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B52D8" w14:textId="77777777" w:rsidR="00B337FC" w:rsidRDefault="00B337FC" w:rsidP="00B337FC">
      <w:pPr>
        <w:spacing w:after="190"/>
        <w:ind w:left="2879"/>
      </w:pPr>
      <w:r w:rsidRPr="00D335F9">
        <w:rPr>
          <w:noProof/>
        </w:rPr>
        <w:drawing>
          <wp:anchor distT="0" distB="0" distL="114300" distR="114300" simplePos="0" relativeHeight="251659264" behindDoc="0" locked="0" layoutInCell="1" allowOverlap="1" wp14:anchorId="41471A68" wp14:editId="5FCCDD6C">
            <wp:simplePos x="0" y="0"/>
            <wp:positionH relativeFrom="column">
              <wp:posOffset>4257675</wp:posOffset>
            </wp:positionH>
            <wp:positionV relativeFrom="paragraph">
              <wp:posOffset>-514985</wp:posOffset>
            </wp:positionV>
            <wp:extent cx="2052000" cy="306000"/>
            <wp:effectExtent l="0" t="0" r="5715" b="0"/>
            <wp:wrapNone/>
            <wp:docPr id="65"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p>
    <w:p w14:paraId="7A75EB27" w14:textId="77777777" w:rsidR="00B337FC" w:rsidRDefault="00B337FC" w:rsidP="00B337FC">
      <w:pPr>
        <w:spacing w:after="0"/>
      </w:pPr>
      <w:r>
        <w:rPr>
          <w:b/>
          <w:sz w:val="45"/>
        </w:rPr>
        <w:t xml:space="preserve"> </w:t>
      </w:r>
    </w:p>
    <w:p w14:paraId="18CB2A56" w14:textId="77777777" w:rsidR="00B337FC" w:rsidRDefault="00B337FC" w:rsidP="00B337FC">
      <w:pPr>
        <w:spacing w:after="0"/>
      </w:pPr>
      <w:r>
        <w:rPr>
          <w:b/>
          <w:sz w:val="45"/>
        </w:rPr>
        <w:t xml:space="preserve"> </w:t>
      </w:r>
    </w:p>
    <w:p w14:paraId="4523DFC3" w14:textId="77777777" w:rsidR="00B337FC" w:rsidRDefault="00B337FC" w:rsidP="00B337FC">
      <w:pPr>
        <w:spacing w:after="0"/>
      </w:pPr>
      <w:r>
        <w:rPr>
          <w:b/>
          <w:sz w:val="45"/>
        </w:rPr>
        <w:t xml:space="preserve"> </w:t>
      </w:r>
    </w:p>
    <w:p w14:paraId="0C4C105D" w14:textId="77777777" w:rsidR="00B337FC" w:rsidRDefault="00B337FC" w:rsidP="00B337FC">
      <w:pPr>
        <w:spacing w:after="0"/>
      </w:pPr>
      <w:r>
        <w:rPr>
          <w:b/>
          <w:sz w:val="45"/>
        </w:rPr>
        <w:t xml:space="preserve"> </w:t>
      </w:r>
    </w:p>
    <w:p w14:paraId="5D1C6F10" w14:textId="77777777" w:rsidR="00B337FC" w:rsidRDefault="00B337FC" w:rsidP="00B337FC">
      <w:pPr>
        <w:spacing w:after="0"/>
      </w:pPr>
      <w:r>
        <w:rPr>
          <w:b/>
          <w:sz w:val="45"/>
        </w:rPr>
        <w:t xml:space="preserve"> </w:t>
      </w:r>
    </w:p>
    <w:p w14:paraId="26DDAA41" w14:textId="77777777" w:rsidR="00B337FC" w:rsidRDefault="00B337FC" w:rsidP="00B337FC">
      <w:pPr>
        <w:spacing w:after="0"/>
      </w:pPr>
      <w:r>
        <w:rPr>
          <w:b/>
          <w:sz w:val="45"/>
        </w:rPr>
        <w:t xml:space="preserve"> </w:t>
      </w:r>
    </w:p>
    <w:p w14:paraId="6DDA8177" w14:textId="77777777" w:rsidR="00CE2032" w:rsidRDefault="00F3748C" w:rsidP="00CE2032">
      <w:pPr>
        <w:spacing w:after="0"/>
        <w:ind w:left="10" w:right="39"/>
        <w:jc w:val="right"/>
        <w:rPr>
          <w:b/>
          <w:sz w:val="45"/>
        </w:rPr>
      </w:pPr>
      <w:r>
        <w:rPr>
          <w:b/>
          <w:sz w:val="45"/>
        </w:rPr>
        <w:t xml:space="preserve">DISTRIBUTION RESTORATION </w:t>
      </w:r>
      <w:r w:rsidR="00CE2032">
        <w:rPr>
          <w:b/>
          <w:sz w:val="45"/>
        </w:rPr>
        <w:t>ZONE</w:t>
      </w:r>
    </w:p>
    <w:p w14:paraId="4D4F488E" w14:textId="1B42C935" w:rsidR="00B337FC" w:rsidRDefault="00CE2032" w:rsidP="00CE2032">
      <w:pPr>
        <w:spacing w:after="0"/>
        <w:ind w:left="10" w:right="39"/>
        <w:jc w:val="right"/>
      </w:pPr>
      <w:r>
        <w:rPr>
          <w:b/>
          <w:sz w:val="45"/>
        </w:rPr>
        <w:t>CONTROL SYSTEM (DRZCS) STANDARD</w:t>
      </w:r>
      <w:r w:rsidR="00B337FC">
        <w:rPr>
          <w:b/>
          <w:sz w:val="45"/>
        </w:rPr>
        <w:t xml:space="preserve"> </w:t>
      </w:r>
    </w:p>
    <w:p w14:paraId="759F40BB" w14:textId="77777777" w:rsidR="00B337FC" w:rsidRDefault="00B337FC" w:rsidP="00B337FC">
      <w:pPr>
        <w:spacing w:after="0"/>
      </w:pPr>
    </w:p>
    <w:p w14:paraId="79833B45" w14:textId="77777777" w:rsidR="00B337FC" w:rsidRDefault="00B337FC" w:rsidP="00B337FC">
      <w:pPr>
        <w:spacing w:after="0"/>
      </w:pPr>
      <w:r>
        <w:rPr>
          <w:sz w:val="38"/>
        </w:rPr>
        <w:t xml:space="preserve"> </w:t>
      </w:r>
    </w:p>
    <w:p w14:paraId="3A85B14A" w14:textId="77777777" w:rsidR="00B337FC" w:rsidRDefault="00B337FC" w:rsidP="00B337FC">
      <w:pPr>
        <w:spacing w:after="0"/>
      </w:pPr>
      <w:r>
        <w:rPr>
          <w:sz w:val="38"/>
        </w:rPr>
        <w:t xml:space="preserve"> </w:t>
      </w:r>
    </w:p>
    <w:p w14:paraId="35EF3B06" w14:textId="77777777" w:rsidR="00B337FC" w:rsidRDefault="00B337FC" w:rsidP="00B337FC">
      <w:pPr>
        <w:spacing w:after="0"/>
      </w:pPr>
      <w:r>
        <w:rPr>
          <w:sz w:val="38"/>
        </w:rPr>
        <w:t xml:space="preserve"> </w:t>
      </w:r>
    </w:p>
    <w:p w14:paraId="35B83889" w14:textId="77777777" w:rsidR="00B337FC" w:rsidRDefault="00B337FC" w:rsidP="00B337FC">
      <w:pPr>
        <w:spacing w:after="0"/>
      </w:pPr>
      <w:r>
        <w:rPr>
          <w:sz w:val="38"/>
        </w:rPr>
        <w:t xml:space="preserve"> </w:t>
      </w:r>
    </w:p>
    <w:p w14:paraId="775DB410" w14:textId="77777777" w:rsidR="00B337FC" w:rsidRDefault="00B337FC" w:rsidP="00B337FC">
      <w:pPr>
        <w:spacing w:after="0"/>
      </w:pPr>
      <w:r>
        <w:rPr>
          <w:sz w:val="38"/>
        </w:rPr>
        <w:t xml:space="preserve"> </w:t>
      </w:r>
    </w:p>
    <w:p w14:paraId="60D1B0EA" w14:textId="77777777" w:rsidR="00B337FC" w:rsidRDefault="00B337FC" w:rsidP="00B337FC">
      <w:pPr>
        <w:spacing w:after="0"/>
      </w:pPr>
      <w:r>
        <w:rPr>
          <w:sz w:val="38"/>
        </w:rPr>
        <w:t xml:space="preserve"> </w:t>
      </w:r>
    </w:p>
    <w:p w14:paraId="677CD872" w14:textId="77777777" w:rsidR="00B337FC" w:rsidRDefault="00B337FC" w:rsidP="00B337FC">
      <w:pPr>
        <w:spacing w:after="0"/>
      </w:pPr>
      <w:r>
        <w:rPr>
          <w:sz w:val="38"/>
        </w:rPr>
        <w:t xml:space="preserve"> </w:t>
      </w:r>
    </w:p>
    <w:p w14:paraId="3B888CA5" w14:textId="77777777" w:rsidR="00B337FC" w:rsidRDefault="00B337FC" w:rsidP="00B337FC">
      <w:pPr>
        <w:spacing w:after="0"/>
      </w:pPr>
      <w:r>
        <w:rPr>
          <w:sz w:val="38"/>
        </w:rPr>
        <w:t xml:space="preserve"> </w:t>
      </w:r>
    </w:p>
    <w:p w14:paraId="008859C1" w14:textId="77777777" w:rsidR="00B337FC" w:rsidRDefault="00B337FC" w:rsidP="00B337FC">
      <w:pPr>
        <w:spacing w:after="0"/>
      </w:pPr>
      <w:r>
        <w:rPr>
          <w:sz w:val="38"/>
        </w:rPr>
        <w:t xml:space="preserve"> </w:t>
      </w:r>
    </w:p>
    <w:p w14:paraId="09E8035B" w14:textId="77777777" w:rsidR="00B337FC" w:rsidRDefault="00B337FC" w:rsidP="00B337FC">
      <w:pPr>
        <w:spacing w:after="0"/>
      </w:pPr>
      <w:r>
        <w:rPr>
          <w:sz w:val="38"/>
        </w:rPr>
        <w:t xml:space="preserve"> </w:t>
      </w:r>
    </w:p>
    <w:p w14:paraId="24D55D0E" w14:textId="77777777" w:rsidR="00B337FC" w:rsidRDefault="00B337FC" w:rsidP="00B337FC">
      <w:pPr>
        <w:spacing w:after="0"/>
      </w:pPr>
      <w:r>
        <w:rPr>
          <w:sz w:val="38"/>
        </w:rPr>
        <w:t xml:space="preserve"> </w:t>
      </w:r>
    </w:p>
    <w:p w14:paraId="285F9A65" w14:textId="77777777" w:rsidR="00B337FC" w:rsidRPr="003A6C98" w:rsidRDefault="00B337FC" w:rsidP="00B337FC">
      <w:pPr>
        <w:spacing w:after="0"/>
        <w:rPr>
          <w:rFonts w:ascii="Arial" w:hAnsi="Arial" w:cs="Arial"/>
          <w:sz w:val="20"/>
          <w:szCs w:val="20"/>
        </w:rPr>
      </w:pPr>
      <w:r w:rsidRPr="003A6C98">
        <w:rPr>
          <w:rFonts w:ascii="Arial" w:hAnsi="Arial" w:cs="Arial"/>
          <w:sz w:val="20"/>
          <w:szCs w:val="20"/>
        </w:rPr>
        <w:t xml:space="preserve"> </w:t>
      </w:r>
    </w:p>
    <w:p w14:paraId="76B2EEA4" w14:textId="66E26477" w:rsidR="00B337FC" w:rsidRPr="003A6C98" w:rsidRDefault="00B337FC" w:rsidP="00B337FC">
      <w:pPr>
        <w:spacing w:after="3"/>
        <w:ind w:left="-5"/>
        <w:rPr>
          <w:rFonts w:ascii="Arial" w:hAnsi="Arial" w:cs="Arial"/>
          <w:sz w:val="20"/>
          <w:szCs w:val="20"/>
        </w:rPr>
      </w:pPr>
      <w:r w:rsidRPr="003A6C98">
        <w:rPr>
          <w:rFonts w:ascii="Arial" w:hAnsi="Arial" w:cs="Arial"/>
          <w:sz w:val="20"/>
          <w:szCs w:val="20"/>
        </w:rPr>
        <w:t xml:space="preserve">Issue </w:t>
      </w:r>
      <w:r w:rsidR="008159CB" w:rsidRPr="003A6C98">
        <w:rPr>
          <w:rFonts w:ascii="Arial" w:hAnsi="Arial" w:cs="Arial"/>
          <w:sz w:val="20"/>
          <w:szCs w:val="20"/>
        </w:rPr>
        <w:t>1</w:t>
      </w:r>
      <w:r w:rsidRPr="003A6C98">
        <w:rPr>
          <w:rFonts w:ascii="Arial" w:hAnsi="Arial" w:cs="Arial"/>
          <w:sz w:val="20"/>
          <w:szCs w:val="20"/>
        </w:rPr>
        <w:t xml:space="preserve">.0 </w:t>
      </w:r>
    </w:p>
    <w:p w14:paraId="4979F8E2" w14:textId="77777777" w:rsidR="00B337FC" w:rsidRPr="003A6C98" w:rsidRDefault="00B337FC" w:rsidP="00B337FC">
      <w:pPr>
        <w:spacing w:after="3"/>
        <w:rPr>
          <w:rFonts w:ascii="Arial" w:hAnsi="Arial" w:cs="Arial"/>
          <w:sz w:val="20"/>
          <w:szCs w:val="20"/>
        </w:rPr>
      </w:pPr>
    </w:p>
    <w:p w14:paraId="674DDC87" w14:textId="184BBA15" w:rsidR="00B337FC" w:rsidRPr="003A6C98" w:rsidRDefault="008159CB" w:rsidP="00B337FC">
      <w:pPr>
        <w:spacing w:after="3"/>
        <w:ind w:left="-5"/>
        <w:rPr>
          <w:rFonts w:ascii="Arial" w:hAnsi="Arial" w:cs="Arial"/>
          <w:sz w:val="20"/>
          <w:szCs w:val="20"/>
        </w:rPr>
      </w:pPr>
      <w:r w:rsidRPr="003A6C98">
        <w:rPr>
          <w:rFonts w:ascii="Arial" w:hAnsi="Arial" w:cs="Arial"/>
          <w:sz w:val="20"/>
          <w:szCs w:val="20"/>
        </w:rPr>
        <w:t>April</w:t>
      </w:r>
      <w:r w:rsidR="00B337FC" w:rsidRPr="003A6C98">
        <w:rPr>
          <w:rFonts w:ascii="Arial" w:hAnsi="Arial" w:cs="Arial"/>
          <w:sz w:val="20"/>
          <w:szCs w:val="20"/>
        </w:rPr>
        <w:t xml:space="preserve"> 202</w:t>
      </w:r>
      <w:r w:rsidRPr="003A6C98">
        <w:rPr>
          <w:rFonts w:ascii="Arial" w:hAnsi="Arial" w:cs="Arial"/>
          <w:sz w:val="20"/>
          <w:szCs w:val="20"/>
        </w:rPr>
        <w:t>4</w:t>
      </w:r>
    </w:p>
    <w:p w14:paraId="31120C7F" w14:textId="77777777" w:rsidR="00B337FC" w:rsidRPr="003A6C98" w:rsidRDefault="00B337FC" w:rsidP="00B337FC">
      <w:pPr>
        <w:spacing w:after="0"/>
        <w:ind w:left="359"/>
        <w:rPr>
          <w:rFonts w:ascii="Arial" w:hAnsi="Arial" w:cs="Arial"/>
          <w:b/>
          <w:sz w:val="20"/>
          <w:szCs w:val="20"/>
        </w:rPr>
      </w:pPr>
      <w:r w:rsidRPr="003A6C98">
        <w:rPr>
          <w:rFonts w:ascii="Arial" w:hAnsi="Arial" w:cs="Arial"/>
          <w:b/>
          <w:sz w:val="20"/>
          <w:szCs w:val="20"/>
        </w:rPr>
        <w:t xml:space="preserve"> </w:t>
      </w:r>
    </w:p>
    <w:p w14:paraId="1C763BBB" w14:textId="77777777" w:rsidR="00B337FC" w:rsidRPr="003A6C98" w:rsidRDefault="00B337FC" w:rsidP="00B337FC">
      <w:pPr>
        <w:rPr>
          <w:rFonts w:ascii="Arial" w:hAnsi="Arial" w:cs="Arial"/>
          <w:b/>
          <w:sz w:val="20"/>
          <w:szCs w:val="20"/>
        </w:rPr>
      </w:pPr>
      <w:r w:rsidRPr="003A6C98">
        <w:rPr>
          <w:rFonts w:ascii="Arial" w:hAnsi="Arial" w:cs="Arial"/>
          <w:b/>
          <w:sz w:val="20"/>
          <w:szCs w:val="20"/>
        </w:rPr>
        <w:t xml:space="preserve">Version Control </w:t>
      </w:r>
    </w:p>
    <w:tbl>
      <w:tblPr>
        <w:tblStyle w:val="NationalGrid"/>
        <w:tblW w:w="9923" w:type="dxa"/>
        <w:tblLook w:val="04A0" w:firstRow="1" w:lastRow="0" w:firstColumn="1" w:lastColumn="0" w:noHBand="0" w:noVBand="1"/>
      </w:tblPr>
      <w:tblGrid>
        <w:gridCol w:w="1077"/>
        <w:gridCol w:w="1093"/>
        <w:gridCol w:w="1142"/>
        <w:gridCol w:w="6611"/>
      </w:tblGrid>
      <w:tr w:rsidR="00B337FC" w14:paraId="188D8026" w14:textId="77777777" w:rsidTr="003A6C98">
        <w:trPr>
          <w:cnfStyle w:val="100000000000" w:firstRow="1" w:lastRow="0" w:firstColumn="0" w:lastColumn="0" w:oddVBand="0" w:evenVBand="0" w:oddHBand="0" w:evenHBand="0" w:firstRowFirstColumn="0" w:firstRowLastColumn="0" w:lastRowFirstColumn="0" w:lastRowLastColumn="0"/>
        </w:trPr>
        <w:tc>
          <w:tcPr>
            <w:tcW w:w="1077" w:type="dxa"/>
          </w:tcPr>
          <w:p w14:paraId="7EDE355E" w14:textId="77777777" w:rsidR="00B337FC" w:rsidRPr="0022494E" w:rsidRDefault="00B337FC" w:rsidP="00E04FB9">
            <w:pPr>
              <w:pStyle w:val="BodyText"/>
            </w:pPr>
            <w:r w:rsidRPr="0022494E">
              <w:t>Version</w:t>
            </w:r>
          </w:p>
        </w:tc>
        <w:tc>
          <w:tcPr>
            <w:tcW w:w="1093" w:type="dxa"/>
          </w:tcPr>
          <w:p w14:paraId="2DB25F72" w14:textId="77777777" w:rsidR="00B337FC" w:rsidRPr="0022494E" w:rsidRDefault="00B337FC" w:rsidP="00E04FB9">
            <w:pPr>
              <w:pStyle w:val="BodyText"/>
            </w:pPr>
            <w:r w:rsidRPr="0022494E">
              <w:t>Date</w:t>
            </w:r>
          </w:p>
        </w:tc>
        <w:tc>
          <w:tcPr>
            <w:tcW w:w="1142" w:type="dxa"/>
          </w:tcPr>
          <w:p w14:paraId="2F045B7A" w14:textId="77777777" w:rsidR="00B337FC" w:rsidRPr="0022494E" w:rsidRDefault="00B337FC" w:rsidP="00E04FB9">
            <w:pPr>
              <w:pStyle w:val="BodyText"/>
            </w:pPr>
            <w:r w:rsidRPr="0022494E">
              <w:t>Author</w:t>
            </w:r>
          </w:p>
        </w:tc>
        <w:tc>
          <w:tcPr>
            <w:tcW w:w="6611" w:type="dxa"/>
          </w:tcPr>
          <w:p w14:paraId="55362099" w14:textId="77777777" w:rsidR="00B337FC" w:rsidRPr="0022494E" w:rsidRDefault="00B337FC" w:rsidP="00E04FB9">
            <w:pPr>
              <w:pStyle w:val="BodyText"/>
            </w:pPr>
            <w:r w:rsidRPr="0022494E">
              <w:t xml:space="preserve">Rationale </w:t>
            </w:r>
          </w:p>
        </w:tc>
      </w:tr>
      <w:tr w:rsidR="00B337FC" w14:paraId="7B7802DA" w14:textId="77777777" w:rsidTr="003A6C98">
        <w:tc>
          <w:tcPr>
            <w:tcW w:w="1077" w:type="dxa"/>
          </w:tcPr>
          <w:p w14:paraId="077A013C" w14:textId="77777777" w:rsidR="00B337FC" w:rsidRPr="0022494E" w:rsidRDefault="00B337FC" w:rsidP="00E04FB9">
            <w:pPr>
              <w:pStyle w:val="BodyText"/>
            </w:pPr>
            <w:r w:rsidRPr="0022494E">
              <w:t>Issue 1</w:t>
            </w:r>
          </w:p>
        </w:tc>
        <w:tc>
          <w:tcPr>
            <w:tcW w:w="1093" w:type="dxa"/>
          </w:tcPr>
          <w:p w14:paraId="6E8DFC96" w14:textId="7F79B4E6" w:rsidR="00B337FC" w:rsidRPr="0022494E" w:rsidRDefault="00CE2032" w:rsidP="00E04FB9">
            <w:pPr>
              <w:pStyle w:val="BodyText"/>
            </w:pPr>
            <w:r>
              <w:t>April</w:t>
            </w:r>
            <w:r w:rsidR="00B337FC" w:rsidRPr="0022494E">
              <w:t xml:space="preserve"> 20</w:t>
            </w:r>
            <w:r>
              <w:t>24</w:t>
            </w:r>
          </w:p>
        </w:tc>
        <w:tc>
          <w:tcPr>
            <w:tcW w:w="1142" w:type="dxa"/>
          </w:tcPr>
          <w:p w14:paraId="5820039F" w14:textId="77777777" w:rsidR="00B337FC" w:rsidRPr="0022494E" w:rsidRDefault="00B337FC" w:rsidP="00E04FB9">
            <w:pPr>
              <w:pStyle w:val="BodyText"/>
            </w:pPr>
            <w:r>
              <w:t>The Company</w:t>
            </w:r>
          </w:p>
        </w:tc>
        <w:tc>
          <w:tcPr>
            <w:tcW w:w="6611" w:type="dxa"/>
          </w:tcPr>
          <w:p w14:paraId="5F37D1C9" w14:textId="77777777" w:rsidR="00B337FC" w:rsidRPr="0022494E" w:rsidRDefault="00B337FC" w:rsidP="00E04FB9">
            <w:pPr>
              <w:pStyle w:val="BodyText"/>
            </w:pPr>
            <w:r>
              <w:t>Base Document</w:t>
            </w:r>
          </w:p>
        </w:tc>
      </w:tr>
    </w:tbl>
    <w:p w14:paraId="4D6BF1C5" w14:textId="77777777" w:rsidR="00A0559B" w:rsidRPr="006009F4" w:rsidRDefault="00A0559B" w:rsidP="00A16E66">
      <w:pPr>
        <w:jc w:val="center"/>
        <w:rPr>
          <w:rFonts w:ascii="Arial" w:hAnsi="Arial" w:cs="Arial"/>
          <w:b/>
          <w:bCs/>
          <w:sz w:val="20"/>
          <w:szCs w:val="20"/>
        </w:rPr>
      </w:pPr>
    </w:p>
    <w:p w14:paraId="2718C364" w14:textId="77777777" w:rsidR="008159CB" w:rsidRDefault="008159CB" w:rsidP="007E7F5C">
      <w:pPr>
        <w:spacing w:before="240"/>
        <w:jc w:val="both"/>
        <w:rPr>
          <w:rFonts w:ascii="Arial" w:hAnsi="Arial" w:cs="Arial"/>
          <w:b/>
          <w:bCs/>
          <w:sz w:val="20"/>
          <w:szCs w:val="20"/>
        </w:rPr>
      </w:pPr>
    </w:p>
    <w:p w14:paraId="4490D52A" w14:textId="77777777" w:rsidR="008159CB" w:rsidRDefault="008159CB" w:rsidP="007E7F5C">
      <w:pPr>
        <w:spacing w:before="240"/>
        <w:jc w:val="both"/>
        <w:rPr>
          <w:rFonts w:ascii="Arial" w:hAnsi="Arial" w:cs="Arial"/>
          <w:b/>
          <w:bCs/>
          <w:sz w:val="20"/>
          <w:szCs w:val="20"/>
        </w:rPr>
      </w:pPr>
    </w:p>
    <w:p w14:paraId="0456482E" w14:textId="77777777" w:rsidR="00AA03F5" w:rsidRDefault="00AA03F5" w:rsidP="007E7F5C">
      <w:pPr>
        <w:spacing w:before="240"/>
        <w:jc w:val="both"/>
        <w:rPr>
          <w:rFonts w:ascii="Arial" w:hAnsi="Arial" w:cs="Arial"/>
          <w:b/>
          <w:bCs/>
          <w:sz w:val="20"/>
          <w:szCs w:val="20"/>
        </w:rPr>
      </w:pPr>
    </w:p>
    <w:p w14:paraId="44F0A7C6" w14:textId="77777777" w:rsidR="008159CB" w:rsidRDefault="008159CB" w:rsidP="007E7F5C">
      <w:pPr>
        <w:spacing w:before="240"/>
        <w:jc w:val="both"/>
        <w:rPr>
          <w:rFonts w:ascii="Arial" w:hAnsi="Arial" w:cs="Arial"/>
          <w:b/>
          <w:bCs/>
          <w:sz w:val="20"/>
          <w:szCs w:val="20"/>
        </w:rPr>
      </w:pPr>
    </w:p>
    <w:p w14:paraId="0DFFCA39" w14:textId="77777777" w:rsidR="003A6C98" w:rsidRDefault="003A6C98" w:rsidP="007E7F5C">
      <w:pPr>
        <w:spacing w:before="240"/>
        <w:jc w:val="both"/>
        <w:rPr>
          <w:rFonts w:ascii="Arial" w:hAnsi="Arial" w:cs="Arial"/>
          <w:b/>
          <w:bCs/>
          <w:sz w:val="20"/>
          <w:szCs w:val="20"/>
        </w:rPr>
      </w:pPr>
    </w:p>
    <w:p w14:paraId="02A0F345" w14:textId="77777777" w:rsidR="003A6C98" w:rsidRDefault="003A6C98" w:rsidP="007E7F5C">
      <w:pPr>
        <w:spacing w:before="240"/>
        <w:jc w:val="both"/>
        <w:rPr>
          <w:rFonts w:ascii="Arial" w:hAnsi="Arial" w:cs="Arial"/>
          <w:b/>
          <w:bCs/>
          <w:sz w:val="20"/>
          <w:szCs w:val="20"/>
        </w:rPr>
      </w:pPr>
    </w:p>
    <w:p w14:paraId="59CE2DED" w14:textId="77777777" w:rsidR="008159CB" w:rsidRDefault="008159CB" w:rsidP="007E7F5C">
      <w:pPr>
        <w:spacing w:before="240"/>
        <w:jc w:val="both"/>
        <w:rPr>
          <w:rFonts w:ascii="Arial" w:hAnsi="Arial" w:cs="Arial"/>
          <w:b/>
          <w:bCs/>
          <w:sz w:val="20"/>
          <w:szCs w:val="20"/>
        </w:rPr>
      </w:pPr>
    </w:p>
    <w:p w14:paraId="45F78C06" w14:textId="08CA73EE" w:rsidR="007E7F5C" w:rsidRPr="00221FC5" w:rsidRDefault="007E7F5C" w:rsidP="007E7F5C">
      <w:pPr>
        <w:spacing w:before="240"/>
        <w:jc w:val="both"/>
        <w:rPr>
          <w:rFonts w:ascii="Arial" w:hAnsi="Arial" w:cs="Arial"/>
          <w:b/>
          <w:bCs/>
          <w:sz w:val="20"/>
          <w:szCs w:val="20"/>
        </w:rPr>
      </w:pPr>
      <w:r w:rsidRPr="00221FC5">
        <w:rPr>
          <w:rFonts w:ascii="Arial" w:hAnsi="Arial" w:cs="Arial"/>
          <w:b/>
          <w:bCs/>
          <w:sz w:val="20"/>
          <w:szCs w:val="20"/>
        </w:rPr>
        <w:lastRenderedPageBreak/>
        <w:t>PURPOSE AND SCOPE</w:t>
      </w:r>
    </w:p>
    <w:p w14:paraId="44C3A456" w14:textId="6639E29B" w:rsidR="007E7F5C" w:rsidRDefault="007E7F5C" w:rsidP="007E7F5C">
      <w:pPr>
        <w:spacing w:before="240"/>
        <w:jc w:val="both"/>
        <w:rPr>
          <w:rStyle w:val="ui-provider"/>
          <w:rFonts w:ascii="Arial" w:hAnsi="Arial" w:cs="Arial"/>
          <w:sz w:val="20"/>
          <w:szCs w:val="20"/>
        </w:rPr>
      </w:pPr>
      <w:r w:rsidRPr="00221FC5">
        <w:rPr>
          <w:rFonts w:ascii="Arial" w:hAnsi="Arial" w:cs="Arial"/>
          <w:sz w:val="20"/>
          <w:szCs w:val="20"/>
        </w:rPr>
        <w:t xml:space="preserve">The purpose of this document is to define functional and non-functional requirements for a </w:t>
      </w:r>
      <w:r w:rsidRPr="00221FC5">
        <w:rPr>
          <w:rFonts w:ascii="Arial" w:hAnsi="Arial" w:cs="Arial"/>
          <w:b/>
          <w:bCs/>
          <w:sz w:val="20"/>
          <w:szCs w:val="20"/>
        </w:rPr>
        <w:t>Distribution Restoration Zone Control System (DRZCS)</w:t>
      </w:r>
      <w:r w:rsidRPr="00221FC5">
        <w:rPr>
          <w:rFonts w:ascii="Arial" w:hAnsi="Arial" w:cs="Arial"/>
          <w:sz w:val="20"/>
          <w:szCs w:val="20"/>
        </w:rPr>
        <w:t xml:space="preserve"> for use where a </w:t>
      </w:r>
      <w:r w:rsidRPr="00221FC5">
        <w:rPr>
          <w:rFonts w:ascii="Arial" w:hAnsi="Arial" w:cs="Arial"/>
          <w:b/>
          <w:bCs/>
          <w:sz w:val="20"/>
          <w:szCs w:val="20"/>
        </w:rPr>
        <w:t>Network Operator</w:t>
      </w:r>
      <w:r w:rsidRPr="00221FC5">
        <w:rPr>
          <w:rFonts w:ascii="Arial" w:hAnsi="Arial" w:cs="Arial"/>
          <w:sz w:val="20"/>
          <w:szCs w:val="20"/>
        </w:rPr>
        <w:t xml:space="preserve"> chooses to deploy a </w:t>
      </w:r>
      <w:r w:rsidRPr="00221FC5">
        <w:rPr>
          <w:rFonts w:ascii="Arial" w:hAnsi="Arial" w:cs="Arial"/>
          <w:b/>
          <w:bCs/>
          <w:sz w:val="20"/>
          <w:szCs w:val="20"/>
        </w:rPr>
        <w:t xml:space="preserve">DRZCS </w:t>
      </w:r>
      <w:r w:rsidRPr="00221FC5">
        <w:rPr>
          <w:rFonts w:ascii="Arial" w:hAnsi="Arial" w:cs="Arial"/>
          <w:sz w:val="20"/>
          <w:szCs w:val="20"/>
        </w:rPr>
        <w:t xml:space="preserve">to operate and manage a </w:t>
      </w:r>
      <w:r w:rsidRPr="00221FC5">
        <w:rPr>
          <w:rFonts w:ascii="Arial" w:hAnsi="Arial" w:cs="Arial"/>
          <w:b/>
          <w:bCs/>
          <w:sz w:val="20"/>
          <w:szCs w:val="20"/>
        </w:rPr>
        <w:t>Distribution Restoration Zone (DRZ)</w:t>
      </w:r>
      <w:r w:rsidRPr="00221FC5">
        <w:rPr>
          <w:rFonts w:ascii="Arial" w:hAnsi="Arial" w:cs="Arial"/>
          <w:sz w:val="20"/>
          <w:szCs w:val="20"/>
        </w:rPr>
        <w:t>.</w:t>
      </w:r>
    </w:p>
    <w:p w14:paraId="5EEEE687" w14:textId="51E2B2EE" w:rsidR="00621A02" w:rsidRDefault="00355CF4" w:rsidP="00621A02">
      <w:pPr>
        <w:pStyle w:val="Level2Text"/>
        <w:ind w:left="0" w:firstLine="0"/>
        <w:rPr>
          <w:rStyle w:val="ui-provider"/>
          <w:sz w:val="20"/>
          <w:szCs w:val="20"/>
        </w:rPr>
      </w:pPr>
      <w:r>
        <w:rPr>
          <w:sz w:val="20"/>
          <w:szCs w:val="20"/>
        </w:rPr>
        <w:t>Parts 1, 2 and 3 of t</w:t>
      </w:r>
      <w:r w:rsidRPr="00221FC5">
        <w:rPr>
          <w:sz w:val="20"/>
          <w:szCs w:val="20"/>
        </w:rPr>
        <w:t xml:space="preserve">his </w:t>
      </w:r>
      <w:proofErr w:type="gramStart"/>
      <w:r w:rsidRPr="00221FC5">
        <w:rPr>
          <w:sz w:val="20"/>
          <w:szCs w:val="20"/>
        </w:rPr>
        <w:t>document</w:t>
      </w:r>
      <w:proofErr w:type="gramEnd"/>
      <w:r w:rsidRPr="00221FC5">
        <w:rPr>
          <w:sz w:val="20"/>
          <w:szCs w:val="20"/>
        </w:rPr>
        <w:t xml:space="preserve"> defines the required functional and non-functional requirements of a </w:t>
      </w:r>
      <w:r w:rsidRPr="00221FC5">
        <w:rPr>
          <w:b/>
          <w:bCs/>
          <w:sz w:val="20"/>
          <w:szCs w:val="20"/>
        </w:rPr>
        <w:t>DRZCS</w:t>
      </w:r>
      <w:r w:rsidRPr="00221FC5">
        <w:rPr>
          <w:sz w:val="20"/>
          <w:szCs w:val="20"/>
        </w:rPr>
        <w:t xml:space="preserve"> but does not dictate or recommend any aspect of how a </w:t>
      </w:r>
      <w:r w:rsidRPr="00221FC5">
        <w:rPr>
          <w:b/>
          <w:bCs/>
          <w:sz w:val="20"/>
          <w:szCs w:val="20"/>
        </w:rPr>
        <w:t>DRZCS</w:t>
      </w:r>
      <w:r w:rsidRPr="00221FC5">
        <w:rPr>
          <w:sz w:val="20"/>
          <w:szCs w:val="20"/>
        </w:rPr>
        <w:t xml:space="preserve"> should be implemented.  </w:t>
      </w:r>
      <w:r w:rsidRPr="00221FC5">
        <w:rPr>
          <w:rStyle w:val="ui-provider"/>
          <w:sz w:val="20"/>
          <w:szCs w:val="20"/>
        </w:rPr>
        <w:t xml:space="preserve">As such the standard should be taken as guidance for the design and procurement of the </w:t>
      </w:r>
      <w:r w:rsidRPr="00221FC5">
        <w:rPr>
          <w:rStyle w:val="ui-provider"/>
          <w:b/>
          <w:bCs/>
          <w:sz w:val="20"/>
          <w:szCs w:val="20"/>
        </w:rPr>
        <w:t>DRZCS</w:t>
      </w:r>
      <w:r w:rsidRPr="00221FC5">
        <w:rPr>
          <w:rStyle w:val="ui-provider"/>
          <w:sz w:val="20"/>
          <w:szCs w:val="20"/>
        </w:rPr>
        <w:t xml:space="preserve"> rather than a fully detailed specification</w:t>
      </w:r>
      <w:r w:rsidR="00621A02">
        <w:rPr>
          <w:rStyle w:val="ui-provider"/>
          <w:sz w:val="20"/>
          <w:szCs w:val="20"/>
        </w:rPr>
        <w:t>.</w:t>
      </w:r>
    </w:p>
    <w:p w14:paraId="3A61B9D8" w14:textId="0E0EA8E1" w:rsidR="00621A02" w:rsidRDefault="00621A02" w:rsidP="00621A02">
      <w:pPr>
        <w:pStyle w:val="Level2Text"/>
        <w:ind w:left="0" w:firstLine="0"/>
        <w:rPr>
          <w:sz w:val="20"/>
          <w:szCs w:val="20"/>
        </w:rPr>
      </w:pPr>
      <w:r w:rsidRPr="000F12FE">
        <w:rPr>
          <w:sz w:val="20"/>
          <w:szCs w:val="20"/>
        </w:rPr>
        <w:t xml:space="preserve">Whilst parts 1, 2 and 3 of this </w:t>
      </w:r>
      <w:proofErr w:type="gramStart"/>
      <w:r w:rsidRPr="000F12FE">
        <w:rPr>
          <w:sz w:val="20"/>
          <w:szCs w:val="20"/>
        </w:rPr>
        <w:t>document</w:t>
      </w:r>
      <w:proofErr w:type="gramEnd"/>
      <w:r w:rsidRPr="000F12FE">
        <w:rPr>
          <w:sz w:val="20"/>
          <w:szCs w:val="20"/>
        </w:rPr>
        <w:t xml:space="preserve"> are provided for guidance, part 4 is mandatory where a </w:t>
      </w:r>
      <w:r w:rsidRPr="000F12FE">
        <w:rPr>
          <w:b/>
          <w:bCs/>
          <w:sz w:val="20"/>
          <w:szCs w:val="20"/>
        </w:rPr>
        <w:t>Network Operator</w:t>
      </w:r>
      <w:r w:rsidRPr="000F12FE">
        <w:rPr>
          <w:sz w:val="20"/>
          <w:szCs w:val="20"/>
        </w:rPr>
        <w:t xml:space="preserve"> installs a </w:t>
      </w:r>
      <w:r w:rsidRPr="000F12FE">
        <w:rPr>
          <w:b/>
          <w:bCs/>
          <w:sz w:val="20"/>
          <w:szCs w:val="20"/>
        </w:rPr>
        <w:t>DRZCS</w:t>
      </w:r>
      <w:r w:rsidRPr="000F12FE">
        <w:rPr>
          <w:sz w:val="20"/>
          <w:szCs w:val="20"/>
        </w:rPr>
        <w:t xml:space="preserve">. </w:t>
      </w:r>
    </w:p>
    <w:p w14:paraId="508A7A84" w14:textId="7F19F648" w:rsidR="007E7F5C" w:rsidRPr="00221FC5" w:rsidRDefault="007E7F5C" w:rsidP="007E7F5C">
      <w:pPr>
        <w:spacing w:before="240"/>
        <w:jc w:val="both"/>
        <w:rPr>
          <w:rFonts w:ascii="Arial" w:hAnsi="Arial" w:cs="Arial"/>
          <w:sz w:val="20"/>
          <w:szCs w:val="20"/>
        </w:rPr>
      </w:pPr>
      <w:r>
        <w:rPr>
          <w:rFonts w:ascii="Arial" w:hAnsi="Arial" w:cs="Arial"/>
          <w:sz w:val="20"/>
          <w:szCs w:val="20"/>
        </w:rPr>
        <w:t>All terms in this document whic</w:t>
      </w:r>
      <w:r w:rsidR="00794BFA">
        <w:rPr>
          <w:rFonts w:ascii="Arial" w:hAnsi="Arial" w:cs="Arial"/>
          <w:sz w:val="20"/>
          <w:szCs w:val="20"/>
        </w:rPr>
        <w:t>h are bold are defined Grid Code terms.</w:t>
      </w:r>
    </w:p>
    <w:p w14:paraId="32AFB27C" w14:textId="77777777" w:rsidR="00AD353F" w:rsidRDefault="00AD353F" w:rsidP="009307EC">
      <w:pPr>
        <w:jc w:val="both"/>
        <w:rPr>
          <w:sz w:val="18"/>
          <w:szCs w:val="18"/>
        </w:rPr>
      </w:pPr>
    </w:p>
    <w:p w14:paraId="69A39B19" w14:textId="77777777" w:rsidR="007E7F5C" w:rsidRDefault="007E7F5C" w:rsidP="009307EC">
      <w:pPr>
        <w:jc w:val="both"/>
        <w:rPr>
          <w:sz w:val="18"/>
          <w:szCs w:val="18"/>
        </w:rPr>
      </w:pPr>
    </w:p>
    <w:p w14:paraId="00A42B70" w14:textId="77777777" w:rsidR="007E7F5C" w:rsidRDefault="007E7F5C" w:rsidP="009307EC">
      <w:pPr>
        <w:jc w:val="both"/>
        <w:rPr>
          <w:sz w:val="18"/>
          <w:szCs w:val="18"/>
        </w:rPr>
      </w:pPr>
    </w:p>
    <w:p w14:paraId="5BBA46E4" w14:textId="77777777" w:rsidR="007E7F5C" w:rsidRDefault="007E7F5C" w:rsidP="009307EC">
      <w:pPr>
        <w:jc w:val="both"/>
        <w:rPr>
          <w:sz w:val="18"/>
          <w:szCs w:val="18"/>
        </w:rPr>
      </w:pPr>
    </w:p>
    <w:p w14:paraId="0D991904" w14:textId="77777777" w:rsidR="007E7F5C" w:rsidRDefault="007E7F5C" w:rsidP="009307EC">
      <w:pPr>
        <w:jc w:val="both"/>
        <w:rPr>
          <w:sz w:val="18"/>
          <w:szCs w:val="18"/>
        </w:rPr>
      </w:pPr>
    </w:p>
    <w:p w14:paraId="448FA63E" w14:textId="77777777" w:rsidR="007E7F5C" w:rsidRDefault="007E7F5C" w:rsidP="009307EC">
      <w:pPr>
        <w:jc w:val="both"/>
        <w:rPr>
          <w:sz w:val="18"/>
          <w:szCs w:val="18"/>
        </w:rPr>
      </w:pPr>
    </w:p>
    <w:p w14:paraId="5EF0CFA0" w14:textId="77777777" w:rsidR="007E7F5C" w:rsidRDefault="007E7F5C" w:rsidP="009307EC">
      <w:pPr>
        <w:jc w:val="both"/>
        <w:rPr>
          <w:sz w:val="18"/>
          <w:szCs w:val="18"/>
        </w:rPr>
      </w:pPr>
    </w:p>
    <w:p w14:paraId="27BABA5A" w14:textId="77777777" w:rsidR="007E7F5C" w:rsidRDefault="007E7F5C" w:rsidP="009307EC">
      <w:pPr>
        <w:jc w:val="both"/>
        <w:rPr>
          <w:sz w:val="18"/>
          <w:szCs w:val="18"/>
        </w:rPr>
      </w:pPr>
    </w:p>
    <w:p w14:paraId="4C0A5830" w14:textId="77777777" w:rsidR="007E7F5C" w:rsidRDefault="007E7F5C" w:rsidP="009307EC">
      <w:pPr>
        <w:jc w:val="both"/>
        <w:rPr>
          <w:sz w:val="18"/>
          <w:szCs w:val="18"/>
        </w:rPr>
      </w:pPr>
    </w:p>
    <w:p w14:paraId="7F701C45" w14:textId="77777777" w:rsidR="007E7F5C" w:rsidRDefault="007E7F5C" w:rsidP="009307EC">
      <w:pPr>
        <w:jc w:val="both"/>
        <w:rPr>
          <w:sz w:val="18"/>
          <w:szCs w:val="18"/>
        </w:rPr>
      </w:pPr>
    </w:p>
    <w:p w14:paraId="7DC7E877" w14:textId="77777777" w:rsidR="007E7F5C" w:rsidRDefault="007E7F5C" w:rsidP="009307EC">
      <w:pPr>
        <w:jc w:val="both"/>
        <w:rPr>
          <w:sz w:val="18"/>
          <w:szCs w:val="18"/>
        </w:rPr>
      </w:pPr>
    </w:p>
    <w:p w14:paraId="2CD5EAC9" w14:textId="77777777" w:rsidR="007E7F5C" w:rsidRDefault="007E7F5C" w:rsidP="009307EC">
      <w:pPr>
        <w:jc w:val="both"/>
        <w:rPr>
          <w:sz w:val="18"/>
          <w:szCs w:val="18"/>
        </w:rPr>
      </w:pPr>
    </w:p>
    <w:p w14:paraId="078F91CC" w14:textId="77777777" w:rsidR="007E7F5C" w:rsidRDefault="007E7F5C" w:rsidP="009307EC">
      <w:pPr>
        <w:jc w:val="both"/>
        <w:rPr>
          <w:sz w:val="18"/>
          <w:szCs w:val="18"/>
        </w:rPr>
      </w:pPr>
    </w:p>
    <w:p w14:paraId="5EBC29E3" w14:textId="77777777" w:rsidR="007E7F5C" w:rsidRDefault="007E7F5C" w:rsidP="009307EC">
      <w:pPr>
        <w:jc w:val="both"/>
        <w:rPr>
          <w:sz w:val="18"/>
          <w:szCs w:val="18"/>
        </w:rPr>
      </w:pPr>
    </w:p>
    <w:p w14:paraId="18BD5441" w14:textId="77777777" w:rsidR="007E7F5C" w:rsidRDefault="007E7F5C" w:rsidP="009307EC">
      <w:pPr>
        <w:jc w:val="both"/>
        <w:rPr>
          <w:sz w:val="18"/>
          <w:szCs w:val="18"/>
        </w:rPr>
      </w:pPr>
    </w:p>
    <w:p w14:paraId="6025329F" w14:textId="77777777" w:rsidR="007E7F5C" w:rsidRDefault="007E7F5C" w:rsidP="009307EC">
      <w:pPr>
        <w:jc w:val="both"/>
        <w:rPr>
          <w:sz w:val="18"/>
          <w:szCs w:val="18"/>
        </w:rPr>
      </w:pPr>
    </w:p>
    <w:p w14:paraId="0F0B090C" w14:textId="77777777" w:rsidR="007E7F5C" w:rsidRDefault="007E7F5C" w:rsidP="009307EC">
      <w:pPr>
        <w:jc w:val="both"/>
        <w:rPr>
          <w:sz w:val="18"/>
          <w:szCs w:val="18"/>
        </w:rPr>
      </w:pPr>
    </w:p>
    <w:p w14:paraId="40A00546" w14:textId="77777777" w:rsidR="007E7F5C" w:rsidRDefault="007E7F5C" w:rsidP="009307EC">
      <w:pPr>
        <w:jc w:val="both"/>
        <w:rPr>
          <w:sz w:val="18"/>
          <w:szCs w:val="18"/>
        </w:rPr>
      </w:pPr>
    </w:p>
    <w:p w14:paraId="2D5066E4" w14:textId="77777777" w:rsidR="00AA03F5" w:rsidRDefault="00AA03F5" w:rsidP="009307EC">
      <w:pPr>
        <w:jc w:val="both"/>
        <w:rPr>
          <w:sz w:val="18"/>
          <w:szCs w:val="18"/>
        </w:rPr>
      </w:pPr>
    </w:p>
    <w:p w14:paraId="1CCE251A" w14:textId="77777777" w:rsidR="00AA03F5" w:rsidRDefault="00AA03F5" w:rsidP="009307EC">
      <w:pPr>
        <w:jc w:val="both"/>
        <w:rPr>
          <w:sz w:val="18"/>
          <w:szCs w:val="18"/>
        </w:rPr>
      </w:pPr>
    </w:p>
    <w:p w14:paraId="360870E0" w14:textId="77777777" w:rsidR="007E7F5C" w:rsidRDefault="007E7F5C" w:rsidP="009307EC">
      <w:pPr>
        <w:jc w:val="both"/>
        <w:rPr>
          <w:sz w:val="18"/>
          <w:szCs w:val="18"/>
        </w:rPr>
      </w:pPr>
    </w:p>
    <w:p w14:paraId="75A7F95F" w14:textId="77777777" w:rsidR="007E7F5C" w:rsidRDefault="007E7F5C" w:rsidP="009307EC">
      <w:pPr>
        <w:jc w:val="both"/>
        <w:rPr>
          <w:sz w:val="18"/>
          <w:szCs w:val="18"/>
        </w:rPr>
      </w:pPr>
    </w:p>
    <w:p w14:paraId="17D01812" w14:textId="77777777" w:rsidR="007E7F5C" w:rsidRPr="006009F4" w:rsidRDefault="007E7F5C" w:rsidP="006009F4">
      <w:pPr>
        <w:jc w:val="both"/>
        <w:rPr>
          <w:sz w:val="18"/>
          <w:szCs w:val="18"/>
        </w:rPr>
      </w:pPr>
    </w:p>
    <w:bookmarkStart w:id="0" w:name="_Toc163486954" w:displacedByCustomXml="next"/>
    <w:sdt>
      <w:sdtPr>
        <w:rPr>
          <w:rFonts w:asciiTheme="minorHAnsi" w:eastAsiaTheme="minorHAnsi" w:hAnsiTheme="minorHAnsi" w:cstheme="minorBidi"/>
          <w:b w:val="0"/>
          <w:bCs w:val="0"/>
          <w:sz w:val="22"/>
          <w:szCs w:val="22"/>
        </w:rPr>
        <w:id w:val="-1987233725"/>
        <w:docPartObj>
          <w:docPartGallery w:val="Table of Contents"/>
          <w:docPartUnique/>
        </w:docPartObj>
      </w:sdtPr>
      <w:sdtEndPr>
        <w:rPr>
          <w:rFonts w:ascii="Arial" w:hAnsi="Arial" w:cs="Arial"/>
          <w:noProof/>
          <w:sz w:val="20"/>
          <w:szCs w:val="20"/>
        </w:rPr>
      </w:sdtEndPr>
      <w:sdtContent>
        <w:p w14:paraId="35F4DE09" w14:textId="0340D7DF" w:rsidR="003300EC" w:rsidRPr="003A6C98" w:rsidRDefault="00EF20BA" w:rsidP="0066685D">
          <w:pPr>
            <w:pStyle w:val="Heading1"/>
          </w:pPr>
          <w:r w:rsidRPr="003A6C98">
            <w:t xml:space="preserve">Table of </w:t>
          </w:r>
          <w:r w:rsidR="003300EC" w:rsidRPr="003A6C98">
            <w:t>Contents</w:t>
          </w:r>
          <w:bookmarkEnd w:id="0"/>
        </w:p>
        <w:p w14:paraId="4470D734" w14:textId="1D3E909B" w:rsidR="002A787E" w:rsidRDefault="003300EC">
          <w:pPr>
            <w:pStyle w:val="TOC1"/>
            <w:rPr>
              <w:rFonts w:eastAsiaTheme="minorEastAsia"/>
              <w:noProof/>
              <w:kern w:val="2"/>
              <w:lang w:eastAsia="en-GB"/>
              <w14:ligatures w14:val="standardContextual"/>
            </w:rPr>
          </w:pPr>
          <w:r w:rsidRPr="006009F4">
            <w:rPr>
              <w:rFonts w:ascii="Arial" w:hAnsi="Arial" w:cs="Arial"/>
              <w:sz w:val="20"/>
              <w:szCs w:val="20"/>
            </w:rPr>
            <w:fldChar w:fldCharType="begin"/>
          </w:r>
          <w:r w:rsidRPr="006009F4">
            <w:rPr>
              <w:rFonts w:ascii="Arial" w:hAnsi="Arial" w:cs="Arial"/>
              <w:sz w:val="20"/>
              <w:szCs w:val="20"/>
            </w:rPr>
            <w:instrText xml:space="preserve"> TOC \o "1-3" \h \z \u </w:instrText>
          </w:r>
          <w:r w:rsidRPr="006009F4">
            <w:rPr>
              <w:rFonts w:ascii="Arial" w:hAnsi="Arial" w:cs="Arial"/>
              <w:sz w:val="20"/>
              <w:szCs w:val="20"/>
            </w:rPr>
            <w:fldChar w:fldCharType="separate"/>
          </w:r>
          <w:hyperlink w:anchor="_Toc163486954" w:history="1">
            <w:r w:rsidR="002A787E" w:rsidRPr="002E45E6">
              <w:rPr>
                <w:rStyle w:val="Hyperlink"/>
                <w:noProof/>
              </w:rPr>
              <w:t>1.</w:t>
            </w:r>
            <w:r w:rsidR="002A787E">
              <w:rPr>
                <w:rFonts w:eastAsiaTheme="minorEastAsia"/>
                <w:noProof/>
                <w:kern w:val="2"/>
                <w:lang w:eastAsia="en-GB"/>
                <w14:ligatures w14:val="standardContextual"/>
              </w:rPr>
              <w:tab/>
            </w:r>
            <w:r w:rsidR="002A787E" w:rsidRPr="002E45E6">
              <w:rPr>
                <w:rStyle w:val="Hyperlink"/>
                <w:noProof/>
              </w:rPr>
              <w:t>Table of Contents</w:t>
            </w:r>
            <w:r w:rsidR="002A787E">
              <w:rPr>
                <w:noProof/>
                <w:webHidden/>
              </w:rPr>
              <w:tab/>
            </w:r>
            <w:r w:rsidR="002A787E">
              <w:rPr>
                <w:noProof/>
                <w:webHidden/>
              </w:rPr>
              <w:fldChar w:fldCharType="begin"/>
            </w:r>
            <w:r w:rsidR="002A787E">
              <w:rPr>
                <w:noProof/>
                <w:webHidden/>
              </w:rPr>
              <w:instrText xml:space="preserve"> PAGEREF _Toc163486954 \h </w:instrText>
            </w:r>
            <w:r w:rsidR="002A787E">
              <w:rPr>
                <w:noProof/>
                <w:webHidden/>
              </w:rPr>
            </w:r>
            <w:r w:rsidR="002A787E">
              <w:rPr>
                <w:noProof/>
                <w:webHidden/>
              </w:rPr>
              <w:fldChar w:fldCharType="separate"/>
            </w:r>
            <w:r w:rsidR="002A787E">
              <w:rPr>
                <w:noProof/>
                <w:webHidden/>
              </w:rPr>
              <w:t>2</w:t>
            </w:r>
            <w:r w:rsidR="002A787E">
              <w:rPr>
                <w:noProof/>
                <w:webHidden/>
              </w:rPr>
              <w:fldChar w:fldCharType="end"/>
            </w:r>
          </w:hyperlink>
        </w:p>
        <w:p w14:paraId="37FCC5BA" w14:textId="3BD4D419" w:rsidR="002A787E" w:rsidRDefault="00915EB7">
          <w:pPr>
            <w:pStyle w:val="TOC1"/>
            <w:rPr>
              <w:rFonts w:eastAsiaTheme="minorEastAsia"/>
              <w:noProof/>
              <w:kern w:val="2"/>
              <w:lang w:eastAsia="en-GB"/>
              <w14:ligatures w14:val="standardContextual"/>
            </w:rPr>
          </w:pPr>
          <w:hyperlink w:anchor="_Toc163486955" w:history="1">
            <w:r w:rsidR="002A787E" w:rsidRPr="002E45E6">
              <w:rPr>
                <w:rStyle w:val="Hyperlink"/>
                <w:noProof/>
              </w:rPr>
              <w:t>2.</w:t>
            </w:r>
            <w:r w:rsidR="002A787E">
              <w:rPr>
                <w:rFonts w:eastAsiaTheme="minorEastAsia"/>
                <w:noProof/>
                <w:kern w:val="2"/>
                <w:lang w:eastAsia="en-GB"/>
                <w14:ligatures w14:val="standardContextual"/>
              </w:rPr>
              <w:tab/>
            </w:r>
            <w:r w:rsidR="002A787E" w:rsidRPr="002E45E6">
              <w:rPr>
                <w:rStyle w:val="Hyperlink"/>
                <w:noProof/>
              </w:rPr>
              <w:t>DRZCS requirements</w:t>
            </w:r>
            <w:r w:rsidR="002A787E">
              <w:rPr>
                <w:noProof/>
                <w:webHidden/>
              </w:rPr>
              <w:tab/>
            </w:r>
            <w:r w:rsidR="002A787E">
              <w:rPr>
                <w:noProof/>
                <w:webHidden/>
              </w:rPr>
              <w:fldChar w:fldCharType="begin"/>
            </w:r>
            <w:r w:rsidR="002A787E">
              <w:rPr>
                <w:noProof/>
                <w:webHidden/>
              </w:rPr>
              <w:instrText xml:space="preserve"> PAGEREF _Toc163486955 \h </w:instrText>
            </w:r>
            <w:r w:rsidR="002A787E">
              <w:rPr>
                <w:noProof/>
                <w:webHidden/>
              </w:rPr>
            </w:r>
            <w:r w:rsidR="002A787E">
              <w:rPr>
                <w:noProof/>
                <w:webHidden/>
              </w:rPr>
              <w:fldChar w:fldCharType="separate"/>
            </w:r>
            <w:r w:rsidR="002A787E">
              <w:rPr>
                <w:noProof/>
                <w:webHidden/>
              </w:rPr>
              <w:t>3</w:t>
            </w:r>
            <w:r w:rsidR="002A787E">
              <w:rPr>
                <w:noProof/>
                <w:webHidden/>
              </w:rPr>
              <w:fldChar w:fldCharType="end"/>
            </w:r>
          </w:hyperlink>
        </w:p>
        <w:p w14:paraId="773A3042" w14:textId="68BFBE3B" w:rsidR="002A787E" w:rsidRDefault="00915EB7">
          <w:pPr>
            <w:pStyle w:val="TOC2"/>
            <w:tabs>
              <w:tab w:val="left" w:pos="880"/>
              <w:tab w:val="right" w:leader="dot" w:pos="9016"/>
            </w:tabs>
            <w:rPr>
              <w:rFonts w:eastAsiaTheme="minorEastAsia"/>
              <w:noProof/>
              <w:kern w:val="2"/>
              <w:lang w:eastAsia="en-GB"/>
              <w14:ligatures w14:val="standardContextual"/>
            </w:rPr>
          </w:pPr>
          <w:hyperlink w:anchor="_Toc163486956" w:history="1">
            <w:r w:rsidR="002A787E" w:rsidRPr="002E45E6">
              <w:rPr>
                <w:rStyle w:val="Hyperlink"/>
                <w:noProof/>
              </w:rPr>
              <w:t>2.1</w:t>
            </w:r>
            <w:r w:rsidR="002A787E">
              <w:rPr>
                <w:rFonts w:eastAsiaTheme="minorEastAsia"/>
                <w:noProof/>
                <w:kern w:val="2"/>
                <w:lang w:eastAsia="en-GB"/>
                <w14:ligatures w14:val="standardContextual"/>
              </w:rPr>
              <w:tab/>
            </w:r>
            <w:r w:rsidR="002A787E" w:rsidRPr="002E45E6">
              <w:rPr>
                <w:rStyle w:val="Hyperlink"/>
                <w:noProof/>
              </w:rPr>
              <w:t>DRZCS generic requirements</w:t>
            </w:r>
            <w:r w:rsidR="002A787E">
              <w:rPr>
                <w:noProof/>
                <w:webHidden/>
              </w:rPr>
              <w:tab/>
            </w:r>
            <w:r w:rsidR="002A787E">
              <w:rPr>
                <w:noProof/>
                <w:webHidden/>
              </w:rPr>
              <w:fldChar w:fldCharType="begin"/>
            </w:r>
            <w:r w:rsidR="002A787E">
              <w:rPr>
                <w:noProof/>
                <w:webHidden/>
              </w:rPr>
              <w:instrText xml:space="preserve"> PAGEREF _Toc163486956 \h </w:instrText>
            </w:r>
            <w:r w:rsidR="002A787E">
              <w:rPr>
                <w:noProof/>
                <w:webHidden/>
              </w:rPr>
            </w:r>
            <w:r w:rsidR="002A787E">
              <w:rPr>
                <w:noProof/>
                <w:webHidden/>
              </w:rPr>
              <w:fldChar w:fldCharType="separate"/>
            </w:r>
            <w:r w:rsidR="002A787E">
              <w:rPr>
                <w:noProof/>
                <w:webHidden/>
              </w:rPr>
              <w:t>3</w:t>
            </w:r>
            <w:r w:rsidR="002A787E">
              <w:rPr>
                <w:noProof/>
                <w:webHidden/>
              </w:rPr>
              <w:fldChar w:fldCharType="end"/>
            </w:r>
          </w:hyperlink>
        </w:p>
        <w:p w14:paraId="0E5A3CF4" w14:textId="71BC3B8B" w:rsidR="002A787E" w:rsidRDefault="00915EB7">
          <w:pPr>
            <w:pStyle w:val="TOC3"/>
            <w:rPr>
              <w:rFonts w:eastAsiaTheme="minorEastAsia"/>
              <w:noProof/>
              <w:kern w:val="2"/>
              <w:lang w:eastAsia="en-GB"/>
              <w14:ligatures w14:val="standardContextual"/>
            </w:rPr>
          </w:pPr>
          <w:hyperlink w:anchor="_Toc163486957" w:history="1">
            <w:r w:rsidR="002A787E" w:rsidRPr="002E45E6">
              <w:rPr>
                <w:rStyle w:val="Hyperlink"/>
                <w:noProof/>
              </w:rPr>
              <w:t>2.1.1</w:t>
            </w:r>
            <w:r w:rsidR="002A787E">
              <w:rPr>
                <w:rFonts w:eastAsiaTheme="minorEastAsia"/>
                <w:noProof/>
                <w:kern w:val="2"/>
                <w:lang w:eastAsia="en-GB"/>
                <w14:ligatures w14:val="standardContextual"/>
              </w:rPr>
              <w:tab/>
            </w:r>
            <w:r w:rsidR="002A787E" w:rsidRPr="002E45E6">
              <w:rPr>
                <w:rStyle w:val="Hyperlink"/>
                <w:noProof/>
              </w:rPr>
              <w:t>Power Island control</w:t>
            </w:r>
            <w:r w:rsidR="002A787E">
              <w:rPr>
                <w:noProof/>
                <w:webHidden/>
              </w:rPr>
              <w:tab/>
            </w:r>
            <w:r w:rsidR="002A787E">
              <w:rPr>
                <w:noProof/>
                <w:webHidden/>
              </w:rPr>
              <w:fldChar w:fldCharType="begin"/>
            </w:r>
            <w:r w:rsidR="002A787E">
              <w:rPr>
                <w:noProof/>
                <w:webHidden/>
              </w:rPr>
              <w:instrText xml:space="preserve"> PAGEREF _Toc163486957 \h </w:instrText>
            </w:r>
            <w:r w:rsidR="002A787E">
              <w:rPr>
                <w:noProof/>
                <w:webHidden/>
              </w:rPr>
            </w:r>
            <w:r w:rsidR="002A787E">
              <w:rPr>
                <w:noProof/>
                <w:webHidden/>
              </w:rPr>
              <w:fldChar w:fldCharType="separate"/>
            </w:r>
            <w:r w:rsidR="002A787E">
              <w:rPr>
                <w:noProof/>
                <w:webHidden/>
              </w:rPr>
              <w:t>3</w:t>
            </w:r>
            <w:r w:rsidR="002A787E">
              <w:rPr>
                <w:noProof/>
                <w:webHidden/>
              </w:rPr>
              <w:fldChar w:fldCharType="end"/>
            </w:r>
          </w:hyperlink>
        </w:p>
        <w:p w14:paraId="36E1228D" w14:textId="1A6693C1" w:rsidR="002A787E" w:rsidRDefault="00915EB7">
          <w:pPr>
            <w:pStyle w:val="TOC3"/>
            <w:rPr>
              <w:rFonts w:eastAsiaTheme="minorEastAsia"/>
              <w:noProof/>
              <w:kern w:val="2"/>
              <w:lang w:eastAsia="en-GB"/>
              <w14:ligatures w14:val="standardContextual"/>
            </w:rPr>
          </w:pPr>
          <w:hyperlink w:anchor="_Toc163486958" w:history="1">
            <w:r w:rsidR="002A787E" w:rsidRPr="002E45E6">
              <w:rPr>
                <w:rStyle w:val="Hyperlink"/>
                <w:noProof/>
              </w:rPr>
              <w:t>2.1.2</w:t>
            </w:r>
            <w:r w:rsidR="002A787E">
              <w:rPr>
                <w:rFonts w:eastAsiaTheme="minorEastAsia"/>
                <w:noProof/>
                <w:kern w:val="2"/>
                <w:lang w:eastAsia="en-GB"/>
                <w14:ligatures w14:val="standardContextual"/>
              </w:rPr>
              <w:tab/>
            </w:r>
            <w:r w:rsidR="002A787E" w:rsidRPr="002E45E6">
              <w:rPr>
                <w:rStyle w:val="Hyperlink"/>
                <w:noProof/>
              </w:rPr>
              <w:t>Overall Power Island Control and Monitoring</w:t>
            </w:r>
            <w:r w:rsidR="002A787E">
              <w:rPr>
                <w:noProof/>
                <w:webHidden/>
              </w:rPr>
              <w:tab/>
            </w:r>
            <w:r w:rsidR="002A787E">
              <w:rPr>
                <w:noProof/>
                <w:webHidden/>
              </w:rPr>
              <w:fldChar w:fldCharType="begin"/>
            </w:r>
            <w:r w:rsidR="002A787E">
              <w:rPr>
                <w:noProof/>
                <w:webHidden/>
              </w:rPr>
              <w:instrText xml:space="preserve"> PAGEREF _Toc163486958 \h </w:instrText>
            </w:r>
            <w:r w:rsidR="002A787E">
              <w:rPr>
                <w:noProof/>
                <w:webHidden/>
              </w:rPr>
            </w:r>
            <w:r w:rsidR="002A787E">
              <w:rPr>
                <w:noProof/>
                <w:webHidden/>
              </w:rPr>
              <w:fldChar w:fldCharType="separate"/>
            </w:r>
            <w:r w:rsidR="002A787E">
              <w:rPr>
                <w:noProof/>
                <w:webHidden/>
              </w:rPr>
              <w:t>5</w:t>
            </w:r>
            <w:r w:rsidR="002A787E">
              <w:rPr>
                <w:noProof/>
                <w:webHidden/>
              </w:rPr>
              <w:fldChar w:fldCharType="end"/>
            </w:r>
          </w:hyperlink>
        </w:p>
        <w:p w14:paraId="75F740C1" w14:textId="53F421E7" w:rsidR="002A787E" w:rsidRDefault="00915EB7">
          <w:pPr>
            <w:pStyle w:val="TOC3"/>
            <w:rPr>
              <w:rFonts w:eastAsiaTheme="minorEastAsia"/>
              <w:noProof/>
              <w:kern w:val="2"/>
              <w:lang w:eastAsia="en-GB"/>
              <w14:ligatures w14:val="standardContextual"/>
            </w:rPr>
          </w:pPr>
          <w:hyperlink w:anchor="_Toc163486959" w:history="1">
            <w:r w:rsidR="002A787E" w:rsidRPr="002E45E6">
              <w:rPr>
                <w:rStyle w:val="Hyperlink"/>
                <w:noProof/>
              </w:rPr>
              <w:t>2.1.3</w:t>
            </w:r>
            <w:r w:rsidR="002A787E">
              <w:rPr>
                <w:rFonts w:eastAsiaTheme="minorEastAsia"/>
                <w:noProof/>
                <w:kern w:val="2"/>
                <w:lang w:eastAsia="en-GB"/>
                <w14:ligatures w14:val="standardContextual"/>
              </w:rPr>
              <w:tab/>
            </w:r>
            <w:r w:rsidR="002A787E" w:rsidRPr="002E45E6">
              <w:rPr>
                <w:rStyle w:val="Hyperlink"/>
                <w:noProof/>
              </w:rPr>
              <w:t>Communications Monitoring and Fail-Safes</w:t>
            </w:r>
            <w:r w:rsidR="002A787E">
              <w:rPr>
                <w:noProof/>
                <w:webHidden/>
              </w:rPr>
              <w:tab/>
            </w:r>
            <w:r w:rsidR="002A787E">
              <w:rPr>
                <w:noProof/>
                <w:webHidden/>
              </w:rPr>
              <w:fldChar w:fldCharType="begin"/>
            </w:r>
            <w:r w:rsidR="002A787E">
              <w:rPr>
                <w:noProof/>
                <w:webHidden/>
              </w:rPr>
              <w:instrText xml:space="preserve"> PAGEREF _Toc163486959 \h </w:instrText>
            </w:r>
            <w:r w:rsidR="002A787E">
              <w:rPr>
                <w:noProof/>
                <w:webHidden/>
              </w:rPr>
            </w:r>
            <w:r w:rsidR="002A787E">
              <w:rPr>
                <w:noProof/>
                <w:webHidden/>
              </w:rPr>
              <w:fldChar w:fldCharType="separate"/>
            </w:r>
            <w:r w:rsidR="002A787E">
              <w:rPr>
                <w:noProof/>
                <w:webHidden/>
              </w:rPr>
              <w:t>5</w:t>
            </w:r>
            <w:r w:rsidR="002A787E">
              <w:rPr>
                <w:noProof/>
                <w:webHidden/>
              </w:rPr>
              <w:fldChar w:fldCharType="end"/>
            </w:r>
          </w:hyperlink>
        </w:p>
        <w:p w14:paraId="297C1B89" w14:textId="363E5860" w:rsidR="002A787E" w:rsidRDefault="00915EB7">
          <w:pPr>
            <w:pStyle w:val="TOC3"/>
            <w:rPr>
              <w:rFonts w:eastAsiaTheme="minorEastAsia"/>
              <w:noProof/>
              <w:kern w:val="2"/>
              <w:lang w:eastAsia="en-GB"/>
              <w14:ligatures w14:val="standardContextual"/>
            </w:rPr>
          </w:pPr>
          <w:hyperlink w:anchor="_Toc163486960" w:history="1">
            <w:r w:rsidR="002A787E" w:rsidRPr="002E45E6">
              <w:rPr>
                <w:rStyle w:val="Hyperlink"/>
                <w:noProof/>
              </w:rPr>
              <w:t>2.1.4</w:t>
            </w:r>
            <w:r w:rsidR="002A787E">
              <w:rPr>
                <w:rFonts w:eastAsiaTheme="minorEastAsia"/>
                <w:noProof/>
                <w:kern w:val="2"/>
                <w:lang w:eastAsia="en-GB"/>
                <w14:ligatures w14:val="standardContextual"/>
              </w:rPr>
              <w:tab/>
            </w:r>
            <w:r w:rsidR="002A787E" w:rsidRPr="002E45E6">
              <w:rPr>
                <w:rStyle w:val="Hyperlink"/>
                <w:b/>
                <w:noProof/>
              </w:rPr>
              <w:t>DRZCS</w:t>
            </w:r>
            <w:r w:rsidR="002A787E" w:rsidRPr="002E45E6">
              <w:rPr>
                <w:rStyle w:val="Hyperlink"/>
                <w:noProof/>
              </w:rPr>
              <w:t xml:space="preserve"> Maintenance/Engineering</w:t>
            </w:r>
            <w:r w:rsidR="002A787E">
              <w:rPr>
                <w:noProof/>
                <w:webHidden/>
              </w:rPr>
              <w:tab/>
            </w:r>
            <w:r w:rsidR="002A787E">
              <w:rPr>
                <w:noProof/>
                <w:webHidden/>
              </w:rPr>
              <w:fldChar w:fldCharType="begin"/>
            </w:r>
            <w:r w:rsidR="002A787E">
              <w:rPr>
                <w:noProof/>
                <w:webHidden/>
              </w:rPr>
              <w:instrText xml:space="preserve"> PAGEREF _Toc163486960 \h </w:instrText>
            </w:r>
            <w:r w:rsidR="002A787E">
              <w:rPr>
                <w:noProof/>
                <w:webHidden/>
              </w:rPr>
            </w:r>
            <w:r w:rsidR="002A787E">
              <w:rPr>
                <w:noProof/>
                <w:webHidden/>
              </w:rPr>
              <w:fldChar w:fldCharType="separate"/>
            </w:r>
            <w:r w:rsidR="002A787E">
              <w:rPr>
                <w:noProof/>
                <w:webHidden/>
              </w:rPr>
              <w:t>6</w:t>
            </w:r>
            <w:r w:rsidR="002A787E">
              <w:rPr>
                <w:noProof/>
                <w:webHidden/>
              </w:rPr>
              <w:fldChar w:fldCharType="end"/>
            </w:r>
          </w:hyperlink>
        </w:p>
        <w:p w14:paraId="19390E25" w14:textId="7170D85E" w:rsidR="002A787E" w:rsidRDefault="00915EB7">
          <w:pPr>
            <w:pStyle w:val="TOC3"/>
            <w:rPr>
              <w:rFonts w:eastAsiaTheme="minorEastAsia"/>
              <w:noProof/>
              <w:kern w:val="2"/>
              <w:lang w:eastAsia="en-GB"/>
              <w14:ligatures w14:val="standardContextual"/>
            </w:rPr>
          </w:pPr>
          <w:hyperlink w:anchor="_Toc163486961" w:history="1">
            <w:r w:rsidR="002A787E" w:rsidRPr="002E45E6">
              <w:rPr>
                <w:rStyle w:val="Hyperlink"/>
                <w:noProof/>
              </w:rPr>
              <w:t>2.1.5</w:t>
            </w:r>
            <w:r w:rsidR="002A787E">
              <w:rPr>
                <w:rFonts w:eastAsiaTheme="minorEastAsia"/>
                <w:noProof/>
                <w:kern w:val="2"/>
                <w:lang w:eastAsia="en-GB"/>
                <w14:ligatures w14:val="standardContextual"/>
              </w:rPr>
              <w:tab/>
            </w:r>
            <w:r w:rsidR="002A787E" w:rsidRPr="002E45E6">
              <w:rPr>
                <w:rStyle w:val="Hyperlink"/>
                <w:noProof/>
              </w:rPr>
              <w:t>Wider Network Synchronisation</w:t>
            </w:r>
            <w:r w:rsidR="002A787E">
              <w:rPr>
                <w:noProof/>
                <w:webHidden/>
              </w:rPr>
              <w:tab/>
            </w:r>
            <w:r w:rsidR="002A787E">
              <w:rPr>
                <w:noProof/>
                <w:webHidden/>
              </w:rPr>
              <w:fldChar w:fldCharType="begin"/>
            </w:r>
            <w:r w:rsidR="002A787E">
              <w:rPr>
                <w:noProof/>
                <w:webHidden/>
              </w:rPr>
              <w:instrText xml:space="preserve"> PAGEREF _Toc163486961 \h </w:instrText>
            </w:r>
            <w:r w:rsidR="002A787E">
              <w:rPr>
                <w:noProof/>
                <w:webHidden/>
              </w:rPr>
            </w:r>
            <w:r w:rsidR="002A787E">
              <w:rPr>
                <w:noProof/>
                <w:webHidden/>
              </w:rPr>
              <w:fldChar w:fldCharType="separate"/>
            </w:r>
            <w:r w:rsidR="002A787E">
              <w:rPr>
                <w:noProof/>
                <w:webHidden/>
              </w:rPr>
              <w:t>7</w:t>
            </w:r>
            <w:r w:rsidR="002A787E">
              <w:rPr>
                <w:noProof/>
                <w:webHidden/>
              </w:rPr>
              <w:fldChar w:fldCharType="end"/>
            </w:r>
          </w:hyperlink>
        </w:p>
        <w:p w14:paraId="3CE05DD6" w14:textId="6B8EA689" w:rsidR="002A787E" w:rsidRDefault="00915EB7">
          <w:pPr>
            <w:pStyle w:val="TOC3"/>
            <w:rPr>
              <w:rFonts w:eastAsiaTheme="minorEastAsia"/>
              <w:noProof/>
              <w:kern w:val="2"/>
              <w:lang w:eastAsia="en-GB"/>
              <w14:ligatures w14:val="standardContextual"/>
            </w:rPr>
          </w:pPr>
          <w:hyperlink w:anchor="_Toc163486962" w:history="1">
            <w:r w:rsidR="002A787E" w:rsidRPr="002E45E6">
              <w:rPr>
                <w:rStyle w:val="Hyperlink"/>
                <w:noProof/>
              </w:rPr>
              <w:t>2.1.6</w:t>
            </w:r>
            <w:r w:rsidR="002A787E">
              <w:rPr>
                <w:rFonts w:eastAsiaTheme="minorEastAsia"/>
                <w:noProof/>
                <w:kern w:val="2"/>
                <w:lang w:eastAsia="en-GB"/>
                <w14:ligatures w14:val="standardContextual"/>
              </w:rPr>
              <w:tab/>
            </w:r>
            <w:r w:rsidR="002A787E" w:rsidRPr="002E45E6">
              <w:rPr>
                <w:rStyle w:val="Hyperlink"/>
                <w:noProof/>
              </w:rPr>
              <w:t>Wider System Energisation</w:t>
            </w:r>
            <w:r w:rsidR="002A787E">
              <w:rPr>
                <w:noProof/>
                <w:webHidden/>
              </w:rPr>
              <w:tab/>
            </w:r>
            <w:r w:rsidR="002A787E">
              <w:rPr>
                <w:noProof/>
                <w:webHidden/>
              </w:rPr>
              <w:fldChar w:fldCharType="begin"/>
            </w:r>
            <w:r w:rsidR="002A787E">
              <w:rPr>
                <w:noProof/>
                <w:webHidden/>
              </w:rPr>
              <w:instrText xml:space="preserve"> PAGEREF _Toc163486962 \h </w:instrText>
            </w:r>
            <w:r w:rsidR="002A787E">
              <w:rPr>
                <w:noProof/>
                <w:webHidden/>
              </w:rPr>
            </w:r>
            <w:r w:rsidR="002A787E">
              <w:rPr>
                <w:noProof/>
                <w:webHidden/>
              </w:rPr>
              <w:fldChar w:fldCharType="separate"/>
            </w:r>
            <w:r w:rsidR="002A787E">
              <w:rPr>
                <w:noProof/>
                <w:webHidden/>
              </w:rPr>
              <w:t>7</w:t>
            </w:r>
            <w:r w:rsidR="002A787E">
              <w:rPr>
                <w:noProof/>
                <w:webHidden/>
              </w:rPr>
              <w:fldChar w:fldCharType="end"/>
            </w:r>
          </w:hyperlink>
        </w:p>
        <w:p w14:paraId="067C9DA8" w14:textId="2F4E8810" w:rsidR="002A787E" w:rsidRDefault="00915EB7">
          <w:pPr>
            <w:pStyle w:val="TOC3"/>
            <w:rPr>
              <w:rFonts w:eastAsiaTheme="minorEastAsia"/>
              <w:noProof/>
              <w:kern w:val="2"/>
              <w:lang w:eastAsia="en-GB"/>
              <w14:ligatures w14:val="standardContextual"/>
            </w:rPr>
          </w:pPr>
          <w:hyperlink w:anchor="_Toc163486963" w:history="1">
            <w:r w:rsidR="002A787E" w:rsidRPr="002E45E6">
              <w:rPr>
                <w:rStyle w:val="Hyperlink"/>
                <w:noProof/>
              </w:rPr>
              <w:t>2.1.7</w:t>
            </w:r>
            <w:r w:rsidR="002A787E">
              <w:rPr>
                <w:rFonts w:eastAsiaTheme="minorEastAsia"/>
                <w:noProof/>
                <w:kern w:val="2"/>
                <w:lang w:eastAsia="en-GB"/>
                <w14:ligatures w14:val="standardContextual"/>
              </w:rPr>
              <w:tab/>
            </w:r>
            <w:r w:rsidR="002A787E" w:rsidRPr="002E45E6">
              <w:rPr>
                <w:rStyle w:val="Hyperlink"/>
                <w:noProof/>
              </w:rPr>
              <w:t>Visualisation</w:t>
            </w:r>
            <w:r w:rsidR="002A787E">
              <w:rPr>
                <w:noProof/>
                <w:webHidden/>
              </w:rPr>
              <w:tab/>
            </w:r>
            <w:r w:rsidR="002A787E">
              <w:rPr>
                <w:noProof/>
                <w:webHidden/>
              </w:rPr>
              <w:fldChar w:fldCharType="begin"/>
            </w:r>
            <w:r w:rsidR="002A787E">
              <w:rPr>
                <w:noProof/>
                <w:webHidden/>
              </w:rPr>
              <w:instrText xml:space="preserve"> PAGEREF _Toc163486963 \h </w:instrText>
            </w:r>
            <w:r w:rsidR="002A787E">
              <w:rPr>
                <w:noProof/>
                <w:webHidden/>
              </w:rPr>
            </w:r>
            <w:r w:rsidR="002A787E">
              <w:rPr>
                <w:noProof/>
                <w:webHidden/>
              </w:rPr>
              <w:fldChar w:fldCharType="separate"/>
            </w:r>
            <w:r w:rsidR="002A787E">
              <w:rPr>
                <w:noProof/>
                <w:webHidden/>
              </w:rPr>
              <w:t>8</w:t>
            </w:r>
            <w:r w:rsidR="002A787E">
              <w:rPr>
                <w:noProof/>
                <w:webHidden/>
              </w:rPr>
              <w:fldChar w:fldCharType="end"/>
            </w:r>
          </w:hyperlink>
        </w:p>
        <w:p w14:paraId="75B8F15F" w14:textId="13EBFA06" w:rsidR="002A787E" w:rsidRDefault="00915EB7">
          <w:pPr>
            <w:pStyle w:val="TOC3"/>
            <w:rPr>
              <w:rFonts w:eastAsiaTheme="minorEastAsia"/>
              <w:noProof/>
              <w:kern w:val="2"/>
              <w:lang w:eastAsia="en-GB"/>
              <w14:ligatures w14:val="standardContextual"/>
            </w:rPr>
          </w:pPr>
          <w:hyperlink w:anchor="_Toc163486964" w:history="1">
            <w:r w:rsidR="002A787E" w:rsidRPr="002E45E6">
              <w:rPr>
                <w:rStyle w:val="Hyperlink"/>
                <w:noProof/>
              </w:rPr>
              <w:t>2.1.8</w:t>
            </w:r>
            <w:r w:rsidR="002A787E">
              <w:rPr>
                <w:rFonts w:eastAsiaTheme="minorEastAsia"/>
                <w:noProof/>
                <w:kern w:val="2"/>
                <w:lang w:eastAsia="en-GB"/>
                <w14:ligatures w14:val="standardContextual"/>
              </w:rPr>
              <w:tab/>
            </w:r>
            <w:r w:rsidR="002A787E" w:rsidRPr="002E45E6">
              <w:rPr>
                <w:rStyle w:val="Hyperlink"/>
                <w:noProof/>
              </w:rPr>
              <w:t>General Requirements</w:t>
            </w:r>
            <w:r w:rsidR="002A787E">
              <w:rPr>
                <w:noProof/>
                <w:webHidden/>
              </w:rPr>
              <w:tab/>
            </w:r>
            <w:r w:rsidR="002A787E">
              <w:rPr>
                <w:noProof/>
                <w:webHidden/>
              </w:rPr>
              <w:fldChar w:fldCharType="begin"/>
            </w:r>
            <w:r w:rsidR="002A787E">
              <w:rPr>
                <w:noProof/>
                <w:webHidden/>
              </w:rPr>
              <w:instrText xml:space="preserve"> PAGEREF _Toc163486964 \h </w:instrText>
            </w:r>
            <w:r w:rsidR="002A787E">
              <w:rPr>
                <w:noProof/>
                <w:webHidden/>
              </w:rPr>
            </w:r>
            <w:r w:rsidR="002A787E">
              <w:rPr>
                <w:noProof/>
                <w:webHidden/>
              </w:rPr>
              <w:fldChar w:fldCharType="separate"/>
            </w:r>
            <w:r w:rsidR="002A787E">
              <w:rPr>
                <w:noProof/>
                <w:webHidden/>
              </w:rPr>
              <w:t>8</w:t>
            </w:r>
            <w:r w:rsidR="002A787E">
              <w:rPr>
                <w:noProof/>
                <w:webHidden/>
              </w:rPr>
              <w:fldChar w:fldCharType="end"/>
            </w:r>
          </w:hyperlink>
        </w:p>
        <w:p w14:paraId="5310C451" w14:textId="40F50EE7" w:rsidR="002A787E" w:rsidRDefault="00915EB7">
          <w:pPr>
            <w:pStyle w:val="TOC3"/>
            <w:rPr>
              <w:rFonts w:eastAsiaTheme="minorEastAsia"/>
              <w:noProof/>
              <w:kern w:val="2"/>
              <w:lang w:eastAsia="en-GB"/>
              <w14:ligatures w14:val="standardContextual"/>
            </w:rPr>
          </w:pPr>
          <w:hyperlink w:anchor="_Toc163486965" w:history="1">
            <w:r w:rsidR="002A787E" w:rsidRPr="002E45E6">
              <w:rPr>
                <w:rStyle w:val="Hyperlink"/>
                <w:noProof/>
              </w:rPr>
              <w:t>2.1.9</w:t>
            </w:r>
            <w:r w:rsidR="002A787E">
              <w:rPr>
                <w:rFonts w:eastAsiaTheme="minorEastAsia"/>
                <w:noProof/>
                <w:kern w:val="2"/>
                <w:lang w:eastAsia="en-GB"/>
                <w14:ligatures w14:val="standardContextual"/>
              </w:rPr>
              <w:tab/>
            </w:r>
            <w:r w:rsidR="002A787E" w:rsidRPr="002E45E6">
              <w:rPr>
                <w:rStyle w:val="Hyperlink"/>
                <w:noProof/>
              </w:rPr>
              <w:t>Non-Functional Requirements</w:t>
            </w:r>
            <w:r w:rsidR="002A787E">
              <w:rPr>
                <w:noProof/>
                <w:webHidden/>
              </w:rPr>
              <w:tab/>
            </w:r>
            <w:r w:rsidR="002A787E">
              <w:rPr>
                <w:noProof/>
                <w:webHidden/>
              </w:rPr>
              <w:fldChar w:fldCharType="begin"/>
            </w:r>
            <w:r w:rsidR="002A787E">
              <w:rPr>
                <w:noProof/>
                <w:webHidden/>
              </w:rPr>
              <w:instrText xml:space="preserve"> PAGEREF _Toc163486965 \h </w:instrText>
            </w:r>
            <w:r w:rsidR="002A787E">
              <w:rPr>
                <w:noProof/>
                <w:webHidden/>
              </w:rPr>
            </w:r>
            <w:r w:rsidR="002A787E">
              <w:rPr>
                <w:noProof/>
                <w:webHidden/>
              </w:rPr>
              <w:fldChar w:fldCharType="separate"/>
            </w:r>
            <w:r w:rsidR="002A787E">
              <w:rPr>
                <w:noProof/>
                <w:webHidden/>
              </w:rPr>
              <w:t>9</w:t>
            </w:r>
            <w:r w:rsidR="002A787E">
              <w:rPr>
                <w:noProof/>
                <w:webHidden/>
              </w:rPr>
              <w:fldChar w:fldCharType="end"/>
            </w:r>
          </w:hyperlink>
        </w:p>
        <w:p w14:paraId="45484C8A" w14:textId="44935EB1" w:rsidR="002A787E" w:rsidRDefault="00915EB7">
          <w:pPr>
            <w:pStyle w:val="TOC1"/>
            <w:rPr>
              <w:rFonts w:eastAsiaTheme="minorEastAsia"/>
              <w:noProof/>
              <w:kern w:val="2"/>
              <w:lang w:eastAsia="en-GB"/>
              <w14:ligatures w14:val="standardContextual"/>
            </w:rPr>
          </w:pPr>
          <w:hyperlink w:anchor="_Toc163486966" w:history="1">
            <w:r w:rsidR="002A787E" w:rsidRPr="002E45E6">
              <w:rPr>
                <w:rStyle w:val="Hyperlink"/>
                <w:noProof/>
              </w:rPr>
              <w:t>3.</w:t>
            </w:r>
            <w:r w:rsidR="002A787E">
              <w:rPr>
                <w:rFonts w:eastAsiaTheme="minorEastAsia"/>
                <w:noProof/>
                <w:kern w:val="2"/>
                <w:lang w:eastAsia="en-GB"/>
                <w14:ligatures w14:val="standardContextual"/>
              </w:rPr>
              <w:tab/>
            </w:r>
            <w:r w:rsidR="002A787E" w:rsidRPr="002E45E6">
              <w:rPr>
                <w:rStyle w:val="Hyperlink"/>
                <w:noProof/>
              </w:rPr>
              <w:t>Functional Specifications for Operational Telecommunications of DRZCS</w:t>
            </w:r>
            <w:r w:rsidR="002A787E">
              <w:rPr>
                <w:noProof/>
                <w:webHidden/>
              </w:rPr>
              <w:tab/>
            </w:r>
            <w:r w:rsidR="002A787E">
              <w:rPr>
                <w:noProof/>
                <w:webHidden/>
              </w:rPr>
              <w:fldChar w:fldCharType="begin"/>
            </w:r>
            <w:r w:rsidR="002A787E">
              <w:rPr>
                <w:noProof/>
                <w:webHidden/>
              </w:rPr>
              <w:instrText xml:space="preserve"> PAGEREF _Toc163486966 \h </w:instrText>
            </w:r>
            <w:r w:rsidR="002A787E">
              <w:rPr>
                <w:noProof/>
                <w:webHidden/>
              </w:rPr>
            </w:r>
            <w:r w:rsidR="002A787E">
              <w:rPr>
                <w:noProof/>
                <w:webHidden/>
              </w:rPr>
              <w:fldChar w:fldCharType="separate"/>
            </w:r>
            <w:r w:rsidR="002A787E">
              <w:rPr>
                <w:noProof/>
                <w:webHidden/>
              </w:rPr>
              <w:t>10</w:t>
            </w:r>
            <w:r w:rsidR="002A787E">
              <w:rPr>
                <w:noProof/>
                <w:webHidden/>
              </w:rPr>
              <w:fldChar w:fldCharType="end"/>
            </w:r>
          </w:hyperlink>
        </w:p>
        <w:p w14:paraId="01AD204E" w14:textId="1F119297" w:rsidR="002A787E" w:rsidRDefault="00915EB7">
          <w:pPr>
            <w:pStyle w:val="TOC2"/>
            <w:tabs>
              <w:tab w:val="left" w:pos="880"/>
              <w:tab w:val="right" w:leader="dot" w:pos="9016"/>
            </w:tabs>
            <w:rPr>
              <w:rFonts w:eastAsiaTheme="minorEastAsia"/>
              <w:noProof/>
              <w:kern w:val="2"/>
              <w:lang w:eastAsia="en-GB"/>
              <w14:ligatures w14:val="standardContextual"/>
            </w:rPr>
          </w:pPr>
          <w:hyperlink w:anchor="_Toc163486967" w:history="1">
            <w:r w:rsidR="002A787E" w:rsidRPr="002E45E6">
              <w:rPr>
                <w:rStyle w:val="Hyperlink"/>
                <w:noProof/>
              </w:rPr>
              <w:t>3.1</w:t>
            </w:r>
            <w:r w:rsidR="002A787E">
              <w:rPr>
                <w:rFonts w:eastAsiaTheme="minorEastAsia"/>
                <w:noProof/>
                <w:kern w:val="2"/>
                <w:lang w:eastAsia="en-GB"/>
                <w14:ligatures w14:val="standardContextual"/>
              </w:rPr>
              <w:tab/>
            </w:r>
            <w:r w:rsidR="002A787E" w:rsidRPr="002E45E6">
              <w:rPr>
                <w:rStyle w:val="Hyperlink"/>
                <w:noProof/>
              </w:rPr>
              <w:t>Functional Requirements</w:t>
            </w:r>
            <w:r w:rsidR="002A787E">
              <w:rPr>
                <w:noProof/>
                <w:webHidden/>
              </w:rPr>
              <w:tab/>
            </w:r>
            <w:r w:rsidR="002A787E">
              <w:rPr>
                <w:noProof/>
                <w:webHidden/>
              </w:rPr>
              <w:fldChar w:fldCharType="begin"/>
            </w:r>
            <w:r w:rsidR="002A787E">
              <w:rPr>
                <w:noProof/>
                <w:webHidden/>
              </w:rPr>
              <w:instrText xml:space="preserve"> PAGEREF _Toc163486967 \h </w:instrText>
            </w:r>
            <w:r w:rsidR="002A787E">
              <w:rPr>
                <w:noProof/>
                <w:webHidden/>
              </w:rPr>
            </w:r>
            <w:r w:rsidR="002A787E">
              <w:rPr>
                <w:noProof/>
                <w:webHidden/>
              </w:rPr>
              <w:fldChar w:fldCharType="separate"/>
            </w:r>
            <w:r w:rsidR="002A787E">
              <w:rPr>
                <w:noProof/>
                <w:webHidden/>
              </w:rPr>
              <w:t>10</w:t>
            </w:r>
            <w:r w:rsidR="002A787E">
              <w:rPr>
                <w:noProof/>
                <w:webHidden/>
              </w:rPr>
              <w:fldChar w:fldCharType="end"/>
            </w:r>
          </w:hyperlink>
        </w:p>
        <w:p w14:paraId="69BCFF77" w14:textId="63846ED7" w:rsidR="002A787E" w:rsidRDefault="00915EB7">
          <w:pPr>
            <w:pStyle w:val="TOC3"/>
            <w:rPr>
              <w:rFonts w:eastAsiaTheme="minorEastAsia"/>
              <w:noProof/>
              <w:kern w:val="2"/>
              <w:lang w:eastAsia="en-GB"/>
              <w14:ligatures w14:val="standardContextual"/>
            </w:rPr>
          </w:pPr>
          <w:hyperlink w:anchor="_Toc163486968" w:history="1">
            <w:r w:rsidR="002A787E" w:rsidRPr="002E45E6">
              <w:rPr>
                <w:rStyle w:val="Hyperlink"/>
                <w:noProof/>
              </w:rPr>
              <w:t>3.1.1</w:t>
            </w:r>
            <w:r w:rsidR="002A787E">
              <w:rPr>
                <w:rFonts w:eastAsiaTheme="minorEastAsia"/>
                <w:noProof/>
                <w:kern w:val="2"/>
                <w:lang w:eastAsia="en-GB"/>
                <w14:ligatures w14:val="standardContextual"/>
              </w:rPr>
              <w:tab/>
            </w:r>
            <w:r w:rsidR="002A787E" w:rsidRPr="002E45E6">
              <w:rPr>
                <w:rStyle w:val="Hyperlink"/>
                <w:noProof/>
              </w:rPr>
              <w:t>Technical Requirements</w:t>
            </w:r>
            <w:r w:rsidR="002A787E">
              <w:rPr>
                <w:noProof/>
                <w:webHidden/>
              </w:rPr>
              <w:tab/>
            </w:r>
            <w:r w:rsidR="002A787E">
              <w:rPr>
                <w:noProof/>
                <w:webHidden/>
              </w:rPr>
              <w:fldChar w:fldCharType="begin"/>
            </w:r>
            <w:r w:rsidR="002A787E">
              <w:rPr>
                <w:noProof/>
                <w:webHidden/>
              </w:rPr>
              <w:instrText xml:space="preserve"> PAGEREF _Toc163486968 \h </w:instrText>
            </w:r>
            <w:r w:rsidR="002A787E">
              <w:rPr>
                <w:noProof/>
                <w:webHidden/>
              </w:rPr>
            </w:r>
            <w:r w:rsidR="002A787E">
              <w:rPr>
                <w:noProof/>
                <w:webHidden/>
              </w:rPr>
              <w:fldChar w:fldCharType="separate"/>
            </w:r>
            <w:r w:rsidR="002A787E">
              <w:rPr>
                <w:noProof/>
                <w:webHidden/>
              </w:rPr>
              <w:t>11</w:t>
            </w:r>
            <w:r w:rsidR="002A787E">
              <w:rPr>
                <w:noProof/>
                <w:webHidden/>
              </w:rPr>
              <w:fldChar w:fldCharType="end"/>
            </w:r>
          </w:hyperlink>
        </w:p>
        <w:p w14:paraId="12A15BBE" w14:textId="74B69106" w:rsidR="002A787E" w:rsidRDefault="00915EB7">
          <w:pPr>
            <w:pStyle w:val="TOC3"/>
            <w:rPr>
              <w:rFonts w:eastAsiaTheme="minorEastAsia"/>
              <w:noProof/>
              <w:kern w:val="2"/>
              <w:lang w:eastAsia="en-GB"/>
              <w14:ligatures w14:val="standardContextual"/>
            </w:rPr>
          </w:pPr>
          <w:hyperlink w:anchor="_Toc163486969" w:history="1">
            <w:r w:rsidR="002A787E" w:rsidRPr="002E45E6">
              <w:rPr>
                <w:rStyle w:val="Hyperlink"/>
                <w:noProof/>
              </w:rPr>
              <w:t>3.1.2</w:t>
            </w:r>
            <w:r w:rsidR="002A787E">
              <w:rPr>
                <w:rFonts w:eastAsiaTheme="minorEastAsia"/>
                <w:noProof/>
                <w:kern w:val="2"/>
                <w:lang w:eastAsia="en-GB"/>
                <w14:ligatures w14:val="standardContextual"/>
              </w:rPr>
              <w:tab/>
            </w:r>
            <w:r w:rsidR="002A787E" w:rsidRPr="002E45E6">
              <w:rPr>
                <w:rStyle w:val="Hyperlink"/>
                <w:noProof/>
              </w:rPr>
              <w:t>Configuration, Environmental and Other Requirements</w:t>
            </w:r>
            <w:r w:rsidR="002A787E">
              <w:rPr>
                <w:noProof/>
                <w:webHidden/>
              </w:rPr>
              <w:tab/>
            </w:r>
            <w:r w:rsidR="002A787E">
              <w:rPr>
                <w:noProof/>
                <w:webHidden/>
              </w:rPr>
              <w:fldChar w:fldCharType="begin"/>
            </w:r>
            <w:r w:rsidR="002A787E">
              <w:rPr>
                <w:noProof/>
                <w:webHidden/>
              </w:rPr>
              <w:instrText xml:space="preserve"> PAGEREF _Toc163486969 \h </w:instrText>
            </w:r>
            <w:r w:rsidR="002A787E">
              <w:rPr>
                <w:noProof/>
                <w:webHidden/>
              </w:rPr>
            </w:r>
            <w:r w:rsidR="002A787E">
              <w:rPr>
                <w:noProof/>
                <w:webHidden/>
              </w:rPr>
              <w:fldChar w:fldCharType="separate"/>
            </w:r>
            <w:r w:rsidR="002A787E">
              <w:rPr>
                <w:noProof/>
                <w:webHidden/>
              </w:rPr>
              <w:t>12</w:t>
            </w:r>
            <w:r w:rsidR="002A787E">
              <w:rPr>
                <w:noProof/>
                <w:webHidden/>
              </w:rPr>
              <w:fldChar w:fldCharType="end"/>
            </w:r>
          </w:hyperlink>
        </w:p>
        <w:p w14:paraId="53493488" w14:textId="1972EFFD" w:rsidR="002A787E" w:rsidRDefault="00915EB7">
          <w:pPr>
            <w:pStyle w:val="TOC3"/>
            <w:rPr>
              <w:rFonts w:eastAsiaTheme="minorEastAsia"/>
              <w:noProof/>
              <w:kern w:val="2"/>
              <w:lang w:eastAsia="en-GB"/>
              <w14:ligatures w14:val="standardContextual"/>
            </w:rPr>
          </w:pPr>
          <w:hyperlink w:anchor="_Toc163486970" w:history="1">
            <w:r w:rsidR="002A787E" w:rsidRPr="002E45E6">
              <w:rPr>
                <w:rStyle w:val="Hyperlink"/>
                <w:noProof/>
              </w:rPr>
              <w:t>3.1.3</w:t>
            </w:r>
            <w:r w:rsidR="002A787E">
              <w:rPr>
                <w:rFonts w:eastAsiaTheme="minorEastAsia"/>
                <w:noProof/>
                <w:kern w:val="2"/>
                <w:lang w:eastAsia="en-GB"/>
                <w14:ligatures w14:val="standardContextual"/>
              </w:rPr>
              <w:tab/>
            </w:r>
            <w:r w:rsidR="002A787E" w:rsidRPr="002E45E6">
              <w:rPr>
                <w:rStyle w:val="Hyperlink"/>
                <w:noProof/>
              </w:rPr>
              <w:t>Power Resilience Requirements</w:t>
            </w:r>
            <w:r w:rsidR="002A787E">
              <w:rPr>
                <w:noProof/>
                <w:webHidden/>
              </w:rPr>
              <w:tab/>
            </w:r>
            <w:r w:rsidR="002A787E">
              <w:rPr>
                <w:noProof/>
                <w:webHidden/>
              </w:rPr>
              <w:fldChar w:fldCharType="begin"/>
            </w:r>
            <w:r w:rsidR="002A787E">
              <w:rPr>
                <w:noProof/>
                <w:webHidden/>
              </w:rPr>
              <w:instrText xml:space="preserve"> PAGEREF _Toc163486970 \h </w:instrText>
            </w:r>
            <w:r w:rsidR="002A787E">
              <w:rPr>
                <w:noProof/>
                <w:webHidden/>
              </w:rPr>
            </w:r>
            <w:r w:rsidR="002A787E">
              <w:rPr>
                <w:noProof/>
                <w:webHidden/>
              </w:rPr>
              <w:fldChar w:fldCharType="separate"/>
            </w:r>
            <w:r w:rsidR="002A787E">
              <w:rPr>
                <w:noProof/>
                <w:webHidden/>
              </w:rPr>
              <w:t>14</w:t>
            </w:r>
            <w:r w:rsidR="002A787E">
              <w:rPr>
                <w:noProof/>
                <w:webHidden/>
              </w:rPr>
              <w:fldChar w:fldCharType="end"/>
            </w:r>
          </w:hyperlink>
        </w:p>
        <w:p w14:paraId="3A711B33" w14:textId="3ADC1BB6" w:rsidR="002A787E" w:rsidRDefault="00915EB7">
          <w:pPr>
            <w:pStyle w:val="TOC3"/>
            <w:rPr>
              <w:rFonts w:eastAsiaTheme="minorEastAsia"/>
              <w:noProof/>
              <w:kern w:val="2"/>
              <w:lang w:eastAsia="en-GB"/>
              <w14:ligatures w14:val="standardContextual"/>
            </w:rPr>
          </w:pPr>
          <w:hyperlink w:anchor="_Toc163486971" w:history="1">
            <w:r w:rsidR="002A787E" w:rsidRPr="002E45E6">
              <w:rPr>
                <w:rStyle w:val="Hyperlink"/>
                <w:noProof/>
              </w:rPr>
              <w:t>3.1.4</w:t>
            </w:r>
            <w:r w:rsidR="002A787E">
              <w:rPr>
                <w:rFonts w:eastAsiaTheme="minorEastAsia"/>
                <w:noProof/>
                <w:kern w:val="2"/>
                <w:lang w:eastAsia="en-GB"/>
                <w14:ligatures w14:val="standardContextual"/>
              </w:rPr>
              <w:tab/>
            </w:r>
            <w:r w:rsidR="002A787E" w:rsidRPr="002E45E6">
              <w:rPr>
                <w:rStyle w:val="Hyperlink"/>
                <w:noProof/>
              </w:rPr>
              <w:t>Bandwidth Requirements</w:t>
            </w:r>
            <w:r w:rsidR="002A787E">
              <w:rPr>
                <w:noProof/>
                <w:webHidden/>
              </w:rPr>
              <w:tab/>
            </w:r>
            <w:r w:rsidR="002A787E">
              <w:rPr>
                <w:noProof/>
                <w:webHidden/>
              </w:rPr>
              <w:fldChar w:fldCharType="begin"/>
            </w:r>
            <w:r w:rsidR="002A787E">
              <w:rPr>
                <w:noProof/>
                <w:webHidden/>
              </w:rPr>
              <w:instrText xml:space="preserve"> PAGEREF _Toc163486971 \h </w:instrText>
            </w:r>
            <w:r w:rsidR="002A787E">
              <w:rPr>
                <w:noProof/>
                <w:webHidden/>
              </w:rPr>
            </w:r>
            <w:r w:rsidR="002A787E">
              <w:rPr>
                <w:noProof/>
                <w:webHidden/>
              </w:rPr>
              <w:fldChar w:fldCharType="separate"/>
            </w:r>
            <w:r w:rsidR="002A787E">
              <w:rPr>
                <w:noProof/>
                <w:webHidden/>
              </w:rPr>
              <w:t>14</w:t>
            </w:r>
            <w:r w:rsidR="002A787E">
              <w:rPr>
                <w:noProof/>
                <w:webHidden/>
              </w:rPr>
              <w:fldChar w:fldCharType="end"/>
            </w:r>
          </w:hyperlink>
        </w:p>
        <w:p w14:paraId="202D4C8B" w14:textId="0854B9A8" w:rsidR="002A787E" w:rsidRDefault="00915EB7">
          <w:pPr>
            <w:pStyle w:val="TOC3"/>
            <w:rPr>
              <w:rFonts w:eastAsiaTheme="minorEastAsia"/>
              <w:noProof/>
              <w:kern w:val="2"/>
              <w:lang w:eastAsia="en-GB"/>
              <w14:ligatures w14:val="standardContextual"/>
            </w:rPr>
          </w:pPr>
          <w:hyperlink w:anchor="_Toc163486972" w:history="1">
            <w:r w:rsidR="002A787E" w:rsidRPr="002E45E6">
              <w:rPr>
                <w:rStyle w:val="Hyperlink"/>
                <w:noProof/>
              </w:rPr>
              <w:t>3.1.5</w:t>
            </w:r>
            <w:r w:rsidR="002A787E">
              <w:rPr>
                <w:rFonts w:eastAsiaTheme="minorEastAsia"/>
                <w:noProof/>
                <w:kern w:val="2"/>
                <w:lang w:eastAsia="en-GB"/>
                <w14:ligatures w14:val="standardContextual"/>
              </w:rPr>
              <w:tab/>
            </w:r>
            <w:r w:rsidR="002A787E" w:rsidRPr="002E45E6">
              <w:rPr>
                <w:rStyle w:val="Hyperlink"/>
                <w:noProof/>
              </w:rPr>
              <w:t>Protocol Requirements</w:t>
            </w:r>
            <w:r w:rsidR="002A787E">
              <w:rPr>
                <w:noProof/>
                <w:webHidden/>
              </w:rPr>
              <w:tab/>
            </w:r>
            <w:r w:rsidR="002A787E">
              <w:rPr>
                <w:noProof/>
                <w:webHidden/>
              </w:rPr>
              <w:fldChar w:fldCharType="begin"/>
            </w:r>
            <w:r w:rsidR="002A787E">
              <w:rPr>
                <w:noProof/>
                <w:webHidden/>
              </w:rPr>
              <w:instrText xml:space="preserve"> PAGEREF _Toc163486972 \h </w:instrText>
            </w:r>
            <w:r w:rsidR="002A787E">
              <w:rPr>
                <w:noProof/>
                <w:webHidden/>
              </w:rPr>
            </w:r>
            <w:r w:rsidR="002A787E">
              <w:rPr>
                <w:noProof/>
                <w:webHidden/>
              </w:rPr>
              <w:fldChar w:fldCharType="separate"/>
            </w:r>
            <w:r w:rsidR="002A787E">
              <w:rPr>
                <w:noProof/>
                <w:webHidden/>
              </w:rPr>
              <w:t>15</w:t>
            </w:r>
            <w:r w:rsidR="002A787E">
              <w:rPr>
                <w:noProof/>
                <w:webHidden/>
              </w:rPr>
              <w:fldChar w:fldCharType="end"/>
            </w:r>
          </w:hyperlink>
        </w:p>
        <w:p w14:paraId="04DE423F" w14:textId="229B4004" w:rsidR="002A787E" w:rsidRDefault="00915EB7">
          <w:pPr>
            <w:pStyle w:val="TOC2"/>
            <w:tabs>
              <w:tab w:val="left" w:pos="880"/>
              <w:tab w:val="right" w:leader="dot" w:pos="9016"/>
            </w:tabs>
            <w:rPr>
              <w:rFonts w:eastAsiaTheme="minorEastAsia"/>
              <w:noProof/>
              <w:kern w:val="2"/>
              <w:lang w:eastAsia="en-GB"/>
              <w14:ligatures w14:val="standardContextual"/>
            </w:rPr>
          </w:pPr>
          <w:hyperlink w:anchor="_Toc163486973" w:history="1">
            <w:r w:rsidR="002A787E" w:rsidRPr="002E45E6">
              <w:rPr>
                <w:rStyle w:val="Hyperlink"/>
                <w:noProof/>
              </w:rPr>
              <w:t>3.2</w:t>
            </w:r>
            <w:r w:rsidR="002A787E">
              <w:rPr>
                <w:rFonts w:eastAsiaTheme="minorEastAsia"/>
                <w:noProof/>
                <w:kern w:val="2"/>
                <w:lang w:eastAsia="en-GB"/>
                <w14:ligatures w14:val="standardContextual"/>
              </w:rPr>
              <w:tab/>
            </w:r>
            <w:r w:rsidR="002A787E" w:rsidRPr="002E45E6">
              <w:rPr>
                <w:rStyle w:val="Hyperlink"/>
                <w:noProof/>
              </w:rPr>
              <w:t>Cyber Security Standards and NIS regulations</w:t>
            </w:r>
            <w:r w:rsidR="002A787E">
              <w:rPr>
                <w:noProof/>
                <w:webHidden/>
              </w:rPr>
              <w:tab/>
            </w:r>
            <w:r w:rsidR="002A787E">
              <w:rPr>
                <w:noProof/>
                <w:webHidden/>
              </w:rPr>
              <w:fldChar w:fldCharType="begin"/>
            </w:r>
            <w:r w:rsidR="002A787E">
              <w:rPr>
                <w:noProof/>
                <w:webHidden/>
              </w:rPr>
              <w:instrText xml:space="preserve"> PAGEREF _Toc163486973 \h </w:instrText>
            </w:r>
            <w:r w:rsidR="002A787E">
              <w:rPr>
                <w:noProof/>
                <w:webHidden/>
              </w:rPr>
            </w:r>
            <w:r w:rsidR="002A787E">
              <w:rPr>
                <w:noProof/>
                <w:webHidden/>
              </w:rPr>
              <w:fldChar w:fldCharType="separate"/>
            </w:r>
            <w:r w:rsidR="002A787E">
              <w:rPr>
                <w:noProof/>
                <w:webHidden/>
              </w:rPr>
              <w:t>16</w:t>
            </w:r>
            <w:r w:rsidR="002A787E">
              <w:rPr>
                <w:noProof/>
                <w:webHidden/>
              </w:rPr>
              <w:fldChar w:fldCharType="end"/>
            </w:r>
          </w:hyperlink>
        </w:p>
        <w:p w14:paraId="5DA024E1" w14:textId="0FC13304" w:rsidR="002A787E" w:rsidRDefault="00915EB7">
          <w:pPr>
            <w:pStyle w:val="TOC2"/>
            <w:tabs>
              <w:tab w:val="left" w:pos="880"/>
              <w:tab w:val="right" w:leader="dot" w:pos="9016"/>
            </w:tabs>
            <w:rPr>
              <w:rFonts w:eastAsiaTheme="minorEastAsia"/>
              <w:noProof/>
              <w:kern w:val="2"/>
              <w:lang w:eastAsia="en-GB"/>
              <w14:ligatures w14:val="standardContextual"/>
            </w:rPr>
          </w:pPr>
          <w:hyperlink w:anchor="_Toc163486974" w:history="1">
            <w:r w:rsidR="002A787E" w:rsidRPr="002E45E6">
              <w:rPr>
                <w:rStyle w:val="Hyperlink"/>
                <w:noProof/>
              </w:rPr>
              <w:t>3.3</w:t>
            </w:r>
            <w:r w:rsidR="002A787E">
              <w:rPr>
                <w:rFonts w:eastAsiaTheme="minorEastAsia"/>
                <w:noProof/>
                <w:kern w:val="2"/>
                <w:lang w:eastAsia="en-GB"/>
                <w14:ligatures w14:val="standardContextual"/>
              </w:rPr>
              <w:tab/>
            </w:r>
            <w:r w:rsidR="002A787E" w:rsidRPr="002E45E6">
              <w:rPr>
                <w:rStyle w:val="Hyperlink"/>
                <w:noProof/>
              </w:rPr>
              <w:t>Technology Suitability Summary Based on Functional Specifications</w:t>
            </w:r>
            <w:r w:rsidR="002A787E">
              <w:rPr>
                <w:noProof/>
                <w:webHidden/>
              </w:rPr>
              <w:tab/>
            </w:r>
            <w:r w:rsidR="002A787E">
              <w:rPr>
                <w:noProof/>
                <w:webHidden/>
              </w:rPr>
              <w:fldChar w:fldCharType="begin"/>
            </w:r>
            <w:r w:rsidR="002A787E">
              <w:rPr>
                <w:noProof/>
                <w:webHidden/>
              </w:rPr>
              <w:instrText xml:space="preserve"> PAGEREF _Toc163486974 \h </w:instrText>
            </w:r>
            <w:r w:rsidR="002A787E">
              <w:rPr>
                <w:noProof/>
                <w:webHidden/>
              </w:rPr>
            </w:r>
            <w:r w:rsidR="002A787E">
              <w:rPr>
                <w:noProof/>
                <w:webHidden/>
              </w:rPr>
              <w:fldChar w:fldCharType="separate"/>
            </w:r>
            <w:r w:rsidR="002A787E">
              <w:rPr>
                <w:noProof/>
                <w:webHidden/>
              </w:rPr>
              <w:t>17</w:t>
            </w:r>
            <w:r w:rsidR="002A787E">
              <w:rPr>
                <w:noProof/>
                <w:webHidden/>
              </w:rPr>
              <w:fldChar w:fldCharType="end"/>
            </w:r>
          </w:hyperlink>
        </w:p>
        <w:p w14:paraId="63B3BC34" w14:textId="4BC305CF" w:rsidR="002A787E" w:rsidRDefault="00915EB7">
          <w:pPr>
            <w:pStyle w:val="TOC1"/>
            <w:rPr>
              <w:rFonts w:eastAsiaTheme="minorEastAsia"/>
              <w:noProof/>
              <w:kern w:val="2"/>
              <w:lang w:eastAsia="en-GB"/>
              <w14:ligatures w14:val="standardContextual"/>
            </w:rPr>
          </w:pPr>
          <w:hyperlink w:anchor="_Toc163486975" w:history="1">
            <w:r w:rsidR="002A787E" w:rsidRPr="002E45E6">
              <w:rPr>
                <w:rStyle w:val="Hyperlink"/>
                <w:noProof/>
              </w:rPr>
              <w:t>4.</w:t>
            </w:r>
            <w:r w:rsidR="002A787E">
              <w:rPr>
                <w:rFonts w:eastAsiaTheme="minorEastAsia"/>
                <w:noProof/>
                <w:kern w:val="2"/>
                <w:lang w:eastAsia="en-GB"/>
                <w14:ligatures w14:val="standardContextual"/>
              </w:rPr>
              <w:tab/>
            </w:r>
            <w:r w:rsidR="002A787E" w:rsidRPr="002E45E6">
              <w:rPr>
                <w:rStyle w:val="Hyperlink"/>
                <w:noProof/>
              </w:rPr>
              <w:t>Distribution Restoration Zone Control System Tests</w:t>
            </w:r>
            <w:r w:rsidR="002A787E">
              <w:rPr>
                <w:noProof/>
                <w:webHidden/>
              </w:rPr>
              <w:tab/>
            </w:r>
            <w:r w:rsidR="002A787E">
              <w:rPr>
                <w:noProof/>
                <w:webHidden/>
              </w:rPr>
              <w:fldChar w:fldCharType="begin"/>
            </w:r>
            <w:r w:rsidR="002A787E">
              <w:rPr>
                <w:noProof/>
                <w:webHidden/>
              </w:rPr>
              <w:instrText xml:space="preserve"> PAGEREF _Toc163486975 \h </w:instrText>
            </w:r>
            <w:r w:rsidR="002A787E">
              <w:rPr>
                <w:noProof/>
                <w:webHidden/>
              </w:rPr>
            </w:r>
            <w:r w:rsidR="002A787E">
              <w:rPr>
                <w:noProof/>
                <w:webHidden/>
              </w:rPr>
              <w:fldChar w:fldCharType="separate"/>
            </w:r>
            <w:r w:rsidR="002A787E">
              <w:rPr>
                <w:noProof/>
                <w:webHidden/>
              </w:rPr>
              <w:t>18</w:t>
            </w:r>
            <w:r w:rsidR="002A787E">
              <w:rPr>
                <w:noProof/>
                <w:webHidden/>
              </w:rPr>
              <w:fldChar w:fldCharType="end"/>
            </w:r>
          </w:hyperlink>
        </w:p>
        <w:p w14:paraId="01480963" w14:textId="6DA00F6A" w:rsidR="002A787E" w:rsidRDefault="00915EB7">
          <w:pPr>
            <w:pStyle w:val="TOC1"/>
            <w:rPr>
              <w:rFonts w:eastAsiaTheme="minorEastAsia"/>
              <w:noProof/>
              <w:kern w:val="2"/>
              <w:lang w:eastAsia="en-GB"/>
              <w14:ligatures w14:val="standardContextual"/>
            </w:rPr>
          </w:pPr>
          <w:hyperlink w:anchor="_Toc163486976" w:history="1">
            <w:r w:rsidR="002A787E" w:rsidRPr="002E45E6">
              <w:rPr>
                <w:rStyle w:val="Hyperlink"/>
                <w:noProof/>
              </w:rPr>
              <w:t>5.</w:t>
            </w:r>
            <w:r w:rsidR="002A787E">
              <w:rPr>
                <w:rFonts w:eastAsiaTheme="minorEastAsia"/>
                <w:noProof/>
                <w:kern w:val="2"/>
                <w:lang w:eastAsia="en-GB"/>
                <w14:ligatures w14:val="standardContextual"/>
              </w:rPr>
              <w:tab/>
            </w:r>
            <w:r w:rsidR="002A787E" w:rsidRPr="002E45E6">
              <w:rPr>
                <w:rStyle w:val="Hyperlink"/>
                <w:noProof/>
              </w:rPr>
              <w:t>Appendix 1: Abbreviations</w:t>
            </w:r>
            <w:r w:rsidR="002A787E">
              <w:rPr>
                <w:noProof/>
                <w:webHidden/>
              </w:rPr>
              <w:tab/>
            </w:r>
            <w:r w:rsidR="002A787E">
              <w:rPr>
                <w:noProof/>
                <w:webHidden/>
              </w:rPr>
              <w:fldChar w:fldCharType="begin"/>
            </w:r>
            <w:r w:rsidR="002A787E">
              <w:rPr>
                <w:noProof/>
                <w:webHidden/>
              </w:rPr>
              <w:instrText xml:space="preserve"> PAGEREF _Toc163486976 \h </w:instrText>
            </w:r>
            <w:r w:rsidR="002A787E">
              <w:rPr>
                <w:noProof/>
                <w:webHidden/>
              </w:rPr>
            </w:r>
            <w:r w:rsidR="002A787E">
              <w:rPr>
                <w:noProof/>
                <w:webHidden/>
              </w:rPr>
              <w:fldChar w:fldCharType="separate"/>
            </w:r>
            <w:r w:rsidR="002A787E">
              <w:rPr>
                <w:noProof/>
                <w:webHidden/>
              </w:rPr>
              <w:t>18</w:t>
            </w:r>
            <w:r w:rsidR="002A787E">
              <w:rPr>
                <w:noProof/>
                <w:webHidden/>
              </w:rPr>
              <w:fldChar w:fldCharType="end"/>
            </w:r>
          </w:hyperlink>
        </w:p>
        <w:p w14:paraId="0DF6C914" w14:textId="4A326DB6" w:rsidR="003300EC" w:rsidRPr="006009F4" w:rsidRDefault="003300EC">
          <w:pPr>
            <w:rPr>
              <w:rFonts w:ascii="Arial" w:hAnsi="Arial" w:cs="Arial"/>
              <w:sz w:val="20"/>
              <w:szCs w:val="20"/>
            </w:rPr>
          </w:pPr>
          <w:r w:rsidRPr="006009F4">
            <w:rPr>
              <w:rFonts w:ascii="Arial" w:hAnsi="Arial" w:cs="Arial"/>
              <w:b/>
              <w:bCs/>
              <w:noProof/>
              <w:sz w:val="20"/>
              <w:szCs w:val="20"/>
            </w:rPr>
            <w:fldChar w:fldCharType="end"/>
          </w:r>
        </w:p>
      </w:sdtContent>
    </w:sdt>
    <w:p w14:paraId="1F041BBF" w14:textId="77777777" w:rsidR="002C52FD" w:rsidRPr="006009F4" w:rsidRDefault="002C52FD" w:rsidP="006D05D8">
      <w:pPr>
        <w:jc w:val="both"/>
        <w:rPr>
          <w:rFonts w:ascii="Arial" w:hAnsi="Arial" w:cs="Arial"/>
          <w:sz w:val="20"/>
          <w:szCs w:val="20"/>
        </w:rPr>
      </w:pPr>
    </w:p>
    <w:p w14:paraId="67ABF88C" w14:textId="77777777" w:rsidR="001719F3" w:rsidRPr="006009F4" w:rsidRDefault="001719F3" w:rsidP="00C63F5C">
      <w:pPr>
        <w:spacing w:before="240"/>
        <w:jc w:val="both"/>
        <w:rPr>
          <w:rFonts w:ascii="Arial" w:hAnsi="Arial" w:cs="Arial"/>
          <w:b/>
          <w:bCs/>
          <w:sz w:val="20"/>
          <w:szCs w:val="20"/>
        </w:rPr>
      </w:pPr>
    </w:p>
    <w:p w14:paraId="023B53FD" w14:textId="77777777" w:rsidR="00F6106A" w:rsidRPr="006009F4" w:rsidRDefault="00F6106A" w:rsidP="00C63F5C">
      <w:pPr>
        <w:spacing w:before="240"/>
        <w:jc w:val="both"/>
        <w:rPr>
          <w:rFonts w:ascii="Arial" w:hAnsi="Arial" w:cs="Arial"/>
          <w:b/>
          <w:bCs/>
          <w:sz w:val="20"/>
          <w:szCs w:val="20"/>
        </w:rPr>
      </w:pPr>
    </w:p>
    <w:p w14:paraId="4B61F88A" w14:textId="77777777" w:rsidR="00F6106A" w:rsidRPr="006009F4" w:rsidRDefault="00F6106A" w:rsidP="00C63F5C">
      <w:pPr>
        <w:spacing w:before="240"/>
        <w:jc w:val="both"/>
        <w:rPr>
          <w:rFonts w:ascii="Arial" w:hAnsi="Arial" w:cs="Arial"/>
          <w:b/>
          <w:bCs/>
          <w:sz w:val="20"/>
          <w:szCs w:val="20"/>
        </w:rPr>
      </w:pPr>
    </w:p>
    <w:p w14:paraId="7E95CC4B" w14:textId="77777777" w:rsidR="00F6106A" w:rsidRDefault="00F6106A" w:rsidP="00C63F5C">
      <w:pPr>
        <w:spacing w:before="240"/>
        <w:jc w:val="both"/>
        <w:rPr>
          <w:rFonts w:ascii="Arial" w:hAnsi="Arial" w:cs="Arial"/>
          <w:b/>
          <w:bCs/>
          <w:sz w:val="20"/>
          <w:szCs w:val="20"/>
        </w:rPr>
      </w:pPr>
    </w:p>
    <w:p w14:paraId="553072AE" w14:textId="77777777" w:rsidR="00794BFA" w:rsidRDefault="00794BFA" w:rsidP="00C63F5C">
      <w:pPr>
        <w:spacing w:before="240"/>
        <w:jc w:val="both"/>
        <w:rPr>
          <w:rFonts w:ascii="Arial" w:hAnsi="Arial" w:cs="Arial"/>
          <w:b/>
          <w:bCs/>
          <w:sz w:val="20"/>
          <w:szCs w:val="20"/>
        </w:rPr>
      </w:pPr>
    </w:p>
    <w:p w14:paraId="6E158F5F" w14:textId="77777777" w:rsidR="00794BFA" w:rsidRDefault="00794BFA" w:rsidP="00C63F5C">
      <w:pPr>
        <w:spacing w:before="240"/>
        <w:jc w:val="both"/>
        <w:rPr>
          <w:rFonts w:ascii="Arial" w:hAnsi="Arial" w:cs="Arial"/>
          <w:b/>
          <w:bCs/>
          <w:sz w:val="20"/>
          <w:szCs w:val="20"/>
        </w:rPr>
      </w:pPr>
    </w:p>
    <w:p w14:paraId="07D763DB" w14:textId="77777777" w:rsidR="00794BFA" w:rsidRPr="006009F4" w:rsidRDefault="00794BFA" w:rsidP="00C63F5C">
      <w:pPr>
        <w:spacing w:before="240"/>
        <w:jc w:val="both"/>
        <w:rPr>
          <w:rFonts w:ascii="Arial" w:hAnsi="Arial" w:cs="Arial"/>
          <w:b/>
          <w:bCs/>
          <w:sz w:val="20"/>
          <w:szCs w:val="20"/>
        </w:rPr>
      </w:pPr>
    </w:p>
    <w:p w14:paraId="70BDE88A" w14:textId="4D69B649" w:rsidR="00C63F5C" w:rsidRPr="003A6C98" w:rsidRDefault="00BB7A4D" w:rsidP="0066685D">
      <w:pPr>
        <w:pStyle w:val="Heading1"/>
      </w:pPr>
      <w:bookmarkStart w:id="1" w:name="_Toc163486955"/>
      <w:r w:rsidRPr="003A6C98">
        <w:lastRenderedPageBreak/>
        <w:t>DRZCS</w:t>
      </w:r>
      <w:r w:rsidR="00C63F5C" w:rsidRPr="003A6C98">
        <w:t xml:space="preserve"> </w:t>
      </w:r>
      <w:r w:rsidR="003A6C98">
        <w:t>R</w:t>
      </w:r>
      <w:r w:rsidR="00C63F5C" w:rsidRPr="003A6C98">
        <w:t>equirements</w:t>
      </w:r>
      <w:bookmarkEnd w:id="1"/>
    </w:p>
    <w:p w14:paraId="408ED751" w14:textId="10C57CF5" w:rsidR="00C63F5C" w:rsidRPr="003A6C98" w:rsidRDefault="00BB7A4D" w:rsidP="0066685D">
      <w:pPr>
        <w:pStyle w:val="Heading2"/>
      </w:pPr>
      <w:bookmarkStart w:id="2" w:name="_Toc163486956"/>
      <w:r w:rsidRPr="003A6C98">
        <w:t>DRZCS</w:t>
      </w:r>
      <w:r w:rsidR="00C63F5C" w:rsidRPr="003A6C98">
        <w:t xml:space="preserve"> </w:t>
      </w:r>
      <w:r w:rsidR="003A6C98">
        <w:t>G</w:t>
      </w:r>
      <w:r w:rsidR="00C63F5C" w:rsidRPr="003A6C98">
        <w:t xml:space="preserve">eneric </w:t>
      </w:r>
      <w:r w:rsidR="003A6C98">
        <w:t>R</w:t>
      </w:r>
      <w:r w:rsidR="00C63F5C" w:rsidRPr="003A6C98">
        <w:t>equirements</w:t>
      </w:r>
      <w:bookmarkEnd w:id="2"/>
    </w:p>
    <w:p w14:paraId="42E70888" w14:textId="5EE68FB2" w:rsidR="00C63F5C" w:rsidRDefault="00161F24" w:rsidP="00C63F5C">
      <w:pPr>
        <w:spacing w:before="240"/>
        <w:jc w:val="both"/>
        <w:rPr>
          <w:rFonts w:ascii="Arial" w:hAnsi="Arial" w:cs="Arial"/>
          <w:sz w:val="20"/>
          <w:szCs w:val="20"/>
        </w:rPr>
      </w:pPr>
      <w:r w:rsidRPr="006009F4">
        <w:rPr>
          <w:rFonts w:ascii="Arial" w:hAnsi="Arial" w:cs="Arial"/>
          <w:sz w:val="20"/>
          <w:szCs w:val="20"/>
        </w:rPr>
        <w:t>T</w:t>
      </w:r>
      <w:r w:rsidR="009E6743" w:rsidRPr="006009F4">
        <w:rPr>
          <w:rFonts w:ascii="Arial" w:hAnsi="Arial" w:cs="Arial"/>
          <w:sz w:val="20"/>
          <w:szCs w:val="20"/>
        </w:rPr>
        <w:t xml:space="preserve">he </w:t>
      </w:r>
      <w:r w:rsidR="00E40DE8" w:rsidRPr="006009F4">
        <w:rPr>
          <w:rFonts w:ascii="Arial" w:hAnsi="Arial" w:cs="Arial"/>
          <w:sz w:val="20"/>
          <w:szCs w:val="20"/>
        </w:rPr>
        <w:t>sections</w:t>
      </w:r>
      <w:r w:rsidR="009E6743" w:rsidRPr="006009F4">
        <w:rPr>
          <w:rFonts w:ascii="Arial" w:hAnsi="Arial" w:cs="Arial"/>
          <w:sz w:val="20"/>
          <w:szCs w:val="20"/>
        </w:rPr>
        <w:t xml:space="preserve"> below </w:t>
      </w:r>
      <w:r w:rsidR="004419D2" w:rsidRPr="006009F4">
        <w:rPr>
          <w:rFonts w:ascii="Arial" w:hAnsi="Arial" w:cs="Arial"/>
          <w:sz w:val="20"/>
          <w:szCs w:val="20"/>
        </w:rPr>
        <w:t>list</w:t>
      </w:r>
      <w:r w:rsidR="009E6743" w:rsidRPr="006009F4">
        <w:rPr>
          <w:rFonts w:ascii="Arial" w:hAnsi="Arial" w:cs="Arial"/>
          <w:sz w:val="20"/>
          <w:szCs w:val="20"/>
        </w:rPr>
        <w:t xml:space="preserve"> the</w:t>
      </w:r>
      <w:r w:rsidR="00C63F5C" w:rsidRPr="006009F4">
        <w:rPr>
          <w:rFonts w:ascii="Arial" w:hAnsi="Arial" w:cs="Arial"/>
          <w:sz w:val="20"/>
          <w:szCs w:val="20"/>
        </w:rPr>
        <w:t xml:space="preserve"> generic functional and non-functional requirements for the </w:t>
      </w:r>
      <w:r w:rsidR="00BB7A4D" w:rsidRPr="006009F4">
        <w:rPr>
          <w:rFonts w:ascii="Arial" w:hAnsi="Arial" w:cs="Arial"/>
          <w:b/>
          <w:bCs/>
          <w:sz w:val="20"/>
          <w:szCs w:val="20"/>
        </w:rPr>
        <w:t>DRZCS</w:t>
      </w:r>
      <w:r w:rsidR="00C63F5C" w:rsidRPr="006009F4">
        <w:rPr>
          <w:rFonts w:ascii="Arial" w:hAnsi="Arial" w:cs="Arial"/>
          <w:sz w:val="20"/>
          <w:szCs w:val="20"/>
        </w:rPr>
        <w:t xml:space="preserve">. The requirements are grouped into several sections. </w:t>
      </w:r>
    </w:p>
    <w:p w14:paraId="692C1434" w14:textId="5E345813" w:rsidR="009A17A7" w:rsidRPr="006009F4" w:rsidRDefault="009A17A7" w:rsidP="00C63F5C">
      <w:pPr>
        <w:spacing w:before="240"/>
        <w:jc w:val="both"/>
        <w:rPr>
          <w:rFonts w:ascii="Arial" w:hAnsi="Arial" w:cs="Arial"/>
          <w:sz w:val="20"/>
          <w:szCs w:val="20"/>
        </w:rPr>
      </w:pPr>
      <w:r>
        <w:rPr>
          <w:rFonts w:ascii="Arial" w:hAnsi="Arial" w:cs="Arial"/>
          <w:sz w:val="20"/>
          <w:szCs w:val="20"/>
        </w:rPr>
        <w:t>In addition to the</w:t>
      </w:r>
      <w:r w:rsidR="000847DD" w:rsidRPr="000847DD">
        <w:rPr>
          <w:rFonts w:ascii="Arial" w:hAnsi="Arial" w:cs="Arial"/>
          <w:sz w:val="20"/>
          <w:szCs w:val="20"/>
        </w:rPr>
        <w:t xml:space="preserve"> </w:t>
      </w:r>
      <w:r w:rsidR="000847DD" w:rsidRPr="006009F4">
        <w:rPr>
          <w:rFonts w:ascii="Arial" w:hAnsi="Arial" w:cs="Arial"/>
          <w:sz w:val="20"/>
          <w:szCs w:val="20"/>
        </w:rPr>
        <w:t xml:space="preserve">generic functional and non-functional requirements </w:t>
      </w:r>
      <w:r>
        <w:rPr>
          <w:rFonts w:ascii="Arial" w:hAnsi="Arial" w:cs="Arial"/>
          <w:sz w:val="20"/>
          <w:szCs w:val="20"/>
        </w:rPr>
        <w:t xml:space="preserve">set out below, the </w:t>
      </w:r>
      <w:r w:rsidRPr="000F12FE">
        <w:rPr>
          <w:rFonts w:ascii="Arial" w:hAnsi="Arial" w:cs="Arial"/>
          <w:b/>
          <w:bCs/>
          <w:sz w:val="20"/>
          <w:szCs w:val="20"/>
        </w:rPr>
        <w:t>DRZCS</w:t>
      </w:r>
      <w:r>
        <w:rPr>
          <w:rFonts w:ascii="Arial" w:hAnsi="Arial" w:cs="Arial"/>
          <w:sz w:val="20"/>
          <w:szCs w:val="20"/>
        </w:rPr>
        <w:t xml:space="preserve"> should be capable of receiving information from the </w:t>
      </w:r>
      <w:r w:rsidRPr="000F12FE">
        <w:rPr>
          <w:rFonts w:ascii="Arial" w:hAnsi="Arial" w:cs="Arial"/>
          <w:b/>
          <w:bCs/>
          <w:sz w:val="20"/>
          <w:szCs w:val="20"/>
        </w:rPr>
        <w:t>Restoration Contractor</w:t>
      </w:r>
      <w:r>
        <w:rPr>
          <w:rFonts w:ascii="Arial" w:hAnsi="Arial" w:cs="Arial"/>
          <w:sz w:val="20"/>
          <w:szCs w:val="20"/>
        </w:rPr>
        <w:t xml:space="preserve"> required for the </w:t>
      </w:r>
      <w:r w:rsidR="000847DD">
        <w:rPr>
          <w:rFonts w:ascii="Arial" w:hAnsi="Arial" w:cs="Arial"/>
          <w:sz w:val="20"/>
          <w:szCs w:val="20"/>
        </w:rPr>
        <w:t xml:space="preserve">successful </w:t>
      </w:r>
      <w:r>
        <w:rPr>
          <w:rFonts w:ascii="Arial" w:hAnsi="Arial" w:cs="Arial"/>
          <w:sz w:val="20"/>
          <w:szCs w:val="20"/>
        </w:rPr>
        <w:t xml:space="preserve">operation of a </w:t>
      </w:r>
      <w:r w:rsidRPr="000F12FE">
        <w:rPr>
          <w:rFonts w:ascii="Arial" w:hAnsi="Arial" w:cs="Arial"/>
          <w:b/>
          <w:bCs/>
          <w:sz w:val="20"/>
          <w:szCs w:val="20"/>
        </w:rPr>
        <w:t>DRZ</w:t>
      </w:r>
      <w:r>
        <w:rPr>
          <w:rFonts w:ascii="Arial" w:hAnsi="Arial" w:cs="Arial"/>
          <w:sz w:val="20"/>
          <w:szCs w:val="20"/>
        </w:rPr>
        <w:t xml:space="preserve">.  The requirement to provide such information should be included in the </w:t>
      </w:r>
      <w:r w:rsidR="000847DD" w:rsidRPr="000F12FE">
        <w:rPr>
          <w:rFonts w:ascii="Arial" w:hAnsi="Arial" w:cs="Arial"/>
          <w:b/>
          <w:bCs/>
          <w:sz w:val="20"/>
          <w:szCs w:val="20"/>
        </w:rPr>
        <w:t xml:space="preserve">Distribution </w:t>
      </w:r>
      <w:r w:rsidRPr="000F12FE">
        <w:rPr>
          <w:rFonts w:ascii="Arial" w:hAnsi="Arial" w:cs="Arial"/>
          <w:b/>
          <w:bCs/>
          <w:sz w:val="20"/>
          <w:szCs w:val="20"/>
        </w:rPr>
        <w:t>Restoration Contract</w:t>
      </w:r>
      <w:r>
        <w:rPr>
          <w:rFonts w:ascii="Arial" w:hAnsi="Arial" w:cs="Arial"/>
          <w:sz w:val="20"/>
          <w:szCs w:val="20"/>
        </w:rPr>
        <w:t xml:space="preserve"> and the detail of the information will be discussed during the development of the </w:t>
      </w:r>
      <w:r w:rsidRPr="000F12FE">
        <w:rPr>
          <w:rFonts w:ascii="Arial" w:hAnsi="Arial" w:cs="Arial"/>
          <w:b/>
          <w:bCs/>
          <w:sz w:val="20"/>
          <w:szCs w:val="20"/>
        </w:rPr>
        <w:t>DRZP</w:t>
      </w:r>
      <w:r w:rsidRPr="000847DD">
        <w:rPr>
          <w:rFonts w:ascii="Arial" w:hAnsi="Arial" w:cs="Arial"/>
          <w:sz w:val="20"/>
          <w:szCs w:val="20"/>
        </w:rPr>
        <w:t>.</w:t>
      </w:r>
    </w:p>
    <w:p w14:paraId="343F1589" w14:textId="1A3DC84F" w:rsidR="00C63F5C" w:rsidRPr="003A6C98" w:rsidRDefault="009E6743" w:rsidP="003A6C98">
      <w:pPr>
        <w:pStyle w:val="Heading3"/>
      </w:pPr>
      <w:bookmarkStart w:id="3" w:name="_Toc163486957"/>
      <w:r w:rsidRPr="003A6C98">
        <w:t>P</w:t>
      </w:r>
      <w:r w:rsidR="004D06FB" w:rsidRPr="003A6C98">
        <w:t xml:space="preserve">ower </w:t>
      </w:r>
      <w:r w:rsidRPr="003A6C98">
        <w:t>I</w:t>
      </w:r>
      <w:r w:rsidR="004D06FB" w:rsidRPr="003A6C98">
        <w:t>sland</w:t>
      </w:r>
      <w:r w:rsidR="00C63F5C" w:rsidRPr="003A6C98">
        <w:t xml:space="preserve"> </w:t>
      </w:r>
      <w:r w:rsidR="00E42529" w:rsidRPr="003A6C98">
        <w:t>c</w:t>
      </w:r>
      <w:r w:rsidR="00C63F5C" w:rsidRPr="003A6C98">
        <w:t>ontrol</w:t>
      </w:r>
      <w:bookmarkEnd w:id="3"/>
    </w:p>
    <w:p w14:paraId="7329F139" w14:textId="1F0D12B0" w:rsidR="00C63F5C" w:rsidRPr="006009F4" w:rsidRDefault="00C63F5C" w:rsidP="00C47FD1">
      <w:pPr>
        <w:rPr>
          <w:rFonts w:ascii="Arial" w:hAnsi="Arial" w:cs="Arial"/>
          <w:sz w:val="20"/>
          <w:szCs w:val="20"/>
        </w:rPr>
      </w:pPr>
      <w:r w:rsidRPr="006009F4">
        <w:rPr>
          <w:rFonts w:ascii="Arial" w:hAnsi="Arial" w:cs="Arial"/>
          <w:sz w:val="20"/>
          <w:szCs w:val="20"/>
        </w:rPr>
        <w:t>General</w:t>
      </w:r>
    </w:p>
    <w:p w14:paraId="2B180A59" w14:textId="44BF1B97" w:rsidR="00C63F5C" w:rsidRPr="006009F4" w:rsidRDefault="00C63F5C" w:rsidP="006338DE">
      <w:pPr>
        <w:numPr>
          <w:ilvl w:val="0"/>
          <w:numId w:val="4"/>
        </w:numPr>
        <w:spacing w:before="240" w:after="0"/>
        <w:ind w:left="357" w:hanging="357"/>
        <w:jc w:val="both"/>
        <w:rPr>
          <w:rFonts w:ascii="Arial" w:hAnsi="Arial" w:cs="Arial"/>
          <w:b/>
          <w:bCs/>
          <w:sz w:val="20"/>
          <w:szCs w:val="20"/>
        </w:rPr>
      </w:pPr>
      <w:r w:rsidRPr="006009F4">
        <w:rPr>
          <w:rFonts w:ascii="Arial" w:hAnsi="Arial" w:cs="Arial"/>
          <w:sz w:val="20"/>
          <w:szCs w:val="20"/>
        </w:rPr>
        <w:t xml:space="preserve">The </w:t>
      </w:r>
      <w:r w:rsidR="00BB7A4D" w:rsidRPr="006009F4">
        <w:rPr>
          <w:rFonts w:ascii="Arial" w:hAnsi="Arial" w:cs="Arial"/>
          <w:b/>
          <w:bCs/>
          <w:sz w:val="20"/>
          <w:szCs w:val="20"/>
        </w:rPr>
        <w:t>DRZCS</w:t>
      </w:r>
      <w:r w:rsidRPr="006009F4">
        <w:rPr>
          <w:rFonts w:ascii="Arial" w:hAnsi="Arial" w:cs="Arial"/>
          <w:sz w:val="20"/>
          <w:szCs w:val="20"/>
        </w:rPr>
        <w:t xml:space="preserve"> shall be able to balance </w:t>
      </w:r>
      <w:r w:rsidR="00863C8F" w:rsidRPr="006009F4">
        <w:rPr>
          <w:rFonts w:ascii="Arial" w:hAnsi="Arial" w:cs="Arial"/>
          <w:b/>
          <w:bCs/>
          <w:sz w:val="20"/>
          <w:szCs w:val="20"/>
        </w:rPr>
        <w:t>D</w:t>
      </w:r>
      <w:r w:rsidRPr="006009F4">
        <w:rPr>
          <w:rFonts w:ascii="Arial" w:hAnsi="Arial" w:cs="Arial"/>
          <w:b/>
          <w:bCs/>
          <w:sz w:val="20"/>
          <w:szCs w:val="20"/>
        </w:rPr>
        <w:t>emand</w:t>
      </w:r>
      <w:r w:rsidRPr="006009F4">
        <w:rPr>
          <w:rFonts w:ascii="Arial" w:hAnsi="Arial" w:cs="Arial"/>
          <w:sz w:val="20"/>
          <w:szCs w:val="20"/>
        </w:rPr>
        <w:t xml:space="preserve"> and generation to maintain stability of the </w:t>
      </w:r>
      <w:r w:rsidRPr="006009F4">
        <w:rPr>
          <w:rFonts w:ascii="Arial" w:hAnsi="Arial" w:cs="Arial"/>
          <w:b/>
          <w:bCs/>
          <w:sz w:val="20"/>
          <w:szCs w:val="20"/>
        </w:rPr>
        <w:t>DRZ</w:t>
      </w:r>
      <w:r w:rsidRPr="006009F4">
        <w:rPr>
          <w:rFonts w:ascii="Arial" w:hAnsi="Arial" w:cs="Arial"/>
          <w:sz w:val="20"/>
          <w:szCs w:val="20"/>
        </w:rPr>
        <w:t>.</w:t>
      </w:r>
    </w:p>
    <w:p w14:paraId="5451CEE0" w14:textId="73BFC533" w:rsidR="00C63F5C" w:rsidRPr="006009F4" w:rsidRDefault="00C63F5C" w:rsidP="006338DE">
      <w:pPr>
        <w:numPr>
          <w:ilvl w:val="0"/>
          <w:numId w:val="4"/>
        </w:numPr>
        <w:spacing w:before="240" w:after="0"/>
        <w:jc w:val="both"/>
        <w:rPr>
          <w:rFonts w:ascii="Arial" w:hAnsi="Arial" w:cs="Arial"/>
          <w:sz w:val="20"/>
          <w:szCs w:val="20"/>
        </w:rPr>
      </w:pPr>
      <w:r w:rsidRPr="006009F4">
        <w:rPr>
          <w:rFonts w:ascii="Arial" w:hAnsi="Arial" w:cs="Arial"/>
          <w:sz w:val="20"/>
          <w:szCs w:val="20"/>
        </w:rPr>
        <w:t xml:space="preserve">The </w:t>
      </w:r>
      <w:r w:rsidR="00BB7A4D" w:rsidRPr="006009F4">
        <w:rPr>
          <w:rFonts w:ascii="Arial" w:hAnsi="Arial" w:cs="Arial"/>
          <w:b/>
          <w:bCs/>
          <w:sz w:val="20"/>
          <w:szCs w:val="20"/>
        </w:rPr>
        <w:t>DRZCS</w:t>
      </w:r>
      <w:r w:rsidR="00667F65" w:rsidRPr="006009F4">
        <w:rPr>
          <w:rFonts w:ascii="Arial" w:hAnsi="Arial" w:cs="Arial"/>
          <w:sz w:val="20"/>
          <w:szCs w:val="20"/>
        </w:rPr>
        <w:t xml:space="preserve"> </w:t>
      </w:r>
      <w:r w:rsidRPr="006009F4">
        <w:rPr>
          <w:rFonts w:ascii="Arial" w:hAnsi="Arial" w:cs="Arial"/>
          <w:sz w:val="20"/>
          <w:szCs w:val="20"/>
        </w:rPr>
        <w:t>shall be capable of maintaining voltage stability within defined limits</w:t>
      </w:r>
      <w:r w:rsidR="00AA6FB9" w:rsidRPr="006009F4">
        <w:rPr>
          <w:rFonts w:ascii="Arial" w:hAnsi="Arial" w:cs="Arial"/>
          <w:sz w:val="20"/>
          <w:szCs w:val="20"/>
        </w:rPr>
        <w:t xml:space="preserve"> via </w:t>
      </w:r>
      <w:r w:rsidR="00A37B46" w:rsidRPr="006009F4">
        <w:rPr>
          <w:rFonts w:ascii="Arial" w:hAnsi="Arial" w:cs="Arial"/>
          <w:b/>
          <w:bCs/>
          <w:sz w:val="20"/>
          <w:szCs w:val="20"/>
        </w:rPr>
        <w:t>Restoration Contractors</w:t>
      </w:r>
      <w:r w:rsidR="00E048C6" w:rsidRPr="006009F4">
        <w:rPr>
          <w:rFonts w:ascii="Arial" w:hAnsi="Arial" w:cs="Arial"/>
          <w:sz w:val="20"/>
          <w:szCs w:val="20"/>
        </w:rPr>
        <w:t>’</w:t>
      </w:r>
      <w:r w:rsidR="00421711" w:rsidRPr="006009F4">
        <w:rPr>
          <w:rFonts w:ascii="Arial" w:hAnsi="Arial" w:cs="Arial"/>
          <w:sz w:val="20"/>
          <w:szCs w:val="20"/>
        </w:rPr>
        <w:t xml:space="preserve"> </w:t>
      </w:r>
      <w:r w:rsidR="00017E73" w:rsidRPr="006009F4">
        <w:rPr>
          <w:rFonts w:ascii="Arial" w:hAnsi="Arial" w:cs="Arial"/>
          <w:b/>
          <w:bCs/>
          <w:sz w:val="20"/>
          <w:szCs w:val="20"/>
        </w:rPr>
        <w:t>Plant</w:t>
      </w:r>
      <w:r w:rsidR="00E048C6" w:rsidRPr="006009F4">
        <w:rPr>
          <w:rFonts w:ascii="Arial" w:hAnsi="Arial" w:cs="Arial"/>
          <w:sz w:val="20"/>
          <w:szCs w:val="20"/>
        </w:rPr>
        <w:t xml:space="preserve"> or </w:t>
      </w:r>
      <w:r w:rsidR="009E6743" w:rsidRPr="006009F4">
        <w:rPr>
          <w:rFonts w:ascii="Arial" w:hAnsi="Arial" w:cs="Arial"/>
          <w:b/>
          <w:bCs/>
          <w:sz w:val="20"/>
          <w:szCs w:val="20"/>
        </w:rPr>
        <w:t>A</w:t>
      </w:r>
      <w:r w:rsidR="00E048C6" w:rsidRPr="006009F4">
        <w:rPr>
          <w:rFonts w:ascii="Arial" w:hAnsi="Arial" w:cs="Arial"/>
          <w:b/>
          <w:bCs/>
          <w:sz w:val="20"/>
          <w:szCs w:val="20"/>
        </w:rPr>
        <w:t>pparatus</w:t>
      </w:r>
      <w:r w:rsidR="002B06E1" w:rsidRPr="006009F4">
        <w:rPr>
          <w:rFonts w:ascii="Arial" w:hAnsi="Arial" w:cs="Arial"/>
          <w:sz w:val="20"/>
          <w:szCs w:val="20"/>
        </w:rPr>
        <w:t>.</w:t>
      </w:r>
      <w:r w:rsidRPr="006009F4">
        <w:rPr>
          <w:rFonts w:ascii="Arial" w:hAnsi="Arial" w:cs="Arial"/>
          <w:sz w:val="20"/>
          <w:szCs w:val="20"/>
        </w:rPr>
        <w:t xml:space="preserve"> </w:t>
      </w:r>
    </w:p>
    <w:p w14:paraId="617A3958" w14:textId="72C99B44" w:rsidR="00C63F5C" w:rsidRPr="006009F4" w:rsidRDefault="00C63F5C" w:rsidP="006338DE">
      <w:pPr>
        <w:numPr>
          <w:ilvl w:val="0"/>
          <w:numId w:val="4"/>
        </w:numPr>
        <w:spacing w:before="240"/>
        <w:jc w:val="both"/>
        <w:rPr>
          <w:rFonts w:ascii="Arial" w:hAnsi="Arial" w:cs="Arial"/>
          <w:sz w:val="20"/>
          <w:szCs w:val="20"/>
        </w:rPr>
      </w:pPr>
      <w:r w:rsidRPr="006009F4">
        <w:rPr>
          <w:rFonts w:ascii="Arial" w:hAnsi="Arial" w:cs="Arial"/>
          <w:sz w:val="20"/>
          <w:szCs w:val="20"/>
        </w:rPr>
        <w:t xml:space="preserve">The </w:t>
      </w:r>
      <w:r w:rsidR="00BB7A4D" w:rsidRPr="006009F4">
        <w:rPr>
          <w:rFonts w:ascii="Arial" w:hAnsi="Arial" w:cs="Arial"/>
          <w:b/>
          <w:bCs/>
          <w:sz w:val="20"/>
          <w:szCs w:val="20"/>
        </w:rPr>
        <w:t>DRZCS</w:t>
      </w:r>
      <w:r w:rsidR="00667F65" w:rsidRPr="006009F4">
        <w:rPr>
          <w:rFonts w:ascii="Arial" w:hAnsi="Arial" w:cs="Arial"/>
          <w:sz w:val="20"/>
          <w:szCs w:val="20"/>
        </w:rPr>
        <w:t xml:space="preserve"> </w:t>
      </w:r>
      <w:r w:rsidRPr="006009F4">
        <w:rPr>
          <w:rFonts w:ascii="Arial" w:hAnsi="Arial" w:cs="Arial"/>
          <w:sz w:val="20"/>
          <w:szCs w:val="20"/>
        </w:rPr>
        <w:t xml:space="preserve">shall be capable </w:t>
      </w:r>
      <w:r w:rsidR="00181EF3" w:rsidRPr="006009F4">
        <w:rPr>
          <w:rFonts w:ascii="Arial" w:hAnsi="Arial" w:cs="Arial"/>
          <w:sz w:val="20"/>
          <w:szCs w:val="20"/>
        </w:rPr>
        <w:t>of maintaining</w:t>
      </w:r>
      <w:r w:rsidRPr="006009F4">
        <w:rPr>
          <w:rFonts w:ascii="Arial" w:hAnsi="Arial" w:cs="Arial"/>
          <w:sz w:val="20"/>
          <w:szCs w:val="20"/>
        </w:rPr>
        <w:t xml:space="preserve"> </w:t>
      </w:r>
      <w:r w:rsidR="00864EE8" w:rsidRPr="006009F4">
        <w:rPr>
          <w:rFonts w:ascii="Arial" w:hAnsi="Arial" w:cs="Arial"/>
          <w:b/>
          <w:bCs/>
          <w:sz w:val="20"/>
          <w:szCs w:val="20"/>
        </w:rPr>
        <w:t>F</w:t>
      </w:r>
      <w:r w:rsidRPr="006009F4">
        <w:rPr>
          <w:rFonts w:ascii="Arial" w:hAnsi="Arial" w:cs="Arial"/>
          <w:b/>
          <w:bCs/>
          <w:sz w:val="20"/>
          <w:szCs w:val="20"/>
        </w:rPr>
        <w:t>requency</w:t>
      </w:r>
      <w:r w:rsidRPr="006009F4">
        <w:rPr>
          <w:rFonts w:ascii="Arial" w:hAnsi="Arial" w:cs="Arial"/>
          <w:sz w:val="20"/>
          <w:szCs w:val="20"/>
        </w:rPr>
        <w:t xml:space="preserve"> stability within defined limits</w:t>
      </w:r>
      <w:r w:rsidR="002B06E1" w:rsidRPr="006009F4">
        <w:rPr>
          <w:rFonts w:ascii="Arial" w:hAnsi="Arial" w:cs="Arial"/>
          <w:sz w:val="20"/>
          <w:szCs w:val="20"/>
        </w:rPr>
        <w:t xml:space="preserve"> </w:t>
      </w:r>
      <w:r w:rsidR="00A23C8C" w:rsidRPr="006009F4">
        <w:rPr>
          <w:rFonts w:ascii="Arial" w:hAnsi="Arial" w:cs="Arial"/>
          <w:sz w:val="20"/>
          <w:szCs w:val="20"/>
        </w:rPr>
        <w:t xml:space="preserve">via </w:t>
      </w:r>
      <w:r w:rsidR="00A37B46" w:rsidRPr="006009F4">
        <w:rPr>
          <w:rFonts w:ascii="Arial" w:hAnsi="Arial" w:cs="Arial"/>
          <w:b/>
          <w:bCs/>
          <w:sz w:val="20"/>
          <w:szCs w:val="20"/>
        </w:rPr>
        <w:t>Restoration Contractors</w:t>
      </w:r>
      <w:r w:rsidR="00E048C6" w:rsidRPr="006009F4">
        <w:rPr>
          <w:rFonts w:ascii="Arial" w:hAnsi="Arial" w:cs="Arial"/>
          <w:sz w:val="20"/>
          <w:szCs w:val="20"/>
        </w:rPr>
        <w:t xml:space="preserve">’ </w:t>
      </w:r>
      <w:r w:rsidR="00017E73" w:rsidRPr="006009F4">
        <w:rPr>
          <w:rFonts w:ascii="Arial" w:hAnsi="Arial" w:cs="Arial"/>
          <w:b/>
          <w:bCs/>
          <w:sz w:val="20"/>
          <w:szCs w:val="20"/>
        </w:rPr>
        <w:t>Plant</w:t>
      </w:r>
      <w:r w:rsidR="00E048C6" w:rsidRPr="006009F4">
        <w:rPr>
          <w:rFonts w:ascii="Arial" w:hAnsi="Arial" w:cs="Arial"/>
          <w:sz w:val="20"/>
          <w:szCs w:val="20"/>
        </w:rPr>
        <w:t xml:space="preserve"> or </w:t>
      </w:r>
      <w:r w:rsidR="00A66F48" w:rsidRPr="006009F4">
        <w:rPr>
          <w:rFonts w:ascii="Arial" w:hAnsi="Arial" w:cs="Arial"/>
          <w:b/>
          <w:bCs/>
          <w:sz w:val="20"/>
          <w:szCs w:val="20"/>
        </w:rPr>
        <w:t>A</w:t>
      </w:r>
      <w:r w:rsidR="00E048C6" w:rsidRPr="006009F4">
        <w:rPr>
          <w:rFonts w:ascii="Arial" w:hAnsi="Arial" w:cs="Arial"/>
          <w:b/>
          <w:bCs/>
          <w:sz w:val="20"/>
          <w:szCs w:val="20"/>
        </w:rPr>
        <w:t>pparatus</w:t>
      </w:r>
      <w:r w:rsidRPr="006009F4">
        <w:rPr>
          <w:rFonts w:ascii="Arial" w:hAnsi="Arial" w:cs="Arial"/>
          <w:sz w:val="20"/>
          <w:szCs w:val="20"/>
        </w:rPr>
        <w:t>.</w:t>
      </w:r>
    </w:p>
    <w:p w14:paraId="28F6DA3C" w14:textId="7C8A863C" w:rsidR="00C63F5C" w:rsidRPr="006009F4" w:rsidRDefault="00C63F5C" w:rsidP="006338DE">
      <w:pPr>
        <w:numPr>
          <w:ilvl w:val="0"/>
          <w:numId w:val="4"/>
        </w:numPr>
        <w:spacing w:before="240"/>
        <w:jc w:val="both"/>
        <w:rPr>
          <w:rFonts w:ascii="Arial" w:hAnsi="Arial" w:cs="Arial"/>
          <w:sz w:val="20"/>
          <w:szCs w:val="20"/>
        </w:rPr>
      </w:pPr>
      <w:r w:rsidRPr="006009F4">
        <w:rPr>
          <w:rFonts w:ascii="Arial" w:hAnsi="Arial" w:cs="Arial"/>
          <w:sz w:val="20"/>
          <w:szCs w:val="20"/>
        </w:rPr>
        <w:t xml:space="preserve">The </w:t>
      </w:r>
      <w:r w:rsidR="00BB7A4D" w:rsidRPr="006009F4">
        <w:rPr>
          <w:rFonts w:ascii="Arial" w:hAnsi="Arial" w:cs="Arial"/>
          <w:b/>
          <w:bCs/>
          <w:sz w:val="20"/>
          <w:szCs w:val="20"/>
        </w:rPr>
        <w:t>DRZCS</w:t>
      </w:r>
      <w:r w:rsidR="00667F65" w:rsidRPr="006009F4">
        <w:rPr>
          <w:rFonts w:ascii="Arial" w:hAnsi="Arial" w:cs="Arial"/>
          <w:sz w:val="20"/>
          <w:szCs w:val="20"/>
        </w:rPr>
        <w:t xml:space="preserve"> </w:t>
      </w:r>
      <w:r w:rsidR="005316C1" w:rsidRPr="006009F4">
        <w:rPr>
          <w:rFonts w:ascii="Arial" w:hAnsi="Arial" w:cs="Arial"/>
          <w:sz w:val="20"/>
          <w:szCs w:val="20"/>
        </w:rPr>
        <w:t>shall</w:t>
      </w:r>
      <w:r w:rsidRPr="006009F4">
        <w:rPr>
          <w:rFonts w:ascii="Arial" w:hAnsi="Arial" w:cs="Arial"/>
          <w:sz w:val="20"/>
          <w:szCs w:val="20"/>
        </w:rPr>
        <w:t xml:space="preserve"> be capable of simultaneously managing multiple </w:t>
      </w:r>
      <w:r w:rsidR="00A37B46" w:rsidRPr="006009F4">
        <w:rPr>
          <w:rFonts w:ascii="Arial" w:hAnsi="Arial" w:cs="Arial"/>
          <w:b/>
          <w:bCs/>
          <w:sz w:val="20"/>
          <w:szCs w:val="20"/>
        </w:rPr>
        <w:t>Restoration Contractors</w:t>
      </w:r>
      <w:r w:rsidR="009E6743" w:rsidRPr="006009F4">
        <w:rPr>
          <w:rFonts w:ascii="Arial" w:hAnsi="Arial" w:cs="Arial"/>
          <w:sz w:val="20"/>
          <w:szCs w:val="20"/>
        </w:rPr>
        <w:t xml:space="preserve">’ </w:t>
      </w:r>
      <w:r w:rsidR="00017E73" w:rsidRPr="006009F4">
        <w:rPr>
          <w:rFonts w:ascii="Arial" w:hAnsi="Arial" w:cs="Arial"/>
          <w:b/>
          <w:bCs/>
          <w:sz w:val="20"/>
          <w:szCs w:val="20"/>
        </w:rPr>
        <w:t>Plant</w:t>
      </w:r>
      <w:r w:rsidR="009E6743" w:rsidRPr="006009F4">
        <w:rPr>
          <w:rFonts w:ascii="Arial" w:hAnsi="Arial" w:cs="Arial"/>
          <w:sz w:val="20"/>
          <w:szCs w:val="20"/>
        </w:rPr>
        <w:t xml:space="preserve"> and </w:t>
      </w:r>
      <w:r w:rsidR="009E6743" w:rsidRPr="006009F4">
        <w:rPr>
          <w:rFonts w:ascii="Arial" w:hAnsi="Arial" w:cs="Arial"/>
          <w:b/>
          <w:bCs/>
          <w:sz w:val="20"/>
          <w:szCs w:val="20"/>
        </w:rPr>
        <w:t>Apparatus</w:t>
      </w:r>
      <w:r w:rsidRPr="006009F4">
        <w:rPr>
          <w:rFonts w:ascii="Arial" w:hAnsi="Arial" w:cs="Arial"/>
          <w:sz w:val="20"/>
          <w:szCs w:val="20"/>
        </w:rPr>
        <w:t xml:space="preserve"> </w:t>
      </w:r>
      <w:r w:rsidR="000A64FF" w:rsidRPr="006009F4">
        <w:rPr>
          <w:rFonts w:ascii="Arial" w:hAnsi="Arial" w:cs="Arial"/>
          <w:sz w:val="20"/>
          <w:szCs w:val="20"/>
        </w:rPr>
        <w:t>wh</w:t>
      </w:r>
      <w:r w:rsidR="009E6743" w:rsidRPr="006009F4">
        <w:rPr>
          <w:rFonts w:ascii="Arial" w:hAnsi="Arial" w:cs="Arial"/>
          <w:sz w:val="20"/>
          <w:szCs w:val="20"/>
        </w:rPr>
        <w:t xml:space="preserve">ich </w:t>
      </w:r>
      <w:r w:rsidRPr="006009F4">
        <w:rPr>
          <w:rFonts w:ascii="Arial" w:hAnsi="Arial" w:cs="Arial"/>
          <w:sz w:val="20"/>
          <w:szCs w:val="20"/>
        </w:rPr>
        <w:t>may comprise different technologies.</w:t>
      </w:r>
    </w:p>
    <w:p w14:paraId="211EED8A" w14:textId="68D51695" w:rsidR="00C63F5C" w:rsidRPr="006009F4" w:rsidRDefault="00C63F5C" w:rsidP="006338DE">
      <w:pPr>
        <w:numPr>
          <w:ilvl w:val="0"/>
          <w:numId w:val="4"/>
        </w:numPr>
        <w:spacing w:before="240"/>
        <w:jc w:val="both"/>
        <w:rPr>
          <w:rFonts w:ascii="Arial" w:hAnsi="Arial" w:cs="Arial"/>
          <w:sz w:val="20"/>
          <w:szCs w:val="20"/>
        </w:rPr>
      </w:pPr>
      <w:r w:rsidRPr="006009F4">
        <w:rPr>
          <w:rFonts w:ascii="Arial" w:hAnsi="Arial" w:cs="Arial"/>
          <w:sz w:val="20"/>
          <w:szCs w:val="20"/>
        </w:rPr>
        <w:t xml:space="preserve">The </w:t>
      </w:r>
      <w:r w:rsidR="00BB7A4D" w:rsidRPr="006009F4">
        <w:rPr>
          <w:rFonts w:ascii="Arial" w:hAnsi="Arial" w:cs="Arial"/>
          <w:b/>
          <w:bCs/>
          <w:sz w:val="20"/>
          <w:szCs w:val="20"/>
        </w:rPr>
        <w:t>DRZCS</w:t>
      </w:r>
      <w:r w:rsidRPr="006009F4">
        <w:rPr>
          <w:rFonts w:ascii="Arial" w:hAnsi="Arial" w:cs="Arial"/>
          <w:sz w:val="20"/>
          <w:szCs w:val="20"/>
        </w:rPr>
        <w:t xml:space="preserve"> shall be capable </w:t>
      </w:r>
      <w:r w:rsidR="009E6743" w:rsidRPr="006009F4">
        <w:rPr>
          <w:rFonts w:ascii="Arial" w:hAnsi="Arial" w:cs="Arial"/>
          <w:sz w:val="20"/>
          <w:szCs w:val="20"/>
        </w:rPr>
        <w:t xml:space="preserve">of </w:t>
      </w:r>
      <w:r w:rsidRPr="006009F4">
        <w:rPr>
          <w:rFonts w:ascii="Arial" w:hAnsi="Arial" w:cs="Arial"/>
          <w:sz w:val="20"/>
          <w:szCs w:val="20"/>
        </w:rPr>
        <w:t>manag</w:t>
      </w:r>
      <w:r w:rsidR="009E6743" w:rsidRPr="006009F4">
        <w:rPr>
          <w:rFonts w:ascii="Arial" w:hAnsi="Arial" w:cs="Arial"/>
          <w:sz w:val="20"/>
          <w:szCs w:val="20"/>
        </w:rPr>
        <w:t>ing</w:t>
      </w:r>
      <w:r w:rsidRPr="006009F4">
        <w:rPr>
          <w:rFonts w:ascii="Arial" w:hAnsi="Arial" w:cs="Arial"/>
          <w:sz w:val="20"/>
          <w:szCs w:val="20"/>
        </w:rPr>
        <w:t xml:space="preserve"> </w:t>
      </w:r>
      <w:r w:rsidR="00A37B46" w:rsidRPr="006009F4">
        <w:rPr>
          <w:rFonts w:ascii="Arial" w:hAnsi="Arial" w:cs="Arial"/>
          <w:b/>
          <w:bCs/>
          <w:sz w:val="20"/>
          <w:szCs w:val="20"/>
        </w:rPr>
        <w:t>Restoration Contractors</w:t>
      </w:r>
      <w:r w:rsidR="009E6743" w:rsidRPr="006009F4">
        <w:rPr>
          <w:rFonts w:ascii="Arial" w:hAnsi="Arial" w:cs="Arial"/>
          <w:sz w:val="20"/>
          <w:szCs w:val="20"/>
        </w:rPr>
        <w:t>’</w:t>
      </w:r>
      <w:r w:rsidR="007E1FA2" w:rsidRPr="006009F4">
        <w:rPr>
          <w:rFonts w:ascii="Arial" w:hAnsi="Arial" w:cs="Arial"/>
          <w:sz w:val="20"/>
          <w:szCs w:val="20"/>
        </w:rPr>
        <w:t xml:space="preserve"> </w:t>
      </w:r>
      <w:r w:rsidR="00017E73" w:rsidRPr="006009F4">
        <w:rPr>
          <w:rFonts w:ascii="Arial" w:hAnsi="Arial" w:cs="Arial"/>
          <w:b/>
          <w:bCs/>
          <w:sz w:val="20"/>
          <w:szCs w:val="20"/>
        </w:rPr>
        <w:t>Plant</w:t>
      </w:r>
      <w:r w:rsidR="009E6743" w:rsidRPr="006009F4">
        <w:rPr>
          <w:rFonts w:ascii="Arial" w:hAnsi="Arial" w:cs="Arial"/>
          <w:sz w:val="20"/>
          <w:szCs w:val="20"/>
        </w:rPr>
        <w:t xml:space="preserve"> and </w:t>
      </w:r>
      <w:r w:rsidR="00A66F48" w:rsidRPr="006009F4">
        <w:rPr>
          <w:rFonts w:ascii="Arial" w:hAnsi="Arial" w:cs="Arial"/>
          <w:b/>
          <w:bCs/>
          <w:sz w:val="20"/>
          <w:szCs w:val="20"/>
        </w:rPr>
        <w:t>A</w:t>
      </w:r>
      <w:r w:rsidR="009E6743" w:rsidRPr="006009F4">
        <w:rPr>
          <w:rFonts w:ascii="Arial" w:hAnsi="Arial" w:cs="Arial"/>
          <w:b/>
          <w:bCs/>
          <w:sz w:val="20"/>
          <w:szCs w:val="20"/>
        </w:rPr>
        <w:t>pparatus</w:t>
      </w:r>
      <w:r w:rsidR="009E6743" w:rsidRPr="006009F4">
        <w:rPr>
          <w:rFonts w:ascii="Arial" w:hAnsi="Arial" w:cs="Arial"/>
          <w:sz w:val="20"/>
          <w:szCs w:val="20"/>
        </w:rPr>
        <w:t xml:space="preserve"> which may have the capability to operate in </w:t>
      </w:r>
      <w:r w:rsidRPr="006009F4">
        <w:rPr>
          <w:rFonts w:ascii="Arial" w:hAnsi="Arial" w:cs="Arial"/>
          <w:sz w:val="20"/>
          <w:szCs w:val="20"/>
        </w:rPr>
        <w:t>a variety of different operating modes (</w:t>
      </w:r>
      <w:r w:rsidR="00181EF3" w:rsidRPr="006009F4">
        <w:rPr>
          <w:rFonts w:ascii="Arial" w:hAnsi="Arial" w:cs="Arial"/>
          <w:sz w:val="20"/>
          <w:szCs w:val="20"/>
        </w:rPr>
        <w:t>e.g.,</w:t>
      </w:r>
      <w:r w:rsidRPr="006009F4">
        <w:rPr>
          <w:rFonts w:ascii="Arial" w:hAnsi="Arial" w:cs="Arial"/>
          <w:sz w:val="20"/>
          <w:szCs w:val="20"/>
        </w:rPr>
        <w:t xml:space="preserve"> PV, PQ, </w:t>
      </w:r>
      <w:r w:rsidRPr="006009F4">
        <w:rPr>
          <w:rFonts w:ascii="Arial" w:hAnsi="Arial" w:cs="Arial"/>
          <w:b/>
          <w:bCs/>
          <w:sz w:val="20"/>
          <w:szCs w:val="20"/>
        </w:rPr>
        <w:t xml:space="preserve">Frequency </w:t>
      </w:r>
      <w:r w:rsidR="00004614" w:rsidRPr="006009F4">
        <w:rPr>
          <w:rFonts w:ascii="Arial" w:hAnsi="Arial" w:cs="Arial"/>
          <w:b/>
          <w:bCs/>
          <w:sz w:val="20"/>
          <w:szCs w:val="20"/>
        </w:rPr>
        <w:t>S</w:t>
      </w:r>
      <w:r w:rsidRPr="000F12FE">
        <w:rPr>
          <w:rFonts w:ascii="Arial" w:hAnsi="Arial" w:cs="Arial"/>
          <w:b/>
          <w:bCs/>
          <w:sz w:val="20"/>
          <w:szCs w:val="20"/>
        </w:rPr>
        <w:t xml:space="preserve">ensitive </w:t>
      </w:r>
      <w:r w:rsidR="00004614" w:rsidRPr="006009F4">
        <w:rPr>
          <w:rFonts w:ascii="Arial" w:hAnsi="Arial" w:cs="Arial"/>
          <w:b/>
          <w:bCs/>
          <w:sz w:val="20"/>
          <w:szCs w:val="20"/>
        </w:rPr>
        <w:t>M</w:t>
      </w:r>
      <w:r w:rsidRPr="000F12FE">
        <w:rPr>
          <w:rFonts w:ascii="Arial" w:hAnsi="Arial" w:cs="Arial"/>
          <w:b/>
          <w:bCs/>
          <w:sz w:val="20"/>
          <w:szCs w:val="20"/>
        </w:rPr>
        <w:t>ode</w:t>
      </w:r>
      <w:r w:rsidRPr="006009F4">
        <w:rPr>
          <w:rFonts w:ascii="Arial" w:hAnsi="Arial" w:cs="Arial"/>
          <w:sz w:val="20"/>
          <w:szCs w:val="20"/>
        </w:rPr>
        <w:t>).</w:t>
      </w:r>
    </w:p>
    <w:p w14:paraId="3A8B9462" w14:textId="60740AF5" w:rsidR="00C63F5C" w:rsidRPr="006009F4" w:rsidRDefault="00C63F5C" w:rsidP="006338DE">
      <w:pPr>
        <w:numPr>
          <w:ilvl w:val="0"/>
          <w:numId w:val="4"/>
        </w:numPr>
        <w:spacing w:before="240"/>
        <w:jc w:val="both"/>
        <w:rPr>
          <w:rFonts w:ascii="Arial" w:hAnsi="Arial" w:cs="Arial"/>
          <w:sz w:val="20"/>
          <w:szCs w:val="20"/>
        </w:rPr>
      </w:pPr>
      <w:r w:rsidRPr="006009F4">
        <w:rPr>
          <w:rFonts w:ascii="Arial" w:hAnsi="Arial" w:cs="Arial"/>
          <w:sz w:val="20"/>
          <w:szCs w:val="20"/>
        </w:rPr>
        <w:t xml:space="preserve">The </w:t>
      </w:r>
      <w:r w:rsidR="00BB7A4D" w:rsidRPr="006009F4">
        <w:rPr>
          <w:rFonts w:ascii="Arial" w:hAnsi="Arial" w:cs="Arial"/>
          <w:b/>
          <w:bCs/>
          <w:sz w:val="20"/>
          <w:szCs w:val="20"/>
        </w:rPr>
        <w:t>DRZCS</w:t>
      </w:r>
      <w:r w:rsidR="000277A1" w:rsidRPr="006009F4">
        <w:rPr>
          <w:rFonts w:ascii="Arial" w:hAnsi="Arial" w:cs="Arial"/>
          <w:sz w:val="20"/>
          <w:szCs w:val="20"/>
        </w:rPr>
        <w:t xml:space="preserve"> </w:t>
      </w:r>
      <w:r w:rsidRPr="006009F4">
        <w:rPr>
          <w:rFonts w:ascii="Arial" w:hAnsi="Arial" w:cs="Arial"/>
          <w:sz w:val="20"/>
          <w:szCs w:val="20"/>
        </w:rPr>
        <w:t xml:space="preserve">shall be capable </w:t>
      </w:r>
      <w:r w:rsidR="0015073C" w:rsidRPr="006009F4">
        <w:rPr>
          <w:rFonts w:ascii="Arial" w:hAnsi="Arial" w:cs="Arial"/>
          <w:sz w:val="20"/>
          <w:szCs w:val="20"/>
        </w:rPr>
        <w:t>of</w:t>
      </w:r>
      <w:r w:rsidRPr="006009F4">
        <w:rPr>
          <w:rFonts w:ascii="Arial" w:hAnsi="Arial" w:cs="Arial"/>
          <w:sz w:val="20"/>
          <w:szCs w:val="20"/>
        </w:rPr>
        <w:t xml:space="preserve"> issu</w:t>
      </w:r>
      <w:r w:rsidR="0015073C" w:rsidRPr="006009F4">
        <w:rPr>
          <w:rFonts w:ascii="Arial" w:hAnsi="Arial" w:cs="Arial"/>
          <w:sz w:val="20"/>
          <w:szCs w:val="20"/>
        </w:rPr>
        <w:t>ing</w:t>
      </w:r>
      <w:r w:rsidRPr="006009F4">
        <w:rPr>
          <w:rFonts w:ascii="Arial" w:hAnsi="Arial" w:cs="Arial"/>
          <w:sz w:val="20"/>
          <w:szCs w:val="20"/>
        </w:rPr>
        <w:t xml:space="preserve"> set points and other control parameters to </w:t>
      </w:r>
      <w:r w:rsidR="00A37B46" w:rsidRPr="006009F4">
        <w:rPr>
          <w:rFonts w:ascii="Arial" w:hAnsi="Arial" w:cs="Arial"/>
          <w:b/>
          <w:bCs/>
          <w:sz w:val="20"/>
          <w:szCs w:val="20"/>
        </w:rPr>
        <w:t>Restoration Contractors</w:t>
      </w:r>
      <w:r w:rsidR="007B0C38" w:rsidRPr="006009F4">
        <w:rPr>
          <w:rFonts w:ascii="Arial" w:hAnsi="Arial" w:cs="Arial"/>
          <w:sz w:val="20"/>
          <w:szCs w:val="20"/>
        </w:rPr>
        <w:t xml:space="preserve">’ </w:t>
      </w:r>
      <w:r w:rsidR="00017E73" w:rsidRPr="006009F4">
        <w:rPr>
          <w:rFonts w:ascii="Arial" w:hAnsi="Arial" w:cs="Arial"/>
          <w:b/>
          <w:bCs/>
          <w:sz w:val="20"/>
          <w:szCs w:val="20"/>
        </w:rPr>
        <w:t>Plant</w:t>
      </w:r>
      <w:r w:rsidR="007B0C38" w:rsidRPr="006009F4">
        <w:rPr>
          <w:rFonts w:ascii="Arial" w:hAnsi="Arial" w:cs="Arial"/>
          <w:sz w:val="20"/>
          <w:szCs w:val="20"/>
        </w:rPr>
        <w:t xml:space="preserve"> and </w:t>
      </w:r>
      <w:r w:rsidR="007E1B34" w:rsidRPr="006009F4">
        <w:rPr>
          <w:rFonts w:ascii="Arial" w:hAnsi="Arial" w:cs="Arial"/>
          <w:b/>
          <w:bCs/>
          <w:sz w:val="20"/>
          <w:szCs w:val="20"/>
        </w:rPr>
        <w:t>A</w:t>
      </w:r>
      <w:r w:rsidR="007B0C38" w:rsidRPr="006009F4">
        <w:rPr>
          <w:rFonts w:ascii="Arial" w:hAnsi="Arial" w:cs="Arial"/>
          <w:b/>
          <w:bCs/>
          <w:sz w:val="20"/>
          <w:szCs w:val="20"/>
        </w:rPr>
        <w:t>pparatus</w:t>
      </w:r>
      <w:r w:rsidRPr="006009F4">
        <w:rPr>
          <w:rFonts w:ascii="Arial" w:hAnsi="Arial" w:cs="Arial"/>
          <w:sz w:val="20"/>
          <w:szCs w:val="20"/>
        </w:rPr>
        <w:t>.</w:t>
      </w:r>
    </w:p>
    <w:p w14:paraId="17C857DC" w14:textId="37454851" w:rsidR="00C63F5C" w:rsidRPr="006009F4" w:rsidRDefault="00C63F5C" w:rsidP="006338DE">
      <w:pPr>
        <w:numPr>
          <w:ilvl w:val="0"/>
          <w:numId w:val="4"/>
        </w:numPr>
        <w:spacing w:before="240"/>
        <w:jc w:val="both"/>
        <w:rPr>
          <w:rFonts w:ascii="Arial" w:hAnsi="Arial" w:cs="Arial"/>
          <w:sz w:val="20"/>
          <w:szCs w:val="20"/>
        </w:rPr>
      </w:pPr>
      <w:r w:rsidRPr="006009F4">
        <w:rPr>
          <w:rFonts w:ascii="Arial" w:hAnsi="Arial" w:cs="Arial"/>
          <w:sz w:val="20"/>
          <w:szCs w:val="20"/>
        </w:rPr>
        <w:t xml:space="preserve">The </w:t>
      </w:r>
      <w:r w:rsidR="00BB7A4D" w:rsidRPr="006009F4">
        <w:rPr>
          <w:rFonts w:ascii="Arial" w:hAnsi="Arial" w:cs="Arial"/>
          <w:b/>
          <w:bCs/>
          <w:sz w:val="20"/>
          <w:szCs w:val="20"/>
        </w:rPr>
        <w:t>DRZCS</w:t>
      </w:r>
      <w:r w:rsidR="00FB6AC2" w:rsidRPr="006009F4">
        <w:rPr>
          <w:rFonts w:ascii="Arial" w:hAnsi="Arial" w:cs="Arial"/>
          <w:sz w:val="20"/>
          <w:szCs w:val="20"/>
        </w:rPr>
        <w:t xml:space="preserve"> </w:t>
      </w:r>
      <w:r w:rsidRPr="006009F4">
        <w:rPr>
          <w:rFonts w:ascii="Arial" w:hAnsi="Arial" w:cs="Arial"/>
          <w:sz w:val="20"/>
          <w:szCs w:val="20"/>
        </w:rPr>
        <w:t xml:space="preserve">shall be capable </w:t>
      </w:r>
      <w:r w:rsidR="00181EF3" w:rsidRPr="006009F4">
        <w:rPr>
          <w:rFonts w:ascii="Arial" w:hAnsi="Arial" w:cs="Arial"/>
          <w:sz w:val="20"/>
          <w:szCs w:val="20"/>
        </w:rPr>
        <w:t>of simultaneous</w:t>
      </w:r>
      <w:r w:rsidRPr="006009F4">
        <w:rPr>
          <w:rFonts w:ascii="Arial" w:hAnsi="Arial" w:cs="Arial"/>
          <w:sz w:val="20"/>
          <w:szCs w:val="20"/>
        </w:rPr>
        <w:t xml:space="preserve"> control of </w:t>
      </w:r>
      <w:r w:rsidR="007E1B34" w:rsidRPr="006009F4">
        <w:rPr>
          <w:rFonts w:ascii="Arial" w:hAnsi="Arial" w:cs="Arial"/>
          <w:b/>
          <w:bCs/>
          <w:sz w:val="20"/>
          <w:szCs w:val="20"/>
        </w:rPr>
        <w:t>A</w:t>
      </w:r>
      <w:r w:rsidRPr="006009F4">
        <w:rPr>
          <w:rFonts w:ascii="Arial" w:hAnsi="Arial" w:cs="Arial"/>
          <w:b/>
          <w:bCs/>
          <w:sz w:val="20"/>
          <w:szCs w:val="20"/>
        </w:rPr>
        <w:t xml:space="preserve">ctive </w:t>
      </w:r>
      <w:r w:rsidR="007E1B34" w:rsidRPr="006009F4">
        <w:rPr>
          <w:rFonts w:ascii="Arial" w:hAnsi="Arial" w:cs="Arial"/>
          <w:b/>
          <w:bCs/>
          <w:sz w:val="20"/>
          <w:szCs w:val="20"/>
        </w:rPr>
        <w:t>Power</w:t>
      </w:r>
      <w:r w:rsidR="007E1B34" w:rsidRPr="006009F4">
        <w:rPr>
          <w:rFonts w:ascii="Arial" w:hAnsi="Arial" w:cs="Arial"/>
          <w:sz w:val="20"/>
          <w:szCs w:val="20"/>
        </w:rPr>
        <w:t xml:space="preserve"> </w:t>
      </w:r>
      <w:r w:rsidRPr="006009F4">
        <w:rPr>
          <w:rFonts w:ascii="Arial" w:hAnsi="Arial" w:cs="Arial"/>
          <w:sz w:val="20"/>
          <w:szCs w:val="20"/>
        </w:rPr>
        <w:t xml:space="preserve">and </w:t>
      </w:r>
      <w:r w:rsidR="007E1B34" w:rsidRPr="006009F4">
        <w:rPr>
          <w:rFonts w:ascii="Arial" w:hAnsi="Arial" w:cs="Arial"/>
          <w:b/>
          <w:bCs/>
          <w:sz w:val="20"/>
          <w:szCs w:val="20"/>
        </w:rPr>
        <w:t>R</w:t>
      </w:r>
      <w:r w:rsidRPr="006009F4">
        <w:rPr>
          <w:rFonts w:ascii="Arial" w:hAnsi="Arial" w:cs="Arial"/>
          <w:b/>
          <w:bCs/>
          <w:sz w:val="20"/>
          <w:szCs w:val="20"/>
        </w:rPr>
        <w:t xml:space="preserve">eactive </w:t>
      </w:r>
      <w:r w:rsidR="007E1B34" w:rsidRPr="006009F4">
        <w:rPr>
          <w:rFonts w:ascii="Arial" w:hAnsi="Arial" w:cs="Arial"/>
          <w:b/>
          <w:bCs/>
          <w:sz w:val="20"/>
          <w:szCs w:val="20"/>
        </w:rPr>
        <w:t>P</w:t>
      </w:r>
      <w:r w:rsidRPr="006009F4">
        <w:rPr>
          <w:rFonts w:ascii="Arial" w:hAnsi="Arial" w:cs="Arial"/>
          <w:b/>
          <w:bCs/>
          <w:sz w:val="20"/>
          <w:szCs w:val="20"/>
        </w:rPr>
        <w:t>ower</w:t>
      </w:r>
      <w:r w:rsidRPr="006009F4">
        <w:rPr>
          <w:rFonts w:ascii="Arial" w:hAnsi="Arial" w:cs="Arial"/>
          <w:sz w:val="20"/>
          <w:szCs w:val="20"/>
        </w:rPr>
        <w:t xml:space="preserve"> to</w:t>
      </w:r>
      <w:r w:rsidR="007E1B34" w:rsidRPr="006009F4">
        <w:rPr>
          <w:rFonts w:ascii="Arial" w:hAnsi="Arial" w:cs="Arial"/>
          <w:sz w:val="20"/>
          <w:szCs w:val="20"/>
        </w:rPr>
        <w:t>/from</w:t>
      </w:r>
      <w:r w:rsidRPr="006009F4">
        <w:rPr>
          <w:rFonts w:ascii="Arial" w:hAnsi="Arial" w:cs="Arial"/>
          <w:sz w:val="20"/>
          <w:szCs w:val="20"/>
        </w:rPr>
        <w:t xml:space="preserve"> </w:t>
      </w:r>
      <w:r w:rsidR="00A37B46" w:rsidRPr="006009F4">
        <w:rPr>
          <w:rFonts w:ascii="Arial" w:hAnsi="Arial" w:cs="Arial"/>
          <w:b/>
          <w:bCs/>
          <w:sz w:val="20"/>
          <w:szCs w:val="20"/>
        </w:rPr>
        <w:t>Restoration Contractors</w:t>
      </w:r>
      <w:r w:rsidR="00180CD1" w:rsidRPr="006009F4">
        <w:rPr>
          <w:rFonts w:ascii="Arial" w:hAnsi="Arial" w:cs="Arial"/>
          <w:sz w:val="20"/>
          <w:szCs w:val="20"/>
        </w:rPr>
        <w:t xml:space="preserve">’ </w:t>
      </w:r>
      <w:r w:rsidR="00017E73" w:rsidRPr="006009F4">
        <w:rPr>
          <w:rFonts w:ascii="Arial" w:hAnsi="Arial" w:cs="Arial"/>
          <w:b/>
          <w:bCs/>
          <w:sz w:val="20"/>
          <w:szCs w:val="20"/>
        </w:rPr>
        <w:t>Plant</w:t>
      </w:r>
      <w:r w:rsidR="00180CD1" w:rsidRPr="006009F4">
        <w:rPr>
          <w:rFonts w:ascii="Arial" w:hAnsi="Arial" w:cs="Arial"/>
          <w:sz w:val="20"/>
          <w:szCs w:val="20"/>
        </w:rPr>
        <w:t xml:space="preserve"> and </w:t>
      </w:r>
      <w:r w:rsidR="003644A3" w:rsidRPr="006009F4">
        <w:rPr>
          <w:rFonts w:ascii="Arial" w:hAnsi="Arial" w:cs="Arial"/>
          <w:b/>
          <w:bCs/>
          <w:sz w:val="20"/>
          <w:szCs w:val="20"/>
        </w:rPr>
        <w:t>Apparatus</w:t>
      </w:r>
      <w:r w:rsidR="00C1540A" w:rsidRPr="006009F4">
        <w:rPr>
          <w:rFonts w:ascii="Arial" w:hAnsi="Arial" w:cs="Arial"/>
          <w:sz w:val="20"/>
          <w:szCs w:val="20"/>
        </w:rPr>
        <w:t xml:space="preserve">. </w:t>
      </w:r>
    </w:p>
    <w:p w14:paraId="7BDF47BE" w14:textId="400F791D" w:rsidR="00C63F5C" w:rsidRPr="006009F4" w:rsidRDefault="00C63F5C" w:rsidP="006338DE">
      <w:pPr>
        <w:numPr>
          <w:ilvl w:val="0"/>
          <w:numId w:val="4"/>
        </w:numPr>
        <w:spacing w:before="240"/>
        <w:jc w:val="both"/>
        <w:rPr>
          <w:rFonts w:ascii="Arial" w:hAnsi="Arial" w:cs="Arial"/>
          <w:sz w:val="20"/>
          <w:szCs w:val="20"/>
        </w:rPr>
      </w:pPr>
      <w:r w:rsidRPr="006009F4">
        <w:rPr>
          <w:rFonts w:ascii="Arial" w:hAnsi="Arial" w:cs="Arial"/>
          <w:sz w:val="20"/>
          <w:szCs w:val="20"/>
        </w:rPr>
        <w:t xml:space="preserve">The </w:t>
      </w:r>
      <w:r w:rsidR="00BB7A4D" w:rsidRPr="006009F4">
        <w:rPr>
          <w:rFonts w:ascii="Arial" w:hAnsi="Arial" w:cs="Arial"/>
          <w:b/>
          <w:bCs/>
          <w:sz w:val="20"/>
          <w:szCs w:val="20"/>
        </w:rPr>
        <w:t>DRZCS</w:t>
      </w:r>
      <w:r w:rsidR="00FB6AC2" w:rsidRPr="006009F4">
        <w:rPr>
          <w:rFonts w:ascii="Arial" w:hAnsi="Arial" w:cs="Arial"/>
          <w:sz w:val="20"/>
          <w:szCs w:val="20"/>
        </w:rPr>
        <w:t xml:space="preserve"> </w:t>
      </w:r>
      <w:r w:rsidRPr="006009F4">
        <w:rPr>
          <w:rFonts w:ascii="Arial" w:hAnsi="Arial" w:cs="Arial"/>
          <w:sz w:val="20"/>
          <w:szCs w:val="20"/>
        </w:rPr>
        <w:t>shall be capable of supporting manual intervention</w:t>
      </w:r>
      <w:r w:rsidR="00A20876" w:rsidRPr="006009F4">
        <w:rPr>
          <w:rFonts w:ascii="Arial" w:hAnsi="Arial" w:cs="Arial"/>
          <w:sz w:val="20"/>
          <w:szCs w:val="20"/>
        </w:rPr>
        <w:t xml:space="preserve"> by the </w:t>
      </w:r>
      <w:r w:rsidR="007E1B34" w:rsidRPr="006009F4">
        <w:rPr>
          <w:rFonts w:ascii="Arial" w:hAnsi="Arial" w:cs="Arial"/>
          <w:b/>
          <w:bCs/>
          <w:sz w:val="20"/>
          <w:szCs w:val="20"/>
        </w:rPr>
        <w:t>N</w:t>
      </w:r>
      <w:r w:rsidR="00A20876" w:rsidRPr="006009F4">
        <w:rPr>
          <w:rFonts w:ascii="Arial" w:hAnsi="Arial" w:cs="Arial"/>
          <w:b/>
          <w:bCs/>
          <w:sz w:val="20"/>
          <w:szCs w:val="20"/>
        </w:rPr>
        <w:t xml:space="preserve">etwork </w:t>
      </w:r>
      <w:r w:rsidR="007E1B34" w:rsidRPr="006009F4">
        <w:rPr>
          <w:rFonts w:ascii="Arial" w:hAnsi="Arial" w:cs="Arial"/>
          <w:b/>
          <w:bCs/>
          <w:sz w:val="20"/>
          <w:szCs w:val="20"/>
        </w:rPr>
        <w:t>O</w:t>
      </w:r>
      <w:r w:rsidR="00A20876" w:rsidRPr="006009F4">
        <w:rPr>
          <w:rFonts w:ascii="Arial" w:hAnsi="Arial" w:cs="Arial"/>
          <w:b/>
          <w:bCs/>
          <w:sz w:val="20"/>
          <w:szCs w:val="20"/>
        </w:rPr>
        <w:t>perator</w:t>
      </w:r>
      <w:r w:rsidR="00A20876" w:rsidRPr="006009F4">
        <w:rPr>
          <w:rFonts w:ascii="Arial" w:hAnsi="Arial" w:cs="Arial"/>
          <w:sz w:val="20"/>
          <w:szCs w:val="20"/>
        </w:rPr>
        <w:t xml:space="preserve">, </w:t>
      </w:r>
      <w:r w:rsidR="007E1B34" w:rsidRPr="006009F4">
        <w:rPr>
          <w:rFonts w:ascii="Arial" w:hAnsi="Arial" w:cs="Arial"/>
          <w:sz w:val="20"/>
          <w:szCs w:val="20"/>
        </w:rPr>
        <w:t>and</w:t>
      </w:r>
      <w:r w:rsidR="00A20876" w:rsidRPr="006009F4">
        <w:rPr>
          <w:rFonts w:ascii="Arial" w:hAnsi="Arial" w:cs="Arial"/>
          <w:sz w:val="20"/>
          <w:szCs w:val="20"/>
        </w:rPr>
        <w:t xml:space="preserve"> the </w:t>
      </w:r>
      <w:r w:rsidR="007E1B34" w:rsidRPr="006009F4">
        <w:rPr>
          <w:rFonts w:ascii="Arial" w:hAnsi="Arial" w:cs="Arial"/>
          <w:b/>
          <w:bCs/>
          <w:sz w:val="20"/>
          <w:szCs w:val="20"/>
        </w:rPr>
        <w:t>R</w:t>
      </w:r>
      <w:r w:rsidR="00A20876" w:rsidRPr="006009F4">
        <w:rPr>
          <w:rFonts w:ascii="Arial" w:hAnsi="Arial" w:cs="Arial"/>
          <w:b/>
          <w:bCs/>
          <w:sz w:val="20"/>
          <w:szCs w:val="20"/>
        </w:rPr>
        <w:t xml:space="preserve">estoration </w:t>
      </w:r>
      <w:r w:rsidR="007E1B34" w:rsidRPr="006009F4">
        <w:rPr>
          <w:rFonts w:ascii="Arial" w:hAnsi="Arial" w:cs="Arial"/>
          <w:b/>
          <w:bCs/>
          <w:sz w:val="20"/>
          <w:szCs w:val="20"/>
        </w:rPr>
        <w:t>C</w:t>
      </w:r>
      <w:r w:rsidR="00A20876" w:rsidRPr="006009F4">
        <w:rPr>
          <w:rFonts w:ascii="Arial" w:hAnsi="Arial" w:cs="Arial"/>
          <w:b/>
          <w:bCs/>
          <w:sz w:val="20"/>
          <w:szCs w:val="20"/>
        </w:rPr>
        <w:t>ontractor</w:t>
      </w:r>
      <w:r w:rsidR="00A20876" w:rsidRPr="006009F4">
        <w:rPr>
          <w:rFonts w:ascii="Arial" w:hAnsi="Arial" w:cs="Arial"/>
          <w:sz w:val="20"/>
          <w:szCs w:val="20"/>
        </w:rPr>
        <w:t xml:space="preserve"> to the </w:t>
      </w:r>
      <w:r w:rsidR="00BC294E" w:rsidRPr="006009F4">
        <w:rPr>
          <w:rFonts w:ascii="Arial" w:hAnsi="Arial" w:cs="Arial"/>
          <w:b/>
          <w:bCs/>
          <w:sz w:val="20"/>
          <w:szCs w:val="20"/>
        </w:rPr>
        <w:t>Network Operator</w:t>
      </w:r>
      <w:r w:rsidR="00A20876" w:rsidRPr="006009F4">
        <w:rPr>
          <w:rFonts w:ascii="Arial" w:hAnsi="Arial" w:cs="Arial"/>
          <w:b/>
          <w:bCs/>
          <w:sz w:val="20"/>
          <w:szCs w:val="20"/>
        </w:rPr>
        <w:t>’s</w:t>
      </w:r>
      <w:r w:rsidR="00A20876" w:rsidRPr="006009F4">
        <w:rPr>
          <w:rFonts w:ascii="Arial" w:hAnsi="Arial" w:cs="Arial"/>
          <w:sz w:val="20"/>
          <w:szCs w:val="20"/>
        </w:rPr>
        <w:t xml:space="preserve"> instruction,</w:t>
      </w:r>
      <w:r w:rsidRPr="006009F4">
        <w:rPr>
          <w:rFonts w:ascii="Arial" w:hAnsi="Arial" w:cs="Arial"/>
          <w:sz w:val="20"/>
          <w:szCs w:val="20"/>
        </w:rPr>
        <w:t xml:space="preserve"> in combination with automatic control</w:t>
      </w:r>
      <w:r w:rsidR="002B0B03" w:rsidRPr="006009F4">
        <w:rPr>
          <w:rFonts w:ascii="Arial" w:hAnsi="Arial" w:cs="Arial"/>
          <w:sz w:val="20"/>
          <w:szCs w:val="20"/>
        </w:rPr>
        <w:t>,</w:t>
      </w:r>
      <w:r w:rsidRPr="006009F4">
        <w:rPr>
          <w:rFonts w:ascii="Arial" w:hAnsi="Arial" w:cs="Arial"/>
          <w:sz w:val="20"/>
          <w:szCs w:val="20"/>
        </w:rPr>
        <w:t xml:space="preserve"> </w:t>
      </w:r>
      <w:r w:rsidR="002B0B03" w:rsidRPr="006009F4">
        <w:rPr>
          <w:rFonts w:ascii="Arial" w:hAnsi="Arial" w:cs="Arial"/>
          <w:sz w:val="20"/>
          <w:szCs w:val="20"/>
        </w:rPr>
        <w:t xml:space="preserve">although, </w:t>
      </w:r>
      <w:r w:rsidR="007D7B68" w:rsidRPr="006009F4">
        <w:rPr>
          <w:rFonts w:ascii="Arial" w:hAnsi="Arial" w:cs="Arial"/>
          <w:sz w:val="20"/>
          <w:szCs w:val="20"/>
        </w:rPr>
        <w:t>all parties should have the abilit</w:t>
      </w:r>
      <w:r w:rsidR="00700E31">
        <w:rPr>
          <w:rFonts w:ascii="Arial" w:hAnsi="Arial" w:cs="Arial"/>
          <w:sz w:val="20"/>
          <w:szCs w:val="20"/>
        </w:rPr>
        <w:t>y</w:t>
      </w:r>
      <w:r w:rsidR="007D7B68" w:rsidRPr="000F12FE">
        <w:rPr>
          <w:rFonts w:ascii="Arial" w:hAnsi="Arial" w:cs="Arial"/>
          <w:sz w:val="20"/>
          <w:szCs w:val="20"/>
        </w:rPr>
        <w:t xml:space="preserve"> </w:t>
      </w:r>
      <w:r w:rsidR="00946070" w:rsidRPr="000F12FE">
        <w:rPr>
          <w:rFonts w:ascii="Arial" w:hAnsi="Arial" w:cs="Arial"/>
          <w:sz w:val="20"/>
          <w:szCs w:val="20"/>
        </w:rPr>
        <w:t xml:space="preserve">to </w:t>
      </w:r>
      <w:r w:rsidR="007D7B68" w:rsidRPr="000F12FE">
        <w:rPr>
          <w:rFonts w:ascii="Arial" w:hAnsi="Arial" w:cs="Arial"/>
          <w:sz w:val="20"/>
          <w:szCs w:val="20"/>
        </w:rPr>
        <w:t>manually operate</w:t>
      </w:r>
      <w:r w:rsidR="00946070" w:rsidRPr="000F12FE">
        <w:rPr>
          <w:rFonts w:ascii="Arial" w:hAnsi="Arial" w:cs="Arial"/>
          <w:sz w:val="20"/>
          <w:szCs w:val="20"/>
        </w:rPr>
        <w:t xml:space="preserve"> </w:t>
      </w:r>
      <w:r w:rsidR="00FE4AA4">
        <w:rPr>
          <w:rFonts w:ascii="Arial" w:hAnsi="Arial" w:cs="Arial"/>
          <w:sz w:val="20"/>
          <w:szCs w:val="20"/>
        </w:rPr>
        <w:t xml:space="preserve">their </w:t>
      </w:r>
      <w:r w:rsidR="00017E73" w:rsidRPr="006009F4">
        <w:rPr>
          <w:rFonts w:ascii="Arial" w:hAnsi="Arial" w:cs="Arial"/>
          <w:b/>
          <w:bCs/>
          <w:sz w:val="20"/>
          <w:szCs w:val="20"/>
        </w:rPr>
        <w:t>Plant</w:t>
      </w:r>
      <w:r w:rsidR="00946070" w:rsidRPr="006009F4">
        <w:rPr>
          <w:rFonts w:ascii="Arial" w:hAnsi="Arial" w:cs="Arial"/>
          <w:sz w:val="20"/>
          <w:szCs w:val="20"/>
        </w:rPr>
        <w:t xml:space="preserve"> where there is a risk to the safety </w:t>
      </w:r>
      <w:r w:rsidR="0067744E">
        <w:rPr>
          <w:rFonts w:ascii="Arial" w:hAnsi="Arial" w:cs="Arial"/>
          <w:sz w:val="20"/>
          <w:szCs w:val="20"/>
        </w:rPr>
        <w:t xml:space="preserve">of </w:t>
      </w:r>
      <w:r w:rsidR="00BB7FD3" w:rsidRPr="000F12FE">
        <w:rPr>
          <w:rFonts w:ascii="Arial" w:hAnsi="Arial" w:cs="Arial"/>
          <w:b/>
          <w:bCs/>
          <w:sz w:val="20"/>
          <w:szCs w:val="20"/>
        </w:rPr>
        <w:t>Apparatus</w:t>
      </w:r>
      <w:r w:rsidR="005C6A3A" w:rsidRPr="000F12FE">
        <w:rPr>
          <w:rFonts w:ascii="Arial" w:hAnsi="Arial" w:cs="Arial"/>
          <w:b/>
          <w:bCs/>
          <w:sz w:val="20"/>
          <w:szCs w:val="20"/>
        </w:rPr>
        <w:t>,</w:t>
      </w:r>
      <w:r w:rsidR="005C6A3A">
        <w:rPr>
          <w:rFonts w:ascii="Arial" w:hAnsi="Arial" w:cs="Arial"/>
          <w:sz w:val="20"/>
          <w:szCs w:val="20"/>
        </w:rPr>
        <w:t xml:space="preserve"> </w:t>
      </w:r>
      <w:r w:rsidR="005C6A3A" w:rsidRPr="000F12FE">
        <w:rPr>
          <w:rFonts w:ascii="Arial" w:hAnsi="Arial" w:cs="Arial"/>
          <w:b/>
          <w:bCs/>
          <w:sz w:val="20"/>
          <w:szCs w:val="20"/>
        </w:rPr>
        <w:t>Plant</w:t>
      </w:r>
      <w:r w:rsidR="005C6A3A">
        <w:rPr>
          <w:rFonts w:ascii="Arial" w:hAnsi="Arial" w:cs="Arial"/>
          <w:sz w:val="20"/>
          <w:szCs w:val="20"/>
        </w:rPr>
        <w:t xml:space="preserve"> and /or personnel</w:t>
      </w:r>
      <w:r w:rsidR="00946070" w:rsidRPr="006009F4">
        <w:rPr>
          <w:rFonts w:ascii="Arial" w:hAnsi="Arial" w:cs="Arial"/>
          <w:sz w:val="20"/>
          <w:szCs w:val="20"/>
        </w:rPr>
        <w:t>.</w:t>
      </w:r>
    </w:p>
    <w:p w14:paraId="3FD04666" w14:textId="777C7332" w:rsidR="00C63F5C" w:rsidRPr="000F12FE" w:rsidRDefault="00C63F5C" w:rsidP="006338DE">
      <w:pPr>
        <w:numPr>
          <w:ilvl w:val="0"/>
          <w:numId w:val="4"/>
        </w:numPr>
        <w:spacing w:before="240"/>
        <w:jc w:val="both"/>
        <w:rPr>
          <w:rFonts w:ascii="Arial" w:hAnsi="Arial" w:cs="Arial"/>
          <w:sz w:val="20"/>
          <w:szCs w:val="20"/>
        </w:rPr>
      </w:pPr>
      <w:r w:rsidRPr="006009F4">
        <w:rPr>
          <w:rFonts w:ascii="Arial" w:hAnsi="Arial" w:cs="Arial"/>
          <w:sz w:val="20"/>
          <w:szCs w:val="20"/>
        </w:rPr>
        <w:t xml:space="preserve">The </w:t>
      </w:r>
      <w:r w:rsidR="00BB7A4D" w:rsidRPr="006009F4">
        <w:rPr>
          <w:rFonts w:ascii="Arial" w:hAnsi="Arial" w:cs="Arial"/>
          <w:b/>
          <w:bCs/>
          <w:sz w:val="20"/>
          <w:szCs w:val="20"/>
        </w:rPr>
        <w:t>DRZCS</w:t>
      </w:r>
      <w:r w:rsidR="0019120F" w:rsidRPr="006009F4">
        <w:rPr>
          <w:rFonts w:ascii="Arial" w:hAnsi="Arial" w:cs="Arial"/>
          <w:sz w:val="20"/>
          <w:szCs w:val="20"/>
        </w:rPr>
        <w:t xml:space="preserve"> </w:t>
      </w:r>
      <w:r w:rsidRPr="006009F4">
        <w:rPr>
          <w:rFonts w:ascii="Arial" w:hAnsi="Arial" w:cs="Arial"/>
          <w:sz w:val="20"/>
          <w:szCs w:val="20"/>
        </w:rPr>
        <w:t xml:space="preserve">shall </w:t>
      </w:r>
      <w:r w:rsidR="007E1B34" w:rsidRPr="006009F4">
        <w:rPr>
          <w:rFonts w:ascii="Arial" w:hAnsi="Arial" w:cs="Arial"/>
          <w:sz w:val="20"/>
          <w:szCs w:val="20"/>
        </w:rPr>
        <w:t>accommodate</w:t>
      </w:r>
      <w:r w:rsidRPr="006009F4">
        <w:rPr>
          <w:rFonts w:ascii="Arial" w:hAnsi="Arial" w:cs="Arial"/>
          <w:sz w:val="20"/>
          <w:szCs w:val="20"/>
        </w:rPr>
        <w:t xml:space="preserve"> different </w:t>
      </w:r>
      <w:r w:rsidR="00BC294E" w:rsidRPr="006009F4">
        <w:rPr>
          <w:rFonts w:ascii="Arial" w:hAnsi="Arial" w:cs="Arial"/>
          <w:b/>
          <w:bCs/>
          <w:sz w:val="20"/>
          <w:szCs w:val="20"/>
        </w:rPr>
        <w:t xml:space="preserve">Network </w:t>
      </w:r>
      <w:r w:rsidR="00E06880">
        <w:rPr>
          <w:rFonts w:ascii="Arial" w:hAnsi="Arial" w:cs="Arial"/>
          <w:b/>
          <w:bCs/>
          <w:sz w:val="20"/>
          <w:szCs w:val="20"/>
        </w:rPr>
        <w:t>Operators</w:t>
      </w:r>
      <w:r w:rsidR="00B87C53">
        <w:rPr>
          <w:rFonts w:ascii="Arial" w:hAnsi="Arial" w:cs="Arial"/>
          <w:b/>
          <w:bCs/>
          <w:sz w:val="20"/>
          <w:szCs w:val="20"/>
        </w:rPr>
        <w:t>’</w:t>
      </w:r>
      <w:r w:rsidR="00BB3464">
        <w:rPr>
          <w:rFonts w:ascii="Arial" w:hAnsi="Arial" w:cs="Arial"/>
          <w:b/>
          <w:bCs/>
          <w:sz w:val="20"/>
          <w:szCs w:val="20"/>
        </w:rPr>
        <w:t xml:space="preserve"> </w:t>
      </w:r>
      <w:r w:rsidR="00A20876" w:rsidRPr="000F12FE">
        <w:rPr>
          <w:rFonts w:ascii="Arial" w:hAnsi="Arial" w:cs="Arial"/>
          <w:sz w:val="20"/>
          <w:szCs w:val="20"/>
        </w:rPr>
        <w:t xml:space="preserve">and </w:t>
      </w:r>
      <w:r w:rsidR="00A37B46" w:rsidRPr="000F12FE">
        <w:rPr>
          <w:rFonts w:ascii="Arial" w:hAnsi="Arial" w:cs="Arial"/>
          <w:b/>
          <w:bCs/>
          <w:sz w:val="20"/>
          <w:szCs w:val="20"/>
        </w:rPr>
        <w:t>Restoration Contractors</w:t>
      </w:r>
      <w:r w:rsidR="00A20876" w:rsidRPr="000F12FE">
        <w:rPr>
          <w:rFonts w:ascii="Arial" w:hAnsi="Arial" w:cs="Arial"/>
          <w:sz w:val="20"/>
          <w:szCs w:val="20"/>
        </w:rPr>
        <w:t xml:space="preserve">’ </w:t>
      </w:r>
      <w:r w:rsidR="00017E73" w:rsidRPr="000F12FE">
        <w:rPr>
          <w:rFonts w:ascii="Arial" w:hAnsi="Arial" w:cs="Arial"/>
          <w:b/>
          <w:bCs/>
          <w:sz w:val="20"/>
          <w:szCs w:val="20"/>
        </w:rPr>
        <w:t>Plant</w:t>
      </w:r>
      <w:r w:rsidR="00A20876" w:rsidRPr="000F12FE">
        <w:rPr>
          <w:rFonts w:ascii="Arial" w:hAnsi="Arial" w:cs="Arial"/>
          <w:sz w:val="20"/>
          <w:szCs w:val="20"/>
        </w:rPr>
        <w:t xml:space="preserve"> and </w:t>
      </w:r>
      <w:r w:rsidR="007E1B34" w:rsidRPr="000F12FE">
        <w:rPr>
          <w:rFonts w:ascii="Arial" w:hAnsi="Arial" w:cs="Arial"/>
          <w:b/>
          <w:bCs/>
          <w:sz w:val="20"/>
          <w:szCs w:val="20"/>
        </w:rPr>
        <w:t>A</w:t>
      </w:r>
      <w:r w:rsidR="00A20876" w:rsidRPr="000F12FE">
        <w:rPr>
          <w:rFonts w:ascii="Arial" w:hAnsi="Arial" w:cs="Arial"/>
          <w:b/>
          <w:bCs/>
          <w:sz w:val="20"/>
          <w:szCs w:val="20"/>
        </w:rPr>
        <w:t>pparatus</w:t>
      </w:r>
      <w:r w:rsidR="00A20876" w:rsidRPr="000F12FE">
        <w:rPr>
          <w:rFonts w:ascii="Arial" w:hAnsi="Arial" w:cs="Arial"/>
          <w:sz w:val="20"/>
          <w:szCs w:val="20"/>
        </w:rPr>
        <w:t xml:space="preserve"> </w:t>
      </w:r>
      <w:r w:rsidRPr="000F12FE">
        <w:rPr>
          <w:rFonts w:ascii="Arial" w:hAnsi="Arial" w:cs="Arial"/>
          <w:sz w:val="20"/>
          <w:szCs w:val="20"/>
        </w:rPr>
        <w:t>configurations.</w:t>
      </w:r>
    </w:p>
    <w:p w14:paraId="342992FE" w14:textId="0DE4E83F" w:rsidR="00C63F5C" w:rsidRPr="000F12FE" w:rsidRDefault="00C63F5C" w:rsidP="00734081">
      <w:pPr>
        <w:spacing w:before="240"/>
        <w:rPr>
          <w:rFonts w:ascii="Arial" w:hAnsi="Arial" w:cs="Arial"/>
          <w:sz w:val="20"/>
          <w:szCs w:val="20"/>
        </w:rPr>
      </w:pPr>
      <w:r w:rsidRPr="000F12FE">
        <w:rPr>
          <w:rFonts w:ascii="Arial" w:hAnsi="Arial" w:cs="Arial"/>
          <w:sz w:val="20"/>
          <w:szCs w:val="20"/>
        </w:rPr>
        <w:t>Fast Balancing</w:t>
      </w:r>
    </w:p>
    <w:p w14:paraId="6203CEA0" w14:textId="77777777" w:rsidR="002A787E" w:rsidRDefault="008F2A81" w:rsidP="00C173AA">
      <w:pPr>
        <w:pStyle w:val="ListParagraph"/>
        <w:numPr>
          <w:ilvl w:val="0"/>
          <w:numId w:val="4"/>
        </w:numPr>
        <w:spacing w:before="240"/>
        <w:ind w:left="357" w:hanging="357"/>
        <w:contextualSpacing w:val="0"/>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capable of issuing instructions to </w:t>
      </w:r>
      <w:r w:rsidRPr="000F12FE">
        <w:rPr>
          <w:rFonts w:ascii="Arial" w:hAnsi="Arial" w:cs="Arial"/>
          <w:b/>
          <w:bCs/>
          <w:sz w:val="20"/>
          <w:szCs w:val="20"/>
        </w:rPr>
        <w:t>Restoration Contractor</w:t>
      </w:r>
      <w:r w:rsidR="009D6FAC" w:rsidRPr="004E671A">
        <w:rPr>
          <w:rFonts w:ascii="Arial" w:hAnsi="Arial" w:cs="Arial"/>
          <w:b/>
          <w:bCs/>
          <w:sz w:val="20"/>
          <w:szCs w:val="20"/>
        </w:rPr>
        <w:t>’</w:t>
      </w:r>
      <w:r w:rsidRPr="006009F4">
        <w:rPr>
          <w:rFonts w:ascii="Arial" w:hAnsi="Arial" w:cs="Arial"/>
          <w:b/>
          <w:bCs/>
          <w:sz w:val="20"/>
          <w:szCs w:val="20"/>
        </w:rPr>
        <w:t>s Plant</w:t>
      </w:r>
      <w:r w:rsidRPr="006009F4">
        <w:rPr>
          <w:rFonts w:ascii="Arial" w:hAnsi="Arial" w:cs="Arial"/>
          <w:sz w:val="20"/>
          <w:szCs w:val="20"/>
        </w:rPr>
        <w:t xml:space="preserve"> and </w:t>
      </w:r>
      <w:r w:rsidRPr="006009F4">
        <w:rPr>
          <w:rFonts w:ascii="Arial" w:hAnsi="Arial" w:cs="Arial"/>
          <w:b/>
          <w:bCs/>
          <w:sz w:val="20"/>
          <w:szCs w:val="20"/>
        </w:rPr>
        <w:t>Apparatus</w:t>
      </w:r>
      <w:r w:rsidRPr="006009F4">
        <w:rPr>
          <w:rFonts w:ascii="Arial" w:hAnsi="Arial" w:cs="Arial"/>
          <w:sz w:val="20"/>
          <w:szCs w:val="20"/>
        </w:rPr>
        <w:t xml:space="preserve"> to </w:t>
      </w:r>
      <w:r w:rsidR="00285451" w:rsidRPr="004E671A">
        <w:rPr>
          <w:rFonts w:ascii="Arial" w:hAnsi="Arial" w:cs="Arial"/>
          <w:sz w:val="20"/>
          <w:szCs w:val="20"/>
        </w:rPr>
        <w:t>facili</w:t>
      </w:r>
      <w:r w:rsidR="00044082" w:rsidRPr="004E671A">
        <w:rPr>
          <w:rFonts w:ascii="Arial" w:hAnsi="Arial" w:cs="Arial"/>
          <w:sz w:val="20"/>
          <w:szCs w:val="20"/>
        </w:rPr>
        <w:t xml:space="preserve">tate </w:t>
      </w:r>
      <w:r w:rsidRPr="006009F4">
        <w:rPr>
          <w:rFonts w:ascii="Arial" w:hAnsi="Arial" w:cs="Arial"/>
          <w:sz w:val="20"/>
          <w:szCs w:val="20"/>
        </w:rPr>
        <w:t xml:space="preserve">fast balancing response (both pickup and drop-off) available to maintain the generation/load balance of the </w:t>
      </w:r>
      <w:r w:rsidRPr="006009F4">
        <w:rPr>
          <w:rFonts w:ascii="Arial" w:hAnsi="Arial" w:cs="Arial"/>
          <w:b/>
          <w:bCs/>
          <w:sz w:val="20"/>
          <w:szCs w:val="20"/>
        </w:rPr>
        <w:t>Power Island</w:t>
      </w:r>
      <w:r w:rsidRPr="006009F4">
        <w:rPr>
          <w:rFonts w:ascii="Arial" w:hAnsi="Arial" w:cs="Arial"/>
          <w:sz w:val="20"/>
          <w:szCs w:val="20"/>
        </w:rPr>
        <w:t xml:space="preserve"> when subject to credible disturbances.</w:t>
      </w:r>
      <w:r w:rsidR="000B71ED">
        <w:rPr>
          <w:rFonts w:ascii="Arial" w:hAnsi="Arial" w:cs="Arial"/>
          <w:sz w:val="20"/>
          <w:szCs w:val="20"/>
        </w:rPr>
        <w:t xml:space="preserve"> </w:t>
      </w:r>
    </w:p>
    <w:p w14:paraId="1DFEF69E" w14:textId="3999F2C9" w:rsidR="00C63F5C" w:rsidRPr="006009F4" w:rsidRDefault="00C63F5C" w:rsidP="006009F4">
      <w:pPr>
        <w:pStyle w:val="ListParagraph"/>
        <w:numPr>
          <w:ilvl w:val="0"/>
          <w:numId w:val="4"/>
        </w:numPr>
        <w:spacing w:before="240"/>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capable </w:t>
      </w:r>
      <w:r w:rsidR="00181EF3" w:rsidRPr="000F12FE">
        <w:rPr>
          <w:rFonts w:ascii="Arial" w:hAnsi="Arial" w:cs="Arial"/>
          <w:sz w:val="20"/>
          <w:szCs w:val="20"/>
        </w:rPr>
        <w:t>of continually</w:t>
      </w:r>
      <w:r w:rsidRPr="000F12FE">
        <w:rPr>
          <w:rFonts w:ascii="Arial" w:hAnsi="Arial" w:cs="Arial"/>
          <w:sz w:val="20"/>
          <w:szCs w:val="20"/>
        </w:rPr>
        <w:t xml:space="preserve"> monitoring the </w:t>
      </w:r>
      <w:r w:rsidR="00675CBA">
        <w:rPr>
          <w:rFonts w:ascii="Arial" w:hAnsi="Arial" w:cs="Arial"/>
          <w:sz w:val="20"/>
          <w:szCs w:val="20"/>
        </w:rPr>
        <w:t>stable operation</w:t>
      </w:r>
      <w:r w:rsidR="00675CBA" w:rsidRPr="000F12FE">
        <w:rPr>
          <w:rFonts w:ascii="Arial" w:hAnsi="Arial" w:cs="Arial"/>
          <w:sz w:val="20"/>
          <w:szCs w:val="20"/>
        </w:rPr>
        <w:t xml:space="preserve"> </w:t>
      </w:r>
      <w:r w:rsidRPr="006009F4">
        <w:rPr>
          <w:rFonts w:ascii="Arial" w:hAnsi="Arial" w:cs="Arial"/>
          <w:sz w:val="20"/>
          <w:szCs w:val="20"/>
        </w:rPr>
        <w:t xml:space="preserve">of the </w:t>
      </w:r>
      <w:r w:rsidR="0011467B" w:rsidRPr="006009F4">
        <w:rPr>
          <w:rFonts w:ascii="Arial" w:hAnsi="Arial" w:cs="Arial"/>
          <w:b/>
          <w:bCs/>
          <w:sz w:val="20"/>
          <w:szCs w:val="20"/>
        </w:rPr>
        <w:t>P</w:t>
      </w:r>
      <w:r w:rsidR="004D06FB" w:rsidRPr="006009F4">
        <w:rPr>
          <w:rFonts w:ascii="Arial" w:hAnsi="Arial" w:cs="Arial"/>
          <w:b/>
          <w:bCs/>
          <w:sz w:val="20"/>
          <w:szCs w:val="20"/>
        </w:rPr>
        <w:t xml:space="preserve">ower </w:t>
      </w:r>
      <w:r w:rsidR="0011467B" w:rsidRPr="006009F4">
        <w:rPr>
          <w:rFonts w:ascii="Arial" w:hAnsi="Arial" w:cs="Arial"/>
          <w:b/>
          <w:bCs/>
          <w:sz w:val="20"/>
          <w:szCs w:val="20"/>
        </w:rPr>
        <w:t>I</w:t>
      </w:r>
      <w:r w:rsidR="004D06FB" w:rsidRPr="006009F4">
        <w:rPr>
          <w:rFonts w:ascii="Arial" w:hAnsi="Arial" w:cs="Arial"/>
          <w:b/>
          <w:bCs/>
          <w:sz w:val="20"/>
          <w:szCs w:val="20"/>
        </w:rPr>
        <w:t>sland</w:t>
      </w:r>
      <w:r w:rsidRPr="006009F4">
        <w:rPr>
          <w:rFonts w:ascii="Arial" w:hAnsi="Arial" w:cs="Arial"/>
          <w:sz w:val="20"/>
          <w:szCs w:val="20"/>
        </w:rPr>
        <w:t xml:space="preserve"> to </w:t>
      </w:r>
      <w:r w:rsidRPr="00621A02">
        <w:rPr>
          <w:rFonts w:ascii="Arial" w:hAnsi="Arial" w:cs="Arial"/>
          <w:sz w:val="20"/>
          <w:szCs w:val="20"/>
        </w:rPr>
        <w:t xml:space="preserve">detect </w:t>
      </w:r>
      <w:r w:rsidR="00CF10A4" w:rsidRPr="00621A02">
        <w:rPr>
          <w:rFonts w:ascii="Arial" w:hAnsi="Arial" w:cs="Arial"/>
          <w:sz w:val="20"/>
          <w:szCs w:val="20"/>
        </w:rPr>
        <w:t xml:space="preserve">in real time </w:t>
      </w:r>
      <w:r w:rsidRPr="00621A02">
        <w:rPr>
          <w:rFonts w:ascii="Arial" w:hAnsi="Arial" w:cs="Arial"/>
          <w:sz w:val="20"/>
          <w:szCs w:val="20"/>
        </w:rPr>
        <w:t>any</w:t>
      </w:r>
      <w:r w:rsidRPr="006009F4">
        <w:rPr>
          <w:rFonts w:ascii="Arial" w:hAnsi="Arial" w:cs="Arial"/>
          <w:sz w:val="20"/>
          <w:szCs w:val="20"/>
        </w:rPr>
        <w:t xml:space="preserve"> disturbances which cannot be managed </w:t>
      </w:r>
      <w:r w:rsidR="0011467B" w:rsidRPr="006009F4">
        <w:rPr>
          <w:rFonts w:ascii="Arial" w:hAnsi="Arial" w:cs="Arial"/>
          <w:sz w:val="20"/>
          <w:szCs w:val="20"/>
        </w:rPr>
        <w:t xml:space="preserve">by </w:t>
      </w:r>
      <w:r w:rsidRPr="006009F4">
        <w:rPr>
          <w:rFonts w:ascii="Arial" w:hAnsi="Arial" w:cs="Arial"/>
          <w:sz w:val="20"/>
          <w:szCs w:val="20"/>
        </w:rPr>
        <w:t xml:space="preserve">the </w:t>
      </w:r>
      <w:r w:rsidR="00A37B46" w:rsidRPr="006009F4">
        <w:rPr>
          <w:rFonts w:ascii="Arial" w:hAnsi="Arial" w:cs="Arial"/>
          <w:b/>
          <w:bCs/>
          <w:sz w:val="20"/>
          <w:szCs w:val="20"/>
        </w:rPr>
        <w:t>Restoration Contractors</w:t>
      </w:r>
      <w:r w:rsidR="004D06FB" w:rsidRPr="006009F4">
        <w:rPr>
          <w:rFonts w:ascii="Arial" w:hAnsi="Arial" w:cs="Arial"/>
          <w:sz w:val="20"/>
          <w:szCs w:val="20"/>
        </w:rPr>
        <w:t xml:space="preserve">’ </w:t>
      </w:r>
      <w:r w:rsidR="00017E73" w:rsidRPr="006009F4">
        <w:rPr>
          <w:rFonts w:ascii="Arial" w:hAnsi="Arial" w:cs="Arial"/>
          <w:b/>
          <w:bCs/>
          <w:sz w:val="20"/>
          <w:szCs w:val="20"/>
        </w:rPr>
        <w:lastRenderedPageBreak/>
        <w:t>Plant</w:t>
      </w:r>
      <w:r w:rsidR="004D06FB" w:rsidRPr="006009F4">
        <w:rPr>
          <w:rFonts w:ascii="Arial" w:hAnsi="Arial" w:cs="Arial"/>
          <w:sz w:val="20"/>
          <w:szCs w:val="20"/>
        </w:rPr>
        <w:t xml:space="preserve"> and </w:t>
      </w:r>
      <w:r w:rsidR="0011467B" w:rsidRPr="006009F4">
        <w:rPr>
          <w:rFonts w:ascii="Arial" w:hAnsi="Arial" w:cs="Arial"/>
          <w:b/>
          <w:bCs/>
          <w:sz w:val="20"/>
          <w:szCs w:val="20"/>
        </w:rPr>
        <w:t>A</w:t>
      </w:r>
      <w:r w:rsidR="004D06FB" w:rsidRPr="006009F4">
        <w:rPr>
          <w:rFonts w:ascii="Arial" w:hAnsi="Arial" w:cs="Arial"/>
          <w:b/>
          <w:bCs/>
          <w:sz w:val="20"/>
          <w:szCs w:val="20"/>
        </w:rPr>
        <w:t>pparatus</w:t>
      </w:r>
      <w:r w:rsidR="006264EB" w:rsidRPr="006009F4">
        <w:rPr>
          <w:rFonts w:ascii="Arial" w:hAnsi="Arial" w:cs="Arial"/>
          <w:sz w:val="20"/>
          <w:szCs w:val="20"/>
        </w:rPr>
        <w:t>.</w:t>
      </w:r>
      <w:r w:rsidR="00A731CB" w:rsidRPr="006009F4">
        <w:rPr>
          <w:rFonts w:ascii="Arial" w:hAnsi="Arial" w:cs="Arial"/>
          <w:sz w:val="20"/>
          <w:szCs w:val="20"/>
        </w:rPr>
        <w:t xml:space="preserve"> </w:t>
      </w:r>
      <w:r w:rsidR="006264EB" w:rsidRPr="006009F4">
        <w:rPr>
          <w:rFonts w:ascii="Arial" w:hAnsi="Arial" w:cs="Arial"/>
          <w:sz w:val="20"/>
          <w:szCs w:val="20"/>
        </w:rPr>
        <w:t>T</w:t>
      </w:r>
      <w:r w:rsidRPr="006009F4">
        <w:rPr>
          <w:rFonts w:ascii="Arial" w:hAnsi="Arial" w:cs="Arial"/>
          <w:sz w:val="20"/>
          <w:szCs w:val="20"/>
        </w:rPr>
        <w:t xml:space="preserve">he </w:t>
      </w:r>
      <w:r w:rsidR="00BB7A4D" w:rsidRPr="006009F4">
        <w:rPr>
          <w:rFonts w:ascii="Arial" w:hAnsi="Arial" w:cs="Arial"/>
          <w:b/>
          <w:bCs/>
          <w:sz w:val="20"/>
          <w:szCs w:val="20"/>
        </w:rPr>
        <w:t>DRZCS</w:t>
      </w:r>
      <w:r w:rsidRPr="006009F4">
        <w:rPr>
          <w:rFonts w:ascii="Arial" w:hAnsi="Arial" w:cs="Arial"/>
          <w:sz w:val="20"/>
          <w:szCs w:val="20"/>
        </w:rPr>
        <w:t xml:space="preserve"> </w:t>
      </w:r>
      <w:r w:rsidR="00A731CB" w:rsidRPr="006009F4">
        <w:rPr>
          <w:rFonts w:ascii="Arial" w:hAnsi="Arial" w:cs="Arial"/>
          <w:sz w:val="20"/>
          <w:szCs w:val="20"/>
        </w:rPr>
        <w:t xml:space="preserve">is </w:t>
      </w:r>
      <w:r w:rsidRPr="006009F4">
        <w:rPr>
          <w:rFonts w:ascii="Arial" w:hAnsi="Arial" w:cs="Arial"/>
          <w:sz w:val="20"/>
          <w:szCs w:val="20"/>
        </w:rPr>
        <w:t>to execute a fast-acting control action</w:t>
      </w:r>
      <w:r w:rsidR="00F64F9E" w:rsidRPr="006009F4">
        <w:rPr>
          <w:rFonts w:ascii="Arial" w:hAnsi="Arial" w:cs="Arial"/>
          <w:sz w:val="20"/>
          <w:szCs w:val="20"/>
        </w:rPr>
        <w:t xml:space="preserve"> </w:t>
      </w:r>
      <w:r w:rsidR="00965F53">
        <w:rPr>
          <w:rFonts w:ascii="Arial" w:hAnsi="Arial" w:cs="Arial"/>
          <w:sz w:val="20"/>
          <w:szCs w:val="20"/>
        </w:rPr>
        <w:t xml:space="preserve">to avoid the instability </w:t>
      </w:r>
      <w:r w:rsidR="00F64F9E" w:rsidRPr="006009F4">
        <w:rPr>
          <w:rFonts w:ascii="Arial" w:hAnsi="Arial" w:cs="Arial"/>
          <w:sz w:val="20"/>
          <w:szCs w:val="20"/>
        </w:rPr>
        <w:t>or</w:t>
      </w:r>
      <w:r w:rsidR="005E6586" w:rsidRPr="006009F4">
        <w:rPr>
          <w:rFonts w:ascii="Arial" w:hAnsi="Arial" w:cs="Arial"/>
          <w:sz w:val="20"/>
          <w:szCs w:val="20"/>
        </w:rPr>
        <w:t xml:space="preserve"> </w:t>
      </w:r>
      <w:r w:rsidR="00E71645">
        <w:rPr>
          <w:rFonts w:ascii="Arial" w:hAnsi="Arial" w:cs="Arial"/>
          <w:sz w:val="20"/>
          <w:szCs w:val="20"/>
        </w:rPr>
        <w:t>where the instability cannot be prevented</w:t>
      </w:r>
      <w:r w:rsidR="00202A11">
        <w:rPr>
          <w:rFonts w:ascii="Arial" w:hAnsi="Arial" w:cs="Arial"/>
          <w:sz w:val="20"/>
          <w:szCs w:val="20"/>
        </w:rPr>
        <w:t>,</w:t>
      </w:r>
      <w:r w:rsidR="00E71645">
        <w:rPr>
          <w:rFonts w:ascii="Arial" w:hAnsi="Arial" w:cs="Arial"/>
          <w:sz w:val="20"/>
          <w:szCs w:val="20"/>
        </w:rPr>
        <w:t xml:space="preserve"> the </w:t>
      </w:r>
      <w:r w:rsidR="00E71645" w:rsidRPr="006009F4">
        <w:rPr>
          <w:rFonts w:ascii="Arial" w:hAnsi="Arial" w:cs="Arial"/>
          <w:b/>
          <w:bCs/>
          <w:sz w:val="20"/>
          <w:szCs w:val="20"/>
        </w:rPr>
        <w:t>DRZCS</w:t>
      </w:r>
      <w:r w:rsidR="00E71645">
        <w:rPr>
          <w:rFonts w:ascii="Arial" w:hAnsi="Arial" w:cs="Arial"/>
          <w:sz w:val="20"/>
          <w:szCs w:val="20"/>
        </w:rPr>
        <w:t xml:space="preserve"> shall be capable of </w:t>
      </w:r>
      <w:r w:rsidR="005E6586" w:rsidRPr="006009F4">
        <w:rPr>
          <w:rFonts w:ascii="Arial" w:hAnsi="Arial" w:cs="Arial"/>
          <w:sz w:val="20"/>
          <w:szCs w:val="20"/>
        </w:rPr>
        <w:t>rais</w:t>
      </w:r>
      <w:r w:rsidR="00E71645">
        <w:rPr>
          <w:rFonts w:ascii="Arial" w:hAnsi="Arial" w:cs="Arial"/>
          <w:sz w:val="20"/>
          <w:szCs w:val="20"/>
        </w:rPr>
        <w:t>ing</w:t>
      </w:r>
      <w:r w:rsidR="005E6586" w:rsidRPr="000F12FE">
        <w:rPr>
          <w:rFonts w:ascii="Arial" w:hAnsi="Arial" w:cs="Arial"/>
          <w:sz w:val="20"/>
          <w:szCs w:val="20"/>
        </w:rPr>
        <w:t xml:space="preserve"> an</w:t>
      </w:r>
      <w:r w:rsidR="001C56BF" w:rsidRPr="000F12FE">
        <w:rPr>
          <w:rFonts w:ascii="Arial" w:hAnsi="Arial" w:cs="Arial"/>
          <w:sz w:val="20"/>
          <w:szCs w:val="20"/>
        </w:rPr>
        <w:t xml:space="preserve"> </w:t>
      </w:r>
      <w:r w:rsidR="00804812" w:rsidRPr="000F12FE">
        <w:rPr>
          <w:rFonts w:ascii="Arial" w:hAnsi="Arial" w:cs="Arial"/>
          <w:sz w:val="20"/>
          <w:szCs w:val="20"/>
        </w:rPr>
        <w:t>alarm</w:t>
      </w:r>
      <w:r w:rsidR="00A1723C" w:rsidRPr="006009F4">
        <w:rPr>
          <w:rFonts w:ascii="Arial" w:hAnsi="Arial" w:cs="Arial"/>
          <w:sz w:val="20"/>
          <w:szCs w:val="20"/>
        </w:rPr>
        <w:t>.</w:t>
      </w:r>
    </w:p>
    <w:p w14:paraId="5947BDC0" w14:textId="6CF84253" w:rsidR="00C63F5C" w:rsidRPr="006009F4" w:rsidRDefault="00C63F5C" w:rsidP="006009F4">
      <w:pPr>
        <w:numPr>
          <w:ilvl w:val="0"/>
          <w:numId w:val="4"/>
        </w:numPr>
        <w:spacing w:before="240"/>
        <w:ind w:left="357" w:hanging="357"/>
        <w:jc w:val="both"/>
        <w:rPr>
          <w:rFonts w:ascii="Arial" w:hAnsi="Arial" w:cs="Arial"/>
          <w:sz w:val="20"/>
          <w:szCs w:val="20"/>
        </w:rPr>
      </w:pPr>
      <w:r w:rsidRPr="006009F4">
        <w:rPr>
          <w:rFonts w:ascii="Arial" w:hAnsi="Arial" w:cs="Arial"/>
          <w:sz w:val="20"/>
          <w:szCs w:val="20"/>
        </w:rPr>
        <w:t xml:space="preserve">If the </w:t>
      </w:r>
      <w:r w:rsidR="00BB7A4D" w:rsidRPr="006009F4">
        <w:rPr>
          <w:rFonts w:ascii="Arial" w:hAnsi="Arial" w:cs="Arial"/>
          <w:b/>
          <w:bCs/>
          <w:sz w:val="20"/>
          <w:szCs w:val="20"/>
        </w:rPr>
        <w:t>DRZCS</w:t>
      </w:r>
      <w:r w:rsidRPr="006009F4">
        <w:rPr>
          <w:rFonts w:ascii="Arial" w:hAnsi="Arial" w:cs="Arial"/>
          <w:sz w:val="20"/>
          <w:szCs w:val="20"/>
        </w:rPr>
        <w:t xml:space="preserve"> is unable to restore </w:t>
      </w:r>
      <w:r w:rsidR="0011467B" w:rsidRPr="006009F4">
        <w:rPr>
          <w:rFonts w:ascii="Arial" w:hAnsi="Arial" w:cs="Arial"/>
          <w:sz w:val="20"/>
          <w:szCs w:val="20"/>
        </w:rPr>
        <w:t xml:space="preserve">the </w:t>
      </w:r>
      <w:r w:rsidR="0070386A" w:rsidRPr="006009F4">
        <w:rPr>
          <w:rFonts w:ascii="Arial" w:hAnsi="Arial" w:cs="Arial"/>
          <w:b/>
          <w:bCs/>
          <w:sz w:val="20"/>
          <w:szCs w:val="20"/>
        </w:rPr>
        <w:t>F</w:t>
      </w:r>
      <w:r w:rsidRPr="006009F4">
        <w:rPr>
          <w:rFonts w:ascii="Arial" w:hAnsi="Arial" w:cs="Arial"/>
          <w:b/>
          <w:bCs/>
          <w:sz w:val="20"/>
          <w:szCs w:val="20"/>
        </w:rPr>
        <w:t>requency</w:t>
      </w:r>
      <w:r w:rsidR="0011467B" w:rsidRPr="006009F4">
        <w:rPr>
          <w:rFonts w:ascii="Arial" w:hAnsi="Arial" w:cs="Arial"/>
          <w:sz w:val="20"/>
          <w:szCs w:val="20"/>
        </w:rPr>
        <w:t xml:space="preserve"> of the </w:t>
      </w:r>
      <w:r w:rsidR="0011467B" w:rsidRPr="006009F4">
        <w:rPr>
          <w:rFonts w:ascii="Arial" w:hAnsi="Arial" w:cs="Arial"/>
          <w:b/>
          <w:bCs/>
          <w:sz w:val="20"/>
          <w:szCs w:val="20"/>
        </w:rPr>
        <w:t>P</w:t>
      </w:r>
      <w:r w:rsidR="004D06FB" w:rsidRPr="006009F4">
        <w:rPr>
          <w:rFonts w:ascii="Arial" w:hAnsi="Arial" w:cs="Arial"/>
          <w:b/>
          <w:bCs/>
          <w:sz w:val="20"/>
          <w:szCs w:val="20"/>
        </w:rPr>
        <w:t xml:space="preserve">ower </w:t>
      </w:r>
      <w:r w:rsidR="0011467B" w:rsidRPr="006009F4">
        <w:rPr>
          <w:rFonts w:ascii="Arial" w:hAnsi="Arial" w:cs="Arial"/>
          <w:b/>
          <w:bCs/>
          <w:sz w:val="20"/>
          <w:szCs w:val="20"/>
        </w:rPr>
        <w:t>I</w:t>
      </w:r>
      <w:r w:rsidR="004D06FB" w:rsidRPr="006009F4">
        <w:rPr>
          <w:rFonts w:ascii="Arial" w:hAnsi="Arial" w:cs="Arial"/>
          <w:b/>
          <w:bCs/>
          <w:sz w:val="20"/>
          <w:szCs w:val="20"/>
        </w:rPr>
        <w:t>sland</w:t>
      </w:r>
      <w:r w:rsidRPr="006009F4">
        <w:rPr>
          <w:rFonts w:ascii="Arial" w:hAnsi="Arial" w:cs="Arial"/>
          <w:sz w:val="20"/>
          <w:szCs w:val="20"/>
        </w:rPr>
        <w:t xml:space="preserve"> </w:t>
      </w:r>
      <w:r w:rsidR="0011467B" w:rsidRPr="006009F4">
        <w:rPr>
          <w:rFonts w:ascii="Arial" w:hAnsi="Arial" w:cs="Arial"/>
          <w:sz w:val="20"/>
          <w:szCs w:val="20"/>
        </w:rPr>
        <w:t xml:space="preserve">to within pre-defined limits </w:t>
      </w:r>
      <w:r w:rsidRPr="006009F4">
        <w:rPr>
          <w:rFonts w:ascii="Arial" w:hAnsi="Arial" w:cs="Arial"/>
          <w:sz w:val="20"/>
          <w:szCs w:val="20"/>
        </w:rPr>
        <w:t>(</w:t>
      </w:r>
      <w:r w:rsidR="00181EF3" w:rsidRPr="006009F4">
        <w:rPr>
          <w:rFonts w:ascii="Arial" w:hAnsi="Arial" w:cs="Arial"/>
          <w:sz w:val="20"/>
          <w:szCs w:val="20"/>
        </w:rPr>
        <w:t>e.g.,</w:t>
      </w:r>
      <w:r w:rsidRPr="006009F4">
        <w:rPr>
          <w:rFonts w:ascii="Arial" w:hAnsi="Arial" w:cs="Arial"/>
          <w:sz w:val="20"/>
          <w:szCs w:val="20"/>
        </w:rPr>
        <w:t xml:space="preserve"> either a fast </w:t>
      </w:r>
      <w:r w:rsidR="0070386A" w:rsidRPr="006009F4">
        <w:rPr>
          <w:rFonts w:ascii="Arial" w:hAnsi="Arial" w:cs="Arial"/>
          <w:b/>
          <w:bCs/>
          <w:sz w:val="20"/>
          <w:szCs w:val="20"/>
        </w:rPr>
        <w:t>F</w:t>
      </w:r>
      <w:r w:rsidRPr="006009F4">
        <w:rPr>
          <w:rFonts w:ascii="Arial" w:hAnsi="Arial" w:cs="Arial"/>
          <w:b/>
          <w:bCs/>
          <w:sz w:val="20"/>
          <w:szCs w:val="20"/>
        </w:rPr>
        <w:t>requency</w:t>
      </w:r>
      <w:r w:rsidRPr="006009F4">
        <w:rPr>
          <w:rFonts w:ascii="Arial" w:hAnsi="Arial" w:cs="Arial"/>
          <w:sz w:val="20"/>
          <w:szCs w:val="20"/>
        </w:rPr>
        <w:t xml:space="preserve"> resource didn’t deliver the service as expected, or there wasn’t sufficient fast </w:t>
      </w:r>
      <w:r w:rsidR="0070386A" w:rsidRPr="006009F4">
        <w:rPr>
          <w:rFonts w:ascii="Arial" w:hAnsi="Arial" w:cs="Arial"/>
          <w:b/>
          <w:bCs/>
          <w:sz w:val="20"/>
          <w:szCs w:val="20"/>
        </w:rPr>
        <w:t>F</w:t>
      </w:r>
      <w:r w:rsidRPr="006009F4">
        <w:rPr>
          <w:rFonts w:ascii="Arial" w:hAnsi="Arial" w:cs="Arial"/>
          <w:b/>
          <w:bCs/>
          <w:sz w:val="20"/>
          <w:szCs w:val="20"/>
        </w:rPr>
        <w:t>requency</w:t>
      </w:r>
      <w:r w:rsidRPr="006009F4">
        <w:rPr>
          <w:rFonts w:ascii="Arial" w:hAnsi="Arial" w:cs="Arial"/>
          <w:sz w:val="20"/>
          <w:szCs w:val="20"/>
        </w:rPr>
        <w:t xml:space="preserve"> resource at the time of the </w:t>
      </w:r>
      <w:r w:rsidR="00EB4243" w:rsidRPr="006009F4">
        <w:rPr>
          <w:rFonts w:ascii="Arial" w:hAnsi="Arial" w:cs="Arial"/>
          <w:b/>
          <w:bCs/>
          <w:sz w:val="20"/>
          <w:szCs w:val="20"/>
        </w:rPr>
        <w:t>E</w:t>
      </w:r>
      <w:r w:rsidRPr="006009F4">
        <w:rPr>
          <w:rFonts w:ascii="Arial" w:hAnsi="Arial" w:cs="Arial"/>
          <w:b/>
          <w:bCs/>
          <w:sz w:val="20"/>
          <w:szCs w:val="20"/>
        </w:rPr>
        <w:t>vent</w:t>
      </w:r>
      <w:r w:rsidRPr="006009F4">
        <w:rPr>
          <w:rFonts w:ascii="Arial" w:hAnsi="Arial" w:cs="Arial"/>
          <w:sz w:val="20"/>
          <w:szCs w:val="20"/>
        </w:rPr>
        <w:t xml:space="preserve">) the </w:t>
      </w:r>
      <w:r w:rsidR="00BB7A4D" w:rsidRPr="006009F4">
        <w:rPr>
          <w:rFonts w:ascii="Arial" w:hAnsi="Arial" w:cs="Arial"/>
          <w:b/>
          <w:bCs/>
          <w:sz w:val="20"/>
          <w:szCs w:val="20"/>
        </w:rPr>
        <w:t>DRZCS</w:t>
      </w:r>
      <w:r w:rsidRPr="006009F4">
        <w:rPr>
          <w:rFonts w:ascii="Arial" w:hAnsi="Arial" w:cs="Arial"/>
          <w:sz w:val="20"/>
          <w:szCs w:val="20"/>
        </w:rPr>
        <w:t xml:space="preserve"> should take all action</w:t>
      </w:r>
      <w:r w:rsidR="0011467B" w:rsidRPr="006009F4">
        <w:rPr>
          <w:rFonts w:ascii="Arial" w:hAnsi="Arial" w:cs="Arial"/>
          <w:sz w:val="20"/>
          <w:szCs w:val="20"/>
        </w:rPr>
        <w:t>s</w:t>
      </w:r>
      <w:r w:rsidRPr="006009F4">
        <w:rPr>
          <w:rFonts w:ascii="Arial" w:hAnsi="Arial" w:cs="Arial"/>
          <w:sz w:val="20"/>
          <w:szCs w:val="20"/>
        </w:rPr>
        <w:t xml:space="preserve"> necessary to ensure that the </w:t>
      </w:r>
      <w:r w:rsidR="00F76609">
        <w:rPr>
          <w:rFonts w:ascii="Arial" w:hAnsi="Arial" w:cs="Arial"/>
          <w:b/>
          <w:bCs/>
          <w:sz w:val="20"/>
          <w:szCs w:val="20"/>
        </w:rPr>
        <w:t xml:space="preserve">Restoration Contractor’s Plant </w:t>
      </w:r>
      <w:r w:rsidR="00F76609" w:rsidRPr="006009F4">
        <w:rPr>
          <w:rFonts w:ascii="Arial" w:hAnsi="Arial" w:cs="Arial"/>
          <w:sz w:val="20"/>
          <w:szCs w:val="20"/>
        </w:rPr>
        <w:t>and</w:t>
      </w:r>
      <w:r w:rsidR="00F76609">
        <w:rPr>
          <w:rFonts w:ascii="Arial" w:hAnsi="Arial" w:cs="Arial"/>
          <w:b/>
          <w:bCs/>
          <w:sz w:val="20"/>
          <w:szCs w:val="20"/>
        </w:rPr>
        <w:t xml:space="preserve"> Apparatus</w:t>
      </w:r>
      <w:r w:rsidRPr="000F12FE">
        <w:rPr>
          <w:rFonts w:ascii="Arial" w:hAnsi="Arial" w:cs="Arial"/>
          <w:sz w:val="20"/>
          <w:szCs w:val="20"/>
        </w:rPr>
        <w:t xml:space="preserve"> </w:t>
      </w:r>
      <w:r w:rsidRPr="006009F4">
        <w:rPr>
          <w:rFonts w:ascii="Arial" w:hAnsi="Arial" w:cs="Arial"/>
          <w:sz w:val="20"/>
          <w:szCs w:val="20"/>
        </w:rPr>
        <w:t xml:space="preserve">remains energised and connected to the </w:t>
      </w:r>
      <w:r w:rsidR="0011467B" w:rsidRPr="006009F4">
        <w:rPr>
          <w:rFonts w:ascii="Arial" w:hAnsi="Arial" w:cs="Arial"/>
          <w:b/>
          <w:bCs/>
          <w:sz w:val="20"/>
          <w:szCs w:val="20"/>
        </w:rPr>
        <w:t>N</w:t>
      </w:r>
      <w:r w:rsidR="008843F6" w:rsidRPr="006009F4">
        <w:rPr>
          <w:rFonts w:ascii="Arial" w:hAnsi="Arial" w:cs="Arial"/>
          <w:b/>
          <w:bCs/>
          <w:sz w:val="20"/>
          <w:szCs w:val="20"/>
        </w:rPr>
        <w:t xml:space="preserve">etwork </w:t>
      </w:r>
      <w:r w:rsidR="0011467B" w:rsidRPr="006009F4">
        <w:rPr>
          <w:rFonts w:ascii="Arial" w:hAnsi="Arial" w:cs="Arial"/>
          <w:b/>
          <w:bCs/>
          <w:sz w:val="20"/>
          <w:szCs w:val="20"/>
        </w:rPr>
        <w:t>O</w:t>
      </w:r>
      <w:r w:rsidR="008843F6" w:rsidRPr="006009F4">
        <w:rPr>
          <w:rFonts w:ascii="Arial" w:hAnsi="Arial" w:cs="Arial"/>
          <w:b/>
          <w:bCs/>
          <w:sz w:val="20"/>
          <w:szCs w:val="20"/>
        </w:rPr>
        <w:t>perator</w:t>
      </w:r>
      <w:r w:rsidRPr="006009F4">
        <w:rPr>
          <w:rFonts w:ascii="Arial" w:hAnsi="Arial" w:cs="Arial"/>
          <w:sz w:val="20"/>
          <w:szCs w:val="20"/>
        </w:rPr>
        <w:t>’</w:t>
      </w:r>
      <w:r w:rsidRPr="006009F4">
        <w:rPr>
          <w:rFonts w:ascii="Arial" w:hAnsi="Arial" w:cs="Arial"/>
          <w:b/>
          <w:bCs/>
          <w:sz w:val="20"/>
          <w:szCs w:val="20"/>
        </w:rPr>
        <w:t xml:space="preserve">s </w:t>
      </w:r>
      <w:r w:rsidR="003358CD" w:rsidRPr="006009F4">
        <w:rPr>
          <w:rFonts w:ascii="Arial" w:hAnsi="Arial" w:cs="Arial"/>
          <w:b/>
          <w:bCs/>
          <w:sz w:val="20"/>
          <w:szCs w:val="20"/>
        </w:rPr>
        <w:t xml:space="preserve">System </w:t>
      </w:r>
      <w:r w:rsidR="0011467B" w:rsidRPr="006009F4">
        <w:rPr>
          <w:rFonts w:ascii="Arial" w:hAnsi="Arial" w:cs="Arial"/>
          <w:sz w:val="20"/>
          <w:szCs w:val="20"/>
        </w:rPr>
        <w:t>where possible.</w:t>
      </w:r>
    </w:p>
    <w:p w14:paraId="30474AFD" w14:textId="760CF7F6" w:rsidR="00C63F5C" w:rsidRPr="000F12FE" w:rsidRDefault="00C63F5C" w:rsidP="00133917">
      <w:pPr>
        <w:numPr>
          <w:ilvl w:val="0"/>
          <w:numId w:val="4"/>
        </w:numPr>
        <w:spacing w:before="240"/>
        <w:contextualSpacing/>
        <w:jc w:val="both"/>
        <w:rPr>
          <w:rFonts w:ascii="Arial" w:hAnsi="Arial" w:cs="Arial"/>
          <w:sz w:val="20"/>
          <w:szCs w:val="20"/>
        </w:rPr>
      </w:pPr>
      <w:r w:rsidRPr="006009F4">
        <w:rPr>
          <w:rFonts w:ascii="Arial" w:hAnsi="Arial" w:cs="Arial"/>
          <w:sz w:val="20"/>
          <w:szCs w:val="20"/>
        </w:rPr>
        <w:t xml:space="preserve">The </w:t>
      </w:r>
      <w:r w:rsidR="00BB7A4D" w:rsidRPr="006009F4">
        <w:rPr>
          <w:rFonts w:ascii="Arial" w:hAnsi="Arial" w:cs="Arial"/>
          <w:b/>
          <w:bCs/>
          <w:sz w:val="20"/>
          <w:szCs w:val="20"/>
        </w:rPr>
        <w:t>DRZCS</w:t>
      </w:r>
      <w:r w:rsidRPr="006009F4">
        <w:rPr>
          <w:rFonts w:ascii="Arial" w:hAnsi="Arial" w:cs="Arial"/>
          <w:sz w:val="20"/>
          <w:szCs w:val="20"/>
        </w:rPr>
        <w:t xml:space="preserve"> shall be capable of determining if there is insufficient fast response resource to respond to credible disturbance</w:t>
      </w:r>
      <w:r w:rsidR="00F03C9D" w:rsidRPr="006009F4">
        <w:rPr>
          <w:rFonts w:ascii="Arial" w:hAnsi="Arial" w:cs="Arial"/>
          <w:sz w:val="20"/>
          <w:szCs w:val="20"/>
        </w:rPr>
        <w:t xml:space="preserve"> </w:t>
      </w:r>
      <w:r w:rsidR="00EB4243" w:rsidRPr="006009F4">
        <w:rPr>
          <w:rFonts w:ascii="Arial" w:hAnsi="Arial" w:cs="Arial"/>
          <w:b/>
          <w:bCs/>
          <w:sz w:val="20"/>
          <w:szCs w:val="20"/>
        </w:rPr>
        <w:t>E</w:t>
      </w:r>
      <w:r w:rsidR="00F03C9D" w:rsidRPr="006009F4">
        <w:rPr>
          <w:rFonts w:ascii="Arial" w:hAnsi="Arial" w:cs="Arial"/>
          <w:b/>
          <w:bCs/>
          <w:sz w:val="20"/>
          <w:szCs w:val="20"/>
        </w:rPr>
        <w:t>vents</w:t>
      </w:r>
      <w:r w:rsidRPr="006009F4">
        <w:rPr>
          <w:rFonts w:ascii="Arial" w:hAnsi="Arial" w:cs="Arial"/>
          <w:sz w:val="20"/>
          <w:szCs w:val="20"/>
        </w:rPr>
        <w:t xml:space="preserve"> </w:t>
      </w:r>
      <w:r w:rsidRPr="000F12FE">
        <w:rPr>
          <w:rFonts w:ascii="Arial" w:hAnsi="Arial" w:cs="Arial"/>
          <w:sz w:val="20"/>
          <w:szCs w:val="20"/>
        </w:rPr>
        <w:t>(</w:t>
      </w:r>
      <w:proofErr w:type="gramStart"/>
      <w:r w:rsidR="00181EF3" w:rsidRPr="000F12FE">
        <w:rPr>
          <w:rFonts w:ascii="Arial" w:hAnsi="Arial" w:cs="Arial"/>
          <w:sz w:val="20"/>
          <w:szCs w:val="20"/>
        </w:rPr>
        <w:t>e.g.</w:t>
      </w:r>
      <w:proofErr w:type="gramEnd"/>
      <w:r w:rsidRPr="000F12FE">
        <w:rPr>
          <w:rFonts w:ascii="Arial" w:hAnsi="Arial" w:cs="Arial"/>
          <w:sz w:val="20"/>
          <w:szCs w:val="20"/>
        </w:rPr>
        <w:t xml:space="preserve"> block load, energisation steps, </w:t>
      </w:r>
      <w:r w:rsidR="0011467B" w:rsidRPr="000F12FE">
        <w:rPr>
          <w:rFonts w:ascii="Arial" w:hAnsi="Arial" w:cs="Arial"/>
          <w:sz w:val="20"/>
          <w:szCs w:val="20"/>
        </w:rPr>
        <w:t xml:space="preserve">generation trips </w:t>
      </w:r>
      <w:r w:rsidR="00F03C9D" w:rsidRPr="000F12FE">
        <w:rPr>
          <w:rFonts w:ascii="Arial" w:hAnsi="Arial" w:cs="Arial"/>
          <w:sz w:val="20"/>
          <w:szCs w:val="20"/>
        </w:rPr>
        <w:t xml:space="preserve">and </w:t>
      </w:r>
      <w:r w:rsidRPr="000F12FE">
        <w:rPr>
          <w:rFonts w:ascii="Arial" w:hAnsi="Arial" w:cs="Arial"/>
          <w:sz w:val="20"/>
          <w:szCs w:val="20"/>
        </w:rPr>
        <w:t>feeder trip</w:t>
      </w:r>
      <w:r w:rsidR="00F03C9D" w:rsidRPr="000F12FE">
        <w:rPr>
          <w:rFonts w:ascii="Arial" w:hAnsi="Arial" w:cs="Arial"/>
          <w:sz w:val="20"/>
          <w:szCs w:val="20"/>
        </w:rPr>
        <w:t>s</w:t>
      </w:r>
      <w:r w:rsidR="002E29AE">
        <w:rPr>
          <w:rFonts w:ascii="Arial" w:hAnsi="Arial" w:cs="Arial"/>
          <w:sz w:val="20"/>
          <w:szCs w:val="20"/>
        </w:rPr>
        <w:t xml:space="preserve"> </w:t>
      </w:r>
      <w:r w:rsidR="002E29AE" w:rsidRPr="00C54BA7">
        <w:rPr>
          <w:rFonts w:ascii="Arial" w:hAnsi="Arial" w:cs="Arial"/>
          <w:sz w:val="20"/>
          <w:szCs w:val="20"/>
        </w:rPr>
        <w:t>identified during the DRZ design process</w:t>
      </w:r>
      <w:r w:rsidRPr="000F12FE">
        <w:rPr>
          <w:rFonts w:ascii="Arial" w:hAnsi="Arial" w:cs="Arial"/>
          <w:sz w:val="20"/>
          <w:szCs w:val="20"/>
        </w:rPr>
        <w:t xml:space="preserve">). </w:t>
      </w:r>
      <w:r w:rsidR="00F03C9D" w:rsidRPr="000F12FE">
        <w:rPr>
          <w:rFonts w:ascii="Arial" w:hAnsi="Arial" w:cs="Arial"/>
          <w:sz w:val="20"/>
          <w:szCs w:val="20"/>
        </w:rPr>
        <w:t xml:space="preserve">An </w:t>
      </w:r>
      <w:r w:rsidRPr="000F12FE">
        <w:rPr>
          <w:rFonts w:ascii="Arial" w:hAnsi="Arial" w:cs="Arial"/>
          <w:sz w:val="20"/>
          <w:szCs w:val="20"/>
        </w:rPr>
        <w:t xml:space="preserve">alarm shall be raised immediately when the deficit is identified and not </w:t>
      </w:r>
      <w:proofErr w:type="gramStart"/>
      <w:r w:rsidRPr="000F12FE">
        <w:rPr>
          <w:rFonts w:ascii="Arial" w:hAnsi="Arial" w:cs="Arial"/>
          <w:sz w:val="20"/>
          <w:szCs w:val="20"/>
        </w:rPr>
        <w:t>as a result of</w:t>
      </w:r>
      <w:proofErr w:type="gramEnd"/>
      <w:r w:rsidRPr="000F12FE">
        <w:rPr>
          <w:rFonts w:ascii="Arial" w:hAnsi="Arial" w:cs="Arial"/>
          <w:sz w:val="20"/>
          <w:szCs w:val="20"/>
        </w:rPr>
        <w:t xml:space="preserve"> a post-</w:t>
      </w:r>
      <w:r w:rsidR="00EB4243" w:rsidRPr="000F12FE">
        <w:rPr>
          <w:rFonts w:ascii="Arial" w:hAnsi="Arial" w:cs="Arial"/>
          <w:b/>
          <w:bCs/>
          <w:sz w:val="20"/>
          <w:szCs w:val="20"/>
        </w:rPr>
        <w:t>E</w:t>
      </w:r>
      <w:r w:rsidRPr="000F12FE">
        <w:rPr>
          <w:rFonts w:ascii="Arial" w:hAnsi="Arial" w:cs="Arial"/>
          <w:b/>
          <w:bCs/>
          <w:sz w:val="20"/>
          <w:szCs w:val="20"/>
        </w:rPr>
        <w:t>vent</w:t>
      </w:r>
      <w:r w:rsidRPr="000F12FE">
        <w:rPr>
          <w:rFonts w:ascii="Arial" w:hAnsi="Arial" w:cs="Arial"/>
          <w:sz w:val="20"/>
          <w:szCs w:val="20"/>
        </w:rPr>
        <w:t xml:space="preserve"> disturbance.</w:t>
      </w:r>
    </w:p>
    <w:p w14:paraId="3A149664" w14:textId="490E1ECA" w:rsidR="00C63F5C" w:rsidRPr="000F12FE" w:rsidRDefault="00C63F5C" w:rsidP="00133917">
      <w:pPr>
        <w:numPr>
          <w:ilvl w:val="0"/>
          <w:numId w:val="4"/>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capable of restoring the </w:t>
      </w:r>
      <w:r w:rsidR="0070386A" w:rsidRPr="000F12FE">
        <w:rPr>
          <w:rFonts w:ascii="Arial" w:hAnsi="Arial" w:cs="Arial"/>
          <w:b/>
          <w:bCs/>
          <w:sz w:val="20"/>
          <w:szCs w:val="20"/>
        </w:rPr>
        <w:t>F</w:t>
      </w:r>
      <w:r w:rsidRPr="000F12FE">
        <w:rPr>
          <w:rFonts w:ascii="Arial" w:hAnsi="Arial" w:cs="Arial"/>
          <w:b/>
          <w:bCs/>
          <w:sz w:val="20"/>
          <w:szCs w:val="20"/>
        </w:rPr>
        <w:t>requency</w:t>
      </w:r>
      <w:r w:rsidRPr="000F12FE">
        <w:rPr>
          <w:rFonts w:ascii="Arial" w:hAnsi="Arial" w:cs="Arial"/>
          <w:sz w:val="20"/>
          <w:szCs w:val="20"/>
        </w:rPr>
        <w:t xml:space="preserve"> of the </w:t>
      </w:r>
      <w:r w:rsidRPr="000F12FE">
        <w:rPr>
          <w:rFonts w:ascii="Arial" w:hAnsi="Arial" w:cs="Arial"/>
          <w:b/>
          <w:bCs/>
          <w:sz w:val="20"/>
          <w:szCs w:val="20"/>
        </w:rPr>
        <w:t xml:space="preserve">DRZ </w:t>
      </w:r>
      <w:r w:rsidRPr="000F12FE">
        <w:rPr>
          <w:rFonts w:ascii="Arial" w:hAnsi="Arial" w:cs="Arial"/>
          <w:sz w:val="20"/>
          <w:szCs w:val="20"/>
        </w:rPr>
        <w:t xml:space="preserve">within agreed limits under credible conditions of </w:t>
      </w:r>
      <w:r w:rsidR="0020704D" w:rsidRPr="000F12FE">
        <w:rPr>
          <w:rFonts w:ascii="Arial" w:hAnsi="Arial" w:cs="Arial"/>
          <w:b/>
          <w:bCs/>
          <w:sz w:val="20"/>
          <w:szCs w:val="20"/>
        </w:rPr>
        <w:t>D</w:t>
      </w:r>
      <w:r w:rsidRPr="000F12FE">
        <w:rPr>
          <w:rFonts w:ascii="Arial" w:hAnsi="Arial" w:cs="Arial"/>
          <w:b/>
          <w:bCs/>
          <w:sz w:val="20"/>
          <w:szCs w:val="20"/>
        </w:rPr>
        <w:t>emand</w:t>
      </w:r>
      <w:r w:rsidRPr="000F12FE">
        <w:rPr>
          <w:rFonts w:ascii="Arial" w:hAnsi="Arial" w:cs="Arial"/>
          <w:sz w:val="20"/>
          <w:szCs w:val="20"/>
        </w:rPr>
        <w:t xml:space="preserve"> variability. The credible conditions will be determined by the </w:t>
      </w:r>
      <w:r w:rsidR="00F03C9D" w:rsidRPr="000F12FE">
        <w:rPr>
          <w:rFonts w:ascii="Arial" w:hAnsi="Arial" w:cs="Arial"/>
          <w:b/>
          <w:bCs/>
          <w:sz w:val="20"/>
          <w:szCs w:val="20"/>
        </w:rPr>
        <w:t>N</w:t>
      </w:r>
      <w:r w:rsidR="008843F6" w:rsidRPr="000F12FE">
        <w:rPr>
          <w:rFonts w:ascii="Arial" w:hAnsi="Arial" w:cs="Arial"/>
          <w:b/>
          <w:bCs/>
          <w:sz w:val="20"/>
          <w:szCs w:val="20"/>
        </w:rPr>
        <w:t xml:space="preserve">etwork </w:t>
      </w:r>
      <w:r w:rsidR="00F03C9D" w:rsidRPr="000F12FE">
        <w:rPr>
          <w:rFonts w:ascii="Arial" w:hAnsi="Arial" w:cs="Arial"/>
          <w:b/>
          <w:bCs/>
          <w:sz w:val="20"/>
          <w:szCs w:val="20"/>
        </w:rPr>
        <w:t>O</w:t>
      </w:r>
      <w:r w:rsidR="008843F6" w:rsidRPr="000F12FE">
        <w:rPr>
          <w:rFonts w:ascii="Arial" w:hAnsi="Arial" w:cs="Arial"/>
          <w:b/>
          <w:bCs/>
          <w:sz w:val="20"/>
          <w:szCs w:val="20"/>
        </w:rPr>
        <w:t>perator</w:t>
      </w:r>
      <w:r w:rsidR="00F03C9D" w:rsidRPr="000F12FE">
        <w:rPr>
          <w:rFonts w:ascii="Arial" w:hAnsi="Arial" w:cs="Arial"/>
          <w:sz w:val="20"/>
          <w:szCs w:val="20"/>
        </w:rPr>
        <w:t xml:space="preserve"> </w:t>
      </w:r>
      <w:r w:rsidRPr="000F12FE">
        <w:rPr>
          <w:rFonts w:ascii="Arial" w:hAnsi="Arial" w:cs="Arial"/>
          <w:sz w:val="20"/>
          <w:szCs w:val="20"/>
        </w:rPr>
        <w:t>/</w:t>
      </w:r>
      <w:r w:rsidR="00F03C9D" w:rsidRPr="000F12FE">
        <w:rPr>
          <w:rFonts w:ascii="Arial" w:hAnsi="Arial" w:cs="Arial"/>
          <w:sz w:val="20"/>
          <w:szCs w:val="20"/>
        </w:rPr>
        <w:t xml:space="preserve"> </w:t>
      </w:r>
      <w:r w:rsidR="00E36DDD" w:rsidRPr="000F12FE">
        <w:rPr>
          <w:rFonts w:ascii="Arial" w:hAnsi="Arial" w:cs="Arial"/>
          <w:b/>
          <w:bCs/>
          <w:sz w:val="20"/>
          <w:szCs w:val="20"/>
        </w:rPr>
        <w:t xml:space="preserve">The </w:t>
      </w:r>
      <w:r w:rsidR="003A16AE" w:rsidRPr="003A16AE">
        <w:rPr>
          <w:rFonts w:ascii="Arial" w:hAnsi="Arial" w:cs="Arial"/>
          <w:b/>
          <w:bCs/>
          <w:sz w:val="20"/>
          <w:szCs w:val="20"/>
        </w:rPr>
        <w:t>Company for</w:t>
      </w:r>
      <w:r w:rsidRPr="000F12FE">
        <w:rPr>
          <w:rFonts w:ascii="Arial" w:hAnsi="Arial" w:cs="Arial"/>
          <w:sz w:val="20"/>
          <w:szCs w:val="20"/>
        </w:rPr>
        <w:t xml:space="preserve"> each </w:t>
      </w:r>
      <w:r w:rsidRPr="000F12FE">
        <w:rPr>
          <w:rFonts w:ascii="Arial" w:hAnsi="Arial" w:cs="Arial"/>
          <w:b/>
          <w:bCs/>
          <w:sz w:val="20"/>
          <w:szCs w:val="20"/>
        </w:rPr>
        <w:t xml:space="preserve">DRZ </w:t>
      </w:r>
      <w:r w:rsidR="00F03C9D" w:rsidRPr="000F12FE">
        <w:rPr>
          <w:rFonts w:ascii="Arial" w:hAnsi="Arial" w:cs="Arial"/>
          <w:sz w:val="20"/>
          <w:szCs w:val="20"/>
        </w:rPr>
        <w:t xml:space="preserve">during the development of the </w:t>
      </w:r>
      <w:r w:rsidR="00F03C9D" w:rsidRPr="000F12FE">
        <w:rPr>
          <w:rFonts w:ascii="Arial" w:hAnsi="Arial" w:cs="Arial"/>
          <w:b/>
          <w:bCs/>
          <w:sz w:val="20"/>
          <w:szCs w:val="20"/>
        </w:rPr>
        <w:t>Distribution Restoration Zone Plan</w:t>
      </w:r>
      <w:r w:rsidR="00CA216D" w:rsidRPr="000F12FE">
        <w:rPr>
          <w:rFonts w:ascii="Arial" w:hAnsi="Arial" w:cs="Arial"/>
          <w:b/>
          <w:bCs/>
          <w:sz w:val="20"/>
          <w:szCs w:val="20"/>
        </w:rPr>
        <w:t xml:space="preserve"> (DRZP)</w:t>
      </w:r>
      <w:r w:rsidR="00F03C9D" w:rsidRPr="000F12FE">
        <w:rPr>
          <w:rFonts w:ascii="Arial" w:hAnsi="Arial" w:cs="Arial"/>
          <w:sz w:val="20"/>
          <w:szCs w:val="20"/>
        </w:rPr>
        <w:t xml:space="preserve"> which will</w:t>
      </w:r>
      <w:r w:rsidRPr="000F12FE">
        <w:rPr>
          <w:rFonts w:ascii="Arial" w:hAnsi="Arial" w:cs="Arial"/>
          <w:sz w:val="20"/>
          <w:szCs w:val="20"/>
        </w:rPr>
        <w:t xml:space="preserve"> </w:t>
      </w:r>
      <w:r w:rsidR="00F03C9D" w:rsidRPr="000F12FE">
        <w:rPr>
          <w:rFonts w:ascii="Arial" w:hAnsi="Arial" w:cs="Arial"/>
          <w:sz w:val="20"/>
          <w:szCs w:val="20"/>
        </w:rPr>
        <w:t xml:space="preserve">establish </w:t>
      </w:r>
      <w:r w:rsidRPr="000F12FE">
        <w:rPr>
          <w:rFonts w:ascii="Arial" w:hAnsi="Arial" w:cs="Arial"/>
          <w:sz w:val="20"/>
          <w:szCs w:val="20"/>
        </w:rPr>
        <w:t>the required</w:t>
      </w:r>
      <w:r w:rsidR="00AA11FA" w:rsidRPr="000F12FE">
        <w:rPr>
          <w:rFonts w:ascii="Arial" w:hAnsi="Arial" w:cs="Arial"/>
          <w:sz w:val="20"/>
          <w:szCs w:val="20"/>
        </w:rPr>
        <w:t xml:space="preserve"> fast</w:t>
      </w:r>
      <w:r w:rsidRPr="000F12FE">
        <w:rPr>
          <w:rFonts w:ascii="Arial" w:hAnsi="Arial" w:cs="Arial"/>
          <w:sz w:val="20"/>
          <w:szCs w:val="20"/>
        </w:rPr>
        <w:t xml:space="preserve"> </w:t>
      </w:r>
      <w:r w:rsidR="0070386A" w:rsidRPr="000F12FE">
        <w:rPr>
          <w:rFonts w:ascii="Arial" w:hAnsi="Arial" w:cs="Arial"/>
          <w:b/>
          <w:bCs/>
          <w:sz w:val="20"/>
          <w:szCs w:val="20"/>
        </w:rPr>
        <w:t>F</w:t>
      </w:r>
      <w:r w:rsidRPr="000F12FE">
        <w:rPr>
          <w:rFonts w:ascii="Arial" w:hAnsi="Arial" w:cs="Arial"/>
          <w:b/>
          <w:bCs/>
          <w:sz w:val="20"/>
          <w:szCs w:val="20"/>
        </w:rPr>
        <w:t>requency</w:t>
      </w:r>
      <w:r w:rsidRPr="000F12FE">
        <w:rPr>
          <w:rFonts w:ascii="Arial" w:hAnsi="Arial" w:cs="Arial"/>
          <w:sz w:val="20"/>
          <w:szCs w:val="20"/>
        </w:rPr>
        <w:t xml:space="preserve"> response resource reserves.</w:t>
      </w:r>
    </w:p>
    <w:p w14:paraId="42DA42EF" w14:textId="486C3406" w:rsidR="00C63F5C" w:rsidRPr="000F12FE" w:rsidRDefault="00C63F5C" w:rsidP="00734081">
      <w:pPr>
        <w:rPr>
          <w:rFonts w:ascii="Arial" w:hAnsi="Arial" w:cs="Arial"/>
          <w:b/>
          <w:bCs/>
          <w:sz w:val="20"/>
          <w:szCs w:val="20"/>
        </w:rPr>
      </w:pPr>
      <w:r w:rsidRPr="000F12FE">
        <w:rPr>
          <w:rFonts w:ascii="Arial" w:hAnsi="Arial" w:cs="Arial"/>
          <w:sz w:val="20"/>
          <w:szCs w:val="20"/>
        </w:rPr>
        <w:t>Slow Balancing</w:t>
      </w:r>
    </w:p>
    <w:p w14:paraId="4A46A50A" w14:textId="51F8C29C" w:rsidR="00C63F5C" w:rsidRPr="000F12FE" w:rsidRDefault="00C63F5C" w:rsidP="00133917">
      <w:pPr>
        <w:numPr>
          <w:ilvl w:val="0"/>
          <w:numId w:val="4"/>
        </w:numPr>
        <w:spacing w:before="240"/>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capable of distributing</w:t>
      </w:r>
      <w:r w:rsidRPr="000F12FE">
        <w:rPr>
          <w:rFonts w:ascii="Arial" w:hAnsi="Arial" w:cs="Arial"/>
          <w:b/>
          <w:bCs/>
          <w:sz w:val="20"/>
          <w:szCs w:val="20"/>
        </w:rPr>
        <w:t xml:space="preserve"> </w:t>
      </w:r>
      <w:r w:rsidR="00B93DED" w:rsidRPr="000F12FE">
        <w:rPr>
          <w:rFonts w:ascii="Arial" w:hAnsi="Arial" w:cs="Arial"/>
          <w:b/>
          <w:bCs/>
          <w:sz w:val="20"/>
          <w:szCs w:val="20"/>
        </w:rPr>
        <w:t>A</w:t>
      </w:r>
      <w:r w:rsidRPr="000F12FE">
        <w:rPr>
          <w:rFonts w:ascii="Arial" w:hAnsi="Arial" w:cs="Arial"/>
          <w:b/>
          <w:bCs/>
          <w:sz w:val="20"/>
          <w:szCs w:val="20"/>
        </w:rPr>
        <w:t xml:space="preserve">ctive </w:t>
      </w:r>
      <w:r w:rsidR="00B93DED" w:rsidRPr="000F12FE">
        <w:rPr>
          <w:rFonts w:ascii="Arial" w:hAnsi="Arial" w:cs="Arial"/>
          <w:b/>
          <w:bCs/>
          <w:sz w:val="20"/>
          <w:szCs w:val="20"/>
        </w:rPr>
        <w:t>P</w:t>
      </w:r>
      <w:r w:rsidRPr="000F12FE">
        <w:rPr>
          <w:rFonts w:ascii="Arial" w:hAnsi="Arial" w:cs="Arial"/>
          <w:b/>
          <w:bCs/>
          <w:sz w:val="20"/>
          <w:szCs w:val="20"/>
        </w:rPr>
        <w:t xml:space="preserve">ower </w:t>
      </w:r>
      <w:r w:rsidRPr="000F12FE">
        <w:rPr>
          <w:rFonts w:ascii="Arial" w:hAnsi="Arial" w:cs="Arial"/>
          <w:sz w:val="20"/>
          <w:szCs w:val="20"/>
        </w:rPr>
        <w:t xml:space="preserve">changes </w:t>
      </w:r>
      <w:r w:rsidR="00B93DED" w:rsidRPr="000F12FE">
        <w:rPr>
          <w:rFonts w:ascii="Arial" w:hAnsi="Arial" w:cs="Arial"/>
          <w:sz w:val="20"/>
          <w:szCs w:val="20"/>
        </w:rPr>
        <w:t xml:space="preserve">required to maintain the </w:t>
      </w:r>
      <w:r w:rsidR="00123C9B" w:rsidRPr="000F12FE">
        <w:rPr>
          <w:rFonts w:ascii="Arial" w:hAnsi="Arial" w:cs="Arial"/>
          <w:b/>
          <w:bCs/>
          <w:sz w:val="20"/>
          <w:szCs w:val="20"/>
        </w:rPr>
        <w:t>Target Frequency</w:t>
      </w:r>
      <w:r w:rsidR="00B93DED" w:rsidRPr="000F12FE">
        <w:rPr>
          <w:rFonts w:ascii="Arial" w:hAnsi="Arial" w:cs="Arial"/>
          <w:sz w:val="20"/>
          <w:szCs w:val="20"/>
        </w:rPr>
        <w:t xml:space="preserve"> </w:t>
      </w:r>
      <w:r w:rsidRPr="000F12FE">
        <w:rPr>
          <w:rFonts w:ascii="Arial" w:hAnsi="Arial" w:cs="Arial"/>
          <w:sz w:val="20"/>
          <w:szCs w:val="20"/>
        </w:rPr>
        <w:t xml:space="preserve">among the various </w:t>
      </w:r>
      <w:r w:rsidR="00A37B46" w:rsidRPr="000F12FE">
        <w:rPr>
          <w:rFonts w:ascii="Arial" w:hAnsi="Arial" w:cs="Arial"/>
          <w:b/>
          <w:bCs/>
          <w:sz w:val="20"/>
          <w:szCs w:val="20"/>
        </w:rPr>
        <w:t>Restoration Contractors</w:t>
      </w:r>
      <w:r w:rsidR="00057B32">
        <w:rPr>
          <w:rFonts w:ascii="Arial" w:hAnsi="Arial" w:cs="Arial"/>
          <w:b/>
          <w:bCs/>
          <w:sz w:val="20"/>
          <w:szCs w:val="20"/>
        </w:rPr>
        <w:t>’</w:t>
      </w:r>
      <w:r w:rsidRPr="000F12FE">
        <w:rPr>
          <w:rFonts w:ascii="Arial" w:hAnsi="Arial" w:cs="Arial"/>
          <w:sz w:val="20"/>
          <w:szCs w:val="20"/>
        </w:rPr>
        <w:t xml:space="preserve"> </w:t>
      </w:r>
      <w:r w:rsidR="00C363F8" w:rsidRPr="000F12FE">
        <w:rPr>
          <w:rFonts w:ascii="Arial" w:hAnsi="Arial" w:cs="Arial"/>
          <w:b/>
          <w:bCs/>
          <w:sz w:val="20"/>
          <w:szCs w:val="20"/>
        </w:rPr>
        <w:t>Plant</w:t>
      </w:r>
      <w:r w:rsidR="00C363F8">
        <w:rPr>
          <w:rFonts w:ascii="Arial" w:hAnsi="Arial" w:cs="Arial"/>
          <w:sz w:val="20"/>
          <w:szCs w:val="20"/>
        </w:rPr>
        <w:t xml:space="preserve"> and </w:t>
      </w:r>
      <w:r w:rsidR="00C363F8" w:rsidRPr="000F12FE">
        <w:rPr>
          <w:rFonts w:ascii="Arial" w:hAnsi="Arial" w:cs="Arial"/>
          <w:b/>
          <w:bCs/>
          <w:sz w:val="20"/>
          <w:szCs w:val="20"/>
        </w:rPr>
        <w:t>Apparatus</w:t>
      </w:r>
      <w:r w:rsidR="00C363F8">
        <w:rPr>
          <w:rFonts w:ascii="Arial" w:hAnsi="Arial" w:cs="Arial"/>
          <w:sz w:val="20"/>
          <w:szCs w:val="20"/>
        </w:rPr>
        <w:t xml:space="preserve"> </w:t>
      </w:r>
      <w:r w:rsidRPr="000F12FE">
        <w:rPr>
          <w:rFonts w:ascii="Arial" w:hAnsi="Arial" w:cs="Arial"/>
          <w:sz w:val="20"/>
          <w:szCs w:val="20"/>
        </w:rPr>
        <w:t xml:space="preserve">based on a priority </w:t>
      </w:r>
      <w:r w:rsidR="00181EF3" w:rsidRPr="000F12FE">
        <w:rPr>
          <w:rFonts w:ascii="Arial" w:hAnsi="Arial" w:cs="Arial"/>
          <w:sz w:val="20"/>
          <w:szCs w:val="20"/>
        </w:rPr>
        <w:t>e.g.,</w:t>
      </w:r>
      <w:r w:rsidRPr="000F12FE">
        <w:rPr>
          <w:rFonts w:ascii="Arial" w:hAnsi="Arial" w:cs="Arial"/>
          <w:sz w:val="20"/>
          <w:szCs w:val="20"/>
        </w:rPr>
        <w:t xml:space="preserve"> pre-determined feeder priority, pro-rata, speed of response, technical best, proximity etc.</w:t>
      </w:r>
      <w:r w:rsidR="00CB38FB" w:rsidRPr="00CB38FB">
        <w:t xml:space="preserve"> </w:t>
      </w:r>
      <w:r w:rsidR="00CB38FB" w:rsidRPr="00CB38FB">
        <w:rPr>
          <w:rFonts w:ascii="Arial" w:hAnsi="Arial" w:cs="Arial"/>
          <w:sz w:val="20"/>
          <w:szCs w:val="20"/>
        </w:rPr>
        <w:t xml:space="preserve">The priority will be determined by the </w:t>
      </w:r>
      <w:r w:rsidR="00CB38FB" w:rsidRPr="000F12FE">
        <w:rPr>
          <w:rFonts w:ascii="Arial" w:hAnsi="Arial" w:cs="Arial"/>
          <w:b/>
          <w:bCs/>
          <w:sz w:val="20"/>
          <w:szCs w:val="20"/>
        </w:rPr>
        <w:t>Network Operator</w:t>
      </w:r>
      <w:r w:rsidR="00CB38FB" w:rsidRPr="00CB38FB">
        <w:rPr>
          <w:rFonts w:ascii="Arial" w:hAnsi="Arial" w:cs="Arial"/>
          <w:sz w:val="20"/>
          <w:szCs w:val="20"/>
        </w:rPr>
        <w:t xml:space="preserve"> for each </w:t>
      </w:r>
      <w:r w:rsidR="00CB38FB" w:rsidRPr="000F12FE">
        <w:rPr>
          <w:rFonts w:ascii="Arial" w:hAnsi="Arial" w:cs="Arial"/>
          <w:b/>
          <w:bCs/>
          <w:sz w:val="20"/>
          <w:szCs w:val="20"/>
        </w:rPr>
        <w:t>DRZ</w:t>
      </w:r>
      <w:r w:rsidR="00CB38FB" w:rsidRPr="00CB38FB">
        <w:rPr>
          <w:rFonts w:ascii="Arial" w:hAnsi="Arial" w:cs="Arial"/>
          <w:sz w:val="20"/>
          <w:szCs w:val="20"/>
        </w:rPr>
        <w:t xml:space="preserve"> during the development of the </w:t>
      </w:r>
      <w:r w:rsidR="00CB38FB" w:rsidRPr="000F12FE">
        <w:rPr>
          <w:rFonts w:ascii="Arial" w:hAnsi="Arial" w:cs="Arial"/>
          <w:b/>
          <w:bCs/>
          <w:sz w:val="20"/>
          <w:szCs w:val="20"/>
        </w:rPr>
        <w:t>Distribution Restoration Zone Plan (DRZP)</w:t>
      </w:r>
      <w:r w:rsidR="00CB38FB" w:rsidRPr="00851946">
        <w:rPr>
          <w:rFonts w:ascii="Arial" w:hAnsi="Arial" w:cs="Arial"/>
          <w:sz w:val="20"/>
          <w:szCs w:val="20"/>
        </w:rPr>
        <w:t>.</w:t>
      </w:r>
    </w:p>
    <w:p w14:paraId="13363EC9" w14:textId="3EDF07D5" w:rsidR="00C63F5C" w:rsidRPr="000F12FE" w:rsidRDefault="00C63F5C" w:rsidP="00133917">
      <w:pPr>
        <w:numPr>
          <w:ilvl w:val="0"/>
          <w:numId w:val="4"/>
        </w:numPr>
        <w:spacing w:before="240"/>
        <w:ind w:left="357" w:hanging="357"/>
        <w:jc w:val="both"/>
        <w:rPr>
          <w:rFonts w:ascii="Arial" w:hAnsi="Arial" w:cs="Arial"/>
          <w:b/>
          <w:bCs/>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capable of </w:t>
      </w:r>
      <w:r w:rsidR="001F5FC2" w:rsidRPr="000F12FE">
        <w:rPr>
          <w:rFonts w:ascii="Arial" w:hAnsi="Arial" w:cs="Arial"/>
          <w:sz w:val="20"/>
          <w:szCs w:val="20"/>
        </w:rPr>
        <w:t>instructing various</w:t>
      </w:r>
      <w:r w:rsidRPr="000F12FE">
        <w:rPr>
          <w:rFonts w:ascii="Arial" w:hAnsi="Arial" w:cs="Arial"/>
          <w:sz w:val="20"/>
          <w:szCs w:val="20"/>
        </w:rPr>
        <w:t xml:space="preserve"> </w:t>
      </w:r>
      <w:r w:rsidR="00A37B46" w:rsidRPr="000F12FE">
        <w:rPr>
          <w:rFonts w:ascii="Arial" w:hAnsi="Arial" w:cs="Arial"/>
          <w:b/>
          <w:bCs/>
          <w:sz w:val="20"/>
          <w:szCs w:val="20"/>
        </w:rPr>
        <w:t>Restoration Contractors</w:t>
      </w:r>
      <w:r w:rsidRPr="000F12FE">
        <w:rPr>
          <w:rFonts w:ascii="Arial" w:hAnsi="Arial" w:cs="Arial"/>
          <w:sz w:val="20"/>
          <w:szCs w:val="20"/>
        </w:rPr>
        <w:t xml:space="preserve"> to </w:t>
      </w:r>
      <w:r w:rsidR="00F15662" w:rsidRPr="000F12FE">
        <w:rPr>
          <w:rFonts w:ascii="Arial" w:hAnsi="Arial" w:cs="Arial"/>
          <w:sz w:val="20"/>
          <w:szCs w:val="20"/>
        </w:rPr>
        <w:t>increase</w:t>
      </w:r>
      <w:r w:rsidR="00851946">
        <w:rPr>
          <w:rFonts w:ascii="Arial" w:hAnsi="Arial" w:cs="Arial"/>
          <w:sz w:val="20"/>
          <w:szCs w:val="20"/>
        </w:rPr>
        <w:t xml:space="preserve"> </w:t>
      </w:r>
      <w:r w:rsidR="00F15662" w:rsidRPr="000F12FE">
        <w:rPr>
          <w:rFonts w:ascii="Arial" w:hAnsi="Arial" w:cs="Arial"/>
          <w:sz w:val="20"/>
          <w:szCs w:val="20"/>
        </w:rPr>
        <w:t xml:space="preserve">or decrease </w:t>
      </w:r>
      <w:r w:rsidRPr="000F12FE">
        <w:rPr>
          <w:rFonts w:ascii="Arial" w:hAnsi="Arial" w:cs="Arial"/>
          <w:sz w:val="20"/>
          <w:szCs w:val="20"/>
        </w:rPr>
        <w:t>the</w:t>
      </w:r>
      <w:r w:rsidRPr="000F12FE">
        <w:rPr>
          <w:rFonts w:ascii="Arial" w:hAnsi="Arial" w:cs="Arial"/>
          <w:b/>
          <w:bCs/>
          <w:sz w:val="20"/>
          <w:szCs w:val="20"/>
        </w:rPr>
        <w:t xml:space="preserve"> </w:t>
      </w:r>
      <w:r w:rsidR="00A36499" w:rsidRPr="000F12FE">
        <w:rPr>
          <w:rFonts w:ascii="Arial" w:hAnsi="Arial" w:cs="Arial"/>
          <w:b/>
          <w:bCs/>
          <w:sz w:val="20"/>
          <w:szCs w:val="20"/>
        </w:rPr>
        <w:t>A</w:t>
      </w:r>
      <w:r w:rsidR="00F15662" w:rsidRPr="000F12FE">
        <w:rPr>
          <w:rFonts w:ascii="Arial" w:hAnsi="Arial" w:cs="Arial"/>
          <w:b/>
          <w:bCs/>
          <w:sz w:val="20"/>
          <w:szCs w:val="20"/>
        </w:rPr>
        <w:t xml:space="preserve">ctive </w:t>
      </w:r>
      <w:r w:rsidR="00A36499" w:rsidRPr="000F12FE">
        <w:rPr>
          <w:rFonts w:ascii="Arial" w:hAnsi="Arial" w:cs="Arial"/>
          <w:b/>
          <w:bCs/>
          <w:sz w:val="20"/>
          <w:szCs w:val="20"/>
        </w:rPr>
        <w:t>P</w:t>
      </w:r>
      <w:r w:rsidR="00F15662" w:rsidRPr="000F12FE">
        <w:rPr>
          <w:rFonts w:ascii="Arial" w:hAnsi="Arial" w:cs="Arial"/>
          <w:b/>
          <w:bCs/>
          <w:sz w:val="20"/>
          <w:szCs w:val="20"/>
        </w:rPr>
        <w:t xml:space="preserve">ower </w:t>
      </w:r>
      <w:r w:rsidR="00704F64" w:rsidRPr="00704F64">
        <w:rPr>
          <w:rFonts w:ascii="Arial" w:hAnsi="Arial" w:cs="Arial"/>
          <w:sz w:val="20"/>
          <w:szCs w:val="20"/>
        </w:rPr>
        <w:t>output</w:t>
      </w:r>
      <w:r w:rsidR="00704F64">
        <w:rPr>
          <w:rFonts w:ascii="Arial" w:hAnsi="Arial" w:cs="Arial"/>
          <w:sz w:val="20"/>
          <w:szCs w:val="20"/>
        </w:rPr>
        <w:t xml:space="preserve"> </w:t>
      </w:r>
      <w:r w:rsidR="0034272D">
        <w:rPr>
          <w:rFonts w:ascii="Arial" w:hAnsi="Arial" w:cs="Arial"/>
          <w:sz w:val="20"/>
          <w:szCs w:val="20"/>
        </w:rPr>
        <w:t xml:space="preserve">/ input </w:t>
      </w:r>
      <w:r w:rsidR="00704F64" w:rsidRPr="00622F76">
        <w:rPr>
          <w:rFonts w:ascii="Arial" w:hAnsi="Arial" w:cs="Arial"/>
          <w:sz w:val="20"/>
          <w:szCs w:val="20"/>
        </w:rPr>
        <w:t>from</w:t>
      </w:r>
      <w:r w:rsidR="00622F76" w:rsidRPr="00622F76">
        <w:rPr>
          <w:rFonts w:ascii="Arial" w:hAnsi="Arial" w:cs="Arial"/>
          <w:sz w:val="20"/>
          <w:szCs w:val="20"/>
        </w:rPr>
        <w:t xml:space="preserve"> their </w:t>
      </w:r>
      <w:r w:rsidR="00622F76" w:rsidRPr="000F12FE">
        <w:rPr>
          <w:rFonts w:ascii="Arial" w:hAnsi="Arial" w:cs="Arial"/>
          <w:b/>
          <w:bCs/>
          <w:sz w:val="20"/>
          <w:szCs w:val="20"/>
        </w:rPr>
        <w:t>Plant</w:t>
      </w:r>
      <w:r w:rsidR="00622F76" w:rsidRPr="00622F76">
        <w:rPr>
          <w:rFonts w:ascii="Arial" w:hAnsi="Arial" w:cs="Arial"/>
          <w:sz w:val="20"/>
          <w:szCs w:val="20"/>
        </w:rPr>
        <w:t xml:space="preserve"> and </w:t>
      </w:r>
      <w:r w:rsidR="00622F76" w:rsidRPr="000F12FE">
        <w:rPr>
          <w:rFonts w:ascii="Arial" w:hAnsi="Arial" w:cs="Arial"/>
          <w:b/>
          <w:bCs/>
          <w:sz w:val="20"/>
          <w:szCs w:val="20"/>
        </w:rPr>
        <w:t>Apparatus</w:t>
      </w:r>
      <w:r w:rsidRPr="000F12FE">
        <w:rPr>
          <w:rFonts w:ascii="Arial" w:hAnsi="Arial" w:cs="Arial"/>
          <w:sz w:val="20"/>
          <w:szCs w:val="20"/>
        </w:rPr>
        <w:t xml:space="preserve"> to create more </w:t>
      </w:r>
      <w:r w:rsidR="00622485">
        <w:rPr>
          <w:rFonts w:ascii="Arial" w:hAnsi="Arial" w:cs="Arial"/>
          <w:sz w:val="20"/>
          <w:szCs w:val="20"/>
        </w:rPr>
        <w:t>h</w:t>
      </w:r>
      <w:r w:rsidRPr="000F12FE">
        <w:rPr>
          <w:rFonts w:ascii="Arial" w:hAnsi="Arial" w:cs="Arial"/>
          <w:sz w:val="20"/>
          <w:szCs w:val="20"/>
        </w:rPr>
        <w:t>ead</w:t>
      </w:r>
      <w:r w:rsidR="00622485">
        <w:rPr>
          <w:rFonts w:ascii="Arial" w:hAnsi="Arial" w:cs="Arial"/>
          <w:sz w:val="20"/>
          <w:szCs w:val="20"/>
        </w:rPr>
        <w:t xml:space="preserve"> </w:t>
      </w:r>
      <w:r w:rsidRPr="000F12FE">
        <w:rPr>
          <w:rFonts w:ascii="Arial" w:hAnsi="Arial" w:cs="Arial"/>
          <w:sz w:val="20"/>
          <w:szCs w:val="20"/>
        </w:rPr>
        <w:t>room/foot</w:t>
      </w:r>
      <w:r w:rsidR="00622485">
        <w:rPr>
          <w:rFonts w:ascii="Arial" w:hAnsi="Arial" w:cs="Arial"/>
          <w:sz w:val="20"/>
          <w:szCs w:val="20"/>
        </w:rPr>
        <w:t xml:space="preserve"> </w:t>
      </w:r>
      <w:r w:rsidRPr="000F12FE">
        <w:rPr>
          <w:rFonts w:ascii="Arial" w:hAnsi="Arial" w:cs="Arial"/>
          <w:sz w:val="20"/>
          <w:szCs w:val="20"/>
        </w:rPr>
        <w:t>room</w:t>
      </w:r>
      <w:r w:rsidRPr="000F12FE">
        <w:rPr>
          <w:rFonts w:ascii="Arial" w:hAnsi="Arial" w:cs="Arial"/>
          <w:b/>
          <w:bCs/>
          <w:sz w:val="20"/>
          <w:szCs w:val="20"/>
        </w:rPr>
        <w:t>.</w:t>
      </w:r>
    </w:p>
    <w:p w14:paraId="231369CE" w14:textId="1FA28DD6" w:rsidR="00C63F5C" w:rsidRPr="000F12FE" w:rsidRDefault="00C63F5C" w:rsidP="00734081">
      <w:pPr>
        <w:rPr>
          <w:rFonts w:ascii="Arial" w:hAnsi="Arial" w:cs="Arial"/>
          <w:sz w:val="20"/>
          <w:szCs w:val="20"/>
        </w:rPr>
      </w:pPr>
      <w:r w:rsidRPr="000F12FE">
        <w:rPr>
          <w:rFonts w:ascii="Arial" w:hAnsi="Arial" w:cs="Arial"/>
          <w:sz w:val="20"/>
          <w:szCs w:val="20"/>
        </w:rPr>
        <w:t xml:space="preserve">Block </w:t>
      </w:r>
      <w:r w:rsidR="005268FF" w:rsidRPr="000F12FE">
        <w:rPr>
          <w:rFonts w:ascii="Arial" w:hAnsi="Arial" w:cs="Arial"/>
          <w:sz w:val="20"/>
          <w:szCs w:val="20"/>
        </w:rPr>
        <w:t>l</w:t>
      </w:r>
      <w:r w:rsidRPr="000F12FE">
        <w:rPr>
          <w:rFonts w:ascii="Arial" w:hAnsi="Arial" w:cs="Arial"/>
          <w:sz w:val="20"/>
          <w:szCs w:val="20"/>
        </w:rPr>
        <w:t>oading</w:t>
      </w:r>
    </w:p>
    <w:p w14:paraId="3ACED3EF" w14:textId="0D3C5DB5" w:rsidR="00C63F5C" w:rsidRPr="000F12FE" w:rsidRDefault="00C63F5C" w:rsidP="00133917">
      <w:pPr>
        <w:numPr>
          <w:ilvl w:val="0"/>
          <w:numId w:val="4"/>
        </w:numPr>
        <w:spacing w:before="240"/>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19120F" w:rsidRPr="000F12FE">
        <w:rPr>
          <w:rFonts w:ascii="Arial" w:hAnsi="Arial" w:cs="Arial"/>
          <w:sz w:val="20"/>
          <w:szCs w:val="20"/>
        </w:rPr>
        <w:t xml:space="preserve"> </w:t>
      </w:r>
      <w:r w:rsidRPr="000F12FE">
        <w:rPr>
          <w:rFonts w:ascii="Arial" w:hAnsi="Arial" w:cs="Arial"/>
          <w:sz w:val="20"/>
          <w:szCs w:val="20"/>
        </w:rPr>
        <w:t xml:space="preserve">shall be capable of </w:t>
      </w:r>
      <w:r w:rsidR="00163824">
        <w:rPr>
          <w:rFonts w:ascii="Arial" w:hAnsi="Arial" w:cs="Arial"/>
          <w:sz w:val="20"/>
          <w:szCs w:val="20"/>
        </w:rPr>
        <w:t>utilising</w:t>
      </w:r>
      <w:r w:rsidRPr="000F12FE">
        <w:rPr>
          <w:rFonts w:ascii="Arial" w:hAnsi="Arial" w:cs="Arial"/>
          <w:sz w:val="20"/>
          <w:szCs w:val="20"/>
        </w:rPr>
        <w:t xml:space="preserve"> </w:t>
      </w:r>
      <w:r w:rsidR="004A7240">
        <w:rPr>
          <w:rFonts w:ascii="Arial" w:hAnsi="Arial" w:cs="Arial"/>
          <w:sz w:val="20"/>
          <w:szCs w:val="20"/>
        </w:rPr>
        <w:t xml:space="preserve">(in real time) </w:t>
      </w:r>
      <w:r w:rsidRPr="000F12FE">
        <w:rPr>
          <w:rFonts w:ascii="Arial" w:hAnsi="Arial" w:cs="Arial"/>
          <w:sz w:val="20"/>
          <w:szCs w:val="20"/>
        </w:rPr>
        <w:t xml:space="preserve">the </w:t>
      </w:r>
      <w:r w:rsidR="00870000" w:rsidRPr="000F12FE">
        <w:rPr>
          <w:rFonts w:ascii="Arial" w:hAnsi="Arial" w:cs="Arial"/>
          <w:sz w:val="20"/>
          <w:szCs w:val="20"/>
        </w:rPr>
        <w:t xml:space="preserve">volume of </w:t>
      </w:r>
      <w:r w:rsidR="003A46E3" w:rsidRPr="000F12FE">
        <w:rPr>
          <w:rFonts w:ascii="Arial" w:hAnsi="Arial" w:cs="Arial"/>
          <w:b/>
          <w:bCs/>
          <w:sz w:val="20"/>
          <w:szCs w:val="20"/>
        </w:rPr>
        <w:t>Block Load</w:t>
      </w:r>
      <w:r w:rsidR="0019748B" w:rsidRPr="000F12FE">
        <w:rPr>
          <w:rFonts w:ascii="Arial" w:hAnsi="Arial" w:cs="Arial"/>
          <w:b/>
          <w:bCs/>
          <w:sz w:val="20"/>
          <w:szCs w:val="20"/>
        </w:rPr>
        <w:t>ing</w:t>
      </w:r>
      <w:r w:rsidR="003A46E3" w:rsidRPr="000F12FE">
        <w:rPr>
          <w:rFonts w:ascii="Arial" w:hAnsi="Arial" w:cs="Arial"/>
          <w:b/>
          <w:bCs/>
          <w:sz w:val="20"/>
          <w:szCs w:val="20"/>
        </w:rPr>
        <w:t xml:space="preserve"> Capability</w:t>
      </w:r>
      <w:r w:rsidR="003A46E3" w:rsidRPr="000F12FE">
        <w:rPr>
          <w:rFonts w:ascii="Arial" w:hAnsi="Arial" w:cs="Arial"/>
          <w:sz w:val="20"/>
          <w:szCs w:val="20"/>
        </w:rPr>
        <w:t xml:space="preserve"> </w:t>
      </w:r>
      <w:r w:rsidRPr="000F12FE">
        <w:rPr>
          <w:rFonts w:ascii="Arial" w:hAnsi="Arial" w:cs="Arial"/>
          <w:sz w:val="20"/>
          <w:szCs w:val="20"/>
        </w:rPr>
        <w:t xml:space="preserve">(pickup/acceptance and </w:t>
      </w:r>
      <w:r w:rsidR="004F0BF0" w:rsidRPr="000F12FE">
        <w:rPr>
          <w:rFonts w:ascii="Arial" w:hAnsi="Arial" w:cs="Arial"/>
          <w:sz w:val="20"/>
          <w:szCs w:val="20"/>
        </w:rPr>
        <w:t>reduction/</w:t>
      </w:r>
      <w:r w:rsidRPr="000F12FE">
        <w:rPr>
          <w:rFonts w:ascii="Arial" w:hAnsi="Arial" w:cs="Arial"/>
          <w:sz w:val="20"/>
          <w:szCs w:val="20"/>
        </w:rPr>
        <w:t xml:space="preserve">drop-off/rejection capability) </w:t>
      </w:r>
      <w:r w:rsidR="00870000" w:rsidRPr="000F12FE">
        <w:rPr>
          <w:rFonts w:ascii="Arial" w:hAnsi="Arial" w:cs="Arial"/>
          <w:sz w:val="20"/>
          <w:szCs w:val="20"/>
        </w:rPr>
        <w:t>within</w:t>
      </w:r>
      <w:r w:rsidR="00133A7E" w:rsidRPr="000F12FE">
        <w:rPr>
          <w:rFonts w:ascii="Arial" w:hAnsi="Arial" w:cs="Arial"/>
          <w:sz w:val="20"/>
          <w:szCs w:val="20"/>
        </w:rPr>
        <w:t xml:space="preserve"> </w:t>
      </w:r>
      <w:r w:rsidRPr="000F12FE">
        <w:rPr>
          <w:rFonts w:ascii="Arial" w:hAnsi="Arial" w:cs="Arial"/>
          <w:sz w:val="20"/>
          <w:szCs w:val="20"/>
        </w:rPr>
        <w:t xml:space="preserve">the </w:t>
      </w:r>
      <w:r w:rsidRPr="000F12FE">
        <w:rPr>
          <w:rFonts w:ascii="Arial" w:hAnsi="Arial" w:cs="Arial"/>
          <w:b/>
          <w:bCs/>
          <w:sz w:val="20"/>
          <w:szCs w:val="20"/>
        </w:rPr>
        <w:t>DRZ</w:t>
      </w:r>
      <w:r w:rsidRPr="000F12FE">
        <w:rPr>
          <w:rFonts w:ascii="Arial" w:hAnsi="Arial" w:cs="Arial"/>
          <w:sz w:val="20"/>
          <w:szCs w:val="20"/>
        </w:rPr>
        <w:t>.</w:t>
      </w:r>
    </w:p>
    <w:p w14:paraId="2BA55855" w14:textId="0F126403" w:rsidR="00C63F5C" w:rsidRPr="000F12FE" w:rsidRDefault="00C63F5C" w:rsidP="00133917">
      <w:pPr>
        <w:numPr>
          <w:ilvl w:val="0"/>
          <w:numId w:val="4"/>
        </w:numPr>
        <w:spacing w:before="240"/>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capable of </w:t>
      </w:r>
      <w:r w:rsidR="00A36499" w:rsidRPr="000F12FE">
        <w:rPr>
          <w:rFonts w:ascii="Arial" w:hAnsi="Arial" w:cs="Arial"/>
          <w:sz w:val="20"/>
          <w:szCs w:val="20"/>
        </w:rPr>
        <w:t>establishing</w:t>
      </w:r>
      <w:r w:rsidRPr="000F12FE">
        <w:rPr>
          <w:rFonts w:ascii="Arial" w:hAnsi="Arial" w:cs="Arial"/>
          <w:sz w:val="20"/>
          <w:szCs w:val="20"/>
        </w:rPr>
        <w:t xml:space="preserve"> </w:t>
      </w:r>
      <w:r w:rsidR="0045343E">
        <w:rPr>
          <w:rFonts w:ascii="Arial" w:hAnsi="Arial" w:cs="Arial"/>
          <w:sz w:val="20"/>
          <w:szCs w:val="20"/>
        </w:rPr>
        <w:t xml:space="preserve">(in real time) </w:t>
      </w:r>
      <w:r w:rsidRPr="000F12FE">
        <w:rPr>
          <w:rFonts w:ascii="Arial" w:hAnsi="Arial" w:cs="Arial"/>
          <w:sz w:val="20"/>
          <w:szCs w:val="20"/>
        </w:rPr>
        <w:t xml:space="preserve">whether each load </w:t>
      </w:r>
      <w:r w:rsidR="00A36499" w:rsidRPr="000F12FE">
        <w:rPr>
          <w:rFonts w:ascii="Arial" w:hAnsi="Arial" w:cs="Arial"/>
          <w:sz w:val="20"/>
          <w:szCs w:val="20"/>
        </w:rPr>
        <w:t xml:space="preserve">block </w:t>
      </w:r>
      <w:r w:rsidRPr="000F12FE">
        <w:rPr>
          <w:rFonts w:ascii="Arial" w:hAnsi="Arial" w:cs="Arial"/>
          <w:sz w:val="20"/>
          <w:szCs w:val="20"/>
        </w:rPr>
        <w:t xml:space="preserve">is within the </w:t>
      </w:r>
      <w:r w:rsidR="009C1CB7" w:rsidRPr="000F12FE">
        <w:rPr>
          <w:rFonts w:ascii="Arial" w:hAnsi="Arial" w:cs="Arial"/>
          <w:sz w:val="20"/>
          <w:szCs w:val="20"/>
        </w:rPr>
        <w:t xml:space="preserve">appropriate </w:t>
      </w:r>
      <w:r w:rsidR="00E102D1" w:rsidRPr="000F12FE">
        <w:rPr>
          <w:rFonts w:ascii="Arial" w:hAnsi="Arial" w:cs="Arial"/>
          <w:sz w:val="20"/>
          <w:szCs w:val="20"/>
        </w:rPr>
        <w:t xml:space="preserve">or aggregate </w:t>
      </w:r>
      <w:r w:rsidR="00A37B46" w:rsidRPr="000F12FE">
        <w:rPr>
          <w:rFonts w:ascii="Arial" w:hAnsi="Arial" w:cs="Arial"/>
          <w:b/>
          <w:bCs/>
          <w:sz w:val="20"/>
          <w:szCs w:val="20"/>
        </w:rPr>
        <w:t>Restoration Contractor</w:t>
      </w:r>
      <w:r w:rsidR="0034397B">
        <w:rPr>
          <w:rFonts w:ascii="Arial" w:hAnsi="Arial" w:cs="Arial"/>
          <w:b/>
          <w:bCs/>
          <w:sz w:val="20"/>
          <w:szCs w:val="20"/>
        </w:rPr>
        <w:t>’s</w:t>
      </w:r>
      <w:r w:rsidR="009C1CB7" w:rsidRPr="000F12FE">
        <w:rPr>
          <w:rFonts w:ascii="Arial" w:hAnsi="Arial" w:cs="Arial"/>
          <w:sz w:val="20"/>
          <w:szCs w:val="20"/>
        </w:rPr>
        <w:t xml:space="preserve"> </w:t>
      </w:r>
      <w:r w:rsidR="00017E73" w:rsidRPr="000F12FE">
        <w:rPr>
          <w:rFonts w:ascii="Arial" w:hAnsi="Arial" w:cs="Arial"/>
          <w:b/>
          <w:bCs/>
          <w:sz w:val="20"/>
          <w:szCs w:val="20"/>
        </w:rPr>
        <w:t>Plant</w:t>
      </w:r>
      <w:r w:rsidR="009C1CB7" w:rsidRPr="000F12FE">
        <w:rPr>
          <w:rFonts w:ascii="Arial" w:hAnsi="Arial" w:cs="Arial"/>
          <w:sz w:val="20"/>
          <w:szCs w:val="20"/>
        </w:rPr>
        <w:t xml:space="preserve"> or </w:t>
      </w:r>
      <w:r w:rsidR="0045530F" w:rsidRPr="000F12FE">
        <w:rPr>
          <w:rFonts w:ascii="Arial" w:hAnsi="Arial" w:cs="Arial"/>
          <w:b/>
          <w:bCs/>
          <w:sz w:val="20"/>
          <w:szCs w:val="20"/>
        </w:rPr>
        <w:t>A</w:t>
      </w:r>
      <w:r w:rsidR="009C1CB7" w:rsidRPr="000F12FE">
        <w:rPr>
          <w:rFonts w:ascii="Arial" w:hAnsi="Arial" w:cs="Arial"/>
          <w:b/>
          <w:bCs/>
          <w:sz w:val="20"/>
          <w:szCs w:val="20"/>
        </w:rPr>
        <w:t>ppar</w:t>
      </w:r>
      <w:r w:rsidR="00BC623C" w:rsidRPr="000F12FE">
        <w:rPr>
          <w:rFonts w:ascii="Arial" w:hAnsi="Arial" w:cs="Arial"/>
          <w:b/>
          <w:bCs/>
          <w:sz w:val="20"/>
          <w:szCs w:val="20"/>
        </w:rPr>
        <w:t>atu</w:t>
      </w:r>
      <w:r w:rsidR="009C1CB7" w:rsidRPr="000F12FE">
        <w:rPr>
          <w:rFonts w:ascii="Arial" w:hAnsi="Arial" w:cs="Arial"/>
          <w:b/>
          <w:bCs/>
          <w:sz w:val="20"/>
          <w:szCs w:val="20"/>
        </w:rPr>
        <w:t xml:space="preserve">s </w:t>
      </w:r>
      <w:r w:rsidR="003A46E3" w:rsidRPr="000F12FE">
        <w:rPr>
          <w:rFonts w:ascii="Arial" w:hAnsi="Arial" w:cs="Arial"/>
          <w:b/>
          <w:bCs/>
          <w:sz w:val="20"/>
          <w:szCs w:val="20"/>
        </w:rPr>
        <w:t>Block Load</w:t>
      </w:r>
      <w:r w:rsidR="0019748B" w:rsidRPr="000F12FE">
        <w:rPr>
          <w:rFonts w:ascii="Arial" w:hAnsi="Arial" w:cs="Arial"/>
          <w:b/>
          <w:bCs/>
          <w:sz w:val="20"/>
          <w:szCs w:val="20"/>
        </w:rPr>
        <w:t>ing</w:t>
      </w:r>
      <w:r w:rsidR="003A46E3" w:rsidRPr="000F12FE">
        <w:rPr>
          <w:rFonts w:ascii="Arial" w:hAnsi="Arial" w:cs="Arial"/>
          <w:b/>
          <w:bCs/>
          <w:sz w:val="20"/>
          <w:szCs w:val="20"/>
        </w:rPr>
        <w:t xml:space="preserve"> Capability</w:t>
      </w:r>
      <w:r w:rsidRPr="000F12FE">
        <w:rPr>
          <w:rFonts w:ascii="Arial" w:hAnsi="Arial" w:cs="Arial"/>
          <w:sz w:val="20"/>
          <w:szCs w:val="20"/>
        </w:rPr>
        <w:t xml:space="preserve">. The </w:t>
      </w:r>
      <w:r w:rsidR="00BB7A4D" w:rsidRPr="000F12FE">
        <w:rPr>
          <w:rFonts w:ascii="Arial" w:hAnsi="Arial" w:cs="Arial"/>
          <w:b/>
          <w:bCs/>
          <w:sz w:val="20"/>
          <w:szCs w:val="20"/>
        </w:rPr>
        <w:t>DRZCS</w:t>
      </w:r>
      <w:r w:rsidRPr="000F12FE">
        <w:rPr>
          <w:rFonts w:ascii="Arial" w:hAnsi="Arial" w:cs="Arial"/>
          <w:sz w:val="20"/>
          <w:szCs w:val="20"/>
        </w:rPr>
        <w:t xml:space="preserve"> shall inhibit automatic block loading action that exceeds the </w:t>
      </w:r>
      <w:r w:rsidR="0045530F" w:rsidRPr="000F12FE">
        <w:rPr>
          <w:rFonts w:ascii="Arial" w:hAnsi="Arial" w:cs="Arial"/>
          <w:sz w:val="20"/>
          <w:szCs w:val="20"/>
        </w:rPr>
        <w:t>established</w:t>
      </w:r>
      <w:r w:rsidR="00BC623C" w:rsidRPr="000F12FE">
        <w:rPr>
          <w:rFonts w:ascii="Arial" w:hAnsi="Arial" w:cs="Arial"/>
          <w:sz w:val="20"/>
          <w:szCs w:val="20"/>
        </w:rPr>
        <w:t xml:space="preserve"> </w:t>
      </w:r>
      <w:r w:rsidRPr="000F12FE">
        <w:rPr>
          <w:rFonts w:ascii="Arial" w:hAnsi="Arial" w:cs="Arial"/>
          <w:sz w:val="20"/>
          <w:szCs w:val="20"/>
        </w:rPr>
        <w:t>capacity.</w:t>
      </w:r>
    </w:p>
    <w:p w14:paraId="013A8CEC" w14:textId="5ECC3E86" w:rsidR="00C63F5C" w:rsidRPr="000F12FE" w:rsidRDefault="00C63F5C" w:rsidP="00655129">
      <w:pPr>
        <w:numPr>
          <w:ilvl w:val="0"/>
          <w:numId w:val="4"/>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only allow a block loading action that exceeds the capacity </w:t>
      </w:r>
      <w:r w:rsidR="00E102D1" w:rsidRPr="000F12FE">
        <w:rPr>
          <w:rFonts w:ascii="Arial" w:hAnsi="Arial" w:cs="Arial"/>
          <w:sz w:val="20"/>
          <w:szCs w:val="20"/>
        </w:rPr>
        <w:t xml:space="preserve">identified above </w:t>
      </w:r>
      <w:r w:rsidRPr="000F12FE">
        <w:rPr>
          <w:rFonts w:ascii="Arial" w:hAnsi="Arial" w:cs="Arial"/>
          <w:sz w:val="20"/>
          <w:szCs w:val="20"/>
        </w:rPr>
        <w:t>where a manual instruction</w:t>
      </w:r>
      <w:r w:rsidR="0045530F" w:rsidRPr="000F12FE">
        <w:rPr>
          <w:rFonts w:ascii="Arial" w:hAnsi="Arial" w:cs="Arial"/>
          <w:sz w:val="20"/>
          <w:szCs w:val="20"/>
        </w:rPr>
        <w:t>,</w:t>
      </w:r>
      <w:r w:rsidRPr="000F12FE">
        <w:rPr>
          <w:rFonts w:ascii="Arial" w:hAnsi="Arial" w:cs="Arial"/>
          <w:sz w:val="20"/>
          <w:szCs w:val="20"/>
        </w:rPr>
        <w:t xml:space="preserve"> </w:t>
      </w:r>
      <w:r w:rsidR="0045530F" w:rsidRPr="000F12FE">
        <w:rPr>
          <w:rFonts w:ascii="Arial" w:hAnsi="Arial" w:cs="Arial"/>
          <w:sz w:val="20"/>
          <w:szCs w:val="20"/>
        </w:rPr>
        <w:t xml:space="preserve">to implement the block loading or over-ride an inhibited block loading action, </w:t>
      </w:r>
      <w:r w:rsidRPr="000F12FE">
        <w:rPr>
          <w:rFonts w:ascii="Arial" w:hAnsi="Arial" w:cs="Arial"/>
          <w:sz w:val="20"/>
          <w:szCs w:val="20"/>
        </w:rPr>
        <w:t>has been issued.</w:t>
      </w:r>
    </w:p>
    <w:p w14:paraId="3E3CFD9F" w14:textId="00E3004C" w:rsidR="00C63F5C" w:rsidRPr="000F12FE" w:rsidRDefault="00C63F5C" w:rsidP="00D101A1">
      <w:pPr>
        <w:numPr>
          <w:ilvl w:val="0"/>
          <w:numId w:val="4"/>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45530F" w:rsidRPr="000F12FE">
        <w:rPr>
          <w:rFonts w:ascii="Arial" w:hAnsi="Arial" w:cs="Arial"/>
          <w:sz w:val="20"/>
          <w:szCs w:val="20"/>
        </w:rPr>
        <w:t xml:space="preserve"> </w:t>
      </w:r>
      <w:r w:rsidRPr="000F12FE">
        <w:rPr>
          <w:rFonts w:ascii="Arial" w:hAnsi="Arial" w:cs="Arial"/>
          <w:sz w:val="20"/>
          <w:szCs w:val="20"/>
        </w:rPr>
        <w:t xml:space="preserve">must use </w:t>
      </w:r>
      <w:r w:rsidR="007911E6" w:rsidRPr="000F12FE">
        <w:rPr>
          <w:rFonts w:ascii="Arial" w:hAnsi="Arial" w:cs="Arial"/>
          <w:sz w:val="20"/>
          <w:szCs w:val="20"/>
        </w:rPr>
        <w:t xml:space="preserve">other </w:t>
      </w:r>
      <w:r w:rsidR="00A37B46" w:rsidRPr="000F12FE">
        <w:rPr>
          <w:rFonts w:ascii="Arial" w:hAnsi="Arial" w:cs="Arial"/>
          <w:b/>
          <w:bCs/>
          <w:sz w:val="20"/>
          <w:szCs w:val="20"/>
        </w:rPr>
        <w:t>Restoration Contractors</w:t>
      </w:r>
      <w:r w:rsidR="00E102D1" w:rsidRPr="000F12FE">
        <w:rPr>
          <w:rFonts w:ascii="Arial" w:hAnsi="Arial" w:cs="Arial"/>
          <w:sz w:val="20"/>
          <w:szCs w:val="20"/>
        </w:rPr>
        <w:t>’</w:t>
      </w:r>
      <w:r w:rsidR="00AB7D90" w:rsidRPr="000F12FE">
        <w:rPr>
          <w:rFonts w:ascii="Arial" w:hAnsi="Arial" w:cs="Arial"/>
          <w:sz w:val="20"/>
          <w:szCs w:val="20"/>
        </w:rPr>
        <w:t xml:space="preserve"> </w:t>
      </w:r>
      <w:r w:rsidR="00017E73" w:rsidRPr="000F12FE">
        <w:rPr>
          <w:rFonts w:ascii="Arial" w:hAnsi="Arial" w:cs="Arial"/>
          <w:b/>
          <w:bCs/>
          <w:sz w:val="20"/>
          <w:szCs w:val="20"/>
        </w:rPr>
        <w:t>Plant</w:t>
      </w:r>
      <w:r w:rsidR="00E102D1" w:rsidRPr="000F12FE">
        <w:rPr>
          <w:rFonts w:ascii="Arial" w:hAnsi="Arial" w:cs="Arial"/>
          <w:sz w:val="20"/>
          <w:szCs w:val="20"/>
        </w:rPr>
        <w:t xml:space="preserve"> and/or </w:t>
      </w:r>
      <w:r w:rsidR="0045530F" w:rsidRPr="000F12FE">
        <w:rPr>
          <w:rFonts w:ascii="Arial" w:hAnsi="Arial" w:cs="Arial"/>
          <w:b/>
          <w:bCs/>
          <w:sz w:val="20"/>
          <w:szCs w:val="20"/>
        </w:rPr>
        <w:t>A</w:t>
      </w:r>
      <w:r w:rsidR="00E102D1" w:rsidRPr="000F12FE">
        <w:rPr>
          <w:rFonts w:ascii="Arial" w:hAnsi="Arial" w:cs="Arial"/>
          <w:b/>
          <w:bCs/>
          <w:sz w:val="20"/>
          <w:szCs w:val="20"/>
        </w:rPr>
        <w:t>pparatus</w:t>
      </w:r>
      <w:r w:rsidR="00E102D1" w:rsidRPr="000F12FE">
        <w:rPr>
          <w:rFonts w:ascii="Arial" w:hAnsi="Arial" w:cs="Arial"/>
          <w:sz w:val="20"/>
          <w:szCs w:val="20"/>
        </w:rPr>
        <w:t xml:space="preserve"> </w:t>
      </w:r>
      <w:r w:rsidRPr="000F12FE">
        <w:rPr>
          <w:rFonts w:ascii="Arial" w:hAnsi="Arial" w:cs="Arial"/>
          <w:sz w:val="20"/>
          <w:szCs w:val="20"/>
        </w:rPr>
        <w:t>to complement the</w:t>
      </w:r>
      <w:r w:rsidR="00DD22F0" w:rsidRPr="000F12FE">
        <w:rPr>
          <w:rFonts w:ascii="Arial" w:hAnsi="Arial" w:cs="Arial"/>
          <w:sz w:val="20"/>
          <w:szCs w:val="20"/>
        </w:rPr>
        <w:t xml:space="preserve"> volume of</w:t>
      </w:r>
      <w:r w:rsidRPr="000F12FE">
        <w:rPr>
          <w:rFonts w:ascii="Arial" w:hAnsi="Arial" w:cs="Arial"/>
          <w:sz w:val="20"/>
          <w:szCs w:val="20"/>
        </w:rPr>
        <w:t xml:space="preserve"> </w:t>
      </w:r>
      <w:r w:rsidR="003A46E3" w:rsidRPr="000F12FE">
        <w:rPr>
          <w:rFonts w:ascii="Arial" w:hAnsi="Arial" w:cs="Arial"/>
          <w:b/>
          <w:bCs/>
          <w:sz w:val="20"/>
          <w:szCs w:val="20"/>
        </w:rPr>
        <w:t>Block Load</w:t>
      </w:r>
      <w:r w:rsidR="005620E6" w:rsidRPr="000F12FE">
        <w:rPr>
          <w:rFonts w:ascii="Arial" w:hAnsi="Arial" w:cs="Arial"/>
          <w:b/>
          <w:bCs/>
          <w:sz w:val="20"/>
          <w:szCs w:val="20"/>
        </w:rPr>
        <w:t>ing</w:t>
      </w:r>
      <w:r w:rsidR="003A46E3" w:rsidRPr="000F12FE">
        <w:rPr>
          <w:rFonts w:ascii="Arial" w:hAnsi="Arial" w:cs="Arial"/>
          <w:b/>
          <w:bCs/>
          <w:sz w:val="20"/>
          <w:szCs w:val="20"/>
        </w:rPr>
        <w:t xml:space="preserve"> Capability</w:t>
      </w:r>
      <w:r w:rsidR="00DD22F0" w:rsidRPr="000F12FE">
        <w:rPr>
          <w:rFonts w:ascii="Arial" w:hAnsi="Arial" w:cs="Arial"/>
          <w:sz w:val="20"/>
          <w:szCs w:val="20"/>
        </w:rPr>
        <w:t xml:space="preserve"> </w:t>
      </w:r>
      <w:r w:rsidR="00AA70C4">
        <w:rPr>
          <w:rFonts w:ascii="Arial" w:hAnsi="Arial" w:cs="Arial"/>
          <w:sz w:val="20"/>
          <w:szCs w:val="20"/>
        </w:rPr>
        <w:t xml:space="preserve">available from </w:t>
      </w:r>
      <w:r w:rsidRPr="000F12FE">
        <w:rPr>
          <w:rFonts w:ascii="Arial" w:hAnsi="Arial" w:cs="Arial"/>
          <w:sz w:val="20"/>
          <w:szCs w:val="20"/>
        </w:rPr>
        <w:t xml:space="preserve">the </w:t>
      </w:r>
      <w:r w:rsidR="00A37B46" w:rsidRPr="000F12FE">
        <w:rPr>
          <w:rFonts w:ascii="Arial" w:hAnsi="Arial" w:cs="Arial"/>
          <w:b/>
          <w:bCs/>
          <w:sz w:val="20"/>
          <w:szCs w:val="20"/>
        </w:rPr>
        <w:t>Restoration Contractors</w:t>
      </w:r>
      <w:r w:rsidRPr="000F12FE">
        <w:rPr>
          <w:rFonts w:ascii="Arial" w:hAnsi="Arial" w:cs="Arial"/>
          <w:sz w:val="20"/>
          <w:szCs w:val="20"/>
        </w:rPr>
        <w:t xml:space="preserve"> </w:t>
      </w:r>
      <w:r w:rsidR="005128CB" w:rsidRPr="000F12FE">
        <w:rPr>
          <w:rFonts w:ascii="Arial" w:hAnsi="Arial" w:cs="Arial"/>
          <w:b/>
          <w:bCs/>
          <w:sz w:val="20"/>
          <w:szCs w:val="20"/>
        </w:rPr>
        <w:t>Plant</w:t>
      </w:r>
      <w:r w:rsidR="005128CB">
        <w:rPr>
          <w:rFonts w:ascii="Arial" w:hAnsi="Arial" w:cs="Arial"/>
          <w:sz w:val="20"/>
          <w:szCs w:val="20"/>
        </w:rPr>
        <w:t xml:space="preserve"> and </w:t>
      </w:r>
      <w:r w:rsidR="005128CB" w:rsidRPr="000F12FE">
        <w:rPr>
          <w:rFonts w:ascii="Arial" w:hAnsi="Arial" w:cs="Arial"/>
          <w:b/>
          <w:bCs/>
          <w:sz w:val="20"/>
          <w:szCs w:val="20"/>
        </w:rPr>
        <w:t>Apparatus</w:t>
      </w:r>
      <w:r w:rsidR="005128CB">
        <w:rPr>
          <w:rFonts w:ascii="Arial" w:hAnsi="Arial" w:cs="Arial"/>
          <w:sz w:val="20"/>
          <w:szCs w:val="20"/>
        </w:rPr>
        <w:t xml:space="preserve"> </w:t>
      </w:r>
      <w:r w:rsidRPr="000F12FE">
        <w:rPr>
          <w:rFonts w:ascii="Arial" w:hAnsi="Arial" w:cs="Arial"/>
          <w:sz w:val="20"/>
          <w:szCs w:val="20"/>
        </w:rPr>
        <w:t>and therefore increase</w:t>
      </w:r>
      <w:r w:rsidR="00DD22F0" w:rsidRPr="000F12FE">
        <w:rPr>
          <w:rFonts w:ascii="Arial" w:hAnsi="Arial" w:cs="Arial"/>
          <w:sz w:val="20"/>
          <w:szCs w:val="20"/>
        </w:rPr>
        <w:t xml:space="preserve"> </w:t>
      </w:r>
      <w:r w:rsidRPr="000F12FE">
        <w:rPr>
          <w:rFonts w:ascii="Arial" w:hAnsi="Arial" w:cs="Arial"/>
          <w:sz w:val="20"/>
          <w:szCs w:val="20"/>
        </w:rPr>
        <w:t xml:space="preserve">the effective </w:t>
      </w:r>
      <w:r w:rsidR="003A46E3" w:rsidRPr="000F12FE">
        <w:rPr>
          <w:rFonts w:ascii="Arial" w:hAnsi="Arial" w:cs="Arial"/>
          <w:b/>
          <w:bCs/>
          <w:sz w:val="20"/>
          <w:szCs w:val="20"/>
        </w:rPr>
        <w:t>Block Load</w:t>
      </w:r>
      <w:r w:rsidR="001B59C8" w:rsidRPr="000F12FE">
        <w:rPr>
          <w:rFonts w:ascii="Arial" w:hAnsi="Arial" w:cs="Arial"/>
          <w:b/>
          <w:bCs/>
          <w:sz w:val="20"/>
          <w:szCs w:val="20"/>
        </w:rPr>
        <w:t>ing</w:t>
      </w:r>
      <w:r w:rsidR="003A46E3" w:rsidRPr="000F12FE">
        <w:rPr>
          <w:rFonts w:ascii="Arial" w:hAnsi="Arial" w:cs="Arial"/>
          <w:b/>
          <w:bCs/>
          <w:sz w:val="20"/>
          <w:szCs w:val="20"/>
        </w:rPr>
        <w:t xml:space="preserve"> Capability</w:t>
      </w:r>
      <w:r w:rsidRPr="000F12FE">
        <w:rPr>
          <w:rFonts w:ascii="Arial" w:hAnsi="Arial" w:cs="Arial"/>
          <w:sz w:val="20"/>
          <w:szCs w:val="20"/>
        </w:rPr>
        <w:t xml:space="preserve"> of the </w:t>
      </w:r>
      <w:r w:rsidR="0045530F" w:rsidRPr="000F12FE">
        <w:rPr>
          <w:rFonts w:ascii="Arial" w:hAnsi="Arial" w:cs="Arial"/>
          <w:b/>
          <w:bCs/>
          <w:sz w:val="20"/>
          <w:szCs w:val="20"/>
        </w:rPr>
        <w:t>DRZ</w:t>
      </w:r>
      <w:r w:rsidRPr="000F12FE">
        <w:rPr>
          <w:rFonts w:ascii="Arial" w:hAnsi="Arial" w:cs="Arial"/>
          <w:sz w:val="20"/>
          <w:szCs w:val="20"/>
        </w:rPr>
        <w:t xml:space="preserve">. </w:t>
      </w:r>
    </w:p>
    <w:p w14:paraId="44DA85F8" w14:textId="4CCB5AAF" w:rsidR="00C63F5C" w:rsidRPr="000F12FE" w:rsidRDefault="00C63F5C" w:rsidP="00412543">
      <w:pPr>
        <w:spacing w:before="240"/>
        <w:rPr>
          <w:rFonts w:ascii="Arial" w:hAnsi="Arial" w:cs="Arial"/>
          <w:sz w:val="20"/>
          <w:szCs w:val="20"/>
        </w:rPr>
      </w:pPr>
      <w:r w:rsidRPr="000F12FE">
        <w:rPr>
          <w:rFonts w:ascii="Arial" w:hAnsi="Arial" w:cs="Arial"/>
          <w:sz w:val="20"/>
          <w:szCs w:val="20"/>
        </w:rPr>
        <w:t xml:space="preserve">Distribution Network </w:t>
      </w:r>
      <w:r w:rsidR="003C2B16" w:rsidRPr="000F12FE">
        <w:rPr>
          <w:rFonts w:ascii="Arial" w:hAnsi="Arial" w:cs="Arial"/>
          <w:sz w:val="20"/>
          <w:szCs w:val="20"/>
        </w:rPr>
        <w:t>E</w:t>
      </w:r>
      <w:r w:rsidRPr="000F12FE">
        <w:rPr>
          <w:rFonts w:ascii="Arial" w:hAnsi="Arial" w:cs="Arial"/>
          <w:sz w:val="20"/>
          <w:szCs w:val="20"/>
        </w:rPr>
        <w:t>nergisation</w:t>
      </w:r>
      <w:r w:rsidR="00C87350">
        <w:rPr>
          <w:rFonts w:ascii="Arial" w:hAnsi="Arial" w:cs="Arial"/>
          <w:sz w:val="20"/>
          <w:szCs w:val="20"/>
        </w:rPr>
        <w:t xml:space="preserve">  </w:t>
      </w:r>
    </w:p>
    <w:p w14:paraId="0E524BCB" w14:textId="6D3F374D" w:rsidR="00C63F5C" w:rsidRPr="000F12FE" w:rsidRDefault="00C63F5C" w:rsidP="00133917">
      <w:pPr>
        <w:numPr>
          <w:ilvl w:val="0"/>
          <w:numId w:val="4"/>
        </w:numPr>
        <w:spacing w:before="240"/>
        <w:jc w:val="both"/>
        <w:rPr>
          <w:rFonts w:ascii="Arial" w:hAnsi="Arial" w:cs="Arial"/>
          <w:sz w:val="20"/>
          <w:szCs w:val="20"/>
        </w:rPr>
      </w:pPr>
      <w:r w:rsidRPr="000F12FE">
        <w:rPr>
          <w:rFonts w:ascii="Arial" w:hAnsi="Arial" w:cs="Arial"/>
          <w:sz w:val="20"/>
          <w:szCs w:val="20"/>
        </w:rPr>
        <w:t xml:space="preserve">Once the </w:t>
      </w:r>
      <w:r w:rsidR="0045530F" w:rsidRPr="000F12FE">
        <w:rPr>
          <w:rFonts w:ascii="Arial" w:hAnsi="Arial" w:cs="Arial"/>
          <w:b/>
          <w:bCs/>
          <w:sz w:val="20"/>
          <w:szCs w:val="20"/>
        </w:rPr>
        <w:t>A</w:t>
      </w:r>
      <w:r w:rsidR="002D552D" w:rsidRPr="000F12FE">
        <w:rPr>
          <w:rFonts w:ascii="Arial" w:hAnsi="Arial" w:cs="Arial"/>
          <w:b/>
          <w:bCs/>
          <w:sz w:val="20"/>
          <w:szCs w:val="20"/>
        </w:rPr>
        <w:t xml:space="preserve">nchor </w:t>
      </w:r>
      <w:r w:rsidR="0045530F" w:rsidRPr="000F12FE">
        <w:rPr>
          <w:rFonts w:ascii="Arial" w:hAnsi="Arial" w:cs="Arial"/>
          <w:b/>
          <w:bCs/>
          <w:sz w:val="20"/>
          <w:szCs w:val="20"/>
        </w:rPr>
        <w:t>G</w:t>
      </w:r>
      <w:r w:rsidR="002D552D" w:rsidRPr="000F12FE">
        <w:rPr>
          <w:rFonts w:ascii="Arial" w:hAnsi="Arial" w:cs="Arial"/>
          <w:b/>
          <w:bCs/>
          <w:sz w:val="20"/>
          <w:szCs w:val="20"/>
        </w:rPr>
        <w:t>enerator</w:t>
      </w:r>
      <w:r w:rsidRPr="000F12FE">
        <w:rPr>
          <w:rFonts w:ascii="Arial" w:hAnsi="Arial" w:cs="Arial"/>
          <w:sz w:val="20"/>
          <w:szCs w:val="20"/>
        </w:rPr>
        <w:t xml:space="preserve"> </w:t>
      </w:r>
      <w:r w:rsidR="00BA213B" w:rsidRPr="000F12FE">
        <w:rPr>
          <w:rFonts w:ascii="Arial" w:hAnsi="Arial" w:cs="Arial"/>
          <w:sz w:val="20"/>
          <w:szCs w:val="20"/>
        </w:rPr>
        <w:t>has energised</w:t>
      </w:r>
      <w:r w:rsidR="008A3CAB" w:rsidRPr="000F12FE">
        <w:rPr>
          <w:rFonts w:ascii="Arial" w:hAnsi="Arial" w:cs="Arial"/>
          <w:sz w:val="20"/>
          <w:szCs w:val="20"/>
        </w:rPr>
        <w:t xml:space="preserve"> part of the </w:t>
      </w:r>
      <w:r w:rsidR="00102698">
        <w:rPr>
          <w:rFonts w:ascii="Arial" w:hAnsi="Arial" w:cs="Arial"/>
          <w:b/>
          <w:bCs/>
          <w:sz w:val="20"/>
          <w:szCs w:val="20"/>
        </w:rPr>
        <w:t>Distribution Restoration Zone</w:t>
      </w:r>
      <w:r w:rsidRPr="000F12FE">
        <w:rPr>
          <w:rFonts w:ascii="Arial" w:hAnsi="Arial" w:cs="Arial"/>
          <w:sz w:val="20"/>
          <w:szCs w:val="20"/>
        </w:rPr>
        <w:t xml:space="preserve">, the </w:t>
      </w:r>
      <w:r w:rsidR="00BB7A4D" w:rsidRPr="000F12FE">
        <w:rPr>
          <w:rFonts w:ascii="Arial" w:hAnsi="Arial" w:cs="Arial"/>
          <w:b/>
          <w:bCs/>
          <w:sz w:val="20"/>
          <w:szCs w:val="20"/>
        </w:rPr>
        <w:t>DRZCS</w:t>
      </w:r>
      <w:r w:rsidRPr="000F12FE">
        <w:rPr>
          <w:rFonts w:ascii="Arial" w:hAnsi="Arial" w:cs="Arial"/>
          <w:sz w:val="20"/>
          <w:szCs w:val="20"/>
        </w:rPr>
        <w:t xml:space="preserve"> must determine </w:t>
      </w:r>
      <w:proofErr w:type="spellStart"/>
      <w:r w:rsidR="0045530F" w:rsidRPr="000F12FE">
        <w:rPr>
          <w:rFonts w:ascii="Arial" w:hAnsi="Arial" w:cs="Arial"/>
          <w:sz w:val="20"/>
          <w:szCs w:val="20"/>
        </w:rPr>
        <w:t>i</w:t>
      </w:r>
      <w:proofErr w:type="spellEnd"/>
      <w:r w:rsidR="0045530F" w:rsidRPr="000F12FE">
        <w:rPr>
          <w:rFonts w:ascii="Arial" w:hAnsi="Arial" w:cs="Arial"/>
          <w:sz w:val="20"/>
          <w:szCs w:val="20"/>
        </w:rPr>
        <w:t xml:space="preserve">) </w:t>
      </w:r>
      <w:r w:rsidRPr="000F12FE">
        <w:rPr>
          <w:rFonts w:ascii="Arial" w:hAnsi="Arial" w:cs="Arial"/>
          <w:sz w:val="20"/>
          <w:szCs w:val="20"/>
        </w:rPr>
        <w:t xml:space="preserve">when the </w:t>
      </w:r>
      <w:r w:rsidR="00D1201E" w:rsidRPr="000F12FE">
        <w:rPr>
          <w:rFonts w:ascii="Arial" w:hAnsi="Arial" w:cs="Arial"/>
          <w:b/>
          <w:bCs/>
          <w:sz w:val="20"/>
          <w:szCs w:val="20"/>
        </w:rPr>
        <w:t>Start-Up</w:t>
      </w:r>
      <w:r w:rsidRPr="000F12FE">
        <w:rPr>
          <w:rFonts w:ascii="Arial" w:hAnsi="Arial" w:cs="Arial"/>
          <w:sz w:val="20"/>
          <w:szCs w:val="20"/>
        </w:rPr>
        <w:t xml:space="preserve"> has been completed successfully (using measurements and any other relevant signals from the </w:t>
      </w:r>
      <w:r w:rsidR="0045530F" w:rsidRPr="000F12FE">
        <w:rPr>
          <w:rFonts w:ascii="Arial" w:hAnsi="Arial" w:cs="Arial"/>
          <w:b/>
          <w:bCs/>
          <w:sz w:val="20"/>
          <w:szCs w:val="20"/>
        </w:rPr>
        <w:t>A</w:t>
      </w:r>
      <w:r w:rsidR="002D552D" w:rsidRPr="000F12FE">
        <w:rPr>
          <w:rFonts w:ascii="Arial" w:hAnsi="Arial" w:cs="Arial"/>
          <w:b/>
          <w:bCs/>
          <w:sz w:val="20"/>
          <w:szCs w:val="20"/>
        </w:rPr>
        <w:t xml:space="preserve">nchor </w:t>
      </w:r>
      <w:r w:rsidR="0045530F" w:rsidRPr="000F12FE">
        <w:rPr>
          <w:rFonts w:ascii="Arial" w:hAnsi="Arial" w:cs="Arial"/>
          <w:b/>
          <w:bCs/>
          <w:sz w:val="20"/>
          <w:szCs w:val="20"/>
        </w:rPr>
        <w:t>G</w:t>
      </w:r>
      <w:r w:rsidR="002D552D" w:rsidRPr="000F12FE">
        <w:rPr>
          <w:rFonts w:ascii="Arial" w:hAnsi="Arial" w:cs="Arial"/>
          <w:b/>
          <w:bCs/>
          <w:sz w:val="20"/>
          <w:szCs w:val="20"/>
        </w:rPr>
        <w:t>enerator</w:t>
      </w:r>
      <w:r w:rsidRPr="000F12FE">
        <w:rPr>
          <w:rFonts w:ascii="Arial" w:hAnsi="Arial" w:cs="Arial"/>
          <w:sz w:val="20"/>
          <w:szCs w:val="20"/>
        </w:rPr>
        <w:t xml:space="preserve">) and </w:t>
      </w:r>
      <w:r w:rsidR="0045530F" w:rsidRPr="000F12FE">
        <w:rPr>
          <w:rFonts w:ascii="Arial" w:hAnsi="Arial" w:cs="Arial"/>
          <w:sz w:val="20"/>
          <w:szCs w:val="20"/>
        </w:rPr>
        <w:t xml:space="preserve">ii) </w:t>
      </w:r>
      <w:r w:rsidR="009A5C85" w:rsidRPr="000F12FE">
        <w:rPr>
          <w:rFonts w:ascii="Arial" w:hAnsi="Arial" w:cs="Arial"/>
          <w:sz w:val="20"/>
          <w:szCs w:val="20"/>
        </w:rPr>
        <w:t xml:space="preserve">when </w:t>
      </w:r>
      <w:r w:rsidRPr="000F12FE">
        <w:rPr>
          <w:rFonts w:ascii="Arial" w:hAnsi="Arial" w:cs="Arial"/>
          <w:sz w:val="20"/>
          <w:szCs w:val="20"/>
        </w:rPr>
        <w:t xml:space="preserve">the </w:t>
      </w:r>
      <w:r w:rsidR="0045530F" w:rsidRPr="000F12FE">
        <w:rPr>
          <w:rFonts w:ascii="Arial" w:hAnsi="Arial" w:cs="Arial"/>
          <w:sz w:val="20"/>
          <w:szCs w:val="20"/>
        </w:rPr>
        <w:t xml:space="preserve">system </w:t>
      </w:r>
      <w:r w:rsidRPr="000F12FE">
        <w:rPr>
          <w:rFonts w:ascii="Arial" w:hAnsi="Arial" w:cs="Arial"/>
          <w:sz w:val="20"/>
          <w:szCs w:val="20"/>
        </w:rPr>
        <w:t xml:space="preserve">is stable to begin energising </w:t>
      </w:r>
      <w:r w:rsidR="006A328E" w:rsidRPr="000F12FE">
        <w:rPr>
          <w:rFonts w:ascii="Arial" w:hAnsi="Arial" w:cs="Arial"/>
          <w:sz w:val="20"/>
          <w:szCs w:val="20"/>
        </w:rPr>
        <w:t xml:space="preserve">parts of </w:t>
      </w:r>
      <w:r w:rsidRPr="000F12FE">
        <w:rPr>
          <w:rFonts w:ascii="Arial" w:hAnsi="Arial" w:cs="Arial"/>
          <w:sz w:val="20"/>
          <w:szCs w:val="20"/>
        </w:rPr>
        <w:t xml:space="preserve">the wider </w:t>
      </w:r>
      <w:r w:rsidR="0045530F" w:rsidRPr="000F12FE">
        <w:rPr>
          <w:rFonts w:ascii="Arial" w:hAnsi="Arial" w:cs="Arial"/>
          <w:b/>
          <w:bCs/>
          <w:sz w:val="20"/>
          <w:szCs w:val="20"/>
        </w:rPr>
        <w:t>Network Operator</w:t>
      </w:r>
      <w:r w:rsidR="0045530F" w:rsidRPr="000F12FE">
        <w:rPr>
          <w:rFonts w:ascii="Arial" w:hAnsi="Arial" w:cs="Arial"/>
          <w:sz w:val="20"/>
          <w:szCs w:val="20"/>
        </w:rPr>
        <w:t>’</w:t>
      </w:r>
      <w:r w:rsidR="0045530F" w:rsidRPr="000F12FE">
        <w:rPr>
          <w:rFonts w:ascii="Arial" w:hAnsi="Arial" w:cs="Arial"/>
          <w:b/>
          <w:bCs/>
          <w:sz w:val="20"/>
          <w:szCs w:val="20"/>
        </w:rPr>
        <w:t>s</w:t>
      </w:r>
      <w:r w:rsidR="0045530F" w:rsidRPr="000F12FE">
        <w:rPr>
          <w:rFonts w:ascii="Arial" w:hAnsi="Arial" w:cs="Arial"/>
          <w:sz w:val="20"/>
          <w:szCs w:val="20"/>
        </w:rPr>
        <w:t xml:space="preserve"> </w:t>
      </w:r>
      <w:r w:rsidR="0045530F" w:rsidRPr="000F12FE">
        <w:rPr>
          <w:rFonts w:ascii="Arial" w:hAnsi="Arial" w:cs="Arial"/>
          <w:b/>
          <w:bCs/>
          <w:sz w:val="20"/>
          <w:szCs w:val="20"/>
        </w:rPr>
        <w:t>System</w:t>
      </w:r>
      <w:r w:rsidRPr="000F12FE">
        <w:rPr>
          <w:rFonts w:ascii="Arial" w:hAnsi="Arial" w:cs="Arial"/>
          <w:sz w:val="20"/>
          <w:szCs w:val="20"/>
        </w:rPr>
        <w:t>.</w:t>
      </w:r>
    </w:p>
    <w:p w14:paraId="06327647" w14:textId="55471048" w:rsidR="00C63F5C" w:rsidRPr="000F12FE" w:rsidRDefault="00C63F5C" w:rsidP="000F12FE">
      <w:pPr>
        <w:numPr>
          <w:ilvl w:val="0"/>
          <w:numId w:val="4"/>
        </w:numPr>
        <w:spacing w:before="240"/>
        <w:ind w:left="357" w:hanging="357"/>
        <w:jc w:val="both"/>
        <w:rPr>
          <w:rFonts w:ascii="Arial" w:hAnsi="Arial" w:cs="Arial"/>
          <w:sz w:val="20"/>
          <w:szCs w:val="20"/>
        </w:rPr>
      </w:pPr>
      <w:r w:rsidRPr="000F12FE">
        <w:rPr>
          <w:rFonts w:ascii="Arial" w:hAnsi="Arial" w:cs="Arial"/>
          <w:sz w:val="20"/>
          <w:szCs w:val="20"/>
        </w:rPr>
        <w:lastRenderedPageBreak/>
        <w:t xml:space="preserve">The </w:t>
      </w:r>
      <w:r w:rsidR="00BB7A4D" w:rsidRPr="000F12FE">
        <w:rPr>
          <w:rFonts w:ascii="Arial" w:hAnsi="Arial" w:cs="Arial"/>
          <w:b/>
          <w:bCs/>
          <w:sz w:val="20"/>
          <w:szCs w:val="20"/>
        </w:rPr>
        <w:t>DRZCS</w:t>
      </w:r>
      <w:r w:rsidRPr="000F12FE">
        <w:rPr>
          <w:rFonts w:ascii="Arial" w:hAnsi="Arial" w:cs="Arial"/>
          <w:sz w:val="20"/>
          <w:szCs w:val="20"/>
        </w:rPr>
        <w:t xml:space="preserve"> must </w:t>
      </w:r>
      <w:r w:rsidR="00CD2B04" w:rsidRPr="000F12FE">
        <w:rPr>
          <w:rFonts w:ascii="Arial" w:hAnsi="Arial" w:cs="Arial"/>
          <w:sz w:val="20"/>
          <w:szCs w:val="20"/>
        </w:rPr>
        <w:t xml:space="preserve">be capable of </w:t>
      </w:r>
      <w:r w:rsidRPr="000F12FE">
        <w:rPr>
          <w:rFonts w:ascii="Arial" w:hAnsi="Arial" w:cs="Arial"/>
          <w:sz w:val="20"/>
          <w:szCs w:val="20"/>
        </w:rPr>
        <w:t>determin</w:t>
      </w:r>
      <w:r w:rsidR="00CD2B04" w:rsidRPr="000F12FE">
        <w:rPr>
          <w:rFonts w:ascii="Arial" w:hAnsi="Arial" w:cs="Arial"/>
          <w:sz w:val="20"/>
          <w:szCs w:val="20"/>
        </w:rPr>
        <w:t>ing</w:t>
      </w:r>
      <w:r w:rsidRPr="000F12FE">
        <w:rPr>
          <w:rFonts w:ascii="Arial" w:hAnsi="Arial" w:cs="Arial"/>
          <w:sz w:val="20"/>
          <w:szCs w:val="20"/>
        </w:rPr>
        <w:t xml:space="preserve"> </w:t>
      </w:r>
      <w:proofErr w:type="spellStart"/>
      <w:r w:rsidR="0045530F" w:rsidRPr="000F12FE">
        <w:rPr>
          <w:rFonts w:ascii="Arial" w:hAnsi="Arial" w:cs="Arial"/>
          <w:sz w:val="20"/>
          <w:szCs w:val="20"/>
        </w:rPr>
        <w:t>i</w:t>
      </w:r>
      <w:proofErr w:type="spellEnd"/>
      <w:r w:rsidR="0045530F" w:rsidRPr="000F12FE">
        <w:rPr>
          <w:rFonts w:ascii="Arial" w:hAnsi="Arial" w:cs="Arial"/>
          <w:sz w:val="20"/>
          <w:szCs w:val="20"/>
        </w:rPr>
        <w:t xml:space="preserve">) </w:t>
      </w:r>
      <w:r w:rsidRPr="000F12FE">
        <w:rPr>
          <w:rFonts w:ascii="Arial" w:hAnsi="Arial" w:cs="Arial"/>
          <w:sz w:val="20"/>
          <w:szCs w:val="20"/>
        </w:rPr>
        <w:t xml:space="preserve">when to </w:t>
      </w:r>
      <w:r w:rsidR="00260B74">
        <w:rPr>
          <w:rFonts w:ascii="Arial" w:hAnsi="Arial" w:cs="Arial"/>
          <w:sz w:val="20"/>
          <w:szCs w:val="20"/>
        </w:rPr>
        <w:t xml:space="preserve">synchronise </w:t>
      </w:r>
      <w:r w:rsidR="00406810" w:rsidRPr="000F12FE">
        <w:rPr>
          <w:rFonts w:ascii="Arial" w:hAnsi="Arial" w:cs="Arial"/>
          <w:b/>
          <w:bCs/>
          <w:sz w:val="20"/>
          <w:szCs w:val="20"/>
        </w:rPr>
        <w:t>Top-Up Restoration Contractors'</w:t>
      </w:r>
      <w:r w:rsidR="00406810" w:rsidRPr="00406810">
        <w:rPr>
          <w:rFonts w:ascii="Arial" w:hAnsi="Arial" w:cs="Arial"/>
          <w:sz w:val="20"/>
          <w:szCs w:val="20"/>
        </w:rPr>
        <w:t xml:space="preserve"> sites</w:t>
      </w:r>
      <w:r w:rsidRPr="000F12FE">
        <w:rPr>
          <w:rFonts w:ascii="Arial" w:hAnsi="Arial" w:cs="Arial"/>
          <w:sz w:val="20"/>
          <w:szCs w:val="20"/>
        </w:rPr>
        <w:t xml:space="preserve"> and </w:t>
      </w:r>
      <w:r w:rsidR="00D50711" w:rsidRPr="000F12FE">
        <w:rPr>
          <w:rFonts w:ascii="Arial" w:hAnsi="Arial" w:cs="Arial"/>
          <w:sz w:val="20"/>
          <w:szCs w:val="20"/>
        </w:rPr>
        <w:t xml:space="preserve">ii) </w:t>
      </w:r>
      <w:r w:rsidRPr="000F12FE">
        <w:rPr>
          <w:rFonts w:ascii="Arial" w:hAnsi="Arial" w:cs="Arial"/>
          <w:sz w:val="20"/>
          <w:szCs w:val="20"/>
        </w:rPr>
        <w:t>when to request</w:t>
      </w:r>
      <w:r w:rsidR="00802DFB" w:rsidRPr="000F12FE">
        <w:rPr>
          <w:rFonts w:ascii="Arial" w:hAnsi="Arial" w:cs="Arial"/>
          <w:sz w:val="20"/>
          <w:szCs w:val="20"/>
        </w:rPr>
        <w:t xml:space="preserve"> </w:t>
      </w:r>
      <w:r w:rsidR="008E0E13" w:rsidRPr="000F12FE">
        <w:rPr>
          <w:rFonts w:ascii="Arial" w:hAnsi="Arial" w:cs="Arial"/>
          <w:sz w:val="20"/>
          <w:szCs w:val="20"/>
        </w:rPr>
        <w:t>a</w:t>
      </w:r>
      <w:r w:rsidR="00802DFB" w:rsidRPr="000F12FE">
        <w:rPr>
          <w:rFonts w:ascii="Arial" w:hAnsi="Arial" w:cs="Arial"/>
          <w:sz w:val="20"/>
          <w:szCs w:val="20"/>
        </w:rPr>
        <w:t xml:space="preserve"> </w:t>
      </w:r>
      <w:r w:rsidR="00D50711" w:rsidRPr="000F12FE">
        <w:rPr>
          <w:rFonts w:ascii="Arial" w:hAnsi="Arial" w:cs="Arial"/>
          <w:b/>
          <w:bCs/>
          <w:sz w:val="20"/>
          <w:szCs w:val="20"/>
        </w:rPr>
        <w:t>R</w:t>
      </w:r>
      <w:r w:rsidR="00633694" w:rsidRPr="000F12FE">
        <w:rPr>
          <w:rFonts w:ascii="Arial" w:hAnsi="Arial" w:cs="Arial"/>
          <w:b/>
          <w:bCs/>
          <w:sz w:val="20"/>
          <w:szCs w:val="20"/>
        </w:rPr>
        <w:t xml:space="preserve">estoration </w:t>
      </w:r>
      <w:r w:rsidR="00D50711" w:rsidRPr="000F12FE">
        <w:rPr>
          <w:rFonts w:ascii="Arial" w:hAnsi="Arial" w:cs="Arial"/>
          <w:b/>
          <w:bCs/>
          <w:sz w:val="20"/>
          <w:szCs w:val="20"/>
        </w:rPr>
        <w:t>C</w:t>
      </w:r>
      <w:r w:rsidR="00633694" w:rsidRPr="000F12FE">
        <w:rPr>
          <w:rFonts w:ascii="Arial" w:hAnsi="Arial" w:cs="Arial"/>
          <w:b/>
          <w:bCs/>
          <w:sz w:val="20"/>
          <w:szCs w:val="20"/>
        </w:rPr>
        <w:t>ontractor</w:t>
      </w:r>
      <w:r w:rsidRPr="000F12FE">
        <w:rPr>
          <w:rFonts w:ascii="Arial" w:hAnsi="Arial" w:cs="Arial"/>
          <w:b/>
          <w:bCs/>
          <w:sz w:val="20"/>
          <w:szCs w:val="20"/>
        </w:rPr>
        <w:t xml:space="preserve"> </w:t>
      </w:r>
      <w:r w:rsidR="00F0448C" w:rsidRPr="000F12FE">
        <w:rPr>
          <w:rFonts w:ascii="Arial" w:hAnsi="Arial" w:cs="Arial"/>
          <w:sz w:val="20"/>
          <w:szCs w:val="20"/>
        </w:rPr>
        <w:t xml:space="preserve">to </w:t>
      </w:r>
      <w:r w:rsidR="00406810" w:rsidRPr="00406810">
        <w:rPr>
          <w:rFonts w:ascii="Arial" w:hAnsi="Arial" w:cs="Arial"/>
          <w:sz w:val="20"/>
          <w:szCs w:val="20"/>
        </w:rPr>
        <w:t xml:space="preserve">synchronise their </w:t>
      </w:r>
      <w:r w:rsidR="00406810" w:rsidRPr="000F12FE">
        <w:rPr>
          <w:rFonts w:ascii="Arial" w:hAnsi="Arial" w:cs="Arial"/>
          <w:b/>
          <w:bCs/>
          <w:sz w:val="20"/>
          <w:szCs w:val="20"/>
        </w:rPr>
        <w:t>Plant</w:t>
      </w:r>
      <w:r w:rsidR="00406810" w:rsidRPr="00406810">
        <w:rPr>
          <w:rFonts w:ascii="Arial" w:hAnsi="Arial" w:cs="Arial"/>
          <w:sz w:val="20"/>
          <w:szCs w:val="20"/>
        </w:rPr>
        <w:t xml:space="preserve"> and /or </w:t>
      </w:r>
      <w:r w:rsidR="00406810" w:rsidRPr="000F12FE">
        <w:rPr>
          <w:rFonts w:ascii="Arial" w:hAnsi="Arial" w:cs="Arial"/>
          <w:b/>
          <w:bCs/>
          <w:sz w:val="20"/>
          <w:szCs w:val="20"/>
        </w:rPr>
        <w:t>Apparatus</w:t>
      </w:r>
      <w:r w:rsidR="00406810" w:rsidRPr="00406810">
        <w:rPr>
          <w:rFonts w:ascii="Arial" w:hAnsi="Arial" w:cs="Arial"/>
          <w:sz w:val="20"/>
          <w:szCs w:val="20"/>
        </w:rPr>
        <w:t xml:space="preserve"> to the </w:t>
      </w:r>
      <w:r w:rsidR="00406810" w:rsidRPr="000F12FE">
        <w:rPr>
          <w:rFonts w:ascii="Arial" w:hAnsi="Arial" w:cs="Arial"/>
          <w:b/>
          <w:bCs/>
          <w:sz w:val="20"/>
          <w:szCs w:val="20"/>
        </w:rPr>
        <w:t>Network Operator's System</w:t>
      </w:r>
      <w:r w:rsidR="0018574D">
        <w:rPr>
          <w:rFonts w:ascii="Arial" w:hAnsi="Arial" w:cs="Arial"/>
          <w:b/>
          <w:bCs/>
          <w:sz w:val="20"/>
          <w:szCs w:val="20"/>
        </w:rPr>
        <w:t xml:space="preserve"> </w:t>
      </w:r>
      <w:r w:rsidR="00D50711" w:rsidRPr="000F12FE">
        <w:rPr>
          <w:rFonts w:ascii="Arial" w:hAnsi="Arial" w:cs="Arial"/>
          <w:sz w:val="20"/>
          <w:szCs w:val="20"/>
        </w:rPr>
        <w:t xml:space="preserve">and subsequently </w:t>
      </w:r>
      <w:r w:rsidRPr="000F12FE">
        <w:rPr>
          <w:rFonts w:ascii="Arial" w:hAnsi="Arial" w:cs="Arial"/>
          <w:sz w:val="20"/>
          <w:szCs w:val="20"/>
        </w:rPr>
        <w:t xml:space="preserve">begin exporting </w:t>
      </w:r>
      <w:r w:rsidR="008E0E13" w:rsidRPr="000F12FE">
        <w:rPr>
          <w:rFonts w:ascii="Arial" w:hAnsi="Arial" w:cs="Arial"/>
          <w:sz w:val="20"/>
          <w:szCs w:val="20"/>
        </w:rPr>
        <w:t>or consuming</w:t>
      </w:r>
      <w:r w:rsidR="008E0E13" w:rsidRPr="000F12FE">
        <w:rPr>
          <w:rFonts w:ascii="Arial" w:hAnsi="Arial" w:cs="Arial"/>
          <w:b/>
          <w:bCs/>
          <w:sz w:val="20"/>
          <w:szCs w:val="20"/>
        </w:rPr>
        <w:t xml:space="preserve"> </w:t>
      </w:r>
      <w:r w:rsidR="00D50711" w:rsidRPr="000F12FE">
        <w:rPr>
          <w:rFonts w:ascii="Arial" w:hAnsi="Arial" w:cs="Arial"/>
          <w:b/>
          <w:bCs/>
          <w:sz w:val="20"/>
          <w:szCs w:val="20"/>
        </w:rPr>
        <w:t>A</w:t>
      </w:r>
      <w:r w:rsidR="00CD2B04" w:rsidRPr="000F12FE">
        <w:rPr>
          <w:rFonts w:ascii="Arial" w:hAnsi="Arial" w:cs="Arial"/>
          <w:b/>
          <w:bCs/>
          <w:sz w:val="20"/>
          <w:szCs w:val="20"/>
        </w:rPr>
        <w:t xml:space="preserve">ctive </w:t>
      </w:r>
      <w:r w:rsidR="00D50711" w:rsidRPr="000F12FE">
        <w:rPr>
          <w:rFonts w:ascii="Arial" w:hAnsi="Arial" w:cs="Arial"/>
          <w:b/>
          <w:bCs/>
          <w:sz w:val="20"/>
          <w:szCs w:val="20"/>
        </w:rPr>
        <w:t xml:space="preserve">Power </w:t>
      </w:r>
      <w:r w:rsidR="00CD2B04" w:rsidRPr="000F12FE">
        <w:rPr>
          <w:rFonts w:ascii="Arial" w:hAnsi="Arial" w:cs="Arial"/>
          <w:sz w:val="20"/>
          <w:szCs w:val="20"/>
        </w:rPr>
        <w:t xml:space="preserve">and/or </w:t>
      </w:r>
      <w:r w:rsidR="00D50711" w:rsidRPr="000F12FE">
        <w:rPr>
          <w:rFonts w:ascii="Arial" w:hAnsi="Arial" w:cs="Arial"/>
          <w:b/>
          <w:bCs/>
          <w:sz w:val="20"/>
          <w:szCs w:val="20"/>
        </w:rPr>
        <w:t>R</w:t>
      </w:r>
      <w:r w:rsidR="00633694" w:rsidRPr="000F12FE">
        <w:rPr>
          <w:rFonts w:ascii="Arial" w:hAnsi="Arial" w:cs="Arial"/>
          <w:b/>
          <w:bCs/>
          <w:sz w:val="20"/>
          <w:szCs w:val="20"/>
        </w:rPr>
        <w:t xml:space="preserve">eactive </w:t>
      </w:r>
      <w:r w:rsidR="00D50711" w:rsidRPr="000F12FE">
        <w:rPr>
          <w:rFonts w:ascii="Arial" w:hAnsi="Arial" w:cs="Arial"/>
          <w:b/>
          <w:bCs/>
          <w:sz w:val="20"/>
          <w:szCs w:val="20"/>
        </w:rPr>
        <w:t>P</w:t>
      </w:r>
      <w:r w:rsidR="00633694" w:rsidRPr="000F12FE">
        <w:rPr>
          <w:rFonts w:ascii="Arial" w:hAnsi="Arial" w:cs="Arial"/>
          <w:b/>
          <w:bCs/>
          <w:sz w:val="20"/>
          <w:szCs w:val="20"/>
        </w:rPr>
        <w:t>ower</w:t>
      </w:r>
      <w:r w:rsidRPr="000F12FE">
        <w:rPr>
          <w:rFonts w:ascii="Arial" w:hAnsi="Arial" w:cs="Arial"/>
          <w:sz w:val="20"/>
          <w:szCs w:val="20"/>
        </w:rPr>
        <w:t>.</w:t>
      </w:r>
    </w:p>
    <w:p w14:paraId="58F038DD" w14:textId="22486CBB" w:rsidR="00C63F5C" w:rsidRPr="000F12FE" w:rsidRDefault="00C63F5C" w:rsidP="00133917">
      <w:pPr>
        <w:numPr>
          <w:ilvl w:val="0"/>
          <w:numId w:val="4"/>
        </w:numPr>
        <w:spacing w:before="240"/>
        <w:contextualSpacing/>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capable of directly (</w:t>
      </w:r>
      <w:proofErr w:type="gramStart"/>
      <w:r w:rsidR="00181EF3" w:rsidRPr="000F12FE">
        <w:rPr>
          <w:rFonts w:ascii="Arial" w:hAnsi="Arial" w:cs="Arial"/>
          <w:sz w:val="20"/>
          <w:szCs w:val="20"/>
        </w:rPr>
        <w:t>e.g.</w:t>
      </w:r>
      <w:proofErr w:type="gramEnd"/>
      <w:r w:rsidRPr="000F12FE">
        <w:rPr>
          <w:rFonts w:ascii="Arial" w:hAnsi="Arial" w:cs="Arial"/>
          <w:sz w:val="20"/>
          <w:szCs w:val="20"/>
        </w:rPr>
        <w:t xml:space="preserve"> direct communication with </w:t>
      </w:r>
      <w:r w:rsidR="00181EF3" w:rsidRPr="000F12FE">
        <w:rPr>
          <w:rFonts w:ascii="Arial" w:hAnsi="Arial" w:cs="Arial"/>
          <w:sz w:val="20"/>
          <w:szCs w:val="20"/>
        </w:rPr>
        <w:t>a</w:t>
      </w:r>
      <w:r w:rsidRPr="000F12FE">
        <w:rPr>
          <w:rFonts w:ascii="Arial" w:hAnsi="Arial" w:cs="Arial"/>
          <w:sz w:val="20"/>
          <w:szCs w:val="20"/>
        </w:rPr>
        <w:t xml:space="preserve"> </w:t>
      </w:r>
      <w:r w:rsidR="00843DB5" w:rsidRPr="000F12FE">
        <w:rPr>
          <w:rFonts w:ascii="Arial" w:hAnsi="Arial" w:cs="Arial"/>
          <w:sz w:val="20"/>
          <w:szCs w:val="20"/>
        </w:rPr>
        <w:t>remote terminal unit</w:t>
      </w:r>
      <w:r w:rsidRPr="000F12FE">
        <w:rPr>
          <w:rFonts w:ascii="Arial" w:hAnsi="Arial" w:cs="Arial"/>
          <w:sz w:val="20"/>
          <w:szCs w:val="20"/>
        </w:rPr>
        <w:t xml:space="preserve"> (RTU) or circuit breaker (CB) trip circuitry) or indirectly (</w:t>
      </w:r>
      <w:r w:rsidR="00181EF3" w:rsidRPr="000F12FE">
        <w:rPr>
          <w:rFonts w:ascii="Arial" w:hAnsi="Arial" w:cs="Arial"/>
          <w:sz w:val="20"/>
          <w:szCs w:val="20"/>
        </w:rPr>
        <w:t>e.g.,</w:t>
      </w:r>
      <w:r w:rsidRPr="000F12FE">
        <w:rPr>
          <w:rFonts w:ascii="Arial" w:hAnsi="Arial" w:cs="Arial"/>
          <w:sz w:val="20"/>
          <w:szCs w:val="20"/>
        </w:rPr>
        <w:t xml:space="preserve"> via SCADA) controlling circuit breakers associated with </w:t>
      </w:r>
      <w:r w:rsidR="00A37B46" w:rsidRPr="000F12FE">
        <w:rPr>
          <w:rFonts w:ascii="Arial" w:hAnsi="Arial" w:cs="Arial"/>
          <w:b/>
          <w:bCs/>
          <w:sz w:val="20"/>
          <w:szCs w:val="20"/>
        </w:rPr>
        <w:t>Restoration Contractor</w:t>
      </w:r>
      <w:r w:rsidR="00EF018E">
        <w:rPr>
          <w:rFonts w:ascii="Arial" w:hAnsi="Arial" w:cs="Arial"/>
          <w:b/>
          <w:bCs/>
          <w:sz w:val="20"/>
          <w:szCs w:val="20"/>
        </w:rPr>
        <w:t>’</w:t>
      </w:r>
      <w:r w:rsidR="00A37B46" w:rsidRPr="000F12FE">
        <w:rPr>
          <w:rFonts w:ascii="Arial" w:hAnsi="Arial" w:cs="Arial"/>
          <w:b/>
          <w:bCs/>
          <w:sz w:val="20"/>
          <w:szCs w:val="20"/>
        </w:rPr>
        <w:t>s</w:t>
      </w:r>
      <w:r w:rsidR="00A26FA9" w:rsidRPr="000F12FE">
        <w:rPr>
          <w:rFonts w:ascii="Arial" w:hAnsi="Arial" w:cs="Arial"/>
          <w:sz w:val="20"/>
          <w:szCs w:val="20"/>
        </w:rPr>
        <w:t xml:space="preserve"> </w:t>
      </w:r>
      <w:r w:rsidR="00017E73" w:rsidRPr="000F12FE">
        <w:rPr>
          <w:rFonts w:ascii="Arial" w:hAnsi="Arial" w:cs="Arial"/>
          <w:b/>
          <w:bCs/>
          <w:sz w:val="20"/>
          <w:szCs w:val="20"/>
        </w:rPr>
        <w:t>Plant</w:t>
      </w:r>
      <w:r w:rsidR="00A26FA9" w:rsidRPr="000F12FE">
        <w:rPr>
          <w:rFonts w:ascii="Arial" w:hAnsi="Arial" w:cs="Arial"/>
          <w:sz w:val="20"/>
          <w:szCs w:val="20"/>
        </w:rPr>
        <w:t xml:space="preserve"> and</w:t>
      </w:r>
      <w:r w:rsidR="00406810">
        <w:rPr>
          <w:rFonts w:ascii="Arial" w:hAnsi="Arial" w:cs="Arial"/>
          <w:sz w:val="20"/>
          <w:szCs w:val="20"/>
        </w:rPr>
        <w:t>/or</w:t>
      </w:r>
      <w:r w:rsidR="00A26FA9" w:rsidRPr="000F12FE">
        <w:rPr>
          <w:rFonts w:ascii="Arial" w:hAnsi="Arial" w:cs="Arial"/>
          <w:sz w:val="20"/>
          <w:szCs w:val="20"/>
        </w:rPr>
        <w:t xml:space="preserve"> </w:t>
      </w:r>
      <w:r w:rsidR="0043758C" w:rsidRPr="000F12FE">
        <w:rPr>
          <w:rFonts w:ascii="Arial" w:hAnsi="Arial" w:cs="Arial"/>
          <w:b/>
          <w:bCs/>
          <w:sz w:val="20"/>
          <w:szCs w:val="20"/>
        </w:rPr>
        <w:t>A</w:t>
      </w:r>
      <w:r w:rsidR="00A26FA9" w:rsidRPr="000F12FE">
        <w:rPr>
          <w:rFonts w:ascii="Arial" w:hAnsi="Arial" w:cs="Arial"/>
          <w:b/>
          <w:bCs/>
          <w:sz w:val="20"/>
          <w:szCs w:val="20"/>
        </w:rPr>
        <w:t>pparatus</w:t>
      </w:r>
      <w:r w:rsidRPr="000F12FE">
        <w:rPr>
          <w:rFonts w:ascii="Arial" w:hAnsi="Arial" w:cs="Arial"/>
          <w:sz w:val="20"/>
          <w:szCs w:val="20"/>
        </w:rPr>
        <w:t xml:space="preserve"> and </w:t>
      </w:r>
      <w:r w:rsidR="00181814" w:rsidRPr="000F12FE">
        <w:rPr>
          <w:rFonts w:ascii="Arial" w:hAnsi="Arial" w:cs="Arial"/>
          <w:sz w:val="20"/>
          <w:szCs w:val="20"/>
        </w:rPr>
        <w:t xml:space="preserve">those circuit breakers in the </w:t>
      </w:r>
      <w:r w:rsidR="00181814" w:rsidRPr="000F12FE">
        <w:rPr>
          <w:rFonts w:ascii="Arial" w:hAnsi="Arial" w:cs="Arial"/>
          <w:b/>
          <w:bCs/>
          <w:sz w:val="20"/>
          <w:szCs w:val="20"/>
        </w:rPr>
        <w:t>Network Operator’s System</w:t>
      </w:r>
      <w:r w:rsidRPr="000F12FE">
        <w:rPr>
          <w:rFonts w:ascii="Arial" w:hAnsi="Arial" w:cs="Arial"/>
          <w:sz w:val="20"/>
          <w:szCs w:val="20"/>
        </w:rPr>
        <w:t xml:space="preserve">, </w:t>
      </w:r>
      <w:r w:rsidR="00181814" w:rsidRPr="000F12FE">
        <w:rPr>
          <w:rFonts w:ascii="Arial" w:hAnsi="Arial" w:cs="Arial"/>
          <w:sz w:val="20"/>
          <w:szCs w:val="20"/>
        </w:rPr>
        <w:t>required to</w:t>
      </w:r>
      <w:r w:rsidRPr="000F12FE">
        <w:rPr>
          <w:rFonts w:ascii="Arial" w:hAnsi="Arial" w:cs="Arial"/>
          <w:sz w:val="20"/>
          <w:szCs w:val="20"/>
        </w:rPr>
        <w:t xml:space="preserve"> impose block loads</w:t>
      </w:r>
      <w:r w:rsidR="00181814" w:rsidRPr="000F12FE">
        <w:rPr>
          <w:rFonts w:ascii="Arial" w:hAnsi="Arial" w:cs="Arial"/>
          <w:sz w:val="20"/>
          <w:szCs w:val="20"/>
        </w:rPr>
        <w:t xml:space="preserve">, where required by the </w:t>
      </w:r>
      <w:r w:rsidR="00181814" w:rsidRPr="000F12FE">
        <w:rPr>
          <w:rFonts w:ascii="Arial" w:hAnsi="Arial" w:cs="Arial"/>
          <w:b/>
          <w:bCs/>
          <w:sz w:val="20"/>
          <w:szCs w:val="20"/>
        </w:rPr>
        <w:t>DRZP</w:t>
      </w:r>
      <w:r w:rsidR="00181814" w:rsidRPr="000F12FE">
        <w:rPr>
          <w:rFonts w:ascii="Arial" w:hAnsi="Arial" w:cs="Arial"/>
          <w:sz w:val="20"/>
          <w:szCs w:val="20"/>
        </w:rPr>
        <w:t>.</w:t>
      </w:r>
    </w:p>
    <w:p w14:paraId="12C26389" w14:textId="5CCF9706" w:rsidR="00C63F5C" w:rsidRPr="00A85910" w:rsidRDefault="008C65E0" w:rsidP="003A6C98">
      <w:pPr>
        <w:pStyle w:val="Heading3"/>
      </w:pPr>
      <w:bookmarkStart w:id="4" w:name="_Toc163486958"/>
      <w:proofErr w:type="gramStart"/>
      <w:r w:rsidRPr="00A85910">
        <w:t>Overall</w:t>
      </w:r>
      <w:proofErr w:type="gramEnd"/>
      <w:r w:rsidRPr="00A85910">
        <w:t xml:space="preserve"> </w:t>
      </w:r>
      <w:r w:rsidR="002F25D1" w:rsidRPr="00A85910">
        <w:t xml:space="preserve">Power Island </w:t>
      </w:r>
      <w:r w:rsidR="00EF27BD" w:rsidRPr="00A85910">
        <w:t>Control</w:t>
      </w:r>
      <w:r w:rsidR="002F25D1" w:rsidRPr="00A85910">
        <w:t xml:space="preserve"> </w:t>
      </w:r>
      <w:r w:rsidR="00035B14" w:rsidRPr="00A85910">
        <w:t xml:space="preserve">and </w:t>
      </w:r>
      <w:r w:rsidR="00F55917">
        <w:t>M</w:t>
      </w:r>
      <w:r w:rsidR="00035B14" w:rsidRPr="00A85910">
        <w:t>onitoring</w:t>
      </w:r>
      <w:bookmarkEnd w:id="4"/>
      <w:r w:rsidR="00035B14" w:rsidRPr="00A85910">
        <w:t xml:space="preserve"> </w:t>
      </w:r>
    </w:p>
    <w:p w14:paraId="37673F45" w14:textId="67118682" w:rsidR="00F64437" w:rsidRPr="000F12FE" w:rsidRDefault="00F64437" w:rsidP="000F12FE">
      <w:pPr>
        <w:numPr>
          <w:ilvl w:val="0"/>
          <w:numId w:val="5"/>
        </w:numPr>
        <w:spacing w:before="240"/>
        <w:ind w:left="357" w:hanging="357"/>
        <w:jc w:val="both"/>
        <w:rPr>
          <w:rFonts w:ascii="Arial" w:hAnsi="Arial" w:cs="Arial"/>
          <w:sz w:val="20"/>
          <w:szCs w:val="20"/>
        </w:rPr>
      </w:pPr>
      <w:r w:rsidRPr="000F12FE">
        <w:rPr>
          <w:rFonts w:ascii="Arial" w:hAnsi="Arial" w:cs="Arial"/>
          <w:sz w:val="20"/>
          <w:szCs w:val="20"/>
        </w:rPr>
        <w:t xml:space="preserve">Where a </w:t>
      </w:r>
      <w:r w:rsidRPr="000F12FE">
        <w:rPr>
          <w:rFonts w:ascii="Arial" w:hAnsi="Arial" w:cs="Arial"/>
          <w:b/>
          <w:bCs/>
          <w:sz w:val="20"/>
          <w:szCs w:val="20"/>
        </w:rPr>
        <w:t>Network Operator</w:t>
      </w:r>
      <w:r w:rsidRPr="000F12FE">
        <w:rPr>
          <w:rFonts w:ascii="Arial" w:hAnsi="Arial" w:cs="Arial"/>
          <w:sz w:val="20"/>
          <w:szCs w:val="20"/>
        </w:rPr>
        <w:t xml:space="preserve"> installs</w:t>
      </w:r>
      <w:r w:rsidR="0001718A" w:rsidRPr="000F12FE">
        <w:rPr>
          <w:rFonts w:ascii="Arial" w:hAnsi="Arial" w:cs="Arial"/>
          <w:sz w:val="20"/>
          <w:szCs w:val="20"/>
        </w:rPr>
        <w:t xml:space="preserve"> </w:t>
      </w:r>
      <w:r w:rsidR="00516B94">
        <w:rPr>
          <w:rFonts w:ascii="Arial" w:hAnsi="Arial" w:cs="Arial"/>
          <w:sz w:val="20"/>
          <w:szCs w:val="20"/>
        </w:rPr>
        <w:t xml:space="preserve">a </w:t>
      </w:r>
      <w:r w:rsidR="00BB7A4D" w:rsidRPr="000F12FE">
        <w:rPr>
          <w:rFonts w:ascii="Arial" w:hAnsi="Arial" w:cs="Arial"/>
          <w:b/>
          <w:bCs/>
          <w:sz w:val="20"/>
          <w:szCs w:val="20"/>
        </w:rPr>
        <w:t>DRZCS</w:t>
      </w:r>
      <w:r w:rsidR="0001718A" w:rsidRPr="000F12FE">
        <w:rPr>
          <w:rFonts w:ascii="Arial" w:hAnsi="Arial" w:cs="Arial"/>
          <w:sz w:val="20"/>
          <w:szCs w:val="20"/>
        </w:rPr>
        <w:t xml:space="preserve"> for each of its </w:t>
      </w:r>
      <w:r w:rsidR="0001718A" w:rsidRPr="000F12FE">
        <w:rPr>
          <w:rFonts w:ascii="Arial" w:hAnsi="Arial" w:cs="Arial"/>
          <w:b/>
          <w:bCs/>
          <w:sz w:val="20"/>
          <w:szCs w:val="20"/>
        </w:rPr>
        <w:t>Distrib</w:t>
      </w:r>
      <w:r w:rsidR="006638F9" w:rsidRPr="000F12FE">
        <w:rPr>
          <w:rFonts w:ascii="Arial" w:hAnsi="Arial" w:cs="Arial"/>
          <w:b/>
          <w:bCs/>
          <w:sz w:val="20"/>
          <w:szCs w:val="20"/>
        </w:rPr>
        <w:t>u</w:t>
      </w:r>
      <w:r w:rsidR="0001718A" w:rsidRPr="000F12FE">
        <w:rPr>
          <w:rFonts w:ascii="Arial" w:hAnsi="Arial" w:cs="Arial"/>
          <w:b/>
          <w:bCs/>
          <w:sz w:val="20"/>
          <w:szCs w:val="20"/>
        </w:rPr>
        <w:t>tion Restoration Zones</w:t>
      </w:r>
      <w:r w:rsidR="0001718A" w:rsidRPr="000F12FE">
        <w:rPr>
          <w:rFonts w:ascii="Arial" w:hAnsi="Arial" w:cs="Arial"/>
          <w:sz w:val="20"/>
          <w:szCs w:val="20"/>
        </w:rPr>
        <w:t xml:space="preserve">, a </w:t>
      </w:r>
      <w:r w:rsidR="00D3279E" w:rsidRPr="000F12FE">
        <w:rPr>
          <w:rFonts w:ascii="Arial" w:hAnsi="Arial" w:cs="Arial"/>
          <w:sz w:val="20"/>
          <w:szCs w:val="20"/>
        </w:rPr>
        <w:t>c</w:t>
      </w:r>
      <w:r w:rsidR="0001718A" w:rsidRPr="000F12FE">
        <w:rPr>
          <w:rFonts w:ascii="Arial" w:hAnsi="Arial" w:cs="Arial"/>
          <w:sz w:val="20"/>
          <w:szCs w:val="20"/>
        </w:rPr>
        <w:t xml:space="preserve">entral </w:t>
      </w:r>
      <w:r w:rsidR="00D3279E" w:rsidRPr="000F12FE">
        <w:rPr>
          <w:rFonts w:ascii="Arial" w:hAnsi="Arial" w:cs="Arial"/>
          <w:sz w:val="20"/>
          <w:szCs w:val="20"/>
        </w:rPr>
        <w:t>c</w:t>
      </w:r>
      <w:r w:rsidR="0001718A" w:rsidRPr="000F12FE">
        <w:rPr>
          <w:rFonts w:ascii="Arial" w:hAnsi="Arial" w:cs="Arial"/>
          <w:sz w:val="20"/>
          <w:szCs w:val="20"/>
        </w:rPr>
        <w:t xml:space="preserve">ontroller shall also be required </w:t>
      </w:r>
      <w:r w:rsidR="0034272D" w:rsidRPr="00621A02">
        <w:rPr>
          <w:rFonts w:ascii="Arial" w:hAnsi="Arial" w:cs="Arial"/>
          <w:sz w:val="20"/>
          <w:szCs w:val="20"/>
        </w:rPr>
        <w:t xml:space="preserve">where there is a need </w:t>
      </w:r>
      <w:r w:rsidR="0001718A" w:rsidRPr="000F12FE">
        <w:rPr>
          <w:rFonts w:ascii="Arial" w:hAnsi="Arial" w:cs="Arial"/>
          <w:sz w:val="20"/>
          <w:szCs w:val="20"/>
        </w:rPr>
        <w:t xml:space="preserve">to co-ordinate the </w:t>
      </w:r>
      <w:r w:rsidR="00CC1BDC" w:rsidRPr="000F12FE">
        <w:rPr>
          <w:rFonts w:ascii="Arial" w:hAnsi="Arial" w:cs="Arial"/>
          <w:sz w:val="20"/>
          <w:szCs w:val="20"/>
        </w:rPr>
        <w:t xml:space="preserve">operation of each </w:t>
      </w:r>
      <w:r w:rsidR="00BF12A7">
        <w:rPr>
          <w:rFonts w:ascii="Arial" w:hAnsi="Arial" w:cs="Arial"/>
          <w:b/>
          <w:bCs/>
          <w:sz w:val="20"/>
          <w:szCs w:val="20"/>
        </w:rPr>
        <w:t>DRZCS</w:t>
      </w:r>
      <w:r w:rsidR="00C7084F" w:rsidRPr="000F12FE">
        <w:rPr>
          <w:rFonts w:ascii="Arial" w:hAnsi="Arial" w:cs="Arial"/>
          <w:sz w:val="20"/>
          <w:szCs w:val="20"/>
        </w:rPr>
        <w:t xml:space="preserve">. </w:t>
      </w:r>
    </w:p>
    <w:p w14:paraId="7EAA37AD" w14:textId="3A15D0F7" w:rsidR="00C63F5C" w:rsidRPr="000F12FE" w:rsidRDefault="00C63F5C" w:rsidP="00133917">
      <w:pPr>
        <w:numPr>
          <w:ilvl w:val="0"/>
          <w:numId w:val="5"/>
        </w:numPr>
        <w:spacing w:before="240"/>
        <w:contextualSpacing/>
        <w:jc w:val="both"/>
        <w:rPr>
          <w:rFonts w:ascii="Arial" w:hAnsi="Arial" w:cs="Arial"/>
          <w:sz w:val="20"/>
          <w:szCs w:val="20"/>
        </w:rPr>
      </w:pPr>
      <w:r w:rsidRPr="000F12FE">
        <w:rPr>
          <w:rFonts w:ascii="Arial" w:hAnsi="Arial" w:cs="Arial"/>
          <w:sz w:val="20"/>
          <w:szCs w:val="20"/>
        </w:rPr>
        <w:t xml:space="preserve">While maintaining stability and observing all operational limits with the </w:t>
      </w:r>
      <w:r w:rsidRPr="000F12FE">
        <w:rPr>
          <w:rFonts w:ascii="Arial" w:hAnsi="Arial" w:cs="Arial"/>
          <w:b/>
          <w:bCs/>
          <w:sz w:val="20"/>
          <w:szCs w:val="20"/>
        </w:rPr>
        <w:t>DRZ</w:t>
      </w:r>
      <w:r w:rsidRPr="000F12FE">
        <w:rPr>
          <w:rFonts w:ascii="Arial" w:hAnsi="Arial" w:cs="Arial"/>
          <w:sz w:val="20"/>
          <w:szCs w:val="20"/>
        </w:rPr>
        <w:t xml:space="preserve">, the </w:t>
      </w:r>
      <w:r w:rsidR="00BB7A4D" w:rsidRPr="000F12FE">
        <w:rPr>
          <w:rFonts w:ascii="Arial" w:hAnsi="Arial" w:cs="Arial"/>
          <w:b/>
          <w:bCs/>
          <w:sz w:val="20"/>
          <w:szCs w:val="20"/>
        </w:rPr>
        <w:t>DRZCS</w:t>
      </w:r>
      <w:r w:rsidR="00D07E4F" w:rsidRPr="000F12FE">
        <w:rPr>
          <w:rFonts w:ascii="Arial" w:hAnsi="Arial" w:cs="Arial"/>
          <w:b/>
          <w:bCs/>
          <w:sz w:val="20"/>
          <w:szCs w:val="20"/>
        </w:rPr>
        <w:t xml:space="preserve"> </w:t>
      </w:r>
      <w:r w:rsidRPr="000F12FE">
        <w:rPr>
          <w:rFonts w:ascii="Arial" w:hAnsi="Arial" w:cs="Arial"/>
          <w:sz w:val="20"/>
          <w:szCs w:val="20"/>
        </w:rPr>
        <w:t xml:space="preserve">shall </w:t>
      </w:r>
      <w:r w:rsidR="00DB07B6">
        <w:rPr>
          <w:rFonts w:ascii="Arial" w:hAnsi="Arial" w:cs="Arial"/>
          <w:sz w:val="20"/>
          <w:szCs w:val="20"/>
        </w:rPr>
        <w:t>manage</w:t>
      </w:r>
      <w:r w:rsidR="00DB07B6" w:rsidRPr="000F12FE">
        <w:rPr>
          <w:rFonts w:ascii="Arial" w:hAnsi="Arial" w:cs="Arial"/>
          <w:sz w:val="20"/>
          <w:szCs w:val="20"/>
        </w:rPr>
        <w:t xml:space="preserve"> </w:t>
      </w:r>
      <w:r w:rsidR="00E35B7F" w:rsidRPr="000F12FE">
        <w:rPr>
          <w:rFonts w:ascii="Arial" w:hAnsi="Arial" w:cs="Arial"/>
          <w:b/>
          <w:bCs/>
          <w:sz w:val="20"/>
          <w:szCs w:val="20"/>
        </w:rPr>
        <w:t>Active Power</w:t>
      </w:r>
      <w:r w:rsidR="00E35B7F">
        <w:rPr>
          <w:rFonts w:ascii="Arial" w:hAnsi="Arial" w:cs="Arial"/>
          <w:sz w:val="20"/>
          <w:szCs w:val="20"/>
        </w:rPr>
        <w:t xml:space="preserve"> and </w:t>
      </w:r>
      <w:r w:rsidR="00E35B7F" w:rsidRPr="000F12FE">
        <w:rPr>
          <w:rFonts w:ascii="Arial" w:hAnsi="Arial" w:cs="Arial"/>
          <w:b/>
          <w:bCs/>
          <w:sz w:val="20"/>
          <w:szCs w:val="20"/>
        </w:rPr>
        <w:t>Reactive Power</w:t>
      </w:r>
      <w:r w:rsidRPr="000F12FE">
        <w:rPr>
          <w:rFonts w:ascii="Arial" w:hAnsi="Arial" w:cs="Arial"/>
          <w:sz w:val="20"/>
          <w:szCs w:val="20"/>
        </w:rPr>
        <w:t xml:space="preserve"> from the </w:t>
      </w:r>
      <w:r w:rsidR="00A37B46" w:rsidRPr="000F12FE">
        <w:rPr>
          <w:rFonts w:ascii="Arial" w:hAnsi="Arial" w:cs="Arial"/>
          <w:b/>
          <w:bCs/>
          <w:sz w:val="20"/>
          <w:szCs w:val="20"/>
        </w:rPr>
        <w:t>Restoration Contractors</w:t>
      </w:r>
      <w:r w:rsidR="00A26FA9" w:rsidRPr="000F12FE">
        <w:rPr>
          <w:rFonts w:ascii="Arial" w:hAnsi="Arial" w:cs="Arial"/>
          <w:sz w:val="20"/>
          <w:szCs w:val="20"/>
        </w:rPr>
        <w:t>’</w:t>
      </w:r>
      <w:r w:rsidRPr="000F12FE">
        <w:rPr>
          <w:rFonts w:ascii="Arial" w:hAnsi="Arial" w:cs="Arial"/>
          <w:sz w:val="20"/>
          <w:szCs w:val="20"/>
        </w:rPr>
        <w:t xml:space="preserve"> </w:t>
      </w:r>
      <w:r w:rsidR="00017E73" w:rsidRPr="000F12FE">
        <w:rPr>
          <w:rFonts w:ascii="Arial" w:hAnsi="Arial" w:cs="Arial"/>
          <w:b/>
          <w:bCs/>
          <w:sz w:val="20"/>
          <w:szCs w:val="20"/>
        </w:rPr>
        <w:t>Plant</w:t>
      </w:r>
      <w:r w:rsidR="00A26FA9" w:rsidRPr="000F12FE">
        <w:rPr>
          <w:rFonts w:ascii="Arial" w:hAnsi="Arial" w:cs="Arial"/>
          <w:sz w:val="20"/>
          <w:szCs w:val="20"/>
        </w:rPr>
        <w:t xml:space="preserve"> and </w:t>
      </w:r>
      <w:r w:rsidR="00D61CA0" w:rsidRPr="000F12FE">
        <w:rPr>
          <w:rFonts w:ascii="Arial" w:hAnsi="Arial" w:cs="Arial"/>
          <w:b/>
          <w:bCs/>
          <w:sz w:val="20"/>
          <w:szCs w:val="20"/>
        </w:rPr>
        <w:t>A</w:t>
      </w:r>
      <w:r w:rsidR="00A26FA9" w:rsidRPr="000F12FE">
        <w:rPr>
          <w:rFonts w:ascii="Arial" w:hAnsi="Arial" w:cs="Arial"/>
          <w:b/>
          <w:bCs/>
          <w:sz w:val="20"/>
          <w:szCs w:val="20"/>
        </w:rPr>
        <w:t>ppar</w:t>
      </w:r>
      <w:r w:rsidR="00DB7F20" w:rsidRPr="000F12FE">
        <w:rPr>
          <w:rFonts w:ascii="Arial" w:hAnsi="Arial" w:cs="Arial"/>
          <w:b/>
          <w:bCs/>
          <w:sz w:val="20"/>
          <w:szCs w:val="20"/>
        </w:rPr>
        <w:t>atus</w:t>
      </w:r>
      <w:r w:rsidR="00DB7F20" w:rsidRPr="000F12FE">
        <w:rPr>
          <w:rFonts w:ascii="Arial" w:hAnsi="Arial" w:cs="Arial"/>
          <w:sz w:val="20"/>
          <w:szCs w:val="20"/>
        </w:rPr>
        <w:t xml:space="preserve"> </w:t>
      </w:r>
      <w:r w:rsidRPr="000F12FE">
        <w:rPr>
          <w:rFonts w:ascii="Arial" w:hAnsi="Arial" w:cs="Arial"/>
          <w:sz w:val="20"/>
          <w:szCs w:val="20"/>
        </w:rPr>
        <w:t xml:space="preserve">within its controlled area. </w:t>
      </w:r>
    </w:p>
    <w:p w14:paraId="6326F0BD" w14:textId="799FDBE3" w:rsidR="00C63F5C" w:rsidRPr="000F12FE" w:rsidRDefault="00C63F5C" w:rsidP="0029285C">
      <w:pPr>
        <w:numPr>
          <w:ilvl w:val="0"/>
          <w:numId w:val="5"/>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calculate available </w:t>
      </w:r>
      <w:r w:rsidR="000B4782" w:rsidRPr="000F12FE">
        <w:rPr>
          <w:rFonts w:ascii="Arial" w:hAnsi="Arial" w:cs="Arial"/>
          <w:b/>
          <w:bCs/>
          <w:sz w:val="20"/>
          <w:szCs w:val="20"/>
        </w:rPr>
        <w:t>Active</w:t>
      </w:r>
      <w:r w:rsidRPr="000F12FE">
        <w:rPr>
          <w:rFonts w:ascii="Arial" w:hAnsi="Arial" w:cs="Arial"/>
          <w:b/>
          <w:bCs/>
          <w:sz w:val="20"/>
          <w:szCs w:val="20"/>
        </w:rPr>
        <w:t xml:space="preserve"> </w:t>
      </w:r>
      <w:r w:rsidR="000B4782" w:rsidRPr="0029285C">
        <w:rPr>
          <w:rFonts w:ascii="Arial" w:hAnsi="Arial" w:cs="Arial"/>
          <w:b/>
          <w:bCs/>
          <w:sz w:val="20"/>
          <w:szCs w:val="20"/>
        </w:rPr>
        <w:t>P</w:t>
      </w:r>
      <w:r w:rsidRPr="0029285C">
        <w:rPr>
          <w:rFonts w:ascii="Arial" w:hAnsi="Arial" w:cs="Arial"/>
          <w:b/>
          <w:bCs/>
          <w:sz w:val="20"/>
          <w:szCs w:val="20"/>
        </w:rPr>
        <w:t>ower</w:t>
      </w:r>
      <w:r w:rsidR="0029285C">
        <w:rPr>
          <w:rFonts w:ascii="Arial" w:hAnsi="Arial" w:cs="Arial"/>
          <w:sz w:val="20"/>
          <w:szCs w:val="20"/>
        </w:rPr>
        <w:t xml:space="preserve"> </w:t>
      </w:r>
      <w:r w:rsidRPr="0029285C">
        <w:rPr>
          <w:rFonts w:ascii="Arial" w:hAnsi="Arial" w:cs="Arial"/>
          <w:sz w:val="20"/>
          <w:szCs w:val="20"/>
        </w:rPr>
        <w:t xml:space="preserve">and </w:t>
      </w:r>
      <w:r w:rsidRPr="000F12FE">
        <w:rPr>
          <w:rFonts w:ascii="Arial" w:hAnsi="Arial" w:cs="Arial"/>
          <w:sz w:val="20"/>
          <w:szCs w:val="20"/>
        </w:rPr>
        <w:t xml:space="preserve">available </w:t>
      </w:r>
      <w:r w:rsidR="0018256F" w:rsidRPr="000F12FE">
        <w:rPr>
          <w:rFonts w:ascii="Arial" w:hAnsi="Arial" w:cs="Arial"/>
          <w:b/>
          <w:bCs/>
          <w:sz w:val="20"/>
          <w:szCs w:val="20"/>
        </w:rPr>
        <w:t>Reactive Power</w:t>
      </w:r>
      <w:r w:rsidRPr="000F12FE">
        <w:rPr>
          <w:rFonts w:ascii="Arial" w:hAnsi="Arial" w:cs="Arial"/>
          <w:sz w:val="20"/>
          <w:szCs w:val="20"/>
        </w:rPr>
        <w:t xml:space="preserve"> volumes in real time. </w:t>
      </w:r>
    </w:p>
    <w:p w14:paraId="67EE7D77" w14:textId="32A410CB" w:rsidR="00C63F5C" w:rsidRPr="000F12FE" w:rsidRDefault="00C63F5C" w:rsidP="000F12FE">
      <w:pPr>
        <w:numPr>
          <w:ilvl w:val="0"/>
          <w:numId w:val="5"/>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capable of</w:t>
      </w:r>
      <w:r w:rsidR="00A23DE4" w:rsidRPr="00A23DE4">
        <w:rPr>
          <w:rFonts w:ascii="Arial" w:hAnsi="Arial" w:cs="Arial"/>
          <w:sz w:val="20"/>
          <w:szCs w:val="20"/>
        </w:rPr>
        <w:t xml:space="preserve"> controlling the provision of </w:t>
      </w:r>
      <w:r w:rsidRPr="000F12FE">
        <w:rPr>
          <w:rFonts w:ascii="Arial" w:hAnsi="Arial" w:cs="Arial"/>
          <w:sz w:val="20"/>
          <w:szCs w:val="20"/>
        </w:rPr>
        <w:t xml:space="preserve">both </w:t>
      </w:r>
      <w:r w:rsidR="00F13607" w:rsidRPr="000F12FE">
        <w:rPr>
          <w:rFonts w:ascii="Arial" w:hAnsi="Arial" w:cs="Arial"/>
          <w:b/>
          <w:bCs/>
          <w:sz w:val="20"/>
          <w:szCs w:val="20"/>
        </w:rPr>
        <w:t>Active Power</w:t>
      </w:r>
      <w:r w:rsidR="00F13607">
        <w:rPr>
          <w:rFonts w:ascii="Arial" w:hAnsi="Arial" w:cs="Arial"/>
          <w:sz w:val="20"/>
          <w:szCs w:val="20"/>
        </w:rPr>
        <w:t xml:space="preserve"> and </w:t>
      </w:r>
      <w:r w:rsidR="00F13607" w:rsidRPr="000F12FE">
        <w:rPr>
          <w:rFonts w:ascii="Arial" w:hAnsi="Arial" w:cs="Arial"/>
          <w:b/>
          <w:bCs/>
          <w:sz w:val="20"/>
          <w:szCs w:val="20"/>
        </w:rPr>
        <w:t>Reactive Power</w:t>
      </w:r>
      <w:r w:rsidR="00F13607">
        <w:rPr>
          <w:rFonts w:ascii="Arial" w:hAnsi="Arial" w:cs="Arial"/>
          <w:sz w:val="20"/>
          <w:szCs w:val="20"/>
        </w:rPr>
        <w:t xml:space="preserve"> </w:t>
      </w:r>
      <w:r w:rsidRPr="000F12FE">
        <w:rPr>
          <w:rFonts w:ascii="Arial" w:hAnsi="Arial" w:cs="Arial"/>
          <w:sz w:val="20"/>
          <w:szCs w:val="20"/>
        </w:rPr>
        <w:t xml:space="preserve">simultaneously and independently. </w:t>
      </w:r>
    </w:p>
    <w:p w14:paraId="43503345" w14:textId="26622409" w:rsidR="00C63F5C" w:rsidRPr="000F12FE" w:rsidRDefault="00C63F5C" w:rsidP="000F12FE">
      <w:pPr>
        <w:numPr>
          <w:ilvl w:val="0"/>
          <w:numId w:val="5"/>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w:t>
      </w:r>
      <w:r w:rsidR="002A32D4" w:rsidRPr="000F12FE">
        <w:rPr>
          <w:rFonts w:ascii="Arial" w:hAnsi="Arial" w:cs="Arial"/>
          <w:sz w:val="20"/>
          <w:szCs w:val="20"/>
        </w:rPr>
        <w:t>be capable of</w:t>
      </w:r>
      <w:r w:rsidR="00B03823" w:rsidRPr="00B03823">
        <w:rPr>
          <w:rFonts w:ascii="Arial" w:hAnsi="Arial" w:cs="Arial"/>
          <w:sz w:val="20"/>
          <w:szCs w:val="20"/>
        </w:rPr>
        <w:t xml:space="preserve"> issuing set points and other control parameters to </w:t>
      </w:r>
      <w:r w:rsidR="00A37B46" w:rsidRPr="000F12FE">
        <w:rPr>
          <w:rFonts w:ascii="Arial" w:hAnsi="Arial" w:cs="Arial"/>
          <w:b/>
          <w:bCs/>
          <w:sz w:val="20"/>
          <w:szCs w:val="20"/>
        </w:rPr>
        <w:t>Restoration Contractors</w:t>
      </w:r>
      <w:r w:rsidR="003B1766" w:rsidRPr="000F12FE">
        <w:rPr>
          <w:rFonts w:ascii="Arial" w:hAnsi="Arial" w:cs="Arial"/>
          <w:sz w:val="20"/>
          <w:szCs w:val="20"/>
        </w:rPr>
        <w:t xml:space="preserve">’ </w:t>
      </w:r>
      <w:r w:rsidR="00D61CA0" w:rsidRPr="000F12FE">
        <w:rPr>
          <w:rFonts w:ascii="Arial" w:hAnsi="Arial" w:cs="Arial"/>
          <w:b/>
          <w:bCs/>
          <w:sz w:val="20"/>
          <w:szCs w:val="20"/>
        </w:rPr>
        <w:t>P</w:t>
      </w:r>
      <w:r w:rsidR="003B1766" w:rsidRPr="000F12FE">
        <w:rPr>
          <w:rFonts w:ascii="Arial" w:hAnsi="Arial" w:cs="Arial"/>
          <w:b/>
          <w:bCs/>
          <w:sz w:val="20"/>
          <w:szCs w:val="20"/>
        </w:rPr>
        <w:t>lant</w:t>
      </w:r>
      <w:r w:rsidR="003B1766" w:rsidRPr="000F12FE">
        <w:rPr>
          <w:rFonts w:ascii="Arial" w:hAnsi="Arial" w:cs="Arial"/>
          <w:sz w:val="20"/>
          <w:szCs w:val="20"/>
        </w:rPr>
        <w:t xml:space="preserve"> and</w:t>
      </w:r>
      <w:r w:rsidR="00B03823">
        <w:rPr>
          <w:rFonts w:ascii="Arial" w:hAnsi="Arial" w:cs="Arial"/>
          <w:sz w:val="20"/>
          <w:szCs w:val="20"/>
        </w:rPr>
        <w:t>/or</w:t>
      </w:r>
      <w:r w:rsidR="003B1766" w:rsidRPr="000F12FE">
        <w:rPr>
          <w:rFonts w:ascii="Arial" w:hAnsi="Arial" w:cs="Arial"/>
          <w:sz w:val="20"/>
          <w:szCs w:val="20"/>
        </w:rPr>
        <w:t xml:space="preserve"> </w:t>
      </w:r>
      <w:r w:rsidR="00D61CA0" w:rsidRPr="000F12FE">
        <w:rPr>
          <w:rFonts w:ascii="Arial" w:hAnsi="Arial" w:cs="Arial"/>
          <w:b/>
          <w:bCs/>
          <w:sz w:val="20"/>
          <w:szCs w:val="20"/>
        </w:rPr>
        <w:t>A</w:t>
      </w:r>
      <w:r w:rsidR="003B1766" w:rsidRPr="000F12FE">
        <w:rPr>
          <w:rFonts w:ascii="Arial" w:hAnsi="Arial" w:cs="Arial"/>
          <w:b/>
          <w:bCs/>
          <w:sz w:val="20"/>
          <w:szCs w:val="20"/>
        </w:rPr>
        <w:t>pparatus</w:t>
      </w:r>
      <w:r w:rsidR="003B1766" w:rsidRPr="000F12FE">
        <w:rPr>
          <w:rFonts w:ascii="Arial" w:hAnsi="Arial" w:cs="Arial"/>
          <w:sz w:val="20"/>
          <w:szCs w:val="20"/>
        </w:rPr>
        <w:t xml:space="preserve"> to produce or absorb</w:t>
      </w:r>
      <w:r w:rsidRPr="000F12FE">
        <w:rPr>
          <w:rFonts w:ascii="Arial" w:hAnsi="Arial" w:cs="Arial"/>
          <w:sz w:val="20"/>
          <w:szCs w:val="20"/>
        </w:rPr>
        <w:t xml:space="preserve"> </w:t>
      </w:r>
      <w:r w:rsidR="00151498" w:rsidRPr="000F12FE">
        <w:rPr>
          <w:rFonts w:ascii="Arial" w:hAnsi="Arial" w:cs="Arial"/>
          <w:b/>
          <w:bCs/>
          <w:sz w:val="20"/>
          <w:szCs w:val="20"/>
        </w:rPr>
        <w:t>Active</w:t>
      </w:r>
      <w:r w:rsidRPr="000F12FE">
        <w:rPr>
          <w:rFonts w:ascii="Arial" w:hAnsi="Arial" w:cs="Arial"/>
          <w:sz w:val="20"/>
          <w:szCs w:val="20"/>
        </w:rPr>
        <w:t xml:space="preserve"> and </w:t>
      </w:r>
      <w:r w:rsidR="007236CB" w:rsidRPr="000F12FE">
        <w:rPr>
          <w:rFonts w:ascii="Arial" w:hAnsi="Arial" w:cs="Arial"/>
          <w:b/>
          <w:bCs/>
          <w:sz w:val="20"/>
          <w:szCs w:val="20"/>
        </w:rPr>
        <w:t>Reactive Power</w:t>
      </w:r>
      <w:r w:rsidRPr="000F12FE">
        <w:rPr>
          <w:rFonts w:ascii="Arial" w:hAnsi="Arial" w:cs="Arial"/>
          <w:sz w:val="20"/>
          <w:szCs w:val="20"/>
        </w:rPr>
        <w:t xml:space="preserve"> output in real time.</w:t>
      </w:r>
    </w:p>
    <w:p w14:paraId="76CBAD43" w14:textId="73BECA07" w:rsidR="00C63F5C" w:rsidRPr="000F12FE" w:rsidRDefault="00C63F5C" w:rsidP="000F12FE">
      <w:pPr>
        <w:numPr>
          <w:ilvl w:val="0"/>
          <w:numId w:val="5"/>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capable of executing a pre-determined set of actions to prepare for energisation of the</w:t>
      </w:r>
      <w:r w:rsidR="00E32A42" w:rsidRPr="000F12FE">
        <w:rPr>
          <w:rFonts w:ascii="Arial" w:hAnsi="Arial" w:cs="Arial"/>
          <w:sz w:val="20"/>
          <w:szCs w:val="20"/>
        </w:rPr>
        <w:t xml:space="preserve"> </w:t>
      </w:r>
      <w:r w:rsidR="000F618D" w:rsidRPr="000F12FE">
        <w:rPr>
          <w:rFonts w:ascii="Arial" w:hAnsi="Arial" w:cs="Arial"/>
          <w:b/>
          <w:bCs/>
          <w:sz w:val="20"/>
          <w:szCs w:val="20"/>
        </w:rPr>
        <w:t>Transmission Network</w:t>
      </w:r>
      <w:r w:rsidRPr="000F12FE">
        <w:rPr>
          <w:rFonts w:ascii="Arial" w:hAnsi="Arial" w:cs="Arial"/>
          <w:sz w:val="20"/>
          <w:szCs w:val="20"/>
        </w:rPr>
        <w:t xml:space="preserve"> (or other wider sections of the </w:t>
      </w:r>
      <w:bookmarkStart w:id="5" w:name="_Hlk158712054"/>
      <w:r w:rsidR="005424E6" w:rsidRPr="000F12FE">
        <w:rPr>
          <w:rFonts w:ascii="Arial" w:hAnsi="Arial" w:cs="Arial"/>
          <w:b/>
          <w:bCs/>
          <w:sz w:val="20"/>
          <w:szCs w:val="20"/>
        </w:rPr>
        <w:t xml:space="preserve">Network Operator’s </w:t>
      </w:r>
      <w:bookmarkEnd w:id="5"/>
      <w:r w:rsidR="005424E6" w:rsidRPr="000F12FE">
        <w:rPr>
          <w:rFonts w:ascii="Arial" w:hAnsi="Arial" w:cs="Arial"/>
          <w:b/>
          <w:bCs/>
          <w:sz w:val="20"/>
          <w:szCs w:val="20"/>
        </w:rPr>
        <w:t>System</w:t>
      </w:r>
      <w:r w:rsidRPr="000F12FE">
        <w:rPr>
          <w:rFonts w:ascii="Arial" w:hAnsi="Arial" w:cs="Arial"/>
          <w:sz w:val="20"/>
          <w:szCs w:val="20"/>
        </w:rPr>
        <w:t>)</w:t>
      </w:r>
      <w:r w:rsidR="001C4C58">
        <w:rPr>
          <w:rFonts w:ascii="Arial" w:hAnsi="Arial" w:cs="Arial"/>
          <w:sz w:val="20"/>
          <w:szCs w:val="20"/>
        </w:rPr>
        <w:t xml:space="preserve"> where required </w:t>
      </w:r>
      <w:r w:rsidR="00324AC1">
        <w:rPr>
          <w:rFonts w:ascii="Arial" w:hAnsi="Arial" w:cs="Arial"/>
          <w:sz w:val="20"/>
          <w:szCs w:val="20"/>
        </w:rPr>
        <w:t xml:space="preserve">by the </w:t>
      </w:r>
      <w:r w:rsidR="00F708E9">
        <w:rPr>
          <w:rFonts w:ascii="Arial" w:hAnsi="Arial" w:cs="Arial"/>
          <w:b/>
          <w:bCs/>
          <w:sz w:val="20"/>
          <w:szCs w:val="20"/>
        </w:rPr>
        <w:t>DRZP</w:t>
      </w:r>
      <w:r w:rsidRPr="000F12FE">
        <w:rPr>
          <w:rFonts w:ascii="Arial" w:hAnsi="Arial" w:cs="Arial"/>
          <w:sz w:val="20"/>
          <w:szCs w:val="20"/>
        </w:rPr>
        <w:t xml:space="preserve">, such as instructing that all </w:t>
      </w:r>
      <w:r w:rsidR="00A37B46" w:rsidRPr="000F12FE">
        <w:rPr>
          <w:rFonts w:ascii="Arial" w:hAnsi="Arial" w:cs="Arial"/>
          <w:b/>
          <w:bCs/>
          <w:sz w:val="20"/>
          <w:szCs w:val="20"/>
        </w:rPr>
        <w:t>Restoration Contractors</w:t>
      </w:r>
      <w:r w:rsidR="003B1766" w:rsidRPr="000F12FE">
        <w:rPr>
          <w:rFonts w:ascii="Arial" w:hAnsi="Arial" w:cs="Arial"/>
          <w:sz w:val="20"/>
          <w:szCs w:val="20"/>
        </w:rPr>
        <w:t xml:space="preserve">’ </w:t>
      </w:r>
      <w:r w:rsidR="00017E73" w:rsidRPr="000F12FE">
        <w:rPr>
          <w:rFonts w:ascii="Arial" w:hAnsi="Arial" w:cs="Arial"/>
          <w:b/>
          <w:bCs/>
          <w:sz w:val="20"/>
          <w:szCs w:val="20"/>
        </w:rPr>
        <w:t>Plant</w:t>
      </w:r>
      <w:r w:rsidR="003B1766" w:rsidRPr="000F12FE">
        <w:rPr>
          <w:rFonts w:ascii="Arial" w:hAnsi="Arial" w:cs="Arial"/>
          <w:sz w:val="20"/>
          <w:szCs w:val="20"/>
        </w:rPr>
        <w:t xml:space="preserve"> to</w:t>
      </w:r>
      <w:r w:rsidRPr="000F12FE">
        <w:rPr>
          <w:rFonts w:ascii="Arial" w:hAnsi="Arial" w:cs="Arial"/>
          <w:sz w:val="20"/>
          <w:szCs w:val="20"/>
        </w:rPr>
        <w:t xml:space="preserve"> </w:t>
      </w:r>
      <w:r w:rsidR="0065210D" w:rsidRPr="000F12FE">
        <w:rPr>
          <w:rFonts w:ascii="Arial" w:hAnsi="Arial" w:cs="Arial"/>
          <w:sz w:val="20"/>
          <w:szCs w:val="20"/>
        </w:rPr>
        <w:t xml:space="preserve">be placed in </w:t>
      </w:r>
      <w:r w:rsidRPr="000F12FE">
        <w:rPr>
          <w:rFonts w:ascii="Arial" w:hAnsi="Arial" w:cs="Arial"/>
          <w:sz w:val="20"/>
          <w:szCs w:val="20"/>
        </w:rPr>
        <w:t xml:space="preserve">voltage control mode or instructing the </w:t>
      </w:r>
      <w:r w:rsidR="00852DFB" w:rsidRPr="000F12FE">
        <w:rPr>
          <w:rFonts w:ascii="Arial" w:hAnsi="Arial" w:cs="Arial"/>
          <w:b/>
          <w:bCs/>
          <w:sz w:val="20"/>
          <w:szCs w:val="20"/>
        </w:rPr>
        <w:t>A</w:t>
      </w:r>
      <w:r w:rsidR="002D552D" w:rsidRPr="000F12FE">
        <w:rPr>
          <w:rFonts w:ascii="Arial" w:hAnsi="Arial" w:cs="Arial"/>
          <w:b/>
          <w:bCs/>
          <w:sz w:val="20"/>
          <w:szCs w:val="20"/>
        </w:rPr>
        <w:t xml:space="preserve">nchor </w:t>
      </w:r>
      <w:r w:rsidR="00852DFB" w:rsidRPr="000F12FE">
        <w:rPr>
          <w:rFonts w:ascii="Arial" w:hAnsi="Arial" w:cs="Arial"/>
          <w:b/>
          <w:bCs/>
          <w:sz w:val="20"/>
          <w:szCs w:val="20"/>
        </w:rPr>
        <w:t>G</w:t>
      </w:r>
      <w:r w:rsidR="002D552D" w:rsidRPr="000F12FE">
        <w:rPr>
          <w:rFonts w:ascii="Arial" w:hAnsi="Arial" w:cs="Arial"/>
          <w:b/>
          <w:bCs/>
          <w:sz w:val="20"/>
          <w:szCs w:val="20"/>
        </w:rPr>
        <w:t>enerator</w:t>
      </w:r>
      <w:r w:rsidRPr="000F12FE">
        <w:rPr>
          <w:rFonts w:ascii="Arial" w:hAnsi="Arial" w:cs="Arial"/>
          <w:sz w:val="20"/>
          <w:szCs w:val="20"/>
        </w:rPr>
        <w:t xml:space="preserve"> to operate </w:t>
      </w:r>
      <w:r w:rsidR="005C75B6" w:rsidRPr="000F12FE">
        <w:rPr>
          <w:rFonts w:ascii="Arial" w:hAnsi="Arial" w:cs="Arial"/>
          <w:sz w:val="20"/>
          <w:szCs w:val="20"/>
        </w:rPr>
        <w:t xml:space="preserve">to </w:t>
      </w:r>
      <w:r w:rsidRPr="000F12FE">
        <w:rPr>
          <w:rFonts w:ascii="Arial" w:hAnsi="Arial" w:cs="Arial"/>
          <w:sz w:val="20"/>
          <w:szCs w:val="20"/>
        </w:rPr>
        <w:t xml:space="preserve">a specific </w:t>
      </w:r>
      <w:r w:rsidR="00EE3B10" w:rsidRPr="000F12FE">
        <w:rPr>
          <w:rFonts w:ascii="Arial" w:hAnsi="Arial" w:cs="Arial"/>
          <w:b/>
          <w:bCs/>
          <w:sz w:val="20"/>
          <w:szCs w:val="20"/>
        </w:rPr>
        <w:t>Power Factor</w:t>
      </w:r>
      <w:r w:rsidR="00EE3B10" w:rsidRPr="000F12FE">
        <w:rPr>
          <w:rFonts w:ascii="Arial" w:hAnsi="Arial" w:cs="Arial"/>
          <w:sz w:val="20"/>
          <w:szCs w:val="20"/>
        </w:rPr>
        <w:t xml:space="preserve"> </w:t>
      </w:r>
      <w:r w:rsidRPr="000F12FE">
        <w:rPr>
          <w:rFonts w:ascii="Arial" w:hAnsi="Arial" w:cs="Arial"/>
          <w:sz w:val="20"/>
          <w:szCs w:val="20"/>
        </w:rPr>
        <w:t xml:space="preserve">or </w:t>
      </w:r>
      <w:r w:rsidR="00EE3B10" w:rsidRPr="000F12FE">
        <w:rPr>
          <w:rFonts w:ascii="Arial" w:hAnsi="Arial" w:cs="Arial"/>
          <w:b/>
          <w:bCs/>
          <w:sz w:val="20"/>
          <w:szCs w:val="20"/>
        </w:rPr>
        <w:t>Reactive Power</w:t>
      </w:r>
      <w:r w:rsidR="00EE3B10" w:rsidRPr="000F12FE">
        <w:rPr>
          <w:rFonts w:ascii="Arial" w:hAnsi="Arial" w:cs="Arial"/>
          <w:sz w:val="20"/>
          <w:szCs w:val="20"/>
        </w:rPr>
        <w:t xml:space="preserve"> </w:t>
      </w:r>
      <w:r w:rsidR="00181EF3" w:rsidRPr="000F12FE">
        <w:rPr>
          <w:rFonts w:ascii="Arial" w:hAnsi="Arial" w:cs="Arial"/>
          <w:sz w:val="20"/>
          <w:szCs w:val="20"/>
        </w:rPr>
        <w:t>output (</w:t>
      </w:r>
      <w:r w:rsidRPr="000F12FE">
        <w:rPr>
          <w:rFonts w:ascii="Arial" w:hAnsi="Arial" w:cs="Arial"/>
          <w:sz w:val="20"/>
          <w:szCs w:val="20"/>
        </w:rPr>
        <w:t xml:space="preserve">to lessen the voltage step change on energisation). </w:t>
      </w:r>
    </w:p>
    <w:p w14:paraId="71A26FB1" w14:textId="1E0D3BF2" w:rsidR="002F05AD" w:rsidRPr="000F12FE" w:rsidRDefault="00BD03A5" w:rsidP="000F12FE">
      <w:pPr>
        <w:numPr>
          <w:ilvl w:val="0"/>
          <w:numId w:val="5"/>
        </w:numPr>
        <w:spacing w:before="240"/>
        <w:ind w:left="357" w:hanging="357"/>
        <w:jc w:val="both"/>
        <w:rPr>
          <w:rFonts w:ascii="Arial" w:hAnsi="Arial" w:cs="Arial"/>
          <w:sz w:val="20"/>
          <w:szCs w:val="20"/>
        </w:rPr>
      </w:pPr>
      <w:r w:rsidRPr="00BD03A5">
        <w:rPr>
          <w:rFonts w:ascii="Arial" w:hAnsi="Arial" w:cs="Arial"/>
          <w:sz w:val="20"/>
          <w:szCs w:val="20"/>
        </w:rPr>
        <w:t xml:space="preserve">When synchronising two </w:t>
      </w:r>
      <w:r w:rsidRPr="00BD03A5">
        <w:rPr>
          <w:rFonts w:ascii="Arial" w:hAnsi="Arial" w:cs="Arial"/>
          <w:b/>
          <w:bCs/>
          <w:sz w:val="20"/>
          <w:szCs w:val="20"/>
        </w:rPr>
        <w:t>Power Islands</w:t>
      </w:r>
      <w:r w:rsidRPr="00BD03A5">
        <w:rPr>
          <w:rFonts w:ascii="Arial" w:hAnsi="Arial" w:cs="Arial"/>
          <w:sz w:val="20"/>
          <w:szCs w:val="20"/>
        </w:rPr>
        <w:t xml:space="preserve"> or operating while </w:t>
      </w:r>
      <w:r w:rsidRPr="00BD03A5">
        <w:rPr>
          <w:rFonts w:ascii="Arial" w:hAnsi="Arial" w:cs="Arial"/>
          <w:b/>
          <w:bCs/>
          <w:sz w:val="20"/>
          <w:szCs w:val="20"/>
        </w:rPr>
        <w:t>Synchronised</w:t>
      </w:r>
      <w:r w:rsidRPr="00BD03A5">
        <w:rPr>
          <w:rFonts w:ascii="Arial" w:hAnsi="Arial" w:cs="Arial"/>
          <w:sz w:val="20"/>
          <w:szCs w:val="20"/>
        </w:rPr>
        <w:t xml:space="preserve"> to the wider network outside the bounds of the </w:t>
      </w:r>
      <w:r w:rsidRPr="00BD03A5">
        <w:rPr>
          <w:rFonts w:ascii="Arial" w:hAnsi="Arial" w:cs="Arial"/>
          <w:b/>
          <w:bCs/>
          <w:sz w:val="20"/>
          <w:szCs w:val="20"/>
        </w:rPr>
        <w:t>DRZ</w:t>
      </w:r>
      <w:r w:rsidRPr="00BD03A5">
        <w:rPr>
          <w:rFonts w:ascii="Arial" w:hAnsi="Arial" w:cs="Arial"/>
          <w:sz w:val="20"/>
          <w:szCs w:val="20"/>
        </w:rPr>
        <w:t xml:space="preserve">, where required by the </w:t>
      </w:r>
      <w:r w:rsidRPr="00BD03A5">
        <w:rPr>
          <w:rFonts w:ascii="Arial" w:hAnsi="Arial" w:cs="Arial"/>
          <w:b/>
          <w:bCs/>
          <w:sz w:val="20"/>
          <w:szCs w:val="20"/>
        </w:rPr>
        <w:t>DRZP</w:t>
      </w:r>
      <w:r w:rsidRPr="00BD03A5">
        <w:rPr>
          <w:rFonts w:ascii="Arial" w:hAnsi="Arial" w:cs="Arial"/>
          <w:sz w:val="20"/>
          <w:szCs w:val="20"/>
        </w:rPr>
        <w:t xml:space="preserve">, the </w:t>
      </w:r>
      <w:r w:rsidRPr="00BD03A5">
        <w:rPr>
          <w:rFonts w:ascii="Arial" w:hAnsi="Arial" w:cs="Arial"/>
          <w:b/>
          <w:bCs/>
          <w:sz w:val="20"/>
          <w:szCs w:val="20"/>
        </w:rPr>
        <w:t>DRZCS</w:t>
      </w:r>
      <w:r w:rsidRPr="00BD03A5">
        <w:rPr>
          <w:rFonts w:ascii="Arial" w:hAnsi="Arial" w:cs="Arial"/>
          <w:sz w:val="20"/>
          <w:szCs w:val="20"/>
        </w:rPr>
        <w:t xml:space="preserve"> </w:t>
      </w:r>
      <w:proofErr w:type="gramStart"/>
      <w:r w:rsidRPr="00BD03A5">
        <w:rPr>
          <w:rFonts w:ascii="Arial" w:hAnsi="Arial" w:cs="Arial"/>
          <w:sz w:val="20"/>
          <w:szCs w:val="20"/>
        </w:rPr>
        <w:t>shall  report</w:t>
      </w:r>
      <w:proofErr w:type="gramEnd"/>
      <w:r w:rsidRPr="00BD03A5">
        <w:rPr>
          <w:rFonts w:ascii="Arial" w:hAnsi="Arial" w:cs="Arial"/>
          <w:sz w:val="20"/>
          <w:szCs w:val="20"/>
        </w:rPr>
        <w:t xml:space="preserve"> to the </w:t>
      </w:r>
      <w:r w:rsidRPr="00BD03A5">
        <w:rPr>
          <w:rFonts w:ascii="Arial" w:hAnsi="Arial" w:cs="Arial"/>
          <w:b/>
          <w:bCs/>
          <w:sz w:val="20"/>
          <w:szCs w:val="20"/>
        </w:rPr>
        <w:t>Network Operator</w:t>
      </w:r>
      <w:r w:rsidRPr="00BD03A5">
        <w:rPr>
          <w:rFonts w:ascii="Arial" w:hAnsi="Arial" w:cs="Arial"/>
          <w:sz w:val="20"/>
          <w:szCs w:val="20"/>
        </w:rPr>
        <w:t xml:space="preserve"> the overall </w:t>
      </w:r>
      <w:r w:rsidRPr="00BD03A5">
        <w:rPr>
          <w:rFonts w:ascii="Arial" w:hAnsi="Arial" w:cs="Arial"/>
          <w:b/>
          <w:bCs/>
          <w:sz w:val="20"/>
          <w:szCs w:val="20"/>
        </w:rPr>
        <w:t>Active</w:t>
      </w:r>
      <w:r w:rsidRPr="00BD03A5">
        <w:rPr>
          <w:rFonts w:ascii="Arial" w:hAnsi="Arial" w:cs="Arial"/>
          <w:sz w:val="20"/>
          <w:szCs w:val="20"/>
        </w:rPr>
        <w:t xml:space="preserve"> </w:t>
      </w:r>
      <w:r w:rsidRPr="00BD03A5">
        <w:rPr>
          <w:rFonts w:ascii="Arial" w:hAnsi="Arial" w:cs="Arial"/>
          <w:b/>
          <w:bCs/>
          <w:sz w:val="20"/>
          <w:szCs w:val="20"/>
        </w:rPr>
        <w:t>Power</w:t>
      </w:r>
      <w:r w:rsidRPr="00BD03A5">
        <w:rPr>
          <w:rFonts w:ascii="Arial" w:hAnsi="Arial" w:cs="Arial"/>
          <w:sz w:val="20"/>
          <w:szCs w:val="20"/>
        </w:rPr>
        <w:t xml:space="preserve"> and </w:t>
      </w:r>
      <w:r w:rsidRPr="00BD03A5">
        <w:rPr>
          <w:rFonts w:ascii="Arial" w:hAnsi="Arial" w:cs="Arial"/>
          <w:b/>
          <w:bCs/>
          <w:sz w:val="20"/>
          <w:szCs w:val="20"/>
        </w:rPr>
        <w:t>Reactive Power</w:t>
      </w:r>
      <w:r w:rsidRPr="00BD03A5">
        <w:rPr>
          <w:rFonts w:ascii="Arial" w:hAnsi="Arial" w:cs="Arial"/>
          <w:sz w:val="20"/>
          <w:szCs w:val="20"/>
        </w:rPr>
        <w:t xml:space="preserve"> resources available for control within the </w:t>
      </w:r>
      <w:r w:rsidRPr="00BD03A5">
        <w:rPr>
          <w:rFonts w:ascii="Arial" w:hAnsi="Arial" w:cs="Arial"/>
          <w:b/>
          <w:bCs/>
          <w:sz w:val="20"/>
          <w:szCs w:val="20"/>
        </w:rPr>
        <w:t>DRZ</w:t>
      </w:r>
      <w:r w:rsidRPr="003A6C98">
        <w:rPr>
          <w:rFonts w:ascii="Arial" w:hAnsi="Arial" w:cs="Arial"/>
          <w:sz w:val="20"/>
          <w:szCs w:val="20"/>
        </w:rPr>
        <w:t>.</w:t>
      </w:r>
      <w:r w:rsidR="002F05AD" w:rsidRPr="000F12FE">
        <w:rPr>
          <w:rFonts w:ascii="Arial" w:hAnsi="Arial" w:cs="Arial"/>
          <w:sz w:val="20"/>
          <w:szCs w:val="20"/>
        </w:rPr>
        <w:t xml:space="preserve"> </w:t>
      </w:r>
    </w:p>
    <w:p w14:paraId="7EC2E350" w14:textId="5B923692" w:rsidR="00C63F5C" w:rsidRPr="00EF018E" w:rsidRDefault="00C63F5C" w:rsidP="003A6C98">
      <w:pPr>
        <w:pStyle w:val="Heading3"/>
      </w:pPr>
      <w:bookmarkStart w:id="6" w:name="_Toc163486959"/>
      <w:r w:rsidRPr="00EF018E">
        <w:t>Communications Monitoring and Fail-Safes</w:t>
      </w:r>
      <w:bookmarkEnd w:id="6"/>
    </w:p>
    <w:p w14:paraId="15977D8F" w14:textId="3ACF634F" w:rsidR="00C63F5C" w:rsidRPr="000F12FE" w:rsidRDefault="00C63F5C" w:rsidP="00C63F5C">
      <w:pPr>
        <w:spacing w:before="240"/>
        <w:jc w:val="both"/>
        <w:rPr>
          <w:rFonts w:ascii="Arial" w:hAnsi="Arial" w:cs="Arial"/>
          <w:sz w:val="20"/>
          <w:szCs w:val="20"/>
        </w:rPr>
      </w:pPr>
      <w:r w:rsidRPr="000F12FE">
        <w:rPr>
          <w:rFonts w:ascii="Arial" w:hAnsi="Arial" w:cs="Arial"/>
          <w:sz w:val="20"/>
          <w:szCs w:val="20"/>
        </w:rPr>
        <w:t xml:space="preserve">The following </w:t>
      </w:r>
      <w:r w:rsidR="00A86382">
        <w:rPr>
          <w:rFonts w:ascii="Arial" w:hAnsi="Arial" w:cs="Arial"/>
          <w:sz w:val="20"/>
          <w:szCs w:val="20"/>
        </w:rPr>
        <w:t>features</w:t>
      </w:r>
      <w:r w:rsidR="00A86382" w:rsidRPr="000F12FE">
        <w:rPr>
          <w:rFonts w:ascii="Arial" w:hAnsi="Arial" w:cs="Arial"/>
          <w:sz w:val="20"/>
          <w:szCs w:val="20"/>
        </w:rPr>
        <w:t xml:space="preserve"> </w:t>
      </w:r>
      <w:r w:rsidRPr="000F12FE">
        <w:rPr>
          <w:rFonts w:ascii="Arial" w:hAnsi="Arial" w:cs="Arial"/>
          <w:sz w:val="20"/>
          <w:szCs w:val="20"/>
        </w:rPr>
        <w:t xml:space="preserve">are typical of an autonomous control system deployed </w:t>
      </w:r>
      <w:r w:rsidR="00385006">
        <w:rPr>
          <w:rFonts w:ascii="Arial" w:hAnsi="Arial" w:cs="Arial"/>
          <w:sz w:val="20"/>
          <w:szCs w:val="20"/>
        </w:rPr>
        <w:t>on</w:t>
      </w:r>
      <w:r w:rsidRPr="000F12FE">
        <w:rPr>
          <w:rFonts w:ascii="Arial" w:hAnsi="Arial" w:cs="Arial"/>
          <w:sz w:val="20"/>
          <w:szCs w:val="20"/>
        </w:rPr>
        <w:t xml:space="preserve"> </w:t>
      </w:r>
      <w:r w:rsidRPr="000F12FE">
        <w:rPr>
          <w:rFonts w:ascii="Arial" w:hAnsi="Arial" w:cs="Arial"/>
          <w:b/>
          <w:bCs/>
          <w:sz w:val="20"/>
          <w:szCs w:val="20"/>
        </w:rPr>
        <w:t>GB</w:t>
      </w:r>
      <w:r w:rsidRPr="000F12FE">
        <w:rPr>
          <w:rFonts w:ascii="Arial" w:hAnsi="Arial" w:cs="Arial"/>
          <w:sz w:val="20"/>
          <w:szCs w:val="20"/>
        </w:rPr>
        <w:t xml:space="preserve"> </w:t>
      </w:r>
      <w:r w:rsidR="000A274A" w:rsidRPr="000F12FE">
        <w:rPr>
          <w:rFonts w:ascii="Arial" w:hAnsi="Arial" w:cs="Arial"/>
          <w:sz w:val="20"/>
          <w:szCs w:val="20"/>
        </w:rPr>
        <w:t xml:space="preserve">distribution </w:t>
      </w:r>
      <w:r w:rsidR="00DE1481" w:rsidRPr="000F12FE">
        <w:rPr>
          <w:rFonts w:ascii="Arial" w:hAnsi="Arial" w:cs="Arial"/>
          <w:b/>
          <w:bCs/>
          <w:sz w:val="20"/>
          <w:szCs w:val="20"/>
        </w:rPr>
        <w:t>Systems</w:t>
      </w:r>
      <w:r w:rsidRPr="000F12FE">
        <w:rPr>
          <w:rFonts w:ascii="Arial" w:hAnsi="Arial" w:cs="Arial"/>
          <w:sz w:val="20"/>
          <w:szCs w:val="20"/>
        </w:rPr>
        <w:t xml:space="preserve"> (</w:t>
      </w:r>
      <w:r w:rsidR="00181EF3" w:rsidRPr="000F12FE">
        <w:rPr>
          <w:rFonts w:ascii="Arial" w:hAnsi="Arial" w:cs="Arial"/>
          <w:sz w:val="20"/>
          <w:szCs w:val="20"/>
        </w:rPr>
        <w:t>e.g.,</w:t>
      </w:r>
      <w:r w:rsidRPr="000F12FE">
        <w:rPr>
          <w:rFonts w:ascii="Arial" w:hAnsi="Arial" w:cs="Arial"/>
          <w:sz w:val="20"/>
          <w:szCs w:val="20"/>
        </w:rPr>
        <w:t xml:space="preserve"> </w:t>
      </w:r>
      <w:r w:rsidR="005C75B6" w:rsidRPr="000F12FE">
        <w:rPr>
          <w:rFonts w:ascii="Arial" w:hAnsi="Arial" w:cs="Arial"/>
          <w:sz w:val="20"/>
          <w:szCs w:val="20"/>
        </w:rPr>
        <w:t>a</w:t>
      </w:r>
      <w:r w:rsidRPr="000F12FE">
        <w:rPr>
          <w:rFonts w:ascii="Arial" w:hAnsi="Arial" w:cs="Arial"/>
          <w:sz w:val="20"/>
          <w:szCs w:val="20"/>
        </w:rPr>
        <w:t xml:space="preserve">ctive </w:t>
      </w:r>
      <w:r w:rsidR="005C75B6" w:rsidRPr="000F12FE">
        <w:rPr>
          <w:rFonts w:ascii="Arial" w:hAnsi="Arial" w:cs="Arial"/>
          <w:sz w:val="20"/>
          <w:szCs w:val="20"/>
        </w:rPr>
        <w:t>n</w:t>
      </w:r>
      <w:r w:rsidRPr="000F12FE">
        <w:rPr>
          <w:rFonts w:ascii="Arial" w:hAnsi="Arial" w:cs="Arial"/>
          <w:sz w:val="20"/>
          <w:szCs w:val="20"/>
        </w:rPr>
        <w:t xml:space="preserve">etwork </w:t>
      </w:r>
      <w:r w:rsidR="005C75B6" w:rsidRPr="000F12FE">
        <w:rPr>
          <w:rFonts w:ascii="Arial" w:hAnsi="Arial" w:cs="Arial"/>
          <w:sz w:val="20"/>
          <w:szCs w:val="20"/>
        </w:rPr>
        <w:t>m</w:t>
      </w:r>
      <w:r w:rsidRPr="000F12FE">
        <w:rPr>
          <w:rFonts w:ascii="Arial" w:hAnsi="Arial" w:cs="Arial"/>
          <w:sz w:val="20"/>
          <w:szCs w:val="20"/>
        </w:rPr>
        <w:t>anagement (ANM) system)</w:t>
      </w:r>
      <w:r w:rsidR="00A86382">
        <w:rPr>
          <w:rFonts w:ascii="Arial" w:hAnsi="Arial" w:cs="Arial"/>
          <w:sz w:val="20"/>
          <w:szCs w:val="20"/>
        </w:rPr>
        <w:t xml:space="preserve">, and should be considered as part of the design of the </w:t>
      </w:r>
      <w:r w:rsidR="00A86382" w:rsidRPr="000F12FE">
        <w:rPr>
          <w:rFonts w:ascii="Arial" w:hAnsi="Arial" w:cs="Arial"/>
          <w:b/>
          <w:bCs/>
          <w:sz w:val="20"/>
          <w:szCs w:val="20"/>
        </w:rPr>
        <w:t>DRZCS</w:t>
      </w:r>
      <w:r w:rsidRPr="000F12FE">
        <w:rPr>
          <w:rFonts w:ascii="Arial" w:hAnsi="Arial" w:cs="Arial"/>
          <w:sz w:val="20"/>
          <w:szCs w:val="20"/>
        </w:rPr>
        <w:t xml:space="preserve">. </w:t>
      </w:r>
    </w:p>
    <w:p w14:paraId="67E39B1E" w14:textId="1D510612" w:rsidR="00A86382" w:rsidRDefault="00A86382">
      <w:pPr>
        <w:numPr>
          <w:ilvl w:val="0"/>
          <w:numId w:val="5"/>
        </w:numPr>
        <w:spacing w:before="240"/>
        <w:ind w:left="357" w:hanging="357"/>
        <w:jc w:val="both"/>
        <w:rPr>
          <w:rFonts w:ascii="Arial" w:hAnsi="Arial" w:cs="Arial"/>
          <w:sz w:val="20"/>
          <w:szCs w:val="20"/>
        </w:rPr>
      </w:pPr>
      <w:r w:rsidRPr="00F57009">
        <w:rPr>
          <w:rFonts w:ascii="Arial" w:hAnsi="Arial" w:cs="Arial"/>
          <w:sz w:val="20"/>
          <w:szCs w:val="20"/>
        </w:rPr>
        <w:t xml:space="preserve">The </w:t>
      </w:r>
      <w:r w:rsidRPr="00F57009">
        <w:rPr>
          <w:rFonts w:ascii="Arial" w:hAnsi="Arial" w:cs="Arial"/>
          <w:b/>
          <w:bCs/>
          <w:sz w:val="20"/>
          <w:szCs w:val="20"/>
        </w:rPr>
        <w:t xml:space="preserve">DRZCS </w:t>
      </w:r>
      <w:r w:rsidRPr="00F57009">
        <w:rPr>
          <w:rFonts w:ascii="Arial" w:hAnsi="Arial" w:cs="Arial"/>
          <w:sz w:val="20"/>
          <w:szCs w:val="20"/>
        </w:rPr>
        <w:t>shall</w:t>
      </w:r>
      <w:r>
        <w:rPr>
          <w:rFonts w:ascii="Arial" w:hAnsi="Arial" w:cs="Arial"/>
          <w:sz w:val="20"/>
          <w:szCs w:val="20"/>
        </w:rPr>
        <w:t xml:space="preserve"> have two modes of operation:</w:t>
      </w:r>
    </w:p>
    <w:p w14:paraId="1D6BB330" w14:textId="042DF2C4" w:rsidR="00A86382" w:rsidRDefault="00A86382" w:rsidP="00A86382">
      <w:pPr>
        <w:numPr>
          <w:ilvl w:val="1"/>
          <w:numId w:val="5"/>
        </w:numPr>
        <w:spacing w:before="240"/>
        <w:jc w:val="both"/>
        <w:rPr>
          <w:rFonts w:ascii="Arial" w:hAnsi="Arial" w:cs="Arial"/>
          <w:sz w:val="20"/>
          <w:szCs w:val="20"/>
        </w:rPr>
      </w:pPr>
      <w:r>
        <w:rPr>
          <w:rFonts w:ascii="Arial" w:hAnsi="Arial" w:cs="Arial"/>
          <w:sz w:val="20"/>
          <w:szCs w:val="20"/>
        </w:rPr>
        <w:t xml:space="preserve">An active mode that is operational during a </w:t>
      </w:r>
      <w:r w:rsidRPr="000F12FE">
        <w:rPr>
          <w:rFonts w:ascii="Arial" w:hAnsi="Arial" w:cs="Arial"/>
          <w:b/>
          <w:bCs/>
          <w:sz w:val="20"/>
          <w:szCs w:val="20"/>
        </w:rPr>
        <w:t>System Restoration</w:t>
      </w:r>
      <w:r>
        <w:rPr>
          <w:rFonts w:ascii="Arial" w:hAnsi="Arial" w:cs="Arial"/>
          <w:sz w:val="20"/>
          <w:szCs w:val="20"/>
        </w:rPr>
        <w:t xml:space="preserve"> event, where t</w:t>
      </w:r>
      <w:r w:rsidR="0002296C">
        <w:rPr>
          <w:rFonts w:ascii="Arial" w:hAnsi="Arial" w:cs="Arial"/>
          <w:sz w:val="20"/>
          <w:szCs w:val="20"/>
        </w:rPr>
        <w:t>h</w:t>
      </w:r>
      <w:r>
        <w:rPr>
          <w:rFonts w:ascii="Arial" w:hAnsi="Arial" w:cs="Arial"/>
          <w:sz w:val="20"/>
          <w:szCs w:val="20"/>
        </w:rPr>
        <w:t xml:space="preserve">e </w:t>
      </w:r>
      <w:r w:rsidRPr="000F12FE">
        <w:rPr>
          <w:rFonts w:ascii="Arial" w:hAnsi="Arial" w:cs="Arial"/>
          <w:b/>
          <w:bCs/>
          <w:sz w:val="20"/>
          <w:szCs w:val="20"/>
        </w:rPr>
        <w:t xml:space="preserve">DRZCS </w:t>
      </w:r>
      <w:r>
        <w:rPr>
          <w:rFonts w:ascii="Arial" w:hAnsi="Arial" w:cs="Arial"/>
          <w:sz w:val="20"/>
          <w:szCs w:val="20"/>
        </w:rPr>
        <w:t xml:space="preserve">is controlling </w:t>
      </w:r>
      <w:r w:rsidRPr="000F12FE">
        <w:rPr>
          <w:rFonts w:ascii="Arial" w:hAnsi="Arial" w:cs="Arial"/>
          <w:b/>
          <w:bCs/>
          <w:sz w:val="20"/>
          <w:szCs w:val="20"/>
        </w:rPr>
        <w:t>Restoration Contractor’s Plant</w:t>
      </w:r>
      <w:r>
        <w:rPr>
          <w:rFonts w:ascii="Arial" w:hAnsi="Arial" w:cs="Arial"/>
          <w:sz w:val="20"/>
          <w:szCs w:val="20"/>
        </w:rPr>
        <w:t xml:space="preserve"> and </w:t>
      </w:r>
      <w:r w:rsidRPr="000F12FE">
        <w:rPr>
          <w:rFonts w:ascii="Arial" w:hAnsi="Arial" w:cs="Arial"/>
          <w:b/>
          <w:bCs/>
          <w:sz w:val="20"/>
          <w:szCs w:val="20"/>
        </w:rPr>
        <w:t>Apparatus</w:t>
      </w:r>
      <w:r>
        <w:rPr>
          <w:rFonts w:ascii="Arial" w:hAnsi="Arial" w:cs="Arial"/>
          <w:sz w:val="20"/>
          <w:szCs w:val="20"/>
        </w:rPr>
        <w:t>; and</w:t>
      </w:r>
    </w:p>
    <w:p w14:paraId="312D1FCB" w14:textId="023A9CFD" w:rsidR="00A86382" w:rsidRPr="0002296C" w:rsidRDefault="00A86382" w:rsidP="000F12FE">
      <w:pPr>
        <w:numPr>
          <w:ilvl w:val="1"/>
          <w:numId w:val="5"/>
        </w:numPr>
        <w:spacing w:before="240"/>
        <w:jc w:val="both"/>
        <w:rPr>
          <w:rFonts w:ascii="Arial" w:hAnsi="Arial" w:cs="Arial"/>
          <w:sz w:val="20"/>
          <w:szCs w:val="20"/>
        </w:rPr>
      </w:pPr>
      <w:r w:rsidRPr="0002296C">
        <w:rPr>
          <w:rFonts w:ascii="Arial" w:hAnsi="Arial" w:cs="Arial"/>
          <w:sz w:val="20"/>
          <w:szCs w:val="20"/>
        </w:rPr>
        <w:t xml:space="preserve">A supervisory mode that is operational at all </w:t>
      </w:r>
      <w:r w:rsidR="0002296C" w:rsidRPr="0002296C">
        <w:rPr>
          <w:rFonts w:ascii="Arial" w:hAnsi="Arial" w:cs="Arial"/>
          <w:sz w:val="20"/>
          <w:szCs w:val="20"/>
        </w:rPr>
        <w:t xml:space="preserve">other </w:t>
      </w:r>
      <w:r w:rsidRPr="0002296C">
        <w:rPr>
          <w:rFonts w:ascii="Arial" w:hAnsi="Arial" w:cs="Arial"/>
          <w:sz w:val="20"/>
          <w:szCs w:val="20"/>
        </w:rPr>
        <w:t>times, to monitor the health of the communications, ke</w:t>
      </w:r>
      <w:r w:rsidR="0002296C" w:rsidRPr="0002296C">
        <w:rPr>
          <w:rFonts w:ascii="Arial" w:hAnsi="Arial" w:cs="Arial"/>
          <w:sz w:val="20"/>
          <w:szCs w:val="20"/>
        </w:rPr>
        <w:t>y data sources</w:t>
      </w:r>
      <w:r w:rsidRPr="0002296C">
        <w:rPr>
          <w:rFonts w:ascii="Arial" w:hAnsi="Arial" w:cs="Arial"/>
          <w:sz w:val="20"/>
          <w:szCs w:val="20"/>
        </w:rPr>
        <w:t xml:space="preserve">, to identify any issues that may prevent the </w:t>
      </w:r>
      <w:r w:rsidRPr="000F12FE">
        <w:rPr>
          <w:rFonts w:ascii="Arial" w:hAnsi="Arial" w:cs="Arial"/>
          <w:b/>
          <w:bCs/>
          <w:sz w:val="20"/>
          <w:szCs w:val="20"/>
        </w:rPr>
        <w:t>DR</w:t>
      </w:r>
      <w:r w:rsidR="0002296C" w:rsidRPr="000F12FE">
        <w:rPr>
          <w:rFonts w:ascii="Arial" w:hAnsi="Arial" w:cs="Arial"/>
          <w:b/>
          <w:bCs/>
          <w:sz w:val="20"/>
          <w:szCs w:val="20"/>
        </w:rPr>
        <w:t>Z</w:t>
      </w:r>
      <w:r w:rsidRPr="000F12FE">
        <w:rPr>
          <w:rFonts w:ascii="Arial" w:hAnsi="Arial" w:cs="Arial"/>
          <w:b/>
          <w:bCs/>
          <w:sz w:val="20"/>
          <w:szCs w:val="20"/>
        </w:rPr>
        <w:t>C</w:t>
      </w:r>
      <w:r w:rsidR="0002296C" w:rsidRPr="000F12FE">
        <w:rPr>
          <w:rFonts w:ascii="Arial" w:hAnsi="Arial" w:cs="Arial"/>
          <w:b/>
          <w:bCs/>
          <w:sz w:val="20"/>
          <w:szCs w:val="20"/>
        </w:rPr>
        <w:t>S</w:t>
      </w:r>
      <w:r w:rsidR="0002296C" w:rsidRPr="0002296C">
        <w:rPr>
          <w:rFonts w:ascii="Arial" w:hAnsi="Arial" w:cs="Arial"/>
          <w:sz w:val="20"/>
          <w:szCs w:val="20"/>
        </w:rPr>
        <w:t xml:space="preserve"> </w:t>
      </w:r>
      <w:r w:rsidRPr="0002296C">
        <w:rPr>
          <w:rFonts w:ascii="Arial" w:hAnsi="Arial" w:cs="Arial"/>
          <w:sz w:val="20"/>
          <w:szCs w:val="20"/>
        </w:rPr>
        <w:t>operation in its active mode</w:t>
      </w:r>
      <w:r w:rsidR="0002296C" w:rsidRPr="0002296C">
        <w:rPr>
          <w:rFonts w:ascii="Arial" w:hAnsi="Arial" w:cs="Arial"/>
          <w:sz w:val="20"/>
          <w:szCs w:val="20"/>
        </w:rPr>
        <w:t xml:space="preserve">, but without controlling </w:t>
      </w:r>
      <w:r w:rsidR="0002296C" w:rsidRPr="000F12FE">
        <w:rPr>
          <w:rFonts w:ascii="Arial" w:hAnsi="Arial" w:cs="Arial"/>
          <w:b/>
          <w:bCs/>
          <w:sz w:val="20"/>
          <w:szCs w:val="20"/>
        </w:rPr>
        <w:t>Restoration Contractor’s Plant</w:t>
      </w:r>
      <w:r w:rsidR="0002296C" w:rsidRPr="0002296C">
        <w:rPr>
          <w:rFonts w:ascii="Arial" w:hAnsi="Arial" w:cs="Arial"/>
          <w:sz w:val="20"/>
          <w:szCs w:val="20"/>
        </w:rPr>
        <w:t xml:space="preserve"> and </w:t>
      </w:r>
      <w:r w:rsidR="0002296C" w:rsidRPr="000F12FE">
        <w:rPr>
          <w:rFonts w:ascii="Arial" w:hAnsi="Arial" w:cs="Arial"/>
          <w:b/>
          <w:bCs/>
          <w:sz w:val="20"/>
          <w:szCs w:val="20"/>
        </w:rPr>
        <w:t>Apparatus</w:t>
      </w:r>
      <w:r w:rsidR="0002296C" w:rsidRPr="0002296C">
        <w:rPr>
          <w:rFonts w:ascii="Arial" w:hAnsi="Arial" w:cs="Arial"/>
          <w:sz w:val="20"/>
          <w:szCs w:val="20"/>
        </w:rPr>
        <w:t>.</w:t>
      </w:r>
    </w:p>
    <w:p w14:paraId="6FB89669" w14:textId="09560116" w:rsidR="00C63F5C" w:rsidRPr="000F12FE" w:rsidRDefault="00C63F5C" w:rsidP="000F12FE">
      <w:pPr>
        <w:numPr>
          <w:ilvl w:val="0"/>
          <w:numId w:val="5"/>
        </w:numPr>
        <w:spacing w:before="240"/>
        <w:ind w:left="357" w:hanging="357"/>
        <w:jc w:val="both"/>
        <w:rPr>
          <w:rFonts w:ascii="Arial" w:hAnsi="Arial" w:cs="Arial"/>
          <w:sz w:val="20"/>
          <w:szCs w:val="20"/>
        </w:rPr>
      </w:pPr>
      <w:r w:rsidRPr="000F12FE">
        <w:rPr>
          <w:rFonts w:ascii="Arial" w:hAnsi="Arial" w:cs="Arial"/>
          <w:sz w:val="20"/>
          <w:szCs w:val="20"/>
        </w:rPr>
        <w:lastRenderedPageBreak/>
        <w:t xml:space="preserve">The </w:t>
      </w:r>
      <w:r w:rsidR="00BB7A4D" w:rsidRPr="000F12FE">
        <w:rPr>
          <w:rFonts w:ascii="Arial" w:hAnsi="Arial" w:cs="Arial"/>
          <w:b/>
          <w:bCs/>
          <w:sz w:val="20"/>
          <w:szCs w:val="20"/>
        </w:rPr>
        <w:t>DRZCS</w:t>
      </w:r>
      <w:r w:rsidR="002F36EF" w:rsidRPr="000F12FE">
        <w:rPr>
          <w:rFonts w:ascii="Arial" w:hAnsi="Arial" w:cs="Arial"/>
          <w:b/>
          <w:bCs/>
          <w:sz w:val="20"/>
          <w:szCs w:val="20"/>
        </w:rPr>
        <w:t xml:space="preserve"> </w:t>
      </w:r>
      <w:r w:rsidRPr="000F12FE">
        <w:rPr>
          <w:rFonts w:ascii="Arial" w:hAnsi="Arial" w:cs="Arial"/>
          <w:sz w:val="20"/>
          <w:szCs w:val="20"/>
        </w:rPr>
        <w:t>shall monitor the health of the system (</w:t>
      </w:r>
      <w:r w:rsidR="00181EF3" w:rsidRPr="000F12FE">
        <w:rPr>
          <w:rFonts w:ascii="Arial" w:hAnsi="Arial" w:cs="Arial"/>
          <w:sz w:val="20"/>
          <w:szCs w:val="20"/>
        </w:rPr>
        <w:t>e.g.,</w:t>
      </w:r>
      <w:r w:rsidRPr="000F12FE">
        <w:rPr>
          <w:rFonts w:ascii="Arial" w:hAnsi="Arial" w:cs="Arial"/>
          <w:sz w:val="20"/>
          <w:szCs w:val="20"/>
        </w:rPr>
        <w:t xml:space="preserve"> communication channels, </w:t>
      </w:r>
      <w:r w:rsidR="006414BF">
        <w:rPr>
          <w:rFonts w:ascii="Arial" w:hAnsi="Arial" w:cs="Arial"/>
          <w:sz w:val="20"/>
          <w:szCs w:val="20"/>
        </w:rPr>
        <w:t>SCADA data</w:t>
      </w:r>
      <w:r w:rsidRPr="000F12FE">
        <w:rPr>
          <w:rFonts w:ascii="Arial" w:hAnsi="Arial" w:cs="Arial"/>
          <w:sz w:val="20"/>
          <w:szCs w:val="20"/>
        </w:rPr>
        <w:t xml:space="preserve">) </w:t>
      </w:r>
      <w:proofErr w:type="gramStart"/>
      <w:r w:rsidRPr="000F12FE">
        <w:rPr>
          <w:rFonts w:ascii="Arial" w:hAnsi="Arial" w:cs="Arial"/>
          <w:sz w:val="20"/>
          <w:szCs w:val="20"/>
        </w:rPr>
        <w:t>at all times</w:t>
      </w:r>
      <w:proofErr w:type="gramEnd"/>
      <w:r w:rsidRPr="000F12FE">
        <w:rPr>
          <w:rFonts w:ascii="Arial" w:hAnsi="Arial" w:cs="Arial"/>
          <w:sz w:val="20"/>
          <w:szCs w:val="20"/>
        </w:rPr>
        <w:t xml:space="preserve">, and not only when activated as part of </w:t>
      </w:r>
      <w:r w:rsidR="00722819" w:rsidRPr="000F12FE">
        <w:rPr>
          <w:rFonts w:ascii="Arial" w:hAnsi="Arial" w:cs="Arial"/>
          <w:b/>
          <w:bCs/>
          <w:sz w:val="20"/>
          <w:szCs w:val="20"/>
        </w:rPr>
        <w:t>System Restoration</w:t>
      </w:r>
      <w:r w:rsidRPr="000F12FE">
        <w:rPr>
          <w:rFonts w:ascii="Arial" w:hAnsi="Arial" w:cs="Arial"/>
          <w:sz w:val="20"/>
          <w:szCs w:val="20"/>
        </w:rPr>
        <w:t xml:space="preserve">. The </w:t>
      </w:r>
      <w:r w:rsidR="00BB7A4D" w:rsidRPr="000F12FE">
        <w:rPr>
          <w:rFonts w:ascii="Arial" w:hAnsi="Arial" w:cs="Arial"/>
          <w:b/>
          <w:bCs/>
          <w:sz w:val="20"/>
          <w:szCs w:val="20"/>
        </w:rPr>
        <w:t>DRZCS</w:t>
      </w:r>
      <w:r w:rsidR="002F36EF" w:rsidRPr="000F12FE">
        <w:rPr>
          <w:rFonts w:ascii="Arial" w:hAnsi="Arial" w:cs="Arial"/>
          <w:b/>
          <w:bCs/>
          <w:sz w:val="20"/>
          <w:szCs w:val="20"/>
        </w:rPr>
        <w:t xml:space="preserve"> </w:t>
      </w:r>
      <w:r w:rsidRPr="000F12FE">
        <w:rPr>
          <w:rFonts w:ascii="Arial" w:hAnsi="Arial" w:cs="Arial"/>
          <w:sz w:val="20"/>
          <w:szCs w:val="20"/>
        </w:rPr>
        <w:t xml:space="preserve">should raise an alert to the </w:t>
      </w:r>
      <w:r w:rsidR="004431AF" w:rsidRPr="000F12FE">
        <w:rPr>
          <w:rFonts w:ascii="Arial" w:hAnsi="Arial" w:cs="Arial"/>
          <w:b/>
          <w:bCs/>
          <w:sz w:val="20"/>
          <w:szCs w:val="20"/>
        </w:rPr>
        <w:t>C</w:t>
      </w:r>
      <w:r w:rsidR="003B1F7B" w:rsidRPr="000F12FE">
        <w:rPr>
          <w:rFonts w:ascii="Arial" w:hAnsi="Arial" w:cs="Arial"/>
          <w:b/>
          <w:bCs/>
          <w:sz w:val="20"/>
          <w:szCs w:val="20"/>
        </w:rPr>
        <w:t xml:space="preserve">ontrol </w:t>
      </w:r>
      <w:r w:rsidR="004431AF" w:rsidRPr="000F12FE">
        <w:rPr>
          <w:rFonts w:ascii="Arial" w:hAnsi="Arial" w:cs="Arial"/>
          <w:b/>
          <w:bCs/>
          <w:sz w:val="20"/>
          <w:szCs w:val="20"/>
        </w:rPr>
        <w:t>C</w:t>
      </w:r>
      <w:r w:rsidR="003B1F7B" w:rsidRPr="000F12FE">
        <w:rPr>
          <w:rFonts w:ascii="Arial" w:hAnsi="Arial" w:cs="Arial"/>
          <w:b/>
          <w:bCs/>
          <w:sz w:val="20"/>
          <w:szCs w:val="20"/>
        </w:rPr>
        <w:t>entre</w:t>
      </w:r>
      <w:r w:rsidRPr="000F12FE">
        <w:rPr>
          <w:rFonts w:ascii="Arial" w:hAnsi="Arial" w:cs="Arial"/>
          <w:sz w:val="20"/>
          <w:szCs w:val="20"/>
        </w:rPr>
        <w:t xml:space="preserve"> when</w:t>
      </w:r>
      <w:r w:rsidR="006009F4" w:rsidRPr="006009F4">
        <w:rPr>
          <w:rFonts w:ascii="Arial" w:hAnsi="Arial" w:cs="Arial"/>
          <w:sz w:val="20"/>
          <w:szCs w:val="20"/>
        </w:rPr>
        <w:t xml:space="preserve"> the system is in an unhealthy state</w:t>
      </w:r>
      <w:r w:rsidR="00CD7DC2">
        <w:rPr>
          <w:rFonts w:ascii="Arial" w:hAnsi="Arial" w:cs="Arial"/>
          <w:sz w:val="20"/>
          <w:szCs w:val="20"/>
        </w:rPr>
        <w:t>.</w:t>
      </w:r>
    </w:p>
    <w:p w14:paraId="176F3495" w14:textId="54C392C8" w:rsidR="00C63F5C" w:rsidRPr="000F12FE" w:rsidRDefault="00C63F5C" w:rsidP="000F12FE">
      <w:pPr>
        <w:numPr>
          <w:ilvl w:val="0"/>
          <w:numId w:val="5"/>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2F36EF" w:rsidRPr="000F12FE">
        <w:rPr>
          <w:rFonts w:ascii="Arial" w:hAnsi="Arial" w:cs="Arial"/>
          <w:b/>
          <w:bCs/>
          <w:sz w:val="20"/>
          <w:szCs w:val="20"/>
        </w:rPr>
        <w:t xml:space="preserve"> </w:t>
      </w:r>
      <w:r w:rsidRPr="000F12FE">
        <w:rPr>
          <w:rFonts w:ascii="Arial" w:hAnsi="Arial" w:cs="Arial"/>
          <w:sz w:val="20"/>
          <w:szCs w:val="20"/>
        </w:rPr>
        <w:t xml:space="preserve">shall have the functionality to monitor the health of the communication channels between the centralised and decentralised hardware components </w:t>
      </w:r>
      <w:r w:rsidR="00FE3B8F" w:rsidRPr="000F12FE">
        <w:rPr>
          <w:rFonts w:ascii="Arial" w:hAnsi="Arial" w:cs="Arial"/>
          <w:sz w:val="20"/>
          <w:szCs w:val="20"/>
        </w:rPr>
        <w:t xml:space="preserve">(if any) </w:t>
      </w:r>
      <w:r w:rsidRPr="000F12FE">
        <w:rPr>
          <w:rFonts w:ascii="Arial" w:hAnsi="Arial" w:cs="Arial"/>
          <w:sz w:val="20"/>
          <w:szCs w:val="20"/>
        </w:rPr>
        <w:t xml:space="preserve">of the </w:t>
      </w:r>
      <w:r w:rsidR="00BB7A4D" w:rsidRPr="000F12FE">
        <w:rPr>
          <w:rFonts w:ascii="Arial" w:hAnsi="Arial" w:cs="Arial"/>
          <w:b/>
          <w:bCs/>
          <w:sz w:val="20"/>
          <w:szCs w:val="20"/>
        </w:rPr>
        <w:t>DRZCS</w:t>
      </w:r>
      <w:r w:rsidR="006A2B19" w:rsidRPr="000F12FE">
        <w:rPr>
          <w:rFonts w:ascii="Arial" w:hAnsi="Arial" w:cs="Arial"/>
          <w:b/>
          <w:bCs/>
          <w:sz w:val="20"/>
          <w:szCs w:val="20"/>
        </w:rPr>
        <w:t xml:space="preserve"> </w:t>
      </w:r>
      <w:r w:rsidRPr="000F12FE">
        <w:rPr>
          <w:rFonts w:ascii="Arial" w:hAnsi="Arial" w:cs="Arial"/>
          <w:sz w:val="20"/>
          <w:szCs w:val="20"/>
        </w:rPr>
        <w:t>and</w:t>
      </w:r>
      <w:r w:rsidR="006009F4">
        <w:rPr>
          <w:rFonts w:ascii="Arial" w:hAnsi="Arial" w:cs="Arial"/>
          <w:sz w:val="20"/>
          <w:szCs w:val="20"/>
        </w:rPr>
        <w:t xml:space="preserve"> </w:t>
      </w:r>
      <w:r w:rsidRPr="000F12FE">
        <w:rPr>
          <w:rFonts w:ascii="Arial" w:hAnsi="Arial" w:cs="Arial"/>
          <w:sz w:val="20"/>
          <w:szCs w:val="20"/>
        </w:rPr>
        <w:t xml:space="preserve">take appropriate fail-safe actions upon a failure or loss of communications between components. The </w:t>
      </w:r>
      <w:r w:rsidR="00223B51">
        <w:t>predesignated</w:t>
      </w:r>
      <w:r w:rsidR="00223B51" w:rsidRPr="00223B51" w:rsidDel="00223B51">
        <w:rPr>
          <w:rFonts w:ascii="Arial" w:hAnsi="Arial" w:cs="Arial"/>
          <w:sz w:val="20"/>
          <w:szCs w:val="20"/>
        </w:rPr>
        <w:t xml:space="preserve"> </w:t>
      </w:r>
      <w:r w:rsidRPr="000F12FE">
        <w:rPr>
          <w:rFonts w:ascii="Arial" w:hAnsi="Arial" w:cs="Arial"/>
          <w:sz w:val="20"/>
          <w:szCs w:val="20"/>
        </w:rPr>
        <w:t xml:space="preserve">actions </w:t>
      </w:r>
      <w:r w:rsidR="008433C4">
        <w:rPr>
          <w:rFonts w:ascii="Arial" w:hAnsi="Arial" w:cs="Arial"/>
          <w:sz w:val="20"/>
          <w:szCs w:val="20"/>
        </w:rPr>
        <w:t>may</w:t>
      </w:r>
      <w:r w:rsidR="006009F4">
        <w:rPr>
          <w:rFonts w:ascii="Arial" w:hAnsi="Arial" w:cs="Arial"/>
          <w:sz w:val="20"/>
          <w:szCs w:val="20"/>
        </w:rPr>
        <w:t xml:space="preserve"> </w:t>
      </w:r>
      <w:r w:rsidRPr="000F12FE">
        <w:rPr>
          <w:rFonts w:ascii="Arial" w:hAnsi="Arial" w:cs="Arial"/>
          <w:sz w:val="20"/>
          <w:szCs w:val="20"/>
        </w:rPr>
        <w:t xml:space="preserve">range from tripping the </w:t>
      </w:r>
      <w:r w:rsidR="00A37B46" w:rsidRPr="000F12FE">
        <w:rPr>
          <w:rFonts w:ascii="Arial" w:hAnsi="Arial" w:cs="Arial"/>
          <w:b/>
          <w:bCs/>
          <w:sz w:val="20"/>
          <w:szCs w:val="20"/>
        </w:rPr>
        <w:t>Restoration Contractors</w:t>
      </w:r>
      <w:r w:rsidR="00701CEC" w:rsidRPr="000F12FE">
        <w:rPr>
          <w:rFonts w:ascii="Arial" w:hAnsi="Arial" w:cs="Arial"/>
          <w:sz w:val="20"/>
          <w:szCs w:val="20"/>
        </w:rPr>
        <w:t xml:space="preserve">’ site, or individual </w:t>
      </w:r>
      <w:r w:rsidR="00017E73" w:rsidRPr="000F12FE">
        <w:rPr>
          <w:rFonts w:ascii="Arial" w:hAnsi="Arial" w:cs="Arial"/>
          <w:b/>
          <w:bCs/>
          <w:sz w:val="20"/>
          <w:szCs w:val="20"/>
        </w:rPr>
        <w:t>Plant</w:t>
      </w:r>
      <w:r w:rsidR="00701CEC" w:rsidRPr="000F12FE">
        <w:rPr>
          <w:rFonts w:ascii="Arial" w:hAnsi="Arial" w:cs="Arial"/>
          <w:sz w:val="20"/>
          <w:szCs w:val="20"/>
        </w:rPr>
        <w:t xml:space="preserve"> or </w:t>
      </w:r>
      <w:r w:rsidR="0084731B" w:rsidRPr="000F12FE">
        <w:rPr>
          <w:rFonts w:ascii="Arial" w:hAnsi="Arial" w:cs="Arial"/>
          <w:b/>
          <w:bCs/>
          <w:sz w:val="20"/>
          <w:szCs w:val="20"/>
        </w:rPr>
        <w:t>A</w:t>
      </w:r>
      <w:r w:rsidR="00701CEC" w:rsidRPr="000F12FE">
        <w:rPr>
          <w:rFonts w:ascii="Arial" w:hAnsi="Arial" w:cs="Arial"/>
          <w:b/>
          <w:bCs/>
          <w:sz w:val="20"/>
          <w:szCs w:val="20"/>
        </w:rPr>
        <w:t>pparatus</w:t>
      </w:r>
      <w:r w:rsidR="00701CEC" w:rsidRPr="000F12FE">
        <w:rPr>
          <w:rFonts w:ascii="Arial" w:hAnsi="Arial" w:cs="Arial"/>
          <w:sz w:val="20"/>
          <w:szCs w:val="20"/>
        </w:rPr>
        <w:t xml:space="preserve">, </w:t>
      </w:r>
      <w:r w:rsidRPr="000F12FE">
        <w:rPr>
          <w:rFonts w:ascii="Arial" w:hAnsi="Arial" w:cs="Arial"/>
          <w:sz w:val="20"/>
          <w:szCs w:val="20"/>
        </w:rPr>
        <w:t xml:space="preserve">through to </w:t>
      </w:r>
      <w:r w:rsidR="008433C4">
        <w:rPr>
          <w:rFonts w:ascii="Arial" w:hAnsi="Arial" w:cs="Arial"/>
          <w:sz w:val="20"/>
          <w:szCs w:val="20"/>
        </w:rPr>
        <w:t xml:space="preserve">application of </w:t>
      </w:r>
      <w:r w:rsidRPr="000F12FE">
        <w:rPr>
          <w:rFonts w:ascii="Arial" w:hAnsi="Arial" w:cs="Arial"/>
          <w:sz w:val="20"/>
          <w:szCs w:val="20"/>
        </w:rPr>
        <w:t xml:space="preserve">a holding position of the output </w:t>
      </w:r>
      <w:r w:rsidR="0002296C">
        <w:rPr>
          <w:rFonts w:ascii="Arial" w:hAnsi="Arial" w:cs="Arial"/>
          <w:sz w:val="20"/>
          <w:szCs w:val="20"/>
        </w:rPr>
        <w:t xml:space="preserve">and / or input </w:t>
      </w:r>
      <w:r w:rsidRPr="000F12FE">
        <w:rPr>
          <w:rFonts w:ascii="Arial" w:hAnsi="Arial" w:cs="Arial"/>
          <w:sz w:val="20"/>
          <w:szCs w:val="20"/>
        </w:rPr>
        <w:t xml:space="preserve">of the </w:t>
      </w:r>
      <w:r w:rsidR="00A37B46" w:rsidRPr="000F12FE">
        <w:rPr>
          <w:rFonts w:ascii="Arial" w:hAnsi="Arial" w:cs="Arial"/>
          <w:b/>
          <w:bCs/>
          <w:sz w:val="20"/>
          <w:szCs w:val="20"/>
        </w:rPr>
        <w:t>Restoration Contractors</w:t>
      </w:r>
      <w:r w:rsidR="00484685" w:rsidRPr="000F12FE">
        <w:rPr>
          <w:rFonts w:ascii="Arial" w:hAnsi="Arial" w:cs="Arial"/>
          <w:sz w:val="20"/>
          <w:szCs w:val="20"/>
        </w:rPr>
        <w:t xml:space="preserve">’ </w:t>
      </w:r>
      <w:r w:rsidR="00017E73" w:rsidRPr="000F12FE">
        <w:rPr>
          <w:rFonts w:ascii="Arial" w:hAnsi="Arial" w:cs="Arial"/>
          <w:b/>
          <w:bCs/>
          <w:sz w:val="20"/>
          <w:szCs w:val="20"/>
        </w:rPr>
        <w:t>Plant</w:t>
      </w:r>
      <w:r w:rsidR="00484685" w:rsidRPr="000F12FE">
        <w:rPr>
          <w:rFonts w:ascii="Arial" w:hAnsi="Arial" w:cs="Arial"/>
          <w:sz w:val="20"/>
          <w:szCs w:val="20"/>
        </w:rPr>
        <w:t xml:space="preserve"> or </w:t>
      </w:r>
      <w:r w:rsidR="0084731B" w:rsidRPr="000F12FE">
        <w:rPr>
          <w:rFonts w:ascii="Arial" w:hAnsi="Arial" w:cs="Arial"/>
          <w:b/>
          <w:bCs/>
          <w:sz w:val="20"/>
          <w:szCs w:val="20"/>
        </w:rPr>
        <w:t>A</w:t>
      </w:r>
      <w:r w:rsidR="00484685" w:rsidRPr="000F12FE">
        <w:rPr>
          <w:rFonts w:ascii="Arial" w:hAnsi="Arial" w:cs="Arial"/>
          <w:b/>
          <w:bCs/>
          <w:sz w:val="20"/>
          <w:szCs w:val="20"/>
        </w:rPr>
        <w:t>pparatus</w:t>
      </w:r>
      <w:r w:rsidRPr="000F12FE">
        <w:rPr>
          <w:rFonts w:ascii="Arial" w:hAnsi="Arial" w:cs="Arial"/>
          <w:sz w:val="20"/>
          <w:szCs w:val="20"/>
        </w:rPr>
        <w:t>.</w:t>
      </w:r>
    </w:p>
    <w:p w14:paraId="5DEDEFA9" w14:textId="6DBB05B7" w:rsidR="0002296C" w:rsidRPr="000F12FE" w:rsidRDefault="00C63F5C">
      <w:pPr>
        <w:numPr>
          <w:ilvl w:val="0"/>
          <w:numId w:val="5"/>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monitor the health of the communication channel</w:t>
      </w:r>
      <w:r w:rsidR="00357B08">
        <w:rPr>
          <w:rFonts w:ascii="Arial" w:hAnsi="Arial" w:cs="Arial"/>
          <w:sz w:val="20"/>
          <w:szCs w:val="20"/>
        </w:rPr>
        <w:t>s</w:t>
      </w:r>
      <w:r w:rsidRPr="000F12FE">
        <w:rPr>
          <w:rFonts w:ascii="Arial" w:hAnsi="Arial" w:cs="Arial"/>
          <w:sz w:val="20"/>
          <w:szCs w:val="20"/>
        </w:rPr>
        <w:t xml:space="preserve"> </w:t>
      </w:r>
      <w:r w:rsidR="0002296C">
        <w:rPr>
          <w:rFonts w:ascii="Arial" w:hAnsi="Arial" w:cs="Arial"/>
          <w:sz w:val="20"/>
          <w:szCs w:val="20"/>
        </w:rPr>
        <w:t xml:space="preserve">up to the </w:t>
      </w:r>
      <w:r w:rsidR="0002296C" w:rsidRPr="000F12FE">
        <w:rPr>
          <w:rFonts w:ascii="Arial" w:hAnsi="Arial" w:cs="Arial"/>
          <w:b/>
          <w:bCs/>
          <w:sz w:val="20"/>
          <w:szCs w:val="20"/>
        </w:rPr>
        <w:t>Network Operator’s</w:t>
      </w:r>
      <w:r w:rsidR="0002296C">
        <w:rPr>
          <w:rFonts w:ascii="Arial" w:hAnsi="Arial" w:cs="Arial"/>
          <w:sz w:val="20"/>
          <w:szCs w:val="20"/>
        </w:rPr>
        <w:t xml:space="preserve"> interface point with the</w:t>
      </w:r>
      <w:r w:rsidRPr="000F12FE">
        <w:rPr>
          <w:rFonts w:ascii="Arial" w:hAnsi="Arial" w:cs="Arial"/>
          <w:sz w:val="20"/>
          <w:szCs w:val="20"/>
        </w:rPr>
        <w:t xml:space="preserve"> </w:t>
      </w:r>
      <w:r w:rsidR="0040775D" w:rsidRPr="000F12FE">
        <w:rPr>
          <w:rFonts w:ascii="Arial" w:hAnsi="Arial" w:cs="Arial"/>
          <w:b/>
          <w:bCs/>
          <w:sz w:val="20"/>
          <w:szCs w:val="20"/>
        </w:rPr>
        <w:t>Restoration Contractor’s</w:t>
      </w:r>
      <w:r w:rsidR="0040775D" w:rsidRPr="000F12FE">
        <w:rPr>
          <w:rFonts w:ascii="Arial" w:hAnsi="Arial" w:cs="Arial"/>
          <w:sz w:val="20"/>
          <w:szCs w:val="20"/>
        </w:rPr>
        <w:t xml:space="preserve"> </w:t>
      </w:r>
      <w:r w:rsidR="00357B08" w:rsidRPr="000F12FE">
        <w:rPr>
          <w:rFonts w:ascii="Arial" w:hAnsi="Arial" w:cs="Arial"/>
          <w:b/>
          <w:bCs/>
          <w:sz w:val="20"/>
          <w:szCs w:val="20"/>
        </w:rPr>
        <w:t>Plant</w:t>
      </w:r>
      <w:r w:rsidR="00357B08">
        <w:rPr>
          <w:rFonts w:ascii="Arial" w:hAnsi="Arial" w:cs="Arial"/>
          <w:sz w:val="20"/>
          <w:szCs w:val="20"/>
        </w:rPr>
        <w:t xml:space="preserve"> and</w:t>
      </w:r>
      <w:r w:rsidR="0006102D">
        <w:rPr>
          <w:rFonts w:ascii="Arial" w:hAnsi="Arial" w:cs="Arial"/>
          <w:sz w:val="20"/>
          <w:szCs w:val="20"/>
        </w:rPr>
        <w:t>/or</w:t>
      </w:r>
      <w:r w:rsidR="00357B08">
        <w:rPr>
          <w:rFonts w:ascii="Arial" w:hAnsi="Arial" w:cs="Arial"/>
          <w:sz w:val="20"/>
          <w:szCs w:val="20"/>
        </w:rPr>
        <w:t xml:space="preserve"> </w:t>
      </w:r>
      <w:r w:rsidR="00357B08" w:rsidRPr="000F12FE">
        <w:rPr>
          <w:rFonts w:ascii="Arial" w:hAnsi="Arial" w:cs="Arial"/>
          <w:b/>
          <w:bCs/>
          <w:sz w:val="20"/>
          <w:szCs w:val="20"/>
        </w:rPr>
        <w:t>Apparatus</w:t>
      </w:r>
      <w:r w:rsidR="009A17A7" w:rsidRPr="000F12FE">
        <w:rPr>
          <w:rFonts w:ascii="Arial" w:hAnsi="Arial" w:cs="Arial"/>
          <w:sz w:val="20"/>
          <w:szCs w:val="20"/>
        </w:rPr>
        <w:t>.</w:t>
      </w:r>
      <w:r w:rsidR="009A17A7" w:rsidRPr="009A17A7">
        <w:rPr>
          <w:rFonts w:ascii="Arial" w:hAnsi="Arial" w:cs="Arial"/>
          <w:sz w:val="20"/>
          <w:szCs w:val="20"/>
        </w:rPr>
        <w:t xml:space="preserve"> </w:t>
      </w:r>
      <w:r w:rsidR="009A17A7" w:rsidRPr="00C85DD5">
        <w:rPr>
          <w:rFonts w:ascii="Arial" w:hAnsi="Arial" w:cs="Arial"/>
          <w:sz w:val="20"/>
          <w:szCs w:val="20"/>
        </w:rPr>
        <w:t xml:space="preserve">In the event of a loss of communication channel, </w:t>
      </w:r>
      <w:r w:rsidR="009A17A7">
        <w:rPr>
          <w:rFonts w:ascii="Arial" w:hAnsi="Arial" w:cs="Arial"/>
          <w:sz w:val="20"/>
          <w:szCs w:val="20"/>
        </w:rPr>
        <w:t xml:space="preserve">the </w:t>
      </w:r>
      <w:r w:rsidR="009A17A7" w:rsidRPr="00C85DD5">
        <w:rPr>
          <w:rFonts w:ascii="Arial" w:hAnsi="Arial" w:cs="Arial"/>
          <w:b/>
          <w:bCs/>
          <w:sz w:val="20"/>
          <w:szCs w:val="20"/>
        </w:rPr>
        <w:t>DRZC</w:t>
      </w:r>
      <w:r w:rsidR="00726599">
        <w:rPr>
          <w:rFonts w:ascii="Arial" w:hAnsi="Arial" w:cs="Arial"/>
          <w:b/>
          <w:bCs/>
          <w:sz w:val="20"/>
          <w:szCs w:val="20"/>
        </w:rPr>
        <w:t>S</w:t>
      </w:r>
      <w:r w:rsidR="009A17A7">
        <w:rPr>
          <w:rFonts w:ascii="Arial" w:hAnsi="Arial" w:cs="Arial"/>
          <w:sz w:val="20"/>
          <w:szCs w:val="20"/>
        </w:rPr>
        <w:t xml:space="preserve"> shall implement a predesignated </w:t>
      </w:r>
      <w:r w:rsidR="00726599">
        <w:rPr>
          <w:rFonts w:ascii="Arial" w:hAnsi="Arial" w:cs="Arial"/>
          <w:sz w:val="20"/>
          <w:szCs w:val="20"/>
        </w:rPr>
        <w:t>fail-safe</w:t>
      </w:r>
      <w:r w:rsidR="009A17A7">
        <w:rPr>
          <w:rFonts w:ascii="Arial" w:hAnsi="Arial" w:cs="Arial"/>
          <w:sz w:val="20"/>
          <w:szCs w:val="20"/>
        </w:rPr>
        <w:t xml:space="preserve"> action</w:t>
      </w:r>
      <w:r w:rsidR="009A17A7" w:rsidRPr="00C85DD5">
        <w:rPr>
          <w:rFonts w:ascii="Arial" w:hAnsi="Arial" w:cs="Arial"/>
          <w:sz w:val="20"/>
          <w:szCs w:val="20"/>
        </w:rPr>
        <w:t>.</w:t>
      </w:r>
    </w:p>
    <w:p w14:paraId="747BF7E9" w14:textId="7CC1821C" w:rsidR="00C63F5C" w:rsidRPr="000F12FE" w:rsidRDefault="00C63F5C" w:rsidP="000F12FE">
      <w:pPr>
        <w:numPr>
          <w:ilvl w:val="0"/>
          <w:numId w:val="5"/>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required to monitor the health of communication channel</w:t>
      </w:r>
      <w:r w:rsidR="00443C65" w:rsidRPr="00EE3B0E">
        <w:rPr>
          <w:rFonts w:ascii="Arial" w:hAnsi="Arial" w:cs="Arial"/>
          <w:sz w:val="20"/>
          <w:szCs w:val="20"/>
        </w:rPr>
        <w:t>s</w:t>
      </w:r>
      <w:r w:rsidRPr="000F12FE">
        <w:rPr>
          <w:rFonts w:ascii="Arial" w:hAnsi="Arial" w:cs="Arial"/>
          <w:sz w:val="20"/>
          <w:szCs w:val="20"/>
        </w:rPr>
        <w:t xml:space="preserve"> to all </w:t>
      </w:r>
      <w:r w:rsidR="00EE3B0E">
        <w:rPr>
          <w:rFonts w:ascii="Arial" w:hAnsi="Arial" w:cs="Arial"/>
          <w:sz w:val="20"/>
          <w:szCs w:val="20"/>
        </w:rPr>
        <w:t xml:space="preserve">relevant </w:t>
      </w:r>
      <w:r w:rsidRPr="000F12FE">
        <w:rPr>
          <w:rFonts w:ascii="Arial" w:hAnsi="Arial" w:cs="Arial"/>
          <w:sz w:val="20"/>
          <w:szCs w:val="20"/>
        </w:rPr>
        <w:t xml:space="preserve">measurement devices. If appropriate, the </w:t>
      </w:r>
      <w:r w:rsidR="00BB7A4D" w:rsidRPr="000F12FE">
        <w:rPr>
          <w:rFonts w:ascii="Arial" w:hAnsi="Arial" w:cs="Arial"/>
          <w:b/>
          <w:bCs/>
          <w:sz w:val="20"/>
          <w:szCs w:val="20"/>
        </w:rPr>
        <w:t>DRZCS</w:t>
      </w:r>
      <w:r w:rsidRPr="000F12FE">
        <w:rPr>
          <w:rFonts w:ascii="Arial" w:hAnsi="Arial" w:cs="Arial"/>
          <w:sz w:val="20"/>
          <w:szCs w:val="20"/>
        </w:rPr>
        <w:t xml:space="preserve"> should implement an appropriate mitigating action, such as using a different measurement source, or implementing a fail-safe action.</w:t>
      </w:r>
    </w:p>
    <w:p w14:paraId="52E29B82" w14:textId="5BA70C6F" w:rsidR="00C63F5C" w:rsidRPr="000F12FE" w:rsidRDefault="00C63F5C" w:rsidP="000F12FE">
      <w:pPr>
        <w:numPr>
          <w:ilvl w:val="0"/>
          <w:numId w:val="5"/>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w:t>
      </w:r>
      <w:r w:rsidR="00396884" w:rsidRPr="000F12FE">
        <w:rPr>
          <w:rFonts w:ascii="Arial" w:hAnsi="Arial" w:cs="Arial"/>
          <w:sz w:val="20"/>
          <w:szCs w:val="20"/>
        </w:rPr>
        <w:t xml:space="preserve">shall </w:t>
      </w:r>
      <w:r w:rsidRPr="000F12FE">
        <w:rPr>
          <w:rFonts w:ascii="Arial" w:hAnsi="Arial" w:cs="Arial"/>
          <w:sz w:val="20"/>
          <w:szCs w:val="20"/>
        </w:rPr>
        <w:t>have the functionality</w:t>
      </w:r>
      <w:r w:rsidR="00B6632B">
        <w:rPr>
          <w:rFonts w:ascii="Arial" w:hAnsi="Arial" w:cs="Arial"/>
          <w:sz w:val="20"/>
          <w:szCs w:val="20"/>
        </w:rPr>
        <w:t xml:space="preserve"> to</w:t>
      </w:r>
      <w:r w:rsidRPr="000F12FE">
        <w:rPr>
          <w:rFonts w:ascii="Arial" w:hAnsi="Arial" w:cs="Arial"/>
          <w:sz w:val="20"/>
          <w:szCs w:val="20"/>
        </w:rPr>
        <w:t xml:space="preserve"> tak</w:t>
      </w:r>
      <w:r w:rsidR="00D6715D">
        <w:rPr>
          <w:rFonts w:ascii="Arial" w:hAnsi="Arial" w:cs="Arial"/>
          <w:sz w:val="20"/>
          <w:szCs w:val="20"/>
        </w:rPr>
        <w:t>e</w:t>
      </w:r>
      <w:r w:rsidRPr="000F12FE">
        <w:rPr>
          <w:rFonts w:ascii="Arial" w:hAnsi="Arial" w:cs="Arial"/>
          <w:sz w:val="20"/>
          <w:szCs w:val="20"/>
        </w:rPr>
        <w:t xml:space="preserve"> a mitigating action </w:t>
      </w:r>
      <w:r w:rsidR="00D6715D">
        <w:rPr>
          <w:rFonts w:ascii="Arial" w:hAnsi="Arial" w:cs="Arial"/>
          <w:sz w:val="20"/>
          <w:szCs w:val="20"/>
        </w:rPr>
        <w:t xml:space="preserve">where </w:t>
      </w:r>
      <w:r w:rsidR="00834762">
        <w:rPr>
          <w:rFonts w:ascii="Arial" w:hAnsi="Arial" w:cs="Arial"/>
          <w:sz w:val="20"/>
          <w:szCs w:val="20"/>
        </w:rPr>
        <w:t xml:space="preserve">an instruction is not carried out for example </w:t>
      </w:r>
      <w:r w:rsidRPr="000F12FE">
        <w:rPr>
          <w:rFonts w:ascii="Arial" w:hAnsi="Arial" w:cs="Arial"/>
          <w:sz w:val="20"/>
          <w:szCs w:val="20"/>
        </w:rPr>
        <w:t>disconnecting</w:t>
      </w:r>
      <w:r w:rsidR="00171AE4" w:rsidRPr="000F12FE">
        <w:rPr>
          <w:rFonts w:ascii="Arial" w:hAnsi="Arial" w:cs="Arial"/>
          <w:sz w:val="20"/>
          <w:szCs w:val="20"/>
        </w:rPr>
        <w:t xml:space="preserve"> a </w:t>
      </w:r>
      <w:r w:rsidR="00684C0D" w:rsidRPr="000F12FE">
        <w:rPr>
          <w:rFonts w:ascii="Arial" w:hAnsi="Arial" w:cs="Arial"/>
          <w:b/>
          <w:bCs/>
          <w:sz w:val="20"/>
          <w:szCs w:val="20"/>
        </w:rPr>
        <w:t>Restoration Contractor’s</w:t>
      </w:r>
      <w:r w:rsidR="00684C0D" w:rsidRPr="000F12FE">
        <w:rPr>
          <w:rFonts w:ascii="Arial" w:hAnsi="Arial" w:cs="Arial"/>
          <w:sz w:val="20"/>
          <w:szCs w:val="20"/>
        </w:rPr>
        <w:t xml:space="preserve"> </w:t>
      </w:r>
      <w:r w:rsidR="00301EA2" w:rsidRPr="000F12FE">
        <w:rPr>
          <w:rFonts w:ascii="Arial" w:hAnsi="Arial" w:cs="Arial"/>
          <w:sz w:val="20"/>
          <w:szCs w:val="20"/>
        </w:rPr>
        <w:t xml:space="preserve">site or individual </w:t>
      </w:r>
      <w:r w:rsidR="0084731B" w:rsidRPr="000F12FE">
        <w:rPr>
          <w:rFonts w:ascii="Arial" w:hAnsi="Arial" w:cs="Arial"/>
          <w:b/>
          <w:bCs/>
          <w:sz w:val="20"/>
          <w:szCs w:val="20"/>
        </w:rPr>
        <w:t>P</w:t>
      </w:r>
      <w:r w:rsidR="00301EA2" w:rsidRPr="000F12FE">
        <w:rPr>
          <w:rFonts w:ascii="Arial" w:hAnsi="Arial" w:cs="Arial"/>
          <w:b/>
          <w:bCs/>
          <w:sz w:val="20"/>
          <w:szCs w:val="20"/>
        </w:rPr>
        <w:t>lant</w:t>
      </w:r>
      <w:r w:rsidR="00301EA2" w:rsidRPr="000F12FE">
        <w:rPr>
          <w:rFonts w:ascii="Arial" w:hAnsi="Arial" w:cs="Arial"/>
          <w:sz w:val="20"/>
          <w:szCs w:val="20"/>
        </w:rPr>
        <w:t xml:space="preserve"> or </w:t>
      </w:r>
      <w:r w:rsidR="0084731B" w:rsidRPr="000F12FE">
        <w:rPr>
          <w:rFonts w:ascii="Arial" w:hAnsi="Arial" w:cs="Arial"/>
          <w:b/>
          <w:bCs/>
          <w:sz w:val="20"/>
          <w:szCs w:val="20"/>
        </w:rPr>
        <w:t>A</w:t>
      </w:r>
      <w:r w:rsidR="00301EA2" w:rsidRPr="000F12FE">
        <w:rPr>
          <w:rFonts w:ascii="Arial" w:hAnsi="Arial" w:cs="Arial"/>
          <w:b/>
          <w:bCs/>
          <w:sz w:val="20"/>
          <w:szCs w:val="20"/>
        </w:rPr>
        <w:t>pparatu</w:t>
      </w:r>
      <w:r w:rsidR="00171AE4" w:rsidRPr="000F12FE">
        <w:rPr>
          <w:rFonts w:ascii="Arial" w:hAnsi="Arial" w:cs="Arial"/>
          <w:b/>
          <w:bCs/>
          <w:sz w:val="20"/>
          <w:szCs w:val="20"/>
        </w:rPr>
        <w:t>s</w:t>
      </w:r>
      <w:r w:rsidRPr="000F12FE">
        <w:rPr>
          <w:rFonts w:ascii="Arial" w:hAnsi="Arial" w:cs="Arial"/>
          <w:sz w:val="20"/>
          <w:szCs w:val="20"/>
        </w:rPr>
        <w:t xml:space="preserve">. </w:t>
      </w:r>
    </w:p>
    <w:p w14:paraId="5A74996D" w14:textId="7AFD656F" w:rsidR="00C63F5C" w:rsidRPr="000F12FE" w:rsidRDefault="00C63F5C" w:rsidP="000F12FE">
      <w:pPr>
        <w:numPr>
          <w:ilvl w:val="0"/>
          <w:numId w:val="5"/>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have the functionality to re-connect </w:t>
      </w:r>
      <w:r w:rsidR="00520CC3" w:rsidRPr="00520CC3">
        <w:rPr>
          <w:rFonts w:ascii="Arial" w:hAnsi="Arial" w:cs="Arial"/>
          <w:sz w:val="20"/>
          <w:szCs w:val="20"/>
        </w:rPr>
        <w:t xml:space="preserve">a </w:t>
      </w:r>
      <w:r w:rsidR="00520CC3" w:rsidRPr="000F12FE">
        <w:rPr>
          <w:rFonts w:ascii="Arial" w:hAnsi="Arial" w:cs="Arial"/>
          <w:b/>
          <w:bCs/>
          <w:sz w:val="20"/>
          <w:szCs w:val="20"/>
        </w:rPr>
        <w:t>Top-Up</w:t>
      </w:r>
      <w:r w:rsidR="00520CC3">
        <w:rPr>
          <w:rFonts w:ascii="Arial" w:hAnsi="Arial" w:cs="Arial"/>
          <w:sz w:val="20"/>
          <w:szCs w:val="20"/>
        </w:rPr>
        <w:t xml:space="preserve"> </w:t>
      </w:r>
      <w:r w:rsidR="00A37B46" w:rsidRPr="000F12FE">
        <w:rPr>
          <w:rFonts w:ascii="Arial" w:hAnsi="Arial" w:cs="Arial"/>
          <w:b/>
          <w:bCs/>
          <w:sz w:val="20"/>
          <w:szCs w:val="20"/>
        </w:rPr>
        <w:t>Restoration Contractor</w:t>
      </w:r>
      <w:r w:rsidR="00645E33" w:rsidRPr="000F12FE">
        <w:rPr>
          <w:rFonts w:ascii="Arial" w:hAnsi="Arial" w:cs="Arial"/>
          <w:b/>
          <w:bCs/>
          <w:sz w:val="20"/>
          <w:szCs w:val="20"/>
        </w:rPr>
        <w:t>’</w:t>
      </w:r>
      <w:r w:rsidR="00A37B46" w:rsidRPr="000F12FE">
        <w:rPr>
          <w:rFonts w:ascii="Arial" w:hAnsi="Arial" w:cs="Arial"/>
          <w:b/>
          <w:bCs/>
          <w:sz w:val="20"/>
          <w:szCs w:val="20"/>
        </w:rPr>
        <w:t>s</w:t>
      </w:r>
      <w:r w:rsidR="005F523C" w:rsidRPr="000F12FE">
        <w:rPr>
          <w:rFonts w:ascii="Arial" w:hAnsi="Arial" w:cs="Arial"/>
          <w:sz w:val="20"/>
          <w:szCs w:val="20"/>
        </w:rPr>
        <w:t xml:space="preserve"> </w:t>
      </w:r>
      <w:r w:rsidR="00017E73" w:rsidRPr="000F12FE">
        <w:rPr>
          <w:rFonts w:ascii="Arial" w:hAnsi="Arial" w:cs="Arial"/>
          <w:b/>
          <w:bCs/>
          <w:sz w:val="20"/>
          <w:szCs w:val="20"/>
        </w:rPr>
        <w:t>Plant</w:t>
      </w:r>
      <w:r w:rsidR="005F523C" w:rsidRPr="000F12FE">
        <w:rPr>
          <w:rFonts w:ascii="Arial" w:hAnsi="Arial" w:cs="Arial"/>
          <w:sz w:val="20"/>
          <w:szCs w:val="20"/>
        </w:rPr>
        <w:t xml:space="preserve"> or </w:t>
      </w:r>
      <w:r w:rsidR="0084731B" w:rsidRPr="000F12FE">
        <w:rPr>
          <w:rFonts w:ascii="Arial" w:hAnsi="Arial" w:cs="Arial"/>
          <w:b/>
          <w:bCs/>
          <w:sz w:val="20"/>
          <w:szCs w:val="20"/>
        </w:rPr>
        <w:t>A</w:t>
      </w:r>
      <w:r w:rsidR="005F523C" w:rsidRPr="000F12FE">
        <w:rPr>
          <w:rFonts w:ascii="Arial" w:hAnsi="Arial" w:cs="Arial"/>
          <w:b/>
          <w:bCs/>
          <w:sz w:val="20"/>
          <w:szCs w:val="20"/>
        </w:rPr>
        <w:t>pp</w:t>
      </w:r>
      <w:r w:rsidR="000A274A" w:rsidRPr="000F12FE">
        <w:rPr>
          <w:rFonts w:ascii="Arial" w:hAnsi="Arial" w:cs="Arial"/>
          <w:b/>
          <w:bCs/>
          <w:sz w:val="20"/>
          <w:szCs w:val="20"/>
        </w:rPr>
        <w:t>a</w:t>
      </w:r>
      <w:r w:rsidR="005F523C" w:rsidRPr="000F12FE">
        <w:rPr>
          <w:rFonts w:ascii="Arial" w:hAnsi="Arial" w:cs="Arial"/>
          <w:b/>
          <w:bCs/>
          <w:sz w:val="20"/>
          <w:szCs w:val="20"/>
        </w:rPr>
        <w:t>ratus</w:t>
      </w:r>
      <w:r w:rsidRPr="000F12FE">
        <w:rPr>
          <w:rFonts w:ascii="Arial" w:hAnsi="Arial" w:cs="Arial"/>
          <w:sz w:val="20"/>
          <w:szCs w:val="20"/>
        </w:rPr>
        <w:t xml:space="preserve"> to the </w:t>
      </w:r>
      <w:r w:rsidR="003500FA" w:rsidRPr="000F12FE">
        <w:rPr>
          <w:rFonts w:ascii="Arial" w:hAnsi="Arial" w:cs="Arial"/>
          <w:b/>
          <w:bCs/>
          <w:sz w:val="20"/>
          <w:szCs w:val="20"/>
        </w:rPr>
        <w:t xml:space="preserve">Network Operator’s System </w:t>
      </w:r>
      <w:r w:rsidR="00520CC3" w:rsidRPr="00520CC3">
        <w:rPr>
          <w:rFonts w:ascii="Arial" w:hAnsi="Arial" w:cs="Arial"/>
          <w:sz w:val="20"/>
          <w:szCs w:val="20"/>
        </w:rPr>
        <w:t>where it has been disconnected in response</w:t>
      </w:r>
      <w:r w:rsidR="00520CC3">
        <w:rPr>
          <w:rFonts w:ascii="Arial" w:hAnsi="Arial" w:cs="Arial"/>
          <w:sz w:val="20"/>
          <w:szCs w:val="20"/>
        </w:rPr>
        <w:t xml:space="preserve"> </w:t>
      </w:r>
      <w:r w:rsidRPr="000F12FE">
        <w:rPr>
          <w:rFonts w:ascii="Arial" w:hAnsi="Arial" w:cs="Arial"/>
          <w:sz w:val="20"/>
          <w:szCs w:val="20"/>
        </w:rPr>
        <w:t xml:space="preserve">following a tripping instruction issued by the </w:t>
      </w:r>
      <w:r w:rsidR="00BB7A4D" w:rsidRPr="000F12FE">
        <w:rPr>
          <w:rFonts w:ascii="Arial" w:hAnsi="Arial" w:cs="Arial"/>
          <w:b/>
          <w:bCs/>
          <w:sz w:val="20"/>
          <w:szCs w:val="20"/>
        </w:rPr>
        <w:t>DRZCS</w:t>
      </w:r>
      <w:r w:rsidRPr="000F12FE">
        <w:rPr>
          <w:rFonts w:ascii="Arial" w:hAnsi="Arial" w:cs="Arial"/>
          <w:sz w:val="20"/>
          <w:szCs w:val="20"/>
        </w:rPr>
        <w:t xml:space="preserve"> (</w:t>
      </w:r>
      <w:r w:rsidR="008B3303" w:rsidRPr="000F12FE">
        <w:rPr>
          <w:rFonts w:ascii="Arial" w:hAnsi="Arial" w:cs="Arial"/>
          <w:sz w:val="20"/>
          <w:szCs w:val="20"/>
        </w:rPr>
        <w:t>e.g.,</w:t>
      </w:r>
      <w:r w:rsidRPr="000F12FE">
        <w:rPr>
          <w:rFonts w:ascii="Arial" w:hAnsi="Arial" w:cs="Arial"/>
          <w:sz w:val="20"/>
          <w:szCs w:val="20"/>
        </w:rPr>
        <w:t xml:space="preserve"> tripped due to non-compliance or as an emergency balancing measure)</w:t>
      </w:r>
      <w:r w:rsidR="00F064C1">
        <w:rPr>
          <w:rFonts w:ascii="Arial" w:hAnsi="Arial" w:cs="Arial"/>
          <w:sz w:val="20"/>
          <w:szCs w:val="20"/>
        </w:rPr>
        <w:t xml:space="preserve"> and where is operationally possible to do so</w:t>
      </w:r>
      <w:r w:rsidR="005913FE" w:rsidRPr="000F12FE">
        <w:rPr>
          <w:rFonts w:ascii="Arial" w:hAnsi="Arial" w:cs="Arial"/>
          <w:sz w:val="20"/>
          <w:szCs w:val="20"/>
        </w:rPr>
        <w:t>.</w:t>
      </w:r>
      <w:r w:rsidRPr="000F12FE">
        <w:rPr>
          <w:rFonts w:ascii="Arial" w:hAnsi="Arial" w:cs="Arial"/>
          <w:sz w:val="20"/>
          <w:szCs w:val="20"/>
        </w:rPr>
        <w:t xml:space="preserve"> </w:t>
      </w:r>
    </w:p>
    <w:p w14:paraId="462EC436" w14:textId="66294CB5" w:rsidR="00C63F5C" w:rsidRPr="00EF018E" w:rsidRDefault="00214221" w:rsidP="003A6C98">
      <w:pPr>
        <w:pStyle w:val="Heading3"/>
      </w:pPr>
      <w:bookmarkStart w:id="7" w:name="_Toc163486960"/>
      <w:r w:rsidRPr="000F12FE">
        <w:rPr>
          <w:b/>
        </w:rPr>
        <w:t>DRZCS</w:t>
      </w:r>
      <w:r w:rsidR="00C63F5C" w:rsidRPr="00EF018E">
        <w:t xml:space="preserve"> Maintenance/Engineering</w:t>
      </w:r>
      <w:bookmarkEnd w:id="7"/>
    </w:p>
    <w:p w14:paraId="6FA9381A" w14:textId="22AFACC5" w:rsidR="00C63F5C" w:rsidRPr="000F12FE" w:rsidRDefault="00C63F5C" w:rsidP="000F12FE">
      <w:pPr>
        <w:numPr>
          <w:ilvl w:val="0"/>
          <w:numId w:val="3"/>
        </w:numPr>
        <w:spacing w:before="240"/>
        <w:ind w:left="360"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 xml:space="preserve">shall allow for all configurable parameters of 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 xml:space="preserve">to be modified without a </w:t>
      </w:r>
      <w:r w:rsidR="00077D83" w:rsidRPr="000F12FE">
        <w:rPr>
          <w:rFonts w:ascii="Arial" w:hAnsi="Arial" w:cs="Arial"/>
          <w:b/>
          <w:bCs/>
          <w:sz w:val="20"/>
          <w:szCs w:val="20"/>
        </w:rPr>
        <w:t>Restoration Contractor</w:t>
      </w:r>
      <w:r w:rsidR="000A274A" w:rsidRPr="000F12FE">
        <w:rPr>
          <w:rFonts w:ascii="Arial" w:hAnsi="Arial" w:cs="Arial"/>
          <w:b/>
          <w:bCs/>
          <w:sz w:val="20"/>
          <w:szCs w:val="20"/>
        </w:rPr>
        <w:t>’</w:t>
      </w:r>
      <w:r w:rsidR="00B81127" w:rsidRPr="000F12FE">
        <w:rPr>
          <w:rFonts w:ascii="Arial" w:hAnsi="Arial" w:cs="Arial"/>
          <w:b/>
          <w:bCs/>
          <w:sz w:val="20"/>
          <w:szCs w:val="20"/>
        </w:rPr>
        <w:t>s</w:t>
      </w:r>
      <w:r w:rsidR="000A274A" w:rsidRPr="000F12FE">
        <w:rPr>
          <w:rFonts w:ascii="Arial" w:hAnsi="Arial" w:cs="Arial"/>
          <w:sz w:val="20"/>
          <w:szCs w:val="20"/>
        </w:rPr>
        <w:t xml:space="preserve"> </w:t>
      </w:r>
      <w:r w:rsidR="00017E73" w:rsidRPr="000F12FE">
        <w:rPr>
          <w:rFonts w:ascii="Arial" w:hAnsi="Arial" w:cs="Arial"/>
          <w:b/>
          <w:bCs/>
          <w:sz w:val="20"/>
          <w:szCs w:val="20"/>
        </w:rPr>
        <w:t>Plant</w:t>
      </w:r>
      <w:r w:rsidR="000A274A" w:rsidRPr="000F12FE">
        <w:rPr>
          <w:rFonts w:ascii="Arial" w:hAnsi="Arial" w:cs="Arial"/>
          <w:sz w:val="20"/>
          <w:szCs w:val="20"/>
        </w:rPr>
        <w:t xml:space="preserve"> or </w:t>
      </w:r>
      <w:r w:rsidR="0084731B" w:rsidRPr="000F12FE">
        <w:rPr>
          <w:rFonts w:ascii="Arial" w:hAnsi="Arial" w:cs="Arial"/>
          <w:b/>
          <w:bCs/>
          <w:sz w:val="20"/>
          <w:szCs w:val="20"/>
        </w:rPr>
        <w:t>A</w:t>
      </w:r>
      <w:r w:rsidR="000A274A" w:rsidRPr="000F12FE">
        <w:rPr>
          <w:rFonts w:ascii="Arial" w:hAnsi="Arial" w:cs="Arial"/>
          <w:b/>
          <w:bCs/>
          <w:sz w:val="20"/>
          <w:szCs w:val="20"/>
        </w:rPr>
        <w:t>pparatus</w:t>
      </w:r>
      <w:r w:rsidRPr="000F12FE">
        <w:rPr>
          <w:rFonts w:ascii="Arial" w:hAnsi="Arial" w:cs="Arial"/>
          <w:sz w:val="20"/>
          <w:szCs w:val="20"/>
        </w:rPr>
        <w:t xml:space="preserve"> </w:t>
      </w:r>
      <w:r w:rsidR="000A274A" w:rsidRPr="000F12FE">
        <w:rPr>
          <w:rFonts w:ascii="Arial" w:hAnsi="Arial" w:cs="Arial"/>
          <w:sz w:val="20"/>
          <w:szCs w:val="20"/>
        </w:rPr>
        <w:t xml:space="preserve">needing an </w:t>
      </w:r>
      <w:r w:rsidRPr="000F12FE">
        <w:rPr>
          <w:rFonts w:ascii="Arial" w:hAnsi="Arial" w:cs="Arial"/>
          <w:sz w:val="20"/>
          <w:szCs w:val="20"/>
        </w:rPr>
        <w:t>outage.</w:t>
      </w:r>
      <w:r w:rsidR="004749CD" w:rsidRPr="004749CD">
        <w:rPr>
          <w:rFonts w:ascii="Arial" w:hAnsi="Arial" w:cs="Arial"/>
          <w:sz w:val="20"/>
          <w:szCs w:val="20"/>
        </w:rPr>
        <w:t xml:space="preserve"> </w:t>
      </w:r>
      <w:r w:rsidR="004749CD" w:rsidRPr="00152C74">
        <w:rPr>
          <w:rFonts w:ascii="Arial" w:hAnsi="Arial" w:cs="Arial"/>
          <w:sz w:val="20"/>
          <w:szCs w:val="20"/>
        </w:rPr>
        <w:t>Where this functionality is not available</w:t>
      </w:r>
      <w:r w:rsidR="004749CD">
        <w:rPr>
          <w:rFonts w:ascii="Arial" w:hAnsi="Arial" w:cs="Arial"/>
          <w:sz w:val="20"/>
          <w:szCs w:val="20"/>
        </w:rPr>
        <w:t>,</w:t>
      </w:r>
      <w:r w:rsidR="004749CD" w:rsidRPr="00152C74">
        <w:rPr>
          <w:rFonts w:ascii="Arial" w:hAnsi="Arial" w:cs="Arial"/>
          <w:sz w:val="20"/>
          <w:szCs w:val="20"/>
        </w:rPr>
        <w:t xml:space="preserve"> </w:t>
      </w:r>
      <w:r w:rsidR="004749CD">
        <w:rPr>
          <w:rFonts w:ascii="Arial" w:hAnsi="Arial" w:cs="Arial"/>
          <w:sz w:val="20"/>
          <w:szCs w:val="20"/>
        </w:rPr>
        <w:t xml:space="preserve">any </w:t>
      </w:r>
      <w:r w:rsidR="004749CD" w:rsidRPr="007476DD">
        <w:rPr>
          <w:rFonts w:ascii="Arial" w:hAnsi="Arial" w:cs="Arial"/>
          <w:sz w:val="20"/>
          <w:szCs w:val="20"/>
        </w:rPr>
        <w:t xml:space="preserve">full </w:t>
      </w:r>
      <w:r w:rsidR="004749CD">
        <w:rPr>
          <w:rFonts w:ascii="Arial" w:hAnsi="Arial" w:cs="Arial"/>
          <w:sz w:val="20"/>
          <w:szCs w:val="20"/>
        </w:rPr>
        <w:t>s</w:t>
      </w:r>
      <w:r w:rsidR="004749CD" w:rsidRPr="007476DD">
        <w:rPr>
          <w:rFonts w:ascii="Arial" w:hAnsi="Arial" w:cs="Arial"/>
          <w:sz w:val="20"/>
          <w:szCs w:val="20"/>
        </w:rPr>
        <w:t xml:space="preserve">hutdown of the </w:t>
      </w:r>
      <w:r w:rsidR="004749CD" w:rsidRPr="007476DD">
        <w:rPr>
          <w:rFonts w:ascii="Arial" w:hAnsi="Arial" w:cs="Arial"/>
          <w:b/>
          <w:bCs/>
          <w:sz w:val="20"/>
          <w:szCs w:val="20"/>
        </w:rPr>
        <w:t>DRZCS</w:t>
      </w:r>
      <w:r w:rsidR="004749CD">
        <w:rPr>
          <w:rFonts w:ascii="Arial" w:hAnsi="Arial" w:cs="Arial"/>
          <w:sz w:val="20"/>
          <w:szCs w:val="20"/>
        </w:rPr>
        <w:t xml:space="preserve"> for maintenance </w:t>
      </w:r>
      <w:r w:rsidR="00B372B4">
        <w:rPr>
          <w:rFonts w:ascii="Arial" w:hAnsi="Arial" w:cs="Arial"/>
          <w:sz w:val="20"/>
          <w:szCs w:val="20"/>
        </w:rPr>
        <w:t xml:space="preserve">/ engineering </w:t>
      </w:r>
      <w:r w:rsidR="004749CD">
        <w:rPr>
          <w:rFonts w:ascii="Arial" w:hAnsi="Arial" w:cs="Arial"/>
          <w:sz w:val="20"/>
          <w:szCs w:val="20"/>
        </w:rPr>
        <w:t>activities shall be agreed by all relevant parties.</w:t>
      </w:r>
    </w:p>
    <w:p w14:paraId="49DA27D8" w14:textId="26A96C27" w:rsidR="00C63F5C" w:rsidRPr="000F12FE" w:rsidRDefault="00C63F5C" w:rsidP="000F12FE">
      <w:pPr>
        <w:numPr>
          <w:ilvl w:val="1"/>
          <w:numId w:val="2"/>
        </w:numPr>
        <w:spacing w:before="240"/>
        <w:ind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 xml:space="preserve">shall allow for the maximum and minimum rated controllable </w:t>
      </w:r>
      <w:r w:rsidR="00EF2CDF" w:rsidRPr="000F12FE">
        <w:rPr>
          <w:rFonts w:ascii="Arial" w:hAnsi="Arial" w:cs="Arial"/>
          <w:b/>
          <w:bCs/>
          <w:sz w:val="20"/>
          <w:szCs w:val="20"/>
        </w:rPr>
        <w:t>Active Power</w:t>
      </w:r>
      <w:r w:rsidR="00EF2CDF">
        <w:rPr>
          <w:rFonts w:ascii="Arial" w:hAnsi="Arial" w:cs="Arial"/>
          <w:sz w:val="20"/>
          <w:szCs w:val="20"/>
        </w:rPr>
        <w:t xml:space="preserve"> and </w:t>
      </w:r>
      <w:r w:rsidR="00EF2CDF" w:rsidRPr="000F12FE">
        <w:rPr>
          <w:rFonts w:ascii="Arial" w:hAnsi="Arial" w:cs="Arial"/>
          <w:b/>
          <w:bCs/>
          <w:sz w:val="20"/>
          <w:szCs w:val="20"/>
        </w:rPr>
        <w:t xml:space="preserve">Reactive </w:t>
      </w:r>
      <w:r w:rsidRPr="000F12FE">
        <w:rPr>
          <w:rFonts w:ascii="Arial" w:hAnsi="Arial" w:cs="Arial"/>
          <w:b/>
          <w:bCs/>
          <w:sz w:val="20"/>
          <w:szCs w:val="20"/>
        </w:rPr>
        <w:t>power</w:t>
      </w:r>
      <w:r w:rsidRPr="000F12FE">
        <w:rPr>
          <w:rFonts w:ascii="Arial" w:hAnsi="Arial" w:cs="Arial"/>
          <w:sz w:val="20"/>
          <w:szCs w:val="20"/>
        </w:rPr>
        <w:t xml:space="preserve"> from a</w:t>
      </w:r>
      <w:r w:rsidR="00077D83" w:rsidRPr="000F12FE">
        <w:rPr>
          <w:rFonts w:ascii="Arial" w:hAnsi="Arial" w:cs="Arial"/>
          <w:b/>
          <w:bCs/>
          <w:sz w:val="20"/>
          <w:szCs w:val="20"/>
        </w:rPr>
        <w:t xml:space="preserve"> Restoration Contractor’s</w:t>
      </w:r>
      <w:r w:rsidR="00077D83" w:rsidRPr="000F12FE">
        <w:rPr>
          <w:rFonts w:ascii="Arial" w:hAnsi="Arial" w:cs="Arial"/>
          <w:sz w:val="20"/>
          <w:szCs w:val="20"/>
        </w:rPr>
        <w:t xml:space="preserve"> </w:t>
      </w:r>
      <w:r w:rsidR="00017E73" w:rsidRPr="000F12FE">
        <w:rPr>
          <w:rFonts w:ascii="Arial" w:hAnsi="Arial" w:cs="Arial"/>
          <w:b/>
          <w:bCs/>
          <w:sz w:val="20"/>
          <w:szCs w:val="20"/>
        </w:rPr>
        <w:t>Plant</w:t>
      </w:r>
      <w:r w:rsidR="000A274A" w:rsidRPr="000F12FE">
        <w:rPr>
          <w:rFonts w:ascii="Arial" w:hAnsi="Arial" w:cs="Arial"/>
          <w:sz w:val="20"/>
          <w:szCs w:val="20"/>
        </w:rPr>
        <w:t xml:space="preserve"> or </w:t>
      </w:r>
      <w:r w:rsidR="0084731B" w:rsidRPr="000F12FE">
        <w:rPr>
          <w:rFonts w:ascii="Arial" w:hAnsi="Arial" w:cs="Arial"/>
          <w:b/>
          <w:bCs/>
          <w:sz w:val="20"/>
          <w:szCs w:val="20"/>
        </w:rPr>
        <w:t>A</w:t>
      </w:r>
      <w:r w:rsidR="000A274A" w:rsidRPr="000F12FE">
        <w:rPr>
          <w:rFonts w:ascii="Arial" w:hAnsi="Arial" w:cs="Arial"/>
          <w:b/>
          <w:bCs/>
          <w:sz w:val="20"/>
          <w:szCs w:val="20"/>
        </w:rPr>
        <w:t>pparatus</w:t>
      </w:r>
      <w:r w:rsidR="000A274A" w:rsidRPr="000F12FE">
        <w:rPr>
          <w:rFonts w:ascii="Arial" w:hAnsi="Arial" w:cs="Arial"/>
          <w:sz w:val="20"/>
          <w:szCs w:val="20"/>
        </w:rPr>
        <w:t xml:space="preserve"> </w:t>
      </w:r>
      <w:r w:rsidRPr="000F12FE">
        <w:rPr>
          <w:rFonts w:ascii="Arial" w:hAnsi="Arial" w:cs="Arial"/>
          <w:sz w:val="20"/>
          <w:szCs w:val="20"/>
        </w:rPr>
        <w:t>to be configurable</w:t>
      </w:r>
      <w:r w:rsidR="00F635D0" w:rsidRPr="000F12FE">
        <w:rPr>
          <w:rFonts w:ascii="Arial" w:hAnsi="Arial" w:cs="Arial"/>
          <w:sz w:val="20"/>
          <w:szCs w:val="20"/>
        </w:rPr>
        <w:t>.</w:t>
      </w:r>
      <w:r w:rsidRPr="000F12FE">
        <w:rPr>
          <w:rFonts w:ascii="Arial" w:hAnsi="Arial" w:cs="Arial"/>
          <w:sz w:val="20"/>
          <w:szCs w:val="20"/>
        </w:rPr>
        <w:t xml:space="preserve"> </w:t>
      </w:r>
    </w:p>
    <w:p w14:paraId="5137609C" w14:textId="5F405F17" w:rsidR="00C63F5C" w:rsidRPr="000F12FE" w:rsidRDefault="00726599" w:rsidP="000F12FE">
      <w:pPr>
        <w:numPr>
          <w:ilvl w:val="1"/>
          <w:numId w:val="2"/>
        </w:numPr>
        <w:spacing w:before="240"/>
        <w:ind w:hanging="357"/>
        <w:jc w:val="both"/>
        <w:rPr>
          <w:rFonts w:ascii="Arial" w:hAnsi="Arial" w:cs="Arial"/>
          <w:sz w:val="20"/>
          <w:szCs w:val="20"/>
        </w:rPr>
      </w:pPr>
      <w:r>
        <w:rPr>
          <w:rFonts w:ascii="Arial" w:hAnsi="Arial" w:cs="Arial"/>
          <w:sz w:val="20"/>
          <w:szCs w:val="20"/>
        </w:rPr>
        <w:t>When operating in supervisory mode, t</w:t>
      </w:r>
      <w:r w:rsidR="00C63F5C" w:rsidRPr="000F12FE">
        <w:rPr>
          <w:rFonts w:ascii="Arial" w:hAnsi="Arial" w:cs="Arial"/>
          <w:sz w:val="20"/>
          <w:szCs w:val="20"/>
        </w:rPr>
        <w:t xml:space="preserve">he </w:t>
      </w:r>
      <w:r w:rsidR="00BB7A4D" w:rsidRPr="000F12FE">
        <w:rPr>
          <w:rFonts w:ascii="Arial" w:hAnsi="Arial" w:cs="Arial"/>
          <w:b/>
          <w:bCs/>
          <w:sz w:val="20"/>
          <w:szCs w:val="20"/>
        </w:rPr>
        <w:t>DRZCS</w:t>
      </w:r>
      <w:r w:rsidR="00C63F5C" w:rsidRPr="000F12FE">
        <w:rPr>
          <w:rFonts w:ascii="Arial" w:hAnsi="Arial" w:cs="Arial"/>
          <w:sz w:val="20"/>
          <w:szCs w:val="20"/>
        </w:rPr>
        <w:t xml:space="preserve"> shall have the functionality to add or remove additional </w:t>
      </w:r>
      <w:r w:rsidR="003027CC" w:rsidRPr="000F12FE">
        <w:rPr>
          <w:rFonts w:ascii="Arial" w:hAnsi="Arial" w:cs="Arial"/>
          <w:b/>
          <w:bCs/>
          <w:sz w:val="20"/>
          <w:szCs w:val="20"/>
        </w:rPr>
        <w:t>Restoration Contractor</w:t>
      </w:r>
      <w:r w:rsidR="003027CC" w:rsidRPr="003027CC">
        <w:rPr>
          <w:rFonts w:ascii="Arial" w:hAnsi="Arial" w:cs="Arial"/>
          <w:sz w:val="20"/>
          <w:szCs w:val="20"/>
        </w:rPr>
        <w:t xml:space="preserve"> into the </w:t>
      </w:r>
      <w:r w:rsidR="003027CC" w:rsidRPr="000F12FE">
        <w:rPr>
          <w:rFonts w:ascii="Arial" w:hAnsi="Arial" w:cs="Arial"/>
          <w:b/>
          <w:bCs/>
          <w:sz w:val="20"/>
          <w:szCs w:val="20"/>
        </w:rPr>
        <w:t>DRZCS</w:t>
      </w:r>
      <w:r w:rsidR="001A6133" w:rsidRPr="000F12FE">
        <w:rPr>
          <w:rFonts w:ascii="Arial" w:hAnsi="Arial" w:cs="Arial"/>
          <w:sz w:val="20"/>
          <w:szCs w:val="20"/>
        </w:rPr>
        <w:t xml:space="preserve"> </w:t>
      </w:r>
      <w:r w:rsidR="00C63F5C" w:rsidRPr="000F12FE">
        <w:rPr>
          <w:rFonts w:ascii="Arial" w:hAnsi="Arial" w:cs="Arial"/>
          <w:sz w:val="20"/>
          <w:szCs w:val="20"/>
        </w:rPr>
        <w:t xml:space="preserve">without any requirement for full </w:t>
      </w:r>
      <w:r w:rsidR="009B40C0">
        <w:rPr>
          <w:rFonts w:ascii="Arial" w:hAnsi="Arial" w:cs="Arial"/>
          <w:sz w:val="20"/>
          <w:szCs w:val="20"/>
        </w:rPr>
        <w:t>s</w:t>
      </w:r>
      <w:r w:rsidR="002B1FE1" w:rsidRPr="000F12FE">
        <w:rPr>
          <w:rFonts w:ascii="Arial" w:hAnsi="Arial" w:cs="Arial"/>
          <w:sz w:val="20"/>
          <w:szCs w:val="20"/>
        </w:rPr>
        <w:t>hutdown</w:t>
      </w:r>
      <w:r w:rsidR="00C63F5C" w:rsidRPr="000F12FE">
        <w:rPr>
          <w:rFonts w:ascii="Arial" w:hAnsi="Arial" w:cs="Arial"/>
          <w:sz w:val="20"/>
          <w:szCs w:val="20"/>
        </w:rPr>
        <w:t xml:space="preserve"> of the </w:t>
      </w:r>
      <w:r w:rsidR="00BB7A4D" w:rsidRPr="000F12FE">
        <w:rPr>
          <w:rFonts w:ascii="Arial" w:hAnsi="Arial" w:cs="Arial"/>
          <w:b/>
          <w:bCs/>
          <w:sz w:val="20"/>
          <w:szCs w:val="20"/>
        </w:rPr>
        <w:t>DRZCS</w:t>
      </w:r>
      <w:r w:rsidR="004749CD" w:rsidRPr="000F12FE">
        <w:rPr>
          <w:rFonts w:ascii="Arial" w:hAnsi="Arial" w:cs="Arial"/>
          <w:sz w:val="20"/>
          <w:szCs w:val="20"/>
        </w:rPr>
        <w:t xml:space="preserve">.  </w:t>
      </w:r>
    </w:p>
    <w:p w14:paraId="54822407" w14:textId="36AA4694" w:rsidR="00C63F5C" w:rsidRPr="000F12FE" w:rsidRDefault="00C63F5C" w:rsidP="000F12FE">
      <w:pPr>
        <w:numPr>
          <w:ilvl w:val="1"/>
          <w:numId w:val="2"/>
        </w:numPr>
        <w:spacing w:before="240"/>
        <w:ind w:hanging="357"/>
        <w:jc w:val="both"/>
        <w:rPr>
          <w:rFonts w:ascii="Arial" w:hAnsi="Arial" w:cs="Arial"/>
          <w:sz w:val="20"/>
          <w:szCs w:val="20"/>
        </w:rPr>
      </w:pPr>
      <w:r w:rsidRPr="000F12FE">
        <w:rPr>
          <w:rFonts w:ascii="Arial" w:hAnsi="Arial" w:cs="Arial"/>
          <w:sz w:val="20"/>
          <w:szCs w:val="20"/>
        </w:rPr>
        <w:t xml:space="preserve">The </w:t>
      </w:r>
      <w:r w:rsidR="009F3B46">
        <w:rPr>
          <w:rFonts w:ascii="Arial" w:hAnsi="Arial" w:cs="Arial"/>
          <w:b/>
          <w:bCs/>
          <w:sz w:val="20"/>
          <w:szCs w:val="20"/>
        </w:rPr>
        <w:t>DRZCS</w:t>
      </w:r>
      <w:r w:rsidRPr="000F12FE">
        <w:rPr>
          <w:rFonts w:ascii="Arial" w:hAnsi="Arial" w:cs="Arial"/>
          <w:sz w:val="20"/>
          <w:szCs w:val="20"/>
        </w:rPr>
        <w:t xml:space="preserve"> shall allow the </w:t>
      </w:r>
      <w:r w:rsidR="00B04F6A" w:rsidRPr="000F12FE">
        <w:rPr>
          <w:rFonts w:ascii="Arial" w:hAnsi="Arial" w:cs="Arial"/>
          <w:b/>
          <w:bCs/>
          <w:sz w:val="20"/>
          <w:szCs w:val="20"/>
        </w:rPr>
        <w:t>Block Loading Capability</w:t>
      </w:r>
      <w:r w:rsidR="00B04F6A" w:rsidRPr="000F12FE">
        <w:rPr>
          <w:rFonts w:ascii="Arial" w:hAnsi="Arial" w:cs="Arial"/>
          <w:sz w:val="20"/>
          <w:szCs w:val="20"/>
        </w:rPr>
        <w:t xml:space="preserve"> </w:t>
      </w:r>
      <w:r w:rsidRPr="000F12FE">
        <w:rPr>
          <w:rFonts w:ascii="Arial" w:hAnsi="Arial" w:cs="Arial"/>
          <w:sz w:val="20"/>
          <w:szCs w:val="20"/>
        </w:rPr>
        <w:t>of the</w:t>
      </w:r>
      <w:bookmarkStart w:id="8" w:name="_Hlk158713012"/>
      <w:r w:rsidR="000620B4">
        <w:rPr>
          <w:rFonts w:ascii="Arial" w:hAnsi="Arial" w:cs="Arial"/>
          <w:sz w:val="20"/>
          <w:szCs w:val="20"/>
        </w:rPr>
        <w:t xml:space="preserve"> </w:t>
      </w:r>
      <w:r w:rsidR="000620B4" w:rsidRPr="000620B4">
        <w:rPr>
          <w:rFonts w:ascii="Arial" w:hAnsi="Arial" w:cs="Arial"/>
          <w:b/>
          <w:bCs/>
          <w:sz w:val="20"/>
          <w:szCs w:val="20"/>
        </w:rPr>
        <w:t>Restoration</w:t>
      </w:r>
      <w:r w:rsidR="00F750D2" w:rsidRPr="000F12FE">
        <w:rPr>
          <w:rFonts w:ascii="Arial" w:hAnsi="Arial" w:cs="Arial"/>
          <w:b/>
          <w:bCs/>
          <w:sz w:val="20"/>
          <w:szCs w:val="20"/>
        </w:rPr>
        <w:t xml:space="preserve"> Contractor's Plant</w:t>
      </w:r>
      <w:r w:rsidR="00F750D2" w:rsidRPr="00F750D2">
        <w:rPr>
          <w:rFonts w:ascii="Arial" w:hAnsi="Arial" w:cs="Arial"/>
          <w:sz w:val="20"/>
          <w:szCs w:val="20"/>
        </w:rPr>
        <w:t xml:space="preserve"> and </w:t>
      </w:r>
      <w:r w:rsidR="00F750D2" w:rsidRPr="000F12FE">
        <w:rPr>
          <w:rFonts w:ascii="Arial" w:hAnsi="Arial" w:cs="Arial"/>
          <w:b/>
          <w:bCs/>
          <w:sz w:val="20"/>
          <w:szCs w:val="20"/>
        </w:rPr>
        <w:t>Apparatus</w:t>
      </w:r>
      <w:bookmarkEnd w:id="8"/>
      <w:r w:rsidR="00F750D2">
        <w:rPr>
          <w:rFonts w:ascii="Arial" w:hAnsi="Arial" w:cs="Arial"/>
          <w:sz w:val="20"/>
          <w:szCs w:val="20"/>
        </w:rPr>
        <w:t xml:space="preserve"> </w:t>
      </w:r>
      <w:r w:rsidRPr="000F12FE">
        <w:rPr>
          <w:rFonts w:ascii="Arial" w:hAnsi="Arial" w:cs="Arial"/>
          <w:sz w:val="20"/>
          <w:szCs w:val="20"/>
        </w:rPr>
        <w:t xml:space="preserve">to be </w:t>
      </w:r>
      <w:r w:rsidR="00B530C6" w:rsidRPr="000F12FE">
        <w:rPr>
          <w:rFonts w:ascii="Arial" w:hAnsi="Arial" w:cs="Arial"/>
          <w:sz w:val="20"/>
          <w:szCs w:val="20"/>
        </w:rPr>
        <w:t>u</w:t>
      </w:r>
      <w:r w:rsidR="00C72DA0" w:rsidRPr="000F12FE">
        <w:rPr>
          <w:rFonts w:ascii="Arial" w:hAnsi="Arial" w:cs="Arial"/>
          <w:sz w:val="20"/>
          <w:szCs w:val="20"/>
        </w:rPr>
        <w:t>ser</w:t>
      </w:r>
      <w:r w:rsidRPr="000F12FE">
        <w:rPr>
          <w:rFonts w:ascii="Arial" w:hAnsi="Arial" w:cs="Arial"/>
          <w:b/>
          <w:sz w:val="20"/>
          <w:szCs w:val="20"/>
        </w:rPr>
        <w:t xml:space="preserve"> </w:t>
      </w:r>
      <w:r w:rsidRPr="000F12FE">
        <w:rPr>
          <w:rFonts w:ascii="Arial" w:hAnsi="Arial" w:cs="Arial"/>
          <w:sz w:val="20"/>
          <w:szCs w:val="20"/>
        </w:rPr>
        <w:t>defined.</w:t>
      </w:r>
    </w:p>
    <w:p w14:paraId="1FACF4D7" w14:textId="033DFDBE" w:rsidR="00C63F5C" w:rsidRPr="000F12FE" w:rsidRDefault="00C63F5C" w:rsidP="000F12FE">
      <w:pPr>
        <w:numPr>
          <w:ilvl w:val="0"/>
          <w:numId w:val="3"/>
        </w:numPr>
        <w:spacing w:before="240"/>
        <w:ind w:left="360"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 xml:space="preserve">shall provide warning to the </w:t>
      </w:r>
      <w:r w:rsidR="006637EB" w:rsidRPr="000F12FE">
        <w:rPr>
          <w:rFonts w:ascii="Arial" w:hAnsi="Arial" w:cs="Arial"/>
          <w:b/>
          <w:bCs/>
          <w:sz w:val="20"/>
          <w:szCs w:val="20"/>
        </w:rPr>
        <w:t>Network Operator</w:t>
      </w:r>
      <w:r w:rsidR="006637EB">
        <w:rPr>
          <w:rFonts w:ascii="Arial" w:hAnsi="Arial" w:cs="Arial"/>
          <w:sz w:val="20"/>
          <w:szCs w:val="20"/>
        </w:rPr>
        <w:t xml:space="preserve"> </w:t>
      </w:r>
      <w:r w:rsidRPr="000F12FE">
        <w:rPr>
          <w:rFonts w:ascii="Arial" w:hAnsi="Arial" w:cs="Arial"/>
          <w:sz w:val="20"/>
          <w:szCs w:val="20"/>
        </w:rPr>
        <w:t xml:space="preserve">when the </w:t>
      </w:r>
      <w:r w:rsidR="00B04F6A" w:rsidRPr="000F12FE">
        <w:rPr>
          <w:rFonts w:ascii="Arial" w:hAnsi="Arial" w:cs="Arial"/>
          <w:b/>
          <w:bCs/>
          <w:sz w:val="20"/>
          <w:szCs w:val="20"/>
        </w:rPr>
        <w:t>Block Loading Capability</w:t>
      </w:r>
      <w:r w:rsidR="00B04F6A" w:rsidRPr="000F12FE">
        <w:rPr>
          <w:rFonts w:ascii="Arial" w:hAnsi="Arial" w:cs="Arial"/>
          <w:sz w:val="20"/>
          <w:szCs w:val="20"/>
        </w:rPr>
        <w:t xml:space="preserve"> </w:t>
      </w:r>
      <w:r w:rsidRPr="000F12FE">
        <w:rPr>
          <w:rFonts w:ascii="Arial" w:hAnsi="Arial" w:cs="Arial"/>
          <w:sz w:val="20"/>
          <w:szCs w:val="20"/>
        </w:rPr>
        <w:t xml:space="preserve">of the </w:t>
      </w:r>
      <w:r w:rsidR="00DB7902" w:rsidRPr="000F12FE">
        <w:rPr>
          <w:rFonts w:ascii="Arial" w:hAnsi="Arial" w:cs="Arial"/>
          <w:b/>
          <w:bCs/>
          <w:sz w:val="20"/>
          <w:szCs w:val="20"/>
        </w:rPr>
        <w:t>Restoration Contractor’s Plant</w:t>
      </w:r>
      <w:r w:rsidR="002C213D">
        <w:rPr>
          <w:rFonts w:ascii="Arial" w:hAnsi="Arial" w:cs="Arial"/>
          <w:b/>
          <w:bCs/>
          <w:sz w:val="20"/>
          <w:szCs w:val="20"/>
        </w:rPr>
        <w:t xml:space="preserve"> </w:t>
      </w:r>
      <w:r w:rsidR="002C213D">
        <w:rPr>
          <w:rFonts w:ascii="Arial" w:hAnsi="Arial" w:cs="Arial"/>
          <w:sz w:val="20"/>
          <w:szCs w:val="20"/>
        </w:rPr>
        <w:t>within the</w:t>
      </w:r>
      <w:r w:rsidR="00DB7902">
        <w:rPr>
          <w:rFonts w:ascii="Arial" w:hAnsi="Arial" w:cs="Arial"/>
          <w:sz w:val="20"/>
          <w:szCs w:val="20"/>
        </w:rPr>
        <w:t xml:space="preserve"> </w:t>
      </w:r>
      <w:r w:rsidR="00802858" w:rsidRPr="000F12FE">
        <w:rPr>
          <w:rFonts w:ascii="Arial" w:hAnsi="Arial" w:cs="Arial"/>
          <w:b/>
          <w:bCs/>
          <w:sz w:val="20"/>
          <w:szCs w:val="20"/>
        </w:rPr>
        <w:t>Power Island</w:t>
      </w:r>
      <w:r w:rsidRPr="000F12FE">
        <w:rPr>
          <w:rFonts w:ascii="Arial" w:hAnsi="Arial" w:cs="Arial"/>
          <w:sz w:val="20"/>
          <w:szCs w:val="20"/>
        </w:rPr>
        <w:t xml:space="preserve"> is insufficient to energise </w:t>
      </w:r>
      <w:r w:rsidR="003C5862" w:rsidRPr="000F12FE">
        <w:rPr>
          <w:rFonts w:ascii="Arial" w:hAnsi="Arial" w:cs="Arial"/>
          <w:b/>
          <w:bCs/>
          <w:sz w:val="20"/>
          <w:szCs w:val="20"/>
        </w:rPr>
        <w:t>D</w:t>
      </w:r>
      <w:r w:rsidRPr="000F12FE">
        <w:rPr>
          <w:rFonts w:ascii="Arial" w:hAnsi="Arial" w:cs="Arial"/>
          <w:b/>
          <w:bCs/>
          <w:sz w:val="20"/>
          <w:szCs w:val="20"/>
        </w:rPr>
        <w:t>emand</w:t>
      </w:r>
      <w:r w:rsidRPr="000F12FE">
        <w:rPr>
          <w:rFonts w:ascii="Arial" w:hAnsi="Arial" w:cs="Arial"/>
          <w:sz w:val="20"/>
          <w:szCs w:val="20"/>
        </w:rPr>
        <w:t xml:space="preserve"> blocks</w:t>
      </w:r>
      <w:r w:rsidR="0054618B">
        <w:rPr>
          <w:rFonts w:ascii="Arial" w:hAnsi="Arial" w:cs="Arial"/>
          <w:sz w:val="20"/>
          <w:szCs w:val="20"/>
        </w:rPr>
        <w:t xml:space="preserve"> in accordance with the requirements of the </w:t>
      </w:r>
      <w:r w:rsidR="0054618B" w:rsidRPr="000F12FE">
        <w:rPr>
          <w:rFonts w:ascii="Arial" w:hAnsi="Arial" w:cs="Arial"/>
          <w:b/>
          <w:bCs/>
          <w:sz w:val="20"/>
          <w:szCs w:val="20"/>
        </w:rPr>
        <w:t>Distribution Restoration Zone Plan</w:t>
      </w:r>
      <w:r w:rsidRPr="000F12FE">
        <w:rPr>
          <w:rFonts w:ascii="Arial" w:hAnsi="Arial" w:cs="Arial"/>
          <w:sz w:val="20"/>
          <w:szCs w:val="20"/>
        </w:rPr>
        <w:t>.</w:t>
      </w:r>
    </w:p>
    <w:p w14:paraId="49399CD8" w14:textId="2299ED42" w:rsidR="00C63F5C" w:rsidRPr="000F12FE" w:rsidRDefault="00C63F5C" w:rsidP="000F12FE">
      <w:pPr>
        <w:numPr>
          <w:ilvl w:val="0"/>
          <w:numId w:val="3"/>
        </w:numPr>
        <w:spacing w:before="240"/>
        <w:ind w:left="360" w:hanging="357"/>
        <w:jc w:val="both"/>
        <w:rPr>
          <w:rFonts w:ascii="Arial" w:hAnsi="Arial" w:cs="Arial"/>
          <w:sz w:val="20"/>
          <w:szCs w:val="20"/>
        </w:rPr>
      </w:pPr>
      <w:r w:rsidRPr="000F12FE">
        <w:rPr>
          <w:rFonts w:ascii="Arial" w:hAnsi="Arial" w:cs="Arial"/>
          <w:sz w:val="20"/>
          <w:szCs w:val="20"/>
        </w:rPr>
        <w:t xml:space="preserve">Any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component should support local and remote access to diagnostic information. It should be possible to see the operational state of all</w:t>
      </w:r>
      <w:r w:rsidR="003D5871" w:rsidRPr="00B372B4">
        <w:rPr>
          <w:rFonts w:ascii="Arial" w:hAnsi="Arial" w:cs="Arial"/>
          <w:sz w:val="20"/>
          <w:szCs w:val="20"/>
        </w:rPr>
        <w:t xml:space="preserve"> components</w:t>
      </w:r>
      <w:r w:rsidRPr="000F12FE">
        <w:rPr>
          <w:rFonts w:ascii="Arial" w:hAnsi="Arial" w:cs="Arial"/>
          <w:sz w:val="20"/>
          <w:szCs w:val="20"/>
        </w:rPr>
        <w:t>. This should include:</w:t>
      </w:r>
    </w:p>
    <w:p w14:paraId="4242E1E9" w14:textId="72A774BC" w:rsidR="00C63F5C" w:rsidRPr="000F12FE" w:rsidRDefault="00C63F5C" w:rsidP="000F12FE">
      <w:pPr>
        <w:numPr>
          <w:ilvl w:val="1"/>
          <w:numId w:val="2"/>
        </w:numPr>
        <w:spacing w:before="240"/>
        <w:ind w:hanging="357"/>
        <w:jc w:val="both"/>
        <w:rPr>
          <w:rFonts w:ascii="Arial" w:hAnsi="Arial" w:cs="Arial"/>
          <w:sz w:val="20"/>
          <w:szCs w:val="20"/>
        </w:rPr>
      </w:pPr>
      <w:r w:rsidRPr="000F12FE">
        <w:rPr>
          <w:rFonts w:ascii="Arial" w:hAnsi="Arial" w:cs="Arial"/>
          <w:sz w:val="20"/>
          <w:szCs w:val="20"/>
        </w:rPr>
        <w:t xml:space="preserve">Current status of all </w:t>
      </w:r>
      <w:r w:rsidR="00EE3B0E">
        <w:rPr>
          <w:rFonts w:ascii="Arial" w:hAnsi="Arial" w:cs="Arial"/>
          <w:sz w:val="20"/>
          <w:szCs w:val="20"/>
        </w:rPr>
        <w:t xml:space="preserve">input / output </w:t>
      </w:r>
      <w:r w:rsidRPr="000F12FE">
        <w:rPr>
          <w:rFonts w:ascii="Arial" w:hAnsi="Arial" w:cs="Arial"/>
          <w:sz w:val="20"/>
          <w:szCs w:val="20"/>
        </w:rPr>
        <w:t>signals</w:t>
      </w:r>
      <w:r w:rsidR="00EE3B0E">
        <w:rPr>
          <w:rFonts w:ascii="Arial" w:hAnsi="Arial" w:cs="Arial"/>
          <w:sz w:val="20"/>
          <w:szCs w:val="20"/>
        </w:rPr>
        <w:t xml:space="preserve"> from the </w:t>
      </w:r>
      <w:proofErr w:type="gramStart"/>
      <w:r w:rsidR="00EE3B0E" w:rsidRPr="000F12FE">
        <w:rPr>
          <w:rFonts w:ascii="Arial" w:hAnsi="Arial" w:cs="Arial"/>
          <w:b/>
          <w:bCs/>
          <w:sz w:val="20"/>
          <w:szCs w:val="20"/>
        </w:rPr>
        <w:t>DRZCS</w:t>
      </w:r>
      <w:r w:rsidR="00EE3B0E">
        <w:rPr>
          <w:rFonts w:ascii="Arial" w:hAnsi="Arial" w:cs="Arial"/>
          <w:sz w:val="20"/>
          <w:szCs w:val="20"/>
        </w:rPr>
        <w:t>;</w:t>
      </w:r>
      <w:proofErr w:type="gramEnd"/>
    </w:p>
    <w:p w14:paraId="5B6C62A7" w14:textId="4C98D0AF" w:rsidR="00C63F5C" w:rsidRPr="000F12FE" w:rsidRDefault="00C63F5C" w:rsidP="000F12FE">
      <w:pPr>
        <w:numPr>
          <w:ilvl w:val="1"/>
          <w:numId w:val="2"/>
        </w:numPr>
        <w:spacing w:before="240"/>
        <w:ind w:hanging="357"/>
        <w:jc w:val="both"/>
        <w:rPr>
          <w:rFonts w:ascii="Arial" w:hAnsi="Arial" w:cs="Arial"/>
          <w:sz w:val="20"/>
          <w:szCs w:val="20"/>
        </w:rPr>
      </w:pPr>
      <w:r w:rsidRPr="000F12FE">
        <w:rPr>
          <w:rFonts w:ascii="Arial" w:hAnsi="Arial" w:cs="Arial"/>
          <w:sz w:val="20"/>
          <w:szCs w:val="20"/>
        </w:rPr>
        <w:t xml:space="preserve">Communications </w:t>
      </w:r>
      <w:proofErr w:type="gramStart"/>
      <w:r w:rsidRPr="000F12FE">
        <w:rPr>
          <w:rFonts w:ascii="Arial" w:hAnsi="Arial" w:cs="Arial"/>
          <w:sz w:val="20"/>
          <w:szCs w:val="20"/>
        </w:rPr>
        <w:t>status</w:t>
      </w:r>
      <w:r w:rsidR="00EE3B0E">
        <w:rPr>
          <w:rFonts w:ascii="Arial" w:hAnsi="Arial" w:cs="Arial"/>
          <w:sz w:val="20"/>
          <w:szCs w:val="20"/>
        </w:rPr>
        <w:t>;</w:t>
      </w:r>
      <w:proofErr w:type="gramEnd"/>
    </w:p>
    <w:p w14:paraId="5AF6AAD9" w14:textId="77777777" w:rsidR="00EE3B0E" w:rsidRDefault="00C63F5C" w:rsidP="00EE3B0E">
      <w:pPr>
        <w:numPr>
          <w:ilvl w:val="1"/>
          <w:numId w:val="2"/>
        </w:numPr>
        <w:spacing w:before="240"/>
        <w:ind w:hanging="357"/>
        <w:jc w:val="both"/>
        <w:rPr>
          <w:rFonts w:ascii="Arial" w:hAnsi="Arial" w:cs="Arial"/>
          <w:sz w:val="20"/>
          <w:szCs w:val="20"/>
        </w:rPr>
      </w:pPr>
      <w:r w:rsidRPr="000F12FE">
        <w:rPr>
          <w:rFonts w:ascii="Arial" w:hAnsi="Arial" w:cs="Arial"/>
          <w:sz w:val="20"/>
          <w:szCs w:val="20"/>
        </w:rPr>
        <w:lastRenderedPageBreak/>
        <w:t xml:space="preserve">Software modules and </w:t>
      </w:r>
      <w:proofErr w:type="gramStart"/>
      <w:r w:rsidRPr="000F12FE">
        <w:rPr>
          <w:rFonts w:ascii="Arial" w:hAnsi="Arial" w:cs="Arial"/>
          <w:sz w:val="20"/>
          <w:szCs w:val="20"/>
        </w:rPr>
        <w:t>versions</w:t>
      </w:r>
      <w:r w:rsidR="00EE3B0E">
        <w:rPr>
          <w:rFonts w:ascii="Arial" w:hAnsi="Arial" w:cs="Arial"/>
          <w:sz w:val="20"/>
          <w:szCs w:val="20"/>
        </w:rPr>
        <w:t>;</w:t>
      </w:r>
      <w:proofErr w:type="gramEnd"/>
      <w:r w:rsidR="00EE3B0E" w:rsidRPr="00EE3B0E">
        <w:rPr>
          <w:rFonts w:ascii="Arial" w:hAnsi="Arial" w:cs="Arial"/>
          <w:sz w:val="20"/>
          <w:szCs w:val="20"/>
        </w:rPr>
        <w:t xml:space="preserve"> </w:t>
      </w:r>
    </w:p>
    <w:p w14:paraId="09895C53" w14:textId="028F9FEB" w:rsidR="00EE3B0E" w:rsidRPr="00FD71A0" w:rsidRDefault="00EE3B0E" w:rsidP="00EE3B0E">
      <w:pPr>
        <w:numPr>
          <w:ilvl w:val="1"/>
          <w:numId w:val="2"/>
        </w:numPr>
        <w:spacing w:before="240"/>
        <w:ind w:hanging="357"/>
        <w:jc w:val="both"/>
        <w:rPr>
          <w:rFonts w:ascii="Arial" w:hAnsi="Arial" w:cs="Arial"/>
          <w:sz w:val="20"/>
          <w:szCs w:val="20"/>
        </w:rPr>
      </w:pPr>
      <w:r w:rsidRPr="00FD71A0">
        <w:rPr>
          <w:rFonts w:ascii="Arial" w:hAnsi="Arial" w:cs="Arial"/>
          <w:sz w:val="20"/>
          <w:szCs w:val="20"/>
        </w:rPr>
        <w:t>Hardware module status</w:t>
      </w:r>
      <w:r>
        <w:rPr>
          <w:rFonts w:ascii="Arial" w:hAnsi="Arial" w:cs="Arial"/>
          <w:sz w:val="20"/>
          <w:szCs w:val="20"/>
        </w:rPr>
        <w:t>; and</w:t>
      </w:r>
    </w:p>
    <w:p w14:paraId="68119062" w14:textId="3D76E009" w:rsidR="00C63F5C" w:rsidRPr="000F12FE" w:rsidRDefault="00EE3B0E" w:rsidP="000F12FE">
      <w:pPr>
        <w:numPr>
          <w:ilvl w:val="1"/>
          <w:numId w:val="2"/>
        </w:numPr>
        <w:spacing w:before="240"/>
        <w:ind w:hanging="357"/>
        <w:jc w:val="both"/>
        <w:rPr>
          <w:rFonts w:ascii="Arial" w:hAnsi="Arial" w:cs="Arial"/>
          <w:sz w:val="20"/>
          <w:szCs w:val="20"/>
        </w:rPr>
      </w:pPr>
      <w:r w:rsidRPr="00EE3B0E">
        <w:rPr>
          <w:rFonts w:ascii="Arial" w:hAnsi="Arial" w:cs="Arial"/>
          <w:sz w:val="20"/>
          <w:szCs w:val="20"/>
        </w:rPr>
        <w:t xml:space="preserve">Real-time </w:t>
      </w:r>
      <w:r w:rsidRPr="00EE3B0E">
        <w:rPr>
          <w:rFonts w:ascii="Arial" w:hAnsi="Arial" w:cs="Arial"/>
          <w:b/>
          <w:bCs/>
          <w:sz w:val="20"/>
          <w:szCs w:val="20"/>
        </w:rPr>
        <w:t>Event</w:t>
      </w:r>
      <w:r w:rsidRPr="00EE3B0E">
        <w:rPr>
          <w:rFonts w:ascii="Arial" w:hAnsi="Arial" w:cs="Arial"/>
          <w:sz w:val="20"/>
          <w:szCs w:val="20"/>
        </w:rPr>
        <w:t xml:space="preserve"> log.</w:t>
      </w:r>
    </w:p>
    <w:p w14:paraId="04DCF924" w14:textId="5F3E253A" w:rsidR="00C63F5C" w:rsidRPr="000F12FE" w:rsidRDefault="00E82766" w:rsidP="000F12FE">
      <w:pPr>
        <w:numPr>
          <w:ilvl w:val="0"/>
          <w:numId w:val="2"/>
        </w:numPr>
        <w:spacing w:before="240"/>
        <w:jc w:val="both"/>
        <w:rPr>
          <w:rFonts w:ascii="Arial" w:hAnsi="Arial" w:cs="Arial"/>
          <w:sz w:val="20"/>
          <w:szCs w:val="20"/>
        </w:rPr>
      </w:pPr>
      <w:r>
        <w:rPr>
          <w:rFonts w:ascii="Arial" w:hAnsi="Arial" w:cs="Arial"/>
          <w:sz w:val="20"/>
          <w:szCs w:val="20"/>
        </w:rPr>
        <w:t>All</w:t>
      </w:r>
      <w:r w:rsidRPr="00E82766">
        <w:rPr>
          <w:rFonts w:ascii="Arial" w:hAnsi="Arial" w:cs="Arial"/>
          <w:sz w:val="20"/>
          <w:szCs w:val="20"/>
        </w:rPr>
        <w:t xml:space="preserve"> </w:t>
      </w:r>
      <w:r w:rsidRPr="000F12FE">
        <w:rPr>
          <w:rFonts w:ascii="Arial" w:hAnsi="Arial" w:cs="Arial"/>
          <w:b/>
          <w:bCs/>
          <w:sz w:val="20"/>
          <w:szCs w:val="20"/>
        </w:rPr>
        <w:t>DRZCS</w:t>
      </w:r>
      <w:r w:rsidRPr="00E82766">
        <w:rPr>
          <w:rFonts w:ascii="Arial" w:hAnsi="Arial" w:cs="Arial"/>
          <w:sz w:val="20"/>
          <w:szCs w:val="20"/>
        </w:rPr>
        <w:t xml:space="preserve"> component</w:t>
      </w:r>
      <w:r w:rsidR="001D1D5A">
        <w:rPr>
          <w:rFonts w:ascii="Arial" w:hAnsi="Arial" w:cs="Arial"/>
          <w:sz w:val="20"/>
          <w:szCs w:val="20"/>
        </w:rPr>
        <w:t>s</w:t>
      </w:r>
      <w:r w:rsidRPr="00E82766">
        <w:rPr>
          <w:rFonts w:ascii="Arial" w:hAnsi="Arial" w:cs="Arial"/>
          <w:sz w:val="20"/>
          <w:szCs w:val="20"/>
        </w:rPr>
        <w:t xml:space="preserve"> should have diagnostic</w:t>
      </w:r>
      <w:r w:rsidR="001D1D5A">
        <w:rPr>
          <w:rFonts w:ascii="Arial" w:hAnsi="Arial" w:cs="Arial"/>
          <w:sz w:val="20"/>
          <w:szCs w:val="20"/>
        </w:rPr>
        <w:t>s</w:t>
      </w:r>
      <w:r w:rsidRPr="00E82766">
        <w:rPr>
          <w:rFonts w:ascii="Arial" w:hAnsi="Arial" w:cs="Arial"/>
          <w:sz w:val="20"/>
          <w:szCs w:val="20"/>
        </w:rPr>
        <w:t xml:space="preserve"> </w:t>
      </w:r>
      <w:r>
        <w:rPr>
          <w:rFonts w:ascii="Arial" w:hAnsi="Arial" w:cs="Arial"/>
          <w:sz w:val="20"/>
          <w:szCs w:val="20"/>
        </w:rPr>
        <w:t>to</w:t>
      </w:r>
      <w:r w:rsidRPr="00E82766">
        <w:rPr>
          <w:rFonts w:ascii="Arial" w:hAnsi="Arial" w:cs="Arial"/>
          <w:sz w:val="20"/>
          <w:szCs w:val="20"/>
        </w:rPr>
        <w:t xml:space="preserve"> send</w:t>
      </w:r>
      <w:r w:rsidR="00EA1B51">
        <w:rPr>
          <w:rFonts w:ascii="Arial" w:hAnsi="Arial" w:cs="Arial"/>
          <w:sz w:val="20"/>
          <w:szCs w:val="20"/>
        </w:rPr>
        <w:t xml:space="preserve"> the</w:t>
      </w:r>
      <w:r w:rsidRPr="00E82766">
        <w:rPr>
          <w:rFonts w:ascii="Arial" w:hAnsi="Arial" w:cs="Arial"/>
          <w:sz w:val="20"/>
          <w:szCs w:val="20"/>
        </w:rPr>
        <w:t xml:space="preserve"> state of </w:t>
      </w:r>
      <w:r w:rsidR="00EA1B51">
        <w:rPr>
          <w:rFonts w:ascii="Arial" w:hAnsi="Arial" w:cs="Arial"/>
          <w:sz w:val="20"/>
          <w:szCs w:val="20"/>
        </w:rPr>
        <w:t>the</w:t>
      </w:r>
      <w:r w:rsidRPr="00E82766">
        <w:rPr>
          <w:rFonts w:ascii="Arial" w:hAnsi="Arial" w:cs="Arial"/>
          <w:sz w:val="20"/>
          <w:szCs w:val="20"/>
        </w:rPr>
        <w:t xml:space="preserve"> health</w:t>
      </w:r>
      <w:r w:rsidR="00EA1B51">
        <w:rPr>
          <w:rFonts w:ascii="Arial" w:hAnsi="Arial" w:cs="Arial"/>
          <w:sz w:val="20"/>
          <w:szCs w:val="20"/>
        </w:rPr>
        <w:t xml:space="preserve"> of</w:t>
      </w:r>
      <w:r w:rsidRPr="00E82766">
        <w:t xml:space="preserve"> </w:t>
      </w:r>
      <w:r w:rsidR="00591E39">
        <w:t xml:space="preserve">the </w:t>
      </w:r>
      <w:r w:rsidR="00591E39" w:rsidRPr="000F12FE">
        <w:rPr>
          <w:b/>
          <w:bCs/>
        </w:rPr>
        <w:t>DRZCS</w:t>
      </w:r>
      <w:r w:rsidR="00591E39">
        <w:t xml:space="preserve"> to </w:t>
      </w:r>
      <w:r w:rsidRPr="000F12FE">
        <w:rPr>
          <w:rFonts w:ascii="Arial" w:hAnsi="Arial" w:cs="Arial"/>
          <w:b/>
          <w:bCs/>
          <w:sz w:val="20"/>
          <w:szCs w:val="20"/>
        </w:rPr>
        <w:t>Network Operators</w:t>
      </w:r>
      <w:r>
        <w:rPr>
          <w:rFonts w:ascii="Arial" w:hAnsi="Arial" w:cs="Arial"/>
          <w:sz w:val="20"/>
          <w:szCs w:val="20"/>
        </w:rPr>
        <w:t>. I</w:t>
      </w:r>
      <w:r w:rsidRPr="00E82766">
        <w:rPr>
          <w:rFonts w:ascii="Arial" w:hAnsi="Arial" w:cs="Arial"/>
          <w:sz w:val="20"/>
          <w:szCs w:val="20"/>
        </w:rPr>
        <w:t xml:space="preserve">f the </w:t>
      </w:r>
      <w:r w:rsidRPr="000F12FE">
        <w:rPr>
          <w:rFonts w:ascii="Arial" w:hAnsi="Arial" w:cs="Arial"/>
          <w:b/>
          <w:bCs/>
          <w:sz w:val="20"/>
          <w:szCs w:val="20"/>
        </w:rPr>
        <w:t>DRZCS</w:t>
      </w:r>
      <w:r w:rsidRPr="00E82766">
        <w:rPr>
          <w:rFonts w:ascii="Arial" w:hAnsi="Arial" w:cs="Arial"/>
          <w:sz w:val="20"/>
          <w:szCs w:val="20"/>
        </w:rPr>
        <w:t xml:space="preserve"> has a </w:t>
      </w:r>
      <w:r w:rsidR="0005177C" w:rsidRPr="00E82766">
        <w:rPr>
          <w:rFonts w:ascii="Arial" w:hAnsi="Arial" w:cs="Arial"/>
          <w:sz w:val="20"/>
          <w:szCs w:val="20"/>
        </w:rPr>
        <w:t>battery,</w:t>
      </w:r>
      <w:r w:rsidRPr="00E82766">
        <w:rPr>
          <w:rFonts w:ascii="Arial" w:hAnsi="Arial" w:cs="Arial"/>
          <w:sz w:val="20"/>
          <w:szCs w:val="20"/>
        </w:rPr>
        <w:t xml:space="preserve"> the </w:t>
      </w:r>
      <w:r>
        <w:rPr>
          <w:rFonts w:ascii="Arial" w:hAnsi="Arial" w:cs="Arial"/>
          <w:sz w:val="20"/>
          <w:szCs w:val="20"/>
        </w:rPr>
        <w:t xml:space="preserve">battery </w:t>
      </w:r>
      <w:r w:rsidRPr="00E82766">
        <w:rPr>
          <w:rFonts w:ascii="Arial" w:hAnsi="Arial" w:cs="Arial"/>
          <w:sz w:val="20"/>
          <w:szCs w:val="20"/>
        </w:rPr>
        <w:t xml:space="preserve">status should be sent to </w:t>
      </w:r>
      <w:r w:rsidRPr="000F12FE">
        <w:rPr>
          <w:rFonts w:ascii="Arial" w:hAnsi="Arial" w:cs="Arial"/>
          <w:b/>
          <w:bCs/>
          <w:sz w:val="20"/>
          <w:szCs w:val="20"/>
        </w:rPr>
        <w:t xml:space="preserve">Network </w:t>
      </w:r>
      <w:r w:rsidR="00BC0453" w:rsidRPr="000F12FE">
        <w:rPr>
          <w:rFonts w:ascii="Arial" w:hAnsi="Arial" w:cs="Arial"/>
          <w:b/>
          <w:bCs/>
          <w:sz w:val="20"/>
          <w:szCs w:val="20"/>
        </w:rPr>
        <w:t>Operators</w:t>
      </w:r>
      <w:r w:rsidR="00EE3B0E">
        <w:rPr>
          <w:rFonts w:ascii="Arial" w:hAnsi="Arial" w:cs="Arial"/>
          <w:sz w:val="20"/>
          <w:szCs w:val="20"/>
        </w:rPr>
        <w:t>.</w:t>
      </w:r>
    </w:p>
    <w:p w14:paraId="6F994893" w14:textId="178EF234" w:rsidR="00C63F5C" w:rsidRPr="00B372B4" w:rsidRDefault="00C63F5C" w:rsidP="003A6C98">
      <w:pPr>
        <w:pStyle w:val="Heading3"/>
      </w:pPr>
      <w:bookmarkStart w:id="9" w:name="_Toc163486961"/>
      <w:r w:rsidRPr="00B372B4">
        <w:t xml:space="preserve">Wider </w:t>
      </w:r>
      <w:r w:rsidR="0041132E" w:rsidRPr="00B372B4">
        <w:t>N</w:t>
      </w:r>
      <w:r w:rsidRPr="00B372B4">
        <w:t>etwork Synchronisation</w:t>
      </w:r>
      <w:bookmarkEnd w:id="9"/>
    </w:p>
    <w:p w14:paraId="66822809" w14:textId="4CA6DF2F" w:rsidR="00C63F5C" w:rsidRPr="000F12FE" w:rsidRDefault="00C63F5C" w:rsidP="00C63F5C">
      <w:pPr>
        <w:spacing w:before="240"/>
        <w:jc w:val="both"/>
        <w:rPr>
          <w:rFonts w:ascii="Arial" w:hAnsi="Arial" w:cs="Arial"/>
          <w:sz w:val="20"/>
          <w:szCs w:val="20"/>
        </w:rPr>
      </w:pPr>
      <w:r w:rsidRPr="000F12FE">
        <w:rPr>
          <w:rFonts w:ascii="Arial" w:hAnsi="Arial" w:cs="Arial"/>
          <w:sz w:val="20"/>
          <w:szCs w:val="20"/>
        </w:rPr>
        <w:t xml:space="preserve">Before, during and after the process of synchronising to the wider network, </w:t>
      </w:r>
      <w:r w:rsidR="00EE3B0E">
        <w:rPr>
          <w:rFonts w:ascii="Arial" w:hAnsi="Arial" w:cs="Arial"/>
          <w:sz w:val="20"/>
          <w:szCs w:val="20"/>
        </w:rPr>
        <w:t xml:space="preserve">until the </w:t>
      </w:r>
      <w:r w:rsidR="00EE3B0E" w:rsidRPr="000F12FE">
        <w:rPr>
          <w:rFonts w:ascii="Arial" w:hAnsi="Arial" w:cs="Arial"/>
          <w:b/>
          <w:bCs/>
          <w:sz w:val="20"/>
          <w:szCs w:val="20"/>
        </w:rPr>
        <w:t>DRZP</w:t>
      </w:r>
      <w:r w:rsidR="00EE3B0E">
        <w:rPr>
          <w:rFonts w:ascii="Arial" w:hAnsi="Arial" w:cs="Arial"/>
          <w:sz w:val="20"/>
          <w:szCs w:val="20"/>
        </w:rPr>
        <w:t xml:space="preserve"> is terminated, </w:t>
      </w:r>
      <w:r w:rsidRPr="000F12FE">
        <w:rPr>
          <w:rFonts w:ascii="Arial" w:hAnsi="Arial" w:cs="Arial"/>
          <w:sz w:val="20"/>
          <w:szCs w:val="20"/>
        </w:rPr>
        <w:t xml:space="preserve">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 xml:space="preserve">is required to </w:t>
      </w:r>
      <w:r w:rsidR="00504093" w:rsidRPr="000F12FE">
        <w:rPr>
          <w:rFonts w:ascii="Arial" w:hAnsi="Arial" w:cs="Arial"/>
          <w:sz w:val="20"/>
          <w:szCs w:val="20"/>
        </w:rPr>
        <w:t xml:space="preserve">contribute to the </w:t>
      </w:r>
      <w:r w:rsidRPr="000F12FE">
        <w:rPr>
          <w:rFonts w:ascii="Arial" w:hAnsi="Arial" w:cs="Arial"/>
          <w:sz w:val="20"/>
          <w:szCs w:val="20"/>
        </w:rPr>
        <w:t xml:space="preserve">stability of the </w:t>
      </w:r>
      <w:r w:rsidR="009B302C" w:rsidRPr="000F12FE">
        <w:rPr>
          <w:rFonts w:ascii="Arial" w:hAnsi="Arial" w:cs="Arial"/>
          <w:b/>
          <w:bCs/>
          <w:sz w:val="20"/>
          <w:szCs w:val="20"/>
        </w:rPr>
        <w:t>Power Island</w:t>
      </w:r>
      <w:r w:rsidRPr="000F12FE">
        <w:rPr>
          <w:rFonts w:ascii="Arial" w:hAnsi="Arial" w:cs="Arial"/>
          <w:sz w:val="20"/>
          <w:szCs w:val="20"/>
        </w:rPr>
        <w:t xml:space="preserve">. It is expected that the </w:t>
      </w:r>
      <w:r w:rsidR="008D70F2" w:rsidRPr="009D07C0">
        <w:rPr>
          <w:rFonts w:ascii="Arial" w:hAnsi="Arial" w:cs="Arial"/>
          <w:b/>
          <w:bCs/>
          <w:sz w:val="20"/>
          <w:szCs w:val="20"/>
        </w:rPr>
        <w:t>Restoration Contractor's Plant</w:t>
      </w:r>
      <w:r w:rsidR="008D70F2" w:rsidRPr="00F750D2">
        <w:rPr>
          <w:rFonts w:ascii="Arial" w:hAnsi="Arial" w:cs="Arial"/>
          <w:sz w:val="20"/>
          <w:szCs w:val="20"/>
        </w:rPr>
        <w:t xml:space="preserve"> and </w:t>
      </w:r>
      <w:r w:rsidR="008D70F2" w:rsidRPr="009D07C0">
        <w:rPr>
          <w:rFonts w:ascii="Arial" w:hAnsi="Arial" w:cs="Arial"/>
          <w:b/>
          <w:bCs/>
          <w:sz w:val="20"/>
          <w:szCs w:val="20"/>
        </w:rPr>
        <w:t>Apparatus</w:t>
      </w:r>
      <w:r w:rsidR="008D70F2" w:rsidRPr="008D70F2" w:rsidDel="008D70F2">
        <w:rPr>
          <w:rFonts w:ascii="Arial" w:hAnsi="Arial" w:cs="Arial"/>
          <w:b/>
          <w:bCs/>
          <w:sz w:val="20"/>
          <w:szCs w:val="20"/>
        </w:rPr>
        <w:t xml:space="preserve"> </w:t>
      </w:r>
      <w:r w:rsidRPr="000F12FE">
        <w:rPr>
          <w:rFonts w:ascii="Arial" w:hAnsi="Arial" w:cs="Arial"/>
          <w:sz w:val="20"/>
          <w:szCs w:val="20"/>
        </w:rPr>
        <w:t>site will be provided</w:t>
      </w:r>
      <w:r w:rsidR="005732A7">
        <w:rPr>
          <w:rFonts w:ascii="Arial" w:hAnsi="Arial" w:cs="Arial"/>
          <w:sz w:val="20"/>
          <w:szCs w:val="20"/>
        </w:rPr>
        <w:t>,</w:t>
      </w:r>
      <w:r w:rsidRPr="000F12FE">
        <w:rPr>
          <w:rFonts w:ascii="Arial" w:hAnsi="Arial" w:cs="Arial"/>
          <w:sz w:val="20"/>
          <w:szCs w:val="20"/>
        </w:rPr>
        <w:t xml:space="preserve"> </w:t>
      </w:r>
      <w:r w:rsidR="005732A7">
        <w:rPr>
          <w:rFonts w:ascii="Arial" w:hAnsi="Arial" w:cs="Arial"/>
          <w:sz w:val="20"/>
          <w:szCs w:val="20"/>
        </w:rPr>
        <w:t xml:space="preserve">by the </w:t>
      </w:r>
      <w:r w:rsidR="005732A7" w:rsidRPr="000F12FE">
        <w:rPr>
          <w:rFonts w:ascii="Arial" w:hAnsi="Arial" w:cs="Arial"/>
          <w:b/>
          <w:bCs/>
          <w:sz w:val="20"/>
          <w:szCs w:val="20"/>
        </w:rPr>
        <w:t>N</w:t>
      </w:r>
      <w:r w:rsidR="005732A7">
        <w:rPr>
          <w:rFonts w:ascii="Arial" w:hAnsi="Arial" w:cs="Arial"/>
          <w:b/>
          <w:bCs/>
          <w:sz w:val="20"/>
          <w:szCs w:val="20"/>
        </w:rPr>
        <w:t>e</w:t>
      </w:r>
      <w:r w:rsidR="005732A7" w:rsidRPr="000F12FE">
        <w:rPr>
          <w:rFonts w:ascii="Arial" w:hAnsi="Arial" w:cs="Arial"/>
          <w:b/>
          <w:bCs/>
          <w:sz w:val="20"/>
          <w:szCs w:val="20"/>
        </w:rPr>
        <w:t>t</w:t>
      </w:r>
      <w:r w:rsidR="005732A7">
        <w:rPr>
          <w:rFonts w:ascii="Arial" w:hAnsi="Arial" w:cs="Arial"/>
          <w:b/>
          <w:bCs/>
          <w:sz w:val="20"/>
          <w:szCs w:val="20"/>
        </w:rPr>
        <w:t>w</w:t>
      </w:r>
      <w:r w:rsidR="005732A7" w:rsidRPr="000F12FE">
        <w:rPr>
          <w:rFonts w:ascii="Arial" w:hAnsi="Arial" w:cs="Arial"/>
          <w:b/>
          <w:bCs/>
          <w:sz w:val="20"/>
          <w:szCs w:val="20"/>
        </w:rPr>
        <w:t>ork Operator</w:t>
      </w:r>
      <w:r w:rsidR="005732A7">
        <w:rPr>
          <w:rFonts w:ascii="Arial" w:hAnsi="Arial" w:cs="Arial"/>
          <w:sz w:val="20"/>
          <w:szCs w:val="20"/>
        </w:rPr>
        <w:t xml:space="preserve"> or </w:t>
      </w:r>
      <w:r w:rsidR="005732A7" w:rsidRPr="000F12FE">
        <w:rPr>
          <w:rFonts w:ascii="Arial" w:hAnsi="Arial" w:cs="Arial"/>
          <w:b/>
          <w:bCs/>
          <w:sz w:val="20"/>
          <w:szCs w:val="20"/>
        </w:rPr>
        <w:t>Relevant Transmission Licen</w:t>
      </w:r>
      <w:r w:rsidR="005732A7">
        <w:rPr>
          <w:rFonts w:ascii="Arial" w:hAnsi="Arial" w:cs="Arial"/>
          <w:b/>
          <w:bCs/>
          <w:sz w:val="20"/>
          <w:szCs w:val="20"/>
        </w:rPr>
        <w:t>s</w:t>
      </w:r>
      <w:r w:rsidR="005732A7" w:rsidRPr="000F12FE">
        <w:rPr>
          <w:rFonts w:ascii="Arial" w:hAnsi="Arial" w:cs="Arial"/>
          <w:b/>
          <w:bCs/>
          <w:sz w:val="20"/>
          <w:szCs w:val="20"/>
        </w:rPr>
        <w:t>ee</w:t>
      </w:r>
      <w:r w:rsidR="005732A7">
        <w:rPr>
          <w:rFonts w:ascii="Arial" w:hAnsi="Arial" w:cs="Arial"/>
          <w:sz w:val="20"/>
          <w:szCs w:val="20"/>
        </w:rPr>
        <w:t xml:space="preserve"> as appropriate, </w:t>
      </w:r>
      <w:r w:rsidRPr="000F12FE">
        <w:rPr>
          <w:rFonts w:ascii="Arial" w:hAnsi="Arial" w:cs="Arial"/>
          <w:sz w:val="20"/>
          <w:szCs w:val="20"/>
        </w:rPr>
        <w:t xml:space="preserve">with a remote measurement at the point of interface, and the </w:t>
      </w:r>
      <w:r w:rsidR="008D70F2" w:rsidRPr="009D07C0">
        <w:rPr>
          <w:rFonts w:ascii="Arial" w:hAnsi="Arial" w:cs="Arial"/>
          <w:b/>
          <w:bCs/>
          <w:sz w:val="20"/>
          <w:szCs w:val="20"/>
        </w:rPr>
        <w:t>Restoration Contractor's Plant</w:t>
      </w:r>
      <w:r w:rsidR="008D70F2" w:rsidRPr="00F750D2">
        <w:rPr>
          <w:rFonts w:ascii="Arial" w:hAnsi="Arial" w:cs="Arial"/>
          <w:sz w:val="20"/>
          <w:szCs w:val="20"/>
        </w:rPr>
        <w:t xml:space="preserve"> and </w:t>
      </w:r>
      <w:r w:rsidR="008D70F2" w:rsidRPr="009D07C0">
        <w:rPr>
          <w:rFonts w:ascii="Arial" w:hAnsi="Arial" w:cs="Arial"/>
          <w:b/>
          <w:bCs/>
          <w:sz w:val="20"/>
          <w:szCs w:val="20"/>
        </w:rPr>
        <w:t>Apparatus</w:t>
      </w:r>
      <w:r w:rsidR="008D70F2" w:rsidRPr="008D70F2" w:rsidDel="008D70F2">
        <w:rPr>
          <w:rFonts w:ascii="Arial" w:hAnsi="Arial" w:cs="Arial"/>
          <w:b/>
          <w:bCs/>
          <w:sz w:val="20"/>
          <w:szCs w:val="20"/>
        </w:rPr>
        <w:t xml:space="preserve"> </w:t>
      </w:r>
      <w:r w:rsidRPr="000F12FE">
        <w:rPr>
          <w:rFonts w:ascii="Arial" w:hAnsi="Arial" w:cs="Arial"/>
          <w:sz w:val="20"/>
          <w:szCs w:val="20"/>
        </w:rPr>
        <w:t xml:space="preserve">will ramp the </w:t>
      </w:r>
      <w:r w:rsidR="00017E73" w:rsidRPr="000F12FE">
        <w:rPr>
          <w:rFonts w:ascii="Arial" w:hAnsi="Arial" w:cs="Arial"/>
          <w:b/>
          <w:bCs/>
          <w:sz w:val="20"/>
          <w:szCs w:val="20"/>
        </w:rPr>
        <w:t>Plant</w:t>
      </w:r>
      <w:r w:rsidR="000A274A" w:rsidRPr="000F12FE">
        <w:rPr>
          <w:rFonts w:ascii="Arial" w:hAnsi="Arial" w:cs="Arial"/>
          <w:sz w:val="20"/>
          <w:szCs w:val="20"/>
        </w:rPr>
        <w:t xml:space="preserve"> output </w:t>
      </w:r>
      <w:r w:rsidRPr="000F12FE">
        <w:rPr>
          <w:rFonts w:ascii="Arial" w:hAnsi="Arial" w:cs="Arial"/>
          <w:sz w:val="20"/>
          <w:szCs w:val="20"/>
        </w:rPr>
        <w:t>up/down (and any other actions necessary as</w:t>
      </w:r>
      <w:r w:rsidR="00F205F3">
        <w:rPr>
          <w:rFonts w:ascii="Arial" w:hAnsi="Arial" w:cs="Arial"/>
          <w:sz w:val="20"/>
          <w:szCs w:val="20"/>
        </w:rPr>
        <w:t xml:space="preserve"> instructed by the </w:t>
      </w:r>
      <w:r w:rsidR="00F205F3" w:rsidRPr="000F12FE">
        <w:rPr>
          <w:rFonts w:ascii="Arial" w:hAnsi="Arial" w:cs="Arial"/>
          <w:b/>
          <w:bCs/>
          <w:sz w:val="20"/>
          <w:szCs w:val="20"/>
        </w:rPr>
        <w:t>DRZ</w:t>
      </w:r>
      <w:r w:rsidR="00DD26BF" w:rsidRPr="000F12FE">
        <w:rPr>
          <w:rFonts w:ascii="Arial" w:hAnsi="Arial" w:cs="Arial"/>
          <w:b/>
          <w:bCs/>
          <w:sz w:val="20"/>
          <w:szCs w:val="20"/>
        </w:rPr>
        <w:t>CS</w:t>
      </w:r>
      <w:r w:rsidRPr="000F12FE">
        <w:rPr>
          <w:rFonts w:ascii="Arial" w:hAnsi="Arial" w:cs="Arial"/>
          <w:sz w:val="20"/>
          <w:szCs w:val="20"/>
        </w:rPr>
        <w:t xml:space="preserve">) to </w:t>
      </w:r>
      <w:r w:rsidR="00A13A88">
        <w:rPr>
          <w:rFonts w:ascii="Arial" w:hAnsi="Arial" w:cs="Arial"/>
          <w:sz w:val="20"/>
          <w:szCs w:val="20"/>
        </w:rPr>
        <w:t>synchronise</w:t>
      </w:r>
      <w:r w:rsidR="00A13A88" w:rsidRPr="000F12FE">
        <w:rPr>
          <w:rFonts w:ascii="Arial" w:hAnsi="Arial" w:cs="Arial"/>
          <w:sz w:val="20"/>
          <w:szCs w:val="20"/>
        </w:rPr>
        <w:t xml:space="preserve"> </w:t>
      </w:r>
      <w:r w:rsidRPr="000F12FE">
        <w:rPr>
          <w:rFonts w:ascii="Arial" w:hAnsi="Arial" w:cs="Arial"/>
          <w:sz w:val="20"/>
          <w:szCs w:val="20"/>
        </w:rPr>
        <w:t xml:space="preserve">the </w:t>
      </w:r>
      <w:r w:rsidR="009B302C" w:rsidRPr="000F12FE">
        <w:rPr>
          <w:rFonts w:ascii="Arial" w:hAnsi="Arial" w:cs="Arial"/>
          <w:b/>
          <w:bCs/>
          <w:sz w:val="20"/>
          <w:szCs w:val="20"/>
        </w:rPr>
        <w:t>Power Island</w:t>
      </w:r>
      <w:r w:rsidRPr="000F12FE">
        <w:rPr>
          <w:rFonts w:ascii="Arial" w:hAnsi="Arial" w:cs="Arial"/>
          <w:sz w:val="20"/>
          <w:szCs w:val="20"/>
        </w:rPr>
        <w:t xml:space="preserve"> with the wider network. Once </w:t>
      </w:r>
      <w:r w:rsidR="006C304F" w:rsidRPr="000F12FE">
        <w:rPr>
          <w:rFonts w:ascii="Arial" w:hAnsi="Arial" w:cs="Arial"/>
          <w:b/>
          <w:bCs/>
          <w:sz w:val="20"/>
          <w:szCs w:val="20"/>
        </w:rPr>
        <w:t>F</w:t>
      </w:r>
      <w:r w:rsidRPr="000F12FE">
        <w:rPr>
          <w:rFonts w:ascii="Arial" w:hAnsi="Arial" w:cs="Arial"/>
          <w:b/>
          <w:bCs/>
          <w:sz w:val="20"/>
          <w:szCs w:val="20"/>
        </w:rPr>
        <w:t>requency</w:t>
      </w:r>
      <w:r w:rsidRPr="000F12FE">
        <w:rPr>
          <w:rFonts w:ascii="Arial" w:hAnsi="Arial" w:cs="Arial"/>
          <w:sz w:val="20"/>
          <w:szCs w:val="20"/>
        </w:rPr>
        <w:t xml:space="preserve"> and voltage are </w:t>
      </w:r>
      <w:r w:rsidR="002414D3" w:rsidRPr="000F12FE">
        <w:rPr>
          <w:rFonts w:ascii="Arial" w:hAnsi="Arial" w:cs="Arial"/>
          <w:sz w:val="20"/>
          <w:szCs w:val="20"/>
        </w:rPr>
        <w:t>in synchronism</w:t>
      </w:r>
      <w:r w:rsidRPr="000F12FE">
        <w:rPr>
          <w:rFonts w:ascii="Arial" w:hAnsi="Arial" w:cs="Arial"/>
          <w:sz w:val="20"/>
          <w:szCs w:val="20"/>
        </w:rPr>
        <w:t>, a synchro</w:t>
      </w:r>
      <w:r w:rsidR="005732A7">
        <w:rPr>
          <w:rFonts w:ascii="Arial" w:hAnsi="Arial" w:cs="Arial"/>
          <w:sz w:val="20"/>
          <w:szCs w:val="20"/>
        </w:rPr>
        <w:t>nising</w:t>
      </w:r>
      <w:r w:rsidRPr="000F12FE">
        <w:rPr>
          <w:rFonts w:ascii="Arial" w:hAnsi="Arial" w:cs="Arial"/>
          <w:sz w:val="20"/>
          <w:szCs w:val="20"/>
        </w:rPr>
        <w:t xml:space="preserve"> check relay </w:t>
      </w:r>
      <w:r w:rsidR="005732A7">
        <w:rPr>
          <w:rFonts w:ascii="Arial" w:hAnsi="Arial" w:cs="Arial"/>
          <w:sz w:val="20"/>
          <w:szCs w:val="20"/>
        </w:rPr>
        <w:t xml:space="preserve">at the point of synchronisation </w:t>
      </w:r>
      <w:r w:rsidRPr="000F12FE">
        <w:rPr>
          <w:rFonts w:ascii="Arial" w:hAnsi="Arial" w:cs="Arial"/>
          <w:sz w:val="20"/>
          <w:szCs w:val="20"/>
        </w:rPr>
        <w:t xml:space="preserve">will </w:t>
      </w:r>
      <w:r w:rsidR="007E785A" w:rsidRPr="000F12FE">
        <w:rPr>
          <w:rFonts w:ascii="Arial" w:hAnsi="Arial" w:cs="Arial"/>
          <w:sz w:val="20"/>
          <w:szCs w:val="20"/>
        </w:rPr>
        <w:t xml:space="preserve">allow </w:t>
      </w:r>
      <w:r w:rsidRPr="000F12FE">
        <w:rPr>
          <w:rFonts w:ascii="Arial" w:hAnsi="Arial" w:cs="Arial"/>
          <w:sz w:val="20"/>
          <w:szCs w:val="20"/>
        </w:rPr>
        <w:t>the associated circuit breaker</w:t>
      </w:r>
      <w:r w:rsidR="007E785A" w:rsidRPr="000F12FE">
        <w:rPr>
          <w:rFonts w:ascii="Arial" w:hAnsi="Arial" w:cs="Arial"/>
          <w:sz w:val="20"/>
          <w:szCs w:val="20"/>
        </w:rPr>
        <w:t xml:space="preserve"> to be closed</w:t>
      </w:r>
      <w:r w:rsidRPr="000F12FE">
        <w:rPr>
          <w:rFonts w:ascii="Arial" w:hAnsi="Arial" w:cs="Arial"/>
          <w:sz w:val="20"/>
          <w:szCs w:val="20"/>
        </w:rPr>
        <w:t>.</w:t>
      </w:r>
    </w:p>
    <w:p w14:paraId="2A46CC32" w14:textId="74190802" w:rsidR="00C63F5C" w:rsidRPr="000F12FE" w:rsidRDefault="00C63F5C" w:rsidP="00C63F5C">
      <w:pPr>
        <w:spacing w:before="240"/>
        <w:ind w:left="720" w:hanging="720"/>
        <w:jc w:val="both"/>
        <w:rPr>
          <w:rFonts w:ascii="Arial" w:hAnsi="Arial" w:cs="Arial"/>
          <w:sz w:val="20"/>
          <w:szCs w:val="20"/>
        </w:rPr>
      </w:pPr>
      <w:r w:rsidRPr="000F12FE">
        <w:rPr>
          <w:rFonts w:ascii="Arial" w:hAnsi="Arial" w:cs="Arial"/>
          <w:sz w:val="20"/>
          <w:szCs w:val="20"/>
        </w:rPr>
        <w:t xml:space="preserve">The following requirements are relevant to 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during synchronisation:</w:t>
      </w:r>
    </w:p>
    <w:p w14:paraId="7914555B" w14:textId="2B44327D" w:rsidR="00C63F5C" w:rsidRPr="000F12FE" w:rsidRDefault="00C63F5C" w:rsidP="003A6C98">
      <w:pPr>
        <w:numPr>
          <w:ilvl w:val="0"/>
          <w:numId w:val="3"/>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is required to dispatch pre-determined set points (</w:t>
      </w:r>
      <w:r w:rsidR="00181EF3" w:rsidRPr="000F12FE">
        <w:rPr>
          <w:rFonts w:ascii="Arial" w:hAnsi="Arial" w:cs="Arial"/>
          <w:sz w:val="20"/>
          <w:szCs w:val="20"/>
        </w:rPr>
        <w:t>e.g.,</w:t>
      </w:r>
      <w:r w:rsidRPr="000F12FE">
        <w:rPr>
          <w:rFonts w:ascii="Arial" w:hAnsi="Arial" w:cs="Arial"/>
          <w:sz w:val="20"/>
          <w:szCs w:val="20"/>
        </w:rPr>
        <w:t xml:space="preserve"> voltage or </w:t>
      </w:r>
      <w:r w:rsidR="006C304F" w:rsidRPr="000F12FE">
        <w:rPr>
          <w:rFonts w:ascii="Arial" w:hAnsi="Arial" w:cs="Arial"/>
          <w:b/>
          <w:bCs/>
          <w:sz w:val="20"/>
          <w:szCs w:val="20"/>
        </w:rPr>
        <w:t>F</w:t>
      </w:r>
      <w:r w:rsidRPr="000F12FE">
        <w:rPr>
          <w:rFonts w:ascii="Arial" w:hAnsi="Arial" w:cs="Arial"/>
          <w:b/>
          <w:bCs/>
          <w:sz w:val="20"/>
          <w:szCs w:val="20"/>
        </w:rPr>
        <w:t xml:space="preserve">requency </w:t>
      </w:r>
      <w:r w:rsidRPr="000F12FE">
        <w:rPr>
          <w:rFonts w:ascii="Arial" w:hAnsi="Arial" w:cs="Arial"/>
          <w:sz w:val="20"/>
          <w:szCs w:val="20"/>
        </w:rPr>
        <w:t>set points) or control modes (</w:t>
      </w:r>
      <w:r w:rsidR="00181EF3" w:rsidRPr="000F12FE">
        <w:rPr>
          <w:rFonts w:ascii="Arial" w:hAnsi="Arial" w:cs="Arial"/>
          <w:sz w:val="20"/>
          <w:szCs w:val="20"/>
        </w:rPr>
        <w:t>e.g.,</w:t>
      </w:r>
      <w:r w:rsidRPr="000F12FE">
        <w:rPr>
          <w:rFonts w:ascii="Arial" w:hAnsi="Arial" w:cs="Arial"/>
          <w:sz w:val="20"/>
          <w:szCs w:val="20"/>
        </w:rPr>
        <w:t xml:space="preserve"> </w:t>
      </w:r>
      <w:r w:rsidR="005732A7" w:rsidRPr="000F12FE">
        <w:rPr>
          <w:rStyle w:val="cf01"/>
          <w:rFonts w:ascii="Arial" w:hAnsi="Arial" w:cs="Arial"/>
          <w:sz w:val="20"/>
          <w:szCs w:val="20"/>
        </w:rPr>
        <w:t xml:space="preserve">Voltage Control Mode, Power Factor Control </w:t>
      </w:r>
      <w:proofErr w:type="gramStart"/>
      <w:r w:rsidR="005732A7" w:rsidRPr="000F12FE">
        <w:rPr>
          <w:rStyle w:val="cf01"/>
          <w:rFonts w:ascii="Arial" w:hAnsi="Arial" w:cs="Arial"/>
          <w:sz w:val="20"/>
          <w:szCs w:val="20"/>
        </w:rPr>
        <w:t>Mode</w:t>
      </w:r>
      <w:proofErr w:type="gramEnd"/>
      <w:r w:rsidR="005732A7" w:rsidRPr="000F12FE">
        <w:rPr>
          <w:rStyle w:val="cf01"/>
          <w:rFonts w:ascii="Arial" w:hAnsi="Arial" w:cs="Arial"/>
          <w:sz w:val="20"/>
          <w:szCs w:val="20"/>
        </w:rPr>
        <w:t xml:space="preserve"> or Reactive Power Control Mode</w:t>
      </w:r>
      <w:r w:rsidR="00677764" w:rsidRPr="000F12FE">
        <w:rPr>
          <w:rFonts w:ascii="Arial" w:hAnsi="Arial" w:cs="Arial"/>
          <w:sz w:val="20"/>
          <w:szCs w:val="20"/>
        </w:rPr>
        <w:t xml:space="preserve">) </w:t>
      </w:r>
      <w:r w:rsidRPr="000F12FE">
        <w:rPr>
          <w:rFonts w:ascii="Arial" w:hAnsi="Arial" w:cs="Arial"/>
          <w:sz w:val="20"/>
          <w:szCs w:val="20"/>
        </w:rPr>
        <w:t xml:space="preserve">to </w:t>
      </w:r>
      <w:r w:rsidR="00A37B46" w:rsidRPr="000F12FE">
        <w:rPr>
          <w:rFonts w:ascii="Arial" w:hAnsi="Arial" w:cs="Arial"/>
          <w:b/>
          <w:bCs/>
          <w:sz w:val="20"/>
          <w:szCs w:val="20"/>
        </w:rPr>
        <w:t>Restoration Contractors</w:t>
      </w:r>
      <w:r w:rsidR="00CD3459" w:rsidRPr="000F12FE">
        <w:rPr>
          <w:rFonts w:ascii="Arial" w:hAnsi="Arial" w:cs="Arial"/>
          <w:b/>
          <w:bCs/>
          <w:sz w:val="20"/>
          <w:szCs w:val="20"/>
        </w:rPr>
        <w:t>’</w:t>
      </w:r>
      <w:r w:rsidR="00CD3459" w:rsidRPr="000F12FE">
        <w:rPr>
          <w:rFonts w:ascii="Arial" w:hAnsi="Arial" w:cs="Arial"/>
          <w:sz w:val="20"/>
          <w:szCs w:val="20"/>
        </w:rPr>
        <w:t xml:space="preserve"> </w:t>
      </w:r>
      <w:r w:rsidR="00017E73" w:rsidRPr="000F12FE">
        <w:rPr>
          <w:rFonts w:ascii="Arial" w:hAnsi="Arial" w:cs="Arial"/>
          <w:b/>
          <w:bCs/>
          <w:sz w:val="20"/>
          <w:szCs w:val="20"/>
        </w:rPr>
        <w:t>Plant</w:t>
      </w:r>
      <w:r w:rsidRPr="000F12FE">
        <w:rPr>
          <w:rFonts w:ascii="Arial" w:hAnsi="Arial" w:cs="Arial"/>
          <w:sz w:val="20"/>
          <w:szCs w:val="20"/>
        </w:rPr>
        <w:t xml:space="preserve"> to prepare the </w:t>
      </w:r>
      <w:r w:rsidRPr="000F12FE">
        <w:rPr>
          <w:rFonts w:ascii="Arial" w:hAnsi="Arial" w:cs="Arial"/>
          <w:b/>
          <w:bCs/>
          <w:sz w:val="20"/>
          <w:szCs w:val="20"/>
        </w:rPr>
        <w:t xml:space="preserve">DRZ </w:t>
      </w:r>
      <w:r w:rsidRPr="000F12FE">
        <w:rPr>
          <w:rFonts w:ascii="Arial" w:hAnsi="Arial" w:cs="Arial"/>
          <w:sz w:val="20"/>
          <w:szCs w:val="20"/>
        </w:rPr>
        <w:t xml:space="preserve">for synchronisation with the wider </w:t>
      </w:r>
      <w:r w:rsidR="00633694" w:rsidRPr="000F12FE">
        <w:rPr>
          <w:rFonts w:ascii="Arial" w:hAnsi="Arial" w:cs="Arial"/>
          <w:sz w:val="20"/>
          <w:szCs w:val="20"/>
        </w:rPr>
        <w:t>system</w:t>
      </w:r>
      <w:r w:rsidRPr="000F12FE">
        <w:rPr>
          <w:rFonts w:ascii="Arial" w:hAnsi="Arial" w:cs="Arial"/>
          <w:sz w:val="20"/>
          <w:szCs w:val="20"/>
        </w:rPr>
        <w:t>.</w:t>
      </w:r>
    </w:p>
    <w:p w14:paraId="1C1B70EF" w14:textId="0EDA7AF6" w:rsidR="00C63F5C" w:rsidRPr="000F12FE" w:rsidRDefault="00C63F5C" w:rsidP="003A6C98">
      <w:pPr>
        <w:numPr>
          <w:ilvl w:val="0"/>
          <w:numId w:val="3"/>
        </w:numPr>
        <w:spacing w:before="240"/>
        <w:ind w:left="714" w:hanging="357"/>
        <w:contextualSpacing/>
        <w:jc w:val="both"/>
        <w:rPr>
          <w:rFonts w:ascii="Arial" w:hAnsi="Arial" w:cs="Arial"/>
          <w:sz w:val="20"/>
          <w:szCs w:val="20"/>
        </w:rPr>
      </w:pPr>
      <w:r w:rsidRPr="000F12FE">
        <w:rPr>
          <w:rFonts w:ascii="Arial" w:hAnsi="Arial" w:cs="Arial"/>
          <w:sz w:val="20"/>
          <w:szCs w:val="20"/>
        </w:rPr>
        <w:t xml:space="preserve">Once </w:t>
      </w:r>
      <w:r w:rsidR="00115532" w:rsidRPr="000F12FE">
        <w:rPr>
          <w:rFonts w:ascii="Arial" w:hAnsi="Arial" w:cs="Arial"/>
          <w:b/>
          <w:bCs/>
          <w:sz w:val="20"/>
          <w:szCs w:val="20"/>
        </w:rPr>
        <w:t>Synchronised</w:t>
      </w:r>
      <w:r w:rsidRPr="000F12FE">
        <w:rPr>
          <w:rFonts w:ascii="Arial" w:hAnsi="Arial" w:cs="Arial"/>
          <w:sz w:val="20"/>
          <w:szCs w:val="20"/>
        </w:rPr>
        <w:t xml:space="preserve"> to the wider </w:t>
      </w:r>
      <w:r w:rsidR="009C42DE" w:rsidRPr="000F12FE">
        <w:rPr>
          <w:rFonts w:ascii="Arial" w:hAnsi="Arial" w:cs="Arial"/>
          <w:sz w:val="20"/>
          <w:szCs w:val="20"/>
        </w:rPr>
        <w:t>system</w:t>
      </w:r>
      <w:r w:rsidRPr="000F12FE">
        <w:rPr>
          <w:rFonts w:ascii="Arial" w:hAnsi="Arial" w:cs="Arial"/>
          <w:sz w:val="20"/>
          <w:szCs w:val="20"/>
        </w:rPr>
        <w:t xml:space="preserve">, 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 xml:space="preserve">is required to report dispatchable </w:t>
      </w:r>
      <w:r w:rsidR="00FF2DB5" w:rsidRPr="000F12FE">
        <w:rPr>
          <w:rFonts w:ascii="Arial" w:hAnsi="Arial" w:cs="Arial"/>
          <w:b/>
          <w:bCs/>
          <w:sz w:val="20"/>
          <w:szCs w:val="20"/>
        </w:rPr>
        <w:t>Active</w:t>
      </w:r>
      <w:r w:rsidR="00FF2DB5" w:rsidRPr="000F12FE">
        <w:rPr>
          <w:rFonts w:ascii="Arial" w:hAnsi="Arial" w:cs="Arial"/>
          <w:sz w:val="20"/>
          <w:szCs w:val="20"/>
        </w:rPr>
        <w:t xml:space="preserve"> </w:t>
      </w:r>
      <w:r w:rsidRPr="000F12FE">
        <w:rPr>
          <w:rFonts w:ascii="Arial" w:hAnsi="Arial" w:cs="Arial"/>
          <w:sz w:val="20"/>
          <w:szCs w:val="20"/>
        </w:rPr>
        <w:t xml:space="preserve">and </w:t>
      </w:r>
      <w:r w:rsidR="007236CB" w:rsidRPr="000F12FE">
        <w:rPr>
          <w:rFonts w:ascii="Arial" w:hAnsi="Arial" w:cs="Arial"/>
          <w:b/>
          <w:bCs/>
          <w:sz w:val="20"/>
          <w:szCs w:val="20"/>
        </w:rPr>
        <w:t>Reactive Power</w:t>
      </w:r>
      <w:r w:rsidRPr="000F12FE">
        <w:rPr>
          <w:rFonts w:ascii="Arial" w:hAnsi="Arial" w:cs="Arial"/>
          <w:sz w:val="20"/>
          <w:szCs w:val="20"/>
        </w:rPr>
        <w:t xml:space="preserve"> to the supervising </w:t>
      </w:r>
      <w:r w:rsidR="004F32F8" w:rsidRPr="000F12FE">
        <w:rPr>
          <w:rFonts w:ascii="Arial" w:hAnsi="Arial" w:cs="Arial"/>
          <w:b/>
          <w:bCs/>
          <w:sz w:val="20"/>
          <w:szCs w:val="20"/>
        </w:rPr>
        <w:t>Control Centre</w:t>
      </w:r>
      <w:r w:rsidRPr="000F12FE">
        <w:rPr>
          <w:rFonts w:ascii="Arial" w:hAnsi="Arial" w:cs="Arial"/>
          <w:sz w:val="20"/>
          <w:szCs w:val="20"/>
        </w:rPr>
        <w:t xml:space="preserve">, </w:t>
      </w:r>
      <w:r w:rsidR="00181EF3" w:rsidRPr="000F12FE">
        <w:rPr>
          <w:rFonts w:ascii="Arial" w:hAnsi="Arial" w:cs="Arial"/>
          <w:sz w:val="20"/>
          <w:szCs w:val="20"/>
        </w:rPr>
        <w:t>i.e.,</w:t>
      </w:r>
      <w:r w:rsidRPr="000F12FE">
        <w:rPr>
          <w:rFonts w:ascii="Arial" w:hAnsi="Arial" w:cs="Arial"/>
          <w:sz w:val="20"/>
          <w:szCs w:val="20"/>
        </w:rPr>
        <w:t xml:space="preserve"> operate the </w:t>
      </w:r>
      <w:r w:rsidR="00D32537" w:rsidRPr="000F12FE">
        <w:rPr>
          <w:rFonts w:ascii="Arial" w:hAnsi="Arial" w:cs="Arial"/>
          <w:b/>
          <w:bCs/>
          <w:sz w:val="20"/>
          <w:szCs w:val="20"/>
        </w:rPr>
        <w:t>Power Island</w:t>
      </w:r>
      <w:r w:rsidRPr="000F12FE">
        <w:rPr>
          <w:rFonts w:ascii="Arial" w:hAnsi="Arial" w:cs="Arial"/>
          <w:sz w:val="20"/>
          <w:szCs w:val="20"/>
        </w:rPr>
        <w:t xml:space="preserve"> as a virtual power </w:t>
      </w:r>
      <w:r w:rsidR="00017E73" w:rsidRPr="000F12FE">
        <w:rPr>
          <w:rFonts w:ascii="Arial" w:hAnsi="Arial" w:cs="Arial"/>
          <w:b/>
          <w:bCs/>
          <w:sz w:val="20"/>
          <w:szCs w:val="20"/>
        </w:rPr>
        <w:t>Plant</w:t>
      </w:r>
      <w:r w:rsidRPr="000F12FE">
        <w:rPr>
          <w:rFonts w:ascii="Arial" w:hAnsi="Arial" w:cs="Arial"/>
          <w:sz w:val="20"/>
          <w:szCs w:val="20"/>
        </w:rPr>
        <w:t xml:space="preserve"> (associated requirements are listed in section </w:t>
      </w:r>
      <w:r w:rsidR="001D6CE5" w:rsidRPr="000F12FE">
        <w:rPr>
          <w:rFonts w:ascii="Arial" w:hAnsi="Arial" w:cs="Arial"/>
          <w:sz w:val="20"/>
          <w:szCs w:val="20"/>
        </w:rPr>
        <w:t>1</w:t>
      </w:r>
      <w:r w:rsidRPr="000F12FE">
        <w:rPr>
          <w:rFonts w:ascii="Arial" w:hAnsi="Arial" w:cs="Arial"/>
          <w:sz w:val="20"/>
          <w:szCs w:val="20"/>
        </w:rPr>
        <w:t>.</w:t>
      </w:r>
      <w:r w:rsidR="001D6CE5" w:rsidRPr="000F12FE">
        <w:rPr>
          <w:rFonts w:ascii="Arial" w:hAnsi="Arial" w:cs="Arial"/>
          <w:sz w:val="20"/>
          <w:szCs w:val="20"/>
        </w:rPr>
        <w:t>1</w:t>
      </w:r>
      <w:r w:rsidRPr="000F12FE">
        <w:rPr>
          <w:rFonts w:ascii="Arial" w:hAnsi="Arial" w:cs="Arial"/>
          <w:sz w:val="20"/>
          <w:szCs w:val="20"/>
        </w:rPr>
        <w:t>.2).</w:t>
      </w:r>
    </w:p>
    <w:p w14:paraId="63C83173" w14:textId="2DC933DF" w:rsidR="00C63F5C" w:rsidRPr="00AE263C" w:rsidRDefault="00C63F5C" w:rsidP="003A6C98">
      <w:pPr>
        <w:pStyle w:val="Heading3"/>
      </w:pPr>
      <w:bookmarkStart w:id="10" w:name="_Toc163486962"/>
      <w:r w:rsidRPr="00AE263C">
        <w:t>W</w:t>
      </w:r>
      <w:r w:rsidRPr="00F673C7">
        <w:t>ide</w:t>
      </w:r>
      <w:r w:rsidRPr="00AE263C">
        <w:t xml:space="preserve">r </w:t>
      </w:r>
      <w:r w:rsidR="00B84C27">
        <w:t>S</w:t>
      </w:r>
      <w:r w:rsidR="00C814AB">
        <w:t>ystem</w:t>
      </w:r>
      <w:r w:rsidR="00B84C27" w:rsidRPr="00F673C7">
        <w:t xml:space="preserve"> </w:t>
      </w:r>
      <w:r w:rsidRPr="00F673C7">
        <w:t>Energisation</w:t>
      </w:r>
      <w:bookmarkEnd w:id="10"/>
    </w:p>
    <w:p w14:paraId="7C119A0D" w14:textId="661E14A8" w:rsidR="00467D5A" w:rsidRPr="000F12FE" w:rsidRDefault="00C4258F" w:rsidP="00B76F27">
      <w:pPr>
        <w:jc w:val="both"/>
        <w:rPr>
          <w:rFonts w:ascii="Arial" w:hAnsi="Arial" w:cs="Arial"/>
          <w:sz w:val="20"/>
          <w:szCs w:val="20"/>
        </w:rPr>
      </w:pPr>
      <w:r w:rsidRPr="00C4258F">
        <w:rPr>
          <w:rFonts w:ascii="Arial" w:hAnsi="Arial" w:cs="Arial"/>
          <w:sz w:val="20"/>
          <w:szCs w:val="20"/>
        </w:rPr>
        <w:t xml:space="preserve">When the </w:t>
      </w:r>
      <w:r w:rsidRPr="00C4258F">
        <w:rPr>
          <w:rFonts w:ascii="Arial" w:hAnsi="Arial" w:cs="Arial"/>
          <w:b/>
          <w:bCs/>
          <w:sz w:val="20"/>
          <w:szCs w:val="20"/>
        </w:rPr>
        <w:t>DRZCS</w:t>
      </w:r>
      <w:r w:rsidRPr="00C4258F">
        <w:rPr>
          <w:rFonts w:ascii="Arial" w:hAnsi="Arial" w:cs="Arial"/>
          <w:sz w:val="20"/>
          <w:szCs w:val="20"/>
        </w:rPr>
        <w:t xml:space="preserve"> attempts </w:t>
      </w:r>
      <w:bookmarkStart w:id="11" w:name="_Hlk158714455"/>
      <w:r w:rsidRPr="00C4258F">
        <w:rPr>
          <w:rFonts w:ascii="Arial" w:hAnsi="Arial" w:cs="Arial"/>
          <w:sz w:val="20"/>
          <w:szCs w:val="20"/>
        </w:rPr>
        <w:t xml:space="preserve">to energise a part of the system as defined in the </w:t>
      </w:r>
      <w:r w:rsidRPr="00C4258F">
        <w:rPr>
          <w:rFonts w:ascii="Arial" w:hAnsi="Arial" w:cs="Arial"/>
          <w:b/>
          <w:bCs/>
          <w:sz w:val="20"/>
          <w:szCs w:val="20"/>
        </w:rPr>
        <w:t>DRZP</w:t>
      </w:r>
      <w:bookmarkEnd w:id="11"/>
      <w:r w:rsidRPr="00C4258F">
        <w:rPr>
          <w:rFonts w:ascii="Arial" w:hAnsi="Arial" w:cs="Arial"/>
          <w:sz w:val="20"/>
          <w:szCs w:val="20"/>
        </w:rPr>
        <w:t xml:space="preserve">, there are expected to be significant voltage fluctuations associated with energising various assets on the distribution and </w:t>
      </w:r>
      <w:r w:rsidRPr="00C4258F">
        <w:rPr>
          <w:rFonts w:ascii="Arial" w:hAnsi="Arial" w:cs="Arial"/>
          <w:b/>
          <w:bCs/>
          <w:sz w:val="20"/>
          <w:szCs w:val="20"/>
        </w:rPr>
        <w:t>Transmission Systems</w:t>
      </w:r>
      <w:r w:rsidRPr="00C4258F">
        <w:rPr>
          <w:rFonts w:ascii="Arial" w:hAnsi="Arial" w:cs="Arial"/>
          <w:sz w:val="20"/>
          <w:szCs w:val="20"/>
        </w:rPr>
        <w:t xml:space="preserve"> (e.g., GSP transformers). The system to be energised, as defined in the </w:t>
      </w:r>
      <w:r w:rsidRPr="00C4258F">
        <w:rPr>
          <w:rFonts w:ascii="Arial" w:hAnsi="Arial" w:cs="Arial"/>
          <w:b/>
          <w:bCs/>
          <w:sz w:val="20"/>
          <w:szCs w:val="20"/>
        </w:rPr>
        <w:t>DRZP</w:t>
      </w:r>
      <w:r w:rsidRPr="00C4258F">
        <w:rPr>
          <w:rFonts w:ascii="Arial" w:hAnsi="Arial" w:cs="Arial"/>
          <w:sz w:val="20"/>
          <w:szCs w:val="20"/>
        </w:rPr>
        <w:t xml:space="preserve">, could consist of an adjoining interconnected distribution system, however in most cases the </w:t>
      </w:r>
      <w:r w:rsidRPr="00C4258F">
        <w:rPr>
          <w:rFonts w:ascii="Arial" w:hAnsi="Arial" w:cs="Arial"/>
          <w:b/>
          <w:bCs/>
          <w:sz w:val="20"/>
          <w:szCs w:val="20"/>
        </w:rPr>
        <w:t>DRZCS</w:t>
      </w:r>
      <w:r w:rsidRPr="00C4258F">
        <w:rPr>
          <w:rFonts w:ascii="Arial" w:hAnsi="Arial" w:cs="Arial"/>
          <w:sz w:val="20"/>
          <w:szCs w:val="20"/>
        </w:rPr>
        <w:t xml:space="preserve"> will instruct operation of the circuit breaker to energise sections of the </w:t>
      </w:r>
      <w:r w:rsidRPr="00C4258F">
        <w:rPr>
          <w:rFonts w:ascii="Arial" w:hAnsi="Arial" w:cs="Arial"/>
          <w:b/>
          <w:bCs/>
          <w:sz w:val="20"/>
          <w:szCs w:val="20"/>
        </w:rPr>
        <w:t>Transmission Network</w:t>
      </w:r>
      <w:r w:rsidRPr="00C4258F">
        <w:rPr>
          <w:rFonts w:ascii="Arial" w:hAnsi="Arial" w:cs="Arial"/>
          <w:sz w:val="20"/>
          <w:szCs w:val="20"/>
        </w:rPr>
        <w:t xml:space="preserve"> (132kV in Scotland and 275kV or 400kV in England and Wales and Scotland). </w:t>
      </w:r>
    </w:p>
    <w:p w14:paraId="24A1BE7D" w14:textId="7054845B" w:rsidR="00C63F5C" w:rsidRPr="000F12FE" w:rsidRDefault="00C63F5C" w:rsidP="000F12FE">
      <w:pPr>
        <w:spacing w:before="240"/>
        <w:jc w:val="both"/>
        <w:rPr>
          <w:rFonts w:ascii="Arial" w:hAnsi="Arial" w:cs="Arial"/>
          <w:sz w:val="20"/>
          <w:szCs w:val="20"/>
        </w:rPr>
      </w:pPr>
      <w:r w:rsidRPr="000F12FE">
        <w:rPr>
          <w:rFonts w:ascii="Arial" w:hAnsi="Arial" w:cs="Arial"/>
          <w:sz w:val="20"/>
          <w:szCs w:val="20"/>
        </w:rPr>
        <w:t xml:space="preserve">The following requirements are relevant to 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 xml:space="preserve">during energisation of </w:t>
      </w:r>
      <w:r w:rsidR="001553F7">
        <w:rPr>
          <w:rFonts w:ascii="Arial" w:hAnsi="Arial" w:cs="Arial"/>
          <w:sz w:val="20"/>
          <w:szCs w:val="20"/>
        </w:rPr>
        <w:t>the</w:t>
      </w:r>
      <w:r w:rsidRPr="000F12FE">
        <w:rPr>
          <w:rFonts w:ascii="Arial" w:hAnsi="Arial" w:cs="Arial"/>
          <w:sz w:val="20"/>
          <w:szCs w:val="20"/>
        </w:rPr>
        <w:t xml:space="preserve"> wider </w:t>
      </w:r>
      <w:r w:rsidR="001553F7" w:rsidRPr="000F12FE">
        <w:rPr>
          <w:rFonts w:ascii="Arial" w:hAnsi="Arial" w:cs="Arial"/>
          <w:b/>
          <w:bCs/>
          <w:sz w:val="20"/>
          <w:szCs w:val="20"/>
        </w:rPr>
        <w:t>System</w:t>
      </w:r>
      <w:r w:rsidR="00B57D67">
        <w:rPr>
          <w:rFonts w:ascii="Arial" w:hAnsi="Arial" w:cs="Arial"/>
          <w:sz w:val="20"/>
          <w:szCs w:val="20"/>
        </w:rPr>
        <w:t xml:space="preserve"> as defined in the </w:t>
      </w:r>
      <w:r w:rsidR="00B57D67" w:rsidRPr="000F12FE">
        <w:rPr>
          <w:rFonts w:ascii="Arial" w:hAnsi="Arial" w:cs="Arial"/>
          <w:b/>
          <w:bCs/>
          <w:sz w:val="20"/>
          <w:szCs w:val="20"/>
        </w:rPr>
        <w:t>DRZP</w:t>
      </w:r>
      <w:r w:rsidRPr="000F12FE">
        <w:rPr>
          <w:rFonts w:ascii="Arial" w:hAnsi="Arial" w:cs="Arial"/>
          <w:sz w:val="20"/>
          <w:szCs w:val="20"/>
        </w:rPr>
        <w:t>:</w:t>
      </w:r>
    </w:p>
    <w:p w14:paraId="6C158166" w14:textId="682BA03F" w:rsidR="00C63F5C" w:rsidRPr="000F12FE" w:rsidRDefault="00C63F5C" w:rsidP="003A6C98">
      <w:pPr>
        <w:numPr>
          <w:ilvl w:val="0"/>
          <w:numId w:val="3"/>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is required to dispatch pre-determined set points (</w:t>
      </w:r>
      <w:r w:rsidR="00181EF3" w:rsidRPr="000F12FE">
        <w:rPr>
          <w:rFonts w:ascii="Arial" w:hAnsi="Arial" w:cs="Arial"/>
          <w:sz w:val="20"/>
          <w:szCs w:val="20"/>
        </w:rPr>
        <w:t>e.g.,</w:t>
      </w:r>
      <w:r w:rsidRPr="000F12FE">
        <w:rPr>
          <w:rFonts w:ascii="Arial" w:hAnsi="Arial" w:cs="Arial"/>
          <w:sz w:val="20"/>
          <w:szCs w:val="20"/>
        </w:rPr>
        <w:t xml:space="preserve"> voltage or </w:t>
      </w:r>
      <w:r w:rsidR="007236CB" w:rsidRPr="000F12FE">
        <w:rPr>
          <w:rFonts w:ascii="Arial" w:hAnsi="Arial" w:cs="Arial"/>
          <w:b/>
          <w:bCs/>
          <w:sz w:val="20"/>
          <w:szCs w:val="20"/>
        </w:rPr>
        <w:t>Reactive Power</w:t>
      </w:r>
      <w:r w:rsidRPr="000F12FE">
        <w:rPr>
          <w:rFonts w:ascii="Arial" w:hAnsi="Arial" w:cs="Arial"/>
          <w:sz w:val="20"/>
          <w:szCs w:val="20"/>
        </w:rPr>
        <w:t xml:space="preserve"> set point) or control modes (</w:t>
      </w:r>
      <w:r w:rsidR="00181EF3" w:rsidRPr="000F12FE">
        <w:rPr>
          <w:rFonts w:ascii="Arial" w:hAnsi="Arial" w:cs="Arial"/>
          <w:sz w:val="20"/>
          <w:szCs w:val="20"/>
        </w:rPr>
        <w:t>e.g.,</w:t>
      </w:r>
      <w:r w:rsidRPr="000F12FE">
        <w:rPr>
          <w:rFonts w:ascii="Arial" w:hAnsi="Arial" w:cs="Arial"/>
          <w:sz w:val="20"/>
          <w:szCs w:val="20"/>
        </w:rPr>
        <w:t xml:space="preserve"> ability to </w:t>
      </w:r>
      <w:r w:rsidR="00CC3C13">
        <w:rPr>
          <w:rFonts w:ascii="Arial" w:hAnsi="Arial" w:cs="Arial"/>
          <w:sz w:val="20"/>
          <w:szCs w:val="20"/>
        </w:rPr>
        <w:t>select</w:t>
      </w:r>
      <w:r w:rsidR="00CC3C13" w:rsidRPr="000F12FE">
        <w:rPr>
          <w:rFonts w:ascii="Arial" w:hAnsi="Arial" w:cs="Arial"/>
          <w:sz w:val="20"/>
          <w:szCs w:val="20"/>
        </w:rPr>
        <w:t xml:space="preserve"> </w:t>
      </w:r>
      <w:r w:rsidRPr="000F12FE">
        <w:rPr>
          <w:rFonts w:ascii="Arial" w:hAnsi="Arial" w:cs="Arial"/>
          <w:sz w:val="20"/>
          <w:szCs w:val="20"/>
        </w:rPr>
        <w:t xml:space="preserve">voltage control </w:t>
      </w:r>
      <w:r w:rsidR="00181EF3" w:rsidRPr="000F12FE">
        <w:rPr>
          <w:rFonts w:ascii="Arial" w:hAnsi="Arial" w:cs="Arial"/>
          <w:sz w:val="20"/>
          <w:szCs w:val="20"/>
        </w:rPr>
        <w:t>mode or</w:t>
      </w:r>
      <w:r w:rsidRPr="000F12FE">
        <w:rPr>
          <w:rFonts w:ascii="Arial" w:hAnsi="Arial" w:cs="Arial"/>
          <w:sz w:val="20"/>
          <w:szCs w:val="20"/>
        </w:rPr>
        <w:t xml:space="preserve"> </w:t>
      </w:r>
      <w:r w:rsidR="007236CB" w:rsidRPr="000F12FE">
        <w:rPr>
          <w:rFonts w:ascii="Arial" w:hAnsi="Arial" w:cs="Arial"/>
          <w:b/>
          <w:bCs/>
          <w:sz w:val="20"/>
          <w:szCs w:val="20"/>
        </w:rPr>
        <w:t>Reactive Power</w:t>
      </w:r>
      <w:r w:rsidRPr="000F12FE">
        <w:rPr>
          <w:rFonts w:ascii="Arial" w:hAnsi="Arial" w:cs="Arial"/>
          <w:sz w:val="20"/>
          <w:szCs w:val="20"/>
        </w:rPr>
        <w:t xml:space="preserve"> mode) to </w:t>
      </w:r>
      <w:r w:rsidR="002F723E" w:rsidRPr="000F12FE">
        <w:rPr>
          <w:rFonts w:ascii="Arial" w:hAnsi="Arial" w:cs="Arial"/>
          <w:b/>
          <w:bCs/>
          <w:sz w:val="20"/>
          <w:szCs w:val="20"/>
        </w:rPr>
        <w:t>Restoration Contractors</w:t>
      </w:r>
      <w:r w:rsidR="00F40DDC" w:rsidRPr="000F12FE">
        <w:rPr>
          <w:rFonts w:ascii="Arial" w:hAnsi="Arial" w:cs="Arial"/>
          <w:sz w:val="20"/>
          <w:szCs w:val="20"/>
        </w:rPr>
        <w:t xml:space="preserve">’ </w:t>
      </w:r>
      <w:r w:rsidR="00017E73" w:rsidRPr="000F12FE">
        <w:rPr>
          <w:rFonts w:ascii="Arial" w:hAnsi="Arial" w:cs="Arial"/>
          <w:b/>
          <w:bCs/>
          <w:sz w:val="20"/>
          <w:szCs w:val="20"/>
        </w:rPr>
        <w:t>Plant</w:t>
      </w:r>
      <w:r w:rsidRPr="000F12FE">
        <w:rPr>
          <w:rFonts w:ascii="Arial" w:hAnsi="Arial" w:cs="Arial"/>
          <w:sz w:val="20"/>
          <w:szCs w:val="20"/>
        </w:rPr>
        <w:t xml:space="preserve"> </w:t>
      </w:r>
      <w:r w:rsidR="00CC3C13" w:rsidRPr="00CC3C13">
        <w:rPr>
          <w:rFonts w:ascii="Arial" w:hAnsi="Arial" w:cs="Arial"/>
          <w:sz w:val="20"/>
          <w:szCs w:val="20"/>
        </w:rPr>
        <w:t xml:space="preserve">and/or </w:t>
      </w:r>
      <w:r w:rsidR="00CC3C13" w:rsidRPr="000F12FE">
        <w:rPr>
          <w:rFonts w:ascii="Arial" w:hAnsi="Arial" w:cs="Arial"/>
          <w:b/>
          <w:bCs/>
          <w:sz w:val="20"/>
          <w:szCs w:val="20"/>
        </w:rPr>
        <w:t>Apparatus</w:t>
      </w:r>
      <w:r w:rsidR="00CC3C13" w:rsidRPr="00CC3C13">
        <w:rPr>
          <w:rFonts w:ascii="Arial" w:hAnsi="Arial" w:cs="Arial"/>
          <w:sz w:val="20"/>
          <w:szCs w:val="20"/>
        </w:rPr>
        <w:t xml:space="preserve"> </w:t>
      </w:r>
      <w:r w:rsidRPr="000F12FE">
        <w:rPr>
          <w:rFonts w:ascii="Arial" w:hAnsi="Arial" w:cs="Arial"/>
          <w:sz w:val="20"/>
          <w:szCs w:val="20"/>
        </w:rPr>
        <w:t xml:space="preserve">to prepare the </w:t>
      </w:r>
      <w:r w:rsidRPr="000F12FE">
        <w:rPr>
          <w:rFonts w:ascii="Arial" w:hAnsi="Arial" w:cs="Arial"/>
          <w:b/>
          <w:bCs/>
          <w:sz w:val="20"/>
          <w:szCs w:val="20"/>
        </w:rPr>
        <w:t>DRZ</w:t>
      </w:r>
      <w:r w:rsidR="00B27A11">
        <w:rPr>
          <w:rFonts w:ascii="Arial" w:hAnsi="Arial" w:cs="Arial"/>
          <w:b/>
          <w:bCs/>
          <w:sz w:val="20"/>
          <w:szCs w:val="20"/>
        </w:rPr>
        <w:t xml:space="preserve"> </w:t>
      </w:r>
      <w:r w:rsidR="00CC3C13" w:rsidRPr="00CC3C13">
        <w:rPr>
          <w:rFonts w:ascii="Arial" w:hAnsi="Arial" w:cs="Arial"/>
          <w:sz w:val="20"/>
          <w:szCs w:val="20"/>
        </w:rPr>
        <w:t xml:space="preserve">to energise a part of the system as defined in the </w:t>
      </w:r>
      <w:r w:rsidR="00CC3C13" w:rsidRPr="00CC3C13">
        <w:rPr>
          <w:rFonts w:ascii="Arial" w:hAnsi="Arial" w:cs="Arial"/>
          <w:b/>
          <w:bCs/>
          <w:sz w:val="20"/>
          <w:szCs w:val="20"/>
        </w:rPr>
        <w:t>DRZP</w:t>
      </w:r>
      <w:r w:rsidR="00CC3C13" w:rsidRPr="000F12FE">
        <w:rPr>
          <w:rFonts w:ascii="Arial" w:hAnsi="Arial" w:cs="Arial"/>
          <w:sz w:val="20"/>
          <w:szCs w:val="20"/>
        </w:rPr>
        <w:t>.</w:t>
      </w:r>
    </w:p>
    <w:p w14:paraId="1012048B" w14:textId="5EDA8836" w:rsidR="00C63F5C" w:rsidRPr="000F12FE" w:rsidRDefault="00C63F5C" w:rsidP="00133917">
      <w:pPr>
        <w:numPr>
          <w:ilvl w:val="0"/>
          <w:numId w:val="3"/>
        </w:numPr>
        <w:spacing w:before="240"/>
        <w:contextualSpacing/>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 xml:space="preserve">is required to report to the </w:t>
      </w:r>
      <w:r w:rsidR="00E55664" w:rsidRPr="000F12FE">
        <w:rPr>
          <w:rFonts w:ascii="Arial" w:hAnsi="Arial" w:cs="Arial"/>
          <w:b/>
          <w:bCs/>
          <w:sz w:val="20"/>
          <w:szCs w:val="20"/>
        </w:rPr>
        <w:t>Control Centre</w:t>
      </w:r>
      <w:r w:rsidRPr="000F12FE">
        <w:rPr>
          <w:rFonts w:ascii="Arial" w:hAnsi="Arial" w:cs="Arial"/>
          <w:sz w:val="20"/>
          <w:szCs w:val="20"/>
        </w:rPr>
        <w:t xml:space="preserve">, the </w:t>
      </w:r>
      <w:r w:rsidR="00137D05">
        <w:rPr>
          <w:rFonts w:ascii="Arial" w:hAnsi="Arial" w:cs="Arial"/>
          <w:sz w:val="20"/>
          <w:szCs w:val="20"/>
        </w:rPr>
        <w:t xml:space="preserve">availability and output of </w:t>
      </w:r>
      <w:r w:rsidR="00137D05" w:rsidRPr="000F12FE">
        <w:rPr>
          <w:rFonts w:ascii="Arial" w:hAnsi="Arial" w:cs="Arial"/>
          <w:b/>
          <w:bCs/>
          <w:sz w:val="20"/>
          <w:szCs w:val="20"/>
        </w:rPr>
        <w:t xml:space="preserve">Restoration Contractors </w:t>
      </w:r>
      <w:r w:rsidR="00785EBE">
        <w:rPr>
          <w:rFonts w:ascii="Arial" w:hAnsi="Arial" w:cs="Arial"/>
          <w:b/>
          <w:bCs/>
          <w:sz w:val="20"/>
          <w:szCs w:val="20"/>
        </w:rPr>
        <w:t>P</w:t>
      </w:r>
      <w:r w:rsidR="00137D05" w:rsidRPr="000F12FE">
        <w:rPr>
          <w:rFonts w:ascii="Arial" w:hAnsi="Arial" w:cs="Arial"/>
          <w:b/>
          <w:bCs/>
          <w:sz w:val="20"/>
          <w:szCs w:val="20"/>
        </w:rPr>
        <w:t>lant</w:t>
      </w:r>
      <w:r w:rsidR="00137D05">
        <w:rPr>
          <w:rFonts w:ascii="Arial" w:hAnsi="Arial" w:cs="Arial"/>
          <w:sz w:val="20"/>
          <w:szCs w:val="20"/>
        </w:rPr>
        <w:t xml:space="preserve"> within the </w:t>
      </w:r>
      <w:r w:rsidR="00D32537" w:rsidRPr="000F12FE">
        <w:rPr>
          <w:rFonts w:ascii="Arial" w:hAnsi="Arial" w:cs="Arial"/>
          <w:b/>
          <w:bCs/>
          <w:sz w:val="20"/>
          <w:szCs w:val="20"/>
        </w:rPr>
        <w:t>Power Island</w:t>
      </w:r>
      <w:r w:rsidRPr="000F12FE">
        <w:rPr>
          <w:rFonts w:ascii="Arial" w:hAnsi="Arial" w:cs="Arial"/>
          <w:sz w:val="20"/>
          <w:szCs w:val="20"/>
        </w:rPr>
        <w:t xml:space="preserve"> </w:t>
      </w:r>
      <w:r w:rsidR="00785EBE">
        <w:rPr>
          <w:rFonts w:ascii="Arial" w:hAnsi="Arial" w:cs="Arial"/>
          <w:sz w:val="20"/>
          <w:szCs w:val="20"/>
        </w:rPr>
        <w:t xml:space="preserve">such </w:t>
      </w:r>
      <w:r w:rsidRPr="000F12FE">
        <w:rPr>
          <w:rFonts w:ascii="Arial" w:hAnsi="Arial" w:cs="Arial"/>
          <w:sz w:val="20"/>
          <w:szCs w:val="20"/>
        </w:rPr>
        <w:t xml:space="preserve">as </w:t>
      </w:r>
      <w:r w:rsidR="000B4782" w:rsidRPr="000F12FE">
        <w:rPr>
          <w:rFonts w:ascii="Arial" w:hAnsi="Arial" w:cs="Arial"/>
          <w:b/>
          <w:bCs/>
          <w:sz w:val="20"/>
          <w:szCs w:val="20"/>
        </w:rPr>
        <w:t>Active</w:t>
      </w:r>
      <w:r w:rsidRPr="000F12FE">
        <w:rPr>
          <w:rFonts w:ascii="Arial" w:hAnsi="Arial" w:cs="Arial"/>
          <w:b/>
          <w:bCs/>
          <w:sz w:val="20"/>
          <w:szCs w:val="20"/>
        </w:rPr>
        <w:t xml:space="preserve"> </w:t>
      </w:r>
      <w:r w:rsidR="000B4782" w:rsidRPr="000F12FE">
        <w:rPr>
          <w:rFonts w:ascii="Arial" w:hAnsi="Arial" w:cs="Arial"/>
          <w:b/>
          <w:bCs/>
          <w:sz w:val="20"/>
          <w:szCs w:val="20"/>
        </w:rPr>
        <w:t>P</w:t>
      </w:r>
      <w:r w:rsidRPr="000F12FE">
        <w:rPr>
          <w:rFonts w:ascii="Arial" w:hAnsi="Arial" w:cs="Arial"/>
          <w:b/>
          <w:bCs/>
          <w:sz w:val="20"/>
          <w:szCs w:val="20"/>
        </w:rPr>
        <w:t>ower</w:t>
      </w:r>
      <w:r w:rsidRPr="000F12FE">
        <w:rPr>
          <w:rFonts w:ascii="Arial" w:hAnsi="Arial" w:cs="Arial"/>
          <w:sz w:val="20"/>
          <w:szCs w:val="20"/>
        </w:rPr>
        <w:t xml:space="preserve"> (generation and load) and </w:t>
      </w:r>
      <w:r w:rsidR="007236CB" w:rsidRPr="000F12FE">
        <w:rPr>
          <w:rFonts w:ascii="Arial" w:hAnsi="Arial" w:cs="Arial"/>
          <w:b/>
          <w:bCs/>
          <w:sz w:val="20"/>
          <w:szCs w:val="20"/>
        </w:rPr>
        <w:t>Reactive Power</w:t>
      </w:r>
      <w:r w:rsidRPr="000F12FE">
        <w:rPr>
          <w:rFonts w:ascii="Arial" w:hAnsi="Arial" w:cs="Arial"/>
          <w:sz w:val="20"/>
          <w:szCs w:val="20"/>
        </w:rPr>
        <w:t xml:space="preserve"> </w:t>
      </w:r>
      <w:r w:rsidR="00E56056">
        <w:rPr>
          <w:rFonts w:ascii="Arial" w:hAnsi="Arial" w:cs="Arial"/>
          <w:sz w:val="20"/>
          <w:szCs w:val="20"/>
        </w:rPr>
        <w:t>(</w:t>
      </w:r>
      <w:r w:rsidRPr="000F12FE">
        <w:rPr>
          <w:rFonts w:ascii="Arial" w:hAnsi="Arial" w:cs="Arial"/>
          <w:sz w:val="20"/>
          <w:szCs w:val="20"/>
        </w:rPr>
        <w:t xml:space="preserve">absorbing and exporting) in advance of any switching actions taken </w:t>
      </w:r>
      <w:r w:rsidR="008303EE" w:rsidRPr="008303EE">
        <w:rPr>
          <w:rFonts w:ascii="Arial" w:hAnsi="Arial" w:cs="Arial"/>
          <w:sz w:val="20"/>
          <w:szCs w:val="20"/>
        </w:rPr>
        <w:t xml:space="preserve">to energise a part of the system as defined in the </w:t>
      </w:r>
      <w:r w:rsidR="008303EE" w:rsidRPr="008303EE">
        <w:rPr>
          <w:rFonts w:ascii="Arial" w:hAnsi="Arial" w:cs="Arial"/>
          <w:b/>
          <w:bCs/>
          <w:sz w:val="20"/>
          <w:szCs w:val="20"/>
        </w:rPr>
        <w:t>DRZP</w:t>
      </w:r>
      <w:r w:rsidRPr="000F12FE">
        <w:rPr>
          <w:rFonts w:ascii="Arial" w:hAnsi="Arial" w:cs="Arial"/>
          <w:sz w:val="20"/>
          <w:szCs w:val="20"/>
        </w:rPr>
        <w:t xml:space="preserve"> </w:t>
      </w:r>
      <w:r w:rsidR="00181EF3" w:rsidRPr="000F12FE">
        <w:rPr>
          <w:rFonts w:ascii="Arial" w:hAnsi="Arial" w:cs="Arial"/>
          <w:sz w:val="20"/>
          <w:szCs w:val="20"/>
        </w:rPr>
        <w:t>i.e.,</w:t>
      </w:r>
      <w:r w:rsidRPr="000F12FE">
        <w:rPr>
          <w:rFonts w:ascii="Arial" w:hAnsi="Arial" w:cs="Arial"/>
          <w:sz w:val="20"/>
          <w:szCs w:val="20"/>
        </w:rPr>
        <w:t xml:space="preserve"> operate the </w:t>
      </w:r>
      <w:r w:rsidR="00D32537" w:rsidRPr="000F12FE">
        <w:rPr>
          <w:rFonts w:ascii="Arial" w:hAnsi="Arial" w:cs="Arial"/>
          <w:b/>
          <w:bCs/>
          <w:sz w:val="20"/>
          <w:szCs w:val="20"/>
        </w:rPr>
        <w:t>Power Island</w:t>
      </w:r>
      <w:r w:rsidRPr="000F12FE">
        <w:rPr>
          <w:rFonts w:ascii="Arial" w:hAnsi="Arial" w:cs="Arial"/>
          <w:sz w:val="20"/>
          <w:szCs w:val="20"/>
        </w:rPr>
        <w:t xml:space="preserve"> as a virtual power </w:t>
      </w:r>
      <w:r w:rsidR="00017E73" w:rsidRPr="000F12FE">
        <w:rPr>
          <w:rFonts w:ascii="Arial" w:hAnsi="Arial" w:cs="Arial"/>
          <w:b/>
          <w:bCs/>
          <w:sz w:val="20"/>
          <w:szCs w:val="20"/>
        </w:rPr>
        <w:t>Plant</w:t>
      </w:r>
      <w:r w:rsidRPr="000F12FE">
        <w:rPr>
          <w:rFonts w:ascii="Arial" w:hAnsi="Arial" w:cs="Arial"/>
          <w:sz w:val="20"/>
          <w:szCs w:val="20"/>
        </w:rPr>
        <w:t xml:space="preserve"> before, during and after the energisation process.</w:t>
      </w:r>
    </w:p>
    <w:p w14:paraId="1E44FDEC" w14:textId="79C9AB31" w:rsidR="00C63F5C" w:rsidRPr="00A85910" w:rsidRDefault="00C63F5C" w:rsidP="003A6C98">
      <w:pPr>
        <w:pStyle w:val="Heading3"/>
      </w:pPr>
      <w:bookmarkStart w:id="12" w:name="_Toc163486963"/>
      <w:r w:rsidRPr="00A85910">
        <w:lastRenderedPageBreak/>
        <w:t>Visualisation</w:t>
      </w:r>
      <w:bookmarkEnd w:id="12"/>
    </w:p>
    <w:p w14:paraId="57CE0DC4" w14:textId="63E90ADB" w:rsidR="00C63F5C" w:rsidRPr="000F12FE" w:rsidRDefault="00C63F5C" w:rsidP="00C63F5C">
      <w:pPr>
        <w:spacing w:before="240"/>
        <w:jc w:val="both"/>
        <w:rPr>
          <w:rFonts w:ascii="Arial" w:hAnsi="Arial" w:cs="Arial"/>
          <w:sz w:val="20"/>
          <w:szCs w:val="20"/>
        </w:rPr>
      </w:pPr>
      <w:r w:rsidRPr="000F12FE">
        <w:rPr>
          <w:rFonts w:ascii="Arial" w:hAnsi="Arial" w:cs="Arial"/>
          <w:sz w:val="20"/>
          <w:szCs w:val="20"/>
        </w:rPr>
        <w:t xml:space="preserve">The requirements listed below should not be considered essential; they are provided as example requirements that may be appropriate. Individual </w:t>
      </w:r>
      <w:r w:rsidR="001A6133" w:rsidRPr="000F12FE">
        <w:rPr>
          <w:rFonts w:ascii="Arial" w:hAnsi="Arial" w:cs="Arial"/>
          <w:b/>
          <w:bCs/>
          <w:sz w:val="20"/>
          <w:szCs w:val="20"/>
        </w:rPr>
        <w:t>Network Operators</w:t>
      </w:r>
      <w:r w:rsidR="001A6133" w:rsidRPr="000F12FE">
        <w:rPr>
          <w:rFonts w:ascii="Arial" w:hAnsi="Arial" w:cs="Arial"/>
          <w:sz w:val="20"/>
          <w:szCs w:val="20"/>
        </w:rPr>
        <w:t xml:space="preserve"> </w:t>
      </w:r>
      <w:r w:rsidRPr="000F12FE">
        <w:rPr>
          <w:rFonts w:ascii="Arial" w:hAnsi="Arial" w:cs="Arial"/>
          <w:sz w:val="20"/>
          <w:szCs w:val="20"/>
        </w:rPr>
        <w:t xml:space="preserve">will have their own preference on how they wish 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application to be made visible to the</w:t>
      </w:r>
      <w:r w:rsidR="003B1F7B" w:rsidRPr="000F12FE">
        <w:rPr>
          <w:rFonts w:ascii="Arial" w:hAnsi="Arial" w:cs="Arial"/>
          <w:sz w:val="20"/>
          <w:szCs w:val="20"/>
        </w:rPr>
        <w:t>ir</w:t>
      </w:r>
      <w:r w:rsidRPr="000F12FE">
        <w:rPr>
          <w:rFonts w:ascii="Arial" w:hAnsi="Arial" w:cs="Arial"/>
          <w:sz w:val="20"/>
          <w:szCs w:val="20"/>
        </w:rPr>
        <w:t xml:space="preserve"> </w:t>
      </w:r>
      <w:r w:rsidR="00966B59" w:rsidRPr="000F12FE">
        <w:rPr>
          <w:rFonts w:ascii="Arial" w:hAnsi="Arial" w:cs="Arial"/>
          <w:b/>
          <w:bCs/>
          <w:sz w:val="20"/>
          <w:szCs w:val="20"/>
        </w:rPr>
        <w:t>C</w:t>
      </w:r>
      <w:r w:rsidR="00E55664" w:rsidRPr="000F12FE">
        <w:rPr>
          <w:rFonts w:ascii="Arial" w:hAnsi="Arial" w:cs="Arial"/>
          <w:b/>
          <w:bCs/>
          <w:sz w:val="20"/>
          <w:szCs w:val="20"/>
        </w:rPr>
        <w:t xml:space="preserve">ontrol </w:t>
      </w:r>
      <w:r w:rsidR="00966B59" w:rsidRPr="000F12FE">
        <w:rPr>
          <w:rFonts w:ascii="Arial" w:hAnsi="Arial" w:cs="Arial"/>
          <w:b/>
          <w:bCs/>
          <w:sz w:val="20"/>
          <w:szCs w:val="20"/>
        </w:rPr>
        <w:t>C</w:t>
      </w:r>
      <w:r w:rsidR="00E55664" w:rsidRPr="000F12FE">
        <w:rPr>
          <w:rFonts w:ascii="Arial" w:hAnsi="Arial" w:cs="Arial"/>
          <w:b/>
          <w:bCs/>
          <w:sz w:val="20"/>
          <w:szCs w:val="20"/>
        </w:rPr>
        <w:t>entre</w:t>
      </w:r>
      <w:r w:rsidR="00E56056" w:rsidRPr="000F12FE">
        <w:rPr>
          <w:rFonts w:ascii="Arial" w:hAnsi="Arial" w:cs="Arial"/>
          <w:sz w:val="20"/>
          <w:szCs w:val="20"/>
        </w:rPr>
        <w:t>,</w:t>
      </w:r>
      <w:r w:rsidR="00E56056">
        <w:rPr>
          <w:rFonts w:ascii="Arial" w:hAnsi="Arial" w:cs="Arial"/>
          <w:b/>
          <w:bCs/>
          <w:sz w:val="20"/>
          <w:szCs w:val="20"/>
        </w:rPr>
        <w:t xml:space="preserve"> The </w:t>
      </w:r>
      <w:proofErr w:type="gramStart"/>
      <w:r w:rsidR="00E56056">
        <w:rPr>
          <w:rFonts w:ascii="Arial" w:hAnsi="Arial" w:cs="Arial"/>
          <w:b/>
          <w:bCs/>
          <w:sz w:val="20"/>
          <w:szCs w:val="20"/>
        </w:rPr>
        <w:t>Company</w:t>
      </w:r>
      <w:proofErr w:type="gramEnd"/>
      <w:r w:rsidR="00E56056">
        <w:rPr>
          <w:rFonts w:ascii="Arial" w:hAnsi="Arial" w:cs="Arial"/>
          <w:b/>
          <w:bCs/>
          <w:sz w:val="20"/>
          <w:szCs w:val="20"/>
        </w:rPr>
        <w:t xml:space="preserve"> </w:t>
      </w:r>
      <w:r w:rsidR="00E56056" w:rsidRPr="000F12FE">
        <w:rPr>
          <w:rFonts w:ascii="Arial" w:hAnsi="Arial" w:cs="Arial"/>
          <w:sz w:val="20"/>
          <w:szCs w:val="20"/>
        </w:rPr>
        <w:t>and the</w:t>
      </w:r>
      <w:r w:rsidR="00E56056">
        <w:rPr>
          <w:rFonts w:ascii="Arial" w:hAnsi="Arial" w:cs="Arial"/>
          <w:b/>
          <w:bCs/>
          <w:sz w:val="20"/>
          <w:szCs w:val="20"/>
        </w:rPr>
        <w:t xml:space="preserve"> Relevant Transmission Licensee</w:t>
      </w:r>
      <w:r w:rsidR="00E56056" w:rsidRPr="000F12FE">
        <w:rPr>
          <w:rFonts w:ascii="Arial" w:hAnsi="Arial" w:cs="Arial"/>
          <w:sz w:val="20"/>
          <w:szCs w:val="20"/>
        </w:rPr>
        <w:t>.</w:t>
      </w:r>
    </w:p>
    <w:p w14:paraId="16F2F98A" w14:textId="4F385229" w:rsidR="00C63F5C" w:rsidRPr="000F12FE" w:rsidRDefault="00C63F5C" w:rsidP="003A6C98">
      <w:pPr>
        <w:numPr>
          <w:ilvl w:val="0"/>
          <w:numId w:val="10"/>
        </w:numPr>
        <w:spacing w:before="240"/>
        <w:ind w:left="714" w:hanging="357"/>
        <w:jc w:val="both"/>
        <w:rPr>
          <w:rFonts w:ascii="Arial" w:hAnsi="Arial" w:cs="Arial"/>
          <w:sz w:val="20"/>
          <w:szCs w:val="20"/>
        </w:rPr>
      </w:pPr>
      <w:r w:rsidRPr="000F12FE">
        <w:rPr>
          <w:rFonts w:ascii="Arial" w:hAnsi="Arial" w:cs="Arial"/>
          <w:sz w:val="20"/>
          <w:szCs w:val="20"/>
        </w:rPr>
        <w:t>A graphical user interface shall be provided for the</w:t>
      </w:r>
      <w:r w:rsidR="005F7BA0" w:rsidRPr="005F7BA0">
        <w:rPr>
          <w:rFonts w:ascii="Arial" w:hAnsi="Arial" w:cs="Arial"/>
          <w:sz w:val="20"/>
          <w:szCs w:val="20"/>
        </w:rPr>
        <w:t xml:space="preserve"> </w:t>
      </w:r>
      <w:r w:rsidR="00E56056">
        <w:rPr>
          <w:rFonts w:ascii="Arial" w:hAnsi="Arial" w:cs="Arial"/>
          <w:sz w:val="20"/>
          <w:szCs w:val="20"/>
        </w:rPr>
        <w:t>p</w:t>
      </w:r>
      <w:r w:rsidR="005F7BA0" w:rsidRPr="005F7BA0">
        <w:rPr>
          <w:rFonts w:ascii="Arial" w:hAnsi="Arial" w:cs="Arial"/>
          <w:sz w:val="20"/>
          <w:szCs w:val="20"/>
        </w:rPr>
        <w:t xml:space="preserve">art of the </w:t>
      </w:r>
      <w:r w:rsidR="005F7BA0" w:rsidRPr="000F12FE">
        <w:rPr>
          <w:rFonts w:ascii="Arial" w:hAnsi="Arial" w:cs="Arial"/>
          <w:b/>
          <w:bCs/>
          <w:sz w:val="20"/>
          <w:szCs w:val="20"/>
        </w:rPr>
        <w:t>System</w:t>
      </w:r>
      <w:r w:rsidR="005F7BA0" w:rsidRPr="005F7BA0">
        <w:rPr>
          <w:rFonts w:ascii="Arial" w:hAnsi="Arial" w:cs="Arial"/>
          <w:sz w:val="20"/>
          <w:szCs w:val="20"/>
        </w:rPr>
        <w:t xml:space="preserve"> </w:t>
      </w:r>
      <w:r w:rsidR="00E56056">
        <w:rPr>
          <w:rFonts w:ascii="Arial" w:hAnsi="Arial" w:cs="Arial"/>
          <w:sz w:val="20"/>
          <w:szCs w:val="20"/>
        </w:rPr>
        <w:t xml:space="preserve">within the scope of the </w:t>
      </w:r>
      <w:r w:rsidR="00E56056" w:rsidRPr="000F12FE">
        <w:rPr>
          <w:rFonts w:ascii="Arial" w:hAnsi="Arial" w:cs="Arial"/>
          <w:b/>
          <w:bCs/>
          <w:sz w:val="20"/>
          <w:szCs w:val="20"/>
        </w:rPr>
        <w:t>DRZC</w:t>
      </w:r>
      <w:r w:rsidR="007B69B9" w:rsidRPr="000F12FE">
        <w:rPr>
          <w:rFonts w:ascii="Arial" w:hAnsi="Arial" w:cs="Arial"/>
          <w:b/>
          <w:bCs/>
          <w:sz w:val="20"/>
          <w:szCs w:val="20"/>
        </w:rPr>
        <w:t>S</w:t>
      </w:r>
      <w:r w:rsidRPr="000F12FE">
        <w:rPr>
          <w:rFonts w:ascii="Arial" w:hAnsi="Arial" w:cs="Arial"/>
          <w:sz w:val="20"/>
          <w:szCs w:val="20"/>
        </w:rPr>
        <w:t xml:space="preserve"> and designed in agreement with</w:t>
      </w:r>
      <w:r w:rsidR="00C655B4">
        <w:rPr>
          <w:rFonts w:ascii="Arial" w:hAnsi="Arial" w:cs="Arial"/>
          <w:sz w:val="20"/>
          <w:szCs w:val="20"/>
        </w:rPr>
        <w:t xml:space="preserve"> </w:t>
      </w:r>
      <w:r w:rsidR="00E56056">
        <w:rPr>
          <w:rFonts w:ascii="Arial" w:hAnsi="Arial" w:cs="Arial"/>
          <w:b/>
          <w:bCs/>
          <w:sz w:val="20"/>
          <w:szCs w:val="20"/>
        </w:rPr>
        <w:t>The Company</w:t>
      </w:r>
      <w:r w:rsidR="008A6BE5" w:rsidRPr="000F12FE">
        <w:rPr>
          <w:rFonts w:ascii="Arial" w:hAnsi="Arial" w:cs="Arial"/>
          <w:sz w:val="20"/>
          <w:szCs w:val="20"/>
        </w:rPr>
        <w:t>.</w:t>
      </w:r>
      <w:r w:rsidR="00BF04FB">
        <w:rPr>
          <w:rFonts w:ascii="Arial" w:hAnsi="Arial" w:cs="Arial"/>
          <w:b/>
          <w:bCs/>
          <w:sz w:val="20"/>
          <w:szCs w:val="20"/>
        </w:rPr>
        <w:t xml:space="preserve"> </w:t>
      </w:r>
      <w:r w:rsidRPr="000F12FE">
        <w:rPr>
          <w:rFonts w:ascii="Arial" w:hAnsi="Arial" w:cs="Arial"/>
          <w:sz w:val="20"/>
          <w:szCs w:val="20"/>
        </w:rPr>
        <w:t xml:space="preserve">The interface will provide </w:t>
      </w:r>
      <w:r w:rsidR="00627702" w:rsidRPr="000F12FE">
        <w:rPr>
          <w:rFonts w:ascii="Arial" w:hAnsi="Arial" w:cs="Arial"/>
          <w:b/>
          <w:bCs/>
          <w:sz w:val="20"/>
          <w:szCs w:val="20"/>
        </w:rPr>
        <w:t>Network Operators</w:t>
      </w:r>
      <w:r w:rsidR="00627702">
        <w:rPr>
          <w:rFonts w:ascii="Arial" w:hAnsi="Arial" w:cs="Arial"/>
          <w:sz w:val="20"/>
          <w:szCs w:val="20"/>
        </w:rPr>
        <w:t xml:space="preserve">, </w:t>
      </w:r>
      <w:r w:rsidR="00B25328" w:rsidRPr="000F12FE">
        <w:rPr>
          <w:rFonts w:ascii="Arial" w:hAnsi="Arial" w:cs="Arial"/>
          <w:b/>
          <w:bCs/>
          <w:sz w:val="20"/>
          <w:szCs w:val="20"/>
        </w:rPr>
        <w:t>The Company</w:t>
      </w:r>
      <w:r w:rsidR="00C655B4">
        <w:rPr>
          <w:rFonts w:ascii="Arial" w:hAnsi="Arial" w:cs="Arial"/>
          <w:sz w:val="20"/>
          <w:szCs w:val="20"/>
        </w:rPr>
        <w:t xml:space="preserve"> </w:t>
      </w:r>
      <w:r w:rsidR="00B25328">
        <w:rPr>
          <w:rFonts w:ascii="Arial" w:hAnsi="Arial" w:cs="Arial"/>
          <w:sz w:val="20"/>
          <w:szCs w:val="20"/>
        </w:rPr>
        <w:t xml:space="preserve">and </w:t>
      </w:r>
      <w:r w:rsidR="00B25328" w:rsidRPr="000F12FE">
        <w:rPr>
          <w:rFonts w:ascii="Arial" w:hAnsi="Arial" w:cs="Arial"/>
          <w:b/>
          <w:bCs/>
          <w:sz w:val="20"/>
          <w:szCs w:val="20"/>
        </w:rPr>
        <w:t>Restoration Contractors</w:t>
      </w:r>
      <w:r w:rsidR="00B25328">
        <w:rPr>
          <w:rFonts w:ascii="Arial" w:hAnsi="Arial" w:cs="Arial"/>
          <w:sz w:val="20"/>
          <w:szCs w:val="20"/>
        </w:rPr>
        <w:t xml:space="preserve"> </w:t>
      </w:r>
      <w:r w:rsidR="00C655B4">
        <w:rPr>
          <w:rFonts w:ascii="Arial" w:hAnsi="Arial" w:cs="Arial"/>
          <w:sz w:val="20"/>
          <w:szCs w:val="20"/>
        </w:rPr>
        <w:t xml:space="preserve">using the </w:t>
      </w:r>
      <w:r w:rsidR="00C655B4" w:rsidRPr="000F12FE">
        <w:rPr>
          <w:rFonts w:ascii="Arial" w:hAnsi="Arial" w:cs="Arial"/>
          <w:b/>
          <w:bCs/>
          <w:sz w:val="20"/>
          <w:szCs w:val="20"/>
        </w:rPr>
        <w:t>DRZC</w:t>
      </w:r>
      <w:r w:rsidR="0074247E" w:rsidRPr="000F12FE">
        <w:rPr>
          <w:rFonts w:ascii="Arial" w:hAnsi="Arial" w:cs="Arial"/>
          <w:b/>
          <w:bCs/>
          <w:sz w:val="20"/>
          <w:szCs w:val="20"/>
        </w:rPr>
        <w:t>S</w:t>
      </w:r>
      <w:r w:rsidR="0074247E">
        <w:rPr>
          <w:rFonts w:ascii="Arial" w:hAnsi="Arial" w:cs="Arial"/>
          <w:sz w:val="20"/>
          <w:szCs w:val="20"/>
        </w:rPr>
        <w:t xml:space="preserve"> </w:t>
      </w:r>
      <w:r w:rsidRPr="000F12FE">
        <w:rPr>
          <w:rFonts w:ascii="Arial" w:hAnsi="Arial" w:cs="Arial"/>
          <w:sz w:val="20"/>
          <w:szCs w:val="20"/>
        </w:rPr>
        <w:t xml:space="preserve">access to </w:t>
      </w:r>
      <w:r w:rsidR="00E56056">
        <w:rPr>
          <w:rFonts w:ascii="Arial" w:hAnsi="Arial" w:cs="Arial"/>
          <w:sz w:val="20"/>
          <w:szCs w:val="20"/>
        </w:rPr>
        <w:t>agreed functionality</w:t>
      </w:r>
      <w:r w:rsidRPr="000F12FE">
        <w:rPr>
          <w:rFonts w:ascii="Arial" w:hAnsi="Arial" w:cs="Arial"/>
          <w:sz w:val="20"/>
          <w:szCs w:val="20"/>
        </w:rPr>
        <w:t xml:space="preserve"> and provide visibility of the whole system performance. Real time </w:t>
      </w:r>
      <w:r w:rsidR="00E1087C" w:rsidRPr="000F12FE">
        <w:rPr>
          <w:rFonts w:ascii="Arial" w:hAnsi="Arial" w:cs="Arial"/>
          <w:b/>
          <w:bCs/>
          <w:sz w:val="20"/>
          <w:szCs w:val="20"/>
        </w:rPr>
        <w:t>DRZCS</w:t>
      </w:r>
      <w:r w:rsidR="00E1087C">
        <w:rPr>
          <w:rFonts w:ascii="Arial" w:hAnsi="Arial" w:cs="Arial"/>
          <w:sz w:val="20"/>
          <w:szCs w:val="20"/>
        </w:rPr>
        <w:t xml:space="preserve"> </w:t>
      </w:r>
      <w:r w:rsidRPr="000F12FE">
        <w:rPr>
          <w:rFonts w:ascii="Arial" w:hAnsi="Arial" w:cs="Arial"/>
          <w:sz w:val="20"/>
          <w:szCs w:val="20"/>
        </w:rPr>
        <w:t xml:space="preserve">status information shall be displayed for each </w:t>
      </w:r>
      <w:r w:rsidRPr="000F12FE">
        <w:rPr>
          <w:rFonts w:ascii="Arial" w:hAnsi="Arial" w:cs="Arial"/>
          <w:b/>
          <w:bCs/>
          <w:sz w:val="20"/>
          <w:szCs w:val="20"/>
        </w:rPr>
        <w:t xml:space="preserve">DRZ </w:t>
      </w:r>
      <w:r w:rsidRPr="000F12FE">
        <w:rPr>
          <w:rFonts w:ascii="Arial" w:hAnsi="Arial" w:cs="Arial"/>
          <w:sz w:val="20"/>
          <w:szCs w:val="20"/>
        </w:rPr>
        <w:t xml:space="preserve">along with a list of alarms and </w:t>
      </w:r>
      <w:r w:rsidR="00A353D6" w:rsidRPr="004D312E">
        <w:rPr>
          <w:rFonts w:ascii="Arial" w:hAnsi="Arial" w:cs="Arial"/>
          <w:sz w:val="20"/>
          <w:szCs w:val="20"/>
        </w:rPr>
        <w:t>data measurement</w:t>
      </w:r>
      <w:r w:rsidRPr="000F12FE">
        <w:rPr>
          <w:rFonts w:ascii="Arial" w:hAnsi="Arial" w:cs="Arial"/>
          <w:sz w:val="20"/>
          <w:szCs w:val="20"/>
        </w:rPr>
        <w:t xml:space="preserve"> requiring </w:t>
      </w:r>
      <w:r w:rsidR="003E7F0E" w:rsidRPr="000F12FE">
        <w:rPr>
          <w:rFonts w:ascii="Arial" w:hAnsi="Arial" w:cs="Arial"/>
          <w:b/>
          <w:bCs/>
          <w:sz w:val="20"/>
          <w:szCs w:val="20"/>
        </w:rPr>
        <w:t>Network Operator</w:t>
      </w:r>
      <w:r w:rsidR="003E7F0E" w:rsidRPr="004D312E">
        <w:rPr>
          <w:rFonts w:ascii="Arial" w:hAnsi="Arial" w:cs="Arial"/>
          <w:sz w:val="20"/>
          <w:szCs w:val="20"/>
        </w:rPr>
        <w:t xml:space="preserve"> </w:t>
      </w:r>
      <w:r w:rsidRPr="000F12FE">
        <w:rPr>
          <w:rFonts w:ascii="Arial" w:hAnsi="Arial" w:cs="Arial"/>
          <w:sz w:val="20"/>
          <w:szCs w:val="20"/>
        </w:rPr>
        <w:t xml:space="preserve">action. In normal </w:t>
      </w:r>
      <w:r w:rsidR="006F2AF0" w:rsidRPr="000F12FE">
        <w:rPr>
          <w:rFonts w:ascii="Arial" w:hAnsi="Arial" w:cs="Arial"/>
          <w:sz w:val="20"/>
          <w:szCs w:val="20"/>
        </w:rPr>
        <w:t>o</w:t>
      </w:r>
      <w:r w:rsidR="00E416B5" w:rsidRPr="000F12FE">
        <w:rPr>
          <w:rFonts w:ascii="Arial" w:hAnsi="Arial" w:cs="Arial"/>
          <w:sz w:val="20"/>
          <w:szCs w:val="20"/>
        </w:rPr>
        <w:t>peration</w:t>
      </w:r>
      <w:r w:rsidRPr="000F12FE">
        <w:rPr>
          <w:rFonts w:ascii="Arial" w:hAnsi="Arial" w:cs="Arial"/>
          <w:sz w:val="20"/>
          <w:szCs w:val="20"/>
        </w:rPr>
        <w:t xml:space="preserve">, it shall be possible to see the latest data </w:t>
      </w:r>
      <w:r w:rsidR="00F74F4A" w:rsidRPr="004D312E">
        <w:rPr>
          <w:rFonts w:ascii="Arial" w:hAnsi="Arial" w:cs="Arial"/>
          <w:sz w:val="20"/>
          <w:szCs w:val="20"/>
        </w:rPr>
        <w:t xml:space="preserve">available to the </w:t>
      </w:r>
      <w:r w:rsidR="00F74F4A" w:rsidRPr="000F12FE">
        <w:rPr>
          <w:rFonts w:ascii="Arial" w:hAnsi="Arial" w:cs="Arial"/>
          <w:b/>
          <w:bCs/>
          <w:sz w:val="20"/>
          <w:szCs w:val="20"/>
        </w:rPr>
        <w:t>DRZCS</w:t>
      </w:r>
      <w:r w:rsidRPr="000F12FE">
        <w:rPr>
          <w:rFonts w:ascii="Arial" w:hAnsi="Arial" w:cs="Arial"/>
          <w:sz w:val="20"/>
          <w:szCs w:val="20"/>
        </w:rPr>
        <w:t xml:space="preserve"> and access trends for a relevant </w:t>
      </w:r>
      <w:proofErr w:type="gramStart"/>
      <w:r w:rsidRPr="000F12FE">
        <w:rPr>
          <w:rFonts w:ascii="Arial" w:hAnsi="Arial" w:cs="Arial"/>
          <w:sz w:val="20"/>
          <w:szCs w:val="20"/>
        </w:rPr>
        <w:t>time period</w:t>
      </w:r>
      <w:proofErr w:type="gramEnd"/>
      <w:r w:rsidRPr="000F12FE">
        <w:rPr>
          <w:rFonts w:ascii="Arial" w:hAnsi="Arial" w:cs="Arial"/>
          <w:sz w:val="20"/>
          <w:szCs w:val="20"/>
        </w:rPr>
        <w:t xml:space="preserve">. The following information shall be visible on the main </w:t>
      </w:r>
      <w:r w:rsidR="00633F15" w:rsidRPr="000F12FE">
        <w:rPr>
          <w:rFonts w:ascii="Arial" w:hAnsi="Arial" w:cs="Arial"/>
          <w:sz w:val="20"/>
          <w:szCs w:val="20"/>
        </w:rPr>
        <w:t>u</w:t>
      </w:r>
      <w:r w:rsidR="00C72DA0" w:rsidRPr="000F12FE">
        <w:rPr>
          <w:rFonts w:ascii="Arial" w:hAnsi="Arial" w:cs="Arial"/>
          <w:sz w:val="20"/>
          <w:szCs w:val="20"/>
        </w:rPr>
        <w:t>ser</w:t>
      </w:r>
      <w:r w:rsidRPr="000F12FE">
        <w:rPr>
          <w:rFonts w:ascii="Arial" w:hAnsi="Arial" w:cs="Arial"/>
          <w:sz w:val="20"/>
          <w:szCs w:val="20"/>
        </w:rPr>
        <w:t xml:space="preserve"> interface available to the </w:t>
      </w:r>
      <w:r w:rsidR="00E55664" w:rsidRPr="000F12FE">
        <w:rPr>
          <w:rFonts w:ascii="Arial" w:hAnsi="Arial" w:cs="Arial"/>
          <w:b/>
          <w:bCs/>
          <w:sz w:val="20"/>
          <w:szCs w:val="20"/>
        </w:rPr>
        <w:t>Control Centre</w:t>
      </w:r>
      <w:r w:rsidRPr="000F12FE">
        <w:rPr>
          <w:rFonts w:ascii="Arial" w:hAnsi="Arial" w:cs="Arial"/>
          <w:sz w:val="20"/>
          <w:szCs w:val="20"/>
        </w:rPr>
        <w:t xml:space="preserve"> operator:</w:t>
      </w:r>
    </w:p>
    <w:p w14:paraId="025BD4BD" w14:textId="5EABE671" w:rsidR="00C63F5C" w:rsidRPr="000F12FE" w:rsidRDefault="00C63F5C" w:rsidP="003A6C98">
      <w:pPr>
        <w:numPr>
          <w:ilvl w:val="1"/>
          <w:numId w:val="6"/>
        </w:numPr>
        <w:spacing w:before="240"/>
        <w:ind w:left="1434" w:hanging="357"/>
        <w:jc w:val="both"/>
        <w:rPr>
          <w:rFonts w:ascii="Arial" w:hAnsi="Arial" w:cs="Arial"/>
          <w:sz w:val="20"/>
          <w:szCs w:val="20"/>
        </w:rPr>
      </w:pPr>
      <w:r w:rsidRPr="000F12FE">
        <w:rPr>
          <w:rFonts w:ascii="Arial" w:hAnsi="Arial" w:cs="Arial"/>
          <w:sz w:val="20"/>
          <w:szCs w:val="20"/>
        </w:rPr>
        <w:t xml:space="preserve">real-time </w:t>
      </w:r>
      <w:r w:rsidR="00E1087C">
        <w:rPr>
          <w:rFonts w:ascii="Arial" w:hAnsi="Arial" w:cs="Arial"/>
          <w:b/>
          <w:bCs/>
          <w:sz w:val="20"/>
          <w:szCs w:val="20"/>
        </w:rPr>
        <w:t>Active Power</w:t>
      </w:r>
      <w:r w:rsidR="00E1087C" w:rsidRPr="000F12FE">
        <w:rPr>
          <w:rFonts w:ascii="Arial" w:hAnsi="Arial" w:cs="Arial"/>
          <w:sz w:val="20"/>
          <w:szCs w:val="20"/>
        </w:rPr>
        <w:t xml:space="preserve"> output</w:t>
      </w:r>
      <w:r w:rsidRPr="000F12FE">
        <w:rPr>
          <w:rFonts w:ascii="Arial" w:hAnsi="Arial" w:cs="Arial"/>
          <w:sz w:val="20"/>
          <w:szCs w:val="20"/>
        </w:rPr>
        <w:t xml:space="preserve"> of </w:t>
      </w:r>
      <w:r w:rsidR="006A1017" w:rsidRPr="000F12FE">
        <w:rPr>
          <w:rFonts w:ascii="Arial" w:hAnsi="Arial" w:cs="Arial"/>
          <w:b/>
          <w:bCs/>
          <w:sz w:val="20"/>
          <w:szCs w:val="20"/>
        </w:rPr>
        <w:t>Restoration Contractor</w:t>
      </w:r>
      <w:r w:rsidR="00621A02">
        <w:rPr>
          <w:rFonts w:ascii="Arial" w:hAnsi="Arial" w:cs="Arial"/>
          <w:b/>
          <w:bCs/>
          <w:sz w:val="20"/>
          <w:szCs w:val="20"/>
        </w:rPr>
        <w:t>’</w:t>
      </w:r>
      <w:r w:rsidR="006A1017" w:rsidRPr="000F12FE">
        <w:rPr>
          <w:rFonts w:ascii="Arial" w:hAnsi="Arial" w:cs="Arial"/>
          <w:b/>
          <w:bCs/>
          <w:sz w:val="20"/>
          <w:szCs w:val="20"/>
        </w:rPr>
        <w:t>s Plant</w:t>
      </w:r>
      <w:r w:rsidR="006A1017" w:rsidRPr="004D312E">
        <w:rPr>
          <w:rFonts w:ascii="Arial" w:hAnsi="Arial" w:cs="Arial"/>
          <w:sz w:val="20"/>
          <w:szCs w:val="20"/>
        </w:rPr>
        <w:t xml:space="preserve"> within the </w:t>
      </w:r>
      <w:r w:rsidR="00D32537" w:rsidRPr="000F12FE">
        <w:rPr>
          <w:rFonts w:ascii="Arial" w:hAnsi="Arial" w:cs="Arial"/>
          <w:b/>
          <w:bCs/>
          <w:sz w:val="20"/>
          <w:szCs w:val="20"/>
        </w:rPr>
        <w:t xml:space="preserve">Power </w:t>
      </w:r>
      <w:proofErr w:type="gramStart"/>
      <w:r w:rsidR="00D32537" w:rsidRPr="000F12FE">
        <w:rPr>
          <w:rFonts w:ascii="Arial" w:hAnsi="Arial" w:cs="Arial"/>
          <w:b/>
          <w:bCs/>
          <w:sz w:val="20"/>
          <w:szCs w:val="20"/>
        </w:rPr>
        <w:t>Island</w:t>
      </w:r>
      <w:r w:rsidR="00E1087C" w:rsidRPr="000F12FE">
        <w:rPr>
          <w:rFonts w:ascii="Arial" w:hAnsi="Arial" w:cs="Arial"/>
          <w:sz w:val="20"/>
          <w:szCs w:val="20"/>
        </w:rPr>
        <w:t>;</w:t>
      </w:r>
      <w:proofErr w:type="gramEnd"/>
    </w:p>
    <w:p w14:paraId="17FD1394" w14:textId="3DD25327" w:rsidR="00C63F5C" w:rsidRPr="000F12FE" w:rsidRDefault="00C63F5C" w:rsidP="003A6C98">
      <w:pPr>
        <w:numPr>
          <w:ilvl w:val="1"/>
          <w:numId w:val="6"/>
        </w:numPr>
        <w:spacing w:before="240"/>
        <w:ind w:left="1434" w:hanging="357"/>
        <w:jc w:val="both"/>
        <w:rPr>
          <w:rFonts w:ascii="Arial" w:hAnsi="Arial" w:cs="Arial"/>
          <w:sz w:val="20"/>
          <w:szCs w:val="20"/>
        </w:rPr>
      </w:pPr>
      <w:r w:rsidRPr="000F12FE">
        <w:rPr>
          <w:rFonts w:ascii="Arial" w:hAnsi="Arial" w:cs="Arial"/>
          <w:sz w:val="20"/>
          <w:szCs w:val="20"/>
        </w:rPr>
        <w:t xml:space="preserve">estimated magnitude of </w:t>
      </w:r>
      <w:r w:rsidR="00A06B1A" w:rsidRPr="000F12FE">
        <w:rPr>
          <w:rFonts w:ascii="Arial" w:hAnsi="Arial" w:cs="Arial"/>
          <w:b/>
          <w:bCs/>
          <w:sz w:val="20"/>
          <w:szCs w:val="20"/>
        </w:rPr>
        <w:t>Load</w:t>
      </w:r>
      <w:r w:rsidR="00A06B1A" w:rsidRPr="000F12FE">
        <w:rPr>
          <w:rFonts w:ascii="Arial" w:hAnsi="Arial" w:cs="Arial"/>
          <w:sz w:val="20"/>
          <w:szCs w:val="20"/>
        </w:rPr>
        <w:t xml:space="preserve"> </w:t>
      </w:r>
      <w:proofErr w:type="gramStart"/>
      <w:r w:rsidR="00A06B1A" w:rsidRPr="000F12FE">
        <w:rPr>
          <w:rFonts w:ascii="Arial" w:hAnsi="Arial" w:cs="Arial"/>
          <w:sz w:val="20"/>
          <w:szCs w:val="20"/>
        </w:rPr>
        <w:t>blocks</w:t>
      </w:r>
      <w:r w:rsidR="00E1087C">
        <w:rPr>
          <w:rFonts w:ascii="Arial" w:hAnsi="Arial" w:cs="Arial"/>
          <w:sz w:val="20"/>
          <w:szCs w:val="20"/>
        </w:rPr>
        <w:t>;</w:t>
      </w:r>
      <w:proofErr w:type="gramEnd"/>
    </w:p>
    <w:p w14:paraId="62E4E218" w14:textId="50792A9C" w:rsidR="00C63F5C" w:rsidRPr="000F12FE" w:rsidRDefault="00C63F5C" w:rsidP="003A6C98">
      <w:pPr>
        <w:numPr>
          <w:ilvl w:val="1"/>
          <w:numId w:val="6"/>
        </w:numPr>
        <w:spacing w:before="240"/>
        <w:ind w:left="1434" w:hanging="357"/>
        <w:jc w:val="both"/>
        <w:rPr>
          <w:rFonts w:ascii="Arial" w:hAnsi="Arial" w:cs="Arial"/>
          <w:sz w:val="20"/>
          <w:szCs w:val="20"/>
        </w:rPr>
      </w:pPr>
      <w:r w:rsidRPr="000F12FE">
        <w:rPr>
          <w:rFonts w:ascii="Arial" w:hAnsi="Arial" w:cs="Arial"/>
          <w:sz w:val="20"/>
          <w:szCs w:val="20"/>
        </w:rPr>
        <w:t>generation/</w:t>
      </w:r>
      <w:r w:rsidR="00C61B3F" w:rsidRPr="000F12FE">
        <w:rPr>
          <w:rFonts w:ascii="Arial" w:hAnsi="Arial" w:cs="Arial"/>
          <w:b/>
          <w:bCs/>
          <w:sz w:val="20"/>
          <w:szCs w:val="20"/>
        </w:rPr>
        <w:t>Load</w:t>
      </w:r>
      <w:r w:rsidRPr="000F12FE">
        <w:rPr>
          <w:rFonts w:ascii="Arial" w:hAnsi="Arial" w:cs="Arial"/>
          <w:sz w:val="20"/>
          <w:szCs w:val="20"/>
        </w:rPr>
        <w:t xml:space="preserve"> </w:t>
      </w:r>
      <w:r w:rsidR="009C02EF">
        <w:rPr>
          <w:rFonts w:ascii="Arial" w:hAnsi="Arial" w:cs="Arial"/>
          <w:sz w:val="20"/>
          <w:szCs w:val="20"/>
        </w:rPr>
        <w:t xml:space="preserve">within the </w:t>
      </w:r>
      <w:r w:rsidR="009C02EF" w:rsidRPr="000F12FE">
        <w:rPr>
          <w:rFonts w:ascii="Arial" w:hAnsi="Arial" w:cs="Arial"/>
          <w:b/>
          <w:bCs/>
          <w:sz w:val="20"/>
          <w:szCs w:val="20"/>
        </w:rPr>
        <w:t>DRZ</w:t>
      </w:r>
      <w:r w:rsidR="009C02EF">
        <w:rPr>
          <w:rFonts w:ascii="Arial" w:hAnsi="Arial" w:cs="Arial"/>
          <w:sz w:val="20"/>
          <w:szCs w:val="20"/>
        </w:rPr>
        <w:t xml:space="preserve"> </w:t>
      </w:r>
      <w:r w:rsidRPr="000F12FE">
        <w:rPr>
          <w:rFonts w:ascii="Arial" w:hAnsi="Arial" w:cs="Arial"/>
          <w:sz w:val="20"/>
          <w:szCs w:val="20"/>
        </w:rPr>
        <w:t>in reserve for fast balancing</w:t>
      </w:r>
      <w:r w:rsidR="00E1087C">
        <w:rPr>
          <w:rFonts w:ascii="Arial" w:hAnsi="Arial" w:cs="Arial"/>
          <w:sz w:val="20"/>
          <w:szCs w:val="20"/>
        </w:rPr>
        <w:t>; and</w:t>
      </w:r>
    </w:p>
    <w:p w14:paraId="01C28E96" w14:textId="45ACEB1D" w:rsidR="00C63F5C" w:rsidRPr="000F12FE" w:rsidRDefault="00C63F5C" w:rsidP="003A6C98">
      <w:pPr>
        <w:numPr>
          <w:ilvl w:val="1"/>
          <w:numId w:val="6"/>
        </w:numPr>
        <w:spacing w:before="240"/>
        <w:ind w:left="1434" w:hanging="357"/>
        <w:jc w:val="both"/>
        <w:rPr>
          <w:rFonts w:ascii="Arial" w:hAnsi="Arial" w:cs="Arial"/>
          <w:sz w:val="20"/>
          <w:szCs w:val="20"/>
        </w:rPr>
      </w:pPr>
      <w:r w:rsidRPr="000F12FE">
        <w:rPr>
          <w:rFonts w:ascii="Arial" w:hAnsi="Arial" w:cs="Arial"/>
          <w:sz w:val="20"/>
          <w:szCs w:val="20"/>
        </w:rPr>
        <w:t xml:space="preserve">setpoints of all dispatched </w:t>
      </w:r>
      <w:r w:rsidR="00BA5145" w:rsidRPr="000F12FE">
        <w:rPr>
          <w:rFonts w:ascii="Arial" w:hAnsi="Arial" w:cs="Arial"/>
          <w:b/>
          <w:bCs/>
          <w:sz w:val="20"/>
          <w:szCs w:val="20"/>
        </w:rPr>
        <w:t>Restoration Contractors’</w:t>
      </w:r>
      <w:r w:rsidR="00BA5145" w:rsidRPr="000F12FE">
        <w:rPr>
          <w:rFonts w:ascii="Arial" w:hAnsi="Arial" w:cs="Arial"/>
          <w:sz w:val="20"/>
          <w:szCs w:val="20"/>
        </w:rPr>
        <w:t xml:space="preserve"> </w:t>
      </w:r>
      <w:r w:rsidR="00017E73" w:rsidRPr="000F12FE">
        <w:rPr>
          <w:rFonts w:ascii="Arial" w:hAnsi="Arial" w:cs="Arial"/>
          <w:b/>
          <w:bCs/>
          <w:sz w:val="20"/>
          <w:szCs w:val="20"/>
        </w:rPr>
        <w:t>Plant</w:t>
      </w:r>
      <w:r w:rsidR="008B7271" w:rsidRPr="000F12FE">
        <w:rPr>
          <w:rFonts w:ascii="Arial" w:hAnsi="Arial" w:cs="Arial"/>
          <w:sz w:val="20"/>
          <w:szCs w:val="20"/>
        </w:rPr>
        <w:t xml:space="preserve"> and </w:t>
      </w:r>
      <w:r w:rsidR="0084731B" w:rsidRPr="000F12FE">
        <w:rPr>
          <w:rFonts w:ascii="Arial" w:hAnsi="Arial" w:cs="Arial"/>
          <w:b/>
          <w:bCs/>
          <w:sz w:val="20"/>
          <w:szCs w:val="20"/>
        </w:rPr>
        <w:t>A</w:t>
      </w:r>
      <w:r w:rsidR="008B7271" w:rsidRPr="000F12FE">
        <w:rPr>
          <w:rFonts w:ascii="Arial" w:hAnsi="Arial" w:cs="Arial"/>
          <w:b/>
          <w:bCs/>
          <w:sz w:val="20"/>
          <w:szCs w:val="20"/>
        </w:rPr>
        <w:t>pparatus</w:t>
      </w:r>
      <w:r w:rsidRPr="000F12FE">
        <w:rPr>
          <w:rFonts w:ascii="Arial" w:hAnsi="Arial" w:cs="Arial"/>
          <w:sz w:val="20"/>
          <w:szCs w:val="20"/>
        </w:rPr>
        <w:t>.</w:t>
      </w:r>
    </w:p>
    <w:p w14:paraId="1FE4B822" w14:textId="03B470D2" w:rsidR="00C63F5C" w:rsidRPr="000F12FE" w:rsidRDefault="000D2326" w:rsidP="003A6C98">
      <w:pPr>
        <w:numPr>
          <w:ilvl w:val="0"/>
          <w:numId w:val="10"/>
        </w:numPr>
        <w:spacing w:before="240"/>
        <w:ind w:left="714" w:hanging="357"/>
        <w:jc w:val="both"/>
        <w:rPr>
          <w:rFonts w:ascii="Arial" w:hAnsi="Arial" w:cs="Arial"/>
          <w:sz w:val="20"/>
          <w:szCs w:val="20"/>
        </w:rPr>
      </w:pPr>
      <w:r>
        <w:rPr>
          <w:rFonts w:ascii="Arial" w:hAnsi="Arial" w:cs="Arial"/>
          <w:sz w:val="20"/>
          <w:szCs w:val="20"/>
        </w:rPr>
        <w:t>Operational a</w:t>
      </w:r>
      <w:r w:rsidR="00C63F5C" w:rsidRPr="000F12FE">
        <w:rPr>
          <w:rFonts w:ascii="Arial" w:hAnsi="Arial" w:cs="Arial"/>
          <w:sz w:val="20"/>
          <w:szCs w:val="20"/>
        </w:rPr>
        <w:t xml:space="preserve">ccess to the </w:t>
      </w:r>
      <w:r w:rsidR="00BB7A4D" w:rsidRPr="000F12FE">
        <w:rPr>
          <w:rFonts w:ascii="Arial" w:hAnsi="Arial" w:cs="Arial"/>
          <w:b/>
          <w:bCs/>
          <w:sz w:val="20"/>
          <w:szCs w:val="20"/>
        </w:rPr>
        <w:t>DRZCS</w:t>
      </w:r>
      <w:r w:rsidR="00C63F5C" w:rsidRPr="000F12FE">
        <w:rPr>
          <w:rFonts w:ascii="Arial" w:hAnsi="Arial" w:cs="Arial"/>
          <w:sz w:val="20"/>
          <w:szCs w:val="20"/>
        </w:rPr>
        <w:t xml:space="preserve"> shall be limited to personnel with dedicated usernames and passwords. Each </w:t>
      </w:r>
      <w:r w:rsidR="00C72DA0" w:rsidRPr="000F12FE">
        <w:rPr>
          <w:rFonts w:ascii="Arial" w:hAnsi="Arial" w:cs="Arial"/>
          <w:b/>
          <w:bCs/>
          <w:sz w:val="20"/>
          <w:szCs w:val="20"/>
        </w:rPr>
        <w:t>User</w:t>
      </w:r>
      <w:r w:rsidR="00C63F5C" w:rsidRPr="000F12FE">
        <w:rPr>
          <w:rFonts w:ascii="Arial" w:hAnsi="Arial" w:cs="Arial"/>
          <w:sz w:val="20"/>
          <w:szCs w:val="20"/>
        </w:rPr>
        <w:t xml:space="preserve"> shall be assigned an access level </w:t>
      </w:r>
      <w:r w:rsidR="001761C3" w:rsidRPr="000F12FE">
        <w:rPr>
          <w:rFonts w:ascii="Arial" w:hAnsi="Arial" w:cs="Arial"/>
          <w:sz w:val="20"/>
          <w:szCs w:val="20"/>
        </w:rPr>
        <w:t>and rights</w:t>
      </w:r>
      <w:r w:rsidR="00C63F5C" w:rsidRPr="000F12FE">
        <w:rPr>
          <w:rFonts w:ascii="Arial" w:hAnsi="Arial" w:cs="Arial"/>
          <w:sz w:val="20"/>
          <w:szCs w:val="20"/>
        </w:rPr>
        <w:t xml:space="preserve"> for the </w:t>
      </w:r>
      <w:r w:rsidR="00BB7A4D" w:rsidRPr="000F12FE">
        <w:rPr>
          <w:rFonts w:ascii="Arial" w:hAnsi="Arial" w:cs="Arial"/>
          <w:b/>
          <w:bCs/>
          <w:sz w:val="20"/>
          <w:szCs w:val="20"/>
        </w:rPr>
        <w:t>DRZCS</w:t>
      </w:r>
      <w:r w:rsidR="00167B67" w:rsidRPr="000F12FE">
        <w:rPr>
          <w:rFonts w:ascii="Arial" w:hAnsi="Arial" w:cs="Arial"/>
          <w:sz w:val="20"/>
          <w:szCs w:val="20"/>
        </w:rPr>
        <w:t xml:space="preserve"> </w:t>
      </w:r>
      <w:r w:rsidR="00C63F5C" w:rsidRPr="000F12FE">
        <w:rPr>
          <w:rFonts w:ascii="Arial" w:hAnsi="Arial" w:cs="Arial"/>
          <w:sz w:val="20"/>
          <w:szCs w:val="20"/>
        </w:rPr>
        <w:t>depending on the</w:t>
      </w:r>
      <w:r w:rsidR="002D732F" w:rsidRPr="000F12FE">
        <w:rPr>
          <w:rFonts w:ascii="Arial" w:hAnsi="Arial" w:cs="Arial"/>
          <w:sz w:val="20"/>
          <w:szCs w:val="20"/>
        </w:rPr>
        <w:t>ir</w:t>
      </w:r>
      <w:r w:rsidR="00C63F5C" w:rsidRPr="000F12FE">
        <w:rPr>
          <w:rFonts w:ascii="Arial" w:hAnsi="Arial" w:cs="Arial"/>
          <w:sz w:val="20"/>
          <w:szCs w:val="20"/>
        </w:rPr>
        <w:t xml:space="preserve"> role. Examples of authorisation levels are provided below: </w:t>
      </w:r>
    </w:p>
    <w:p w14:paraId="2478A734" w14:textId="3D6268DE" w:rsidR="00C63F5C" w:rsidRPr="000F12FE" w:rsidRDefault="00C63F5C" w:rsidP="003A6C98">
      <w:pPr>
        <w:numPr>
          <w:ilvl w:val="1"/>
          <w:numId w:val="6"/>
        </w:numPr>
        <w:spacing w:before="240"/>
        <w:ind w:left="1434" w:hanging="357"/>
        <w:jc w:val="both"/>
        <w:rPr>
          <w:rFonts w:ascii="Arial" w:hAnsi="Arial" w:cs="Arial"/>
          <w:sz w:val="20"/>
          <w:szCs w:val="20"/>
        </w:rPr>
      </w:pPr>
      <w:r w:rsidRPr="000F12FE">
        <w:rPr>
          <w:rFonts w:ascii="Arial" w:hAnsi="Arial" w:cs="Arial"/>
          <w:sz w:val="20"/>
          <w:szCs w:val="20"/>
        </w:rPr>
        <w:t xml:space="preserve">admin – full control, allowed to initiate changes to configurations </w:t>
      </w:r>
      <w:proofErr w:type="gramStart"/>
      <w:r w:rsidRPr="000F12FE">
        <w:rPr>
          <w:rFonts w:ascii="Arial" w:hAnsi="Arial" w:cs="Arial"/>
          <w:sz w:val="20"/>
          <w:szCs w:val="20"/>
        </w:rPr>
        <w:t>etc</w:t>
      </w:r>
      <w:r w:rsidR="00621A02">
        <w:rPr>
          <w:rFonts w:ascii="Arial" w:hAnsi="Arial" w:cs="Arial"/>
          <w:sz w:val="20"/>
          <w:szCs w:val="20"/>
        </w:rPr>
        <w:t>;</w:t>
      </w:r>
      <w:proofErr w:type="gramEnd"/>
    </w:p>
    <w:p w14:paraId="43B33EDF" w14:textId="35DA380F" w:rsidR="00C63F5C" w:rsidRPr="000F12FE" w:rsidRDefault="00C63F5C" w:rsidP="003A6C98">
      <w:pPr>
        <w:numPr>
          <w:ilvl w:val="1"/>
          <w:numId w:val="6"/>
        </w:numPr>
        <w:spacing w:before="240"/>
        <w:ind w:left="1434" w:hanging="357"/>
        <w:jc w:val="both"/>
        <w:rPr>
          <w:rFonts w:ascii="Arial" w:hAnsi="Arial" w:cs="Arial"/>
          <w:sz w:val="20"/>
          <w:szCs w:val="20"/>
        </w:rPr>
      </w:pPr>
      <w:r w:rsidRPr="000F12FE">
        <w:rPr>
          <w:rFonts w:ascii="Arial" w:hAnsi="Arial" w:cs="Arial"/>
          <w:sz w:val="20"/>
          <w:szCs w:val="20"/>
        </w:rPr>
        <w:t>controller – manage/operate system, unable to change settings/configurations</w:t>
      </w:r>
      <w:r w:rsidR="00621A02">
        <w:rPr>
          <w:rFonts w:ascii="Arial" w:hAnsi="Arial" w:cs="Arial"/>
          <w:sz w:val="20"/>
          <w:szCs w:val="20"/>
        </w:rPr>
        <w:t>; and</w:t>
      </w:r>
    </w:p>
    <w:p w14:paraId="4E7FC7B4" w14:textId="0FA57437" w:rsidR="00C63F5C" w:rsidRPr="000F12FE" w:rsidRDefault="00C63F5C" w:rsidP="003A6C98">
      <w:pPr>
        <w:numPr>
          <w:ilvl w:val="1"/>
          <w:numId w:val="6"/>
        </w:numPr>
        <w:spacing w:before="240"/>
        <w:ind w:left="1434" w:hanging="357"/>
        <w:jc w:val="both"/>
        <w:rPr>
          <w:rFonts w:ascii="Arial" w:hAnsi="Arial" w:cs="Arial"/>
          <w:sz w:val="20"/>
          <w:szCs w:val="20"/>
        </w:rPr>
      </w:pPr>
      <w:r w:rsidRPr="000F12FE">
        <w:rPr>
          <w:rFonts w:ascii="Arial" w:hAnsi="Arial" w:cs="Arial"/>
          <w:sz w:val="20"/>
          <w:szCs w:val="20"/>
        </w:rPr>
        <w:t xml:space="preserve">viewer – read only, see current system status and historical </w:t>
      </w:r>
      <w:r w:rsidR="00325095" w:rsidRPr="000F12FE">
        <w:rPr>
          <w:rFonts w:ascii="Arial" w:hAnsi="Arial" w:cs="Arial"/>
          <w:sz w:val="20"/>
          <w:szCs w:val="20"/>
        </w:rPr>
        <w:t>o</w:t>
      </w:r>
      <w:r w:rsidR="0071206A" w:rsidRPr="000F12FE">
        <w:rPr>
          <w:rFonts w:ascii="Arial" w:hAnsi="Arial" w:cs="Arial"/>
          <w:sz w:val="20"/>
          <w:szCs w:val="20"/>
        </w:rPr>
        <w:t>peration</w:t>
      </w:r>
      <w:r w:rsidRPr="000F12FE">
        <w:rPr>
          <w:rFonts w:ascii="Arial" w:hAnsi="Arial" w:cs="Arial"/>
          <w:sz w:val="20"/>
          <w:szCs w:val="20"/>
        </w:rPr>
        <w:t>.</w:t>
      </w:r>
    </w:p>
    <w:p w14:paraId="171D244D" w14:textId="59681082" w:rsidR="00C63F5C" w:rsidRPr="000F12FE" w:rsidRDefault="00C63F5C" w:rsidP="003A6C98">
      <w:pPr>
        <w:numPr>
          <w:ilvl w:val="0"/>
          <w:numId w:val="10"/>
        </w:numPr>
        <w:spacing w:before="240"/>
        <w:ind w:left="714" w:hanging="357"/>
        <w:jc w:val="both"/>
        <w:rPr>
          <w:rFonts w:ascii="Arial" w:hAnsi="Arial" w:cs="Arial"/>
          <w:b/>
          <w:bCs/>
          <w:sz w:val="20"/>
          <w:szCs w:val="20"/>
        </w:rPr>
      </w:pPr>
      <w:r w:rsidRPr="000F12FE">
        <w:rPr>
          <w:rFonts w:ascii="Arial" w:hAnsi="Arial" w:cs="Arial"/>
          <w:sz w:val="20"/>
          <w:szCs w:val="20"/>
        </w:rPr>
        <w:t xml:space="preserve">The centralised component of 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 xml:space="preserve">shall provide a secure Web Server HMI </w:t>
      </w:r>
      <w:r w:rsidR="00435E38">
        <w:rPr>
          <w:rFonts w:ascii="Arial" w:hAnsi="Arial" w:cs="Arial"/>
          <w:sz w:val="20"/>
          <w:szCs w:val="20"/>
        </w:rPr>
        <w:t>(Human Machine Interface)</w:t>
      </w:r>
      <w:r w:rsidR="00F71A46">
        <w:rPr>
          <w:rFonts w:ascii="Arial" w:hAnsi="Arial" w:cs="Arial"/>
          <w:sz w:val="20"/>
          <w:szCs w:val="20"/>
        </w:rPr>
        <w:t xml:space="preserve"> </w:t>
      </w:r>
      <w:r w:rsidRPr="000F12FE">
        <w:rPr>
          <w:rFonts w:ascii="Arial" w:hAnsi="Arial" w:cs="Arial"/>
          <w:sz w:val="20"/>
          <w:szCs w:val="20"/>
        </w:rPr>
        <w:t xml:space="preserve">that can be accessed locally or remotely. The displays should include </w:t>
      </w:r>
      <w:r w:rsidR="00DC4D84" w:rsidRPr="000F12FE">
        <w:rPr>
          <w:rFonts w:ascii="Arial" w:hAnsi="Arial" w:cs="Arial"/>
          <w:b/>
          <w:bCs/>
          <w:sz w:val="20"/>
          <w:szCs w:val="20"/>
        </w:rPr>
        <w:t>Restoration Contractor</w:t>
      </w:r>
      <w:r w:rsidR="00DE0647" w:rsidRPr="000F12FE">
        <w:rPr>
          <w:rFonts w:ascii="Arial" w:hAnsi="Arial" w:cs="Arial"/>
          <w:b/>
          <w:bCs/>
          <w:sz w:val="20"/>
          <w:szCs w:val="20"/>
        </w:rPr>
        <w:t>’</w:t>
      </w:r>
      <w:r w:rsidR="00DC4D84" w:rsidRPr="000F12FE">
        <w:rPr>
          <w:rFonts w:ascii="Arial" w:hAnsi="Arial" w:cs="Arial"/>
          <w:b/>
          <w:bCs/>
          <w:sz w:val="20"/>
          <w:szCs w:val="20"/>
        </w:rPr>
        <w:t>s</w:t>
      </w:r>
      <w:r w:rsidR="00DC4D84" w:rsidRPr="000F12FE">
        <w:rPr>
          <w:rFonts w:ascii="Arial" w:hAnsi="Arial" w:cs="Arial"/>
          <w:sz w:val="20"/>
          <w:szCs w:val="20"/>
        </w:rPr>
        <w:t xml:space="preserve"> </w:t>
      </w:r>
      <w:r w:rsidR="000E3739">
        <w:rPr>
          <w:rFonts w:ascii="Arial" w:hAnsi="Arial" w:cs="Arial"/>
          <w:sz w:val="20"/>
          <w:szCs w:val="20"/>
        </w:rPr>
        <w:t>output</w:t>
      </w:r>
      <w:r w:rsidRPr="000F12FE">
        <w:rPr>
          <w:rFonts w:ascii="Arial" w:hAnsi="Arial" w:cs="Arial"/>
          <w:sz w:val="20"/>
          <w:szCs w:val="20"/>
        </w:rPr>
        <w:t xml:space="preserve"> data including voltage, MW and MVAr measurements at the </w:t>
      </w:r>
      <w:r w:rsidRPr="000F12FE">
        <w:rPr>
          <w:rFonts w:ascii="Arial" w:hAnsi="Arial" w:cs="Arial"/>
          <w:b/>
          <w:bCs/>
          <w:sz w:val="20"/>
          <w:szCs w:val="20"/>
        </w:rPr>
        <w:t>Point of Connection</w:t>
      </w:r>
      <w:r w:rsidRPr="000F12FE">
        <w:rPr>
          <w:rFonts w:ascii="Arial" w:hAnsi="Arial" w:cs="Arial"/>
          <w:sz w:val="20"/>
          <w:szCs w:val="20"/>
        </w:rPr>
        <w:t xml:space="preserve"> and current set points and connection breaker status.</w:t>
      </w:r>
      <w:r w:rsidRPr="000F12FE">
        <w:rPr>
          <w:rFonts w:ascii="Arial" w:hAnsi="Arial" w:cs="Arial"/>
          <w:b/>
          <w:bCs/>
          <w:sz w:val="20"/>
          <w:szCs w:val="20"/>
        </w:rPr>
        <w:t xml:space="preserve"> </w:t>
      </w:r>
    </w:p>
    <w:p w14:paraId="540664A1" w14:textId="084E43B7" w:rsidR="00C63F5C" w:rsidRPr="000F12FE" w:rsidRDefault="00C63F5C" w:rsidP="003A6C98">
      <w:pPr>
        <w:numPr>
          <w:ilvl w:val="0"/>
          <w:numId w:val="10"/>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C23D3C" w:rsidRPr="000F12FE">
        <w:rPr>
          <w:rFonts w:ascii="Arial" w:hAnsi="Arial" w:cs="Arial"/>
          <w:sz w:val="20"/>
          <w:szCs w:val="20"/>
        </w:rPr>
        <w:t xml:space="preserve"> shall </w:t>
      </w:r>
      <w:r w:rsidR="00C22D54" w:rsidRPr="000F12FE">
        <w:rPr>
          <w:rFonts w:ascii="Arial" w:hAnsi="Arial" w:cs="Arial"/>
          <w:sz w:val="20"/>
          <w:szCs w:val="20"/>
        </w:rPr>
        <w:t xml:space="preserve">include </w:t>
      </w:r>
      <w:r w:rsidR="00C703E3" w:rsidRPr="000F12FE">
        <w:rPr>
          <w:rFonts w:ascii="Arial" w:hAnsi="Arial" w:cs="Arial"/>
          <w:sz w:val="20"/>
          <w:szCs w:val="20"/>
        </w:rPr>
        <w:t xml:space="preserve">an interface at the </w:t>
      </w:r>
      <w:r w:rsidR="00A37B46" w:rsidRPr="000F12FE">
        <w:rPr>
          <w:rFonts w:ascii="Arial" w:hAnsi="Arial" w:cs="Arial"/>
          <w:b/>
          <w:bCs/>
          <w:sz w:val="20"/>
          <w:szCs w:val="20"/>
        </w:rPr>
        <w:t>Restoration Contractor</w:t>
      </w:r>
      <w:r w:rsidR="00E1087C">
        <w:rPr>
          <w:rFonts w:ascii="Arial" w:hAnsi="Arial" w:cs="Arial"/>
          <w:b/>
          <w:bCs/>
          <w:sz w:val="20"/>
          <w:szCs w:val="20"/>
        </w:rPr>
        <w:t>’</w:t>
      </w:r>
      <w:r w:rsidR="00A37B46" w:rsidRPr="000F12FE">
        <w:rPr>
          <w:rFonts w:ascii="Arial" w:hAnsi="Arial" w:cs="Arial"/>
          <w:b/>
          <w:bCs/>
          <w:sz w:val="20"/>
          <w:szCs w:val="20"/>
        </w:rPr>
        <w:t>s</w:t>
      </w:r>
      <w:r w:rsidR="0037424F" w:rsidRPr="000F12FE">
        <w:rPr>
          <w:rFonts w:ascii="Arial" w:hAnsi="Arial" w:cs="Arial"/>
          <w:sz w:val="20"/>
          <w:szCs w:val="20"/>
        </w:rPr>
        <w:t xml:space="preserve"> </w:t>
      </w:r>
      <w:r w:rsidR="00C703E3" w:rsidRPr="000F12FE">
        <w:rPr>
          <w:rFonts w:ascii="Arial" w:hAnsi="Arial" w:cs="Arial"/>
          <w:sz w:val="20"/>
          <w:szCs w:val="20"/>
        </w:rPr>
        <w:t xml:space="preserve">site </w:t>
      </w:r>
      <w:r w:rsidR="00892B74" w:rsidRPr="000F12FE">
        <w:rPr>
          <w:rFonts w:ascii="Arial" w:hAnsi="Arial" w:cs="Arial"/>
          <w:sz w:val="20"/>
          <w:szCs w:val="20"/>
        </w:rPr>
        <w:t xml:space="preserve">to permit </w:t>
      </w:r>
      <w:r w:rsidRPr="000F12FE">
        <w:rPr>
          <w:rFonts w:ascii="Arial" w:hAnsi="Arial" w:cs="Arial"/>
          <w:sz w:val="20"/>
          <w:szCs w:val="20"/>
        </w:rPr>
        <w:t xml:space="preserve">local </w:t>
      </w:r>
      <w:r w:rsidR="00157B57" w:rsidRPr="000F12FE">
        <w:rPr>
          <w:rFonts w:ascii="Arial" w:hAnsi="Arial" w:cs="Arial"/>
          <w:b/>
          <w:bCs/>
          <w:sz w:val="20"/>
          <w:szCs w:val="20"/>
        </w:rPr>
        <w:t>Operation</w:t>
      </w:r>
      <w:r w:rsidR="008D22C3" w:rsidRPr="000F12FE">
        <w:rPr>
          <w:rFonts w:ascii="Arial" w:hAnsi="Arial" w:cs="Arial"/>
          <w:b/>
          <w:bCs/>
          <w:sz w:val="20"/>
          <w:szCs w:val="20"/>
        </w:rPr>
        <w:t xml:space="preserve"> </w:t>
      </w:r>
      <w:r w:rsidR="008D22C3" w:rsidRPr="000F12FE">
        <w:rPr>
          <w:rFonts w:ascii="Arial" w:hAnsi="Arial" w:cs="Arial"/>
          <w:sz w:val="20"/>
          <w:szCs w:val="20"/>
        </w:rPr>
        <w:t>/ testing</w:t>
      </w:r>
      <w:r w:rsidRPr="000F12FE">
        <w:rPr>
          <w:rFonts w:ascii="Arial" w:hAnsi="Arial" w:cs="Arial"/>
          <w:sz w:val="20"/>
          <w:szCs w:val="20"/>
        </w:rPr>
        <w:t>. This should</w:t>
      </w:r>
      <w:r w:rsidR="00241551" w:rsidRPr="000F12FE">
        <w:rPr>
          <w:rFonts w:ascii="Arial" w:hAnsi="Arial" w:cs="Arial"/>
          <w:sz w:val="20"/>
          <w:szCs w:val="20"/>
        </w:rPr>
        <w:t xml:space="preserve"> support the following </w:t>
      </w:r>
      <w:r w:rsidR="00404A5C">
        <w:rPr>
          <w:rFonts w:ascii="Arial" w:hAnsi="Arial" w:cs="Arial"/>
          <w:sz w:val="20"/>
          <w:szCs w:val="20"/>
        </w:rPr>
        <w:t xml:space="preserve">information </w:t>
      </w:r>
      <w:r w:rsidR="00241551" w:rsidRPr="000F12FE">
        <w:rPr>
          <w:rFonts w:ascii="Arial" w:hAnsi="Arial" w:cs="Arial"/>
          <w:sz w:val="20"/>
          <w:szCs w:val="20"/>
        </w:rPr>
        <w:t>indications</w:t>
      </w:r>
      <w:r w:rsidRPr="000F12FE">
        <w:rPr>
          <w:rFonts w:ascii="Arial" w:hAnsi="Arial" w:cs="Arial"/>
          <w:sz w:val="20"/>
          <w:szCs w:val="20"/>
        </w:rPr>
        <w:t>:</w:t>
      </w:r>
    </w:p>
    <w:p w14:paraId="144F5958" w14:textId="6345F7BC" w:rsidR="00C63F5C" w:rsidRPr="000F12FE" w:rsidRDefault="00C63F5C" w:rsidP="003A6C98">
      <w:pPr>
        <w:numPr>
          <w:ilvl w:val="1"/>
          <w:numId w:val="7"/>
        </w:numPr>
        <w:spacing w:before="240"/>
        <w:ind w:left="1434" w:hanging="357"/>
        <w:jc w:val="both"/>
        <w:rPr>
          <w:rFonts w:ascii="Arial" w:hAnsi="Arial" w:cs="Arial"/>
          <w:sz w:val="20"/>
          <w:szCs w:val="20"/>
        </w:rPr>
      </w:pPr>
      <w:r w:rsidRPr="000F12FE">
        <w:rPr>
          <w:rFonts w:ascii="Arial" w:hAnsi="Arial" w:cs="Arial"/>
          <w:sz w:val="20"/>
          <w:szCs w:val="20"/>
        </w:rPr>
        <w:t xml:space="preserve">Measurement – Voltage at </w:t>
      </w:r>
      <w:r w:rsidR="00A37B46" w:rsidRPr="000F12FE">
        <w:rPr>
          <w:rFonts w:ascii="Arial" w:hAnsi="Arial" w:cs="Arial"/>
          <w:b/>
          <w:bCs/>
          <w:sz w:val="20"/>
          <w:szCs w:val="20"/>
        </w:rPr>
        <w:t>Restoration Contractor</w:t>
      </w:r>
      <w:r w:rsidR="002D7A17">
        <w:rPr>
          <w:rFonts w:ascii="Arial" w:hAnsi="Arial" w:cs="Arial"/>
          <w:b/>
          <w:bCs/>
          <w:sz w:val="20"/>
          <w:szCs w:val="20"/>
        </w:rPr>
        <w:t xml:space="preserve">’s </w:t>
      </w:r>
      <w:r w:rsidR="00506070">
        <w:rPr>
          <w:rFonts w:ascii="Arial" w:hAnsi="Arial" w:cs="Arial"/>
          <w:b/>
          <w:bCs/>
          <w:sz w:val="20"/>
          <w:szCs w:val="20"/>
        </w:rPr>
        <w:t xml:space="preserve">User System Entry </w:t>
      </w:r>
      <w:proofErr w:type="gramStart"/>
      <w:r w:rsidR="00506070">
        <w:rPr>
          <w:rFonts w:ascii="Arial" w:hAnsi="Arial" w:cs="Arial"/>
          <w:b/>
          <w:bCs/>
          <w:sz w:val="20"/>
          <w:szCs w:val="20"/>
        </w:rPr>
        <w:t>Point</w:t>
      </w:r>
      <w:r w:rsidR="00621A02" w:rsidRPr="000F12FE">
        <w:rPr>
          <w:rFonts w:ascii="Arial" w:hAnsi="Arial" w:cs="Arial"/>
          <w:sz w:val="20"/>
          <w:szCs w:val="20"/>
        </w:rPr>
        <w:t>;</w:t>
      </w:r>
      <w:proofErr w:type="gramEnd"/>
    </w:p>
    <w:p w14:paraId="43234B2D" w14:textId="151E7064" w:rsidR="00C63F5C" w:rsidRPr="000F12FE" w:rsidRDefault="00C63F5C" w:rsidP="003A6C98">
      <w:pPr>
        <w:numPr>
          <w:ilvl w:val="1"/>
          <w:numId w:val="7"/>
        </w:numPr>
        <w:spacing w:before="240"/>
        <w:ind w:left="1434" w:hanging="357"/>
        <w:jc w:val="both"/>
        <w:rPr>
          <w:rFonts w:ascii="Arial" w:hAnsi="Arial" w:cs="Arial"/>
          <w:sz w:val="20"/>
          <w:szCs w:val="20"/>
        </w:rPr>
      </w:pPr>
      <w:r w:rsidRPr="000F12FE">
        <w:rPr>
          <w:rFonts w:ascii="Arial" w:hAnsi="Arial" w:cs="Arial"/>
          <w:sz w:val="20"/>
          <w:szCs w:val="20"/>
        </w:rPr>
        <w:t xml:space="preserve">Measurement – </w:t>
      </w:r>
      <w:r w:rsidR="008B3303" w:rsidRPr="000F12FE">
        <w:rPr>
          <w:rFonts w:ascii="Arial" w:hAnsi="Arial" w:cs="Arial"/>
          <w:b/>
          <w:bCs/>
          <w:sz w:val="20"/>
          <w:szCs w:val="20"/>
        </w:rPr>
        <w:t>Active P</w:t>
      </w:r>
      <w:r w:rsidRPr="000F12FE">
        <w:rPr>
          <w:rFonts w:ascii="Arial" w:hAnsi="Arial" w:cs="Arial"/>
          <w:b/>
          <w:bCs/>
          <w:sz w:val="20"/>
          <w:szCs w:val="20"/>
        </w:rPr>
        <w:t>ower</w:t>
      </w:r>
      <w:r w:rsidRPr="000F12FE">
        <w:rPr>
          <w:rFonts w:ascii="Arial" w:hAnsi="Arial" w:cs="Arial"/>
          <w:sz w:val="20"/>
          <w:szCs w:val="20"/>
        </w:rPr>
        <w:t xml:space="preserve"> (MW) at </w:t>
      </w:r>
      <w:r w:rsidR="00A37B46" w:rsidRPr="000F12FE">
        <w:rPr>
          <w:rFonts w:ascii="Arial" w:hAnsi="Arial" w:cs="Arial"/>
          <w:b/>
          <w:bCs/>
          <w:sz w:val="20"/>
          <w:szCs w:val="20"/>
        </w:rPr>
        <w:t>Restoration Contractor</w:t>
      </w:r>
      <w:r w:rsidR="00506070">
        <w:rPr>
          <w:rFonts w:ascii="Arial" w:hAnsi="Arial" w:cs="Arial"/>
          <w:b/>
          <w:bCs/>
          <w:sz w:val="20"/>
          <w:szCs w:val="20"/>
        </w:rPr>
        <w:t xml:space="preserve">’s User System Entry Point </w:t>
      </w:r>
    </w:p>
    <w:p w14:paraId="3C07DEC1" w14:textId="3D8879F4" w:rsidR="00C63F5C" w:rsidRPr="000F12FE" w:rsidRDefault="00C63F5C" w:rsidP="003A6C98">
      <w:pPr>
        <w:numPr>
          <w:ilvl w:val="1"/>
          <w:numId w:val="7"/>
        </w:numPr>
        <w:spacing w:before="240"/>
        <w:ind w:left="1434" w:hanging="357"/>
        <w:jc w:val="both"/>
        <w:rPr>
          <w:rFonts w:ascii="Arial" w:hAnsi="Arial" w:cs="Arial"/>
          <w:sz w:val="20"/>
          <w:szCs w:val="20"/>
        </w:rPr>
      </w:pPr>
      <w:r w:rsidRPr="000F12FE">
        <w:rPr>
          <w:rFonts w:ascii="Arial" w:hAnsi="Arial" w:cs="Arial"/>
          <w:sz w:val="20"/>
          <w:szCs w:val="20"/>
        </w:rPr>
        <w:t xml:space="preserve">Measurement – </w:t>
      </w:r>
      <w:r w:rsidR="00C808EC" w:rsidRPr="000F12FE">
        <w:rPr>
          <w:rFonts w:ascii="Arial" w:hAnsi="Arial" w:cs="Arial"/>
          <w:b/>
          <w:bCs/>
          <w:sz w:val="20"/>
          <w:szCs w:val="20"/>
        </w:rPr>
        <w:t>Reactive Power</w:t>
      </w:r>
      <w:r w:rsidRPr="000F12FE">
        <w:rPr>
          <w:rFonts w:ascii="Arial" w:hAnsi="Arial" w:cs="Arial"/>
          <w:sz w:val="20"/>
          <w:szCs w:val="20"/>
        </w:rPr>
        <w:t xml:space="preserve"> (MVAr) at </w:t>
      </w:r>
      <w:r w:rsidR="00A37B46" w:rsidRPr="000F12FE">
        <w:rPr>
          <w:rFonts w:ascii="Arial" w:hAnsi="Arial" w:cs="Arial"/>
          <w:b/>
          <w:bCs/>
          <w:sz w:val="20"/>
          <w:szCs w:val="20"/>
        </w:rPr>
        <w:t>Restoration Contractor</w:t>
      </w:r>
      <w:r w:rsidR="0093788A">
        <w:rPr>
          <w:rFonts w:ascii="Arial" w:hAnsi="Arial" w:cs="Arial"/>
          <w:b/>
          <w:bCs/>
          <w:sz w:val="20"/>
          <w:szCs w:val="20"/>
        </w:rPr>
        <w:t>’s</w:t>
      </w:r>
      <w:r w:rsidR="0093788A" w:rsidRPr="0093788A">
        <w:rPr>
          <w:rFonts w:ascii="Arial" w:hAnsi="Arial" w:cs="Arial"/>
          <w:b/>
          <w:bCs/>
          <w:sz w:val="20"/>
          <w:szCs w:val="20"/>
        </w:rPr>
        <w:t xml:space="preserve"> </w:t>
      </w:r>
      <w:r w:rsidR="0093788A">
        <w:rPr>
          <w:rFonts w:ascii="Arial" w:hAnsi="Arial" w:cs="Arial"/>
          <w:b/>
          <w:bCs/>
          <w:sz w:val="20"/>
          <w:szCs w:val="20"/>
        </w:rPr>
        <w:t xml:space="preserve">User System Entry </w:t>
      </w:r>
      <w:proofErr w:type="gramStart"/>
      <w:r w:rsidR="0093788A">
        <w:rPr>
          <w:rFonts w:ascii="Arial" w:hAnsi="Arial" w:cs="Arial"/>
          <w:b/>
          <w:bCs/>
          <w:sz w:val="20"/>
          <w:szCs w:val="20"/>
        </w:rPr>
        <w:t>Point</w:t>
      </w:r>
      <w:r w:rsidR="00621A02" w:rsidRPr="00C1483A">
        <w:rPr>
          <w:rFonts w:ascii="Arial" w:hAnsi="Arial" w:cs="Arial"/>
          <w:sz w:val="20"/>
          <w:szCs w:val="20"/>
        </w:rPr>
        <w:t>;</w:t>
      </w:r>
      <w:proofErr w:type="gramEnd"/>
    </w:p>
    <w:p w14:paraId="14F9710D" w14:textId="6322DFE6" w:rsidR="00C63F5C" w:rsidRPr="000F12FE" w:rsidRDefault="00C63F5C" w:rsidP="003A6C98">
      <w:pPr>
        <w:numPr>
          <w:ilvl w:val="1"/>
          <w:numId w:val="7"/>
        </w:numPr>
        <w:spacing w:before="240"/>
        <w:ind w:left="1434" w:hanging="357"/>
        <w:jc w:val="both"/>
        <w:rPr>
          <w:rFonts w:ascii="Arial" w:hAnsi="Arial" w:cs="Arial"/>
          <w:sz w:val="20"/>
          <w:szCs w:val="20"/>
        </w:rPr>
      </w:pPr>
      <w:r w:rsidRPr="000F12FE">
        <w:rPr>
          <w:rFonts w:ascii="Arial" w:hAnsi="Arial" w:cs="Arial"/>
          <w:sz w:val="20"/>
          <w:szCs w:val="20"/>
        </w:rPr>
        <w:t xml:space="preserve">Measurement – </w:t>
      </w:r>
      <w:r w:rsidRPr="000F12FE">
        <w:rPr>
          <w:rFonts w:ascii="Arial" w:hAnsi="Arial" w:cs="Arial"/>
          <w:b/>
          <w:bCs/>
          <w:sz w:val="20"/>
          <w:szCs w:val="20"/>
        </w:rPr>
        <w:t>Frequency</w:t>
      </w:r>
      <w:r w:rsidRPr="000F12FE">
        <w:rPr>
          <w:rFonts w:ascii="Arial" w:hAnsi="Arial" w:cs="Arial"/>
          <w:sz w:val="20"/>
          <w:szCs w:val="20"/>
        </w:rPr>
        <w:t xml:space="preserve"> at </w:t>
      </w:r>
      <w:r w:rsidR="00A37B46" w:rsidRPr="000F12FE">
        <w:rPr>
          <w:rFonts w:ascii="Arial" w:hAnsi="Arial" w:cs="Arial"/>
          <w:b/>
          <w:bCs/>
          <w:sz w:val="20"/>
          <w:szCs w:val="20"/>
        </w:rPr>
        <w:t>Restoration Contractor</w:t>
      </w:r>
      <w:r w:rsidR="0093788A">
        <w:rPr>
          <w:rFonts w:ascii="Arial" w:hAnsi="Arial" w:cs="Arial"/>
          <w:b/>
          <w:bCs/>
          <w:sz w:val="20"/>
          <w:szCs w:val="20"/>
        </w:rPr>
        <w:t xml:space="preserve">’s User System Entry </w:t>
      </w:r>
      <w:proofErr w:type="gramStart"/>
      <w:r w:rsidR="0093788A">
        <w:rPr>
          <w:rFonts w:ascii="Arial" w:hAnsi="Arial" w:cs="Arial"/>
          <w:b/>
          <w:bCs/>
          <w:sz w:val="20"/>
          <w:szCs w:val="20"/>
        </w:rPr>
        <w:t>Point</w:t>
      </w:r>
      <w:r w:rsidR="00621A02" w:rsidRPr="00C1483A">
        <w:rPr>
          <w:rFonts w:ascii="Arial" w:hAnsi="Arial" w:cs="Arial"/>
          <w:sz w:val="20"/>
          <w:szCs w:val="20"/>
        </w:rPr>
        <w:t>;</w:t>
      </w:r>
      <w:proofErr w:type="gramEnd"/>
    </w:p>
    <w:p w14:paraId="4072B885" w14:textId="6C462DBE" w:rsidR="00C63F5C" w:rsidRPr="000F12FE" w:rsidRDefault="00C63F5C" w:rsidP="003A6C98">
      <w:pPr>
        <w:numPr>
          <w:ilvl w:val="1"/>
          <w:numId w:val="7"/>
        </w:numPr>
        <w:spacing w:before="240"/>
        <w:ind w:left="1434" w:hanging="357"/>
        <w:jc w:val="both"/>
        <w:rPr>
          <w:rFonts w:ascii="Arial" w:hAnsi="Arial" w:cs="Arial"/>
          <w:sz w:val="20"/>
          <w:szCs w:val="20"/>
        </w:rPr>
      </w:pPr>
      <w:r w:rsidRPr="000F12FE">
        <w:rPr>
          <w:rFonts w:ascii="Arial" w:hAnsi="Arial" w:cs="Arial"/>
          <w:sz w:val="20"/>
          <w:szCs w:val="20"/>
        </w:rPr>
        <w:t xml:space="preserve">Control/Indication – Trip and close of any associated </w:t>
      </w:r>
      <w:r w:rsidR="00D43EA9">
        <w:rPr>
          <w:rFonts w:ascii="Arial" w:hAnsi="Arial" w:cs="Arial"/>
          <w:sz w:val="20"/>
          <w:szCs w:val="20"/>
        </w:rPr>
        <w:t xml:space="preserve">circuit </w:t>
      </w:r>
      <w:proofErr w:type="gramStart"/>
      <w:r w:rsidRPr="000F12FE">
        <w:rPr>
          <w:rFonts w:ascii="Arial" w:hAnsi="Arial" w:cs="Arial"/>
          <w:sz w:val="20"/>
          <w:szCs w:val="20"/>
        </w:rPr>
        <w:t>breaker</w:t>
      </w:r>
      <w:r w:rsidR="00621A02" w:rsidRPr="00C1483A">
        <w:rPr>
          <w:rFonts w:ascii="Arial" w:hAnsi="Arial" w:cs="Arial"/>
          <w:sz w:val="20"/>
          <w:szCs w:val="20"/>
        </w:rPr>
        <w:t>;</w:t>
      </w:r>
      <w:proofErr w:type="gramEnd"/>
    </w:p>
    <w:p w14:paraId="0C1D9405" w14:textId="6EEAC39D" w:rsidR="00C63F5C" w:rsidRPr="000F12FE" w:rsidRDefault="00C63F5C" w:rsidP="003A6C98">
      <w:pPr>
        <w:numPr>
          <w:ilvl w:val="1"/>
          <w:numId w:val="7"/>
        </w:numPr>
        <w:spacing w:before="240"/>
        <w:ind w:left="1434" w:hanging="357"/>
        <w:jc w:val="both"/>
        <w:rPr>
          <w:rFonts w:ascii="Arial" w:hAnsi="Arial" w:cs="Arial"/>
          <w:sz w:val="20"/>
          <w:szCs w:val="20"/>
        </w:rPr>
      </w:pPr>
      <w:r w:rsidRPr="000F12FE">
        <w:rPr>
          <w:rFonts w:ascii="Arial" w:hAnsi="Arial" w:cs="Arial"/>
          <w:sz w:val="20"/>
          <w:szCs w:val="20"/>
        </w:rPr>
        <w:lastRenderedPageBreak/>
        <w:t>Control/Indication – MW set point</w:t>
      </w:r>
      <w:r w:rsidR="003D2CE2" w:rsidRPr="003D2CE2">
        <w:t xml:space="preserve"> </w:t>
      </w:r>
      <w:r w:rsidR="003D2CE2" w:rsidRPr="003D2CE2">
        <w:rPr>
          <w:rFonts w:ascii="Arial" w:hAnsi="Arial" w:cs="Arial"/>
          <w:sz w:val="20"/>
          <w:szCs w:val="20"/>
        </w:rPr>
        <w:t>issued</w:t>
      </w:r>
      <w:r w:rsidRPr="000F12FE">
        <w:rPr>
          <w:rFonts w:ascii="Arial" w:hAnsi="Arial" w:cs="Arial"/>
          <w:sz w:val="20"/>
          <w:szCs w:val="20"/>
        </w:rPr>
        <w:t xml:space="preserve"> to </w:t>
      </w:r>
      <w:r w:rsidR="00A37B46" w:rsidRPr="000F12FE">
        <w:rPr>
          <w:rFonts w:ascii="Arial" w:hAnsi="Arial" w:cs="Arial"/>
          <w:b/>
          <w:bCs/>
          <w:sz w:val="20"/>
          <w:szCs w:val="20"/>
        </w:rPr>
        <w:t xml:space="preserve">Restoration </w:t>
      </w:r>
      <w:proofErr w:type="gramStart"/>
      <w:r w:rsidR="00A37B46" w:rsidRPr="000F12FE">
        <w:rPr>
          <w:rFonts w:ascii="Arial" w:hAnsi="Arial" w:cs="Arial"/>
          <w:b/>
          <w:bCs/>
          <w:sz w:val="20"/>
          <w:szCs w:val="20"/>
        </w:rPr>
        <w:t>Contractor</w:t>
      </w:r>
      <w:r w:rsidR="00621A02" w:rsidRPr="00C1483A">
        <w:rPr>
          <w:rFonts w:ascii="Arial" w:hAnsi="Arial" w:cs="Arial"/>
          <w:sz w:val="20"/>
          <w:szCs w:val="20"/>
        </w:rPr>
        <w:t>;</w:t>
      </w:r>
      <w:proofErr w:type="gramEnd"/>
    </w:p>
    <w:p w14:paraId="65C44527" w14:textId="05D111A3" w:rsidR="00C63F5C" w:rsidRPr="000F12FE" w:rsidRDefault="00C63F5C" w:rsidP="003A6C98">
      <w:pPr>
        <w:numPr>
          <w:ilvl w:val="1"/>
          <w:numId w:val="7"/>
        </w:numPr>
        <w:spacing w:before="240"/>
        <w:ind w:left="1434" w:hanging="357"/>
        <w:jc w:val="both"/>
        <w:rPr>
          <w:rFonts w:ascii="Arial" w:hAnsi="Arial" w:cs="Arial"/>
          <w:sz w:val="20"/>
          <w:szCs w:val="20"/>
        </w:rPr>
      </w:pPr>
      <w:r w:rsidRPr="000F12FE">
        <w:rPr>
          <w:rFonts w:ascii="Arial" w:hAnsi="Arial" w:cs="Arial"/>
          <w:sz w:val="20"/>
          <w:szCs w:val="20"/>
        </w:rPr>
        <w:t>Control/Indication – MVAr set point</w:t>
      </w:r>
      <w:r w:rsidR="003D2CE2" w:rsidRPr="003D2CE2">
        <w:t xml:space="preserve"> </w:t>
      </w:r>
      <w:r w:rsidR="003D2CE2" w:rsidRPr="003D2CE2">
        <w:rPr>
          <w:rFonts w:ascii="Arial" w:hAnsi="Arial" w:cs="Arial"/>
          <w:sz w:val="20"/>
          <w:szCs w:val="20"/>
        </w:rPr>
        <w:t>issued</w:t>
      </w:r>
      <w:r w:rsidRPr="000F12FE">
        <w:rPr>
          <w:rFonts w:ascii="Arial" w:hAnsi="Arial" w:cs="Arial"/>
          <w:sz w:val="20"/>
          <w:szCs w:val="20"/>
        </w:rPr>
        <w:t xml:space="preserve"> to </w:t>
      </w:r>
      <w:r w:rsidR="00A37B46" w:rsidRPr="000F12FE">
        <w:rPr>
          <w:rFonts w:ascii="Arial" w:hAnsi="Arial" w:cs="Arial"/>
          <w:b/>
          <w:bCs/>
          <w:sz w:val="20"/>
          <w:szCs w:val="20"/>
        </w:rPr>
        <w:t xml:space="preserve">Restoration </w:t>
      </w:r>
      <w:proofErr w:type="gramStart"/>
      <w:r w:rsidR="00A37B46" w:rsidRPr="000F12FE">
        <w:rPr>
          <w:rFonts w:ascii="Arial" w:hAnsi="Arial" w:cs="Arial"/>
          <w:b/>
          <w:bCs/>
          <w:sz w:val="20"/>
          <w:szCs w:val="20"/>
        </w:rPr>
        <w:t>Contractor</w:t>
      </w:r>
      <w:r w:rsidR="00621A02" w:rsidRPr="00C1483A">
        <w:rPr>
          <w:rFonts w:ascii="Arial" w:hAnsi="Arial" w:cs="Arial"/>
          <w:sz w:val="20"/>
          <w:szCs w:val="20"/>
        </w:rPr>
        <w:t>;</w:t>
      </w:r>
      <w:proofErr w:type="gramEnd"/>
    </w:p>
    <w:p w14:paraId="359DD1FE" w14:textId="189E0455" w:rsidR="00C63F5C" w:rsidRPr="000F12FE" w:rsidRDefault="00C63F5C" w:rsidP="003A6C98">
      <w:pPr>
        <w:numPr>
          <w:ilvl w:val="1"/>
          <w:numId w:val="7"/>
        </w:numPr>
        <w:spacing w:before="240"/>
        <w:ind w:left="1434" w:hanging="357"/>
        <w:jc w:val="both"/>
        <w:rPr>
          <w:rFonts w:ascii="Arial" w:hAnsi="Arial" w:cs="Arial"/>
          <w:sz w:val="20"/>
          <w:szCs w:val="20"/>
        </w:rPr>
      </w:pPr>
      <w:r w:rsidRPr="000F12FE">
        <w:rPr>
          <w:rFonts w:ascii="Arial" w:hAnsi="Arial" w:cs="Arial"/>
          <w:sz w:val="20"/>
          <w:szCs w:val="20"/>
        </w:rPr>
        <w:t xml:space="preserve">Control/Indication – Voltage set point </w:t>
      </w:r>
      <w:r w:rsidR="003D2CE2" w:rsidRPr="003D2CE2">
        <w:rPr>
          <w:rFonts w:ascii="Arial" w:hAnsi="Arial" w:cs="Arial"/>
          <w:sz w:val="20"/>
          <w:szCs w:val="20"/>
        </w:rPr>
        <w:t xml:space="preserve">issued </w:t>
      </w:r>
      <w:r w:rsidRPr="000F12FE">
        <w:rPr>
          <w:rFonts w:ascii="Arial" w:hAnsi="Arial" w:cs="Arial"/>
          <w:sz w:val="20"/>
          <w:szCs w:val="20"/>
        </w:rPr>
        <w:t xml:space="preserve">to </w:t>
      </w:r>
      <w:r w:rsidR="00A37B46" w:rsidRPr="000F12FE">
        <w:rPr>
          <w:rFonts w:ascii="Arial" w:hAnsi="Arial" w:cs="Arial"/>
          <w:b/>
          <w:bCs/>
          <w:sz w:val="20"/>
          <w:szCs w:val="20"/>
        </w:rPr>
        <w:t xml:space="preserve">Restoration </w:t>
      </w:r>
      <w:proofErr w:type="gramStart"/>
      <w:r w:rsidR="00A37B46" w:rsidRPr="000F12FE">
        <w:rPr>
          <w:rFonts w:ascii="Arial" w:hAnsi="Arial" w:cs="Arial"/>
          <w:b/>
          <w:bCs/>
          <w:sz w:val="20"/>
          <w:szCs w:val="20"/>
        </w:rPr>
        <w:t>Contractor</w:t>
      </w:r>
      <w:r w:rsidR="00621A02" w:rsidRPr="00C1483A">
        <w:rPr>
          <w:rFonts w:ascii="Arial" w:hAnsi="Arial" w:cs="Arial"/>
          <w:sz w:val="20"/>
          <w:szCs w:val="20"/>
        </w:rPr>
        <w:t>;</w:t>
      </w:r>
      <w:proofErr w:type="gramEnd"/>
    </w:p>
    <w:p w14:paraId="028DDB8A" w14:textId="48B30563" w:rsidR="00C63F5C" w:rsidRPr="000F12FE" w:rsidRDefault="00C63F5C" w:rsidP="003A6C98">
      <w:pPr>
        <w:numPr>
          <w:ilvl w:val="1"/>
          <w:numId w:val="7"/>
        </w:numPr>
        <w:spacing w:before="240"/>
        <w:ind w:left="1434" w:hanging="357"/>
        <w:jc w:val="both"/>
        <w:rPr>
          <w:rFonts w:ascii="Arial" w:hAnsi="Arial" w:cs="Arial"/>
          <w:sz w:val="20"/>
          <w:szCs w:val="20"/>
        </w:rPr>
      </w:pPr>
      <w:r w:rsidRPr="000F12FE">
        <w:rPr>
          <w:rFonts w:ascii="Arial" w:hAnsi="Arial" w:cs="Arial"/>
          <w:sz w:val="20"/>
          <w:szCs w:val="20"/>
        </w:rPr>
        <w:t xml:space="preserve">Control/Indication – </w:t>
      </w:r>
      <w:r w:rsidRPr="000F12FE">
        <w:rPr>
          <w:rFonts w:ascii="Arial" w:hAnsi="Arial" w:cs="Arial"/>
          <w:b/>
          <w:bCs/>
          <w:sz w:val="20"/>
          <w:szCs w:val="20"/>
        </w:rPr>
        <w:t>Frequency</w:t>
      </w:r>
      <w:r w:rsidRPr="000F12FE">
        <w:rPr>
          <w:rFonts w:ascii="Arial" w:hAnsi="Arial" w:cs="Arial"/>
          <w:sz w:val="20"/>
          <w:szCs w:val="20"/>
        </w:rPr>
        <w:t xml:space="preserve"> set point to </w:t>
      </w:r>
      <w:r w:rsidR="00A37B46" w:rsidRPr="000F12FE">
        <w:rPr>
          <w:rFonts w:ascii="Arial" w:hAnsi="Arial" w:cs="Arial"/>
          <w:b/>
          <w:bCs/>
          <w:sz w:val="20"/>
          <w:szCs w:val="20"/>
        </w:rPr>
        <w:t xml:space="preserve">Restoration </w:t>
      </w:r>
      <w:proofErr w:type="gramStart"/>
      <w:r w:rsidR="00A37B46" w:rsidRPr="000F12FE">
        <w:rPr>
          <w:rFonts w:ascii="Arial" w:hAnsi="Arial" w:cs="Arial"/>
          <w:b/>
          <w:bCs/>
          <w:sz w:val="20"/>
          <w:szCs w:val="20"/>
        </w:rPr>
        <w:t>Contractor</w:t>
      </w:r>
      <w:r w:rsidR="00621A02" w:rsidRPr="00C1483A">
        <w:rPr>
          <w:rFonts w:ascii="Arial" w:hAnsi="Arial" w:cs="Arial"/>
          <w:sz w:val="20"/>
          <w:szCs w:val="20"/>
        </w:rPr>
        <w:t>;</w:t>
      </w:r>
      <w:proofErr w:type="gramEnd"/>
    </w:p>
    <w:p w14:paraId="172BDD94" w14:textId="3F3742D9" w:rsidR="00C63F5C" w:rsidRPr="000F12FE" w:rsidRDefault="00C63F5C" w:rsidP="003A6C98">
      <w:pPr>
        <w:numPr>
          <w:ilvl w:val="1"/>
          <w:numId w:val="7"/>
        </w:numPr>
        <w:spacing w:before="240"/>
        <w:ind w:left="1434" w:hanging="357"/>
        <w:jc w:val="both"/>
        <w:rPr>
          <w:rFonts w:ascii="Arial" w:hAnsi="Arial" w:cs="Arial"/>
          <w:sz w:val="20"/>
          <w:szCs w:val="20"/>
        </w:rPr>
      </w:pPr>
      <w:r w:rsidRPr="000F12FE">
        <w:rPr>
          <w:rFonts w:ascii="Arial" w:hAnsi="Arial" w:cs="Arial"/>
          <w:sz w:val="20"/>
          <w:szCs w:val="20"/>
        </w:rPr>
        <w:t xml:space="preserve">Indication – </w:t>
      </w:r>
      <w:r w:rsidR="00A37B46" w:rsidRPr="000F12FE">
        <w:rPr>
          <w:rFonts w:ascii="Arial" w:hAnsi="Arial" w:cs="Arial"/>
          <w:b/>
          <w:bCs/>
          <w:sz w:val="20"/>
          <w:szCs w:val="20"/>
        </w:rPr>
        <w:t>Restoration Contractor</w:t>
      </w:r>
      <w:r w:rsidR="003C1FBE" w:rsidRPr="000F12FE">
        <w:rPr>
          <w:rFonts w:ascii="Arial" w:hAnsi="Arial" w:cs="Arial"/>
          <w:b/>
          <w:bCs/>
          <w:sz w:val="20"/>
          <w:szCs w:val="20"/>
        </w:rPr>
        <w:t>’</w:t>
      </w:r>
      <w:r w:rsidR="00A37B46" w:rsidRPr="000F12FE">
        <w:rPr>
          <w:rFonts w:ascii="Arial" w:hAnsi="Arial" w:cs="Arial"/>
          <w:b/>
          <w:bCs/>
          <w:sz w:val="20"/>
          <w:szCs w:val="20"/>
        </w:rPr>
        <w:t>s</w:t>
      </w:r>
      <w:r w:rsidRPr="000F12FE">
        <w:rPr>
          <w:rFonts w:ascii="Arial" w:hAnsi="Arial" w:cs="Arial"/>
          <w:sz w:val="20"/>
          <w:szCs w:val="20"/>
        </w:rPr>
        <w:t xml:space="preserve"> </w:t>
      </w:r>
      <w:r w:rsidR="007F66F9" w:rsidRPr="000F12FE">
        <w:rPr>
          <w:rFonts w:ascii="Arial" w:hAnsi="Arial" w:cs="Arial"/>
          <w:sz w:val="20"/>
          <w:szCs w:val="20"/>
        </w:rPr>
        <w:t>r</w:t>
      </w:r>
      <w:r w:rsidR="00226EE2" w:rsidRPr="000F12FE">
        <w:rPr>
          <w:rFonts w:ascii="Arial" w:hAnsi="Arial" w:cs="Arial"/>
          <w:sz w:val="20"/>
          <w:szCs w:val="20"/>
        </w:rPr>
        <w:t>estoration</w:t>
      </w:r>
      <w:r w:rsidRPr="000F12FE">
        <w:rPr>
          <w:rFonts w:ascii="Arial" w:hAnsi="Arial" w:cs="Arial"/>
          <w:sz w:val="20"/>
          <w:szCs w:val="20"/>
        </w:rPr>
        <w:t xml:space="preserve"> availability status</w:t>
      </w:r>
      <w:r w:rsidR="00621A02" w:rsidRPr="00C1483A">
        <w:rPr>
          <w:rFonts w:ascii="Arial" w:hAnsi="Arial" w:cs="Arial"/>
          <w:sz w:val="20"/>
          <w:szCs w:val="20"/>
        </w:rPr>
        <w:t>;</w:t>
      </w:r>
      <w:r w:rsidR="00621A02">
        <w:rPr>
          <w:rFonts w:ascii="Arial" w:hAnsi="Arial" w:cs="Arial"/>
          <w:sz w:val="20"/>
          <w:szCs w:val="20"/>
        </w:rPr>
        <w:t xml:space="preserve"> and</w:t>
      </w:r>
    </w:p>
    <w:p w14:paraId="08E04333" w14:textId="32A27E7F" w:rsidR="00C63F5C" w:rsidRPr="000F12FE" w:rsidRDefault="00C63F5C" w:rsidP="003A6C98">
      <w:pPr>
        <w:numPr>
          <w:ilvl w:val="1"/>
          <w:numId w:val="7"/>
        </w:numPr>
        <w:spacing w:before="240"/>
        <w:ind w:left="1434" w:hanging="357"/>
        <w:jc w:val="both"/>
        <w:rPr>
          <w:rFonts w:ascii="Arial" w:hAnsi="Arial" w:cs="Arial"/>
          <w:sz w:val="20"/>
          <w:szCs w:val="20"/>
        </w:rPr>
      </w:pPr>
      <w:r w:rsidRPr="000F12FE">
        <w:rPr>
          <w:rFonts w:ascii="Arial" w:hAnsi="Arial" w:cs="Arial"/>
          <w:sz w:val="20"/>
          <w:szCs w:val="20"/>
        </w:rPr>
        <w:t xml:space="preserve">Indication – </w:t>
      </w:r>
      <w:r w:rsidR="00621A02">
        <w:rPr>
          <w:rFonts w:ascii="Arial" w:hAnsi="Arial" w:cs="Arial"/>
          <w:sz w:val="20"/>
          <w:szCs w:val="20"/>
        </w:rPr>
        <w:t>Status of the c</w:t>
      </w:r>
      <w:r w:rsidRPr="000F12FE">
        <w:rPr>
          <w:rFonts w:ascii="Arial" w:hAnsi="Arial" w:cs="Arial"/>
          <w:sz w:val="20"/>
          <w:szCs w:val="20"/>
        </w:rPr>
        <w:t>ommunication</w:t>
      </w:r>
      <w:r w:rsidR="00ED2D9F">
        <w:rPr>
          <w:rFonts w:ascii="Arial" w:hAnsi="Arial" w:cs="Arial"/>
          <w:sz w:val="20"/>
          <w:szCs w:val="20"/>
        </w:rPr>
        <w:t xml:space="preserve"> </w:t>
      </w:r>
      <w:r w:rsidR="00E1087C">
        <w:rPr>
          <w:rFonts w:ascii="Arial" w:hAnsi="Arial" w:cs="Arial"/>
          <w:sz w:val="20"/>
          <w:szCs w:val="20"/>
        </w:rPr>
        <w:t xml:space="preserve">between the </w:t>
      </w:r>
      <w:r w:rsidR="00E1087C" w:rsidRPr="000F12FE">
        <w:rPr>
          <w:rFonts w:ascii="Arial" w:hAnsi="Arial" w:cs="Arial"/>
          <w:b/>
          <w:bCs/>
          <w:sz w:val="20"/>
          <w:szCs w:val="20"/>
        </w:rPr>
        <w:t>DRZCS</w:t>
      </w:r>
      <w:r w:rsidR="00E1087C">
        <w:rPr>
          <w:rFonts w:ascii="Arial" w:hAnsi="Arial" w:cs="Arial"/>
          <w:sz w:val="20"/>
          <w:szCs w:val="20"/>
        </w:rPr>
        <w:t xml:space="preserve"> and the </w:t>
      </w:r>
      <w:r w:rsidR="00ED2D9F" w:rsidRPr="000F12FE">
        <w:rPr>
          <w:rFonts w:ascii="Arial" w:hAnsi="Arial" w:cs="Arial"/>
          <w:b/>
          <w:bCs/>
          <w:sz w:val="20"/>
          <w:szCs w:val="20"/>
        </w:rPr>
        <w:t xml:space="preserve">Restoration </w:t>
      </w:r>
      <w:r w:rsidR="009379D3" w:rsidRPr="000F12FE">
        <w:rPr>
          <w:rFonts w:ascii="Arial" w:hAnsi="Arial" w:cs="Arial"/>
          <w:b/>
          <w:bCs/>
          <w:sz w:val="20"/>
          <w:szCs w:val="20"/>
        </w:rPr>
        <w:t>Contractor</w:t>
      </w:r>
      <w:r w:rsidR="00621A02">
        <w:rPr>
          <w:rFonts w:ascii="Arial" w:hAnsi="Arial" w:cs="Arial"/>
          <w:b/>
          <w:bCs/>
          <w:sz w:val="20"/>
          <w:szCs w:val="20"/>
        </w:rPr>
        <w:t>’</w:t>
      </w:r>
      <w:r w:rsidR="009379D3" w:rsidRPr="000F12FE">
        <w:rPr>
          <w:rFonts w:ascii="Arial" w:hAnsi="Arial" w:cs="Arial"/>
          <w:b/>
          <w:bCs/>
          <w:sz w:val="20"/>
          <w:szCs w:val="20"/>
        </w:rPr>
        <w:t>s</w:t>
      </w:r>
      <w:r w:rsidR="00ED2D9F">
        <w:rPr>
          <w:rFonts w:ascii="Arial" w:hAnsi="Arial" w:cs="Arial"/>
          <w:sz w:val="20"/>
          <w:szCs w:val="20"/>
        </w:rPr>
        <w:t xml:space="preserve"> si</w:t>
      </w:r>
      <w:r w:rsidR="009379D3">
        <w:rPr>
          <w:rFonts w:ascii="Arial" w:hAnsi="Arial" w:cs="Arial"/>
          <w:sz w:val="20"/>
          <w:szCs w:val="20"/>
        </w:rPr>
        <w:t>te</w:t>
      </w:r>
      <w:r w:rsidRPr="000F12FE">
        <w:rPr>
          <w:rFonts w:ascii="Arial" w:hAnsi="Arial" w:cs="Arial"/>
          <w:sz w:val="20"/>
          <w:szCs w:val="20"/>
        </w:rPr>
        <w:t>.</w:t>
      </w:r>
    </w:p>
    <w:p w14:paraId="1E7EAA23" w14:textId="34FD500D" w:rsidR="00C63F5C" w:rsidRPr="000F35A9" w:rsidRDefault="00C63F5C" w:rsidP="003A6C98">
      <w:pPr>
        <w:pStyle w:val="Heading3"/>
      </w:pPr>
      <w:bookmarkStart w:id="13" w:name="_Toc163486964"/>
      <w:r w:rsidRPr="000F35A9">
        <w:t>General Requirements</w:t>
      </w:r>
      <w:bookmarkEnd w:id="13"/>
    </w:p>
    <w:p w14:paraId="7C51B370" w14:textId="2A473F37" w:rsidR="00C63F5C" w:rsidRPr="000F12FE" w:rsidRDefault="00C63F5C" w:rsidP="003A6C98">
      <w:pPr>
        <w:numPr>
          <w:ilvl w:val="0"/>
          <w:numId w:val="7"/>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shall co-ordinate with other</w:t>
      </w:r>
      <w:r w:rsidR="00A37B46" w:rsidRPr="000F12FE">
        <w:rPr>
          <w:rFonts w:ascii="Arial" w:hAnsi="Arial" w:cs="Arial"/>
          <w:sz w:val="20"/>
          <w:szCs w:val="20"/>
        </w:rPr>
        <w:t xml:space="preserve"> </w:t>
      </w:r>
      <w:r w:rsidR="00E64F8A" w:rsidRPr="000F12FE">
        <w:rPr>
          <w:rFonts w:ascii="Arial" w:hAnsi="Arial" w:cs="Arial"/>
          <w:b/>
          <w:bCs/>
          <w:sz w:val="20"/>
          <w:szCs w:val="20"/>
        </w:rPr>
        <w:t>Network Operator’s</w:t>
      </w:r>
      <w:r w:rsidRPr="000F12FE">
        <w:rPr>
          <w:rFonts w:ascii="Arial" w:hAnsi="Arial" w:cs="Arial"/>
          <w:sz w:val="20"/>
          <w:szCs w:val="20"/>
        </w:rPr>
        <w:t xml:space="preserve"> automation functions to </w:t>
      </w:r>
      <w:r w:rsidR="000C5ED1" w:rsidRPr="000F12FE">
        <w:rPr>
          <w:rFonts w:ascii="Arial" w:hAnsi="Arial" w:cs="Arial"/>
          <w:sz w:val="20"/>
          <w:szCs w:val="20"/>
        </w:rPr>
        <w:t xml:space="preserve">obviate any </w:t>
      </w:r>
      <w:r w:rsidRPr="000F12FE">
        <w:rPr>
          <w:rFonts w:ascii="Arial" w:hAnsi="Arial" w:cs="Arial"/>
          <w:sz w:val="20"/>
          <w:szCs w:val="20"/>
        </w:rPr>
        <w:t>interfere</w:t>
      </w:r>
      <w:r w:rsidR="000C5ED1" w:rsidRPr="000F12FE">
        <w:rPr>
          <w:rFonts w:ascii="Arial" w:hAnsi="Arial" w:cs="Arial"/>
          <w:sz w:val="20"/>
          <w:szCs w:val="20"/>
        </w:rPr>
        <w:t>nce</w:t>
      </w:r>
      <w:r w:rsidRPr="000F12FE">
        <w:rPr>
          <w:rFonts w:ascii="Arial" w:hAnsi="Arial" w:cs="Arial"/>
          <w:sz w:val="20"/>
          <w:szCs w:val="20"/>
        </w:rPr>
        <w:t xml:space="preserve"> with the energisation or stability of a </w:t>
      </w:r>
      <w:r w:rsidRPr="000F12FE">
        <w:rPr>
          <w:rFonts w:ascii="Arial" w:hAnsi="Arial" w:cs="Arial"/>
          <w:b/>
          <w:bCs/>
          <w:sz w:val="20"/>
          <w:szCs w:val="20"/>
        </w:rPr>
        <w:t>DRZ</w:t>
      </w:r>
      <w:r w:rsidRPr="000F12FE">
        <w:rPr>
          <w:rFonts w:ascii="Arial" w:hAnsi="Arial" w:cs="Arial"/>
          <w:sz w:val="20"/>
          <w:szCs w:val="20"/>
        </w:rPr>
        <w:t xml:space="preserve">. </w:t>
      </w:r>
    </w:p>
    <w:p w14:paraId="655DCEC4" w14:textId="0A50DCC7" w:rsidR="00C63F5C" w:rsidRPr="000F12FE" w:rsidRDefault="00C63F5C" w:rsidP="003A6C98">
      <w:pPr>
        <w:numPr>
          <w:ilvl w:val="0"/>
          <w:numId w:val="7"/>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00276EBC" w:rsidRPr="000F12FE">
        <w:rPr>
          <w:rFonts w:ascii="Arial" w:hAnsi="Arial" w:cs="Arial"/>
          <w:sz w:val="20"/>
          <w:szCs w:val="20"/>
        </w:rPr>
        <w:t xml:space="preserve">may </w:t>
      </w:r>
      <w:r w:rsidRPr="000F12FE">
        <w:rPr>
          <w:rFonts w:ascii="Arial" w:hAnsi="Arial" w:cs="Arial"/>
          <w:sz w:val="20"/>
          <w:szCs w:val="20"/>
        </w:rPr>
        <w:t xml:space="preserve">integrate with the </w:t>
      </w:r>
      <w:r w:rsidR="00C508F0" w:rsidRPr="000F12FE">
        <w:rPr>
          <w:rFonts w:ascii="Arial" w:hAnsi="Arial" w:cs="Arial"/>
          <w:b/>
          <w:bCs/>
          <w:sz w:val="20"/>
          <w:szCs w:val="20"/>
        </w:rPr>
        <w:t xml:space="preserve">Network </w:t>
      </w:r>
      <w:proofErr w:type="gramStart"/>
      <w:r w:rsidR="00C508F0" w:rsidRPr="000F12FE">
        <w:rPr>
          <w:rFonts w:ascii="Arial" w:hAnsi="Arial" w:cs="Arial"/>
          <w:b/>
          <w:bCs/>
          <w:sz w:val="20"/>
          <w:szCs w:val="20"/>
        </w:rPr>
        <w:t>Operator’s</w:t>
      </w:r>
      <w:r w:rsidR="00C508F0">
        <w:rPr>
          <w:rFonts w:ascii="Arial" w:hAnsi="Arial" w:cs="Arial"/>
          <w:sz w:val="20"/>
          <w:szCs w:val="20"/>
        </w:rPr>
        <w:t xml:space="preserve"> </w:t>
      </w:r>
      <w:r w:rsidRPr="000F12FE">
        <w:rPr>
          <w:rFonts w:ascii="Arial" w:hAnsi="Arial" w:cs="Arial"/>
          <w:sz w:val="20"/>
          <w:szCs w:val="20"/>
        </w:rPr>
        <w:t xml:space="preserve"> DMS</w:t>
      </w:r>
      <w:proofErr w:type="gramEnd"/>
      <w:r w:rsidRPr="000F12FE">
        <w:rPr>
          <w:rFonts w:ascii="Arial" w:hAnsi="Arial" w:cs="Arial"/>
          <w:sz w:val="20"/>
          <w:szCs w:val="20"/>
        </w:rPr>
        <w:t xml:space="preserve"> </w:t>
      </w:r>
      <w:r w:rsidR="00C508F0">
        <w:rPr>
          <w:rFonts w:ascii="Arial" w:hAnsi="Arial" w:cs="Arial"/>
          <w:sz w:val="20"/>
          <w:szCs w:val="20"/>
        </w:rPr>
        <w:t>(</w:t>
      </w:r>
      <w:r w:rsidR="00F968E7" w:rsidRPr="00905F8B">
        <w:rPr>
          <w:rFonts w:ascii="Arial" w:hAnsi="Arial" w:cs="Arial"/>
          <w:sz w:val="20"/>
          <w:szCs w:val="20"/>
        </w:rPr>
        <w:t>Distribution Management System</w:t>
      </w:r>
      <w:r w:rsidR="00F968E7">
        <w:rPr>
          <w:rFonts w:ascii="Arial" w:hAnsi="Arial" w:cs="Arial"/>
          <w:sz w:val="20"/>
          <w:szCs w:val="20"/>
        </w:rPr>
        <w:t xml:space="preserve">) </w:t>
      </w:r>
      <w:r w:rsidRPr="000F12FE">
        <w:rPr>
          <w:rFonts w:ascii="Arial" w:hAnsi="Arial" w:cs="Arial"/>
          <w:sz w:val="20"/>
          <w:szCs w:val="20"/>
        </w:rPr>
        <w:t xml:space="preserve">and be capable of </w:t>
      </w:r>
      <w:r w:rsidR="000C5ED1" w:rsidRPr="000F12FE">
        <w:rPr>
          <w:rFonts w:ascii="Arial" w:hAnsi="Arial" w:cs="Arial"/>
          <w:sz w:val="20"/>
          <w:szCs w:val="20"/>
        </w:rPr>
        <w:t xml:space="preserve">using </w:t>
      </w:r>
      <w:r w:rsidRPr="000F12FE">
        <w:rPr>
          <w:rFonts w:ascii="Arial" w:hAnsi="Arial" w:cs="Arial"/>
          <w:sz w:val="20"/>
          <w:szCs w:val="20"/>
        </w:rPr>
        <w:t>available network SCADA data.</w:t>
      </w:r>
    </w:p>
    <w:p w14:paraId="5AD21170" w14:textId="5B326FD2" w:rsidR="00C63F5C" w:rsidRPr="000F12FE" w:rsidRDefault="00C63F5C" w:rsidP="003A6C98">
      <w:pPr>
        <w:numPr>
          <w:ilvl w:val="0"/>
          <w:numId w:val="7"/>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 xml:space="preserve">shall support </w:t>
      </w:r>
      <w:proofErr w:type="gramStart"/>
      <w:r w:rsidRPr="000F12FE">
        <w:rPr>
          <w:rFonts w:ascii="Arial" w:hAnsi="Arial" w:cs="Arial"/>
          <w:sz w:val="20"/>
          <w:szCs w:val="20"/>
        </w:rPr>
        <w:t>role based</w:t>
      </w:r>
      <w:proofErr w:type="gramEnd"/>
      <w:r w:rsidRPr="000F12FE">
        <w:rPr>
          <w:rFonts w:ascii="Arial" w:hAnsi="Arial" w:cs="Arial"/>
          <w:sz w:val="20"/>
          <w:szCs w:val="20"/>
        </w:rPr>
        <w:t xml:space="preserve"> access control to determine </w:t>
      </w:r>
      <w:r w:rsidR="00AE482C" w:rsidRPr="000F12FE">
        <w:rPr>
          <w:rFonts w:ascii="Arial" w:hAnsi="Arial" w:cs="Arial"/>
          <w:sz w:val="20"/>
          <w:szCs w:val="20"/>
        </w:rPr>
        <w:t xml:space="preserve">the </w:t>
      </w:r>
      <w:r w:rsidRPr="000F12FE">
        <w:rPr>
          <w:rFonts w:ascii="Arial" w:hAnsi="Arial" w:cs="Arial"/>
          <w:sz w:val="20"/>
          <w:szCs w:val="20"/>
        </w:rPr>
        <w:t xml:space="preserve">functionality available to each </w:t>
      </w:r>
      <w:r w:rsidR="003B770E">
        <w:rPr>
          <w:rFonts w:ascii="Arial" w:hAnsi="Arial" w:cs="Arial"/>
          <w:b/>
          <w:bCs/>
          <w:sz w:val="20"/>
          <w:szCs w:val="20"/>
        </w:rPr>
        <w:t>Network Operator</w:t>
      </w:r>
      <w:r w:rsidRPr="000F12FE">
        <w:rPr>
          <w:rFonts w:ascii="Arial" w:hAnsi="Arial" w:cs="Arial"/>
          <w:sz w:val="20"/>
          <w:szCs w:val="20"/>
        </w:rPr>
        <w:t>, e.g. viewing, administration and control.</w:t>
      </w:r>
    </w:p>
    <w:p w14:paraId="47F3E688" w14:textId="471393F0" w:rsidR="00C63F5C" w:rsidRPr="000F12FE" w:rsidRDefault="00C63F5C" w:rsidP="003A6C98">
      <w:pPr>
        <w:numPr>
          <w:ilvl w:val="0"/>
          <w:numId w:val="7"/>
        </w:numPr>
        <w:spacing w:before="240"/>
        <w:ind w:left="357"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 xml:space="preserve">shall provide a data historian capability to record </w:t>
      </w:r>
      <w:r w:rsidR="00D53BE5">
        <w:rPr>
          <w:rFonts w:ascii="Arial" w:hAnsi="Arial" w:cs="Arial"/>
          <w:sz w:val="20"/>
          <w:szCs w:val="20"/>
        </w:rPr>
        <w:t>e</w:t>
      </w:r>
      <w:r w:rsidRPr="000F12FE">
        <w:rPr>
          <w:rFonts w:ascii="Arial" w:hAnsi="Arial" w:cs="Arial"/>
          <w:sz w:val="20"/>
          <w:szCs w:val="20"/>
        </w:rPr>
        <w:t xml:space="preserve">vents </w:t>
      </w:r>
      <w:r w:rsidR="00D53BE5">
        <w:rPr>
          <w:rFonts w:ascii="Arial" w:hAnsi="Arial" w:cs="Arial"/>
          <w:sz w:val="20"/>
          <w:szCs w:val="20"/>
        </w:rPr>
        <w:t xml:space="preserve">in the </w:t>
      </w:r>
      <w:r w:rsidR="00D53BE5" w:rsidRPr="000F12FE">
        <w:rPr>
          <w:rFonts w:ascii="Arial" w:hAnsi="Arial" w:cs="Arial"/>
          <w:b/>
          <w:bCs/>
          <w:sz w:val="20"/>
          <w:szCs w:val="20"/>
        </w:rPr>
        <w:t>DRZ</w:t>
      </w:r>
      <w:r w:rsidR="00D53BE5">
        <w:rPr>
          <w:rFonts w:ascii="Arial" w:hAnsi="Arial" w:cs="Arial"/>
          <w:sz w:val="20"/>
          <w:szCs w:val="20"/>
        </w:rPr>
        <w:t xml:space="preserve"> </w:t>
      </w:r>
      <w:r w:rsidRPr="000F12FE">
        <w:rPr>
          <w:rFonts w:ascii="Arial" w:hAnsi="Arial" w:cs="Arial"/>
          <w:sz w:val="20"/>
          <w:szCs w:val="20"/>
        </w:rPr>
        <w:t>such as:</w:t>
      </w:r>
    </w:p>
    <w:p w14:paraId="72DFB802" w14:textId="385C06FC" w:rsidR="00C63F5C" w:rsidRPr="000F12FE" w:rsidRDefault="00C63F5C" w:rsidP="003A6C98">
      <w:pPr>
        <w:numPr>
          <w:ilvl w:val="1"/>
          <w:numId w:val="8"/>
        </w:numPr>
        <w:spacing w:before="240"/>
        <w:ind w:left="1434" w:hanging="357"/>
        <w:jc w:val="both"/>
        <w:rPr>
          <w:rFonts w:ascii="Arial" w:hAnsi="Arial" w:cs="Arial"/>
          <w:sz w:val="20"/>
          <w:szCs w:val="20"/>
        </w:rPr>
      </w:pPr>
      <w:r w:rsidRPr="000F12FE">
        <w:rPr>
          <w:rFonts w:ascii="Arial" w:hAnsi="Arial" w:cs="Arial"/>
          <w:sz w:val="20"/>
          <w:szCs w:val="20"/>
        </w:rPr>
        <w:t xml:space="preserve">all control actions issued by the </w:t>
      </w:r>
      <w:proofErr w:type="gramStart"/>
      <w:r w:rsidR="00BB7A4D" w:rsidRPr="000F12FE">
        <w:rPr>
          <w:rFonts w:ascii="Arial" w:hAnsi="Arial" w:cs="Arial"/>
          <w:b/>
          <w:bCs/>
          <w:sz w:val="20"/>
          <w:szCs w:val="20"/>
        </w:rPr>
        <w:t>DRZCS</w:t>
      </w:r>
      <w:r w:rsidR="00EB6AF7">
        <w:rPr>
          <w:rFonts w:ascii="Arial" w:hAnsi="Arial" w:cs="Arial"/>
          <w:sz w:val="20"/>
          <w:szCs w:val="20"/>
        </w:rPr>
        <w:t>;</w:t>
      </w:r>
      <w:proofErr w:type="gramEnd"/>
    </w:p>
    <w:p w14:paraId="0BA3254F" w14:textId="55338F3C" w:rsidR="00C63F5C" w:rsidRPr="000F12FE" w:rsidRDefault="00A37B46" w:rsidP="003A6C98">
      <w:pPr>
        <w:numPr>
          <w:ilvl w:val="1"/>
          <w:numId w:val="8"/>
        </w:numPr>
        <w:spacing w:before="240"/>
        <w:ind w:left="1434" w:hanging="357"/>
        <w:jc w:val="both"/>
        <w:rPr>
          <w:rFonts w:ascii="Arial" w:hAnsi="Arial" w:cs="Arial"/>
          <w:sz w:val="20"/>
          <w:szCs w:val="20"/>
        </w:rPr>
      </w:pPr>
      <w:r w:rsidRPr="000F12FE">
        <w:rPr>
          <w:rFonts w:ascii="Arial" w:hAnsi="Arial" w:cs="Arial"/>
          <w:b/>
          <w:bCs/>
          <w:sz w:val="20"/>
          <w:szCs w:val="20"/>
        </w:rPr>
        <w:t>Restoration Contractors</w:t>
      </w:r>
      <w:r w:rsidR="00C63F5C" w:rsidRPr="000F12FE">
        <w:rPr>
          <w:rFonts w:ascii="Arial" w:hAnsi="Arial" w:cs="Arial"/>
          <w:sz w:val="20"/>
          <w:szCs w:val="20"/>
        </w:rPr>
        <w:t xml:space="preserve"> compliance to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00C63F5C" w:rsidRPr="000F12FE">
        <w:rPr>
          <w:rFonts w:ascii="Arial" w:hAnsi="Arial" w:cs="Arial"/>
          <w:sz w:val="20"/>
          <w:szCs w:val="20"/>
        </w:rPr>
        <w:t>contro</w:t>
      </w:r>
      <w:r w:rsidR="00DF6C15" w:rsidRPr="000F12FE">
        <w:rPr>
          <w:rFonts w:ascii="Arial" w:hAnsi="Arial" w:cs="Arial"/>
          <w:sz w:val="20"/>
          <w:szCs w:val="20"/>
        </w:rPr>
        <w:t>l</w:t>
      </w:r>
      <w:r w:rsidR="00C63F5C" w:rsidRPr="000F12FE">
        <w:rPr>
          <w:rFonts w:ascii="Arial" w:hAnsi="Arial" w:cs="Arial"/>
          <w:sz w:val="20"/>
          <w:szCs w:val="20"/>
        </w:rPr>
        <w:t xml:space="preserve"> </w:t>
      </w:r>
      <w:proofErr w:type="gramStart"/>
      <w:r w:rsidR="00C63F5C" w:rsidRPr="000F12FE">
        <w:rPr>
          <w:rFonts w:ascii="Arial" w:hAnsi="Arial" w:cs="Arial"/>
          <w:sz w:val="20"/>
          <w:szCs w:val="20"/>
        </w:rPr>
        <w:t>instructions</w:t>
      </w:r>
      <w:r w:rsidR="00EB6AF7">
        <w:rPr>
          <w:rFonts w:ascii="Arial" w:hAnsi="Arial" w:cs="Arial"/>
          <w:sz w:val="20"/>
          <w:szCs w:val="20"/>
        </w:rPr>
        <w:t>;</w:t>
      </w:r>
      <w:proofErr w:type="gramEnd"/>
    </w:p>
    <w:p w14:paraId="0CDAEF7D" w14:textId="73751035" w:rsidR="00C63F5C" w:rsidRPr="000F12FE" w:rsidRDefault="00C63F5C" w:rsidP="003A6C98">
      <w:pPr>
        <w:numPr>
          <w:ilvl w:val="1"/>
          <w:numId w:val="8"/>
        </w:numPr>
        <w:spacing w:before="240"/>
        <w:ind w:left="1434" w:hanging="357"/>
        <w:jc w:val="both"/>
        <w:rPr>
          <w:rFonts w:ascii="Arial" w:hAnsi="Arial" w:cs="Arial"/>
          <w:sz w:val="20"/>
          <w:szCs w:val="20"/>
        </w:rPr>
      </w:pPr>
      <w:r w:rsidRPr="000F12FE">
        <w:rPr>
          <w:rFonts w:ascii="Arial" w:hAnsi="Arial" w:cs="Arial"/>
          <w:sz w:val="20"/>
          <w:szCs w:val="20"/>
        </w:rPr>
        <w:t xml:space="preserve">critical warnings regarding stability of the </w:t>
      </w:r>
      <w:r w:rsidRPr="000F12FE">
        <w:rPr>
          <w:rFonts w:ascii="Arial" w:hAnsi="Arial" w:cs="Arial"/>
          <w:b/>
          <w:bCs/>
          <w:sz w:val="20"/>
          <w:szCs w:val="20"/>
        </w:rPr>
        <w:t>DRZ</w:t>
      </w:r>
      <w:r w:rsidR="00EB6AF7">
        <w:rPr>
          <w:rFonts w:ascii="Arial" w:hAnsi="Arial" w:cs="Arial"/>
          <w:sz w:val="20"/>
          <w:szCs w:val="20"/>
        </w:rPr>
        <w:t>; and</w:t>
      </w:r>
    </w:p>
    <w:p w14:paraId="46225332" w14:textId="47D03293" w:rsidR="00C63F5C" w:rsidRPr="000F12FE" w:rsidRDefault="00C63F5C" w:rsidP="003A6C98">
      <w:pPr>
        <w:numPr>
          <w:ilvl w:val="1"/>
          <w:numId w:val="8"/>
        </w:numPr>
        <w:spacing w:before="240"/>
        <w:ind w:left="1434" w:hanging="357"/>
        <w:jc w:val="both"/>
        <w:rPr>
          <w:rFonts w:ascii="Arial" w:hAnsi="Arial" w:cs="Arial"/>
          <w:sz w:val="20"/>
          <w:szCs w:val="20"/>
        </w:rPr>
      </w:pPr>
      <w:r w:rsidRPr="000F12FE">
        <w:rPr>
          <w:rFonts w:ascii="Arial" w:hAnsi="Arial" w:cs="Arial"/>
          <w:sz w:val="20"/>
          <w:szCs w:val="20"/>
        </w:rPr>
        <w:t>monitor</w:t>
      </w:r>
      <w:r w:rsidR="00EB6AF7">
        <w:rPr>
          <w:rFonts w:ascii="Arial" w:hAnsi="Arial" w:cs="Arial"/>
          <w:sz w:val="20"/>
          <w:szCs w:val="20"/>
        </w:rPr>
        <w:t xml:space="preserve"> the availability of the energy </w:t>
      </w:r>
      <w:r w:rsidR="00EB6AF7" w:rsidRPr="00C84E15">
        <w:rPr>
          <w:rFonts w:ascii="Arial" w:hAnsi="Arial" w:cs="Arial"/>
          <w:sz w:val="20"/>
          <w:szCs w:val="20"/>
        </w:rPr>
        <w:t>resource</w:t>
      </w:r>
      <w:r w:rsidR="00EB6AF7">
        <w:rPr>
          <w:rFonts w:ascii="Arial" w:hAnsi="Arial" w:cs="Arial"/>
          <w:sz w:val="20"/>
          <w:szCs w:val="20"/>
        </w:rPr>
        <w:t xml:space="preserve"> used by the</w:t>
      </w:r>
      <w:r w:rsidR="00EB6AF7" w:rsidRPr="00C84E15">
        <w:rPr>
          <w:rFonts w:ascii="Arial" w:hAnsi="Arial" w:cs="Arial"/>
          <w:sz w:val="20"/>
          <w:szCs w:val="20"/>
        </w:rPr>
        <w:t xml:space="preserve"> </w:t>
      </w:r>
      <w:r w:rsidR="00A37B46" w:rsidRPr="000F12FE">
        <w:rPr>
          <w:rFonts w:ascii="Arial" w:hAnsi="Arial" w:cs="Arial"/>
          <w:b/>
          <w:bCs/>
          <w:sz w:val="20"/>
          <w:szCs w:val="20"/>
        </w:rPr>
        <w:t>Restoration Contractor</w:t>
      </w:r>
      <w:r w:rsidR="00EB6AF7">
        <w:rPr>
          <w:rFonts w:ascii="Arial" w:hAnsi="Arial" w:cs="Arial"/>
          <w:b/>
          <w:bCs/>
          <w:sz w:val="20"/>
          <w:szCs w:val="20"/>
        </w:rPr>
        <w:t>’</w:t>
      </w:r>
      <w:r w:rsidR="00A37B46" w:rsidRPr="000F12FE">
        <w:rPr>
          <w:rFonts w:ascii="Arial" w:hAnsi="Arial" w:cs="Arial"/>
          <w:b/>
          <w:bCs/>
          <w:sz w:val="20"/>
          <w:szCs w:val="20"/>
        </w:rPr>
        <w:t>s</w:t>
      </w:r>
      <w:r w:rsidRPr="000F12FE">
        <w:rPr>
          <w:rFonts w:ascii="Arial" w:hAnsi="Arial" w:cs="Arial"/>
          <w:sz w:val="20"/>
          <w:szCs w:val="20"/>
        </w:rPr>
        <w:t xml:space="preserve"> </w:t>
      </w:r>
      <w:r w:rsidR="00EB6AF7" w:rsidRPr="000F12FE">
        <w:rPr>
          <w:rFonts w:ascii="Arial" w:hAnsi="Arial" w:cs="Arial"/>
          <w:b/>
          <w:bCs/>
          <w:sz w:val="20"/>
          <w:szCs w:val="20"/>
        </w:rPr>
        <w:t>Plant</w:t>
      </w:r>
      <w:r w:rsidR="00EB6AF7">
        <w:rPr>
          <w:rFonts w:ascii="Arial" w:hAnsi="Arial" w:cs="Arial"/>
          <w:sz w:val="20"/>
          <w:szCs w:val="20"/>
        </w:rPr>
        <w:t>.</w:t>
      </w:r>
    </w:p>
    <w:p w14:paraId="4A456BD9" w14:textId="0509397A" w:rsidR="00C63F5C" w:rsidRPr="000F12FE" w:rsidRDefault="00C63F5C" w:rsidP="00C63F5C">
      <w:pPr>
        <w:spacing w:before="240"/>
        <w:jc w:val="both"/>
        <w:rPr>
          <w:rFonts w:ascii="Arial" w:hAnsi="Arial" w:cs="Arial"/>
          <w:sz w:val="20"/>
          <w:szCs w:val="20"/>
        </w:rPr>
      </w:pPr>
      <w:r w:rsidRPr="000F12FE">
        <w:rPr>
          <w:rFonts w:ascii="Arial" w:hAnsi="Arial" w:cs="Arial"/>
          <w:sz w:val="20"/>
          <w:szCs w:val="20"/>
        </w:rPr>
        <w:t xml:space="preserve">The requirements listed below are recommendations </w:t>
      </w:r>
      <w:r w:rsidR="00D53BE5">
        <w:rPr>
          <w:rFonts w:ascii="Arial" w:hAnsi="Arial" w:cs="Arial"/>
          <w:sz w:val="20"/>
          <w:szCs w:val="20"/>
        </w:rPr>
        <w:t xml:space="preserve">included in the reports </w:t>
      </w:r>
      <w:r w:rsidR="00832E51" w:rsidRPr="000F12FE">
        <w:rPr>
          <w:rFonts w:ascii="Arial" w:hAnsi="Arial" w:cs="Arial"/>
          <w:sz w:val="20"/>
          <w:szCs w:val="20"/>
        </w:rPr>
        <w:t xml:space="preserve">which are listed in Table </w:t>
      </w:r>
      <w:r w:rsidR="001431F3" w:rsidRPr="000F12FE">
        <w:rPr>
          <w:rFonts w:ascii="Arial" w:hAnsi="Arial" w:cs="Arial"/>
          <w:sz w:val="20"/>
          <w:szCs w:val="20"/>
        </w:rPr>
        <w:t>1.</w:t>
      </w:r>
      <w:r w:rsidRPr="000F12FE">
        <w:rPr>
          <w:rFonts w:ascii="Arial" w:hAnsi="Arial" w:cs="Arial"/>
          <w:sz w:val="20"/>
          <w:szCs w:val="20"/>
        </w:rPr>
        <w:t xml:space="preserve"> </w:t>
      </w:r>
    </w:p>
    <w:p w14:paraId="64473BDF" w14:textId="770E5D27"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030E06" w:rsidRPr="000F12FE">
        <w:rPr>
          <w:rFonts w:ascii="Arial" w:hAnsi="Arial" w:cs="Arial"/>
          <w:b/>
          <w:bCs/>
          <w:sz w:val="20"/>
          <w:szCs w:val="20"/>
        </w:rPr>
        <w:t>DRZCS</w:t>
      </w:r>
      <w:r w:rsidRPr="000F12FE">
        <w:rPr>
          <w:rFonts w:ascii="Arial" w:hAnsi="Arial" w:cs="Arial"/>
          <w:sz w:val="20"/>
          <w:szCs w:val="20"/>
        </w:rPr>
        <w:t xml:space="preserve"> system is required to dispatch alternative </w:t>
      </w:r>
      <w:r w:rsidR="00C87A7D" w:rsidRPr="000F12FE">
        <w:rPr>
          <w:rFonts w:ascii="Arial" w:hAnsi="Arial" w:cs="Arial"/>
          <w:b/>
          <w:bCs/>
          <w:sz w:val="20"/>
          <w:szCs w:val="20"/>
        </w:rPr>
        <w:t>Protection</w:t>
      </w:r>
      <w:r w:rsidRPr="000F12FE">
        <w:rPr>
          <w:rFonts w:ascii="Arial" w:hAnsi="Arial" w:cs="Arial"/>
          <w:sz w:val="20"/>
          <w:szCs w:val="20"/>
        </w:rPr>
        <w:t xml:space="preserve"> settings to </w:t>
      </w:r>
      <w:r w:rsidR="00635812" w:rsidRPr="000F12FE">
        <w:rPr>
          <w:rFonts w:ascii="Arial" w:hAnsi="Arial" w:cs="Arial"/>
          <w:b/>
          <w:bCs/>
          <w:sz w:val="20"/>
          <w:szCs w:val="20"/>
        </w:rPr>
        <w:t>Network Operator</w:t>
      </w:r>
      <w:r w:rsidR="00D53BE5">
        <w:rPr>
          <w:rFonts w:ascii="Arial" w:hAnsi="Arial" w:cs="Arial"/>
          <w:b/>
          <w:bCs/>
          <w:sz w:val="20"/>
          <w:szCs w:val="20"/>
        </w:rPr>
        <w:t xml:space="preserve"> </w:t>
      </w:r>
      <w:r w:rsidRPr="000F12FE">
        <w:rPr>
          <w:rFonts w:ascii="Arial" w:hAnsi="Arial" w:cs="Arial"/>
          <w:sz w:val="20"/>
          <w:szCs w:val="20"/>
        </w:rPr>
        <w:t>/</w:t>
      </w:r>
      <w:r w:rsidR="00D53BE5">
        <w:rPr>
          <w:rFonts w:ascii="Arial" w:hAnsi="Arial" w:cs="Arial"/>
          <w:sz w:val="20"/>
          <w:szCs w:val="20"/>
        </w:rPr>
        <w:t xml:space="preserve"> the </w:t>
      </w:r>
      <w:r w:rsidR="00D53BE5" w:rsidRPr="000F12FE">
        <w:rPr>
          <w:rFonts w:ascii="Arial" w:hAnsi="Arial" w:cs="Arial"/>
          <w:b/>
          <w:bCs/>
          <w:sz w:val="20"/>
          <w:szCs w:val="20"/>
        </w:rPr>
        <w:t xml:space="preserve">Relevant Transmission </w:t>
      </w:r>
      <w:proofErr w:type="spellStart"/>
      <w:r w:rsidR="00D43EA9" w:rsidRPr="000F12FE">
        <w:rPr>
          <w:rFonts w:ascii="Arial" w:hAnsi="Arial" w:cs="Arial"/>
          <w:b/>
          <w:bCs/>
          <w:sz w:val="20"/>
          <w:szCs w:val="20"/>
        </w:rPr>
        <w:t>Licen</w:t>
      </w:r>
      <w:r w:rsidR="00D43EA9">
        <w:rPr>
          <w:rFonts w:ascii="Arial" w:hAnsi="Arial" w:cs="Arial"/>
          <w:b/>
          <w:bCs/>
          <w:sz w:val="20"/>
          <w:szCs w:val="20"/>
        </w:rPr>
        <w:t>s</w:t>
      </w:r>
      <w:r w:rsidR="00D43EA9" w:rsidRPr="000F12FE">
        <w:rPr>
          <w:rFonts w:ascii="Arial" w:hAnsi="Arial" w:cs="Arial"/>
          <w:b/>
          <w:bCs/>
          <w:sz w:val="20"/>
          <w:szCs w:val="20"/>
        </w:rPr>
        <w:t>ees</w:t>
      </w:r>
      <w:r w:rsidR="00D43EA9">
        <w:rPr>
          <w:rFonts w:ascii="Arial" w:hAnsi="Arial" w:cs="Arial"/>
          <w:sz w:val="20"/>
          <w:szCs w:val="20"/>
        </w:rPr>
        <w:t>’s</w:t>
      </w:r>
      <w:proofErr w:type="spellEnd"/>
      <w:r w:rsidR="00D43EA9" w:rsidRPr="000F12FE">
        <w:rPr>
          <w:rFonts w:ascii="Arial" w:hAnsi="Arial" w:cs="Arial"/>
          <w:sz w:val="20"/>
          <w:szCs w:val="20"/>
        </w:rPr>
        <w:t xml:space="preserve"> </w:t>
      </w:r>
      <w:r w:rsidR="00C87A7D" w:rsidRPr="000F12FE">
        <w:rPr>
          <w:rFonts w:ascii="Arial" w:hAnsi="Arial" w:cs="Arial"/>
          <w:b/>
          <w:bCs/>
          <w:sz w:val="20"/>
          <w:szCs w:val="20"/>
        </w:rPr>
        <w:t>Protection</w:t>
      </w:r>
      <w:r w:rsidRPr="000F12FE">
        <w:rPr>
          <w:rFonts w:ascii="Arial" w:hAnsi="Arial" w:cs="Arial"/>
          <w:sz w:val="20"/>
          <w:szCs w:val="20"/>
        </w:rPr>
        <w:t xml:space="preserve"> relays as required and as appropriate for each stage of restoration</w:t>
      </w:r>
      <w:r w:rsidR="00A75C06">
        <w:rPr>
          <w:rFonts w:ascii="Arial" w:hAnsi="Arial" w:cs="Arial"/>
          <w:sz w:val="20"/>
          <w:szCs w:val="20"/>
        </w:rPr>
        <w:t xml:space="preserve"> to the extent permitted in the </w:t>
      </w:r>
      <w:r w:rsidR="00A75C06" w:rsidRPr="000F12FE">
        <w:rPr>
          <w:rFonts w:ascii="Arial" w:hAnsi="Arial" w:cs="Arial"/>
          <w:b/>
          <w:bCs/>
          <w:sz w:val="20"/>
          <w:szCs w:val="20"/>
        </w:rPr>
        <w:t>DRZP</w:t>
      </w:r>
      <w:r w:rsidRPr="000F12FE">
        <w:rPr>
          <w:rFonts w:ascii="Arial" w:hAnsi="Arial" w:cs="Arial"/>
          <w:sz w:val="20"/>
          <w:szCs w:val="20"/>
        </w:rPr>
        <w:t>.</w:t>
      </w:r>
    </w:p>
    <w:p w14:paraId="1BD0C443" w14:textId="1369DDC3"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E4023E" w:rsidRPr="000F12FE">
        <w:rPr>
          <w:rFonts w:ascii="Arial" w:hAnsi="Arial" w:cs="Arial"/>
          <w:b/>
          <w:bCs/>
          <w:sz w:val="20"/>
          <w:szCs w:val="20"/>
        </w:rPr>
        <w:t>DRZCS</w:t>
      </w:r>
      <w:r w:rsidR="0038120D">
        <w:rPr>
          <w:rFonts w:ascii="Arial" w:hAnsi="Arial" w:cs="Arial"/>
          <w:b/>
          <w:bCs/>
          <w:sz w:val="20"/>
          <w:szCs w:val="20"/>
        </w:rPr>
        <w:t xml:space="preserve"> </w:t>
      </w:r>
      <w:r w:rsidRPr="000F12FE">
        <w:rPr>
          <w:rFonts w:ascii="Arial" w:hAnsi="Arial" w:cs="Arial"/>
          <w:sz w:val="20"/>
          <w:szCs w:val="20"/>
        </w:rPr>
        <w:t xml:space="preserve">system is required to perform a network switching schedule to </w:t>
      </w:r>
      <w:r w:rsidR="00847246" w:rsidRPr="000F12FE">
        <w:rPr>
          <w:rStyle w:val="ui-provider"/>
          <w:rFonts w:ascii="Arial" w:hAnsi="Arial" w:cs="Arial"/>
          <w:sz w:val="20"/>
          <w:szCs w:val="20"/>
        </w:rPr>
        <w:t xml:space="preserve">enable interconnection of individual </w:t>
      </w:r>
      <w:r w:rsidR="00734A22" w:rsidRPr="000F12FE">
        <w:rPr>
          <w:rStyle w:val="ui-provider"/>
          <w:rFonts w:ascii="Arial" w:hAnsi="Arial" w:cs="Arial"/>
          <w:b/>
          <w:bCs/>
          <w:sz w:val="20"/>
          <w:szCs w:val="20"/>
        </w:rPr>
        <w:t>Power Island</w:t>
      </w:r>
      <w:r w:rsidR="00A40EA2" w:rsidRPr="000F12FE">
        <w:rPr>
          <w:rStyle w:val="ui-provider"/>
          <w:rFonts w:ascii="Arial" w:hAnsi="Arial" w:cs="Arial"/>
          <w:b/>
          <w:bCs/>
          <w:sz w:val="20"/>
          <w:szCs w:val="20"/>
        </w:rPr>
        <w:t>s</w:t>
      </w:r>
      <w:r w:rsidR="007F5C10">
        <w:rPr>
          <w:rStyle w:val="ui-provider"/>
          <w:rFonts w:ascii="Arial" w:hAnsi="Arial" w:cs="Arial"/>
          <w:b/>
          <w:bCs/>
          <w:sz w:val="20"/>
          <w:szCs w:val="20"/>
        </w:rPr>
        <w:t xml:space="preserve"> </w:t>
      </w:r>
      <w:r w:rsidR="007F5C10" w:rsidRPr="000F12FE">
        <w:rPr>
          <w:rStyle w:val="ui-provider"/>
          <w:rFonts w:ascii="Arial" w:hAnsi="Arial" w:cs="Arial"/>
          <w:sz w:val="20"/>
          <w:szCs w:val="20"/>
        </w:rPr>
        <w:t xml:space="preserve">to the extent permitted in the </w:t>
      </w:r>
      <w:r w:rsidR="007F5C10">
        <w:rPr>
          <w:rStyle w:val="ui-provider"/>
          <w:rFonts w:ascii="Arial" w:hAnsi="Arial" w:cs="Arial"/>
          <w:b/>
          <w:bCs/>
          <w:sz w:val="20"/>
          <w:szCs w:val="20"/>
        </w:rPr>
        <w:t>DRZP</w:t>
      </w:r>
      <w:r w:rsidR="00A40EA2" w:rsidRPr="000F12FE">
        <w:rPr>
          <w:rStyle w:val="ui-provider"/>
          <w:rFonts w:ascii="Arial" w:hAnsi="Arial" w:cs="Arial"/>
          <w:sz w:val="20"/>
          <w:szCs w:val="20"/>
        </w:rPr>
        <w:t>.</w:t>
      </w:r>
      <w:r w:rsidRPr="000F12FE">
        <w:rPr>
          <w:rFonts w:ascii="Arial" w:hAnsi="Arial" w:cs="Arial"/>
          <w:sz w:val="20"/>
          <w:szCs w:val="20"/>
        </w:rPr>
        <w:t xml:space="preserve"> The execution of the energisation shall be co-ordinated with the </w:t>
      </w:r>
      <w:r w:rsidR="00BB7A4D" w:rsidRPr="000F12FE">
        <w:rPr>
          <w:rFonts w:ascii="Arial" w:hAnsi="Arial" w:cs="Arial"/>
          <w:b/>
          <w:bCs/>
          <w:sz w:val="20"/>
          <w:szCs w:val="20"/>
        </w:rPr>
        <w:t>DRZCS</w:t>
      </w:r>
      <w:r w:rsidRPr="000F12FE">
        <w:rPr>
          <w:rFonts w:ascii="Arial" w:hAnsi="Arial" w:cs="Arial"/>
          <w:sz w:val="20"/>
          <w:szCs w:val="20"/>
        </w:rPr>
        <w:t xml:space="preserve">. </w:t>
      </w:r>
    </w:p>
    <w:p w14:paraId="24F1BB8E" w14:textId="068D4475" w:rsidR="004203DF" w:rsidRPr="000F12FE" w:rsidRDefault="00263F26" w:rsidP="004203DF">
      <w:pPr>
        <w:pStyle w:val="ListParagraph"/>
        <w:numPr>
          <w:ilvl w:val="0"/>
          <w:numId w:val="8"/>
        </w:numPr>
        <w:rPr>
          <w:rFonts w:ascii="Arial" w:hAnsi="Arial" w:cs="Arial"/>
          <w:sz w:val="20"/>
          <w:szCs w:val="20"/>
        </w:rPr>
      </w:pPr>
      <w:r w:rsidRPr="0075548A">
        <w:rPr>
          <w:rFonts w:ascii="Arial" w:hAnsi="Arial" w:cs="Arial"/>
          <w:b/>
          <w:bCs/>
          <w:sz w:val="20"/>
          <w:szCs w:val="20"/>
        </w:rPr>
        <w:t xml:space="preserve">The </w:t>
      </w:r>
      <w:r>
        <w:rPr>
          <w:rFonts w:ascii="Arial" w:hAnsi="Arial" w:cs="Arial"/>
          <w:b/>
          <w:bCs/>
          <w:sz w:val="20"/>
          <w:szCs w:val="20"/>
        </w:rPr>
        <w:t xml:space="preserve">Network Operator’s </w:t>
      </w:r>
      <w:r w:rsidRPr="000F12FE">
        <w:rPr>
          <w:rFonts w:ascii="Arial" w:hAnsi="Arial" w:cs="Arial"/>
          <w:sz w:val="20"/>
          <w:szCs w:val="20"/>
        </w:rPr>
        <w:t>DMS</w:t>
      </w:r>
      <w:r>
        <w:rPr>
          <w:rFonts w:ascii="Arial" w:hAnsi="Arial" w:cs="Arial"/>
          <w:sz w:val="20"/>
          <w:szCs w:val="20"/>
        </w:rPr>
        <w:t xml:space="preserve"> </w:t>
      </w:r>
      <w:r w:rsidR="004203DF" w:rsidRPr="000F12FE">
        <w:rPr>
          <w:rFonts w:ascii="Arial" w:hAnsi="Arial" w:cs="Arial"/>
          <w:sz w:val="20"/>
          <w:szCs w:val="20"/>
        </w:rPr>
        <w:t xml:space="preserve">is required to provide the </w:t>
      </w:r>
      <w:r w:rsidR="00BB7A4D" w:rsidRPr="000F12FE">
        <w:rPr>
          <w:rFonts w:ascii="Arial" w:hAnsi="Arial" w:cs="Arial"/>
          <w:b/>
          <w:bCs/>
          <w:sz w:val="20"/>
          <w:szCs w:val="20"/>
        </w:rPr>
        <w:t>DRZCS</w:t>
      </w:r>
      <w:r w:rsidR="004203DF" w:rsidRPr="000F12FE">
        <w:rPr>
          <w:rFonts w:ascii="Arial" w:hAnsi="Arial" w:cs="Arial"/>
          <w:sz w:val="20"/>
          <w:szCs w:val="20"/>
        </w:rPr>
        <w:t xml:space="preserve"> with </w:t>
      </w:r>
      <w:r w:rsidR="00334C2A">
        <w:rPr>
          <w:rFonts w:ascii="Arial" w:hAnsi="Arial" w:cs="Arial"/>
          <w:sz w:val="20"/>
          <w:szCs w:val="20"/>
        </w:rPr>
        <w:t>real-time</w:t>
      </w:r>
      <w:r w:rsidR="00334C2A" w:rsidRPr="000F12FE">
        <w:rPr>
          <w:rFonts w:ascii="Arial" w:hAnsi="Arial" w:cs="Arial"/>
          <w:sz w:val="20"/>
          <w:szCs w:val="20"/>
        </w:rPr>
        <w:t xml:space="preserve"> </w:t>
      </w:r>
      <w:r w:rsidR="004203DF" w:rsidRPr="000F12FE">
        <w:rPr>
          <w:rFonts w:ascii="Arial" w:hAnsi="Arial" w:cs="Arial"/>
          <w:sz w:val="20"/>
          <w:szCs w:val="20"/>
        </w:rPr>
        <w:t xml:space="preserve">network measurements </w:t>
      </w:r>
      <w:proofErr w:type="gramStart"/>
      <w:r w:rsidR="00EB6AF7">
        <w:rPr>
          <w:rFonts w:ascii="Arial" w:hAnsi="Arial" w:cs="Arial"/>
          <w:sz w:val="20"/>
          <w:szCs w:val="20"/>
        </w:rPr>
        <w:t>e.g.</w:t>
      </w:r>
      <w:proofErr w:type="gramEnd"/>
      <w:r>
        <w:rPr>
          <w:rFonts w:ascii="Arial" w:hAnsi="Arial" w:cs="Arial"/>
          <w:sz w:val="20"/>
          <w:szCs w:val="20"/>
        </w:rPr>
        <w:t xml:space="preserve"> </w:t>
      </w:r>
      <w:r w:rsidRPr="000F12FE">
        <w:rPr>
          <w:rFonts w:ascii="Arial" w:hAnsi="Arial" w:cs="Arial"/>
          <w:b/>
          <w:bCs/>
          <w:sz w:val="20"/>
          <w:szCs w:val="20"/>
        </w:rPr>
        <w:t>Active Power</w:t>
      </w:r>
      <w:r>
        <w:rPr>
          <w:rFonts w:ascii="Arial" w:hAnsi="Arial" w:cs="Arial"/>
          <w:sz w:val="20"/>
          <w:szCs w:val="20"/>
        </w:rPr>
        <w:t xml:space="preserve"> and </w:t>
      </w:r>
      <w:r w:rsidRPr="000F12FE">
        <w:rPr>
          <w:rFonts w:ascii="Arial" w:hAnsi="Arial" w:cs="Arial"/>
          <w:b/>
          <w:bCs/>
          <w:sz w:val="20"/>
          <w:szCs w:val="20"/>
        </w:rPr>
        <w:t>Reactive Power</w:t>
      </w:r>
      <w:r>
        <w:rPr>
          <w:rFonts w:ascii="Arial" w:hAnsi="Arial" w:cs="Arial"/>
          <w:sz w:val="20"/>
          <w:szCs w:val="20"/>
        </w:rPr>
        <w:t xml:space="preserve"> </w:t>
      </w:r>
      <w:r w:rsidR="004203DF" w:rsidRPr="000F12FE">
        <w:rPr>
          <w:rFonts w:ascii="Arial" w:hAnsi="Arial" w:cs="Arial"/>
          <w:sz w:val="20"/>
          <w:szCs w:val="20"/>
        </w:rPr>
        <w:t xml:space="preserve">associated with each </w:t>
      </w:r>
      <w:r>
        <w:rPr>
          <w:rFonts w:ascii="Arial" w:hAnsi="Arial" w:cs="Arial"/>
          <w:sz w:val="20"/>
          <w:szCs w:val="20"/>
        </w:rPr>
        <w:t xml:space="preserve">load </w:t>
      </w:r>
      <w:r w:rsidR="004203DF" w:rsidRPr="000F12FE">
        <w:rPr>
          <w:rFonts w:ascii="Arial" w:hAnsi="Arial" w:cs="Arial"/>
          <w:sz w:val="20"/>
          <w:szCs w:val="20"/>
        </w:rPr>
        <w:t xml:space="preserve">block. </w:t>
      </w:r>
    </w:p>
    <w:p w14:paraId="1DC4C2C5" w14:textId="4748FF71" w:rsidR="002349B8" w:rsidRPr="000F12FE" w:rsidRDefault="002349B8" w:rsidP="002349B8">
      <w:pPr>
        <w:spacing w:before="240"/>
        <w:contextualSpacing/>
        <w:jc w:val="both"/>
        <w:rPr>
          <w:rFonts w:ascii="Arial" w:hAnsi="Arial" w:cs="Arial"/>
          <w:sz w:val="20"/>
          <w:szCs w:val="20"/>
        </w:rPr>
      </w:pPr>
    </w:p>
    <w:p w14:paraId="4F0F8225" w14:textId="7D18AA82" w:rsidR="002349B8" w:rsidRPr="000F12FE" w:rsidRDefault="002349B8" w:rsidP="003A6C98">
      <w:pPr>
        <w:spacing w:before="240"/>
        <w:jc w:val="both"/>
        <w:rPr>
          <w:rFonts w:ascii="Arial" w:hAnsi="Arial" w:cs="Arial"/>
          <w:sz w:val="20"/>
          <w:szCs w:val="20"/>
        </w:rPr>
      </w:pPr>
      <w:r w:rsidRPr="000F12FE">
        <w:rPr>
          <w:rFonts w:ascii="Arial" w:hAnsi="Arial" w:cs="Arial"/>
          <w:sz w:val="20"/>
          <w:szCs w:val="20"/>
        </w:rPr>
        <w:t xml:space="preserve">Table 1 </w:t>
      </w:r>
      <w:r w:rsidR="0059229E">
        <w:rPr>
          <w:rFonts w:ascii="Arial" w:hAnsi="Arial" w:cs="Arial"/>
          <w:sz w:val="20"/>
          <w:szCs w:val="20"/>
        </w:rPr>
        <w:t xml:space="preserve">includes links to </w:t>
      </w:r>
      <w:r w:rsidRPr="000F12FE">
        <w:rPr>
          <w:rFonts w:ascii="Arial" w:hAnsi="Arial" w:cs="Arial"/>
          <w:sz w:val="20"/>
          <w:szCs w:val="20"/>
        </w:rPr>
        <w:t xml:space="preserve">initial </w:t>
      </w:r>
      <w:r w:rsidR="00BB7A4D" w:rsidRPr="001B74FD">
        <w:rPr>
          <w:rFonts w:ascii="Arial" w:hAnsi="Arial" w:cs="Arial"/>
          <w:b/>
          <w:bCs/>
          <w:sz w:val="20"/>
          <w:szCs w:val="20"/>
        </w:rPr>
        <w:t>DRZCS</w:t>
      </w:r>
      <w:r w:rsidRPr="000F12FE">
        <w:rPr>
          <w:rFonts w:ascii="Arial" w:hAnsi="Arial" w:cs="Arial"/>
          <w:sz w:val="20"/>
          <w:szCs w:val="20"/>
        </w:rPr>
        <w:t xml:space="preserve"> designs from original equipment manufacturers (OEMs).</w:t>
      </w:r>
      <w:r w:rsidR="00380CC7" w:rsidRPr="00380CC7">
        <w:rPr>
          <w:rFonts w:ascii="Arial" w:hAnsi="Arial" w:cs="Arial"/>
          <w:sz w:val="20"/>
          <w:szCs w:val="20"/>
        </w:rPr>
        <w:t xml:space="preserve"> </w:t>
      </w:r>
      <w:r w:rsidR="00380CC7">
        <w:rPr>
          <w:rFonts w:ascii="Arial" w:hAnsi="Arial" w:cs="Arial"/>
          <w:sz w:val="20"/>
          <w:szCs w:val="20"/>
        </w:rPr>
        <w:t>T</w:t>
      </w:r>
      <w:r w:rsidR="00380CC7" w:rsidRPr="00380CC7">
        <w:rPr>
          <w:rFonts w:ascii="Arial" w:hAnsi="Arial" w:cs="Arial"/>
          <w:sz w:val="20"/>
          <w:szCs w:val="20"/>
        </w:rPr>
        <w:t xml:space="preserve">hese links are provided for information purposes only </w:t>
      </w:r>
      <w:proofErr w:type="gramStart"/>
      <w:r w:rsidR="00380CC7" w:rsidRPr="00380CC7">
        <w:rPr>
          <w:rFonts w:ascii="Arial" w:hAnsi="Arial" w:cs="Arial"/>
          <w:sz w:val="20"/>
          <w:szCs w:val="20"/>
        </w:rPr>
        <w:t>i.e.</w:t>
      </w:r>
      <w:proofErr w:type="gramEnd"/>
      <w:r w:rsidR="00380CC7" w:rsidRPr="00380CC7">
        <w:rPr>
          <w:rFonts w:ascii="Arial" w:hAnsi="Arial" w:cs="Arial"/>
          <w:sz w:val="20"/>
          <w:szCs w:val="20"/>
        </w:rPr>
        <w:t xml:space="preserve"> they don't set out any additional requirements.</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6"/>
        <w:gridCol w:w="7448"/>
      </w:tblGrid>
      <w:tr w:rsidR="002349B8" w:rsidRPr="002F43F5" w14:paraId="6E9A5DED" w14:textId="77777777" w:rsidTr="003A6C98">
        <w:trPr>
          <w:trHeight w:val="957"/>
        </w:trPr>
        <w:tc>
          <w:tcPr>
            <w:tcW w:w="1726" w:type="dxa"/>
          </w:tcPr>
          <w:p w14:paraId="39EC8B4F" w14:textId="77777777" w:rsidR="002349B8" w:rsidRPr="000F12FE" w:rsidRDefault="002349B8" w:rsidP="00926E38">
            <w:pPr>
              <w:spacing w:before="240" w:after="0"/>
              <w:ind w:left="720" w:hanging="720"/>
              <w:rPr>
                <w:rFonts w:ascii="Arial" w:hAnsi="Arial" w:cs="Arial"/>
                <w:b/>
                <w:bCs/>
                <w:sz w:val="20"/>
                <w:szCs w:val="20"/>
              </w:rPr>
            </w:pPr>
            <w:r w:rsidRPr="000F12FE">
              <w:rPr>
                <w:rFonts w:ascii="Arial" w:hAnsi="Arial" w:cs="Arial"/>
                <w:b/>
                <w:bCs/>
                <w:sz w:val="20"/>
                <w:szCs w:val="20"/>
              </w:rPr>
              <w:lastRenderedPageBreak/>
              <w:t>GE digital</w:t>
            </w:r>
          </w:p>
        </w:tc>
        <w:tc>
          <w:tcPr>
            <w:tcW w:w="7448" w:type="dxa"/>
          </w:tcPr>
          <w:p w14:paraId="42A92918" w14:textId="77777777" w:rsidR="002349B8" w:rsidRPr="000F12FE" w:rsidRDefault="00915EB7" w:rsidP="003A6C98">
            <w:pPr>
              <w:spacing w:before="240" w:after="0"/>
              <w:ind w:left="50" w:hanging="50"/>
              <w:rPr>
                <w:rFonts w:ascii="Arial" w:hAnsi="Arial" w:cs="Arial"/>
                <w:sz w:val="20"/>
                <w:szCs w:val="20"/>
              </w:rPr>
            </w:pPr>
            <w:hyperlink r:id="rId12" w:history="1">
              <w:r w:rsidR="002349B8" w:rsidRPr="000F12FE">
                <w:rPr>
                  <w:rFonts w:ascii="Arial" w:hAnsi="Arial" w:cs="Arial"/>
                  <w:sz w:val="20"/>
                  <w:szCs w:val="20"/>
                </w:rPr>
                <w:t xml:space="preserve"> </w:t>
              </w:r>
              <w:r w:rsidR="002349B8" w:rsidRPr="000F12FE">
                <w:rPr>
                  <w:rFonts w:ascii="Arial" w:hAnsi="Arial" w:cs="Arial"/>
                  <w:color w:val="0000FF"/>
                  <w:sz w:val="20"/>
                  <w:szCs w:val="20"/>
                  <w:u w:val="single"/>
                </w:rPr>
                <w:t>Microsoft Word - GE-D_ReStart-DRZC_FunctionalDesignSpec_v2_redacted.docx (nationalgrideso.com)</w:t>
              </w:r>
            </w:hyperlink>
          </w:p>
        </w:tc>
      </w:tr>
      <w:tr w:rsidR="002349B8" w:rsidRPr="002F43F5" w14:paraId="0ACF2A81" w14:textId="77777777" w:rsidTr="003A6C98">
        <w:trPr>
          <w:trHeight w:val="1195"/>
        </w:trPr>
        <w:tc>
          <w:tcPr>
            <w:tcW w:w="1726" w:type="dxa"/>
          </w:tcPr>
          <w:p w14:paraId="33122FA1" w14:textId="77777777" w:rsidR="002349B8" w:rsidRPr="000F12FE" w:rsidRDefault="002349B8" w:rsidP="00926E38">
            <w:pPr>
              <w:spacing w:before="240" w:after="0"/>
              <w:rPr>
                <w:rFonts w:ascii="Arial" w:hAnsi="Arial" w:cs="Arial"/>
                <w:b/>
                <w:bCs/>
                <w:sz w:val="20"/>
                <w:szCs w:val="20"/>
              </w:rPr>
            </w:pPr>
            <w:r w:rsidRPr="000F12FE">
              <w:rPr>
                <w:rFonts w:ascii="Arial" w:hAnsi="Arial" w:cs="Arial"/>
                <w:b/>
                <w:bCs/>
                <w:sz w:val="20"/>
                <w:szCs w:val="20"/>
              </w:rPr>
              <w:t>SEL Engineering Services</w:t>
            </w:r>
          </w:p>
        </w:tc>
        <w:tc>
          <w:tcPr>
            <w:tcW w:w="7448" w:type="dxa"/>
          </w:tcPr>
          <w:p w14:paraId="5BBA07EE" w14:textId="1362ED6B" w:rsidR="002349B8" w:rsidRPr="000F12FE" w:rsidRDefault="001B74FD" w:rsidP="003A6C98">
            <w:pPr>
              <w:spacing w:before="240" w:after="0"/>
              <w:ind w:left="50" w:hanging="43"/>
              <w:rPr>
                <w:rFonts w:ascii="Arial" w:hAnsi="Arial" w:cs="Arial"/>
                <w:sz w:val="20"/>
                <w:szCs w:val="20"/>
              </w:rPr>
            </w:pPr>
            <w:r>
              <w:t xml:space="preserve"> </w:t>
            </w:r>
            <w:hyperlink r:id="rId13" w:history="1">
              <w:r w:rsidR="002349B8" w:rsidRPr="000F12FE">
                <w:rPr>
                  <w:rFonts w:ascii="Arial" w:hAnsi="Arial" w:cs="Arial"/>
                  <w:color w:val="0000FF"/>
                  <w:sz w:val="20"/>
                  <w:szCs w:val="20"/>
                  <w:u w:val="single"/>
                </w:rPr>
                <w:t>Microsoft Word - 021416.000.00_Rep_NationalGrid_DistributedRestart_20200902_Redact.docx (nationalgrideso.com)</w:t>
              </w:r>
            </w:hyperlink>
          </w:p>
        </w:tc>
      </w:tr>
      <w:tr w:rsidR="002349B8" w:rsidRPr="002F43F5" w14:paraId="70B92A94" w14:textId="77777777" w:rsidTr="009E462B">
        <w:trPr>
          <w:trHeight w:val="620"/>
        </w:trPr>
        <w:tc>
          <w:tcPr>
            <w:tcW w:w="1726" w:type="dxa"/>
          </w:tcPr>
          <w:p w14:paraId="489E3FB3" w14:textId="77777777" w:rsidR="002349B8" w:rsidRPr="000F12FE" w:rsidRDefault="002349B8" w:rsidP="00926E38">
            <w:pPr>
              <w:spacing w:before="240" w:after="0"/>
              <w:rPr>
                <w:rFonts w:ascii="Arial" w:hAnsi="Arial" w:cs="Arial"/>
                <w:b/>
                <w:bCs/>
                <w:sz w:val="20"/>
                <w:szCs w:val="20"/>
              </w:rPr>
            </w:pPr>
            <w:r w:rsidRPr="000F12FE">
              <w:rPr>
                <w:rFonts w:ascii="Arial" w:hAnsi="Arial" w:cs="Arial"/>
                <w:b/>
                <w:bCs/>
                <w:sz w:val="20"/>
                <w:szCs w:val="20"/>
              </w:rPr>
              <w:t>Smarter Grid Solutions</w:t>
            </w:r>
          </w:p>
        </w:tc>
        <w:tc>
          <w:tcPr>
            <w:tcW w:w="7448" w:type="dxa"/>
          </w:tcPr>
          <w:p w14:paraId="79FE8FA3" w14:textId="77777777" w:rsidR="002349B8" w:rsidRPr="000F12FE" w:rsidRDefault="00915EB7" w:rsidP="00926E38">
            <w:pPr>
              <w:spacing w:before="240" w:after="0"/>
              <w:ind w:left="720" w:hanging="720"/>
              <w:jc w:val="both"/>
              <w:rPr>
                <w:rFonts w:ascii="Arial" w:hAnsi="Arial" w:cs="Arial"/>
                <w:sz w:val="20"/>
                <w:szCs w:val="20"/>
              </w:rPr>
            </w:pPr>
            <w:hyperlink r:id="rId14" w:history="1">
              <w:r w:rsidR="002349B8" w:rsidRPr="000F12FE">
                <w:rPr>
                  <w:rFonts w:ascii="Arial" w:hAnsi="Arial" w:cs="Arial"/>
                  <w:color w:val="0000FF"/>
                  <w:sz w:val="20"/>
                  <w:szCs w:val="20"/>
                  <w:u w:val="single"/>
                </w:rPr>
                <w:t>download (nationalgrideso.com)</w:t>
              </w:r>
            </w:hyperlink>
          </w:p>
          <w:p w14:paraId="35D969B6" w14:textId="77777777" w:rsidR="002349B8" w:rsidRPr="000F12FE" w:rsidRDefault="002349B8" w:rsidP="00926E38">
            <w:pPr>
              <w:spacing w:before="240" w:after="0"/>
              <w:ind w:left="516" w:hanging="720"/>
              <w:jc w:val="both"/>
              <w:rPr>
                <w:rFonts w:ascii="Arial" w:hAnsi="Arial" w:cs="Arial"/>
                <w:sz w:val="20"/>
                <w:szCs w:val="20"/>
              </w:rPr>
            </w:pPr>
          </w:p>
        </w:tc>
      </w:tr>
      <w:tr w:rsidR="002349B8" w:rsidRPr="002F43F5" w14:paraId="10B174C2" w14:textId="77777777" w:rsidTr="003A6C98">
        <w:trPr>
          <w:trHeight w:val="640"/>
        </w:trPr>
        <w:tc>
          <w:tcPr>
            <w:tcW w:w="1726" w:type="dxa"/>
          </w:tcPr>
          <w:p w14:paraId="0AA36A34" w14:textId="77777777" w:rsidR="002349B8" w:rsidRPr="000F12FE" w:rsidRDefault="002349B8" w:rsidP="003A6C98">
            <w:pPr>
              <w:spacing w:before="240" w:after="0"/>
              <w:rPr>
                <w:rFonts w:ascii="Arial" w:hAnsi="Arial" w:cs="Arial"/>
                <w:b/>
                <w:bCs/>
                <w:sz w:val="20"/>
                <w:szCs w:val="20"/>
              </w:rPr>
            </w:pPr>
            <w:r w:rsidRPr="000F12FE">
              <w:rPr>
                <w:rFonts w:ascii="Arial" w:hAnsi="Arial" w:cs="Arial"/>
                <w:b/>
                <w:bCs/>
                <w:sz w:val="20"/>
                <w:szCs w:val="20"/>
              </w:rPr>
              <w:t>ZIV</w:t>
            </w:r>
          </w:p>
        </w:tc>
        <w:tc>
          <w:tcPr>
            <w:tcW w:w="7448" w:type="dxa"/>
          </w:tcPr>
          <w:p w14:paraId="3A2DF8E0" w14:textId="77777777" w:rsidR="002349B8" w:rsidRPr="000F12FE" w:rsidRDefault="00915EB7" w:rsidP="00926E38">
            <w:pPr>
              <w:spacing w:before="240" w:after="0"/>
              <w:ind w:left="720" w:hanging="720"/>
              <w:jc w:val="both"/>
              <w:rPr>
                <w:rFonts w:ascii="Arial" w:hAnsi="Arial" w:cs="Arial"/>
                <w:sz w:val="20"/>
                <w:szCs w:val="20"/>
              </w:rPr>
            </w:pPr>
            <w:hyperlink r:id="rId15" w:history="1">
              <w:r w:rsidR="002349B8" w:rsidRPr="000F12FE">
                <w:rPr>
                  <w:rFonts w:ascii="Arial" w:hAnsi="Arial" w:cs="Arial"/>
                  <w:color w:val="0000FF"/>
                  <w:sz w:val="20"/>
                  <w:szCs w:val="20"/>
                  <w:u w:val="single"/>
                </w:rPr>
                <w:t>download (nationalgrideso.com)</w:t>
              </w:r>
            </w:hyperlink>
          </w:p>
        </w:tc>
      </w:tr>
    </w:tbl>
    <w:p w14:paraId="02D8DF9E" w14:textId="7BD805A6" w:rsidR="002349B8" w:rsidRPr="000F12FE" w:rsidRDefault="002349B8" w:rsidP="002349B8">
      <w:pPr>
        <w:ind w:left="720" w:hanging="720"/>
        <w:jc w:val="center"/>
        <w:rPr>
          <w:rFonts w:ascii="Arial" w:hAnsi="Arial" w:cs="Arial"/>
          <w:b/>
          <w:bCs/>
          <w:color w:val="0070C0"/>
          <w:sz w:val="20"/>
          <w:szCs w:val="20"/>
        </w:rPr>
      </w:pPr>
      <w:r w:rsidRPr="000F12FE">
        <w:rPr>
          <w:rFonts w:ascii="Arial" w:hAnsi="Arial" w:cs="Arial"/>
          <w:sz w:val="20"/>
          <w:szCs w:val="20"/>
        </w:rPr>
        <w:t xml:space="preserve">Table 1. </w:t>
      </w:r>
      <w:r w:rsidR="00BB7A4D" w:rsidRPr="000F12FE">
        <w:rPr>
          <w:rFonts w:ascii="Arial" w:hAnsi="Arial" w:cs="Arial"/>
          <w:b/>
          <w:bCs/>
          <w:sz w:val="20"/>
          <w:szCs w:val="20"/>
        </w:rPr>
        <w:t>DRZCS</w:t>
      </w:r>
      <w:r w:rsidRPr="000F12FE">
        <w:rPr>
          <w:rFonts w:ascii="Arial" w:hAnsi="Arial" w:cs="Arial"/>
          <w:sz w:val="20"/>
          <w:szCs w:val="20"/>
        </w:rPr>
        <w:t xml:space="preserve"> designs from original equipment manufacturers (OEMs)</w:t>
      </w:r>
      <w:r w:rsidR="00EB23D0" w:rsidRPr="00EB23D0" w:rsidDel="00EB23D0">
        <w:rPr>
          <w:rFonts w:ascii="Arial" w:hAnsi="Arial" w:cs="Arial"/>
          <w:sz w:val="20"/>
          <w:szCs w:val="20"/>
        </w:rPr>
        <w:t xml:space="preserve"> </w:t>
      </w:r>
    </w:p>
    <w:p w14:paraId="567C6B84" w14:textId="77777777" w:rsidR="002349B8" w:rsidRPr="000F12FE" w:rsidRDefault="002349B8" w:rsidP="009E462B">
      <w:pPr>
        <w:spacing w:before="240"/>
        <w:contextualSpacing/>
        <w:jc w:val="both"/>
        <w:rPr>
          <w:rFonts w:ascii="Arial" w:hAnsi="Arial" w:cs="Arial"/>
          <w:sz w:val="20"/>
          <w:szCs w:val="20"/>
        </w:rPr>
      </w:pPr>
    </w:p>
    <w:p w14:paraId="34B9AB44" w14:textId="1EFB38A7" w:rsidR="00C63F5C" w:rsidRPr="00A85910" w:rsidRDefault="00C63F5C" w:rsidP="003A6C98">
      <w:pPr>
        <w:pStyle w:val="Heading3"/>
      </w:pPr>
      <w:bookmarkStart w:id="14" w:name="_Toc163486965"/>
      <w:r w:rsidRPr="00A85910">
        <w:t>Non-Functional Requirements</w:t>
      </w:r>
      <w:bookmarkEnd w:id="14"/>
    </w:p>
    <w:p w14:paraId="51EC177C" w14:textId="14AAD93A" w:rsidR="00C63F5C" w:rsidRPr="000F12FE" w:rsidRDefault="00C63F5C" w:rsidP="00C63F5C">
      <w:pPr>
        <w:spacing w:before="240"/>
        <w:jc w:val="both"/>
        <w:rPr>
          <w:rFonts w:ascii="Arial" w:hAnsi="Arial" w:cs="Arial"/>
          <w:sz w:val="20"/>
          <w:szCs w:val="20"/>
        </w:rPr>
      </w:pPr>
      <w:r w:rsidRPr="000F12FE">
        <w:rPr>
          <w:rFonts w:ascii="Arial" w:hAnsi="Arial" w:cs="Arial"/>
          <w:sz w:val="20"/>
          <w:szCs w:val="20"/>
        </w:rPr>
        <w:t xml:space="preserve">The requirements listed below should not be considered firm or essential, they are provided as an initial proposal of requirements that may be appropriate. Individual </w:t>
      </w:r>
      <w:r w:rsidR="00EB23D0" w:rsidRPr="003A6C98">
        <w:rPr>
          <w:rFonts w:ascii="Arial" w:hAnsi="Arial" w:cs="Arial"/>
          <w:b/>
          <w:bCs/>
          <w:sz w:val="20"/>
          <w:szCs w:val="20"/>
        </w:rPr>
        <w:t>Network Operators</w:t>
      </w:r>
      <w:r w:rsidRPr="000F12FE">
        <w:rPr>
          <w:rFonts w:ascii="Arial" w:hAnsi="Arial" w:cs="Arial"/>
          <w:sz w:val="20"/>
          <w:szCs w:val="20"/>
        </w:rPr>
        <w:t xml:space="preserve"> will have their own policy relevant to most non-functional requirements.</w:t>
      </w:r>
    </w:p>
    <w:p w14:paraId="68581A5C" w14:textId="77777777" w:rsidR="00C63F5C" w:rsidRPr="000F12FE" w:rsidRDefault="00C63F5C" w:rsidP="00E03BA7">
      <w:pPr>
        <w:rPr>
          <w:rFonts w:ascii="Arial" w:hAnsi="Arial" w:cs="Arial"/>
          <w:sz w:val="20"/>
          <w:szCs w:val="20"/>
        </w:rPr>
      </w:pPr>
      <w:r w:rsidRPr="000F12FE">
        <w:rPr>
          <w:rFonts w:ascii="Arial" w:hAnsi="Arial" w:cs="Arial"/>
          <w:sz w:val="20"/>
          <w:szCs w:val="20"/>
        </w:rPr>
        <w:t>Resilience</w:t>
      </w:r>
    </w:p>
    <w:p w14:paraId="16F82273" w14:textId="2F71C647"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EB6AF7">
        <w:rPr>
          <w:rFonts w:ascii="Arial" w:hAnsi="Arial" w:cs="Arial"/>
          <w:b/>
          <w:bCs/>
          <w:sz w:val="20"/>
          <w:szCs w:val="20"/>
        </w:rPr>
        <w:t xml:space="preserve">, </w:t>
      </w:r>
      <w:r w:rsidR="00102482" w:rsidRPr="000F12FE">
        <w:rPr>
          <w:rFonts w:ascii="Arial" w:hAnsi="Arial" w:cs="Arial"/>
          <w:sz w:val="20"/>
          <w:szCs w:val="20"/>
        </w:rPr>
        <w:t>including the associated communications channels</w:t>
      </w:r>
      <w:r w:rsidR="00EB6AF7">
        <w:rPr>
          <w:rFonts w:ascii="Arial" w:hAnsi="Arial" w:cs="Arial"/>
          <w:sz w:val="20"/>
          <w:szCs w:val="20"/>
        </w:rPr>
        <w:t>,</w:t>
      </w:r>
      <w:r w:rsidR="00102482">
        <w:rPr>
          <w:rFonts w:ascii="Arial" w:hAnsi="Arial" w:cs="Arial"/>
          <w:b/>
          <w:bCs/>
          <w:sz w:val="20"/>
          <w:szCs w:val="20"/>
        </w:rPr>
        <w:t xml:space="preserve"> </w:t>
      </w:r>
      <w:r w:rsidRPr="000F12FE">
        <w:rPr>
          <w:rFonts w:ascii="Arial" w:hAnsi="Arial" w:cs="Arial"/>
          <w:sz w:val="20"/>
          <w:szCs w:val="20"/>
        </w:rPr>
        <w:t>shall be capable of hot standby in a dual redundant configuration with automatic swap-over in the event of any failure.</w:t>
      </w:r>
    </w:p>
    <w:p w14:paraId="02B5823D" w14:textId="7A896D0F"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support resilient communications to the appropriate </w:t>
      </w:r>
      <w:r w:rsidR="00E55664" w:rsidRPr="000F12FE">
        <w:rPr>
          <w:rFonts w:ascii="Arial" w:hAnsi="Arial" w:cs="Arial"/>
          <w:b/>
          <w:bCs/>
          <w:sz w:val="20"/>
          <w:szCs w:val="20"/>
        </w:rPr>
        <w:t>Control Centre</w:t>
      </w:r>
      <w:r w:rsidRPr="000F12FE">
        <w:rPr>
          <w:rFonts w:ascii="Arial" w:hAnsi="Arial" w:cs="Arial"/>
          <w:sz w:val="20"/>
          <w:szCs w:val="20"/>
        </w:rPr>
        <w:t>(</w:t>
      </w:r>
      <w:r w:rsidRPr="000F12FE">
        <w:rPr>
          <w:rFonts w:ascii="Arial" w:hAnsi="Arial" w:cs="Arial"/>
          <w:b/>
          <w:bCs/>
          <w:sz w:val="20"/>
          <w:szCs w:val="20"/>
        </w:rPr>
        <w:t>s</w:t>
      </w:r>
      <w:r w:rsidRPr="000F12FE">
        <w:rPr>
          <w:rFonts w:ascii="Arial" w:hAnsi="Arial" w:cs="Arial"/>
          <w:sz w:val="20"/>
          <w:szCs w:val="20"/>
        </w:rPr>
        <w:t>) for managing and overseeing the restoration sequence.</w:t>
      </w:r>
    </w:p>
    <w:p w14:paraId="08522199" w14:textId="77777777"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All field equipment shall have a proven track record of reliability in substation environments and should be deployed in BAU for similar applications.</w:t>
      </w:r>
    </w:p>
    <w:p w14:paraId="2A1D8D7E" w14:textId="77777777" w:rsidR="009568FA" w:rsidRPr="000F12FE" w:rsidRDefault="009568FA" w:rsidP="00240CA9">
      <w:pPr>
        <w:spacing w:before="240"/>
        <w:contextualSpacing/>
        <w:jc w:val="both"/>
        <w:rPr>
          <w:rFonts w:ascii="Arial" w:hAnsi="Arial" w:cs="Arial"/>
          <w:sz w:val="20"/>
          <w:szCs w:val="20"/>
        </w:rPr>
      </w:pPr>
    </w:p>
    <w:p w14:paraId="51DFB058" w14:textId="77777777" w:rsidR="00C63F5C" w:rsidRPr="0066685D" w:rsidRDefault="00C63F5C" w:rsidP="00E03BA7">
      <w:pPr>
        <w:rPr>
          <w:rFonts w:ascii="Arial" w:hAnsi="Arial" w:cs="Arial"/>
          <w:sz w:val="20"/>
          <w:szCs w:val="20"/>
        </w:rPr>
      </w:pPr>
      <w:r w:rsidRPr="0066685D">
        <w:rPr>
          <w:rFonts w:ascii="Arial" w:hAnsi="Arial" w:cs="Arial"/>
          <w:sz w:val="20"/>
          <w:szCs w:val="20"/>
        </w:rPr>
        <w:t>Cybersecurity</w:t>
      </w:r>
    </w:p>
    <w:p w14:paraId="0D7CEE90" w14:textId="3007C040"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penetration tested by an independent third-party company and a report made available with the system.</w:t>
      </w:r>
    </w:p>
    <w:p w14:paraId="01266527" w14:textId="713B65EB" w:rsidR="003311F0"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software shall be scanned on a regular basis for vulnerabilities using a vulnerability scanning software tool</w:t>
      </w:r>
      <w:r w:rsidR="003311F0" w:rsidRPr="000F12FE">
        <w:rPr>
          <w:rFonts w:ascii="Arial" w:hAnsi="Arial" w:cs="Arial"/>
          <w:sz w:val="20"/>
          <w:szCs w:val="20"/>
        </w:rPr>
        <w:t xml:space="preserve"> and patches / security updates applied to mitigate these vulnerabilities.</w:t>
      </w:r>
    </w:p>
    <w:p w14:paraId="72C7969C" w14:textId="3F94061E"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protected against unauthorised access</w:t>
      </w:r>
      <w:r w:rsidR="002F11A5" w:rsidRPr="000F12FE">
        <w:rPr>
          <w:rFonts w:ascii="Arial" w:hAnsi="Arial" w:cs="Arial"/>
          <w:sz w:val="20"/>
          <w:szCs w:val="20"/>
        </w:rPr>
        <w:t>.</w:t>
      </w:r>
    </w:p>
    <w:p w14:paraId="6DE9E47E" w14:textId="32326691"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support centralised authentication using secure Lightweight Directory Access Protocol (LDAP).</w:t>
      </w:r>
    </w:p>
    <w:p w14:paraId="40EF9F7F" w14:textId="4D0207BE"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support a configurable password policy which covers length, complexity, expiry, no use list, and no repeating of passwords.</w:t>
      </w:r>
    </w:p>
    <w:p w14:paraId="43C6B05D" w14:textId="4BBA4677"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support authentication which is based on a role-based mechanism with each role offering a different level of access. </w:t>
      </w:r>
    </w:p>
    <w:p w14:paraId="3868C8D6" w14:textId="35F905EA"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lastRenderedPageBreak/>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support account lockout with a configurable timeout.</w:t>
      </w:r>
    </w:p>
    <w:p w14:paraId="26ED868C" w14:textId="09B0063A"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record all authorised and unauthorised logins in the logs. </w:t>
      </w:r>
    </w:p>
    <w:p w14:paraId="014F634F" w14:textId="29562B8A"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000C2929" w:rsidRPr="000F12FE">
        <w:rPr>
          <w:rFonts w:ascii="Arial" w:hAnsi="Arial" w:cs="Arial"/>
          <w:sz w:val="20"/>
          <w:szCs w:val="20"/>
        </w:rPr>
        <w:t xml:space="preserve"> </w:t>
      </w:r>
      <w:r w:rsidRPr="000F12FE">
        <w:rPr>
          <w:rFonts w:ascii="Arial" w:hAnsi="Arial" w:cs="Arial"/>
          <w:sz w:val="20"/>
          <w:szCs w:val="20"/>
        </w:rPr>
        <w:t xml:space="preserve">shall retain logs which can be controlled </w:t>
      </w:r>
      <w:r w:rsidR="00421FC0" w:rsidRPr="000F12FE">
        <w:rPr>
          <w:rFonts w:ascii="Arial" w:hAnsi="Arial" w:cs="Arial"/>
          <w:sz w:val="20"/>
          <w:szCs w:val="20"/>
        </w:rPr>
        <w:t>to</w:t>
      </w:r>
      <w:r w:rsidRPr="000F12FE">
        <w:rPr>
          <w:rFonts w:ascii="Arial" w:hAnsi="Arial" w:cs="Arial"/>
          <w:sz w:val="20"/>
          <w:szCs w:val="20"/>
        </w:rPr>
        <w:t xml:space="preserve"> restrict them from unauthorised access.</w:t>
      </w:r>
    </w:p>
    <w:p w14:paraId="5DA174E3" w14:textId="16FF1993"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be capable </w:t>
      </w:r>
      <w:r w:rsidR="00181EF3" w:rsidRPr="000F12FE">
        <w:rPr>
          <w:rFonts w:ascii="Arial" w:hAnsi="Arial" w:cs="Arial"/>
          <w:sz w:val="20"/>
          <w:szCs w:val="20"/>
        </w:rPr>
        <w:t>of transferring</w:t>
      </w:r>
      <w:r w:rsidRPr="000F12FE">
        <w:rPr>
          <w:rFonts w:ascii="Arial" w:hAnsi="Arial" w:cs="Arial"/>
          <w:sz w:val="20"/>
          <w:szCs w:val="20"/>
        </w:rPr>
        <w:t xml:space="preserve"> all data in a secure and encrypted manner, including the transmittal of passwords, </w:t>
      </w:r>
      <w:r w:rsidR="001438DC" w:rsidRPr="000F12FE">
        <w:rPr>
          <w:rFonts w:ascii="Arial" w:hAnsi="Arial" w:cs="Arial"/>
          <w:sz w:val="20"/>
          <w:szCs w:val="20"/>
        </w:rPr>
        <w:t>i.e.,</w:t>
      </w:r>
      <w:r w:rsidRPr="000F12FE">
        <w:rPr>
          <w:rFonts w:ascii="Arial" w:hAnsi="Arial" w:cs="Arial"/>
          <w:sz w:val="20"/>
          <w:szCs w:val="20"/>
        </w:rPr>
        <w:t xml:space="preserve"> they are not transmitted in plain text.</w:t>
      </w:r>
    </w:p>
    <w:p w14:paraId="160E023C" w14:textId="282DA7AA"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should support system hardening by removing unused applications and closing unused ports.</w:t>
      </w:r>
    </w:p>
    <w:p w14:paraId="3278679A" w14:textId="77777777" w:rsidR="00C63F5C" w:rsidRPr="0066685D" w:rsidRDefault="00C63F5C" w:rsidP="00E03BA7">
      <w:pPr>
        <w:rPr>
          <w:rFonts w:ascii="Arial" w:hAnsi="Arial" w:cs="Arial"/>
          <w:sz w:val="20"/>
          <w:szCs w:val="20"/>
        </w:rPr>
      </w:pPr>
      <w:r w:rsidRPr="0066685D">
        <w:rPr>
          <w:rFonts w:ascii="Arial" w:hAnsi="Arial" w:cs="Arial"/>
          <w:sz w:val="20"/>
          <w:szCs w:val="20"/>
        </w:rPr>
        <w:t>Availability</w:t>
      </w:r>
    </w:p>
    <w:p w14:paraId="502B5470" w14:textId="7013F6AA"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utilise a real time operating system and </w:t>
      </w:r>
      <w:r w:rsidR="00C45B04" w:rsidRPr="000F12FE">
        <w:rPr>
          <w:rFonts w:ascii="Arial" w:hAnsi="Arial" w:cs="Arial"/>
          <w:sz w:val="20"/>
          <w:szCs w:val="20"/>
        </w:rPr>
        <w:t>is</w:t>
      </w:r>
      <w:r w:rsidRPr="000F12FE">
        <w:rPr>
          <w:rFonts w:ascii="Arial" w:hAnsi="Arial" w:cs="Arial"/>
          <w:sz w:val="20"/>
          <w:szCs w:val="20"/>
        </w:rPr>
        <w:t xml:space="preserve"> required to </w:t>
      </w:r>
      <w:r w:rsidR="00102482">
        <w:rPr>
          <w:rFonts w:ascii="Arial" w:hAnsi="Arial" w:cs="Arial"/>
          <w:sz w:val="20"/>
          <w:szCs w:val="20"/>
        </w:rPr>
        <w:t xml:space="preserve">operate in supervisory mode </w:t>
      </w:r>
      <w:r w:rsidRPr="000F12FE">
        <w:rPr>
          <w:rFonts w:ascii="Arial" w:hAnsi="Arial" w:cs="Arial"/>
          <w:sz w:val="20"/>
          <w:szCs w:val="20"/>
        </w:rPr>
        <w:t xml:space="preserve">24/7, 365 days per annum and have a minimum in-service availability of 99.99% per annum. </w:t>
      </w:r>
      <w:r w:rsidR="00102482">
        <w:rPr>
          <w:rFonts w:ascii="Arial" w:hAnsi="Arial" w:cs="Arial"/>
          <w:sz w:val="20"/>
          <w:szCs w:val="20"/>
        </w:rPr>
        <w:t xml:space="preserve"> </w:t>
      </w:r>
      <w:r w:rsidR="00102482" w:rsidRPr="00C1483A">
        <w:rPr>
          <w:rFonts w:ascii="Arial" w:hAnsi="Arial" w:cs="Arial"/>
          <w:sz w:val="20"/>
          <w:szCs w:val="20"/>
        </w:rPr>
        <w:t xml:space="preserve">The </w:t>
      </w:r>
      <w:r w:rsidR="00102482" w:rsidRPr="00C1483A">
        <w:rPr>
          <w:rFonts w:ascii="Arial" w:hAnsi="Arial" w:cs="Arial"/>
          <w:b/>
          <w:bCs/>
          <w:sz w:val="20"/>
          <w:szCs w:val="20"/>
        </w:rPr>
        <w:t>DRZCS</w:t>
      </w:r>
      <w:r w:rsidR="00102482" w:rsidRPr="00C1483A">
        <w:rPr>
          <w:rFonts w:ascii="Arial" w:hAnsi="Arial" w:cs="Arial"/>
          <w:sz w:val="20"/>
          <w:szCs w:val="20"/>
        </w:rPr>
        <w:t xml:space="preserve"> </w:t>
      </w:r>
      <w:r w:rsidR="00102482">
        <w:rPr>
          <w:rFonts w:ascii="Arial" w:hAnsi="Arial" w:cs="Arial"/>
          <w:sz w:val="20"/>
          <w:szCs w:val="20"/>
        </w:rPr>
        <w:t xml:space="preserve">shall be available to operate in active mode </w:t>
      </w:r>
      <w:r w:rsidR="00102482" w:rsidRPr="00C1483A">
        <w:rPr>
          <w:rFonts w:ascii="Arial" w:hAnsi="Arial" w:cs="Arial"/>
          <w:sz w:val="20"/>
          <w:szCs w:val="20"/>
        </w:rPr>
        <w:t>24/7, 365 days per annum</w:t>
      </w:r>
      <w:r w:rsidR="00102482">
        <w:rPr>
          <w:rFonts w:ascii="Arial" w:hAnsi="Arial" w:cs="Arial"/>
          <w:sz w:val="20"/>
          <w:szCs w:val="20"/>
        </w:rPr>
        <w:t xml:space="preserve">. </w:t>
      </w:r>
      <w:r w:rsidR="00102482" w:rsidRPr="00BA403F">
        <w:rPr>
          <w:rFonts w:ascii="Arial" w:hAnsi="Arial" w:cs="Arial"/>
          <w:sz w:val="20"/>
          <w:szCs w:val="20"/>
        </w:rPr>
        <w:t xml:space="preserve"> </w:t>
      </w:r>
      <w:r w:rsidRPr="000F12FE">
        <w:rPr>
          <w:rFonts w:ascii="Arial" w:hAnsi="Arial" w:cs="Arial"/>
          <w:sz w:val="20"/>
          <w:szCs w:val="20"/>
        </w:rPr>
        <w:t xml:space="preserve">The architecture of the </w:t>
      </w:r>
      <w:r w:rsidR="00BB7A4D" w:rsidRPr="000F12FE">
        <w:rPr>
          <w:rFonts w:ascii="Arial" w:hAnsi="Arial" w:cs="Arial"/>
          <w:b/>
          <w:bCs/>
          <w:sz w:val="20"/>
          <w:szCs w:val="20"/>
        </w:rPr>
        <w:t>DRZCS</w:t>
      </w:r>
      <w:r w:rsidRPr="000F12FE">
        <w:rPr>
          <w:rFonts w:ascii="Arial" w:hAnsi="Arial" w:cs="Arial"/>
          <w:sz w:val="20"/>
          <w:szCs w:val="20"/>
        </w:rPr>
        <w:t xml:space="preserve"> </w:t>
      </w:r>
      <w:r w:rsidR="00102482" w:rsidRPr="00C1483A">
        <w:rPr>
          <w:rFonts w:ascii="Arial" w:hAnsi="Arial" w:cs="Arial"/>
          <w:sz w:val="20"/>
          <w:szCs w:val="20"/>
        </w:rPr>
        <w:t>including the associated communications channels</w:t>
      </w:r>
      <w:r w:rsidR="00102482">
        <w:rPr>
          <w:rFonts w:ascii="Arial" w:hAnsi="Arial" w:cs="Arial"/>
          <w:b/>
          <w:bCs/>
          <w:sz w:val="20"/>
          <w:szCs w:val="20"/>
        </w:rPr>
        <w:t xml:space="preserve"> </w:t>
      </w:r>
      <w:r w:rsidRPr="000F12FE">
        <w:rPr>
          <w:rFonts w:ascii="Arial" w:hAnsi="Arial" w:cs="Arial"/>
          <w:sz w:val="20"/>
          <w:szCs w:val="20"/>
        </w:rPr>
        <w:t xml:space="preserve">shall be such that a failure of a single </w:t>
      </w:r>
      <w:r w:rsidR="00E227AB">
        <w:rPr>
          <w:rFonts w:ascii="Arial" w:hAnsi="Arial" w:cs="Arial"/>
          <w:sz w:val="20"/>
          <w:szCs w:val="20"/>
        </w:rPr>
        <w:t xml:space="preserve">item </w:t>
      </w:r>
      <w:r w:rsidR="00102482">
        <w:rPr>
          <w:rFonts w:ascii="Arial" w:hAnsi="Arial" w:cs="Arial"/>
          <w:sz w:val="20"/>
          <w:szCs w:val="20"/>
        </w:rPr>
        <w:t xml:space="preserve">shall </w:t>
      </w:r>
      <w:r w:rsidRPr="000F12FE">
        <w:rPr>
          <w:rFonts w:ascii="Arial" w:hAnsi="Arial" w:cs="Arial"/>
          <w:sz w:val="20"/>
          <w:szCs w:val="20"/>
        </w:rPr>
        <w:t xml:space="preserve">not cause the </w:t>
      </w:r>
      <w:r w:rsidR="00BB7A4D" w:rsidRPr="000F12FE">
        <w:rPr>
          <w:rFonts w:ascii="Arial" w:hAnsi="Arial" w:cs="Arial"/>
          <w:b/>
          <w:bCs/>
          <w:sz w:val="20"/>
          <w:szCs w:val="20"/>
        </w:rPr>
        <w:t>DRZCS</w:t>
      </w:r>
      <w:r w:rsidRPr="000F12FE">
        <w:rPr>
          <w:rFonts w:ascii="Arial" w:hAnsi="Arial" w:cs="Arial"/>
          <w:sz w:val="20"/>
          <w:szCs w:val="20"/>
        </w:rPr>
        <w:t xml:space="preserve"> to fail</w:t>
      </w:r>
      <w:r w:rsidR="00102482">
        <w:rPr>
          <w:rFonts w:ascii="Arial" w:hAnsi="Arial" w:cs="Arial"/>
          <w:sz w:val="20"/>
          <w:szCs w:val="20"/>
        </w:rPr>
        <w:t>.</w:t>
      </w:r>
    </w:p>
    <w:p w14:paraId="29533032" w14:textId="77777777" w:rsidR="00C63F5C" w:rsidRPr="0066685D" w:rsidRDefault="00C63F5C" w:rsidP="00E03BA7">
      <w:pPr>
        <w:rPr>
          <w:rFonts w:ascii="Arial" w:hAnsi="Arial" w:cs="Arial"/>
          <w:sz w:val="20"/>
          <w:szCs w:val="20"/>
        </w:rPr>
      </w:pPr>
      <w:r w:rsidRPr="0066685D">
        <w:rPr>
          <w:rFonts w:ascii="Arial" w:hAnsi="Arial" w:cs="Arial"/>
          <w:sz w:val="20"/>
          <w:szCs w:val="20"/>
        </w:rPr>
        <w:t xml:space="preserve">Timestamp </w:t>
      </w:r>
    </w:p>
    <w:p w14:paraId="776CAA07" w14:textId="2DC2BDD9"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w:t>
      </w:r>
      <w:r w:rsidR="00BB7A4D" w:rsidRPr="000F12FE">
        <w:rPr>
          <w:rFonts w:ascii="Arial" w:hAnsi="Arial" w:cs="Arial"/>
          <w:b/>
          <w:bCs/>
          <w:sz w:val="20"/>
          <w:szCs w:val="20"/>
        </w:rPr>
        <w:t>DRZCS</w:t>
      </w:r>
      <w:r w:rsidRPr="000F12FE">
        <w:rPr>
          <w:rFonts w:ascii="Arial" w:hAnsi="Arial" w:cs="Arial"/>
          <w:sz w:val="20"/>
          <w:szCs w:val="20"/>
        </w:rPr>
        <w:t xml:space="preserve"> shall conform to an agreed timestamp </w:t>
      </w:r>
      <w:proofErr w:type="gramStart"/>
      <w:r w:rsidRPr="000F12FE">
        <w:rPr>
          <w:rFonts w:ascii="Arial" w:hAnsi="Arial" w:cs="Arial"/>
          <w:sz w:val="20"/>
          <w:szCs w:val="20"/>
        </w:rPr>
        <w:t>mechanism</w:t>
      </w:r>
      <w:r w:rsidR="00AD51BC" w:rsidRPr="000F12FE">
        <w:rPr>
          <w:rStyle w:val="CommentReference"/>
          <w:rFonts w:ascii="Arial" w:eastAsia="Times New Roman" w:hAnsi="Arial" w:cs="Arial"/>
          <w:snapToGrid w:val="0"/>
          <w:sz w:val="20"/>
          <w:szCs w:val="20"/>
        </w:rPr>
        <w:t xml:space="preserve">, </w:t>
      </w:r>
      <w:r w:rsidRPr="000F12FE">
        <w:rPr>
          <w:rFonts w:ascii="Arial" w:hAnsi="Arial" w:cs="Arial"/>
          <w:sz w:val="20"/>
          <w:szCs w:val="20"/>
        </w:rPr>
        <w:t>once</w:t>
      </w:r>
      <w:proofErr w:type="gramEnd"/>
      <w:r w:rsidRPr="000F12FE">
        <w:rPr>
          <w:rFonts w:ascii="Arial" w:hAnsi="Arial" w:cs="Arial"/>
          <w:sz w:val="20"/>
          <w:szCs w:val="20"/>
        </w:rPr>
        <w:t xml:space="preserve"> the overall clocking arrangement has been designed</w:t>
      </w:r>
      <w:r w:rsidR="002B0966" w:rsidRPr="000F12FE">
        <w:rPr>
          <w:rFonts w:ascii="Arial" w:hAnsi="Arial" w:cs="Arial"/>
          <w:sz w:val="20"/>
          <w:szCs w:val="20"/>
        </w:rPr>
        <w:t>. It</w:t>
      </w:r>
      <w:r w:rsidRPr="000F12FE">
        <w:rPr>
          <w:rFonts w:ascii="Arial" w:hAnsi="Arial" w:cs="Arial"/>
          <w:sz w:val="20"/>
          <w:szCs w:val="20"/>
        </w:rPr>
        <w:t xml:space="preserve"> will synchronise with relevant network field devices and/or </w:t>
      </w:r>
      <w:r w:rsidR="00A37B46" w:rsidRPr="000F12FE">
        <w:rPr>
          <w:rFonts w:ascii="Arial" w:hAnsi="Arial" w:cs="Arial"/>
          <w:b/>
          <w:bCs/>
          <w:sz w:val="20"/>
          <w:szCs w:val="20"/>
        </w:rPr>
        <w:t>Restoration Contractor</w:t>
      </w:r>
      <w:r w:rsidR="005C4E5A" w:rsidRPr="000F12FE">
        <w:rPr>
          <w:rFonts w:ascii="Arial" w:hAnsi="Arial" w:cs="Arial"/>
          <w:b/>
          <w:bCs/>
          <w:sz w:val="20"/>
          <w:szCs w:val="20"/>
        </w:rPr>
        <w:t>’s</w:t>
      </w:r>
      <w:r w:rsidRPr="000F12FE">
        <w:rPr>
          <w:rFonts w:ascii="Arial" w:hAnsi="Arial" w:cs="Arial"/>
          <w:sz w:val="20"/>
          <w:szCs w:val="20"/>
        </w:rPr>
        <w:t xml:space="preserve"> interface equipment that forms part of the </w:t>
      </w:r>
      <w:r w:rsidR="008D4B36" w:rsidRPr="000F12FE">
        <w:rPr>
          <w:rFonts w:ascii="Arial" w:hAnsi="Arial" w:cs="Arial"/>
          <w:sz w:val="20"/>
          <w:szCs w:val="20"/>
        </w:rPr>
        <w:t>s</w:t>
      </w:r>
      <w:r w:rsidR="00813E65" w:rsidRPr="000F12FE">
        <w:rPr>
          <w:rFonts w:ascii="Arial" w:hAnsi="Arial" w:cs="Arial"/>
          <w:sz w:val="20"/>
          <w:szCs w:val="20"/>
        </w:rPr>
        <w:t>ystem</w:t>
      </w:r>
      <w:r w:rsidR="00A36830">
        <w:rPr>
          <w:rFonts w:ascii="Arial" w:hAnsi="Arial" w:cs="Arial"/>
          <w:sz w:val="20"/>
          <w:szCs w:val="20"/>
        </w:rPr>
        <w:t>.</w:t>
      </w:r>
      <w:r w:rsidRPr="000F12FE">
        <w:rPr>
          <w:rFonts w:ascii="Arial" w:hAnsi="Arial" w:cs="Arial"/>
          <w:sz w:val="20"/>
          <w:szCs w:val="20"/>
        </w:rPr>
        <w:t xml:space="preserve"> </w:t>
      </w:r>
    </w:p>
    <w:p w14:paraId="1EC3D3C5" w14:textId="07668C59"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The purpose of the timestamp will be to assign a sequence order for any action or instruction undertaken or issued by the </w:t>
      </w:r>
      <w:r w:rsidR="00BB7A4D" w:rsidRPr="000F12FE">
        <w:rPr>
          <w:rFonts w:ascii="Arial" w:hAnsi="Arial" w:cs="Arial"/>
          <w:b/>
          <w:bCs/>
          <w:sz w:val="20"/>
          <w:szCs w:val="20"/>
        </w:rPr>
        <w:t>DRZCS</w:t>
      </w:r>
      <w:r w:rsidRPr="000F12FE">
        <w:rPr>
          <w:rFonts w:ascii="Arial" w:hAnsi="Arial" w:cs="Arial"/>
          <w:sz w:val="20"/>
          <w:szCs w:val="20"/>
        </w:rPr>
        <w:t xml:space="preserve"> and which can be used for post-</w:t>
      </w:r>
      <w:r w:rsidR="001E0C63" w:rsidRPr="000F12FE">
        <w:rPr>
          <w:rFonts w:ascii="Arial" w:hAnsi="Arial" w:cs="Arial"/>
          <w:b/>
          <w:bCs/>
          <w:sz w:val="20"/>
          <w:szCs w:val="20"/>
        </w:rPr>
        <w:t>E</w:t>
      </w:r>
      <w:r w:rsidRPr="000F12FE">
        <w:rPr>
          <w:rFonts w:ascii="Arial" w:hAnsi="Arial" w:cs="Arial"/>
          <w:b/>
          <w:bCs/>
          <w:sz w:val="20"/>
          <w:szCs w:val="20"/>
        </w:rPr>
        <w:t>vent</w:t>
      </w:r>
      <w:r w:rsidRPr="000F12FE">
        <w:rPr>
          <w:rFonts w:ascii="Arial" w:hAnsi="Arial" w:cs="Arial"/>
          <w:sz w:val="20"/>
          <w:szCs w:val="20"/>
        </w:rPr>
        <w:t xml:space="preserve"> auditing and/or settlement of </w:t>
      </w:r>
      <w:r w:rsidR="00CE0E1A" w:rsidRPr="000F12FE">
        <w:rPr>
          <w:rFonts w:ascii="Arial" w:hAnsi="Arial" w:cs="Arial"/>
          <w:b/>
          <w:bCs/>
          <w:sz w:val="20"/>
          <w:szCs w:val="20"/>
        </w:rPr>
        <w:t>A</w:t>
      </w:r>
      <w:r w:rsidRPr="000F12FE">
        <w:rPr>
          <w:rFonts w:ascii="Arial" w:hAnsi="Arial" w:cs="Arial"/>
          <w:b/>
          <w:bCs/>
          <w:sz w:val="20"/>
          <w:szCs w:val="20"/>
        </w:rPr>
        <w:t xml:space="preserve">ncillary </w:t>
      </w:r>
      <w:r w:rsidR="00CE0E1A" w:rsidRPr="000F12FE">
        <w:rPr>
          <w:rFonts w:ascii="Arial" w:hAnsi="Arial" w:cs="Arial"/>
          <w:b/>
          <w:bCs/>
          <w:sz w:val="20"/>
          <w:szCs w:val="20"/>
        </w:rPr>
        <w:t>S</w:t>
      </w:r>
      <w:r w:rsidRPr="000F12FE">
        <w:rPr>
          <w:rFonts w:ascii="Arial" w:hAnsi="Arial" w:cs="Arial"/>
          <w:b/>
          <w:bCs/>
          <w:sz w:val="20"/>
          <w:szCs w:val="20"/>
        </w:rPr>
        <w:t>ervices.</w:t>
      </w:r>
      <w:r w:rsidRPr="000F12FE">
        <w:rPr>
          <w:rFonts w:ascii="Arial" w:hAnsi="Arial" w:cs="Arial"/>
          <w:sz w:val="20"/>
          <w:szCs w:val="20"/>
        </w:rPr>
        <w:t xml:space="preserve"> </w:t>
      </w:r>
    </w:p>
    <w:p w14:paraId="599FDE8B" w14:textId="22FA0C65"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Measured values used by the </w:t>
      </w:r>
      <w:r w:rsidR="00BB7A4D" w:rsidRPr="000F12FE">
        <w:rPr>
          <w:rFonts w:ascii="Arial" w:hAnsi="Arial" w:cs="Arial"/>
          <w:b/>
          <w:bCs/>
          <w:sz w:val="20"/>
          <w:szCs w:val="20"/>
        </w:rPr>
        <w:t>DRZCS</w:t>
      </w:r>
      <w:r w:rsidRPr="000F12FE">
        <w:rPr>
          <w:rFonts w:ascii="Arial" w:hAnsi="Arial" w:cs="Arial"/>
          <w:sz w:val="20"/>
          <w:szCs w:val="20"/>
        </w:rPr>
        <w:t xml:space="preserve"> must have a consistent timestamp that should be </w:t>
      </w:r>
      <w:r w:rsidR="008D4B36" w:rsidRPr="000F12FE">
        <w:rPr>
          <w:rFonts w:ascii="Arial" w:hAnsi="Arial" w:cs="Arial"/>
          <w:sz w:val="20"/>
          <w:szCs w:val="20"/>
        </w:rPr>
        <w:t>s</w:t>
      </w:r>
      <w:r w:rsidR="00115532" w:rsidRPr="000F12FE">
        <w:rPr>
          <w:rFonts w:ascii="Arial" w:hAnsi="Arial" w:cs="Arial"/>
          <w:sz w:val="20"/>
          <w:szCs w:val="20"/>
        </w:rPr>
        <w:t>ynchronised</w:t>
      </w:r>
      <w:r w:rsidRPr="000F12FE">
        <w:rPr>
          <w:rFonts w:ascii="Arial" w:hAnsi="Arial" w:cs="Arial"/>
          <w:sz w:val="20"/>
          <w:szCs w:val="20"/>
        </w:rPr>
        <w:t xml:space="preserve"> across all critical </w:t>
      </w:r>
      <w:r w:rsidR="00BB7A4D" w:rsidRPr="000F12FE">
        <w:rPr>
          <w:rFonts w:ascii="Arial" w:hAnsi="Arial" w:cs="Arial"/>
          <w:b/>
          <w:bCs/>
          <w:sz w:val="20"/>
          <w:szCs w:val="20"/>
        </w:rPr>
        <w:t>DRZCS</w:t>
      </w:r>
      <w:r w:rsidRPr="000F12FE">
        <w:rPr>
          <w:rFonts w:ascii="Arial" w:hAnsi="Arial" w:cs="Arial"/>
          <w:sz w:val="20"/>
          <w:szCs w:val="20"/>
        </w:rPr>
        <w:t xml:space="preserve"> components including </w:t>
      </w:r>
      <w:r w:rsidR="00A37B46" w:rsidRPr="000F12FE">
        <w:rPr>
          <w:rFonts w:ascii="Arial" w:hAnsi="Arial" w:cs="Arial"/>
          <w:b/>
          <w:bCs/>
          <w:sz w:val="20"/>
          <w:szCs w:val="20"/>
        </w:rPr>
        <w:t>Restoration Contractor</w:t>
      </w:r>
      <w:r w:rsidR="005C2E2D" w:rsidRPr="000F12FE">
        <w:rPr>
          <w:rFonts w:ascii="Arial" w:hAnsi="Arial" w:cs="Arial"/>
          <w:b/>
          <w:bCs/>
          <w:sz w:val="20"/>
          <w:szCs w:val="20"/>
        </w:rPr>
        <w:t>’</w:t>
      </w:r>
      <w:r w:rsidR="00A37B46" w:rsidRPr="000F12FE">
        <w:rPr>
          <w:rFonts w:ascii="Arial" w:hAnsi="Arial" w:cs="Arial"/>
          <w:b/>
          <w:bCs/>
          <w:sz w:val="20"/>
          <w:szCs w:val="20"/>
        </w:rPr>
        <w:t>s</w:t>
      </w:r>
      <w:r w:rsidRPr="000F12FE">
        <w:rPr>
          <w:rFonts w:ascii="Arial" w:hAnsi="Arial" w:cs="Arial"/>
          <w:sz w:val="20"/>
          <w:szCs w:val="20"/>
        </w:rPr>
        <w:t xml:space="preserve"> controller equipment and where a timestamp is distributed to the control system of the managed </w:t>
      </w:r>
      <w:r w:rsidR="00A37B46" w:rsidRPr="000F12FE">
        <w:rPr>
          <w:rFonts w:ascii="Arial" w:hAnsi="Arial" w:cs="Arial"/>
          <w:b/>
          <w:bCs/>
          <w:sz w:val="20"/>
          <w:szCs w:val="20"/>
        </w:rPr>
        <w:t>Restoration Contractor</w:t>
      </w:r>
      <w:r w:rsidRPr="000F12FE">
        <w:rPr>
          <w:rFonts w:ascii="Arial" w:hAnsi="Arial" w:cs="Arial"/>
          <w:sz w:val="20"/>
          <w:szCs w:val="20"/>
        </w:rPr>
        <w:t xml:space="preserve">. </w:t>
      </w:r>
    </w:p>
    <w:p w14:paraId="65295A41" w14:textId="77777777" w:rsidR="00C63F5C" w:rsidRPr="0066685D" w:rsidRDefault="00C63F5C" w:rsidP="003A6C98">
      <w:pPr>
        <w:rPr>
          <w:rFonts w:ascii="Arial" w:hAnsi="Arial" w:cs="Arial"/>
          <w:sz w:val="20"/>
          <w:szCs w:val="20"/>
        </w:rPr>
      </w:pPr>
      <w:r w:rsidRPr="0066685D">
        <w:rPr>
          <w:rFonts w:ascii="Arial" w:hAnsi="Arial" w:cs="Arial"/>
          <w:sz w:val="20"/>
          <w:szCs w:val="20"/>
        </w:rPr>
        <w:t xml:space="preserve">Maintainability </w:t>
      </w:r>
    </w:p>
    <w:p w14:paraId="49D3B8C3" w14:textId="2324872F" w:rsidR="00A60EE4" w:rsidRPr="00A60EE4" w:rsidRDefault="001B74FD" w:rsidP="00133917">
      <w:pPr>
        <w:numPr>
          <w:ilvl w:val="0"/>
          <w:numId w:val="8"/>
        </w:numPr>
        <w:spacing w:before="240"/>
        <w:contextualSpacing/>
        <w:jc w:val="both"/>
        <w:rPr>
          <w:rFonts w:ascii="Arial" w:hAnsi="Arial" w:cs="Arial"/>
          <w:sz w:val="20"/>
          <w:szCs w:val="20"/>
        </w:rPr>
      </w:pPr>
      <w:r w:rsidRPr="001B74FD">
        <w:rPr>
          <w:rFonts w:ascii="Arial" w:hAnsi="Arial" w:cs="Arial"/>
          <w:sz w:val="20"/>
          <w:szCs w:val="20"/>
        </w:rPr>
        <w:t xml:space="preserve">The </w:t>
      </w:r>
      <w:r w:rsidR="00A60EE4" w:rsidRPr="000F12FE">
        <w:rPr>
          <w:rFonts w:ascii="Arial" w:hAnsi="Arial" w:cs="Arial"/>
          <w:b/>
          <w:bCs/>
          <w:sz w:val="20"/>
          <w:szCs w:val="20"/>
        </w:rPr>
        <w:t xml:space="preserve">Network </w:t>
      </w:r>
      <w:r w:rsidR="00EB6AF7">
        <w:rPr>
          <w:rFonts w:ascii="Arial" w:hAnsi="Arial" w:cs="Arial"/>
          <w:b/>
          <w:bCs/>
          <w:sz w:val="20"/>
          <w:szCs w:val="20"/>
        </w:rPr>
        <w:t>O</w:t>
      </w:r>
      <w:r w:rsidR="00A60EE4" w:rsidRPr="000F12FE">
        <w:rPr>
          <w:rFonts w:ascii="Arial" w:hAnsi="Arial" w:cs="Arial"/>
          <w:b/>
          <w:bCs/>
          <w:sz w:val="20"/>
          <w:szCs w:val="20"/>
        </w:rPr>
        <w:t>perator</w:t>
      </w:r>
      <w:r w:rsidR="00A60EE4" w:rsidRPr="000F12FE">
        <w:rPr>
          <w:rFonts w:ascii="Arial" w:hAnsi="Arial" w:cs="Arial"/>
          <w:sz w:val="20"/>
          <w:szCs w:val="20"/>
        </w:rPr>
        <w:t xml:space="preserve"> </w:t>
      </w:r>
      <w:r w:rsidR="00AB7443">
        <w:rPr>
          <w:rFonts w:ascii="Arial" w:hAnsi="Arial" w:cs="Arial"/>
          <w:sz w:val="20"/>
          <w:szCs w:val="20"/>
        </w:rPr>
        <w:t xml:space="preserve">shall undertake maintenance </w:t>
      </w:r>
      <w:r w:rsidR="00DA0DC0">
        <w:rPr>
          <w:rFonts w:ascii="Arial" w:hAnsi="Arial" w:cs="Arial"/>
          <w:sz w:val="20"/>
          <w:szCs w:val="20"/>
        </w:rPr>
        <w:t>at</w:t>
      </w:r>
      <w:r w:rsidR="00AB7443">
        <w:rPr>
          <w:rFonts w:ascii="Arial" w:hAnsi="Arial" w:cs="Arial"/>
          <w:sz w:val="20"/>
          <w:szCs w:val="20"/>
        </w:rPr>
        <w:t xml:space="preserve"> appropriate intervals </w:t>
      </w:r>
      <w:r w:rsidR="00DE0F9A">
        <w:rPr>
          <w:rFonts w:ascii="Arial" w:hAnsi="Arial" w:cs="Arial"/>
          <w:sz w:val="20"/>
          <w:szCs w:val="20"/>
        </w:rPr>
        <w:t>to ensure the successful completion of testing</w:t>
      </w:r>
      <w:r w:rsidR="007A55D8">
        <w:rPr>
          <w:rFonts w:ascii="Arial" w:hAnsi="Arial" w:cs="Arial"/>
          <w:sz w:val="20"/>
          <w:szCs w:val="20"/>
        </w:rPr>
        <w:t xml:space="preserve"> </w:t>
      </w:r>
      <w:r w:rsidR="00DA0DC0">
        <w:rPr>
          <w:rFonts w:ascii="Arial" w:hAnsi="Arial" w:cs="Arial"/>
          <w:sz w:val="20"/>
          <w:szCs w:val="20"/>
        </w:rPr>
        <w:t>and data submission</w:t>
      </w:r>
      <w:r w:rsidR="00DE0F9A">
        <w:rPr>
          <w:rFonts w:ascii="Arial" w:hAnsi="Arial" w:cs="Arial"/>
          <w:sz w:val="20"/>
          <w:szCs w:val="20"/>
        </w:rPr>
        <w:t xml:space="preserve"> in accordance with requirements of </w:t>
      </w:r>
      <w:r w:rsidR="003455CF">
        <w:rPr>
          <w:rFonts w:ascii="Arial" w:hAnsi="Arial" w:cs="Arial"/>
          <w:sz w:val="20"/>
          <w:szCs w:val="20"/>
        </w:rPr>
        <w:t>Grid Cod</w:t>
      </w:r>
      <w:r w:rsidR="004E437B">
        <w:rPr>
          <w:rFonts w:ascii="Arial" w:hAnsi="Arial" w:cs="Arial"/>
          <w:sz w:val="20"/>
          <w:szCs w:val="20"/>
        </w:rPr>
        <w:t xml:space="preserve">e </w:t>
      </w:r>
      <w:r w:rsidR="00DE0F9A">
        <w:rPr>
          <w:rFonts w:ascii="Arial" w:hAnsi="Arial" w:cs="Arial"/>
          <w:sz w:val="20"/>
          <w:szCs w:val="20"/>
        </w:rPr>
        <w:t>OC</w:t>
      </w:r>
      <w:r w:rsidR="007A55D8">
        <w:rPr>
          <w:rFonts w:ascii="Arial" w:hAnsi="Arial" w:cs="Arial"/>
          <w:sz w:val="20"/>
          <w:szCs w:val="20"/>
        </w:rPr>
        <w:t>5</w:t>
      </w:r>
      <w:r w:rsidR="00DE0F9A">
        <w:rPr>
          <w:rFonts w:ascii="Arial" w:hAnsi="Arial" w:cs="Arial"/>
          <w:sz w:val="20"/>
          <w:szCs w:val="20"/>
        </w:rPr>
        <w:t>.</w:t>
      </w:r>
      <w:r w:rsidR="007A55D8">
        <w:rPr>
          <w:rFonts w:ascii="Arial" w:hAnsi="Arial" w:cs="Arial"/>
          <w:sz w:val="20"/>
          <w:szCs w:val="20"/>
        </w:rPr>
        <w:t>7.4.</w:t>
      </w:r>
    </w:p>
    <w:p w14:paraId="067C475A" w14:textId="77777777" w:rsidR="00897AEA" w:rsidRPr="000F12FE" w:rsidRDefault="00897AEA" w:rsidP="00001EAF">
      <w:pPr>
        <w:spacing w:before="240"/>
        <w:ind w:left="720" w:hanging="720"/>
        <w:rPr>
          <w:rFonts w:ascii="Arial" w:hAnsi="Arial" w:cs="Arial"/>
          <w:sz w:val="20"/>
          <w:szCs w:val="20"/>
        </w:rPr>
      </w:pPr>
    </w:p>
    <w:p w14:paraId="1A43FC48" w14:textId="5D2CF828" w:rsidR="00C63F5C" w:rsidRPr="0066685D" w:rsidRDefault="00C63F5C" w:rsidP="0066685D">
      <w:pPr>
        <w:pStyle w:val="Heading1"/>
      </w:pPr>
      <w:bookmarkStart w:id="15" w:name="_Toc163486966"/>
      <w:r w:rsidRPr="0066685D">
        <w:t xml:space="preserve">Functional Specifications for Operational Telecommunications of </w:t>
      </w:r>
      <w:r w:rsidR="00BB7A4D" w:rsidRPr="0066685D">
        <w:t>DRZCS</w:t>
      </w:r>
      <w:bookmarkEnd w:id="15"/>
    </w:p>
    <w:p w14:paraId="3D321E3D" w14:textId="7D67EF7D" w:rsidR="00C63F5C" w:rsidRPr="0066685D" w:rsidRDefault="005B4A2D" w:rsidP="0066685D">
      <w:pPr>
        <w:pStyle w:val="Heading2"/>
      </w:pPr>
      <w:r w:rsidRPr="0066685D">
        <w:t xml:space="preserve"> </w:t>
      </w:r>
      <w:bookmarkStart w:id="16" w:name="_Toc163486967"/>
      <w:r w:rsidR="00C63F5C" w:rsidRPr="0066685D">
        <w:t>Functional Requirements</w:t>
      </w:r>
      <w:bookmarkEnd w:id="16"/>
      <w:r w:rsidR="00C63F5C" w:rsidRPr="0066685D">
        <w:t xml:space="preserve"> </w:t>
      </w:r>
    </w:p>
    <w:p w14:paraId="46BED9F5" w14:textId="0BC0BA13" w:rsidR="00C63F5C" w:rsidRPr="000F12FE" w:rsidRDefault="00C63F5C" w:rsidP="00C63F5C">
      <w:pPr>
        <w:spacing w:before="240"/>
        <w:jc w:val="both"/>
        <w:rPr>
          <w:rFonts w:ascii="Arial" w:hAnsi="Arial" w:cs="Arial"/>
          <w:sz w:val="20"/>
          <w:szCs w:val="20"/>
        </w:rPr>
      </w:pPr>
      <w:r w:rsidRPr="000F12FE">
        <w:rPr>
          <w:rFonts w:ascii="Arial" w:hAnsi="Arial" w:cs="Arial"/>
          <w:sz w:val="20"/>
          <w:szCs w:val="20"/>
        </w:rPr>
        <w:t>This</w:t>
      </w:r>
      <w:r w:rsidR="00C878BF">
        <w:rPr>
          <w:rFonts w:ascii="Arial" w:hAnsi="Arial" w:cs="Arial"/>
          <w:sz w:val="20"/>
          <w:szCs w:val="20"/>
        </w:rPr>
        <w:t xml:space="preserve"> section</w:t>
      </w:r>
      <w:r w:rsidRPr="000F12FE">
        <w:rPr>
          <w:rFonts w:ascii="Arial" w:hAnsi="Arial" w:cs="Arial"/>
          <w:sz w:val="20"/>
          <w:szCs w:val="20"/>
        </w:rPr>
        <w:t xml:space="preserve"> provides </w:t>
      </w:r>
      <w:r w:rsidR="002C4CAA">
        <w:rPr>
          <w:rFonts w:ascii="Arial" w:hAnsi="Arial" w:cs="Arial"/>
          <w:sz w:val="20"/>
          <w:szCs w:val="20"/>
        </w:rPr>
        <w:t xml:space="preserve">guidance for </w:t>
      </w:r>
      <w:r w:rsidRPr="000F12FE">
        <w:rPr>
          <w:rFonts w:ascii="Arial" w:hAnsi="Arial" w:cs="Arial"/>
          <w:sz w:val="20"/>
          <w:szCs w:val="20"/>
        </w:rPr>
        <w:t xml:space="preserve">the </w:t>
      </w:r>
      <w:proofErr w:type="gramStart"/>
      <w:r w:rsidRPr="000F12FE">
        <w:rPr>
          <w:rFonts w:ascii="Arial" w:hAnsi="Arial" w:cs="Arial"/>
          <w:sz w:val="20"/>
          <w:szCs w:val="20"/>
        </w:rPr>
        <w:t>telecommunications</w:t>
      </w:r>
      <w:proofErr w:type="gramEnd"/>
      <w:r w:rsidRPr="000F12FE">
        <w:rPr>
          <w:rFonts w:ascii="Arial" w:hAnsi="Arial" w:cs="Arial"/>
          <w:sz w:val="20"/>
          <w:szCs w:val="20"/>
        </w:rPr>
        <w:t xml:space="preserve"> functional requirements for </w:t>
      </w:r>
      <w:r w:rsidR="00BB7A4D" w:rsidRPr="000F12FE">
        <w:rPr>
          <w:rFonts w:ascii="Arial" w:hAnsi="Arial" w:cs="Arial"/>
          <w:b/>
          <w:bCs/>
          <w:sz w:val="20"/>
          <w:szCs w:val="20"/>
        </w:rPr>
        <w:t>DRZCS</w:t>
      </w:r>
      <w:r w:rsidR="00151A82" w:rsidRPr="000F12FE">
        <w:rPr>
          <w:rFonts w:ascii="Arial" w:hAnsi="Arial" w:cs="Arial"/>
          <w:sz w:val="20"/>
          <w:szCs w:val="20"/>
        </w:rPr>
        <w:t>.</w:t>
      </w:r>
    </w:p>
    <w:p w14:paraId="22BC7701" w14:textId="301E9DA7" w:rsidR="00C63F5C" w:rsidRPr="000F12FE" w:rsidRDefault="0087031A"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T</w:t>
      </w:r>
      <w:r w:rsidR="00C63F5C" w:rsidRPr="000F12FE">
        <w:rPr>
          <w:rFonts w:ascii="Arial" w:hAnsi="Arial" w:cs="Arial"/>
          <w:sz w:val="20"/>
          <w:szCs w:val="20"/>
        </w:rPr>
        <w:t xml:space="preserve">echnical </w:t>
      </w:r>
      <w:proofErr w:type="gramStart"/>
      <w:r w:rsidR="00C63F5C" w:rsidRPr="000F12FE">
        <w:rPr>
          <w:rFonts w:ascii="Arial" w:hAnsi="Arial" w:cs="Arial"/>
          <w:sz w:val="20"/>
          <w:szCs w:val="20"/>
        </w:rPr>
        <w:t>requirements</w:t>
      </w:r>
      <w:r w:rsidR="00EB6AF7">
        <w:rPr>
          <w:rFonts w:ascii="Arial" w:hAnsi="Arial" w:cs="Arial"/>
          <w:sz w:val="20"/>
          <w:szCs w:val="20"/>
        </w:rPr>
        <w:t>;</w:t>
      </w:r>
      <w:proofErr w:type="gramEnd"/>
    </w:p>
    <w:p w14:paraId="332E2387" w14:textId="2192D055" w:rsidR="00C63F5C" w:rsidRPr="000F12FE" w:rsidRDefault="0087031A"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C</w:t>
      </w:r>
      <w:r w:rsidR="00C63F5C" w:rsidRPr="000F12FE">
        <w:rPr>
          <w:rFonts w:ascii="Arial" w:hAnsi="Arial" w:cs="Arial"/>
          <w:sz w:val="20"/>
          <w:szCs w:val="20"/>
        </w:rPr>
        <w:t xml:space="preserve">onfiguration, environmental and other </w:t>
      </w:r>
      <w:proofErr w:type="gramStart"/>
      <w:r w:rsidR="00C63F5C" w:rsidRPr="000F12FE">
        <w:rPr>
          <w:rFonts w:ascii="Arial" w:hAnsi="Arial" w:cs="Arial"/>
          <w:sz w:val="20"/>
          <w:szCs w:val="20"/>
        </w:rPr>
        <w:t>requirements</w:t>
      </w:r>
      <w:r w:rsidR="00EB6AF7">
        <w:rPr>
          <w:rFonts w:ascii="Arial" w:hAnsi="Arial" w:cs="Arial"/>
          <w:sz w:val="20"/>
          <w:szCs w:val="20"/>
        </w:rPr>
        <w:t>;</w:t>
      </w:r>
      <w:proofErr w:type="gramEnd"/>
    </w:p>
    <w:p w14:paraId="0C15B46F" w14:textId="184F1D5B" w:rsidR="00C63F5C" w:rsidRPr="000F12FE" w:rsidRDefault="0087031A"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B</w:t>
      </w:r>
      <w:r w:rsidR="00C63F5C" w:rsidRPr="000F12FE">
        <w:rPr>
          <w:rFonts w:ascii="Arial" w:hAnsi="Arial" w:cs="Arial"/>
          <w:sz w:val="20"/>
          <w:szCs w:val="20"/>
        </w:rPr>
        <w:t xml:space="preserve">andwidth </w:t>
      </w:r>
      <w:proofErr w:type="gramStart"/>
      <w:r w:rsidR="00C63F5C" w:rsidRPr="000F12FE">
        <w:rPr>
          <w:rFonts w:ascii="Arial" w:hAnsi="Arial" w:cs="Arial"/>
          <w:sz w:val="20"/>
          <w:szCs w:val="20"/>
        </w:rPr>
        <w:t>requirements</w:t>
      </w:r>
      <w:r w:rsidR="00EB6AF7">
        <w:rPr>
          <w:rFonts w:ascii="Arial" w:hAnsi="Arial" w:cs="Arial"/>
          <w:sz w:val="20"/>
          <w:szCs w:val="20"/>
        </w:rPr>
        <w:t>;</w:t>
      </w:r>
      <w:proofErr w:type="gramEnd"/>
    </w:p>
    <w:p w14:paraId="37B7B741" w14:textId="2E25E2AF" w:rsidR="00C63F5C" w:rsidRPr="000F12FE" w:rsidRDefault="00541AF9"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Power </w:t>
      </w:r>
      <w:r w:rsidR="00C63F5C" w:rsidRPr="000F12FE">
        <w:rPr>
          <w:rFonts w:ascii="Arial" w:hAnsi="Arial" w:cs="Arial"/>
          <w:sz w:val="20"/>
          <w:szCs w:val="20"/>
        </w:rPr>
        <w:t xml:space="preserve">resilience </w:t>
      </w:r>
      <w:proofErr w:type="gramStart"/>
      <w:r w:rsidR="00C63F5C" w:rsidRPr="000F12FE">
        <w:rPr>
          <w:rFonts w:ascii="Arial" w:hAnsi="Arial" w:cs="Arial"/>
          <w:sz w:val="20"/>
          <w:szCs w:val="20"/>
        </w:rPr>
        <w:t>requirements</w:t>
      </w:r>
      <w:r w:rsidR="00EB6AF7">
        <w:rPr>
          <w:rFonts w:ascii="Arial" w:hAnsi="Arial" w:cs="Arial"/>
          <w:sz w:val="20"/>
          <w:szCs w:val="20"/>
        </w:rPr>
        <w:t>;</w:t>
      </w:r>
      <w:proofErr w:type="gramEnd"/>
    </w:p>
    <w:p w14:paraId="1DFE038B" w14:textId="7E761702" w:rsidR="00C63F5C" w:rsidRPr="000F12FE" w:rsidRDefault="00541AF9"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lastRenderedPageBreak/>
        <w:t>S</w:t>
      </w:r>
      <w:r w:rsidR="00C63F5C" w:rsidRPr="000F12FE">
        <w:rPr>
          <w:rFonts w:ascii="Arial" w:hAnsi="Arial" w:cs="Arial"/>
          <w:sz w:val="20"/>
          <w:szCs w:val="20"/>
        </w:rPr>
        <w:t>upported protocols</w:t>
      </w:r>
      <w:r w:rsidR="00EB6AF7">
        <w:rPr>
          <w:rFonts w:ascii="Arial" w:hAnsi="Arial" w:cs="Arial"/>
          <w:sz w:val="20"/>
          <w:szCs w:val="20"/>
        </w:rPr>
        <w:t>; and</w:t>
      </w:r>
    </w:p>
    <w:p w14:paraId="34DAB78D" w14:textId="639AF885" w:rsidR="00C63F5C" w:rsidRPr="000F12FE" w:rsidRDefault="00541AF9"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C</w:t>
      </w:r>
      <w:r w:rsidR="00C63F5C" w:rsidRPr="000F12FE">
        <w:rPr>
          <w:rFonts w:ascii="Arial" w:hAnsi="Arial" w:cs="Arial"/>
          <w:sz w:val="20"/>
          <w:szCs w:val="20"/>
        </w:rPr>
        <w:t>yber security considerations.</w:t>
      </w:r>
    </w:p>
    <w:p w14:paraId="45C05DB6" w14:textId="0FB4F935" w:rsidR="00C63F5C" w:rsidRPr="00A85910" w:rsidRDefault="00C63F5C" w:rsidP="003A6C98">
      <w:pPr>
        <w:pStyle w:val="Heading3"/>
      </w:pPr>
      <w:bookmarkStart w:id="17" w:name="_Toc163486968"/>
      <w:r w:rsidRPr="00A85910">
        <w:t>Technical Requirements</w:t>
      </w:r>
      <w:bookmarkEnd w:id="17"/>
      <w:r w:rsidRPr="00A85910">
        <w:t xml:space="preserve"> </w:t>
      </w:r>
    </w:p>
    <w:p w14:paraId="1BF061A4" w14:textId="5FBA00C8" w:rsidR="002B6384" w:rsidRPr="000F12FE" w:rsidRDefault="0092613A" w:rsidP="002B6384">
      <w:pPr>
        <w:spacing w:before="240" w:after="0"/>
        <w:jc w:val="both"/>
        <w:rPr>
          <w:rFonts w:ascii="Arial" w:hAnsi="Arial" w:cs="Arial"/>
          <w:sz w:val="20"/>
          <w:szCs w:val="20"/>
        </w:rPr>
      </w:pPr>
      <w:r w:rsidRPr="000F12FE">
        <w:rPr>
          <w:rFonts w:ascii="Arial" w:hAnsi="Arial" w:cs="Arial"/>
          <w:sz w:val="20"/>
          <w:szCs w:val="20"/>
        </w:rPr>
        <w:t>Table 2</w:t>
      </w:r>
      <w:r w:rsidR="00C63F5C" w:rsidRPr="000F12FE">
        <w:rPr>
          <w:rFonts w:ascii="Arial" w:hAnsi="Arial" w:cs="Arial"/>
          <w:sz w:val="20"/>
          <w:szCs w:val="20"/>
        </w:rPr>
        <w:t xml:space="preserve"> lists the technical requirements for telecommunications infrastructure to support data communication for both the manual and automated control </w:t>
      </w:r>
      <w:r w:rsidR="009E018A" w:rsidRPr="000F12FE">
        <w:rPr>
          <w:rFonts w:ascii="Arial" w:hAnsi="Arial" w:cs="Arial"/>
          <w:sz w:val="20"/>
          <w:szCs w:val="20"/>
        </w:rPr>
        <w:t>modes</w:t>
      </w:r>
      <w:r w:rsidR="007A7CE2" w:rsidRPr="000F12FE">
        <w:rPr>
          <w:rFonts w:ascii="Arial" w:hAnsi="Arial" w:cs="Arial"/>
          <w:sz w:val="20"/>
          <w:szCs w:val="20"/>
        </w:rPr>
        <w:t xml:space="preserve"> of </w:t>
      </w:r>
      <w:r w:rsidR="009E018A" w:rsidRPr="000F12FE">
        <w:rPr>
          <w:rFonts w:ascii="Arial" w:hAnsi="Arial" w:cs="Arial"/>
          <w:sz w:val="20"/>
          <w:szCs w:val="20"/>
        </w:rPr>
        <w:t>re</w:t>
      </w:r>
      <w:r w:rsidR="00836FD0" w:rsidRPr="000F12FE">
        <w:rPr>
          <w:rFonts w:ascii="Arial" w:hAnsi="Arial" w:cs="Arial"/>
          <w:sz w:val="20"/>
          <w:szCs w:val="20"/>
        </w:rPr>
        <w:t>storation process</w:t>
      </w:r>
      <w:r w:rsidR="00C63F5C" w:rsidRPr="000F12FE">
        <w:rPr>
          <w:rFonts w:ascii="Arial" w:hAnsi="Arial" w:cs="Arial"/>
          <w:sz w:val="20"/>
          <w:szCs w:val="20"/>
        </w:rPr>
        <w:t xml:space="preserve">. </w:t>
      </w:r>
    </w:p>
    <w:p w14:paraId="7FD7DF83" w14:textId="45E2802E" w:rsidR="00C63F5C" w:rsidRPr="000F12FE" w:rsidRDefault="00C63F5C" w:rsidP="002B6384">
      <w:pPr>
        <w:spacing w:before="240"/>
        <w:jc w:val="both"/>
        <w:rPr>
          <w:rFonts w:ascii="Arial" w:hAnsi="Arial" w:cs="Arial"/>
          <w:sz w:val="20"/>
          <w:szCs w:val="20"/>
        </w:rPr>
      </w:pPr>
      <w:r w:rsidRPr="000F12FE">
        <w:rPr>
          <w:rFonts w:ascii="Arial" w:hAnsi="Arial" w:cs="Arial"/>
          <w:sz w:val="20"/>
          <w:szCs w:val="20"/>
        </w:rPr>
        <w:t xml:space="preserve">The technical requirements to support the telecommunications networks are described in terms of various considerations including interfaces, protocols, bandwidth, latency, environmental, configurations and power requirements. The technology type and network configuration play a crucial role in determining whether the technical requirements are met, the critical parameters being data rates, latency, </w:t>
      </w:r>
      <w:proofErr w:type="gramStart"/>
      <w:r w:rsidRPr="000F12FE">
        <w:rPr>
          <w:rFonts w:ascii="Arial" w:hAnsi="Arial" w:cs="Arial"/>
          <w:sz w:val="20"/>
          <w:szCs w:val="20"/>
        </w:rPr>
        <w:t>bandwidth</w:t>
      </w:r>
      <w:proofErr w:type="gramEnd"/>
      <w:r w:rsidRPr="000F12FE">
        <w:rPr>
          <w:rFonts w:ascii="Arial" w:hAnsi="Arial" w:cs="Arial"/>
          <w:sz w:val="20"/>
          <w:szCs w:val="20"/>
        </w:rPr>
        <w:t xml:space="preserve"> and independent power resilience of the end-to-end solution.</w:t>
      </w:r>
    </w:p>
    <w:p w14:paraId="4D60467F" w14:textId="77777777" w:rsidR="00DB5009" w:rsidRPr="000F12FE" w:rsidRDefault="00DB5009" w:rsidP="002B6384">
      <w:pPr>
        <w:spacing w:before="240"/>
        <w:jc w:val="both"/>
        <w:rPr>
          <w:rFonts w:ascii="Arial" w:hAnsi="Arial" w:cs="Arial"/>
          <w:sz w:val="20"/>
          <w:szCs w:val="20"/>
        </w:rPr>
      </w:pPr>
    </w:p>
    <w:tbl>
      <w:tblPr>
        <w:tblStyle w:val="TableGrid"/>
        <w:tblW w:w="9871" w:type="dxa"/>
        <w:tblLook w:val="04A0" w:firstRow="1" w:lastRow="0" w:firstColumn="1" w:lastColumn="0" w:noHBand="0" w:noVBand="1"/>
      </w:tblPr>
      <w:tblGrid>
        <w:gridCol w:w="2778"/>
        <w:gridCol w:w="2317"/>
        <w:gridCol w:w="4776"/>
      </w:tblGrid>
      <w:tr w:rsidR="00001EAF" w:rsidRPr="002F43F5" w14:paraId="0605828B" w14:textId="77777777" w:rsidTr="000F12FE">
        <w:trPr>
          <w:trHeight w:val="416"/>
          <w:tblHeader/>
        </w:trPr>
        <w:tc>
          <w:tcPr>
            <w:tcW w:w="2778" w:type="dxa"/>
            <w:shd w:val="clear" w:color="auto" w:fill="44546A" w:themeFill="text2"/>
          </w:tcPr>
          <w:p w14:paraId="08C04D9D" w14:textId="1356543A" w:rsidR="00001EAF" w:rsidRPr="000F12FE" w:rsidRDefault="00DF11E6" w:rsidP="0094106B">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Requirements</w:t>
            </w:r>
          </w:p>
        </w:tc>
        <w:tc>
          <w:tcPr>
            <w:tcW w:w="2317" w:type="dxa"/>
            <w:shd w:val="clear" w:color="auto" w:fill="44546A" w:themeFill="text2"/>
          </w:tcPr>
          <w:p w14:paraId="546E3037" w14:textId="1A37B610" w:rsidR="00001EAF" w:rsidRPr="000F12FE" w:rsidRDefault="00DF11E6" w:rsidP="0094106B">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Description</w:t>
            </w:r>
          </w:p>
        </w:tc>
        <w:tc>
          <w:tcPr>
            <w:tcW w:w="4776" w:type="dxa"/>
            <w:shd w:val="clear" w:color="auto" w:fill="44546A" w:themeFill="text2"/>
          </w:tcPr>
          <w:p w14:paraId="223C7FF4" w14:textId="2199F45D" w:rsidR="00001EAF" w:rsidRPr="000F12FE" w:rsidRDefault="00DF11E6" w:rsidP="0094106B">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Values</w:t>
            </w:r>
          </w:p>
        </w:tc>
      </w:tr>
      <w:tr w:rsidR="00001EAF" w:rsidRPr="002F43F5" w14:paraId="73EE793D" w14:textId="77777777" w:rsidTr="000F12FE">
        <w:trPr>
          <w:trHeight w:val="3639"/>
        </w:trPr>
        <w:tc>
          <w:tcPr>
            <w:tcW w:w="2778" w:type="dxa"/>
            <w:shd w:val="clear" w:color="auto" w:fill="EDEDED" w:themeFill="accent3" w:themeFillTint="33"/>
          </w:tcPr>
          <w:p w14:paraId="1C6DCC3D" w14:textId="5717EA9A" w:rsidR="00001EAF" w:rsidRPr="000F12FE" w:rsidRDefault="00DF11E6" w:rsidP="00B9143B">
            <w:pPr>
              <w:jc w:val="center"/>
              <w:rPr>
                <w:rFonts w:ascii="Arial" w:hAnsi="Arial" w:cs="Arial"/>
                <w:sz w:val="20"/>
                <w:szCs w:val="20"/>
              </w:rPr>
            </w:pPr>
            <w:r w:rsidRPr="000F12FE">
              <w:rPr>
                <w:rFonts w:ascii="Arial" w:hAnsi="Arial" w:cs="Arial"/>
                <w:sz w:val="20"/>
                <w:szCs w:val="20"/>
              </w:rPr>
              <w:t>End-to-End Delay</w:t>
            </w:r>
          </w:p>
        </w:tc>
        <w:tc>
          <w:tcPr>
            <w:tcW w:w="2317" w:type="dxa"/>
            <w:shd w:val="clear" w:color="auto" w:fill="EDEDED" w:themeFill="accent3" w:themeFillTint="33"/>
          </w:tcPr>
          <w:p w14:paraId="3B410D69" w14:textId="21E24BCD" w:rsidR="00001EAF" w:rsidRPr="000F12FE" w:rsidRDefault="00BC04EF" w:rsidP="00D70A9A">
            <w:pPr>
              <w:rPr>
                <w:rFonts w:ascii="Arial" w:hAnsi="Arial" w:cs="Arial"/>
                <w:sz w:val="20"/>
                <w:szCs w:val="20"/>
              </w:rPr>
            </w:pPr>
            <w:r w:rsidRPr="000F12FE">
              <w:rPr>
                <w:rFonts w:ascii="Arial" w:hAnsi="Arial" w:cs="Arial"/>
                <w:sz w:val="20"/>
                <w:szCs w:val="20"/>
              </w:rPr>
              <w:t>This defines the maximum allowable communication channel ‘end-to-end’ delay.</w:t>
            </w:r>
          </w:p>
        </w:tc>
        <w:tc>
          <w:tcPr>
            <w:tcW w:w="4776" w:type="dxa"/>
            <w:shd w:val="clear" w:color="auto" w:fill="EDEDED" w:themeFill="accent3" w:themeFillTint="33"/>
          </w:tcPr>
          <w:p w14:paraId="3EA4E5A5" w14:textId="21FCC814" w:rsidR="00CA45AA" w:rsidRPr="000F12FE" w:rsidRDefault="00BC04EF" w:rsidP="00B9143B">
            <w:pPr>
              <w:rPr>
                <w:rFonts w:ascii="Arial" w:hAnsi="Arial" w:cs="Arial"/>
                <w:sz w:val="20"/>
                <w:szCs w:val="20"/>
              </w:rPr>
            </w:pPr>
            <w:r w:rsidRPr="000F12FE">
              <w:rPr>
                <w:rFonts w:ascii="Arial" w:hAnsi="Arial" w:cs="Arial"/>
                <w:sz w:val="20"/>
                <w:szCs w:val="20"/>
              </w:rPr>
              <w:t>The maximum allowable communication channel ‘end-to</w:t>
            </w:r>
            <w:r w:rsidR="009007C8" w:rsidRPr="000F12FE">
              <w:rPr>
                <w:rFonts w:ascii="Arial" w:hAnsi="Arial" w:cs="Arial"/>
                <w:sz w:val="20"/>
                <w:szCs w:val="20"/>
              </w:rPr>
              <w:t xml:space="preserve"> </w:t>
            </w:r>
            <w:r w:rsidRPr="000F12FE">
              <w:rPr>
                <w:rFonts w:ascii="Arial" w:hAnsi="Arial" w:cs="Arial"/>
                <w:sz w:val="20"/>
                <w:szCs w:val="20"/>
              </w:rPr>
              <w:t xml:space="preserve">end’ delay for the different categories should not exceed the specifications for </w:t>
            </w:r>
            <w:proofErr w:type="spellStart"/>
            <w:r w:rsidRPr="000F12FE">
              <w:rPr>
                <w:rFonts w:ascii="Arial" w:hAnsi="Arial" w:cs="Arial"/>
                <w:sz w:val="20"/>
                <w:szCs w:val="20"/>
              </w:rPr>
              <w:t>teleprotection</w:t>
            </w:r>
            <w:proofErr w:type="spellEnd"/>
            <w:r w:rsidRPr="000F12FE">
              <w:rPr>
                <w:rFonts w:ascii="Arial" w:hAnsi="Arial" w:cs="Arial"/>
                <w:sz w:val="20"/>
                <w:szCs w:val="20"/>
              </w:rPr>
              <w:t xml:space="preserve"> systems (ENA 48-6-7).</w:t>
            </w:r>
          </w:p>
          <w:p w14:paraId="7E27D525" w14:textId="2F5B16D1" w:rsidR="003D7B7C" w:rsidRPr="000F12FE" w:rsidRDefault="00BC04EF" w:rsidP="00B9143B">
            <w:pPr>
              <w:rPr>
                <w:rFonts w:ascii="Arial" w:hAnsi="Arial" w:cs="Arial"/>
                <w:sz w:val="20"/>
                <w:szCs w:val="20"/>
              </w:rPr>
            </w:pPr>
            <w:r w:rsidRPr="000F12FE">
              <w:rPr>
                <w:rFonts w:ascii="Arial" w:hAnsi="Arial" w:cs="Arial"/>
                <w:sz w:val="20"/>
                <w:szCs w:val="20"/>
              </w:rPr>
              <w:t xml:space="preserve">Category 1 – 6 milliseconds </w:t>
            </w:r>
          </w:p>
          <w:p w14:paraId="125EA3DE" w14:textId="77777777" w:rsidR="003D7B7C" w:rsidRPr="000F12FE" w:rsidRDefault="00BC04EF" w:rsidP="00B9143B">
            <w:pPr>
              <w:rPr>
                <w:rFonts w:ascii="Arial" w:hAnsi="Arial" w:cs="Arial"/>
                <w:sz w:val="20"/>
                <w:szCs w:val="20"/>
              </w:rPr>
            </w:pPr>
            <w:r w:rsidRPr="000F12FE">
              <w:rPr>
                <w:rFonts w:ascii="Arial" w:hAnsi="Arial" w:cs="Arial"/>
                <w:sz w:val="20"/>
                <w:szCs w:val="20"/>
              </w:rPr>
              <w:t xml:space="preserve">Category 2 – 10 milliseconds </w:t>
            </w:r>
          </w:p>
          <w:p w14:paraId="4E8CAF09" w14:textId="77777777" w:rsidR="00F60E4B" w:rsidRPr="000F12FE" w:rsidRDefault="00BC04EF" w:rsidP="00B9143B">
            <w:pPr>
              <w:rPr>
                <w:rFonts w:ascii="Arial" w:hAnsi="Arial" w:cs="Arial"/>
                <w:sz w:val="20"/>
                <w:szCs w:val="20"/>
              </w:rPr>
            </w:pPr>
            <w:r w:rsidRPr="000F12FE">
              <w:rPr>
                <w:rFonts w:ascii="Arial" w:hAnsi="Arial" w:cs="Arial"/>
                <w:sz w:val="20"/>
                <w:szCs w:val="20"/>
              </w:rPr>
              <w:t xml:space="preserve">Category 3 – 30 milliseconds </w:t>
            </w:r>
          </w:p>
          <w:p w14:paraId="0DE6AD63" w14:textId="15468C9A" w:rsidR="00CF0C04" w:rsidRPr="000F12FE" w:rsidRDefault="00BC04EF" w:rsidP="00B9143B">
            <w:pPr>
              <w:rPr>
                <w:rFonts w:ascii="Arial" w:hAnsi="Arial" w:cs="Arial"/>
                <w:sz w:val="20"/>
                <w:szCs w:val="20"/>
              </w:rPr>
            </w:pPr>
            <w:r w:rsidRPr="000F12FE">
              <w:rPr>
                <w:rFonts w:ascii="Arial" w:hAnsi="Arial" w:cs="Arial"/>
                <w:sz w:val="20"/>
                <w:szCs w:val="20"/>
              </w:rPr>
              <w:t xml:space="preserve">SCADA services – 100 milliseconds </w:t>
            </w:r>
          </w:p>
          <w:p w14:paraId="3E8A2BFB" w14:textId="77777777" w:rsidR="00CF0C04" w:rsidRPr="000F12FE" w:rsidRDefault="00BC04EF" w:rsidP="00B9143B">
            <w:pPr>
              <w:rPr>
                <w:rFonts w:ascii="Arial" w:hAnsi="Arial" w:cs="Arial"/>
                <w:sz w:val="20"/>
                <w:szCs w:val="20"/>
              </w:rPr>
            </w:pPr>
            <w:r w:rsidRPr="000F12FE">
              <w:rPr>
                <w:rFonts w:ascii="Arial" w:hAnsi="Arial" w:cs="Arial"/>
                <w:sz w:val="20"/>
                <w:szCs w:val="20"/>
              </w:rPr>
              <w:t xml:space="preserve">The Central Model which incorporates a </w:t>
            </w:r>
            <w:r w:rsidRPr="000F12FE">
              <w:rPr>
                <w:rFonts w:ascii="Arial" w:hAnsi="Arial" w:cs="Arial"/>
                <w:b/>
                <w:bCs/>
                <w:sz w:val="20"/>
                <w:szCs w:val="20"/>
              </w:rPr>
              <w:t xml:space="preserve">DRZ </w:t>
            </w:r>
            <w:r w:rsidRPr="000F12FE">
              <w:rPr>
                <w:rFonts w:ascii="Arial" w:hAnsi="Arial" w:cs="Arial"/>
                <w:sz w:val="20"/>
                <w:szCs w:val="20"/>
              </w:rPr>
              <w:t xml:space="preserve">will require the following: </w:t>
            </w:r>
          </w:p>
          <w:p w14:paraId="2AE03A82" w14:textId="77777777" w:rsidR="00CF0C04" w:rsidRPr="000F12FE" w:rsidRDefault="00BC04EF" w:rsidP="00B9143B">
            <w:pPr>
              <w:rPr>
                <w:rFonts w:ascii="Arial" w:hAnsi="Arial" w:cs="Arial"/>
                <w:sz w:val="20"/>
                <w:szCs w:val="20"/>
              </w:rPr>
            </w:pPr>
            <w:r w:rsidRPr="000F12FE">
              <w:rPr>
                <w:rFonts w:ascii="Arial" w:hAnsi="Arial" w:cs="Arial"/>
                <w:sz w:val="20"/>
                <w:szCs w:val="20"/>
              </w:rPr>
              <w:t>Fast balancing action/Phasor measurements</w:t>
            </w:r>
          </w:p>
          <w:p w14:paraId="251DB5BA" w14:textId="77777777" w:rsidR="00F60E4B" w:rsidRPr="000F12FE" w:rsidRDefault="00BC04EF" w:rsidP="00B9143B">
            <w:pPr>
              <w:rPr>
                <w:rFonts w:ascii="Arial" w:hAnsi="Arial" w:cs="Arial"/>
                <w:sz w:val="20"/>
                <w:szCs w:val="20"/>
              </w:rPr>
            </w:pPr>
            <w:r w:rsidRPr="000F12FE">
              <w:rPr>
                <w:rFonts w:ascii="Arial" w:hAnsi="Arial" w:cs="Arial"/>
                <w:sz w:val="20"/>
                <w:szCs w:val="20"/>
              </w:rPr>
              <w:t xml:space="preserve"> – 30 milliseconds </w:t>
            </w:r>
          </w:p>
          <w:p w14:paraId="0D9D57EE" w14:textId="7AF56B70" w:rsidR="00CF0C04" w:rsidRPr="000F12FE" w:rsidRDefault="00BC04EF" w:rsidP="00B9143B">
            <w:pPr>
              <w:rPr>
                <w:rFonts w:ascii="Arial" w:hAnsi="Arial" w:cs="Arial"/>
                <w:sz w:val="20"/>
                <w:szCs w:val="20"/>
              </w:rPr>
            </w:pPr>
            <w:r w:rsidRPr="000F12FE">
              <w:rPr>
                <w:rFonts w:ascii="Arial" w:hAnsi="Arial" w:cs="Arial"/>
                <w:sz w:val="20"/>
                <w:szCs w:val="20"/>
              </w:rPr>
              <w:t xml:space="preserve">Slow balancing action – 90 milliseconds </w:t>
            </w:r>
          </w:p>
          <w:p w14:paraId="49AC5966" w14:textId="3F0A6A50" w:rsidR="00001EAF" w:rsidRPr="000F12FE" w:rsidRDefault="00BC04EF" w:rsidP="00B9143B">
            <w:pPr>
              <w:rPr>
                <w:rFonts w:ascii="Arial" w:hAnsi="Arial" w:cs="Arial"/>
                <w:sz w:val="20"/>
                <w:szCs w:val="20"/>
              </w:rPr>
            </w:pPr>
            <w:r w:rsidRPr="000F12FE">
              <w:rPr>
                <w:rFonts w:ascii="Arial" w:hAnsi="Arial" w:cs="Arial"/>
                <w:sz w:val="20"/>
                <w:szCs w:val="20"/>
              </w:rPr>
              <w:t>No time critical data – 100–200 milliseconds</w:t>
            </w:r>
          </w:p>
        </w:tc>
      </w:tr>
      <w:tr w:rsidR="00001EAF" w:rsidRPr="002F43F5" w14:paraId="16B0784D" w14:textId="77777777" w:rsidTr="000F12FE">
        <w:trPr>
          <w:trHeight w:val="1404"/>
        </w:trPr>
        <w:tc>
          <w:tcPr>
            <w:tcW w:w="2778" w:type="dxa"/>
            <w:shd w:val="clear" w:color="auto" w:fill="EDEDED" w:themeFill="accent3" w:themeFillTint="33"/>
          </w:tcPr>
          <w:p w14:paraId="1EAE1B8A" w14:textId="3E261736" w:rsidR="00001EAF" w:rsidRPr="000F12FE" w:rsidRDefault="00341666" w:rsidP="00B9143B">
            <w:pPr>
              <w:rPr>
                <w:rFonts w:ascii="Arial" w:hAnsi="Arial" w:cs="Arial"/>
                <w:sz w:val="20"/>
                <w:szCs w:val="20"/>
              </w:rPr>
            </w:pPr>
            <w:r w:rsidRPr="000F12FE">
              <w:rPr>
                <w:rFonts w:ascii="Arial" w:hAnsi="Arial" w:cs="Arial"/>
                <w:sz w:val="20"/>
                <w:szCs w:val="20"/>
              </w:rPr>
              <w:t>Differential Delay</w:t>
            </w:r>
          </w:p>
        </w:tc>
        <w:tc>
          <w:tcPr>
            <w:tcW w:w="2317" w:type="dxa"/>
            <w:shd w:val="clear" w:color="auto" w:fill="EDEDED" w:themeFill="accent3" w:themeFillTint="33"/>
          </w:tcPr>
          <w:p w14:paraId="186332B6" w14:textId="5B330416" w:rsidR="00001EAF" w:rsidRPr="000F12FE" w:rsidRDefault="00341666" w:rsidP="00B9143B">
            <w:pPr>
              <w:rPr>
                <w:rFonts w:ascii="Arial" w:hAnsi="Arial" w:cs="Arial"/>
                <w:sz w:val="20"/>
                <w:szCs w:val="20"/>
              </w:rPr>
            </w:pPr>
            <w:r w:rsidRPr="000F12FE">
              <w:rPr>
                <w:rFonts w:ascii="Arial" w:hAnsi="Arial" w:cs="Arial"/>
                <w:sz w:val="20"/>
                <w:szCs w:val="20"/>
              </w:rPr>
              <w:t>The requirements for differential delay under steady state conditions.</w:t>
            </w:r>
          </w:p>
        </w:tc>
        <w:tc>
          <w:tcPr>
            <w:tcW w:w="4776" w:type="dxa"/>
            <w:shd w:val="clear" w:color="auto" w:fill="EDEDED" w:themeFill="accent3" w:themeFillTint="33"/>
          </w:tcPr>
          <w:p w14:paraId="32B22B40" w14:textId="77777777" w:rsidR="00B9143B" w:rsidRPr="000F12FE" w:rsidRDefault="00B9143B" w:rsidP="00B9143B">
            <w:pPr>
              <w:rPr>
                <w:rFonts w:ascii="Arial" w:hAnsi="Arial" w:cs="Arial"/>
                <w:sz w:val="20"/>
                <w:szCs w:val="20"/>
              </w:rPr>
            </w:pPr>
            <w:r w:rsidRPr="000F12FE">
              <w:rPr>
                <w:rFonts w:ascii="Arial" w:hAnsi="Arial" w:cs="Arial"/>
                <w:sz w:val="20"/>
                <w:szCs w:val="20"/>
              </w:rPr>
              <w:t xml:space="preserve">The maximum admissible differential delay for the different categories should be as specified. (ENA 48-6-7). </w:t>
            </w:r>
          </w:p>
          <w:p w14:paraId="6DEB4D35" w14:textId="77777777" w:rsidR="004B5E8F" w:rsidRPr="000F12FE" w:rsidRDefault="00B9143B" w:rsidP="00B9143B">
            <w:pPr>
              <w:rPr>
                <w:rFonts w:ascii="Arial" w:hAnsi="Arial" w:cs="Arial"/>
                <w:sz w:val="20"/>
                <w:szCs w:val="20"/>
              </w:rPr>
            </w:pPr>
            <w:r w:rsidRPr="000F12FE">
              <w:rPr>
                <w:rFonts w:ascii="Arial" w:hAnsi="Arial" w:cs="Arial"/>
                <w:sz w:val="20"/>
                <w:szCs w:val="20"/>
              </w:rPr>
              <w:t>Category 1 – 400 microseconds</w:t>
            </w:r>
          </w:p>
          <w:p w14:paraId="0304BFB1" w14:textId="54871A7A" w:rsidR="004B5E8F" w:rsidRPr="000F12FE" w:rsidRDefault="00B9143B" w:rsidP="00B9143B">
            <w:pPr>
              <w:rPr>
                <w:rFonts w:ascii="Arial" w:hAnsi="Arial" w:cs="Arial"/>
                <w:sz w:val="20"/>
                <w:szCs w:val="20"/>
              </w:rPr>
            </w:pPr>
            <w:r w:rsidRPr="000F12FE">
              <w:rPr>
                <w:rFonts w:ascii="Arial" w:hAnsi="Arial" w:cs="Arial"/>
                <w:sz w:val="20"/>
                <w:szCs w:val="20"/>
              </w:rPr>
              <w:t xml:space="preserve">Category 2 – 10 milliseconds </w:t>
            </w:r>
          </w:p>
          <w:p w14:paraId="309D1EB9" w14:textId="76FDD5EC" w:rsidR="00001EAF" w:rsidRPr="000F12FE" w:rsidRDefault="00B9143B" w:rsidP="00B9143B">
            <w:pPr>
              <w:rPr>
                <w:rFonts w:ascii="Arial" w:hAnsi="Arial" w:cs="Arial"/>
                <w:sz w:val="20"/>
                <w:szCs w:val="20"/>
              </w:rPr>
            </w:pPr>
            <w:r w:rsidRPr="000F12FE">
              <w:rPr>
                <w:rFonts w:ascii="Arial" w:hAnsi="Arial" w:cs="Arial"/>
                <w:sz w:val="20"/>
                <w:szCs w:val="20"/>
              </w:rPr>
              <w:t>Category 3 – 30 milliseconds</w:t>
            </w:r>
          </w:p>
        </w:tc>
      </w:tr>
      <w:tr w:rsidR="00001EAF" w:rsidRPr="002F43F5" w14:paraId="2C528BCE" w14:textId="77777777" w:rsidTr="000F12FE">
        <w:trPr>
          <w:trHeight w:val="1201"/>
        </w:trPr>
        <w:tc>
          <w:tcPr>
            <w:tcW w:w="2778" w:type="dxa"/>
            <w:shd w:val="clear" w:color="auto" w:fill="EDEDED" w:themeFill="accent3" w:themeFillTint="33"/>
          </w:tcPr>
          <w:p w14:paraId="0B03D454" w14:textId="03F37586" w:rsidR="00001EAF" w:rsidRPr="000F12FE" w:rsidRDefault="006B6835" w:rsidP="006B6835">
            <w:pPr>
              <w:rPr>
                <w:rFonts w:ascii="Arial" w:hAnsi="Arial" w:cs="Arial"/>
                <w:sz w:val="20"/>
                <w:szCs w:val="20"/>
              </w:rPr>
            </w:pPr>
            <w:r w:rsidRPr="000F12FE">
              <w:rPr>
                <w:rFonts w:ascii="Arial" w:hAnsi="Arial" w:cs="Arial"/>
                <w:sz w:val="20"/>
                <w:szCs w:val="20"/>
              </w:rPr>
              <w:t>Jitter</w:t>
            </w:r>
          </w:p>
        </w:tc>
        <w:tc>
          <w:tcPr>
            <w:tcW w:w="2317" w:type="dxa"/>
            <w:shd w:val="clear" w:color="auto" w:fill="EDEDED" w:themeFill="accent3" w:themeFillTint="33"/>
          </w:tcPr>
          <w:p w14:paraId="2CF55064" w14:textId="7FF3F230" w:rsidR="00001EAF" w:rsidRPr="000F12FE" w:rsidRDefault="006B6835" w:rsidP="006B6835">
            <w:pPr>
              <w:rPr>
                <w:rFonts w:ascii="Arial" w:hAnsi="Arial" w:cs="Arial"/>
                <w:sz w:val="20"/>
                <w:szCs w:val="20"/>
              </w:rPr>
            </w:pPr>
            <w:r w:rsidRPr="000F12FE">
              <w:rPr>
                <w:rFonts w:ascii="Arial" w:hAnsi="Arial" w:cs="Arial"/>
                <w:sz w:val="20"/>
                <w:szCs w:val="20"/>
              </w:rPr>
              <w:t>This defines the maximum permissible jitter.</w:t>
            </w:r>
          </w:p>
        </w:tc>
        <w:tc>
          <w:tcPr>
            <w:tcW w:w="4776" w:type="dxa"/>
            <w:shd w:val="clear" w:color="auto" w:fill="EDEDED" w:themeFill="accent3" w:themeFillTint="33"/>
          </w:tcPr>
          <w:p w14:paraId="5A19D6CE" w14:textId="52F9EFBD" w:rsidR="00001EAF" w:rsidRPr="000F12FE" w:rsidRDefault="006B6835" w:rsidP="006B6835">
            <w:pPr>
              <w:rPr>
                <w:rFonts w:ascii="Arial" w:hAnsi="Arial" w:cs="Arial"/>
                <w:sz w:val="20"/>
                <w:szCs w:val="20"/>
              </w:rPr>
            </w:pPr>
            <w:r w:rsidRPr="000F12FE">
              <w:rPr>
                <w:rFonts w:ascii="Arial" w:hAnsi="Arial" w:cs="Arial"/>
                <w:sz w:val="20"/>
                <w:szCs w:val="20"/>
              </w:rPr>
              <w:t>The maximum permissible jitter shall be according to ITU-T G.823 (2048kbit/s) specifications for a digital service, ITU-T</w:t>
            </w:r>
            <w:r w:rsidR="007F4F88" w:rsidRPr="000F12FE">
              <w:rPr>
                <w:rFonts w:ascii="Arial" w:hAnsi="Arial" w:cs="Arial"/>
                <w:sz w:val="20"/>
                <w:szCs w:val="20"/>
              </w:rPr>
              <w:t xml:space="preserve"> </w:t>
            </w:r>
            <w:r w:rsidRPr="000F12FE">
              <w:rPr>
                <w:rFonts w:ascii="Arial" w:hAnsi="Arial" w:cs="Arial"/>
                <w:sz w:val="20"/>
                <w:szCs w:val="20"/>
              </w:rPr>
              <w:t>G.824 (1544kbit/s), ITU-T G.825 (SDH) as appropriate.</w:t>
            </w:r>
          </w:p>
        </w:tc>
      </w:tr>
      <w:tr w:rsidR="00001EAF" w:rsidRPr="002F43F5" w14:paraId="2EB6EADD" w14:textId="77777777" w:rsidTr="000F12FE">
        <w:trPr>
          <w:trHeight w:val="1050"/>
        </w:trPr>
        <w:tc>
          <w:tcPr>
            <w:tcW w:w="2778" w:type="dxa"/>
            <w:shd w:val="clear" w:color="auto" w:fill="EDEDED" w:themeFill="accent3" w:themeFillTint="33"/>
          </w:tcPr>
          <w:p w14:paraId="75CA380C" w14:textId="5E0FB042" w:rsidR="00001EAF" w:rsidRPr="000F12FE" w:rsidRDefault="00E5554D" w:rsidP="00E5554D">
            <w:pPr>
              <w:rPr>
                <w:rFonts w:ascii="Arial" w:hAnsi="Arial" w:cs="Arial"/>
                <w:sz w:val="20"/>
                <w:szCs w:val="20"/>
              </w:rPr>
            </w:pPr>
            <w:r w:rsidRPr="000F12FE">
              <w:rPr>
                <w:rFonts w:ascii="Arial" w:hAnsi="Arial" w:cs="Arial"/>
                <w:sz w:val="20"/>
                <w:szCs w:val="20"/>
              </w:rPr>
              <w:t>Switching</w:t>
            </w:r>
          </w:p>
        </w:tc>
        <w:tc>
          <w:tcPr>
            <w:tcW w:w="2317" w:type="dxa"/>
            <w:shd w:val="clear" w:color="auto" w:fill="EDEDED" w:themeFill="accent3" w:themeFillTint="33"/>
          </w:tcPr>
          <w:p w14:paraId="69D518DF" w14:textId="101FDFCD" w:rsidR="00001EAF" w:rsidRPr="000F12FE" w:rsidRDefault="00E5554D" w:rsidP="00E5554D">
            <w:pPr>
              <w:rPr>
                <w:rFonts w:ascii="Arial" w:hAnsi="Arial" w:cs="Arial"/>
                <w:sz w:val="20"/>
                <w:szCs w:val="20"/>
              </w:rPr>
            </w:pPr>
            <w:r w:rsidRPr="000F12FE">
              <w:rPr>
                <w:rFonts w:ascii="Arial" w:hAnsi="Arial" w:cs="Arial"/>
                <w:sz w:val="20"/>
                <w:szCs w:val="20"/>
              </w:rPr>
              <w:t>This will define the capability for manual and automatic switching.</w:t>
            </w:r>
          </w:p>
        </w:tc>
        <w:tc>
          <w:tcPr>
            <w:tcW w:w="4776" w:type="dxa"/>
            <w:shd w:val="clear" w:color="auto" w:fill="EDEDED" w:themeFill="accent3" w:themeFillTint="33"/>
          </w:tcPr>
          <w:p w14:paraId="2F280E3C" w14:textId="2A3B7BC5" w:rsidR="00001EAF" w:rsidRPr="000F12FE" w:rsidRDefault="00E5554D" w:rsidP="00E5554D">
            <w:pPr>
              <w:rPr>
                <w:rFonts w:ascii="Arial" w:hAnsi="Arial" w:cs="Arial"/>
                <w:sz w:val="20"/>
                <w:szCs w:val="20"/>
              </w:rPr>
            </w:pPr>
            <w:r w:rsidRPr="000F12FE">
              <w:rPr>
                <w:rFonts w:ascii="Arial" w:hAnsi="Arial" w:cs="Arial"/>
                <w:sz w:val="20"/>
                <w:szCs w:val="20"/>
              </w:rPr>
              <w:t xml:space="preserve">It shall have the ability to disable automatic switching for specific </w:t>
            </w:r>
            <w:r w:rsidR="004143DA" w:rsidRPr="000F12FE">
              <w:rPr>
                <w:rFonts w:ascii="Arial" w:hAnsi="Arial" w:cs="Arial"/>
                <w:sz w:val="20"/>
                <w:szCs w:val="20"/>
              </w:rPr>
              <w:t>services,</w:t>
            </w:r>
            <w:r w:rsidRPr="000F12FE">
              <w:rPr>
                <w:rFonts w:ascii="Arial" w:hAnsi="Arial" w:cs="Arial"/>
                <w:sz w:val="20"/>
                <w:szCs w:val="20"/>
              </w:rPr>
              <w:t xml:space="preserve"> </w:t>
            </w:r>
            <w:proofErr w:type="gramStart"/>
            <w:r w:rsidRPr="000F12FE">
              <w:rPr>
                <w:rFonts w:ascii="Arial" w:hAnsi="Arial" w:cs="Arial"/>
                <w:sz w:val="20"/>
                <w:szCs w:val="20"/>
              </w:rPr>
              <w:t>e.g.</w:t>
            </w:r>
            <w:proofErr w:type="gramEnd"/>
            <w:r w:rsidRPr="000F12FE">
              <w:rPr>
                <w:rFonts w:ascii="Arial" w:hAnsi="Arial" w:cs="Arial"/>
                <w:sz w:val="20"/>
                <w:szCs w:val="20"/>
              </w:rPr>
              <w:t xml:space="preserve"> SCADA and protection services.</w:t>
            </w:r>
          </w:p>
        </w:tc>
      </w:tr>
      <w:tr w:rsidR="00001EAF" w:rsidRPr="002F43F5" w14:paraId="35E9C51F" w14:textId="77777777" w:rsidTr="000F12FE">
        <w:trPr>
          <w:trHeight w:val="2211"/>
        </w:trPr>
        <w:tc>
          <w:tcPr>
            <w:tcW w:w="2778" w:type="dxa"/>
            <w:shd w:val="clear" w:color="auto" w:fill="EDEDED" w:themeFill="accent3" w:themeFillTint="33"/>
          </w:tcPr>
          <w:p w14:paraId="3A5CFCAC" w14:textId="1F976E93" w:rsidR="00001EAF" w:rsidRPr="000F12FE" w:rsidRDefault="00E5554D" w:rsidP="006D4A9D">
            <w:pPr>
              <w:rPr>
                <w:rFonts w:ascii="Arial" w:hAnsi="Arial" w:cs="Arial"/>
                <w:sz w:val="20"/>
                <w:szCs w:val="20"/>
              </w:rPr>
            </w:pPr>
            <w:r w:rsidRPr="000F12FE">
              <w:rPr>
                <w:rFonts w:ascii="Arial" w:hAnsi="Arial" w:cs="Arial"/>
                <w:sz w:val="20"/>
                <w:szCs w:val="20"/>
              </w:rPr>
              <w:lastRenderedPageBreak/>
              <w:t>Specifications for Communications Protocol Requirements</w:t>
            </w:r>
          </w:p>
        </w:tc>
        <w:tc>
          <w:tcPr>
            <w:tcW w:w="2317" w:type="dxa"/>
            <w:shd w:val="clear" w:color="auto" w:fill="EDEDED" w:themeFill="accent3" w:themeFillTint="33"/>
          </w:tcPr>
          <w:p w14:paraId="1C562AE7" w14:textId="17EF3798" w:rsidR="00001EAF" w:rsidRPr="000F12FE" w:rsidRDefault="006D4A9D" w:rsidP="006D4A9D">
            <w:pPr>
              <w:rPr>
                <w:rFonts w:ascii="Arial" w:hAnsi="Arial" w:cs="Arial"/>
                <w:sz w:val="20"/>
                <w:szCs w:val="20"/>
              </w:rPr>
            </w:pPr>
            <w:r w:rsidRPr="000F12FE">
              <w:rPr>
                <w:rFonts w:ascii="Arial" w:hAnsi="Arial" w:cs="Arial"/>
                <w:sz w:val="20"/>
                <w:szCs w:val="20"/>
              </w:rPr>
              <w:t>The requirements to specify the communication protocol that needs to be supported.</w:t>
            </w:r>
          </w:p>
        </w:tc>
        <w:tc>
          <w:tcPr>
            <w:tcW w:w="4776" w:type="dxa"/>
            <w:shd w:val="clear" w:color="auto" w:fill="EDEDED" w:themeFill="accent3" w:themeFillTint="33"/>
          </w:tcPr>
          <w:p w14:paraId="40EBF71F" w14:textId="77777777" w:rsidR="009A0430" w:rsidRPr="000F12FE" w:rsidRDefault="006D4A9D" w:rsidP="006D4A9D">
            <w:pPr>
              <w:rPr>
                <w:rFonts w:ascii="Arial" w:hAnsi="Arial" w:cs="Arial"/>
                <w:sz w:val="20"/>
                <w:szCs w:val="20"/>
              </w:rPr>
            </w:pPr>
            <w:r w:rsidRPr="000F12FE">
              <w:rPr>
                <w:rFonts w:ascii="Arial" w:hAnsi="Arial" w:cs="Arial"/>
                <w:sz w:val="20"/>
                <w:szCs w:val="20"/>
              </w:rPr>
              <w:t xml:space="preserve">It should support protocols required for SCADA, </w:t>
            </w:r>
            <w:proofErr w:type="gramStart"/>
            <w:r w:rsidRPr="000F12FE">
              <w:rPr>
                <w:rFonts w:ascii="Arial" w:hAnsi="Arial" w:cs="Arial"/>
                <w:sz w:val="20"/>
                <w:szCs w:val="20"/>
              </w:rPr>
              <w:t>protection</w:t>
            </w:r>
            <w:proofErr w:type="gramEnd"/>
            <w:r w:rsidRPr="000F12FE">
              <w:rPr>
                <w:rFonts w:ascii="Arial" w:hAnsi="Arial" w:cs="Arial"/>
                <w:sz w:val="20"/>
                <w:szCs w:val="20"/>
              </w:rPr>
              <w:t xml:space="preserve"> and voice services such as DNP3.0, 6870-5-110, </w:t>
            </w:r>
            <w:r w:rsidRPr="000F12FE">
              <w:rPr>
                <w:rFonts w:ascii="Arial" w:hAnsi="Arial" w:cs="Arial"/>
                <w:b/>
                <w:bCs/>
                <w:sz w:val="20"/>
                <w:szCs w:val="20"/>
              </w:rPr>
              <w:t>IEC</w:t>
            </w:r>
            <w:r w:rsidRPr="000F12FE">
              <w:rPr>
                <w:rFonts w:ascii="Arial" w:hAnsi="Arial" w:cs="Arial"/>
                <w:sz w:val="20"/>
                <w:szCs w:val="20"/>
              </w:rPr>
              <w:t xml:space="preserve"> 608705 – 101, ICCP (60870-6), 61850 </w:t>
            </w:r>
          </w:p>
          <w:p w14:paraId="2B8AD304" w14:textId="77777777" w:rsidR="008D5DA2" w:rsidRPr="000F12FE" w:rsidRDefault="006D4A9D" w:rsidP="006D4A9D">
            <w:pPr>
              <w:rPr>
                <w:rFonts w:ascii="Arial" w:hAnsi="Arial" w:cs="Arial"/>
                <w:sz w:val="20"/>
                <w:szCs w:val="20"/>
              </w:rPr>
            </w:pPr>
            <w:r w:rsidRPr="000F12FE">
              <w:rPr>
                <w:rFonts w:ascii="Arial" w:hAnsi="Arial" w:cs="Arial"/>
                <w:sz w:val="20"/>
                <w:szCs w:val="20"/>
              </w:rPr>
              <w:t xml:space="preserve">Secure File Transfer Protocol (SFTP) </w:t>
            </w:r>
          </w:p>
          <w:p w14:paraId="7FFCF397" w14:textId="5B6E24E9" w:rsidR="009A0430" w:rsidRPr="000F12FE" w:rsidRDefault="006D4A9D" w:rsidP="006D4A9D">
            <w:pPr>
              <w:rPr>
                <w:rFonts w:ascii="Arial" w:hAnsi="Arial" w:cs="Arial"/>
                <w:sz w:val="20"/>
                <w:szCs w:val="20"/>
              </w:rPr>
            </w:pPr>
            <w:r w:rsidRPr="000F12FE">
              <w:rPr>
                <w:rFonts w:ascii="Arial" w:hAnsi="Arial" w:cs="Arial"/>
                <w:sz w:val="20"/>
                <w:szCs w:val="20"/>
              </w:rPr>
              <w:t xml:space="preserve">SNMP v3 (for device management) </w:t>
            </w:r>
          </w:p>
          <w:p w14:paraId="491F4DAF" w14:textId="77777777" w:rsidR="009A0430" w:rsidRPr="000F12FE" w:rsidRDefault="006D4A9D" w:rsidP="006D4A9D">
            <w:pPr>
              <w:rPr>
                <w:rFonts w:ascii="Arial" w:hAnsi="Arial" w:cs="Arial"/>
                <w:sz w:val="20"/>
                <w:szCs w:val="20"/>
              </w:rPr>
            </w:pPr>
            <w:r w:rsidRPr="000F12FE">
              <w:rPr>
                <w:rFonts w:ascii="Arial" w:hAnsi="Arial" w:cs="Arial"/>
                <w:sz w:val="20"/>
                <w:szCs w:val="20"/>
              </w:rPr>
              <w:t xml:space="preserve">TCP/IP, MPLS,61850, 61870-104, Modbus, C37.94. x21, RS232/485, audio. </w:t>
            </w:r>
          </w:p>
          <w:p w14:paraId="30B8A048" w14:textId="30379ED7" w:rsidR="00001EAF" w:rsidRPr="000F12FE" w:rsidRDefault="006D4A9D" w:rsidP="006D4A9D">
            <w:pPr>
              <w:rPr>
                <w:rFonts w:ascii="Arial" w:hAnsi="Arial" w:cs="Arial"/>
                <w:sz w:val="20"/>
                <w:szCs w:val="20"/>
              </w:rPr>
            </w:pPr>
            <w:r w:rsidRPr="000F12FE">
              <w:rPr>
                <w:rFonts w:ascii="Arial" w:hAnsi="Arial" w:cs="Arial"/>
                <w:sz w:val="20"/>
                <w:szCs w:val="20"/>
              </w:rPr>
              <w:t xml:space="preserve">The protocol requirement for an automated restoration is listed in protocol table (table </w:t>
            </w:r>
            <w:r w:rsidR="007E73A4" w:rsidRPr="000F12FE">
              <w:rPr>
                <w:rFonts w:ascii="Arial" w:hAnsi="Arial" w:cs="Arial"/>
                <w:sz w:val="20"/>
                <w:szCs w:val="20"/>
              </w:rPr>
              <w:t>7</w:t>
            </w:r>
            <w:r w:rsidRPr="000F12FE">
              <w:rPr>
                <w:rFonts w:ascii="Arial" w:hAnsi="Arial" w:cs="Arial"/>
                <w:sz w:val="20"/>
                <w:szCs w:val="20"/>
              </w:rPr>
              <w:t>)</w:t>
            </w:r>
          </w:p>
        </w:tc>
      </w:tr>
    </w:tbl>
    <w:p w14:paraId="17A6A0F9" w14:textId="0183EFDD" w:rsidR="00C63F5C" w:rsidRPr="000F12FE" w:rsidRDefault="00C63F5C" w:rsidP="00090825">
      <w:pPr>
        <w:jc w:val="center"/>
        <w:rPr>
          <w:rFonts w:ascii="Arial" w:hAnsi="Arial" w:cs="Arial"/>
          <w:sz w:val="20"/>
          <w:szCs w:val="20"/>
        </w:rPr>
      </w:pPr>
      <w:r w:rsidRPr="000F12FE">
        <w:rPr>
          <w:rFonts w:ascii="Arial" w:hAnsi="Arial" w:cs="Arial"/>
          <w:sz w:val="20"/>
          <w:szCs w:val="20"/>
        </w:rPr>
        <w:t xml:space="preserve">Table </w:t>
      </w:r>
      <w:r w:rsidR="0074522F" w:rsidRPr="000F12FE">
        <w:rPr>
          <w:rFonts w:ascii="Arial" w:hAnsi="Arial" w:cs="Arial"/>
          <w:sz w:val="20"/>
          <w:szCs w:val="20"/>
        </w:rPr>
        <w:t>2</w:t>
      </w:r>
      <w:r w:rsidRPr="000F12FE">
        <w:rPr>
          <w:rFonts w:ascii="Arial" w:hAnsi="Arial" w:cs="Arial"/>
          <w:sz w:val="20"/>
          <w:szCs w:val="20"/>
        </w:rPr>
        <w:t>: Technical requirements</w:t>
      </w:r>
    </w:p>
    <w:p w14:paraId="6E7A3803" w14:textId="77777777" w:rsidR="00C63F5C" w:rsidRPr="000F12FE" w:rsidRDefault="00C63F5C" w:rsidP="00C63F5C">
      <w:pPr>
        <w:spacing w:before="240"/>
        <w:ind w:left="720" w:hanging="720"/>
        <w:jc w:val="both"/>
        <w:rPr>
          <w:rFonts w:ascii="Arial" w:hAnsi="Arial" w:cs="Arial"/>
          <w:sz w:val="20"/>
          <w:szCs w:val="20"/>
        </w:rPr>
      </w:pPr>
    </w:p>
    <w:p w14:paraId="61C3B6D6" w14:textId="48219410" w:rsidR="00C63F5C" w:rsidRPr="00A85910" w:rsidRDefault="00C63F5C" w:rsidP="003A6C98">
      <w:pPr>
        <w:pStyle w:val="Heading3"/>
      </w:pPr>
      <w:bookmarkStart w:id="18" w:name="_Toc163486969"/>
      <w:r w:rsidRPr="00A85910">
        <w:t>Configuration, Environmental and Other Requirements</w:t>
      </w:r>
      <w:bookmarkEnd w:id="18"/>
    </w:p>
    <w:p w14:paraId="2C4A1160" w14:textId="5156BF1B" w:rsidR="00C63F5C" w:rsidRPr="000F12FE" w:rsidRDefault="00C63F5C" w:rsidP="002771CE">
      <w:pPr>
        <w:spacing w:before="240"/>
        <w:rPr>
          <w:rFonts w:ascii="Arial" w:hAnsi="Arial" w:cs="Arial"/>
          <w:sz w:val="20"/>
          <w:szCs w:val="20"/>
        </w:rPr>
      </w:pPr>
      <w:r w:rsidRPr="000F12FE">
        <w:rPr>
          <w:rFonts w:ascii="Arial" w:hAnsi="Arial" w:cs="Arial"/>
          <w:sz w:val="20"/>
          <w:szCs w:val="20"/>
        </w:rPr>
        <w:t xml:space="preserve">The non-technical requirements include environmental factors, segregation, power resilience and other </w:t>
      </w:r>
      <w:r w:rsidR="005B698A" w:rsidRPr="000F12FE">
        <w:rPr>
          <w:rFonts w:ascii="Arial" w:hAnsi="Arial" w:cs="Arial"/>
          <w:sz w:val="20"/>
          <w:szCs w:val="20"/>
        </w:rPr>
        <w:t>factors.</w:t>
      </w:r>
    </w:p>
    <w:tbl>
      <w:tblPr>
        <w:tblStyle w:val="TableGrid"/>
        <w:tblW w:w="9586" w:type="dxa"/>
        <w:tblLayout w:type="fixed"/>
        <w:tblLook w:val="04A0" w:firstRow="1" w:lastRow="0" w:firstColumn="1" w:lastColumn="0" w:noHBand="0" w:noVBand="1"/>
      </w:tblPr>
      <w:tblGrid>
        <w:gridCol w:w="1838"/>
        <w:gridCol w:w="3402"/>
        <w:gridCol w:w="4346"/>
      </w:tblGrid>
      <w:tr w:rsidR="0080729F" w:rsidRPr="002F43F5" w14:paraId="3450AA62" w14:textId="77777777" w:rsidTr="000F12FE">
        <w:trPr>
          <w:trHeight w:val="452"/>
          <w:tblHeader/>
        </w:trPr>
        <w:tc>
          <w:tcPr>
            <w:tcW w:w="1838" w:type="dxa"/>
            <w:shd w:val="clear" w:color="auto" w:fill="44546A" w:themeFill="text2"/>
          </w:tcPr>
          <w:p w14:paraId="6F6ADDC9" w14:textId="7DA3CA6D" w:rsidR="0080729F" w:rsidRPr="000F12FE" w:rsidRDefault="0080729F" w:rsidP="0080729F">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Requirements</w:t>
            </w:r>
          </w:p>
        </w:tc>
        <w:tc>
          <w:tcPr>
            <w:tcW w:w="3402" w:type="dxa"/>
            <w:shd w:val="clear" w:color="auto" w:fill="44546A" w:themeFill="text2"/>
          </w:tcPr>
          <w:p w14:paraId="71CB6020" w14:textId="0F99AFB6" w:rsidR="0080729F" w:rsidRPr="000F12FE" w:rsidRDefault="0080729F" w:rsidP="0080729F">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Description</w:t>
            </w:r>
          </w:p>
        </w:tc>
        <w:tc>
          <w:tcPr>
            <w:tcW w:w="4346" w:type="dxa"/>
            <w:shd w:val="clear" w:color="auto" w:fill="44546A" w:themeFill="text2"/>
          </w:tcPr>
          <w:p w14:paraId="2233B26C" w14:textId="15F69331" w:rsidR="0080729F" w:rsidRPr="000F12FE" w:rsidRDefault="0080729F" w:rsidP="0080729F">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Values</w:t>
            </w:r>
          </w:p>
        </w:tc>
      </w:tr>
      <w:tr w:rsidR="005B698A" w:rsidRPr="002F43F5" w14:paraId="01418F69" w14:textId="77777777" w:rsidTr="00954135">
        <w:trPr>
          <w:trHeight w:val="2506"/>
        </w:trPr>
        <w:tc>
          <w:tcPr>
            <w:tcW w:w="1838" w:type="dxa"/>
            <w:shd w:val="clear" w:color="auto" w:fill="EDEDED" w:themeFill="accent3" w:themeFillTint="33"/>
          </w:tcPr>
          <w:p w14:paraId="15A54094" w14:textId="67F3DA58" w:rsidR="005B698A" w:rsidRPr="0066685D" w:rsidRDefault="00600FFB" w:rsidP="00746D85">
            <w:pPr>
              <w:rPr>
                <w:rFonts w:ascii="Arial" w:hAnsi="Arial" w:cs="Arial"/>
                <w:sz w:val="20"/>
                <w:szCs w:val="20"/>
              </w:rPr>
            </w:pPr>
            <w:r w:rsidRPr="0066685D">
              <w:rPr>
                <w:rFonts w:ascii="Arial" w:hAnsi="Arial" w:cs="Arial"/>
                <w:sz w:val="20"/>
                <w:szCs w:val="20"/>
              </w:rPr>
              <w:t>End-to-end Service Availability</w:t>
            </w:r>
          </w:p>
        </w:tc>
        <w:tc>
          <w:tcPr>
            <w:tcW w:w="3402" w:type="dxa"/>
            <w:shd w:val="clear" w:color="auto" w:fill="EDEDED" w:themeFill="accent3" w:themeFillTint="33"/>
          </w:tcPr>
          <w:p w14:paraId="42A20E6F" w14:textId="77777777" w:rsidR="00FA006F" w:rsidRPr="0066685D" w:rsidRDefault="00FA006F" w:rsidP="00FA006F">
            <w:pPr>
              <w:rPr>
                <w:rFonts w:ascii="Arial" w:hAnsi="Arial" w:cs="Arial"/>
                <w:sz w:val="20"/>
                <w:szCs w:val="20"/>
              </w:rPr>
            </w:pPr>
            <w:r w:rsidRPr="0066685D">
              <w:rPr>
                <w:rFonts w:ascii="Arial" w:hAnsi="Arial" w:cs="Arial"/>
                <w:sz w:val="20"/>
                <w:szCs w:val="20"/>
              </w:rPr>
              <w:t>End-to-end availability for a single service</w:t>
            </w:r>
          </w:p>
          <w:p w14:paraId="7FAB3279" w14:textId="75F3177F" w:rsidR="005B698A" w:rsidRPr="0066685D" w:rsidRDefault="00597618" w:rsidP="00597618">
            <w:pPr>
              <w:jc w:val="both"/>
              <w:rPr>
                <w:rFonts w:ascii="Arial" w:hAnsi="Arial" w:cs="Arial"/>
                <w:sz w:val="20"/>
                <w:szCs w:val="20"/>
              </w:rPr>
            </w:pPr>
            <w:r w:rsidRPr="0066685D">
              <w:rPr>
                <w:rFonts w:ascii="Arial" w:hAnsi="Arial" w:cs="Arial"/>
                <w:sz w:val="20"/>
                <w:szCs w:val="20"/>
              </w:rPr>
              <w:t xml:space="preserve">A minimum of 2 </w:t>
            </w:r>
            <w:r w:rsidR="00467589" w:rsidRPr="0066685D">
              <w:rPr>
                <w:rFonts w:ascii="Arial" w:hAnsi="Arial" w:cs="Arial"/>
                <w:sz w:val="20"/>
                <w:szCs w:val="20"/>
              </w:rPr>
              <w:t>separately services</w:t>
            </w:r>
            <w:r w:rsidRPr="0066685D">
              <w:rPr>
                <w:rFonts w:ascii="Arial" w:hAnsi="Arial" w:cs="Arial"/>
                <w:sz w:val="20"/>
                <w:szCs w:val="20"/>
              </w:rPr>
              <w:t xml:space="preserve"> shall be provided</w:t>
            </w:r>
          </w:p>
        </w:tc>
        <w:tc>
          <w:tcPr>
            <w:tcW w:w="4346" w:type="dxa"/>
            <w:shd w:val="clear" w:color="auto" w:fill="EDEDED" w:themeFill="accent3" w:themeFillTint="33"/>
          </w:tcPr>
          <w:p w14:paraId="61C38D19" w14:textId="77777777" w:rsidR="00746D85" w:rsidRPr="0066685D" w:rsidRDefault="00746D85" w:rsidP="00746D85">
            <w:pPr>
              <w:rPr>
                <w:rFonts w:ascii="Arial" w:hAnsi="Arial" w:cs="Arial"/>
                <w:sz w:val="20"/>
                <w:szCs w:val="20"/>
              </w:rPr>
            </w:pPr>
            <w:r w:rsidRPr="0066685D">
              <w:rPr>
                <w:rFonts w:ascii="Arial" w:hAnsi="Arial" w:cs="Arial"/>
                <w:sz w:val="20"/>
                <w:szCs w:val="20"/>
              </w:rPr>
              <w:t xml:space="preserve">1. This shall be minimum of 99.94% over a rolling 12-month period. </w:t>
            </w:r>
          </w:p>
          <w:p w14:paraId="65BC3B73" w14:textId="58C64264" w:rsidR="005B698A" w:rsidRPr="0066685D" w:rsidRDefault="005B698A" w:rsidP="00746D85">
            <w:pPr>
              <w:rPr>
                <w:rFonts w:ascii="Arial" w:hAnsi="Arial" w:cs="Arial"/>
                <w:sz w:val="20"/>
                <w:szCs w:val="20"/>
              </w:rPr>
            </w:pPr>
          </w:p>
        </w:tc>
      </w:tr>
      <w:tr w:rsidR="0037580B" w:rsidRPr="002F43F5" w14:paraId="1FB04168" w14:textId="77777777" w:rsidTr="00954135">
        <w:trPr>
          <w:trHeight w:val="2506"/>
        </w:trPr>
        <w:tc>
          <w:tcPr>
            <w:tcW w:w="1838" w:type="dxa"/>
            <w:shd w:val="clear" w:color="auto" w:fill="EDEDED" w:themeFill="accent3" w:themeFillTint="33"/>
          </w:tcPr>
          <w:p w14:paraId="392956FF" w14:textId="46149388" w:rsidR="0037580B" w:rsidRPr="0066685D" w:rsidRDefault="0037580B" w:rsidP="0037580B">
            <w:pPr>
              <w:rPr>
                <w:rFonts w:ascii="Arial" w:hAnsi="Arial" w:cs="Arial"/>
                <w:sz w:val="20"/>
                <w:szCs w:val="20"/>
              </w:rPr>
            </w:pPr>
            <w:r w:rsidRPr="0066685D">
              <w:rPr>
                <w:rFonts w:ascii="Arial" w:hAnsi="Arial" w:cs="Arial"/>
                <w:sz w:val="20"/>
                <w:szCs w:val="20"/>
              </w:rPr>
              <w:t>Physical Separation Design</w:t>
            </w:r>
          </w:p>
        </w:tc>
        <w:tc>
          <w:tcPr>
            <w:tcW w:w="3402" w:type="dxa"/>
            <w:shd w:val="clear" w:color="auto" w:fill="EDEDED" w:themeFill="accent3" w:themeFillTint="33"/>
          </w:tcPr>
          <w:p w14:paraId="01FB354E" w14:textId="64964953" w:rsidR="0037580B" w:rsidRPr="0066685D" w:rsidRDefault="0037580B" w:rsidP="0037580B">
            <w:pPr>
              <w:rPr>
                <w:rFonts w:ascii="Arial" w:hAnsi="Arial" w:cs="Arial"/>
                <w:sz w:val="20"/>
                <w:szCs w:val="20"/>
              </w:rPr>
            </w:pPr>
            <w:r w:rsidRPr="0066685D">
              <w:rPr>
                <w:rFonts w:ascii="Arial" w:hAnsi="Arial" w:cs="Arial"/>
                <w:sz w:val="20"/>
                <w:szCs w:val="20"/>
              </w:rPr>
              <w:t>Requirements for physical separation between specified separately routed telecommunication services along the entire route for cabled services.</w:t>
            </w:r>
            <w:r w:rsidR="00067249" w:rsidRPr="0066685D">
              <w:rPr>
                <w:rFonts w:ascii="Arial" w:hAnsi="Arial" w:cs="Arial"/>
                <w:sz w:val="20"/>
                <w:szCs w:val="20"/>
              </w:rPr>
              <w:t xml:space="preserve"> This requirement shall not apply where the AC Power circuit is not duplicated.</w:t>
            </w:r>
          </w:p>
        </w:tc>
        <w:tc>
          <w:tcPr>
            <w:tcW w:w="4346" w:type="dxa"/>
            <w:shd w:val="clear" w:color="auto" w:fill="EDEDED" w:themeFill="accent3" w:themeFillTint="33"/>
          </w:tcPr>
          <w:p w14:paraId="4A9305CC" w14:textId="4C8851D9" w:rsidR="0037580B" w:rsidRPr="0066685D" w:rsidRDefault="00513578" w:rsidP="0037580B">
            <w:pPr>
              <w:rPr>
                <w:rFonts w:ascii="Arial" w:hAnsi="Arial" w:cs="Arial"/>
                <w:sz w:val="20"/>
                <w:szCs w:val="20"/>
              </w:rPr>
            </w:pPr>
            <w:r w:rsidRPr="0066685D">
              <w:rPr>
                <w:rFonts w:ascii="Arial" w:hAnsi="Arial" w:cs="Arial"/>
                <w:sz w:val="20"/>
                <w:szCs w:val="20"/>
              </w:rPr>
              <w:t xml:space="preserve">1. </w:t>
            </w:r>
            <w:r w:rsidR="0037580B" w:rsidRPr="0066685D">
              <w:rPr>
                <w:rFonts w:ascii="Arial" w:hAnsi="Arial" w:cs="Arial"/>
                <w:sz w:val="20"/>
                <w:szCs w:val="20"/>
              </w:rPr>
              <w:t xml:space="preserve">Minimum of five metres physical separation between specified separately routed telecommunication services along the entire route. ENA 48-6-7 Issue </w:t>
            </w:r>
          </w:p>
          <w:p w14:paraId="1D389B73" w14:textId="05524019" w:rsidR="0037580B" w:rsidRPr="0066685D" w:rsidRDefault="0037580B" w:rsidP="0037580B">
            <w:pPr>
              <w:rPr>
                <w:rFonts w:ascii="Arial" w:hAnsi="Arial" w:cs="Arial"/>
                <w:sz w:val="20"/>
                <w:szCs w:val="20"/>
              </w:rPr>
            </w:pPr>
            <w:r w:rsidRPr="0066685D">
              <w:rPr>
                <w:rFonts w:ascii="Arial" w:hAnsi="Arial" w:cs="Arial"/>
                <w:sz w:val="20"/>
                <w:szCs w:val="20"/>
              </w:rPr>
              <w:t>2. This shall be risk assessed if the above is not achievable. This applies to wired services.</w:t>
            </w:r>
          </w:p>
        </w:tc>
      </w:tr>
      <w:tr w:rsidR="005B698A" w:rsidRPr="002F43F5" w14:paraId="2686C03A" w14:textId="77777777" w:rsidTr="00D70A9A">
        <w:trPr>
          <w:trHeight w:val="273"/>
        </w:trPr>
        <w:tc>
          <w:tcPr>
            <w:tcW w:w="1838" w:type="dxa"/>
            <w:shd w:val="clear" w:color="auto" w:fill="EDEDED" w:themeFill="accent3" w:themeFillTint="33"/>
          </w:tcPr>
          <w:p w14:paraId="477A1231" w14:textId="7D64BF99" w:rsidR="005B698A" w:rsidRPr="0066685D" w:rsidRDefault="00082CE1" w:rsidP="00746D85">
            <w:pPr>
              <w:rPr>
                <w:rFonts w:ascii="Arial" w:hAnsi="Arial" w:cs="Arial"/>
                <w:sz w:val="20"/>
                <w:szCs w:val="20"/>
              </w:rPr>
            </w:pPr>
            <w:r w:rsidRPr="0066685D">
              <w:rPr>
                <w:rFonts w:ascii="Arial" w:hAnsi="Arial" w:cs="Arial"/>
                <w:sz w:val="20"/>
                <w:szCs w:val="20"/>
              </w:rPr>
              <w:t xml:space="preserve">Failure </w:t>
            </w:r>
            <w:r w:rsidRPr="0066685D">
              <w:rPr>
                <w:rFonts w:ascii="Arial" w:hAnsi="Arial" w:cs="Arial"/>
                <w:b/>
                <w:bCs/>
                <w:sz w:val="20"/>
                <w:szCs w:val="20"/>
              </w:rPr>
              <w:t>Isolation</w:t>
            </w:r>
            <w:r w:rsidRPr="0066685D">
              <w:rPr>
                <w:rFonts w:ascii="Arial" w:hAnsi="Arial" w:cs="Arial"/>
                <w:sz w:val="20"/>
                <w:szCs w:val="20"/>
              </w:rPr>
              <w:t xml:space="preserve"> Procedures</w:t>
            </w:r>
          </w:p>
        </w:tc>
        <w:tc>
          <w:tcPr>
            <w:tcW w:w="3402" w:type="dxa"/>
            <w:shd w:val="clear" w:color="auto" w:fill="EDEDED" w:themeFill="accent3" w:themeFillTint="33"/>
          </w:tcPr>
          <w:p w14:paraId="3118CB00" w14:textId="0B554B7D" w:rsidR="005B698A" w:rsidRPr="0066685D" w:rsidRDefault="00082CE1" w:rsidP="00746D85">
            <w:pPr>
              <w:rPr>
                <w:rFonts w:ascii="Arial" w:hAnsi="Arial" w:cs="Arial"/>
                <w:sz w:val="20"/>
                <w:szCs w:val="20"/>
              </w:rPr>
            </w:pPr>
            <w:r w:rsidRPr="0066685D">
              <w:rPr>
                <w:rFonts w:ascii="Arial" w:hAnsi="Arial" w:cs="Arial"/>
                <w:sz w:val="20"/>
                <w:szCs w:val="20"/>
              </w:rPr>
              <w:t xml:space="preserve">The compliance with the principle of no knock-on failures and have proactive automatic </w:t>
            </w:r>
            <w:r w:rsidR="002B1FE1" w:rsidRPr="0066685D">
              <w:rPr>
                <w:rFonts w:ascii="Arial" w:hAnsi="Arial" w:cs="Arial"/>
                <w:b/>
                <w:bCs/>
                <w:sz w:val="20"/>
                <w:szCs w:val="20"/>
              </w:rPr>
              <w:t>Shutdown</w:t>
            </w:r>
            <w:r w:rsidRPr="0066685D">
              <w:rPr>
                <w:rFonts w:ascii="Arial" w:hAnsi="Arial" w:cs="Arial"/>
                <w:sz w:val="20"/>
                <w:szCs w:val="20"/>
              </w:rPr>
              <w:t xml:space="preserve"> procedures in place to prevent a failure of network equipment triggering maloperation of other non-directly interconnected network equipment or systems within the application layer.</w:t>
            </w:r>
          </w:p>
        </w:tc>
        <w:tc>
          <w:tcPr>
            <w:tcW w:w="4346" w:type="dxa"/>
            <w:shd w:val="clear" w:color="auto" w:fill="EDEDED" w:themeFill="accent3" w:themeFillTint="33"/>
          </w:tcPr>
          <w:p w14:paraId="1C4DFD32" w14:textId="77777777" w:rsidR="00082CE1" w:rsidRPr="0066685D" w:rsidRDefault="00082CE1" w:rsidP="00746D85">
            <w:pPr>
              <w:rPr>
                <w:rFonts w:ascii="Arial" w:hAnsi="Arial" w:cs="Arial"/>
                <w:sz w:val="20"/>
                <w:szCs w:val="20"/>
              </w:rPr>
            </w:pPr>
            <w:r w:rsidRPr="0066685D">
              <w:rPr>
                <w:rFonts w:ascii="Arial" w:hAnsi="Arial" w:cs="Arial"/>
                <w:sz w:val="20"/>
                <w:szCs w:val="20"/>
              </w:rPr>
              <w:t xml:space="preserve">Compliance with principle of no knock-on failures as in the description. </w:t>
            </w:r>
          </w:p>
          <w:p w14:paraId="1F3099BE" w14:textId="1DDF585F" w:rsidR="005B698A" w:rsidRPr="0066685D" w:rsidRDefault="00082CE1" w:rsidP="00746D85">
            <w:pPr>
              <w:rPr>
                <w:rFonts w:ascii="Arial" w:hAnsi="Arial" w:cs="Arial"/>
                <w:sz w:val="20"/>
                <w:szCs w:val="20"/>
              </w:rPr>
            </w:pPr>
            <w:r w:rsidRPr="0066685D">
              <w:rPr>
                <w:rFonts w:ascii="Arial" w:hAnsi="Arial" w:cs="Arial"/>
                <w:sz w:val="20"/>
                <w:szCs w:val="20"/>
              </w:rPr>
              <w:t>ENA 48-6-7 Issue 2.</w:t>
            </w:r>
          </w:p>
        </w:tc>
      </w:tr>
      <w:tr w:rsidR="005B698A" w:rsidRPr="002F43F5" w14:paraId="4B847AED" w14:textId="77777777" w:rsidTr="00D70A9A">
        <w:trPr>
          <w:trHeight w:val="273"/>
        </w:trPr>
        <w:tc>
          <w:tcPr>
            <w:tcW w:w="1838" w:type="dxa"/>
            <w:shd w:val="clear" w:color="auto" w:fill="EDEDED" w:themeFill="accent3" w:themeFillTint="33"/>
          </w:tcPr>
          <w:p w14:paraId="1A893F5F" w14:textId="2906DE12" w:rsidR="005B698A" w:rsidRPr="0066685D" w:rsidRDefault="005B2129" w:rsidP="00746D85">
            <w:pPr>
              <w:rPr>
                <w:rFonts w:ascii="Arial" w:hAnsi="Arial" w:cs="Arial"/>
                <w:sz w:val="20"/>
                <w:szCs w:val="20"/>
              </w:rPr>
            </w:pPr>
            <w:r w:rsidRPr="0066685D">
              <w:rPr>
                <w:rFonts w:ascii="Arial" w:hAnsi="Arial" w:cs="Arial"/>
                <w:sz w:val="20"/>
                <w:szCs w:val="20"/>
              </w:rPr>
              <w:t>Restoration of Service</w:t>
            </w:r>
          </w:p>
        </w:tc>
        <w:tc>
          <w:tcPr>
            <w:tcW w:w="3402" w:type="dxa"/>
            <w:shd w:val="clear" w:color="auto" w:fill="EDEDED" w:themeFill="accent3" w:themeFillTint="33"/>
          </w:tcPr>
          <w:p w14:paraId="1E50F23C" w14:textId="3B538566" w:rsidR="005B698A" w:rsidRPr="0066685D" w:rsidRDefault="005B2129" w:rsidP="00746D85">
            <w:pPr>
              <w:rPr>
                <w:rFonts w:ascii="Arial" w:hAnsi="Arial" w:cs="Arial"/>
                <w:sz w:val="20"/>
                <w:szCs w:val="20"/>
              </w:rPr>
            </w:pPr>
            <w:r w:rsidRPr="0066685D">
              <w:rPr>
                <w:rFonts w:ascii="Arial" w:hAnsi="Arial" w:cs="Arial"/>
                <w:sz w:val="20"/>
                <w:szCs w:val="20"/>
              </w:rPr>
              <w:t>Priority to restoration of service.</w:t>
            </w:r>
          </w:p>
        </w:tc>
        <w:tc>
          <w:tcPr>
            <w:tcW w:w="4346" w:type="dxa"/>
            <w:shd w:val="clear" w:color="auto" w:fill="EDEDED" w:themeFill="accent3" w:themeFillTint="33"/>
          </w:tcPr>
          <w:p w14:paraId="2269AFA8" w14:textId="71CA17F1" w:rsidR="005B698A" w:rsidRPr="0066685D" w:rsidRDefault="005B2129" w:rsidP="00746D85">
            <w:pPr>
              <w:rPr>
                <w:rFonts w:ascii="Arial" w:hAnsi="Arial" w:cs="Arial"/>
                <w:sz w:val="20"/>
                <w:szCs w:val="20"/>
              </w:rPr>
            </w:pPr>
            <w:r w:rsidRPr="0066685D">
              <w:rPr>
                <w:rFonts w:ascii="Arial" w:hAnsi="Arial" w:cs="Arial"/>
                <w:sz w:val="20"/>
                <w:szCs w:val="20"/>
              </w:rPr>
              <w:t>Priority to restoration of service in accordance with ENA 48-6-7 Issue 2.</w:t>
            </w:r>
          </w:p>
        </w:tc>
      </w:tr>
      <w:tr w:rsidR="005B698A" w:rsidRPr="002F43F5" w14:paraId="7FEBF72A" w14:textId="77777777" w:rsidTr="00D70A9A">
        <w:trPr>
          <w:trHeight w:val="263"/>
        </w:trPr>
        <w:tc>
          <w:tcPr>
            <w:tcW w:w="1838" w:type="dxa"/>
            <w:shd w:val="clear" w:color="auto" w:fill="EDEDED" w:themeFill="accent3" w:themeFillTint="33"/>
          </w:tcPr>
          <w:p w14:paraId="0FB63C19" w14:textId="01BA2EEA" w:rsidR="005B698A" w:rsidRPr="0066685D" w:rsidRDefault="00A7673E" w:rsidP="00746D85">
            <w:pPr>
              <w:rPr>
                <w:rFonts w:ascii="Arial" w:hAnsi="Arial" w:cs="Arial"/>
                <w:sz w:val="20"/>
                <w:szCs w:val="20"/>
              </w:rPr>
            </w:pPr>
            <w:r w:rsidRPr="0066685D">
              <w:rPr>
                <w:rFonts w:ascii="Arial" w:hAnsi="Arial" w:cs="Arial"/>
                <w:sz w:val="20"/>
                <w:szCs w:val="20"/>
              </w:rPr>
              <w:t>Segregation of Circuits</w:t>
            </w:r>
          </w:p>
        </w:tc>
        <w:tc>
          <w:tcPr>
            <w:tcW w:w="3402" w:type="dxa"/>
            <w:shd w:val="clear" w:color="auto" w:fill="EDEDED" w:themeFill="accent3" w:themeFillTint="33"/>
          </w:tcPr>
          <w:p w14:paraId="5D2C3F3B" w14:textId="4E8D2527" w:rsidR="005B698A" w:rsidRPr="0066685D" w:rsidRDefault="00A7673E" w:rsidP="00746D85">
            <w:pPr>
              <w:rPr>
                <w:rFonts w:ascii="Arial" w:hAnsi="Arial" w:cs="Arial"/>
                <w:sz w:val="20"/>
                <w:szCs w:val="20"/>
              </w:rPr>
            </w:pPr>
            <w:r w:rsidRPr="0066685D">
              <w:rPr>
                <w:rFonts w:ascii="Arial" w:hAnsi="Arial" w:cs="Arial"/>
                <w:sz w:val="20"/>
                <w:szCs w:val="20"/>
              </w:rPr>
              <w:t xml:space="preserve">Requirements for segregation of network for localised disaster </w:t>
            </w:r>
            <w:r w:rsidR="00C44F61" w:rsidRPr="0066685D">
              <w:rPr>
                <w:rFonts w:ascii="Arial" w:hAnsi="Arial" w:cs="Arial"/>
                <w:b/>
                <w:bCs/>
                <w:sz w:val="20"/>
                <w:szCs w:val="20"/>
              </w:rPr>
              <w:t>E</w:t>
            </w:r>
            <w:r w:rsidRPr="0066685D">
              <w:rPr>
                <w:rFonts w:ascii="Arial" w:hAnsi="Arial" w:cs="Arial"/>
                <w:b/>
                <w:bCs/>
                <w:sz w:val="20"/>
                <w:szCs w:val="20"/>
              </w:rPr>
              <w:t>vents</w:t>
            </w:r>
            <w:r w:rsidR="00C44F61" w:rsidRPr="0066685D">
              <w:rPr>
                <w:rFonts w:ascii="Arial" w:hAnsi="Arial" w:cs="Arial"/>
                <w:sz w:val="20"/>
                <w:szCs w:val="20"/>
              </w:rPr>
              <w:t xml:space="preserve">, </w:t>
            </w:r>
            <w:r w:rsidRPr="0066685D">
              <w:rPr>
                <w:rFonts w:ascii="Arial" w:hAnsi="Arial" w:cs="Arial"/>
                <w:sz w:val="20"/>
                <w:szCs w:val="20"/>
              </w:rPr>
              <w:t xml:space="preserve">such as storm damage, </w:t>
            </w:r>
            <w:r w:rsidRPr="0066685D">
              <w:rPr>
                <w:rFonts w:ascii="Arial" w:hAnsi="Arial" w:cs="Arial"/>
                <w:sz w:val="20"/>
                <w:szCs w:val="20"/>
              </w:rPr>
              <w:lastRenderedPageBreak/>
              <w:t>flooding etc, not to cause degradation of service.</w:t>
            </w:r>
          </w:p>
        </w:tc>
        <w:tc>
          <w:tcPr>
            <w:tcW w:w="4346" w:type="dxa"/>
            <w:shd w:val="clear" w:color="auto" w:fill="EDEDED" w:themeFill="accent3" w:themeFillTint="33"/>
          </w:tcPr>
          <w:p w14:paraId="0582A476" w14:textId="3AC108E6" w:rsidR="005B698A" w:rsidRPr="0066685D" w:rsidRDefault="00A7673E" w:rsidP="00746D85">
            <w:pPr>
              <w:rPr>
                <w:rFonts w:ascii="Arial" w:hAnsi="Arial" w:cs="Arial"/>
                <w:sz w:val="20"/>
                <w:szCs w:val="20"/>
              </w:rPr>
            </w:pPr>
            <w:r w:rsidRPr="0066685D">
              <w:rPr>
                <w:rFonts w:ascii="Arial" w:hAnsi="Arial" w:cs="Arial"/>
                <w:sz w:val="20"/>
                <w:szCs w:val="20"/>
              </w:rPr>
              <w:lastRenderedPageBreak/>
              <w:t xml:space="preserve">Circuits should be segregated such that localised disaster </w:t>
            </w:r>
            <w:r w:rsidR="00C44F61" w:rsidRPr="0066685D">
              <w:rPr>
                <w:rFonts w:ascii="Arial" w:hAnsi="Arial" w:cs="Arial"/>
                <w:b/>
                <w:bCs/>
                <w:sz w:val="20"/>
                <w:szCs w:val="20"/>
              </w:rPr>
              <w:t>E</w:t>
            </w:r>
            <w:r w:rsidRPr="0066685D">
              <w:rPr>
                <w:rFonts w:ascii="Arial" w:hAnsi="Arial" w:cs="Arial"/>
                <w:b/>
                <w:bCs/>
                <w:sz w:val="20"/>
                <w:szCs w:val="20"/>
              </w:rPr>
              <w:t>vents</w:t>
            </w:r>
            <w:r w:rsidRPr="0066685D">
              <w:rPr>
                <w:rFonts w:ascii="Arial" w:hAnsi="Arial" w:cs="Arial"/>
                <w:sz w:val="20"/>
                <w:szCs w:val="20"/>
              </w:rPr>
              <w:t xml:space="preserve"> (storm damage, </w:t>
            </w:r>
            <w:r w:rsidRPr="0066685D">
              <w:rPr>
                <w:rFonts w:ascii="Arial" w:hAnsi="Arial" w:cs="Arial"/>
                <w:sz w:val="20"/>
                <w:szCs w:val="20"/>
              </w:rPr>
              <w:lastRenderedPageBreak/>
              <w:t>flooding etc) would not result in degradation of service. This applies to wired services.</w:t>
            </w:r>
          </w:p>
        </w:tc>
      </w:tr>
      <w:tr w:rsidR="005B698A" w:rsidRPr="002F43F5" w14:paraId="6E457F7D" w14:textId="77777777" w:rsidTr="00D70A9A">
        <w:trPr>
          <w:trHeight w:val="273"/>
        </w:trPr>
        <w:tc>
          <w:tcPr>
            <w:tcW w:w="1838" w:type="dxa"/>
            <w:shd w:val="clear" w:color="auto" w:fill="EDEDED" w:themeFill="accent3" w:themeFillTint="33"/>
          </w:tcPr>
          <w:p w14:paraId="1A75FE38" w14:textId="79EAC854" w:rsidR="005B698A" w:rsidRPr="0066685D" w:rsidRDefault="004B61CF" w:rsidP="00746D85">
            <w:pPr>
              <w:rPr>
                <w:rFonts w:ascii="Arial" w:hAnsi="Arial" w:cs="Arial"/>
                <w:sz w:val="20"/>
                <w:szCs w:val="20"/>
              </w:rPr>
            </w:pPr>
            <w:r w:rsidRPr="0066685D">
              <w:rPr>
                <w:rFonts w:ascii="Arial" w:hAnsi="Arial" w:cs="Arial"/>
                <w:b/>
                <w:bCs/>
                <w:sz w:val="20"/>
                <w:szCs w:val="20"/>
              </w:rPr>
              <w:lastRenderedPageBreak/>
              <w:t>Location</w:t>
            </w:r>
            <w:r w:rsidRPr="0066685D">
              <w:rPr>
                <w:rFonts w:ascii="Arial" w:hAnsi="Arial" w:cs="Arial"/>
                <w:sz w:val="20"/>
                <w:szCs w:val="20"/>
              </w:rPr>
              <w:t xml:space="preserve"> of Equipment</w:t>
            </w:r>
          </w:p>
        </w:tc>
        <w:tc>
          <w:tcPr>
            <w:tcW w:w="3402" w:type="dxa"/>
            <w:shd w:val="clear" w:color="auto" w:fill="EDEDED" w:themeFill="accent3" w:themeFillTint="33"/>
          </w:tcPr>
          <w:p w14:paraId="3BA67CD7" w14:textId="4856864A" w:rsidR="005B698A" w:rsidRPr="0066685D" w:rsidRDefault="004B61CF" w:rsidP="00746D85">
            <w:pPr>
              <w:rPr>
                <w:rFonts w:ascii="Arial" w:hAnsi="Arial" w:cs="Arial"/>
                <w:sz w:val="20"/>
                <w:szCs w:val="20"/>
              </w:rPr>
            </w:pPr>
            <w:r w:rsidRPr="0066685D">
              <w:rPr>
                <w:rFonts w:ascii="Arial" w:hAnsi="Arial" w:cs="Arial"/>
                <w:sz w:val="20"/>
                <w:szCs w:val="20"/>
              </w:rPr>
              <w:t xml:space="preserve">Requirements for </w:t>
            </w:r>
            <w:r w:rsidR="000C4C9D" w:rsidRPr="0066685D">
              <w:rPr>
                <w:rFonts w:ascii="Arial" w:hAnsi="Arial" w:cs="Arial"/>
                <w:b/>
                <w:bCs/>
                <w:sz w:val="20"/>
                <w:szCs w:val="20"/>
              </w:rPr>
              <w:t>L</w:t>
            </w:r>
            <w:r w:rsidRPr="0066685D">
              <w:rPr>
                <w:rFonts w:ascii="Arial" w:hAnsi="Arial" w:cs="Arial"/>
                <w:b/>
                <w:bCs/>
                <w:sz w:val="20"/>
                <w:szCs w:val="20"/>
              </w:rPr>
              <w:t>ocation</w:t>
            </w:r>
            <w:r w:rsidRPr="0066685D">
              <w:rPr>
                <w:rFonts w:ascii="Arial" w:hAnsi="Arial" w:cs="Arial"/>
                <w:sz w:val="20"/>
                <w:szCs w:val="20"/>
              </w:rPr>
              <w:t xml:space="preserve"> of equipment securely and away from areas liable to flooding.</w:t>
            </w:r>
          </w:p>
        </w:tc>
        <w:tc>
          <w:tcPr>
            <w:tcW w:w="4346" w:type="dxa"/>
            <w:shd w:val="clear" w:color="auto" w:fill="EDEDED" w:themeFill="accent3" w:themeFillTint="33"/>
          </w:tcPr>
          <w:p w14:paraId="7D101D6B" w14:textId="7E69378D" w:rsidR="005B698A" w:rsidRPr="0066685D" w:rsidRDefault="004B61CF" w:rsidP="00746D85">
            <w:pPr>
              <w:rPr>
                <w:rFonts w:ascii="Arial" w:hAnsi="Arial" w:cs="Arial"/>
                <w:sz w:val="20"/>
                <w:szCs w:val="20"/>
              </w:rPr>
            </w:pPr>
            <w:r w:rsidRPr="0066685D">
              <w:rPr>
                <w:rFonts w:ascii="Arial" w:hAnsi="Arial" w:cs="Arial"/>
                <w:sz w:val="20"/>
                <w:szCs w:val="20"/>
              </w:rPr>
              <w:t>Required as in the description.</w:t>
            </w:r>
          </w:p>
        </w:tc>
      </w:tr>
      <w:tr w:rsidR="005B698A" w:rsidRPr="002F43F5" w14:paraId="3E8B2BAA" w14:textId="77777777" w:rsidTr="00D70A9A">
        <w:trPr>
          <w:trHeight w:val="273"/>
        </w:trPr>
        <w:tc>
          <w:tcPr>
            <w:tcW w:w="1838" w:type="dxa"/>
            <w:shd w:val="clear" w:color="auto" w:fill="EDEDED" w:themeFill="accent3" w:themeFillTint="33"/>
          </w:tcPr>
          <w:p w14:paraId="7B38D4B8" w14:textId="4FE4229E" w:rsidR="005B698A" w:rsidRPr="0066685D" w:rsidRDefault="004B61CF" w:rsidP="00746D85">
            <w:pPr>
              <w:rPr>
                <w:rFonts w:ascii="Arial" w:hAnsi="Arial" w:cs="Arial"/>
                <w:sz w:val="20"/>
                <w:szCs w:val="20"/>
              </w:rPr>
            </w:pPr>
            <w:r w:rsidRPr="0066685D">
              <w:rPr>
                <w:rFonts w:ascii="Arial" w:hAnsi="Arial" w:cs="Arial"/>
                <w:sz w:val="20"/>
                <w:szCs w:val="20"/>
              </w:rPr>
              <w:t>Change of Routes</w:t>
            </w:r>
          </w:p>
        </w:tc>
        <w:tc>
          <w:tcPr>
            <w:tcW w:w="3402" w:type="dxa"/>
            <w:shd w:val="clear" w:color="auto" w:fill="EDEDED" w:themeFill="accent3" w:themeFillTint="33"/>
          </w:tcPr>
          <w:p w14:paraId="4E458FDA" w14:textId="52479E55" w:rsidR="005B698A" w:rsidRPr="0066685D" w:rsidRDefault="004B61CF" w:rsidP="00746D85">
            <w:pPr>
              <w:rPr>
                <w:rFonts w:ascii="Arial" w:hAnsi="Arial" w:cs="Arial"/>
                <w:sz w:val="20"/>
                <w:szCs w:val="20"/>
              </w:rPr>
            </w:pPr>
            <w:r w:rsidRPr="0066685D">
              <w:rPr>
                <w:rFonts w:ascii="Arial" w:hAnsi="Arial" w:cs="Arial"/>
                <w:sz w:val="20"/>
                <w:szCs w:val="20"/>
              </w:rPr>
              <w:t xml:space="preserve">Requirements for continued service operation where service route has changed, </w:t>
            </w:r>
            <w:proofErr w:type="gramStart"/>
            <w:r w:rsidRPr="0066685D">
              <w:rPr>
                <w:rFonts w:ascii="Arial" w:hAnsi="Arial" w:cs="Arial"/>
                <w:sz w:val="20"/>
                <w:szCs w:val="20"/>
              </w:rPr>
              <w:t>e.g.</w:t>
            </w:r>
            <w:proofErr w:type="gramEnd"/>
            <w:r w:rsidRPr="0066685D">
              <w:rPr>
                <w:rFonts w:ascii="Arial" w:hAnsi="Arial" w:cs="Arial"/>
                <w:sz w:val="20"/>
                <w:szCs w:val="20"/>
              </w:rPr>
              <w:t xml:space="preserve"> due to network failure or planned infrastructure change.</w:t>
            </w:r>
          </w:p>
        </w:tc>
        <w:tc>
          <w:tcPr>
            <w:tcW w:w="4346" w:type="dxa"/>
            <w:shd w:val="clear" w:color="auto" w:fill="EDEDED" w:themeFill="accent3" w:themeFillTint="33"/>
          </w:tcPr>
          <w:p w14:paraId="5DAC8585" w14:textId="5D8020DE" w:rsidR="005B698A" w:rsidRPr="0066685D" w:rsidRDefault="00257499" w:rsidP="00746D85">
            <w:pPr>
              <w:rPr>
                <w:rFonts w:ascii="Arial" w:hAnsi="Arial" w:cs="Arial"/>
                <w:sz w:val="20"/>
                <w:szCs w:val="20"/>
              </w:rPr>
            </w:pPr>
            <w:r w:rsidRPr="0066685D">
              <w:rPr>
                <w:rFonts w:ascii="Arial" w:hAnsi="Arial" w:cs="Arial"/>
                <w:sz w:val="20"/>
                <w:szCs w:val="20"/>
              </w:rPr>
              <w:t>Required as in the description. ENA 48-6-7 Issue 2.</w:t>
            </w:r>
          </w:p>
        </w:tc>
      </w:tr>
      <w:tr w:rsidR="005B698A" w:rsidRPr="002F43F5" w14:paraId="0532BC80" w14:textId="77777777" w:rsidTr="00D70A9A">
        <w:trPr>
          <w:trHeight w:val="273"/>
        </w:trPr>
        <w:tc>
          <w:tcPr>
            <w:tcW w:w="1838" w:type="dxa"/>
            <w:shd w:val="clear" w:color="auto" w:fill="EDEDED" w:themeFill="accent3" w:themeFillTint="33"/>
          </w:tcPr>
          <w:p w14:paraId="7C16E542" w14:textId="00175C34" w:rsidR="005B698A" w:rsidRPr="0066685D" w:rsidRDefault="00257499" w:rsidP="00746D85">
            <w:pPr>
              <w:rPr>
                <w:rFonts w:ascii="Arial" w:hAnsi="Arial" w:cs="Arial"/>
                <w:sz w:val="20"/>
                <w:szCs w:val="20"/>
              </w:rPr>
            </w:pPr>
            <w:r w:rsidRPr="0066685D">
              <w:rPr>
                <w:rFonts w:ascii="Arial" w:hAnsi="Arial" w:cs="Arial"/>
                <w:sz w:val="20"/>
                <w:szCs w:val="20"/>
              </w:rPr>
              <w:t>Power Source</w:t>
            </w:r>
          </w:p>
        </w:tc>
        <w:tc>
          <w:tcPr>
            <w:tcW w:w="3402" w:type="dxa"/>
            <w:shd w:val="clear" w:color="auto" w:fill="EDEDED" w:themeFill="accent3" w:themeFillTint="33"/>
          </w:tcPr>
          <w:p w14:paraId="15660047" w14:textId="21EF0AE1" w:rsidR="005B698A" w:rsidRPr="0066685D" w:rsidRDefault="00257499" w:rsidP="00746D85">
            <w:pPr>
              <w:rPr>
                <w:rFonts w:ascii="Arial" w:hAnsi="Arial" w:cs="Arial"/>
                <w:sz w:val="20"/>
                <w:szCs w:val="20"/>
              </w:rPr>
            </w:pPr>
            <w:r w:rsidRPr="0066685D">
              <w:rPr>
                <w:rFonts w:ascii="Arial" w:hAnsi="Arial" w:cs="Arial"/>
                <w:sz w:val="20"/>
                <w:szCs w:val="20"/>
              </w:rPr>
              <w:t xml:space="preserve">Requirements for type of power source, </w:t>
            </w:r>
            <w:proofErr w:type="gramStart"/>
            <w:r w:rsidRPr="0066685D">
              <w:rPr>
                <w:rFonts w:ascii="Arial" w:hAnsi="Arial" w:cs="Arial"/>
                <w:sz w:val="20"/>
                <w:szCs w:val="20"/>
              </w:rPr>
              <w:t>redundancy</w:t>
            </w:r>
            <w:proofErr w:type="gramEnd"/>
            <w:r w:rsidRPr="0066685D">
              <w:rPr>
                <w:rFonts w:ascii="Arial" w:hAnsi="Arial" w:cs="Arial"/>
                <w:sz w:val="20"/>
                <w:szCs w:val="20"/>
              </w:rPr>
              <w:t xml:space="preserve"> and specifications.</w:t>
            </w:r>
          </w:p>
        </w:tc>
        <w:tc>
          <w:tcPr>
            <w:tcW w:w="4346" w:type="dxa"/>
            <w:shd w:val="clear" w:color="auto" w:fill="EDEDED" w:themeFill="accent3" w:themeFillTint="33"/>
          </w:tcPr>
          <w:p w14:paraId="05255B78" w14:textId="5B197204" w:rsidR="005B698A" w:rsidRPr="0066685D" w:rsidRDefault="00257499" w:rsidP="00746D85">
            <w:pPr>
              <w:rPr>
                <w:rFonts w:ascii="Arial" w:hAnsi="Arial" w:cs="Arial"/>
                <w:sz w:val="20"/>
                <w:szCs w:val="20"/>
              </w:rPr>
            </w:pPr>
            <w:r w:rsidRPr="0066685D">
              <w:rPr>
                <w:rFonts w:ascii="Arial" w:hAnsi="Arial" w:cs="Arial"/>
                <w:sz w:val="20"/>
                <w:szCs w:val="20"/>
              </w:rPr>
              <w:t>The telecommunications equipment shall be designed to operate from a 24V/48V</w:t>
            </w:r>
            <w:r w:rsidR="00725D24" w:rsidRPr="0066685D">
              <w:rPr>
                <w:rFonts w:ascii="Arial" w:hAnsi="Arial" w:cs="Arial"/>
                <w:sz w:val="20"/>
                <w:szCs w:val="20"/>
              </w:rPr>
              <w:t>/110V</w:t>
            </w:r>
            <w:r w:rsidRPr="0066685D">
              <w:rPr>
                <w:rFonts w:ascii="Arial" w:hAnsi="Arial" w:cs="Arial"/>
                <w:sz w:val="20"/>
                <w:szCs w:val="20"/>
              </w:rPr>
              <w:t xml:space="preserve"> DC power source. The equipment shall be capable of being powered from two separate supplies. ENA 48-6-7 Issue 2.</w:t>
            </w:r>
          </w:p>
        </w:tc>
      </w:tr>
      <w:tr w:rsidR="005B698A" w:rsidRPr="002F43F5" w14:paraId="39490EB8" w14:textId="77777777" w:rsidTr="00D70A9A">
        <w:trPr>
          <w:trHeight w:val="273"/>
        </w:trPr>
        <w:tc>
          <w:tcPr>
            <w:tcW w:w="1838" w:type="dxa"/>
            <w:shd w:val="clear" w:color="auto" w:fill="EDEDED" w:themeFill="accent3" w:themeFillTint="33"/>
          </w:tcPr>
          <w:p w14:paraId="06762CEE" w14:textId="4336B8A2" w:rsidR="005B698A" w:rsidRPr="0066685D" w:rsidRDefault="0069139F" w:rsidP="00746D85">
            <w:pPr>
              <w:rPr>
                <w:rFonts w:ascii="Arial" w:hAnsi="Arial" w:cs="Arial"/>
                <w:sz w:val="20"/>
                <w:szCs w:val="20"/>
              </w:rPr>
            </w:pPr>
            <w:r w:rsidRPr="0066685D">
              <w:rPr>
                <w:rFonts w:ascii="Arial" w:hAnsi="Arial" w:cs="Arial"/>
                <w:b/>
                <w:bCs/>
                <w:sz w:val="20"/>
                <w:szCs w:val="20"/>
              </w:rPr>
              <w:t xml:space="preserve">High Voltage </w:t>
            </w:r>
            <w:r w:rsidRPr="0066685D">
              <w:rPr>
                <w:rFonts w:ascii="Arial" w:hAnsi="Arial" w:cs="Arial"/>
                <w:sz w:val="20"/>
                <w:szCs w:val="20"/>
              </w:rPr>
              <w:t>Sites</w:t>
            </w:r>
          </w:p>
        </w:tc>
        <w:tc>
          <w:tcPr>
            <w:tcW w:w="3402" w:type="dxa"/>
            <w:shd w:val="clear" w:color="auto" w:fill="EDEDED" w:themeFill="accent3" w:themeFillTint="33"/>
          </w:tcPr>
          <w:p w14:paraId="7EA6634D" w14:textId="136FE2A0" w:rsidR="005B698A" w:rsidRPr="0066685D" w:rsidRDefault="0069139F" w:rsidP="00746D85">
            <w:pPr>
              <w:rPr>
                <w:rFonts w:ascii="Arial" w:hAnsi="Arial" w:cs="Arial"/>
                <w:sz w:val="20"/>
                <w:szCs w:val="20"/>
              </w:rPr>
            </w:pPr>
            <w:r w:rsidRPr="0066685D">
              <w:rPr>
                <w:rFonts w:ascii="Arial" w:hAnsi="Arial" w:cs="Arial"/>
                <w:sz w:val="20"/>
                <w:szCs w:val="20"/>
              </w:rPr>
              <w:t>Requirements for installations and safety at hot sites.</w:t>
            </w:r>
          </w:p>
        </w:tc>
        <w:tc>
          <w:tcPr>
            <w:tcW w:w="4346" w:type="dxa"/>
            <w:shd w:val="clear" w:color="auto" w:fill="EDEDED" w:themeFill="accent3" w:themeFillTint="33"/>
          </w:tcPr>
          <w:p w14:paraId="503C6DB1" w14:textId="652FFFAD" w:rsidR="005B698A" w:rsidRPr="0066685D" w:rsidRDefault="0069139F" w:rsidP="00746D85">
            <w:pPr>
              <w:rPr>
                <w:rFonts w:ascii="Arial" w:hAnsi="Arial" w:cs="Arial"/>
                <w:sz w:val="20"/>
                <w:szCs w:val="20"/>
              </w:rPr>
            </w:pPr>
            <w:r w:rsidRPr="0066685D">
              <w:rPr>
                <w:rFonts w:ascii="Arial" w:hAnsi="Arial" w:cs="Arial"/>
                <w:sz w:val="20"/>
                <w:szCs w:val="20"/>
              </w:rPr>
              <w:t xml:space="preserve">All fibre inlet </w:t>
            </w:r>
            <w:proofErr w:type="gramStart"/>
            <w:r w:rsidRPr="0066685D">
              <w:rPr>
                <w:rFonts w:ascii="Arial" w:hAnsi="Arial" w:cs="Arial"/>
                <w:sz w:val="20"/>
                <w:szCs w:val="20"/>
              </w:rPr>
              <w:t>cables</w:t>
            </w:r>
            <w:proofErr w:type="gramEnd"/>
            <w:r w:rsidRPr="0066685D">
              <w:rPr>
                <w:rFonts w:ascii="Arial" w:hAnsi="Arial" w:cs="Arial"/>
                <w:sz w:val="20"/>
                <w:szCs w:val="20"/>
              </w:rPr>
              <w:t xml:space="preserve"> and cross-site links must not contain any metallic elements e.g. foils or strength members. If copper is used at hot sites (</w:t>
            </w:r>
            <w:proofErr w:type="gramStart"/>
            <w:r w:rsidRPr="0066685D">
              <w:rPr>
                <w:rFonts w:ascii="Arial" w:hAnsi="Arial" w:cs="Arial"/>
                <w:sz w:val="20"/>
                <w:szCs w:val="20"/>
              </w:rPr>
              <w:t>e.g.</w:t>
            </w:r>
            <w:proofErr w:type="gramEnd"/>
            <w:r w:rsidRPr="0066685D">
              <w:rPr>
                <w:rFonts w:ascii="Arial" w:hAnsi="Arial" w:cs="Arial"/>
                <w:sz w:val="20"/>
                <w:szCs w:val="20"/>
              </w:rPr>
              <w:t xml:space="preserve"> for PSTN, ISDN, SCADA, </w:t>
            </w:r>
            <w:r w:rsidR="00E9209A" w:rsidRPr="0066685D">
              <w:rPr>
                <w:rFonts w:ascii="Arial" w:hAnsi="Arial" w:cs="Arial"/>
                <w:b/>
                <w:bCs/>
                <w:sz w:val="20"/>
                <w:szCs w:val="20"/>
              </w:rPr>
              <w:t>Operational Data</w:t>
            </w:r>
            <w:r w:rsidR="00E9209A" w:rsidRPr="0066685D">
              <w:rPr>
                <w:rFonts w:ascii="Arial" w:hAnsi="Arial" w:cs="Arial"/>
                <w:sz w:val="20"/>
                <w:szCs w:val="20"/>
              </w:rPr>
              <w:t xml:space="preserve"> </w:t>
            </w:r>
            <w:r w:rsidRPr="0066685D">
              <w:rPr>
                <w:rFonts w:ascii="Arial" w:hAnsi="Arial" w:cs="Arial"/>
                <w:sz w:val="20"/>
                <w:szCs w:val="20"/>
              </w:rPr>
              <w:t xml:space="preserve">or telephony services) then the metallic conductors shall be isolated from earth by an approved </w:t>
            </w:r>
            <w:r w:rsidR="0018327C" w:rsidRPr="0066685D">
              <w:rPr>
                <w:rFonts w:ascii="Arial" w:hAnsi="Arial" w:cs="Arial"/>
                <w:b/>
                <w:bCs/>
                <w:sz w:val="20"/>
                <w:szCs w:val="20"/>
              </w:rPr>
              <w:t>I</w:t>
            </w:r>
            <w:r w:rsidRPr="0066685D">
              <w:rPr>
                <w:rFonts w:ascii="Arial" w:hAnsi="Arial" w:cs="Arial"/>
                <w:b/>
                <w:bCs/>
                <w:sz w:val="20"/>
                <w:szCs w:val="20"/>
              </w:rPr>
              <w:t>solation</w:t>
            </w:r>
            <w:r w:rsidRPr="0066685D">
              <w:rPr>
                <w:rFonts w:ascii="Arial" w:hAnsi="Arial" w:cs="Arial"/>
                <w:sz w:val="20"/>
                <w:szCs w:val="20"/>
              </w:rPr>
              <w:t xml:space="preserve"> barrier. No joints are permitted in the hot zone. Only hot site trained personnel are permitted to install or work on copper delivered infrastructure.</w:t>
            </w:r>
          </w:p>
        </w:tc>
      </w:tr>
      <w:tr w:rsidR="005B698A" w:rsidRPr="002F43F5" w14:paraId="4C977B5C" w14:textId="77777777" w:rsidTr="00D70A9A">
        <w:trPr>
          <w:trHeight w:val="273"/>
        </w:trPr>
        <w:tc>
          <w:tcPr>
            <w:tcW w:w="1838" w:type="dxa"/>
            <w:shd w:val="clear" w:color="auto" w:fill="EDEDED" w:themeFill="accent3" w:themeFillTint="33"/>
          </w:tcPr>
          <w:p w14:paraId="42C68681" w14:textId="45D4E734" w:rsidR="005B698A" w:rsidRPr="0066685D" w:rsidRDefault="00665157" w:rsidP="00746D85">
            <w:pPr>
              <w:rPr>
                <w:rFonts w:ascii="Arial" w:hAnsi="Arial" w:cs="Arial"/>
                <w:sz w:val="20"/>
                <w:szCs w:val="20"/>
              </w:rPr>
            </w:pPr>
            <w:r w:rsidRPr="0066685D">
              <w:rPr>
                <w:rFonts w:ascii="Arial" w:hAnsi="Arial" w:cs="Arial"/>
                <w:sz w:val="20"/>
                <w:szCs w:val="20"/>
              </w:rPr>
              <w:t>Environmental Performance</w:t>
            </w:r>
          </w:p>
        </w:tc>
        <w:tc>
          <w:tcPr>
            <w:tcW w:w="3402" w:type="dxa"/>
            <w:shd w:val="clear" w:color="auto" w:fill="EDEDED" w:themeFill="accent3" w:themeFillTint="33"/>
          </w:tcPr>
          <w:p w14:paraId="5522DEA6" w14:textId="50BD1B55" w:rsidR="005B698A" w:rsidRPr="0066685D" w:rsidRDefault="00665157" w:rsidP="00746D85">
            <w:pPr>
              <w:rPr>
                <w:rFonts w:ascii="Arial" w:hAnsi="Arial" w:cs="Arial"/>
                <w:sz w:val="20"/>
                <w:szCs w:val="20"/>
              </w:rPr>
            </w:pPr>
            <w:r w:rsidRPr="0066685D">
              <w:rPr>
                <w:rFonts w:ascii="Arial" w:hAnsi="Arial" w:cs="Arial"/>
                <w:sz w:val="20"/>
                <w:szCs w:val="20"/>
              </w:rPr>
              <w:t xml:space="preserve">Requirements for environmental and test performance of equipment at </w:t>
            </w:r>
            <w:r w:rsidRPr="0066685D">
              <w:rPr>
                <w:rFonts w:ascii="Arial" w:hAnsi="Arial" w:cs="Arial"/>
                <w:b/>
                <w:bCs/>
                <w:sz w:val="20"/>
                <w:szCs w:val="20"/>
              </w:rPr>
              <w:t>HV</w:t>
            </w:r>
            <w:r w:rsidRPr="0066685D">
              <w:rPr>
                <w:rFonts w:ascii="Arial" w:hAnsi="Arial" w:cs="Arial"/>
                <w:sz w:val="20"/>
                <w:szCs w:val="20"/>
              </w:rPr>
              <w:t xml:space="preserve"> electrical substations.</w:t>
            </w:r>
          </w:p>
        </w:tc>
        <w:tc>
          <w:tcPr>
            <w:tcW w:w="4346" w:type="dxa"/>
            <w:shd w:val="clear" w:color="auto" w:fill="EDEDED" w:themeFill="accent3" w:themeFillTint="33"/>
          </w:tcPr>
          <w:p w14:paraId="35C473B3" w14:textId="43504B18" w:rsidR="005B698A" w:rsidRPr="0066685D" w:rsidRDefault="00665157" w:rsidP="00746D85">
            <w:pPr>
              <w:rPr>
                <w:rFonts w:ascii="Arial" w:hAnsi="Arial" w:cs="Arial"/>
                <w:sz w:val="20"/>
                <w:szCs w:val="20"/>
              </w:rPr>
            </w:pPr>
            <w:r w:rsidRPr="0066685D">
              <w:rPr>
                <w:rFonts w:ascii="Arial" w:hAnsi="Arial" w:cs="Arial"/>
                <w:sz w:val="20"/>
                <w:szCs w:val="20"/>
              </w:rPr>
              <w:t>Equipment located in substations and power stations shall be immune to electrical interference. All proposed equipment shall comply with BS EN 61850-3.</w:t>
            </w:r>
          </w:p>
        </w:tc>
      </w:tr>
      <w:tr w:rsidR="005B698A" w:rsidRPr="002F43F5" w14:paraId="692C59D6" w14:textId="77777777" w:rsidTr="00D70A9A">
        <w:trPr>
          <w:trHeight w:val="273"/>
        </w:trPr>
        <w:tc>
          <w:tcPr>
            <w:tcW w:w="1838" w:type="dxa"/>
            <w:shd w:val="clear" w:color="auto" w:fill="EDEDED" w:themeFill="accent3" w:themeFillTint="33"/>
          </w:tcPr>
          <w:p w14:paraId="6A645063" w14:textId="564E18E6" w:rsidR="005B698A" w:rsidRPr="0066685D" w:rsidRDefault="00665157" w:rsidP="00746D85">
            <w:pPr>
              <w:rPr>
                <w:rFonts w:ascii="Arial" w:hAnsi="Arial" w:cs="Arial"/>
                <w:sz w:val="20"/>
                <w:szCs w:val="20"/>
              </w:rPr>
            </w:pPr>
            <w:r w:rsidRPr="0066685D">
              <w:rPr>
                <w:rFonts w:ascii="Arial" w:hAnsi="Arial" w:cs="Arial"/>
                <w:sz w:val="20"/>
                <w:szCs w:val="20"/>
              </w:rPr>
              <w:t>Equipment Design</w:t>
            </w:r>
          </w:p>
        </w:tc>
        <w:tc>
          <w:tcPr>
            <w:tcW w:w="3402" w:type="dxa"/>
            <w:shd w:val="clear" w:color="auto" w:fill="EDEDED" w:themeFill="accent3" w:themeFillTint="33"/>
          </w:tcPr>
          <w:p w14:paraId="256CC93F" w14:textId="15E4EC99" w:rsidR="005B698A" w:rsidRPr="0066685D" w:rsidRDefault="0063517E" w:rsidP="00746D85">
            <w:pPr>
              <w:rPr>
                <w:rFonts w:ascii="Arial" w:hAnsi="Arial" w:cs="Arial"/>
                <w:sz w:val="20"/>
                <w:szCs w:val="20"/>
              </w:rPr>
            </w:pPr>
            <w:r w:rsidRPr="0066685D">
              <w:rPr>
                <w:rFonts w:ascii="Arial" w:hAnsi="Arial" w:cs="Arial"/>
                <w:sz w:val="20"/>
                <w:szCs w:val="20"/>
              </w:rPr>
              <w:t xml:space="preserve">Requirements for equipment to work without error or degradation for the environmental conditions specified for these </w:t>
            </w:r>
            <w:r w:rsidR="000C4C9D" w:rsidRPr="0066685D">
              <w:rPr>
                <w:rFonts w:ascii="Arial" w:hAnsi="Arial" w:cs="Arial"/>
                <w:b/>
                <w:bCs/>
                <w:sz w:val="20"/>
                <w:szCs w:val="20"/>
              </w:rPr>
              <w:t>L</w:t>
            </w:r>
            <w:r w:rsidRPr="0066685D">
              <w:rPr>
                <w:rFonts w:ascii="Arial" w:hAnsi="Arial" w:cs="Arial"/>
                <w:b/>
                <w:bCs/>
                <w:sz w:val="20"/>
                <w:szCs w:val="20"/>
              </w:rPr>
              <w:t>ocations.</w:t>
            </w:r>
          </w:p>
        </w:tc>
        <w:tc>
          <w:tcPr>
            <w:tcW w:w="4346" w:type="dxa"/>
            <w:shd w:val="clear" w:color="auto" w:fill="EDEDED" w:themeFill="accent3" w:themeFillTint="33"/>
          </w:tcPr>
          <w:p w14:paraId="59714336" w14:textId="161E6C93" w:rsidR="005B698A" w:rsidRPr="0066685D" w:rsidRDefault="0063517E" w:rsidP="00746D85">
            <w:pPr>
              <w:rPr>
                <w:rFonts w:ascii="Arial" w:hAnsi="Arial" w:cs="Arial"/>
                <w:sz w:val="20"/>
                <w:szCs w:val="20"/>
              </w:rPr>
            </w:pPr>
            <w:r w:rsidRPr="0066685D">
              <w:rPr>
                <w:rFonts w:ascii="Arial" w:hAnsi="Arial" w:cs="Arial"/>
                <w:sz w:val="20"/>
                <w:szCs w:val="20"/>
              </w:rPr>
              <w:t xml:space="preserve">It shall be designed to work without error or degradation for the environmental conditions specified for these </w:t>
            </w:r>
            <w:r w:rsidR="00F95ED3" w:rsidRPr="0066685D">
              <w:rPr>
                <w:rFonts w:ascii="Arial" w:hAnsi="Arial" w:cs="Arial"/>
                <w:b/>
                <w:bCs/>
                <w:sz w:val="20"/>
                <w:szCs w:val="20"/>
              </w:rPr>
              <w:t>L</w:t>
            </w:r>
            <w:r w:rsidRPr="0066685D">
              <w:rPr>
                <w:rFonts w:ascii="Arial" w:hAnsi="Arial" w:cs="Arial"/>
                <w:b/>
                <w:bCs/>
                <w:sz w:val="20"/>
                <w:szCs w:val="20"/>
              </w:rPr>
              <w:t>ocations.</w:t>
            </w:r>
          </w:p>
        </w:tc>
      </w:tr>
      <w:tr w:rsidR="005B698A" w:rsidRPr="002F43F5" w14:paraId="1185B6D4" w14:textId="77777777" w:rsidTr="00D70A9A">
        <w:trPr>
          <w:trHeight w:val="263"/>
        </w:trPr>
        <w:tc>
          <w:tcPr>
            <w:tcW w:w="1838" w:type="dxa"/>
            <w:shd w:val="clear" w:color="auto" w:fill="EDEDED" w:themeFill="accent3" w:themeFillTint="33"/>
          </w:tcPr>
          <w:p w14:paraId="657F642C" w14:textId="0ED07E0E" w:rsidR="005B698A" w:rsidRPr="0066685D" w:rsidRDefault="0063517E" w:rsidP="00746D85">
            <w:pPr>
              <w:rPr>
                <w:rFonts w:ascii="Arial" w:hAnsi="Arial" w:cs="Arial"/>
                <w:sz w:val="20"/>
                <w:szCs w:val="20"/>
              </w:rPr>
            </w:pPr>
            <w:r w:rsidRPr="0066685D">
              <w:rPr>
                <w:rFonts w:ascii="Arial" w:hAnsi="Arial" w:cs="Arial"/>
                <w:b/>
                <w:bCs/>
                <w:sz w:val="20"/>
                <w:szCs w:val="20"/>
              </w:rPr>
              <w:t>Operation</w:t>
            </w:r>
            <w:r w:rsidRPr="0066685D">
              <w:rPr>
                <w:rFonts w:ascii="Arial" w:hAnsi="Arial" w:cs="Arial"/>
                <w:sz w:val="20"/>
                <w:szCs w:val="20"/>
              </w:rPr>
              <w:t xml:space="preserve"> in Extended Temperature Ranges</w:t>
            </w:r>
          </w:p>
        </w:tc>
        <w:tc>
          <w:tcPr>
            <w:tcW w:w="3402" w:type="dxa"/>
            <w:shd w:val="clear" w:color="auto" w:fill="EDEDED" w:themeFill="accent3" w:themeFillTint="33"/>
          </w:tcPr>
          <w:p w14:paraId="6332C85E" w14:textId="0A67EB00" w:rsidR="005B698A" w:rsidRPr="0066685D" w:rsidRDefault="0063517E" w:rsidP="00746D85">
            <w:pPr>
              <w:rPr>
                <w:rFonts w:ascii="Arial" w:hAnsi="Arial" w:cs="Arial"/>
                <w:sz w:val="20"/>
                <w:szCs w:val="20"/>
              </w:rPr>
            </w:pPr>
            <w:r w:rsidRPr="0066685D">
              <w:rPr>
                <w:rFonts w:ascii="Arial" w:hAnsi="Arial" w:cs="Arial"/>
                <w:sz w:val="20"/>
                <w:szCs w:val="20"/>
              </w:rPr>
              <w:t>Requirements for equipment to work at certain temperatures</w:t>
            </w:r>
          </w:p>
        </w:tc>
        <w:tc>
          <w:tcPr>
            <w:tcW w:w="4346" w:type="dxa"/>
            <w:shd w:val="clear" w:color="auto" w:fill="EDEDED" w:themeFill="accent3" w:themeFillTint="33"/>
          </w:tcPr>
          <w:p w14:paraId="2E3DBCEE" w14:textId="4B4D2140" w:rsidR="005B698A" w:rsidRPr="0066685D" w:rsidRDefault="0063517E" w:rsidP="00746D85">
            <w:pPr>
              <w:rPr>
                <w:rFonts w:ascii="Arial" w:hAnsi="Arial" w:cs="Arial"/>
                <w:sz w:val="20"/>
                <w:szCs w:val="20"/>
              </w:rPr>
            </w:pPr>
            <w:r w:rsidRPr="0066685D">
              <w:rPr>
                <w:rFonts w:ascii="Arial" w:hAnsi="Arial" w:cs="Arial"/>
                <w:sz w:val="20"/>
                <w:szCs w:val="20"/>
              </w:rPr>
              <w:t xml:space="preserve">Where mounted within an enclosure, it shall be capable of normal </w:t>
            </w:r>
            <w:r w:rsidR="00BC588D" w:rsidRPr="0066685D">
              <w:rPr>
                <w:rFonts w:ascii="Arial" w:hAnsi="Arial" w:cs="Arial"/>
                <w:b/>
                <w:bCs/>
                <w:sz w:val="20"/>
                <w:szCs w:val="20"/>
              </w:rPr>
              <w:t>Operation</w:t>
            </w:r>
            <w:r w:rsidRPr="0066685D">
              <w:rPr>
                <w:rFonts w:ascii="Arial" w:hAnsi="Arial" w:cs="Arial"/>
                <w:sz w:val="20"/>
                <w:szCs w:val="20"/>
              </w:rPr>
              <w:t xml:space="preserve"> at a temperature 15°C higher than the upper temperature limit of the environmental class. When operating in extended temperature ranges the equipment should use passive cooling to minimise power requirements and to avoid reliance on any active components such as fans.</w:t>
            </w:r>
          </w:p>
        </w:tc>
      </w:tr>
      <w:tr w:rsidR="005B698A" w:rsidRPr="002F43F5" w14:paraId="5FE44F1A" w14:textId="77777777" w:rsidTr="00D70A9A">
        <w:trPr>
          <w:trHeight w:val="273"/>
        </w:trPr>
        <w:tc>
          <w:tcPr>
            <w:tcW w:w="1838" w:type="dxa"/>
            <w:shd w:val="clear" w:color="auto" w:fill="EDEDED" w:themeFill="accent3" w:themeFillTint="33"/>
          </w:tcPr>
          <w:p w14:paraId="51C3979D" w14:textId="6E6ECB1D" w:rsidR="005B698A" w:rsidRPr="0066685D" w:rsidRDefault="00A637FF" w:rsidP="00746D85">
            <w:pPr>
              <w:rPr>
                <w:rFonts w:ascii="Arial" w:hAnsi="Arial" w:cs="Arial"/>
                <w:sz w:val="20"/>
                <w:szCs w:val="20"/>
              </w:rPr>
            </w:pPr>
            <w:r w:rsidRPr="0066685D">
              <w:rPr>
                <w:rFonts w:ascii="Arial" w:hAnsi="Arial" w:cs="Arial"/>
                <w:b/>
                <w:bCs/>
                <w:sz w:val="20"/>
                <w:szCs w:val="20"/>
              </w:rPr>
              <w:t>Earthing</w:t>
            </w:r>
            <w:r w:rsidRPr="0066685D">
              <w:rPr>
                <w:rFonts w:ascii="Arial" w:hAnsi="Arial" w:cs="Arial"/>
                <w:sz w:val="20"/>
                <w:szCs w:val="20"/>
              </w:rPr>
              <w:t xml:space="preserve"> in Substation Telecommunications Room</w:t>
            </w:r>
          </w:p>
        </w:tc>
        <w:tc>
          <w:tcPr>
            <w:tcW w:w="3402" w:type="dxa"/>
            <w:shd w:val="clear" w:color="auto" w:fill="EDEDED" w:themeFill="accent3" w:themeFillTint="33"/>
          </w:tcPr>
          <w:p w14:paraId="579C4F81" w14:textId="139A30BD" w:rsidR="005B698A" w:rsidRPr="0066685D" w:rsidRDefault="002E6080" w:rsidP="00746D85">
            <w:pPr>
              <w:rPr>
                <w:rFonts w:ascii="Arial" w:hAnsi="Arial" w:cs="Arial"/>
                <w:sz w:val="20"/>
                <w:szCs w:val="20"/>
              </w:rPr>
            </w:pPr>
            <w:r w:rsidRPr="0066685D">
              <w:rPr>
                <w:rFonts w:ascii="Arial" w:hAnsi="Arial" w:cs="Arial"/>
                <w:sz w:val="20"/>
                <w:szCs w:val="20"/>
              </w:rPr>
              <w:t xml:space="preserve">Requirements for </w:t>
            </w:r>
            <w:r w:rsidR="00A15251" w:rsidRPr="0066685D">
              <w:rPr>
                <w:rFonts w:ascii="Arial" w:hAnsi="Arial" w:cs="Arial"/>
                <w:b/>
                <w:bCs/>
                <w:sz w:val="20"/>
                <w:szCs w:val="20"/>
              </w:rPr>
              <w:t>E</w:t>
            </w:r>
            <w:r w:rsidRPr="0066685D">
              <w:rPr>
                <w:rFonts w:ascii="Arial" w:hAnsi="Arial" w:cs="Arial"/>
                <w:b/>
                <w:bCs/>
                <w:sz w:val="20"/>
                <w:szCs w:val="20"/>
              </w:rPr>
              <w:t>arthing</w:t>
            </w:r>
            <w:r w:rsidRPr="0066685D">
              <w:rPr>
                <w:rFonts w:ascii="Arial" w:hAnsi="Arial" w:cs="Arial"/>
                <w:sz w:val="20"/>
                <w:szCs w:val="20"/>
              </w:rPr>
              <w:t xml:space="preserve"> in substations.</w:t>
            </w:r>
          </w:p>
        </w:tc>
        <w:tc>
          <w:tcPr>
            <w:tcW w:w="4346" w:type="dxa"/>
            <w:shd w:val="clear" w:color="auto" w:fill="EDEDED" w:themeFill="accent3" w:themeFillTint="33"/>
          </w:tcPr>
          <w:p w14:paraId="22A2F02A" w14:textId="41208557" w:rsidR="005B698A" w:rsidRPr="0066685D" w:rsidRDefault="001A3693" w:rsidP="00746D85">
            <w:pPr>
              <w:rPr>
                <w:rFonts w:ascii="Arial" w:hAnsi="Arial" w:cs="Arial"/>
                <w:sz w:val="20"/>
                <w:szCs w:val="20"/>
              </w:rPr>
            </w:pPr>
            <w:r w:rsidRPr="0066685D">
              <w:rPr>
                <w:rFonts w:ascii="Arial" w:hAnsi="Arial" w:cs="Arial"/>
                <w:sz w:val="20"/>
                <w:szCs w:val="20"/>
              </w:rPr>
              <w:t xml:space="preserve">The </w:t>
            </w:r>
            <w:r w:rsidR="00A15251" w:rsidRPr="0066685D">
              <w:rPr>
                <w:rFonts w:ascii="Arial" w:hAnsi="Arial" w:cs="Arial"/>
                <w:b/>
                <w:bCs/>
                <w:sz w:val="20"/>
                <w:szCs w:val="20"/>
              </w:rPr>
              <w:t>E</w:t>
            </w:r>
            <w:r w:rsidRPr="0066685D">
              <w:rPr>
                <w:rFonts w:ascii="Arial" w:hAnsi="Arial" w:cs="Arial"/>
                <w:b/>
                <w:bCs/>
                <w:sz w:val="20"/>
                <w:szCs w:val="20"/>
              </w:rPr>
              <w:t>arthing</w:t>
            </w:r>
            <w:r w:rsidRPr="0066685D">
              <w:rPr>
                <w:rFonts w:ascii="Arial" w:hAnsi="Arial" w:cs="Arial"/>
                <w:sz w:val="20"/>
                <w:szCs w:val="20"/>
              </w:rPr>
              <w:t xml:space="preserve"> policy adopted should be such that the performance of existing substation equipment will not be impaired. See also ENA 48-6-7 Issue 2.</w:t>
            </w:r>
          </w:p>
        </w:tc>
      </w:tr>
      <w:tr w:rsidR="005B698A" w:rsidRPr="002F43F5" w14:paraId="3D578997" w14:textId="77777777" w:rsidTr="00D70A9A">
        <w:trPr>
          <w:trHeight w:val="273"/>
        </w:trPr>
        <w:tc>
          <w:tcPr>
            <w:tcW w:w="1838" w:type="dxa"/>
            <w:shd w:val="clear" w:color="auto" w:fill="EDEDED" w:themeFill="accent3" w:themeFillTint="33"/>
          </w:tcPr>
          <w:p w14:paraId="54BB7C19" w14:textId="1E5B3239" w:rsidR="005B698A" w:rsidRPr="0066685D" w:rsidRDefault="00B15990" w:rsidP="00746D85">
            <w:pPr>
              <w:rPr>
                <w:rFonts w:ascii="Arial" w:hAnsi="Arial" w:cs="Arial"/>
                <w:sz w:val="20"/>
                <w:szCs w:val="20"/>
              </w:rPr>
            </w:pPr>
            <w:r w:rsidRPr="0066685D">
              <w:rPr>
                <w:rFonts w:ascii="Arial" w:hAnsi="Arial" w:cs="Arial"/>
                <w:sz w:val="20"/>
                <w:szCs w:val="20"/>
              </w:rPr>
              <w:t>Electromagnetic Compatibility (</w:t>
            </w:r>
            <w:proofErr w:type="gramStart"/>
            <w:r w:rsidR="003F4A18" w:rsidRPr="0066685D">
              <w:rPr>
                <w:rFonts w:ascii="Arial" w:hAnsi="Arial" w:cs="Arial"/>
                <w:sz w:val="20"/>
                <w:szCs w:val="20"/>
              </w:rPr>
              <w:t xml:space="preserve">EMC </w:t>
            </w:r>
            <w:r w:rsidRPr="0066685D">
              <w:rPr>
                <w:rFonts w:ascii="Arial" w:hAnsi="Arial" w:cs="Arial"/>
                <w:sz w:val="20"/>
                <w:szCs w:val="20"/>
              </w:rPr>
              <w:t>)</w:t>
            </w:r>
            <w:r w:rsidR="003F4A18" w:rsidRPr="0066685D">
              <w:rPr>
                <w:rFonts w:ascii="Arial" w:hAnsi="Arial" w:cs="Arial"/>
                <w:sz w:val="20"/>
                <w:szCs w:val="20"/>
              </w:rPr>
              <w:t>Requirements</w:t>
            </w:r>
            <w:proofErr w:type="gramEnd"/>
          </w:p>
        </w:tc>
        <w:tc>
          <w:tcPr>
            <w:tcW w:w="3402" w:type="dxa"/>
            <w:shd w:val="clear" w:color="auto" w:fill="EDEDED" w:themeFill="accent3" w:themeFillTint="33"/>
          </w:tcPr>
          <w:p w14:paraId="3794BB40" w14:textId="5E33BBC4" w:rsidR="005B698A" w:rsidRPr="0066685D" w:rsidRDefault="003F4A18" w:rsidP="00746D85">
            <w:pPr>
              <w:rPr>
                <w:rFonts w:ascii="Arial" w:hAnsi="Arial" w:cs="Arial"/>
                <w:sz w:val="20"/>
                <w:szCs w:val="20"/>
              </w:rPr>
            </w:pPr>
            <w:r w:rsidRPr="0066685D">
              <w:rPr>
                <w:rFonts w:ascii="Arial" w:hAnsi="Arial" w:cs="Arial"/>
                <w:sz w:val="20"/>
                <w:szCs w:val="20"/>
              </w:rPr>
              <w:t xml:space="preserve">EMC requirements so it does not impair the performance of any other equipment in the substation by compromising the existing </w:t>
            </w:r>
            <w:r w:rsidR="00A15251" w:rsidRPr="0066685D">
              <w:rPr>
                <w:rFonts w:ascii="Arial" w:hAnsi="Arial" w:cs="Arial"/>
                <w:b/>
                <w:bCs/>
                <w:sz w:val="20"/>
                <w:szCs w:val="20"/>
              </w:rPr>
              <w:t>E</w:t>
            </w:r>
            <w:r w:rsidRPr="0066685D">
              <w:rPr>
                <w:rFonts w:ascii="Arial" w:hAnsi="Arial" w:cs="Arial"/>
                <w:b/>
                <w:bCs/>
                <w:sz w:val="20"/>
                <w:szCs w:val="20"/>
              </w:rPr>
              <w:t>arthing</w:t>
            </w:r>
            <w:r w:rsidRPr="0066685D">
              <w:rPr>
                <w:rFonts w:ascii="Arial" w:hAnsi="Arial" w:cs="Arial"/>
                <w:sz w:val="20"/>
                <w:szCs w:val="20"/>
              </w:rPr>
              <w:t xml:space="preserve"> arrangements</w:t>
            </w:r>
          </w:p>
        </w:tc>
        <w:tc>
          <w:tcPr>
            <w:tcW w:w="4346" w:type="dxa"/>
            <w:shd w:val="clear" w:color="auto" w:fill="EDEDED" w:themeFill="accent3" w:themeFillTint="33"/>
          </w:tcPr>
          <w:p w14:paraId="5FE05CDE" w14:textId="0BD860ED" w:rsidR="005B698A" w:rsidRPr="0066685D" w:rsidRDefault="003F4A18" w:rsidP="00746D85">
            <w:pPr>
              <w:rPr>
                <w:rFonts w:ascii="Arial" w:hAnsi="Arial" w:cs="Arial"/>
                <w:sz w:val="20"/>
                <w:szCs w:val="20"/>
              </w:rPr>
            </w:pPr>
            <w:r w:rsidRPr="0066685D">
              <w:rPr>
                <w:rFonts w:ascii="Arial" w:hAnsi="Arial" w:cs="Arial"/>
                <w:sz w:val="20"/>
                <w:szCs w:val="20"/>
              </w:rPr>
              <w:t xml:space="preserve">All equipment installed in substations meets the EMC requirements stated and does not impair the performance of any other equipment in the substation by compromising the existing </w:t>
            </w:r>
            <w:r w:rsidR="00A15251" w:rsidRPr="0066685D">
              <w:rPr>
                <w:rFonts w:ascii="Arial" w:hAnsi="Arial" w:cs="Arial"/>
                <w:b/>
                <w:bCs/>
                <w:sz w:val="20"/>
                <w:szCs w:val="20"/>
              </w:rPr>
              <w:t>E</w:t>
            </w:r>
            <w:r w:rsidRPr="0066685D">
              <w:rPr>
                <w:rFonts w:ascii="Arial" w:hAnsi="Arial" w:cs="Arial"/>
                <w:b/>
                <w:bCs/>
                <w:sz w:val="20"/>
                <w:szCs w:val="20"/>
              </w:rPr>
              <w:t>arthing</w:t>
            </w:r>
            <w:r w:rsidRPr="0066685D">
              <w:rPr>
                <w:rFonts w:ascii="Arial" w:hAnsi="Arial" w:cs="Arial"/>
                <w:sz w:val="20"/>
                <w:szCs w:val="20"/>
              </w:rPr>
              <w:t xml:space="preserve"> arrangements.</w:t>
            </w:r>
          </w:p>
        </w:tc>
      </w:tr>
      <w:tr w:rsidR="005B698A" w:rsidRPr="002F43F5" w14:paraId="641A9152" w14:textId="77777777" w:rsidTr="00D70A9A">
        <w:trPr>
          <w:trHeight w:val="273"/>
        </w:trPr>
        <w:tc>
          <w:tcPr>
            <w:tcW w:w="1838" w:type="dxa"/>
            <w:shd w:val="clear" w:color="auto" w:fill="EDEDED" w:themeFill="accent3" w:themeFillTint="33"/>
          </w:tcPr>
          <w:p w14:paraId="624630A2" w14:textId="30E3EC0D" w:rsidR="005B698A" w:rsidRPr="0066685D" w:rsidRDefault="00236F94" w:rsidP="00746D85">
            <w:pPr>
              <w:rPr>
                <w:rFonts w:ascii="Arial" w:hAnsi="Arial" w:cs="Arial"/>
                <w:sz w:val="20"/>
                <w:szCs w:val="20"/>
              </w:rPr>
            </w:pPr>
            <w:r w:rsidRPr="0066685D">
              <w:rPr>
                <w:rFonts w:ascii="Arial" w:hAnsi="Arial" w:cs="Arial"/>
                <w:sz w:val="20"/>
                <w:szCs w:val="20"/>
              </w:rPr>
              <w:t>Safety and Site Access</w:t>
            </w:r>
          </w:p>
        </w:tc>
        <w:tc>
          <w:tcPr>
            <w:tcW w:w="3402" w:type="dxa"/>
            <w:shd w:val="clear" w:color="auto" w:fill="EDEDED" w:themeFill="accent3" w:themeFillTint="33"/>
          </w:tcPr>
          <w:p w14:paraId="39C49B55" w14:textId="60608E1D" w:rsidR="005B698A" w:rsidRPr="0066685D" w:rsidRDefault="00236F94" w:rsidP="00746D85">
            <w:pPr>
              <w:rPr>
                <w:rFonts w:ascii="Arial" w:hAnsi="Arial" w:cs="Arial"/>
                <w:sz w:val="20"/>
                <w:szCs w:val="20"/>
              </w:rPr>
            </w:pPr>
            <w:r w:rsidRPr="0066685D">
              <w:rPr>
                <w:rFonts w:ascii="Arial" w:hAnsi="Arial" w:cs="Arial"/>
                <w:sz w:val="20"/>
                <w:szCs w:val="20"/>
              </w:rPr>
              <w:t>Requirements for safe access to site and safety of equipment.</w:t>
            </w:r>
          </w:p>
        </w:tc>
        <w:tc>
          <w:tcPr>
            <w:tcW w:w="4346" w:type="dxa"/>
            <w:shd w:val="clear" w:color="auto" w:fill="EDEDED" w:themeFill="accent3" w:themeFillTint="33"/>
          </w:tcPr>
          <w:p w14:paraId="4687D59C" w14:textId="28BAB56F" w:rsidR="005B698A" w:rsidRPr="0066685D" w:rsidRDefault="00236F94" w:rsidP="00746D85">
            <w:pPr>
              <w:rPr>
                <w:rFonts w:ascii="Arial" w:hAnsi="Arial" w:cs="Arial"/>
                <w:sz w:val="20"/>
                <w:szCs w:val="20"/>
              </w:rPr>
            </w:pPr>
            <w:r w:rsidRPr="0066685D">
              <w:rPr>
                <w:rFonts w:ascii="Arial" w:hAnsi="Arial" w:cs="Arial"/>
                <w:sz w:val="20"/>
                <w:szCs w:val="20"/>
              </w:rPr>
              <w:t xml:space="preserve">There is a requirement for the equipment to be in a secured </w:t>
            </w:r>
            <w:r w:rsidR="00E90FD3" w:rsidRPr="0066685D">
              <w:rPr>
                <w:rFonts w:ascii="Arial" w:hAnsi="Arial" w:cs="Arial"/>
                <w:b/>
                <w:bCs/>
                <w:sz w:val="20"/>
                <w:szCs w:val="20"/>
              </w:rPr>
              <w:t>Location</w:t>
            </w:r>
            <w:r w:rsidRPr="0066685D">
              <w:rPr>
                <w:rFonts w:ascii="Arial" w:hAnsi="Arial" w:cs="Arial"/>
                <w:sz w:val="20"/>
                <w:szCs w:val="20"/>
              </w:rPr>
              <w:t xml:space="preserve"> and safe access for personnel.</w:t>
            </w:r>
          </w:p>
        </w:tc>
      </w:tr>
      <w:tr w:rsidR="005B698A" w:rsidRPr="002F43F5" w14:paraId="030C8F78" w14:textId="77777777" w:rsidTr="00D70A9A">
        <w:trPr>
          <w:trHeight w:val="273"/>
        </w:trPr>
        <w:tc>
          <w:tcPr>
            <w:tcW w:w="1838" w:type="dxa"/>
            <w:shd w:val="clear" w:color="auto" w:fill="EDEDED" w:themeFill="accent3" w:themeFillTint="33"/>
          </w:tcPr>
          <w:p w14:paraId="6A45D3D9" w14:textId="650C3DD4" w:rsidR="005B698A" w:rsidRPr="0066685D" w:rsidRDefault="00236F94" w:rsidP="00746D85">
            <w:pPr>
              <w:rPr>
                <w:rFonts w:ascii="Arial" w:hAnsi="Arial" w:cs="Arial"/>
                <w:sz w:val="20"/>
                <w:szCs w:val="20"/>
              </w:rPr>
            </w:pPr>
            <w:r w:rsidRPr="0066685D">
              <w:rPr>
                <w:rFonts w:ascii="Arial" w:hAnsi="Arial" w:cs="Arial"/>
                <w:sz w:val="20"/>
                <w:szCs w:val="20"/>
              </w:rPr>
              <w:t xml:space="preserve">Business Continuity and </w:t>
            </w:r>
            <w:r w:rsidRPr="0066685D">
              <w:rPr>
                <w:rFonts w:ascii="Arial" w:hAnsi="Arial" w:cs="Arial"/>
                <w:sz w:val="20"/>
                <w:szCs w:val="20"/>
              </w:rPr>
              <w:lastRenderedPageBreak/>
              <w:t>Disaster Recovery</w:t>
            </w:r>
          </w:p>
        </w:tc>
        <w:tc>
          <w:tcPr>
            <w:tcW w:w="3402" w:type="dxa"/>
            <w:shd w:val="clear" w:color="auto" w:fill="EDEDED" w:themeFill="accent3" w:themeFillTint="33"/>
          </w:tcPr>
          <w:p w14:paraId="13DD1C9A" w14:textId="55E19F7B" w:rsidR="005B698A" w:rsidRPr="0066685D" w:rsidRDefault="00CB0160" w:rsidP="00746D85">
            <w:pPr>
              <w:rPr>
                <w:rFonts w:ascii="Arial" w:hAnsi="Arial" w:cs="Arial"/>
                <w:sz w:val="20"/>
                <w:szCs w:val="20"/>
              </w:rPr>
            </w:pPr>
            <w:r w:rsidRPr="0066685D">
              <w:rPr>
                <w:rFonts w:ascii="Arial" w:hAnsi="Arial" w:cs="Arial"/>
                <w:sz w:val="20"/>
                <w:szCs w:val="20"/>
              </w:rPr>
              <w:lastRenderedPageBreak/>
              <w:t>Requirement for Business Continuity and Disaster Recovery procedures.</w:t>
            </w:r>
          </w:p>
        </w:tc>
        <w:tc>
          <w:tcPr>
            <w:tcW w:w="4346" w:type="dxa"/>
            <w:shd w:val="clear" w:color="auto" w:fill="EDEDED" w:themeFill="accent3" w:themeFillTint="33"/>
          </w:tcPr>
          <w:p w14:paraId="249F0196" w14:textId="08545434" w:rsidR="005B698A" w:rsidRPr="0066685D" w:rsidRDefault="00CB0160" w:rsidP="00746D85">
            <w:pPr>
              <w:rPr>
                <w:rFonts w:ascii="Arial" w:hAnsi="Arial" w:cs="Arial"/>
                <w:sz w:val="20"/>
                <w:szCs w:val="20"/>
              </w:rPr>
            </w:pPr>
            <w:r w:rsidRPr="0066685D">
              <w:rPr>
                <w:rFonts w:ascii="Arial" w:hAnsi="Arial" w:cs="Arial"/>
                <w:sz w:val="20"/>
                <w:szCs w:val="20"/>
              </w:rPr>
              <w:t xml:space="preserve">DR procedures should be capable of switching or re-routing of operational telecommunications services 24 hours per </w:t>
            </w:r>
            <w:r w:rsidRPr="0066685D">
              <w:rPr>
                <w:rFonts w:ascii="Arial" w:hAnsi="Arial" w:cs="Arial"/>
                <w:sz w:val="20"/>
                <w:szCs w:val="20"/>
              </w:rPr>
              <w:lastRenderedPageBreak/>
              <w:t>day, 7 days a week, within 15 minutes of being instructed to do so.</w:t>
            </w:r>
          </w:p>
        </w:tc>
      </w:tr>
    </w:tbl>
    <w:p w14:paraId="20CF187E" w14:textId="3D8377FF" w:rsidR="00C63F5C" w:rsidRPr="000F12FE" w:rsidRDefault="00C63F5C" w:rsidP="00A15AE6">
      <w:pPr>
        <w:jc w:val="center"/>
        <w:rPr>
          <w:rFonts w:ascii="Arial" w:hAnsi="Arial" w:cs="Arial"/>
          <w:sz w:val="20"/>
          <w:szCs w:val="20"/>
        </w:rPr>
      </w:pPr>
      <w:r w:rsidRPr="000F12FE">
        <w:rPr>
          <w:rFonts w:ascii="Arial" w:hAnsi="Arial" w:cs="Arial"/>
          <w:sz w:val="20"/>
          <w:szCs w:val="20"/>
        </w:rPr>
        <w:lastRenderedPageBreak/>
        <w:t xml:space="preserve">Table </w:t>
      </w:r>
      <w:r w:rsidR="006A3645" w:rsidRPr="000F12FE">
        <w:rPr>
          <w:rFonts w:ascii="Arial" w:hAnsi="Arial" w:cs="Arial"/>
          <w:sz w:val="20"/>
          <w:szCs w:val="20"/>
        </w:rPr>
        <w:t>3</w:t>
      </w:r>
      <w:r w:rsidRPr="000F12FE">
        <w:rPr>
          <w:rFonts w:ascii="Arial" w:hAnsi="Arial" w:cs="Arial"/>
          <w:sz w:val="20"/>
          <w:szCs w:val="20"/>
        </w:rPr>
        <w:t>: Configuration, environmental and other requirements</w:t>
      </w:r>
    </w:p>
    <w:p w14:paraId="43EB6899" w14:textId="660A7B89" w:rsidR="00C63F5C" w:rsidRPr="00A85910" w:rsidRDefault="00CB0464" w:rsidP="003A6C98">
      <w:pPr>
        <w:pStyle w:val="Heading3"/>
      </w:pPr>
      <w:bookmarkStart w:id="19" w:name="_Toc163486970"/>
      <w:r w:rsidRPr="00A85910">
        <w:t xml:space="preserve">Power </w:t>
      </w:r>
      <w:r w:rsidR="00C63F5C" w:rsidRPr="00A85910">
        <w:t>Resilience Requirements</w:t>
      </w:r>
      <w:bookmarkEnd w:id="19"/>
    </w:p>
    <w:p w14:paraId="391892B8" w14:textId="07F6A35F" w:rsidR="00C63F5C" w:rsidRPr="000F12FE" w:rsidRDefault="00C63F5C" w:rsidP="00C63F5C">
      <w:pPr>
        <w:spacing w:before="240"/>
        <w:jc w:val="both"/>
        <w:rPr>
          <w:rFonts w:ascii="Arial" w:hAnsi="Arial" w:cs="Arial"/>
          <w:sz w:val="20"/>
          <w:szCs w:val="20"/>
        </w:rPr>
      </w:pPr>
      <w:r w:rsidRPr="000F12FE">
        <w:rPr>
          <w:rFonts w:ascii="Arial" w:hAnsi="Arial" w:cs="Arial"/>
          <w:sz w:val="20"/>
          <w:szCs w:val="20"/>
        </w:rPr>
        <w:t xml:space="preserve">According to ENA </w:t>
      </w:r>
      <w:r w:rsidR="00EB6AF7">
        <w:rPr>
          <w:rFonts w:ascii="Arial" w:hAnsi="Arial" w:cs="Arial"/>
          <w:sz w:val="20"/>
          <w:szCs w:val="20"/>
        </w:rPr>
        <w:t xml:space="preserve">EREC </w:t>
      </w:r>
      <w:r w:rsidRPr="000F12FE">
        <w:rPr>
          <w:rFonts w:ascii="Arial" w:hAnsi="Arial" w:cs="Arial"/>
          <w:sz w:val="20"/>
          <w:szCs w:val="20"/>
        </w:rPr>
        <w:t xml:space="preserve">G91, the baseline requirement is for the core </w:t>
      </w:r>
      <w:r w:rsidR="00825CAE" w:rsidRPr="000F12FE">
        <w:rPr>
          <w:rFonts w:ascii="Arial" w:hAnsi="Arial" w:cs="Arial"/>
          <w:b/>
          <w:bCs/>
          <w:sz w:val="20"/>
          <w:szCs w:val="20"/>
        </w:rPr>
        <w:t xml:space="preserve">Transmission </w:t>
      </w:r>
      <w:r w:rsidRPr="000F12FE">
        <w:rPr>
          <w:rFonts w:ascii="Arial" w:hAnsi="Arial" w:cs="Arial"/>
          <w:sz w:val="20"/>
          <w:szCs w:val="20"/>
        </w:rPr>
        <w:t xml:space="preserve">and distribution substations to be designed so that they are resilient for a minimum period of 72 hours. This means that the substation </w:t>
      </w:r>
      <w:r w:rsidR="00836D57" w:rsidRPr="000F12FE">
        <w:rPr>
          <w:rFonts w:ascii="Arial" w:hAnsi="Arial" w:cs="Arial"/>
          <w:b/>
          <w:bCs/>
          <w:sz w:val="20"/>
          <w:szCs w:val="20"/>
        </w:rPr>
        <w:t>Protection</w:t>
      </w:r>
      <w:r w:rsidRPr="000F12FE">
        <w:rPr>
          <w:rFonts w:ascii="Arial" w:hAnsi="Arial" w:cs="Arial"/>
          <w:sz w:val="20"/>
          <w:szCs w:val="20"/>
        </w:rPr>
        <w:t xml:space="preserve">, </w:t>
      </w:r>
      <w:proofErr w:type="gramStart"/>
      <w:r w:rsidRPr="000F12FE">
        <w:rPr>
          <w:rFonts w:ascii="Arial" w:hAnsi="Arial" w:cs="Arial"/>
          <w:sz w:val="20"/>
          <w:szCs w:val="20"/>
        </w:rPr>
        <w:t>control</w:t>
      </w:r>
      <w:proofErr w:type="gramEnd"/>
      <w:r w:rsidRPr="000F12FE">
        <w:rPr>
          <w:rFonts w:ascii="Arial" w:hAnsi="Arial" w:cs="Arial"/>
          <w:sz w:val="20"/>
          <w:szCs w:val="20"/>
        </w:rPr>
        <w:t xml:space="preserve"> and SCADA functions should be available such that the site can be safely energised within 72 hours of the inception of a </w:t>
      </w:r>
      <w:r w:rsidR="0044688B">
        <w:rPr>
          <w:rFonts w:ascii="Arial" w:hAnsi="Arial" w:cs="Arial"/>
          <w:b/>
          <w:bCs/>
          <w:sz w:val="20"/>
          <w:szCs w:val="20"/>
        </w:rPr>
        <w:t xml:space="preserve">Total </w:t>
      </w:r>
      <w:r w:rsidR="00666B35">
        <w:rPr>
          <w:rFonts w:ascii="Arial" w:hAnsi="Arial" w:cs="Arial"/>
          <w:b/>
          <w:bCs/>
          <w:sz w:val="20"/>
          <w:szCs w:val="20"/>
        </w:rPr>
        <w:t>Shutdown</w:t>
      </w:r>
      <w:r w:rsidR="0044688B">
        <w:rPr>
          <w:rFonts w:ascii="Arial" w:hAnsi="Arial" w:cs="Arial"/>
          <w:b/>
          <w:bCs/>
          <w:sz w:val="20"/>
          <w:szCs w:val="20"/>
        </w:rPr>
        <w:t xml:space="preserve"> </w:t>
      </w:r>
      <w:r w:rsidR="0044688B" w:rsidRPr="000F12FE">
        <w:rPr>
          <w:rFonts w:ascii="Arial" w:hAnsi="Arial" w:cs="Arial"/>
          <w:sz w:val="20"/>
          <w:szCs w:val="20"/>
        </w:rPr>
        <w:t>or</w:t>
      </w:r>
      <w:r w:rsidR="0044688B">
        <w:rPr>
          <w:rFonts w:ascii="Arial" w:hAnsi="Arial" w:cs="Arial"/>
          <w:b/>
          <w:bCs/>
          <w:sz w:val="20"/>
          <w:szCs w:val="20"/>
        </w:rPr>
        <w:t xml:space="preserve"> Partial Shutdown</w:t>
      </w:r>
      <w:r w:rsidRPr="000F12FE">
        <w:rPr>
          <w:rFonts w:ascii="Arial" w:hAnsi="Arial" w:cs="Arial"/>
          <w:sz w:val="20"/>
          <w:szCs w:val="20"/>
        </w:rPr>
        <w:t>. In view of this standard and the recommendation</w:t>
      </w:r>
      <w:r w:rsidR="00023B39" w:rsidRPr="000F12FE">
        <w:rPr>
          <w:rFonts w:ascii="Arial" w:hAnsi="Arial" w:cs="Arial"/>
          <w:sz w:val="20"/>
          <w:szCs w:val="20"/>
        </w:rPr>
        <w:t xml:space="preserve"> </w:t>
      </w:r>
      <w:r w:rsidR="00E36021" w:rsidRPr="000F12FE">
        <w:rPr>
          <w:rFonts w:ascii="Arial" w:hAnsi="Arial" w:cs="Arial"/>
          <w:sz w:val="20"/>
          <w:szCs w:val="20"/>
        </w:rPr>
        <w:t>the</w:t>
      </w:r>
      <w:r w:rsidRPr="000F12FE">
        <w:rPr>
          <w:rFonts w:ascii="Arial" w:hAnsi="Arial" w:cs="Arial"/>
          <w:sz w:val="20"/>
          <w:szCs w:val="20"/>
        </w:rPr>
        <w:t xml:space="preserve"> functional specification specifies the following:</w:t>
      </w:r>
    </w:p>
    <w:tbl>
      <w:tblPr>
        <w:tblStyle w:val="TableGrid1"/>
        <w:tblW w:w="9300" w:type="dxa"/>
        <w:tblLook w:val="04A0" w:firstRow="1" w:lastRow="0" w:firstColumn="1" w:lastColumn="0" w:noHBand="0" w:noVBand="1"/>
      </w:tblPr>
      <w:tblGrid>
        <w:gridCol w:w="1634"/>
        <w:gridCol w:w="2979"/>
        <w:gridCol w:w="4687"/>
      </w:tblGrid>
      <w:tr w:rsidR="00C63F5C" w:rsidRPr="002F43F5" w14:paraId="063DBDFB" w14:textId="77777777" w:rsidTr="00600FFB">
        <w:trPr>
          <w:trHeight w:val="3556"/>
        </w:trPr>
        <w:tc>
          <w:tcPr>
            <w:tcW w:w="1634" w:type="dxa"/>
            <w:shd w:val="clear" w:color="auto" w:fill="E7E6E6" w:themeFill="background2"/>
          </w:tcPr>
          <w:p w14:paraId="7EC16E36" w14:textId="5AF1B326" w:rsidR="00C63F5C" w:rsidRPr="000F12FE" w:rsidRDefault="00C63F5C" w:rsidP="00600FFB">
            <w:pPr>
              <w:ind w:left="0" w:firstLine="0"/>
              <w:jc w:val="left"/>
              <w:rPr>
                <w:rFonts w:ascii="Arial" w:hAnsi="Arial" w:cs="Arial"/>
                <w:sz w:val="20"/>
                <w:szCs w:val="20"/>
              </w:rPr>
            </w:pPr>
            <w:r w:rsidRPr="000F12FE">
              <w:rPr>
                <w:rFonts w:ascii="Arial" w:hAnsi="Arial" w:cs="Arial"/>
                <w:sz w:val="20"/>
                <w:szCs w:val="20"/>
              </w:rPr>
              <w:t xml:space="preserve">Mains Independence </w:t>
            </w:r>
          </w:p>
        </w:tc>
        <w:tc>
          <w:tcPr>
            <w:tcW w:w="2979" w:type="dxa"/>
            <w:shd w:val="clear" w:color="auto" w:fill="E7E6E6" w:themeFill="background2"/>
          </w:tcPr>
          <w:p w14:paraId="5DAE17DC" w14:textId="4739C52C" w:rsidR="00C63F5C" w:rsidRPr="000F12FE" w:rsidRDefault="00C63F5C" w:rsidP="00600FFB">
            <w:pPr>
              <w:ind w:left="0" w:firstLine="0"/>
              <w:jc w:val="left"/>
              <w:rPr>
                <w:rFonts w:ascii="Arial" w:hAnsi="Arial" w:cs="Arial"/>
                <w:sz w:val="20"/>
                <w:szCs w:val="20"/>
              </w:rPr>
            </w:pPr>
            <w:r w:rsidRPr="000F12FE">
              <w:rPr>
                <w:rFonts w:ascii="Arial" w:hAnsi="Arial" w:cs="Arial"/>
                <w:sz w:val="20"/>
                <w:szCs w:val="20"/>
              </w:rPr>
              <w:t xml:space="preserve">Requirements for mains independent electricity supplies to telecoms rooms at substations and </w:t>
            </w:r>
            <w:r w:rsidR="000B0BE4" w:rsidRPr="000F12FE">
              <w:rPr>
                <w:rFonts w:ascii="Arial" w:hAnsi="Arial" w:cs="Arial"/>
                <w:b/>
                <w:bCs/>
                <w:sz w:val="20"/>
                <w:szCs w:val="20"/>
              </w:rPr>
              <w:t>Control Centres</w:t>
            </w:r>
            <w:r w:rsidR="000B0BE4" w:rsidRPr="000F12FE" w:rsidDel="000B0BE4">
              <w:rPr>
                <w:rFonts w:ascii="Arial" w:hAnsi="Arial" w:cs="Arial"/>
                <w:sz w:val="20"/>
                <w:szCs w:val="20"/>
              </w:rPr>
              <w:t xml:space="preserve"> </w:t>
            </w:r>
          </w:p>
        </w:tc>
        <w:tc>
          <w:tcPr>
            <w:tcW w:w="4687" w:type="dxa"/>
            <w:shd w:val="clear" w:color="auto" w:fill="E7E6E6" w:themeFill="background2"/>
          </w:tcPr>
          <w:p w14:paraId="7AD631B4" w14:textId="040CC8E8" w:rsidR="00C63F5C" w:rsidRPr="000F12FE" w:rsidRDefault="00C63F5C" w:rsidP="00600FFB">
            <w:pPr>
              <w:ind w:left="0" w:firstLine="0"/>
              <w:jc w:val="left"/>
              <w:rPr>
                <w:rFonts w:ascii="Arial" w:hAnsi="Arial" w:cs="Arial"/>
                <w:sz w:val="20"/>
                <w:szCs w:val="20"/>
              </w:rPr>
            </w:pPr>
            <w:r w:rsidRPr="000F12FE">
              <w:rPr>
                <w:rFonts w:ascii="Arial" w:hAnsi="Arial" w:cs="Arial"/>
                <w:sz w:val="20"/>
                <w:szCs w:val="20"/>
              </w:rPr>
              <w:t xml:space="preserve">In the event of a mains failure, there shall be no loss or disruption of communications services for at least 72 hours. This provision will not require manual intervention to achieve. Mains independence shall be maintained during outage and planned maintenance conditions. To achieve this, all the active devices (any device that requires power to operate) in the </w:t>
            </w:r>
            <w:proofErr w:type="gramStart"/>
            <w:r w:rsidRPr="000F12FE">
              <w:rPr>
                <w:rFonts w:ascii="Arial" w:hAnsi="Arial" w:cs="Arial"/>
                <w:sz w:val="20"/>
                <w:szCs w:val="20"/>
              </w:rPr>
              <w:t>end to end</w:t>
            </w:r>
            <w:proofErr w:type="gramEnd"/>
            <w:r w:rsidRPr="000F12FE">
              <w:rPr>
                <w:rFonts w:ascii="Arial" w:hAnsi="Arial" w:cs="Arial"/>
                <w:sz w:val="20"/>
                <w:szCs w:val="20"/>
              </w:rPr>
              <w:t xml:space="preserve"> telecommunication path for</w:t>
            </w:r>
            <w:r w:rsidRPr="000F12FE">
              <w:rPr>
                <w:rFonts w:ascii="Arial" w:hAnsi="Arial" w:cs="Arial"/>
                <w:color w:val="FF0000"/>
                <w:sz w:val="20"/>
                <w:szCs w:val="20"/>
              </w:rPr>
              <w:t xml:space="preserve"> </w:t>
            </w:r>
            <w:r w:rsidR="00A37B46" w:rsidRPr="000F12FE">
              <w:rPr>
                <w:rFonts w:ascii="Arial" w:hAnsi="Arial" w:cs="Arial"/>
                <w:b/>
                <w:bCs/>
                <w:sz w:val="20"/>
                <w:szCs w:val="20"/>
              </w:rPr>
              <w:t>Restoration Contractors</w:t>
            </w:r>
            <w:r w:rsidR="0037467D" w:rsidRPr="000F12FE">
              <w:rPr>
                <w:rFonts w:ascii="Arial" w:hAnsi="Arial" w:cs="Arial"/>
                <w:sz w:val="20"/>
                <w:szCs w:val="20"/>
              </w:rPr>
              <w:t xml:space="preserve"> </w:t>
            </w:r>
            <w:r w:rsidRPr="000F12FE">
              <w:rPr>
                <w:rFonts w:ascii="Arial" w:hAnsi="Arial" w:cs="Arial"/>
                <w:sz w:val="20"/>
                <w:szCs w:val="20"/>
              </w:rPr>
              <w:t>services shall be independent power resilient lasting up to 72 hours at least</w:t>
            </w:r>
          </w:p>
        </w:tc>
      </w:tr>
    </w:tbl>
    <w:p w14:paraId="09ADF5C4" w14:textId="405D4A83" w:rsidR="00C63F5C" w:rsidRPr="000F12FE" w:rsidRDefault="00C63F5C" w:rsidP="005666C1">
      <w:pPr>
        <w:ind w:left="720" w:hanging="720"/>
        <w:jc w:val="center"/>
        <w:rPr>
          <w:rFonts w:ascii="Arial" w:hAnsi="Arial" w:cs="Arial"/>
          <w:sz w:val="20"/>
          <w:szCs w:val="20"/>
        </w:rPr>
      </w:pPr>
      <w:r w:rsidRPr="000F12FE">
        <w:rPr>
          <w:rFonts w:ascii="Arial" w:hAnsi="Arial" w:cs="Arial"/>
          <w:sz w:val="20"/>
          <w:szCs w:val="20"/>
        </w:rPr>
        <w:t xml:space="preserve">Table </w:t>
      </w:r>
      <w:r w:rsidR="00401456" w:rsidRPr="000F12FE">
        <w:rPr>
          <w:rFonts w:ascii="Arial" w:hAnsi="Arial" w:cs="Arial"/>
          <w:sz w:val="20"/>
          <w:szCs w:val="20"/>
        </w:rPr>
        <w:t>4</w:t>
      </w:r>
      <w:r w:rsidRPr="000F12FE">
        <w:rPr>
          <w:rFonts w:ascii="Arial" w:hAnsi="Arial" w:cs="Arial"/>
          <w:sz w:val="20"/>
          <w:szCs w:val="20"/>
        </w:rPr>
        <w:t xml:space="preserve">: </w:t>
      </w:r>
      <w:r w:rsidR="002846C3" w:rsidRPr="000F12FE">
        <w:rPr>
          <w:rFonts w:ascii="Arial" w:hAnsi="Arial" w:cs="Arial"/>
          <w:sz w:val="20"/>
          <w:szCs w:val="20"/>
        </w:rPr>
        <w:t xml:space="preserve">Power </w:t>
      </w:r>
      <w:r w:rsidRPr="000F12FE">
        <w:rPr>
          <w:rFonts w:ascii="Arial" w:hAnsi="Arial" w:cs="Arial"/>
          <w:sz w:val="20"/>
          <w:szCs w:val="20"/>
        </w:rPr>
        <w:t>Resilience requirements</w:t>
      </w:r>
    </w:p>
    <w:p w14:paraId="71BA20CA" w14:textId="1FA19188" w:rsidR="00C63F5C" w:rsidRPr="00A85910" w:rsidRDefault="00C63F5C" w:rsidP="003A6C98">
      <w:pPr>
        <w:pStyle w:val="Heading3"/>
      </w:pPr>
      <w:bookmarkStart w:id="20" w:name="_Toc163486971"/>
      <w:r w:rsidRPr="00A85910">
        <w:t>Bandwidth Requirements</w:t>
      </w:r>
      <w:bookmarkEnd w:id="20"/>
      <w:r w:rsidRPr="00A85910">
        <w:t xml:space="preserve"> </w:t>
      </w:r>
    </w:p>
    <w:p w14:paraId="0C88D541" w14:textId="0B3CFEF9" w:rsidR="00C63F5C" w:rsidRPr="000F12FE" w:rsidRDefault="00C63F5C" w:rsidP="00C63F5C">
      <w:pPr>
        <w:spacing w:before="240"/>
        <w:jc w:val="both"/>
        <w:rPr>
          <w:rFonts w:ascii="Arial" w:hAnsi="Arial" w:cs="Arial"/>
          <w:sz w:val="20"/>
          <w:szCs w:val="20"/>
        </w:rPr>
      </w:pPr>
      <w:r w:rsidRPr="000F12FE">
        <w:rPr>
          <w:rFonts w:ascii="Arial" w:hAnsi="Arial" w:cs="Arial"/>
          <w:sz w:val="20"/>
          <w:szCs w:val="20"/>
        </w:rPr>
        <w:t xml:space="preserve">The introduction of a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 xml:space="preserve">within the existing telecommunications network would impact the bandwidth requirements. This section articulates the bandwidth requirements for an automated </w:t>
      </w:r>
      <w:r w:rsidR="00595B09" w:rsidRPr="000F12FE">
        <w:rPr>
          <w:rFonts w:ascii="Arial" w:hAnsi="Arial" w:cs="Arial"/>
          <w:sz w:val="20"/>
          <w:szCs w:val="20"/>
        </w:rPr>
        <w:t>restoration</w:t>
      </w:r>
      <w:r w:rsidR="00AF484E" w:rsidRPr="000F12FE">
        <w:rPr>
          <w:rFonts w:ascii="Arial" w:hAnsi="Arial" w:cs="Arial"/>
          <w:sz w:val="20"/>
          <w:szCs w:val="20"/>
        </w:rPr>
        <w:t xml:space="preserve"> process</w:t>
      </w:r>
      <w:r w:rsidRPr="000F12FE">
        <w:rPr>
          <w:rFonts w:ascii="Arial" w:hAnsi="Arial" w:cs="Arial"/>
          <w:sz w:val="20"/>
          <w:szCs w:val="20"/>
        </w:rPr>
        <w:t xml:space="preserve">. </w:t>
      </w:r>
    </w:p>
    <w:p w14:paraId="7869D96E" w14:textId="77777777" w:rsidR="00C63F5C" w:rsidRPr="000F12FE" w:rsidRDefault="00C63F5C" w:rsidP="00C63F5C">
      <w:pPr>
        <w:spacing w:before="240"/>
        <w:jc w:val="both"/>
        <w:rPr>
          <w:rFonts w:ascii="Arial" w:hAnsi="Arial" w:cs="Arial"/>
          <w:sz w:val="20"/>
          <w:szCs w:val="20"/>
        </w:rPr>
      </w:pPr>
      <w:r w:rsidRPr="000F12FE">
        <w:rPr>
          <w:rFonts w:ascii="Arial" w:hAnsi="Arial" w:cs="Arial"/>
          <w:sz w:val="20"/>
          <w:szCs w:val="20"/>
        </w:rPr>
        <w:t xml:space="preserve">There are various considerations that determine or impact the bandwidth requirements. These include: </w:t>
      </w:r>
    </w:p>
    <w:p w14:paraId="0FC7415B" w14:textId="3E0E4A16" w:rsidR="00C63F5C" w:rsidRPr="000F12FE" w:rsidRDefault="00953D5A"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T</w:t>
      </w:r>
      <w:r w:rsidR="00C63F5C" w:rsidRPr="000F12FE">
        <w:rPr>
          <w:rFonts w:ascii="Arial" w:hAnsi="Arial" w:cs="Arial"/>
          <w:sz w:val="20"/>
          <w:szCs w:val="20"/>
        </w:rPr>
        <w:t xml:space="preserve">ype of </w:t>
      </w:r>
      <w:proofErr w:type="gramStart"/>
      <w:r w:rsidR="00C63F5C" w:rsidRPr="000F12FE">
        <w:rPr>
          <w:rFonts w:ascii="Arial" w:hAnsi="Arial" w:cs="Arial"/>
          <w:sz w:val="20"/>
          <w:szCs w:val="20"/>
        </w:rPr>
        <w:t>interface</w:t>
      </w:r>
      <w:r w:rsidR="00EB6AF7">
        <w:rPr>
          <w:rFonts w:ascii="Arial" w:hAnsi="Arial" w:cs="Arial"/>
          <w:sz w:val="20"/>
          <w:szCs w:val="20"/>
        </w:rPr>
        <w:t>;</w:t>
      </w:r>
      <w:proofErr w:type="gramEnd"/>
    </w:p>
    <w:p w14:paraId="6A230537" w14:textId="453CFE3B" w:rsidR="00C63F5C" w:rsidRPr="000F12FE" w:rsidRDefault="00953D5A"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N</w:t>
      </w:r>
      <w:r w:rsidR="00C63F5C" w:rsidRPr="000F12FE">
        <w:rPr>
          <w:rFonts w:ascii="Arial" w:hAnsi="Arial" w:cs="Arial"/>
          <w:sz w:val="20"/>
          <w:szCs w:val="20"/>
        </w:rPr>
        <w:t xml:space="preserve">umber of </w:t>
      </w:r>
      <w:proofErr w:type="gramStart"/>
      <w:r w:rsidR="00C63F5C" w:rsidRPr="000F12FE">
        <w:rPr>
          <w:rFonts w:ascii="Arial" w:hAnsi="Arial" w:cs="Arial"/>
          <w:sz w:val="20"/>
          <w:szCs w:val="20"/>
        </w:rPr>
        <w:t>interfaces</w:t>
      </w:r>
      <w:r w:rsidR="00EB6AF7">
        <w:rPr>
          <w:rFonts w:ascii="Arial" w:hAnsi="Arial" w:cs="Arial"/>
          <w:sz w:val="20"/>
          <w:szCs w:val="20"/>
        </w:rPr>
        <w:t>;</w:t>
      </w:r>
      <w:proofErr w:type="gramEnd"/>
    </w:p>
    <w:p w14:paraId="5C8C01EB" w14:textId="4FF1FC98" w:rsidR="00C63F5C" w:rsidRPr="000F12FE" w:rsidRDefault="00953D5A"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P</w:t>
      </w:r>
      <w:r w:rsidR="00C63F5C" w:rsidRPr="000F12FE">
        <w:rPr>
          <w:rFonts w:ascii="Arial" w:hAnsi="Arial" w:cs="Arial"/>
          <w:sz w:val="20"/>
          <w:szCs w:val="20"/>
        </w:rPr>
        <w:t>rotocol</w:t>
      </w:r>
      <w:r w:rsidR="00EB6AF7">
        <w:rPr>
          <w:rFonts w:ascii="Arial" w:hAnsi="Arial" w:cs="Arial"/>
          <w:sz w:val="20"/>
          <w:szCs w:val="20"/>
        </w:rPr>
        <w:t>; and</w:t>
      </w:r>
    </w:p>
    <w:p w14:paraId="023286A4" w14:textId="7B7E61C0" w:rsidR="00C63F5C" w:rsidRPr="000F12FE" w:rsidRDefault="00953D5A"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C</w:t>
      </w:r>
      <w:r w:rsidR="00C63F5C" w:rsidRPr="000F12FE">
        <w:rPr>
          <w:rFonts w:ascii="Arial" w:hAnsi="Arial" w:cs="Arial"/>
          <w:sz w:val="20"/>
          <w:szCs w:val="20"/>
        </w:rPr>
        <w:t>onfigurations such as encryption</w:t>
      </w:r>
      <w:r w:rsidR="00EB6AF7">
        <w:rPr>
          <w:rFonts w:ascii="Arial" w:hAnsi="Arial" w:cs="Arial"/>
          <w:sz w:val="20"/>
          <w:szCs w:val="20"/>
        </w:rPr>
        <w:t>.</w:t>
      </w:r>
    </w:p>
    <w:p w14:paraId="1838EC42" w14:textId="77777777" w:rsidR="00EB6AF7" w:rsidRDefault="00EB6AF7" w:rsidP="00953D5A">
      <w:pPr>
        <w:spacing w:before="240"/>
        <w:contextualSpacing/>
        <w:jc w:val="both"/>
        <w:rPr>
          <w:rFonts w:ascii="Arial" w:hAnsi="Arial" w:cs="Arial"/>
          <w:sz w:val="20"/>
          <w:szCs w:val="20"/>
        </w:rPr>
      </w:pPr>
    </w:p>
    <w:p w14:paraId="6763F520" w14:textId="6F728A84" w:rsidR="00C63F5C" w:rsidRPr="000F12FE" w:rsidRDefault="00C63F5C" w:rsidP="00953D5A">
      <w:pPr>
        <w:spacing w:before="240"/>
        <w:contextualSpacing/>
        <w:jc w:val="both"/>
        <w:rPr>
          <w:rFonts w:ascii="Arial" w:hAnsi="Arial" w:cs="Arial"/>
          <w:sz w:val="20"/>
          <w:szCs w:val="20"/>
        </w:rPr>
      </w:pPr>
      <w:r w:rsidRPr="000F12FE">
        <w:rPr>
          <w:rFonts w:ascii="Arial" w:hAnsi="Arial" w:cs="Arial"/>
          <w:sz w:val="20"/>
          <w:szCs w:val="20"/>
        </w:rPr>
        <w:t>Interfaces can be split into 4 categories:</w:t>
      </w:r>
    </w:p>
    <w:p w14:paraId="00BFCBA3" w14:textId="117420EC"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Digital Only – fast balancing </w:t>
      </w:r>
      <w:proofErr w:type="gramStart"/>
      <w:r w:rsidRPr="000F12FE">
        <w:rPr>
          <w:rFonts w:ascii="Arial" w:hAnsi="Arial" w:cs="Arial"/>
          <w:sz w:val="20"/>
          <w:szCs w:val="20"/>
        </w:rPr>
        <w:t>requirements</w:t>
      </w:r>
      <w:r w:rsidR="00EB6AF7">
        <w:rPr>
          <w:rFonts w:ascii="Arial" w:hAnsi="Arial" w:cs="Arial"/>
          <w:sz w:val="20"/>
          <w:szCs w:val="20"/>
        </w:rPr>
        <w:t>;</w:t>
      </w:r>
      <w:proofErr w:type="gramEnd"/>
    </w:p>
    <w:p w14:paraId="58F3CBC2" w14:textId="2F1FBF13"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 xml:space="preserve">Analogue and Digital – fast balancing </w:t>
      </w:r>
      <w:proofErr w:type="gramStart"/>
      <w:r w:rsidRPr="000F12FE">
        <w:rPr>
          <w:rFonts w:ascii="Arial" w:hAnsi="Arial" w:cs="Arial"/>
          <w:sz w:val="20"/>
          <w:szCs w:val="20"/>
        </w:rPr>
        <w:t>requirements</w:t>
      </w:r>
      <w:r w:rsidR="00EB6AF7">
        <w:rPr>
          <w:rFonts w:ascii="Arial" w:hAnsi="Arial" w:cs="Arial"/>
          <w:sz w:val="20"/>
          <w:szCs w:val="20"/>
        </w:rPr>
        <w:t>;</w:t>
      </w:r>
      <w:proofErr w:type="gramEnd"/>
    </w:p>
    <w:p w14:paraId="1BDCBD61" w14:textId="6FF1FE5C"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Analogue and Digital – slow balancing requirements</w:t>
      </w:r>
      <w:r w:rsidR="00EB6AF7">
        <w:rPr>
          <w:rFonts w:ascii="Arial" w:hAnsi="Arial" w:cs="Arial"/>
          <w:sz w:val="20"/>
          <w:szCs w:val="20"/>
        </w:rPr>
        <w:t>; and</w:t>
      </w:r>
    </w:p>
    <w:p w14:paraId="7E59E064" w14:textId="581D29C4" w:rsidR="00C63F5C" w:rsidRPr="000F12FE" w:rsidRDefault="00C63F5C" w:rsidP="003A6C98">
      <w:pPr>
        <w:numPr>
          <w:ilvl w:val="0"/>
          <w:numId w:val="8"/>
        </w:numPr>
        <w:spacing w:before="240"/>
        <w:ind w:left="714" w:hanging="357"/>
        <w:jc w:val="both"/>
        <w:rPr>
          <w:rFonts w:ascii="Arial" w:hAnsi="Arial" w:cs="Arial"/>
          <w:sz w:val="20"/>
          <w:szCs w:val="20"/>
        </w:rPr>
      </w:pPr>
      <w:r w:rsidRPr="000F12FE">
        <w:rPr>
          <w:rFonts w:ascii="Arial" w:hAnsi="Arial" w:cs="Arial"/>
          <w:sz w:val="20"/>
          <w:szCs w:val="20"/>
        </w:rPr>
        <w:t>SCADA</w:t>
      </w:r>
      <w:r w:rsidR="00EB6AF7">
        <w:rPr>
          <w:rFonts w:ascii="Arial" w:hAnsi="Arial" w:cs="Arial"/>
          <w:sz w:val="20"/>
          <w:szCs w:val="20"/>
        </w:rPr>
        <w:t>.</w:t>
      </w:r>
    </w:p>
    <w:p w14:paraId="423991AA" w14:textId="3967EC02" w:rsidR="00452A7C" w:rsidRPr="000F12FE" w:rsidRDefault="00452A7C" w:rsidP="00452A7C">
      <w:pPr>
        <w:spacing w:before="240"/>
        <w:contextualSpacing/>
        <w:jc w:val="both"/>
        <w:rPr>
          <w:rFonts w:ascii="Arial" w:hAnsi="Arial" w:cs="Arial"/>
          <w:sz w:val="20"/>
          <w:szCs w:val="20"/>
        </w:rPr>
      </w:pPr>
    </w:p>
    <w:tbl>
      <w:tblPr>
        <w:tblStyle w:val="TableGrid1"/>
        <w:tblW w:w="9092" w:type="dxa"/>
        <w:tblLook w:val="04A0" w:firstRow="1" w:lastRow="0" w:firstColumn="1" w:lastColumn="0" w:noHBand="0" w:noVBand="1"/>
      </w:tblPr>
      <w:tblGrid>
        <w:gridCol w:w="4546"/>
        <w:gridCol w:w="4546"/>
      </w:tblGrid>
      <w:tr w:rsidR="00C63F5C" w:rsidRPr="002F43F5" w14:paraId="091351A7" w14:textId="77777777" w:rsidTr="0094106B">
        <w:trPr>
          <w:trHeight w:val="294"/>
        </w:trPr>
        <w:tc>
          <w:tcPr>
            <w:tcW w:w="4546" w:type="dxa"/>
            <w:shd w:val="clear" w:color="auto" w:fill="44546A" w:themeFill="text2"/>
          </w:tcPr>
          <w:p w14:paraId="59025855" w14:textId="77777777" w:rsidR="00C63F5C" w:rsidRPr="000F12FE" w:rsidRDefault="00C63F5C" w:rsidP="0094106B">
            <w:pPr>
              <w:tabs>
                <w:tab w:val="left" w:pos="3219"/>
              </w:tabs>
              <w:jc w:val="center"/>
              <w:rPr>
                <w:rFonts w:ascii="Arial" w:hAnsi="Arial" w:cs="Arial"/>
                <w:color w:val="FFFFFF" w:themeColor="background1"/>
                <w:sz w:val="20"/>
                <w:szCs w:val="20"/>
              </w:rPr>
            </w:pPr>
            <w:r w:rsidRPr="000F12FE">
              <w:rPr>
                <w:rFonts w:ascii="Arial" w:hAnsi="Arial" w:cs="Arial"/>
                <w:color w:val="FFFFFF" w:themeColor="background1"/>
                <w:sz w:val="20"/>
                <w:szCs w:val="20"/>
              </w:rPr>
              <w:t>Communication/Interface Type</w:t>
            </w:r>
          </w:p>
        </w:tc>
        <w:tc>
          <w:tcPr>
            <w:tcW w:w="4546" w:type="dxa"/>
            <w:shd w:val="clear" w:color="auto" w:fill="44546A" w:themeFill="text2"/>
          </w:tcPr>
          <w:p w14:paraId="4A03A665" w14:textId="77777777" w:rsidR="00C63F5C" w:rsidRPr="000F12FE" w:rsidRDefault="00C63F5C" w:rsidP="0094106B">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Estimated Bandwidth</w:t>
            </w:r>
          </w:p>
        </w:tc>
      </w:tr>
      <w:tr w:rsidR="00C63F5C" w:rsidRPr="002F43F5" w14:paraId="1D31B386" w14:textId="77777777" w:rsidTr="00926E38">
        <w:trPr>
          <w:trHeight w:val="1173"/>
        </w:trPr>
        <w:tc>
          <w:tcPr>
            <w:tcW w:w="4546" w:type="dxa"/>
            <w:shd w:val="clear" w:color="auto" w:fill="D9D9D9" w:themeFill="background1" w:themeFillShade="D9"/>
          </w:tcPr>
          <w:p w14:paraId="453028CB" w14:textId="77777777" w:rsidR="00C63F5C" w:rsidRPr="000F12FE" w:rsidRDefault="00C63F5C" w:rsidP="00C63F5C">
            <w:pPr>
              <w:rPr>
                <w:rFonts w:ascii="Arial" w:hAnsi="Arial" w:cs="Arial"/>
                <w:sz w:val="20"/>
                <w:szCs w:val="20"/>
              </w:rPr>
            </w:pPr>
            <w:r w:rsidRPr="000F12FE">
              <w:rPr>
                <w:rFonts w:ascii="Arial" w:hAnsi="Arial" w:cs="Arial"/>
                <w:sz w:val="20"/>
                <w:szCs w:val="20"/>
              </w:rPr>
              <w:t>Fast balancing communication link</w:t>
            </w:r>
          </w:p>
        </w:tc>
        <w:tc>
          <w:tcPr>
            <w:tcW w:w="4546" w:type="dxa"/>
            <w:shd w:val="clear" w:color="auto" w:fill="D9D9D9" w:themeFill="background1" w:themeFillShade="D9"/>
          </w:tcPr>
          <w:p w14:paraId="6399C544" w14:textId="77777777" w:rsidR="00C63F5C" w:rsidRPr="000F12FE" w:rsidRDefault="00C63F5C" w:rsidP="000671A6">
            <w:pPr>
              <w:ind w:left="0" w:firstLine="0"/>
              <w:rPr>
                <w:rFonts w:ascii="Arial" w:hAnsi="Arial" w:cs="Arial"/>
                <w:sz w:val="20"/>
                <w:szCs w:val="20"/>
              </w:rPr>
            </w:pPr>
            <w:r w:rsidRPr="000F12FE">
              <w:rPr>
                <w:rFonts w:ascii="Arial" w:hAnsi="Arial" w:cs="Arial"/>
                <w:sz w:val="20"/>
                <w:szCs w:val="20"/>
              </w:rPr>
              <w:t xml:space="preserve">For </w:t>
            </w:r>
            <w:r w:rsidRPr="000F12FE">
              <w:rPr>
                <w:rFonts w:ascii="Arial" w:hAnsi="Arial" w:cs="Arial"/>
                <w:b/>
                <w:bCs/>
                <w:sz w:val="20"/>
                <w:szCs w:val="20"/>
              </w:rPr>
              <w:t>IEC</w:t>
            </w:r>
            <w:r w:rsidRPr="000F12FE">
              <w:rPr>
                <w:rFonts w:ascii="Arial" w:hAnsi="Arial" w:cs="Arial"/>
                <w:sz w:val="20"/>
                <w:szCs w:val="20"/>
              </w:rPr>
              <w:t xml:space="preserve"> 61850-9-2LE up to 5.760 Mbps per analogue measurement may be expected.</w:t>
            </w:r>
          </w:p>
        </w:tc>
      </w:tr>
      <w:tr w:rsidR="00C63F5C" w:rsidRPr="002F43F5" w14:paraId="009F1E34" w14:textId="77777777" w:rsidTr="00926E38">
        <w:trPr>
          <w:trHeight w:val="294"/>
        </w:trPr>
        <w:tc>
          <w:tcPr>
            <w:tcW w:w="4546" w:type="dxa"/>
            <w:shd w:val="clear" w:color="auto" w:fill="D9D9D9" w:themeFill="background1" w:themeFillShade="D9"/>
          </w:tcPr>
          <w:p w14:paraId="16C0CBC9" w14:textId="77777777" w:rsidR="00C63F5C" w:rsidRPr="000F12FE" w:rsidRDefault="00C63F5C" w:rsidP="00C63F5C">
            <w:pPr>
              <w:rPr>
                <w:rFonts w:ascii="Arial" w:hAnsi="Arial" w:cs="Arial"/>
                <w:sz w:val="20"/>
                <w:szCs w:val="20"/>
              </w:rPr>
            </w:pPr>
            <w:r w:rsidRPr="000F12FE">
              <w:rPr>
                <w:rFonts w:ascii="Arial" w:hAnsi="Arial" w:cs="Arial"/>
                <w:sz w:val="20"/>
                <w:szCs w:val="20"/>
              </w:rPr>
              <w:t>Slow balancing communication link</w:t>
            </w:r>
          </w:p>
        </w:tc>
        <w:tc>
          <w:tcPr>
            <w:tcW w:w="4546" w:type="dxa"/>
            <w:shd w:val="clear" w:color="auto" w:fill="D9D9D9" w:themeFill="background1" w:themeFillShade="D9"/>
          </w:tcPr>
          <w:p w14:paraId="7D56A905" w14:textId="77777777" w:rsidR="00C63F5C" w:rsidRPr="000F12FE" w:rsidRDefault="00C63F5C" w:rsidP="00AF2631">
            <w:pPr>
              <w:ind w:left="0" w:firstLine="0"/>
              <w:rPr>
                <w:rFonts w:ascii="Arial" w:hAnsi="Arial" w:cs="Arial"/>
                <w:sz w:val="20"/>
                <w:szCs w:val="20"/>
              </w:rPr>
            </w:pPr>
            <w:r w:rsidRPr="000F12FE">
              <w:rPr>
                <w:rFonts w:ascii="Arial" w:hAnsi="Arial" w:cs="Arial"/>
                <w:sz w:val="20"/>
                <w:szCs w:val="20"/>
              </w:rPr>
              <w:t>This is expected to be low due to the relatively slow polling rate of the protocols used (expected to be 1–2 seconds). Using DNP3.0 protocol, the bandwidth requirement is about 20 kbit/s.</w:t>
            </w:r>
          </w:p>
        </w:tc>
      </w:tr>
    </w:tbl>
    <w:p w14:paraId="73566E41" w14:textId="7DF32698" w:rsidR="00C63F5C" w:rsidRPr="000F12FE" w:rsidRDefault="00C63F5C" w:rsidP="00374A1F">
      <w:pPr>
        <w:ind w:left="720" w:hanging="720"/>
        <w:jc w:val="center"/>
        <w:rPr>
          <w:rFonts w:ascii="Arial" w:hAnsi="Arial" w:cs="Arial"/>
          <w:sz w:val="20"/>
          <w:szCs w:val="20"/>
        </w:rPr>
      </w:pPr>
      <w:r w:rsidRPr="000F12FE">
        <w:rPr>
          <w:rFonts w:ascii="Arial" w:hAnsi="Arial" w:cs="Arial"/>
          <w:sz w:val="20"/>
          <w:szCs w:val="20"/>
        </w:rPr>
        <w:t xml:space="preserve">Table </w:t>
      </w:r>
      <w:r w:rsidR="00401456" w:rsidRPr="000F12FE">
        <w:rPr>
          <w:rFonts w:ascii="Arial" w:hAnsi="Arial" w:cs="Arial"/>
          <w:sz w:val="20"/>
          <w:szCs w:val="20"/>
        </w:rPr>
        <w:t>5</w:t>
      </w:r>
      <w:r w:rsidRPr="000F12FE">
        <w:rPr>
          <w:rFonts w:ascii="Arial" w:hAnsi="Arial" w:cs="Arial"/>
          <w:sz w:val="20"/>
          <w:szCs w:val="20"/>
        </w:rPr>
        <w:t>: Bandwidth requirements</w:t>
      </w:r>
    </w:p>
    <w:p w14:paraId="55D0AAC0" w14:textId="77777777" w:rsidR="00C63F5C" w:rsidRPr="000F12FE" w:rsidRDefault="00C63F5C" w:rsidP="00C63F5C">
      <w:pPr>
        <w:spacing w:before="240"/>
        <w:jc w:val="both"/>
        <w:rPr>
          <w:rFonts w:ascii="Arial" w:hAnsi="Arial" w:cs="Arial"/>
          <w:sz w:val="20"/>
          <w:szCs w:val="20"/>
        </w:rPr>
      </w:pPr>
      <w:r w:rsidRPr="000F12FE">
        <w:rPr>
          <w:rFonts w:ascii="Arial" w:hAnsi="Arial" w:cs="Arial"/>
          <w:sz w:val="20"/>
          <w:szCs w:val="20"/>
        </w:rPr>
        <w:t xml:space="preserve">The table below gives an indication of the bandwidth requirements for the </w:t>
      </w:r>
      <w:proofErr w:type="gramStart"/>
      <w:r w:rsidRPr="000F12FE">
        <w:rPr>
          <w:rFonts w:ascii="Arial" w:hAnsi="Arial" w:cs="Arial"/>
          <w:sz w:val="20"/>
          <w:szCs w:val="20"/>
        </w:rPr>
        <w:t>fast balancing</w:t>
      </w:r>
      <w:proofErr w:type="gramEnd"/>
      <w:r w:rsidRPr="000F12FE">
        <w:rPr>
          <w:rFonts w:ascii="Arial" w:hAnsi="Arial" w:cs="Arial"/>
          <w:sz w:val="20"/>
          <w:szCs w:val="20"/>
        </w:rPr>
        <w:t xml:space="preserve"> communication channel using 2 different protocols (with encryption).</w:t>
      </w:r>
    </w:p>
    <w:p w14:paraId="413365C9" w14:textId="77777777" w:rsidR="00C63F5C" w:rsidRPr="000F12FE" w:rsidRDefault="00C63F5C" w:rsidP="00C63F5C">
      <w:pPr>
        <w:spacing w:before="240"/>
        <w:ind w:left="720" w:hanging="720"/>
        <w:jc w:val="both"/>
        <w:rPr>
          <w:rFonts w:ascii="Arial" w:hAnsi="Arial" w:cs="Arial"/>
          <w:sz w:val="20"/>
          <w:szCs w:val="20"/>
        </w:rPr>
      </w:pPr>
    </w:p>
    <w:tbl>
      <w:tblPr>
        <w:tblStyle w:val="TableGrid1"/>
        <w:tblW w:w="9016" w:type="dxa"/>
        <w:tblInd w:w="-1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4489"/>
        <w:gridCol w:w="19"/>
        <w:gridCol w:w="2195"/>
        <w:gridCol w:w="2313"/>
      </w:tblGrid>
      <w:tr w:rsidR="00C63F5C" w:rsidRPr="002F43F5" w14:paraId="7C92A6FA" w14:textId="77777777" w:rsidTr="0094106B">
        <w:trPr>
          <w:trHeight w:val="354"/>
        </w:trPr>
        <w:tc>
          <w:tcPr>
            <w:tcW w:w="4489" w:type="dxa"/>
            <w:shd w:val="clear" w:color="auto" w:fill="44546A" w:themeFill="text2"/>
          </w:tcPr>
          <w:p w14:paraId="6BD4A848" w14:textId="77777777" w:rsidR="00C63F5C" w:rsidRPr="000F12FE" w:rsidRDefault="00C63F5C" w:rsidP="0094106B">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Location</w:t>
            </w:r>
          </w:p>
        </w:tc>
        <w:tc>
          <w:tcPr>
            <w:tcW w:w="4527" w:type="dxa"/>
            <w:gridSpan w:val="3"/>
            <w:shd w:val="clear" w:color="auto" w:fill="44546A" w:themeFill="text2"/>
          </w:tcPr>
          <w:p w14:paraId="5848D14F" w14:textId="77777777" w:rsidR="00C63F5C" w:rsidRPr="000F12FE" w:rsidRDefault="00C63F5C" w:rsidP="0094106B">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Bandwidth Required (kbps)</w:t>
            </w:r>
          </w:p>
        </w:tc>
      </w:tr>
      <w:tr w:rsidR="00C63F5C" w:rsidRPr="002F43F5" w14:paraId="7AD372DA"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211CB883" w14:textId="77777777" w:rsidR="00C63F5C" w:rsidRPr="000F12FE" w:rsidRDefault="00C63F5C" w:rsidP="00C63F5C">
            <w:pPr>
              <w:rPr>
                <w:rFonts w:ascii="Arial" w:hAnsi="Arial" w:cs="Arial"/>
                <w:sz w:val="20"/>
                <w:szCs w:val="20"/>
              </w:rPr>
            </w:pPr>
          </w:p>
        </w:tc>
        <w:tc>
          <w:tcPr>
            <w:tcW w:w="2195" w:type="dxa"/>
            <w:tcBorders>
              <w:right w:val="double" w:sz="4" w:space="0" w:color="auto"/>
            </w:tcBorders>
            <w:shd w:val="clear" w:color="auto" w:fill="D9D9D9" w:themeFill="background1" w:themeFillShade="D9"/>
          </w:tcPr>
          <w:p w14:paraId="65DF3E72" w14:textId="77777777" w:rsidR="00C63F5C" w:rsidRPr="000F12FE" w:rsidRDefault="00C63F5C" w:rsidP="00C63F5C">
            <w:pPr>
              <w:rPr>
                <w:rFonts w:ascii="Arial" w:hAnsi="Arial" w:cs="Arial"/>
                <w:sz w:val="20"/>
                <w:szCs w:val="20"/>
              </w:rPr>
            </w:pPr>
            <w:r w:rsidRPr="000F12FE">
              <w:rPr>
                <w:rFonts w:ascii="Arial" w:hAnsi="Arial" w:cs="Arial"/>
                <w:b/>
                <w:bCs/>
                <w:sz w:val="20"/>
                <w:szCs w:val="20"/>
              </w:rPr>
              <w:t>IEC</w:t>
            </w:r>
            <w:r w:rsidRPr="000F12FE">
              <w:rPr>
                <w:rFonts w:ascii="Arial" w:hAnsi="Arial" w:cs="Arial"/>
                <w:sz w:val="20"/>
                <w:szCs w:val="20"/>
              </w:rPr>
              <w:t xml:space="preserve"> 61850 R-GOOSE</w:t>
            </w:r>
          </w:p>
        </w:tc>
        <w:tc>
          <w:tcPr>
            <w:tcW w:w="2313" w:type="dxa"/>
            <w:tcBorders>
              <w:left w:val="double" w:sz="4" w:space="0" w:color="auto"/>
            </w:tcBorders>
            <w:shd w:val="clear" w:color="auto" w:fill="D9D9D9" w:themeFill="background1" w:themeFillShade="D9"/>
          </w:tcPr>
          <w:p w14:paraId="406B98D8" w14:textId="77777777" w:rsidR="00C63F5C" w:rsidRPr="000F12FE" w:rsidRDefault="00C63F5C" w:rsidP="00C63F5C">
            <w:pPr>
              <w:rPr>
                <w:rFonts w:ascii="Arial" w:hAnsi="Arial" w:cs="Arial"/>
                <w:sz w:val="20"/>
                <w:szCs w:val="20"/>
              </w:rPr>
            </w:pPr>
            <w:r w:rsidRPr="000F12FE">
              <w:rPr>
                <w:rFonts w:ascii="Arial" w:hAnsi="Arial" w:cs="Arial"/>
                <w:sz w:val="20"/>
                <w:szCs w:val="20"/>
              </w:rPr>
              <w:t>EC 60870-5-104</w:t>
            </w:r>
          </w:p>
        </w:tc>
      </w:tr>
      <w:tr w:rsidR="00C63F5C" w:rsidRPr="002F43F5" w14:paraId="73DF62BD"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1CEA13FA" w14:textId="77777777" w:rsidR="00C63F5C" w:rsidRPr="000F12FE" w:rsidRDefault="00C63F5C" w:rsidP="00C63F5C">
            <w:pPr>
              <w:rPr>
                <w:rFonts w:ascii="Arial" w:hAnsi="Arial" w:cs="Arial"/>
                <w:sz w:val="20"/>
                <w:szCs w:val="20"/>
              </w:rPr>
            </w:pPr>
            <w:r w:rsidRPr="000F12FE">
              <w:rPr>
                <w:rFonts w:ascii="Arial" w:hAnsi="Arial" w:cs="Arial"/>
                <w:sz w:val="20"/>
                <w:szCs w:val="20"/>
              </w:rPr>
              <w:t>Central Control Site (2 fast resources)</w:t>
            </w:r>
          </w:p>
        </w:tc>
        <w:tc>
          <w:tcPr>
            <w:tcW w:w="2195" w:type="dxa"/>
            <w:tcBorders>
              <w:right w:val="double" w:sz="4" w:space="0" w:color="auto"/>
            </w:tcBorders>
            <w:shd w:val="clear" w:color="auto" w:fill="D9D9D9" w:themeFill="background1" w:themeFillShade="D9"/>
          </w:tcPr>
          <w:p w14:paraId="5B0D1E2F" w14:textId="77777777" w:rsidR="00C63F5C" w:rsidRPr="000F12FE" w:rsidRDefault="00C63F5C" w:rsidP="00C63F5C">
            <w:pPr>
              <w:rPr>
                <w:rFonts w:ascii="Arial" w:hAnsi="Arial" w:cs="Arial"/>
                <w:sz w:val="20"/>
                <w:szCs w:val="20"/>
              </w:rPr>
            </w:pPr>
            <w:r w:rsidRPr="000F12FE">
              <w:rPr>
                <w:rFonts w:ascii="Arial" w:hAnsi="Arial" w:cs="Arial"/>
                <w:sz w:val="20"/>
                <w:szCs w:val="20"/>
              </w:rPr>
              <w:t>11600</w:t>
            </w:r>
          </w:p>
        </w:tc>
        <w:tc>
          <w:tcPr>
            <w:tcW w:w="2313" w:type="dxa"/>
            <w:tcBorders>
              <w:left w:val="double" w:sz="4" w:space="0" w:color="auto"/>
            </w:tcBorders>
            <w:shd w:val="clear" w:color="auto" w:fill="D9D9D9" w:themeFill="background1" w:themeFillShade="D9"/>
          </w:tcPr>
          <w:p w14:paraId="214BCC0A" w14:textId="77777777" w:rsidR="00C63F5C" w:rsidRPr="000F12FE" w:rsidRDefault="00C63F5C" w:rsidP="00C63F5C">
            <w:pPr>
              <w:rPr>
                <w:rFonts w:ascii="Arial" w:hAnsi="Arial" w:cs="Arial"/>
                <w:sz w:val="20"/>
                <w:szCs w:val="20"/>
              </w:rPr>
            </w:pPr>
            <w:r w:rsidRPr="000F12FE">
              <w:rPr>
                <w:rFonts w:ascii="Arial" w:hAnsi="Arial" w:cs="Arial"/>
                <w:sz w:val="20"/>
                <w:szCs w:val="20"/>
              </w:rPr>
              <w:t>2700</w:t>
            </w:r>
          </w:p>
        </w:tc>
      </w:tr>
      <w:tr w:rsidR="00C63F5C" w:rsidRPr="002F43F5" w14:paraId="6C94933B"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5BDBD4F5" w14:textId="61B2C5B7" w:rsidR="00C63F5C" w:rsidRPr="000F12FE" w:rsidRDefault="00466EAC" w:rsidP="00C63F5C">
            <w:pPr>
              <w:rPr>
                <w:rFonts w:ascii="Arial" w:hAnsi="Arial" w:cs="Arial"/>
                <w:sz w:val="20"/>
                <w:szCs w:val="20"/>
              </w:rPr>
            </w:pPr>
            <w:r w:rsidRPr="000F12FE">
              <w:rPr>
                <w:rFonts w:ascii="Arial" w:hAnsi="Arial" w:cs="Arial"/>
                <w:sz w:val="20"/>
                <w:szCs w:val="20"/>
              </w:rPr>
              <w:t>Control Centre</w:t>
            </w:r>
          </w:p>
        </w:tc>
        <w:tc>
          <w:tcPr>
            <w:tcW w:w="2195" w:type="dxa"/>
            <w:tcBorders>
              <w:right w:val="double" w:sz="4" w:space="0" w:color="auto"/>
            </w:tcBorders>
            <w:shd w:val="clear" w:color="auto" w:fill="D9D9D9" w:themeFill="background1" w:themeFillShade="D9"/>
          </w:tcPr>
          <w:p w14:paraId="1B85B537" w14:textId="77777777" w:rsidR="00C63F5C" w:rsidRPr="000F12FE" w:rsidRDefault="00C63F5C" w:rsidP="00C63F5C">
            <w:pPr>
              <w:rPr>
                <w:rFonts w:ascii="Arial" w:hAnsi="Arial" w:cs="Arial"/>
                <w:sz w:val="20"/>
                <w:szCs w:val="20"/>
              </w:rPr>
            </w:pPr>
            <w:r w:rsidRPr="000F12FE">
              <w:rPr>
                <w:rFonts w:ascii="Arial" w:hAnsi="Arial" w:cs="Arial"/>
                <w:sz w:val="20"/>
                <w:szCs w:val="20"/>
              </w:rPr>
              <w:t>1940</w:t>
            </w:r>
          </w:p>
        </w:tc>
        <w:tc>
          <w:tcPr>
            <w:tcW w:w="2313" w:type="dxa"/>
            <w:tcBorders>
              <w:left w:val="double" w:sz="4" w:space="0" w:color="auto"/>
            </w:tcBorders>
            <w:shd w:val="clear" w:color="auto" w:fill="D9D9D9" w:themeFill="background1" w:themeFillShade="D9"/>
          </w:tcPr>
          <w:p w14:paraId="7385BC45" w14:textId="77777777" w:rsidR="00C63F5C" w:rsidRPr="000F12FE" w:rsidRDefault="00C63F5C" w:rsidP="00C63F5C">
            <w:pPr>
              <w:rPr>
                <w:rFonts w:ascii="Arial" w:hAnsi="Arial" w:cs="Arial"/>
                <w:sz w:val="20"/>
                <w:szCs w:val="20"/>
              </w:rPr>
            </w:pPr>
            <w:r w:rsidRPr="000F12FE">
              <w:rPr>
                <w:rFonts w:ascii="Arial" w:hAnsi="Arial" w:cs="Arial"/>
                <w:sz w:val="20"/>
                <w:szCs w:val="20"/>
              </w:rPr>
              <w:t>1940</w:t>
            </w:r>
          </w:p>
        </w:tc>
      </w:tr>
      <w:tr w:rsidR="00C63F5C" w:rsidRPr="002F43F5" w14:paraId="7D9D0E28"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1AE13B7E" w14:textId="77777777" w:rsidR="00C63F5C" w:rsidRPr="000F12FE" w:rsidRDefault="00C63F5C" w:rsidP="00C63F5C">
            <w:pPr>
              <w:rPr>
                <w:rFonts w:ascii="Arial" w:hAnsi="Arial" w:cs="Arial"/>
                <w:sz w:val="20"/>
                <w:szCs w:val="20"/>
              </w:rPr>
            </w:pPr>
            <w:r w:rsidRPr="000F12FE">
              <w:rPr>
                <w:rFonts w:ascii="Arial" w:hAnsi="Arial" w:cs="Arial"/>
                <w:sz w:val="20"/>
                <w:szCs w:val="20"/>
              </w:rPr>
              <w:t>Outstations (fast) (each)</w:t>
            </w:r>
          </w:p>
        </w:tc>
        <w:tc>
          <w:tcPr>
            <w:tcW w:w="2195" w:type="dxa"/>
            <w:tcBorders>
              <w:right w:val="double" w:sz="4" w:space="0" w:color="auto"/>
            </w:tcBorders>
            <w:shd w:val="clear" w:color="auto" w:fill="D9D9D9" w:themeFill="background1" w:themeFillShade="D9"/>
          </w:tcPr>
          <w:p w14:paraId="4DB40A65" w14:textId="77777777" w:rsidR="00C63F5C" w:rsidRPr="000F12FE" w:rsidRDefault="00C63F5C" w:rsidP="00C63F5C">
            <w:pPr>
              <w:rPr>
                <w:rFonts w:ascii="Arial" w:hAnsi="Arial" w:cs="Arial"/>
                <w:sz w:val="20"/>
                <w:szCs w:val="20"/>
              </w:rPr>
            </w:pPr>
            <w:r w:rsidRPr="000F12FE">
              <w:rPr>
                <w:rFonts w:ascii="Arial" w:hAnsi="Arial" w:cs="Arial"/>
                <w:sz w:val="20"/>
                <w:szCs w:val="20"/>
              </w:rPr>
              <w:t>6600</w:t>
            </w:r>
          </w:p>
        </w:tc>
        <w:tc>
          <w:tcPr>
            <w:tcW w:w="2313" w:type="dxa"/>
            <w:tcBorders>
              <w:left w:val="double" w:sz="4" w:space="0" w:color="auto"/>
            </w:tcBorders>
            <w:shd w:val="clear" w:color="auto" w:fill="D9D9D9" w:themeFill="background1" w:themeFillShade="D9"/>
          </w:tcPr>
          <w:p w14:paraId="0EFF9252" w14:textId="77777777" w:rsidR="00C63F5C" w:rsidRPr="000F12FE" w:rsidRDefault="00C63F5C" w:rsidP="00C63F5C">
            <w:pPr>
              <w:rPr>
                <w:rFonts w:ascii="Arial" w:hAnsi="Arial" w:cs="Arial"/>
                <w:sz w:val="20"/>
                <w:szCs w:val="20"/>
              </w:rPr>
            </w:pPr>
            <w:r w:rsidRPr="000F12FE">
              <w:rPr>
                <w:rFonts w:ascii="Arial" w:hAnsi="Arial" w:cs="Arial"/>
                <w:sz w:val="20"/>
                <w:szCs w:val="20"/>
              </w:rPr>
              <w:t>1800</w:t>
            </w:r>
          </w:p>
        </w:tc>
      </w:tr>
      <w:tr w:rsidR="00C63F5C" w:rsidRPr="002F43F5" w14:paraId="044DD2F2"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0D35017B" w14:textId="77777777" w:rsidR="00C63F5C" w:rsidRPr="000F12FE" w:rsidRDefault="00C63F5C" w:rsidP="00C63F5C">
            <w:pPr>
              <w:rPr>
                <w:rFonts w:ascii="Arial" w:hAnsi="Arial" w:cs="Arial"/>
                <w:sz w:val="20"/>
                <w:szCs w:val="20"/>
              </w:rPr>
            </w:pPr>
            <w:r w:rsidRPr="000F12FE">
              <w:rPr>
                <w:rFonts w:ascii="Arial" w:hAnsi="Arial" w:cs="Arial"/>
                <w:sz w:val="20"/>
                <w:szCs w:val="20"/>
              </w:rPr>
              <w:t>Outstations (slow) (each)</w:t>
            </w:r>
          </w:p>
        </w:tc>
        <w:tc>
          <w:tcPr>
            <w:tcW w:w="2195" w:type="dxa"/>
            <w:tcBorders>
              <w:right w:val="double" w:sz="4" w:space="0" w:color="auto"/>
            </w:tcBorders>
            <w:shd w:val="clear" w:color="auto" w:fill="D9D9D9" w:themeFill="background1" w:themeFillShade="D9"/>
          </w:tcPr>
          <w:p w14:paraId="4586835B" w14:textId="77777777" w:rsidR="00C63F5C" w:rsidRPr="000F12FE" w:rsidRDefault="00C63F5C" w:rsidP="00C63F5C">
            <w:pPr>
              <w:rPr>
                <w:rFonts w:ascii="Arial" w:hAnsi="Arial" w:cs="Arial"/>
                <w:sz w:val="20"/>
                <w:szCs w:val="20"/>
              </w:rPr>
            </w:pPr>
            <w:r w:rsidRPr="000F12FE">
              <w:rPr>
                <w:rFonts w:ascii="Arial" w:hAnsi="Arial" w:cs="Arial"/>
                <w:sz w:val="20"/>
                <w:szCs w:val="20"/>
              </w:rPr>
              <w:t>1800</w:t>
            </w:r>
          </w:p>
        </w:tc>
        <w:tc>
          <w:tcPr>
            <w:tcW w:w="2313" w:type="dxa"/>
            <w:tcBorders>
              <w:left w:val="double" w:sz="4" w:space="0" w:color="auto"/>
            </w:tcBorders>
            <w:shd w:val="clear" w:color="auto" w:fill="D9D9D9" w:themeFill="background1" w:themeFillShade="D9"/>
          </w:tcPr>
          <w:p w14:paraId="546A1253" w14:textId="77777777" w:rsidR="00C63F5C" w:rsidRPr="000F12FE" w:rsidRDefault="00C63F5C" w:rsidP="00C63F5C">
            <w:pPr>
              <w:rPr>
                <w:rFonts w:ascii="Arial" w:hAnsi="Arial" w:cs="Arial"/>
                <w:sz w:val="20"/>
                <w:szCs w:val="20"/>
              </w:rPr>
            </w:pPr>
            <w:r w:rsidRPr="000F12FE">
              <w:rPr>
                <w:rFonts w:ascii="Arial" w:hAnsi="Arial" w:cs="Arial"/>
                <w:sz w:val="20"/>
                <w:szCs w:val="20"/>
              </w:rPr>
              <w:t>1800</w:t>
            </w:r>
          </w:p>
        </w:tc>
      </w:tr>
      <w:tr w:rsidR="00C63F5C" w:rsidRPr="002F43F5" w14:paraId="661DCBE6" w14:textId="77777777" w:rsidTr="00926E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508" w:type="dxa"/>
            <w:gridSpan w:val="2"/>
            <w:shd w:val="clear" w:color="auto" w:fill="D9D9D9" w:themeFill="background1" w:themeFillShade="D9"/>
          </w:tcPr>
          <w:p w14:paraId="38A24AC2" w14:textId="77777777" w:rsidR="00C63F5C" w:rsidRPr="000F12FE" w:rsidRDefault="00C63F5C" w:rsidP="00C63F5C">
            <w:pPr>
              <w:rPr>
                <w:rFonts w:ascii="Arial" w:hAnsi="Arial" w:cs="Arial"/>
                <w:sz w:val="20"/>
                <w:szCs w:val="20"/>
              </w:rPr>
            </w:pPr>
            <w:r w:rsidRPr="000F12FE">
              <w:rPr>
                <w:rFonts w:ascii="Arial" w:hAnsi="Arial" w:cs="Arial"/>
                <w:sz w:val="20"/>
                <w:szCs w:val="20"/>
              </w:rPr>
              <w:t>Measurement only locations</w:t>
            </w:r>
          </w:p>
        </w:tc>
        <w:tc>
          <w:tcPr>
            <w:tcW w:w="2195" w:type="dxa"/>
            <w:tcBorders>
              <w:right w:val="double" w:sz="4" w:space="0" w:color="auto"/>
            </w:tcBorders>
            <w:shd w:val="clear" w:color="auto" w:fill="D9D9D9" w:themeFill="background1" w:themeFillShade="D9"/>
          </w:tcPr>
          <w:p w14:paraId="451ABAD6" w14:textId="77777777" w:rsidR="00C63F5C" w:rsidRPr="000F12FE" w:rsidRDefault="00C63F5C" w:rsidP="00C63F5C">
            <w:pPr>
              <w:rPr>
                <w:rFonts w:ascii="Arial" w:hAnsi="Arial" w:cs="Arial"/>
                <w:sz w:val="20"/>
                <w:szCs w:val="20"/>
              </w:rPr>
            </w:pPr>
            <w:r w:rsidRPr="000F12FE">
              <w:rPr>
                <w:rFonts w:ascii="Arial" w:hAnsi="Arial" w:cs="Arial"/>
                <w:sz w:val="20"/>
                <w:szCs w:val="20"/>
              </w:rPr>
              <w:t>1700</w:t>
            </w:r>
          </w:p>
        </w:tc>
        <w:tc>
          <w:tcPr>
            <w:tcW w:w="2313" w:type="dxa"/>
            <w:tcBorders>
              <w:left w:val="double" w:sz="4" w:space="0" w:color="auto"/>
            </w:tcBorders>
            <w:shd w:val="clear" w:color="auto" w:fill="D9D9D9" w:themeFill="background1" w:themeFillShade="D9"/>
          </w:tcPr>
          <w:p w14:paraId="2D7E6CB9" w14:textId="77777777" w:rsidR="00C63F5C" w:rsidRPr="000F12FE" w:rsidRDefault="00C63F5C" w:rsidP="00C63F5C">
            <w:pPr>
              <w:rPr>
                <w:rFonts w:ascii="Arial" w:hAnsi="Arial" w:cs="Arial"/>
                <w:sz w:val="20"/>
                <w:szCs w:val="20"/>
              </w:rPr>
            </w:pPr>
            <w:r w:rsidRPr="000F12FE">
              <w:rPr>
                <w:rFonts w:ascii="Arial" w:hAnsi="Arial" w:cs="Arial"/>
                <w:sz w:val="20"/>
                <w:szCs w:val="20"/>
              </w:rPr>
              <w:t>1700</w:t>
            </w:r>
          </w:p>
        </w:tc>
      </w:tr>
    </w:tbl>
    <w:p w14:paraId="20241677" w14:textId="07F91DD9" w:rsidR="00C63F5C" w:rsidRPr="000F12FE" w:rsidRDefault="00C63F5C" w:rsidP="00452A7C">
      <w:pPr>
        <w:ind w:left="720" w:hanging="720"/>
        <w:jc w:val="center"/>
        <w:rPr>
          <w:rFonts w:ascii="Arial" w:hAnsi="Arial" w:cs="Arial"/>
          <w:sz w:val="20"/>
          <w:szCs w:val="20"/>
        </w:rPr>
      </w:pPr>
      <w:r w:rsidRPr="000F12FE">
        <w:rPr>
          <w:rFonts w:ascii="Arial" w:hAnsi="Arial" w:cs="Arial"/>
          <w:sz w:val="20"/>
          <w:szCs w:val="20"/>
        </w:rPr>
        <w:t xml:space="preserve">Table </w:t>
      </w:r>
      <w:r w:rsidR="00401456" w:rsidRPr="000F12FE">
        <w:rPr>
          <w:rFonts w:ascii="Arial" w:hAnsi="Arial" w:cs="Arial"/>
          <w:sz w:val="20"/>
          <w:szCs w:val="20"/>
        </w:rPr>
        <w:t>6</w:t>
      </w:r>
      <w:r w:rsidRPr="000F12FE">
        <w:rPr>
          <w:rFonts w:ascii="Arial" w:hAnsi="Arial" w:cs="Arial"/>
          <w:sz w:val="20"/>
          <w:szCs w:val="20"/>
        </w:rPr>
        <w:t>: Bandwidth requirements per communication protocol</w:t>
      </w:r>
    </w:p>
    <w:p w14:paraId="237E99E4" w14:textId="77777777" w:rsidR="00C63F5C" w:rsidRPr="000F12FE" w:rsidRDefault="00C63F5C" w:rsidP="00C63F5C">
      <w:pPr>
        <w:spacing w:before="240"/>
        <w:ind w:left="720" w:hanging="720"/>
        <w:jc w:val="both"/>
        <w:rPr>
          <w:rFonts w:ascii="Arial" w:hAnsi="Arial" w:cs="Arial"/>
          <w:sz w:val="20"/>
          <w:szCs w:val="20"/>
        </w:rPr>
      </w:pPr>
    </w:p>
    <w:p w14:paraId="4CCA79EE" w14:textId="082721B5" w:rsidR="00C63F5C" w:rsidRPr="00A85910" w:rsidRDefault="00C63F5C" w:rsidP="003A6C98">
      <w:pPr>
        <w:pStyle w:val="Heading3"/>
      </w:pPr>
      <w:bookmarkStart w:id="21" w:name="_Toc163486972"/>
      <w:r w:rsidRPr="00A85910">
        <w:t>Protocol Requirements</w:t>
      </w:r>
      <w:bookmarkEnd w:id="21"/>
      <w:r w:rsidRPr="00A85910">
        <w:t xml:space="preserve"> </w:t>
      </w:r>
    </w:p>
    <w:p w14:paraId="0EB47EA0" w14:textId="0CC08935" w:rsidR="00C63F5C" w:rsidRPr="000F12FE" w:rsidRDefault="00C63F5C" w:rsidP="00C63F5C">
      <w:pPr>
        <w:spacing w:before="240"/>
        <w:jc w:val="both"/>
        <w:rPr>
          <w:rFonts w:ascii="Arial" w:hAnsi="Arial" w:cs="Arial"/>
          <w:sz w:val="20"/>
          <w:szCs w:val="20"/>
        </w:rPr>
      </w:pPr>
      <w:r w:rsidRPr="000F12FE">
        <w:rPr>
          <w:rFonts w:ascii="Arial" w:hAnsi="Arial" w:cs="Arial"/>
          <w:sz w:val="20"/>
          <w:szCs w:val="20"/>
        </w:rPr>
        <w:t xml:space="preserve">The Distributed </w:t>
      </w:r>
      <w:proofErr w:type="spellStart"/>
      <w:r w:rsidRPr="000F12FE">
        <w:rPr>
          <w:rFonts w:ascii="Arial" w:hAnsi="Arial" w:cs="Arial"/>
          <w:sz w:val="20"/>
          <w:szCs w:val="20"/>
        </w:rPr>
        <w:t>ReStart</w:t>
      </w:r>
      <w:proofErr w:type="spellEnd"/>
      <w:r w:rsidRPr="000F12FE">
        <w:rPr>
          <w:rFonts w:ascii="Arial" w:hAnsi="Arial" w:cs="Arial"/>
          <w:sz w:val="20"/>
          <w:szCs w:val="20"/>
        </w:rPr>
        <w:t xml:space="preserve"> project undertook design work for </w:t>
      </w:r>
      <w:r w:rsidR="00BB7A4D" w:rsidRPr="000F12FE">
        <w:rPr>
          <w:rFonts w:ascii="Arial" w:hAnsi="Arial" w:cs="Arial"/>
          <w:b/>
          <w:bCs/>
          <w:sz w:val="20"/>
          <w:szCs w:val="20"/>
        </w:rPr>
        <w:t>DRZCS</w:t>
      </w:r>
      <w:r w:rsidR="001F4A6F" w:rsidRPr="000F12FE">
        <w:rPr>
          <w:rFonts w:ascii="Arial" w:hAnsi="Arial" w:cs="Arial"/>
          <w:sz w:val="20"/>
          <w:szCs w:val="20"/>
        </w:rPr>
        <w:t xml:space="preserve"> </w:t>
      </w:r>
      <w:r w:rsidRPr="000F12FE">
        <w:rPr>
          <w:rFonts w:ascii="Arial" w:hAnsi="Arial" w:cs="Arial"/>
          <w:sz w:val="20"/>
          <w:szCs w:val="20"/>
        </w:rPr>
        <w:t>with vendors and identified the following protocols that may be required. The protocols used could in turn influence the configuration and functional requirements. These protocols are applicable to the automated restoration process and hence the preferred Central Model.</w:t>
      </w:r>
    </w:p>
    <w:p w14:paraId="2D801998" w14:textId="77777777" w:rsidR="002B4E1B" w:rsidRPr="000F12FE" w:rsidRDefault="002B4E1B" w:rsidP="00C63F5C">
      <w:pPr>
        <w:spacing w:before="240"/>
        <w:jc w:val="both"/>
        <w:rPr>
          <w:rFonts w:ascii="Arial" w:hAnsi="Arial" w:cs="Arial"/>
          <w:sz w:val="20"/>
          <w:szCs w:val="20"/>
        </w:rPr>
      </w:pPr>
    </w:p>
    <w:tbl>
      <w:tblPr>
        <w:tblStyle w:val="TableGrid1"/>
        <w:tblW w:w="9508" w:type="dxa"/>
        <w:tblLook w:val="04A0" w:firstRow="1" w:lastRow="0" w:firstColumn="1" w:lastColumn="0" w:noHBand="0" w:noVBand="1"/>
      </w:tblPr>
      <w:tblGrid>
        <w:gridCol w:w="3169"/>
        <w:gridCol w:w="3169"/>
        <w:gridCol w:w="3170"/>
      </w:tblGrid>
      <w:tr w:rsidR="00C63F5C" w:rsidRPr="002F43F5" w14:paraId="1D350CC3" w14:textId="77777777" w:rsidTr="0094106B">
        <w:trPr>
          <w:trHeight w:val="304"/>
        </w:trPr>
        <w:tc>
          <w:tcPr>
            <w:tcW w:w="3169" w:type="dxa"/>
            <w:shd w:val="clear" w:color="auto" w:fill="44546A" w:themeFill="text2"/>
          </w:tcPr>
          <w:p w14:paraId="3D6A6776" w14:textId="77777777" w:rsidR="00C63F5C" w:rsidRPr="000F12FE" w:rsidRDefault="00C63F5C" w:rsidP="0094106B">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Protocol</w:t>
            </w:r>
          </w:p>
        </w:tc>
        <w:tc>
          <w:tcPr>
            <w:tcW w:w="3169" w:type="dxa"/>
            <w:shd w:val="clear" w:color="auto" w:fill="44546A" w:themeFill="text2"/>
          </w:tcPr>
          <w:p w14:paraId="36100192" w14:textId="77777777" w:rsidR="00C63F5C" w:rsidRPr="000F12FE" w:rsidRDefault="00C63F5C" w:rsidP="0094106B">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Purpose</w:t>
            </w:r>
          </w:p>
        </w:tc>
        <w:tc>
          <w:tcPr>
            <w:tcW w:w="3170" w:type="dxa"/>
            <w:shd w:val="clear" w:color="auto" w:fill="44546A" w:themeFill="text2"/>
          </w:tcPr>
          <w:p w14:paraId="1F190081" w14:textId="77777777" w:rsidR="00C63F5C" w:rsidRPr="000F12FE" w:rsidRDefault="00C63F5C" w:rsidP="0094106B">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Type</w:t>
            </w:r>
          </w:p>
        </w:tc>
      </w:tr>
      <w:tr w:rsidR="00C63F5C" w:rsidRPr="002F43F5" w14:paraId="346CC17F" w14:textId="77777777" w:rsidTr="00926E38">
        <w:trPr>
          <w:trHeight w:val="601"/>
        </w:trPr>
        <w:tc>
          <w:tcPr>
            <w:tcW w:w="3169" w:type="dxa"/>
            <w:shd w:val="clear" w:color="auto" w:fill="D9D9D9" w:themeFill="background1" w:themeFillShade="D9"/>
          </w:tcPr>
          <w:p w14:paraId="17375BA6" w14:textId="77777777" w:rsidR="00C63F5C" w:rsidRPr="000F12FE" w:rsidRDefault="00C63F5C" w:rsidP="00CD43F1">
            <w:pPr>
              <w:jc w:val="left"/>
              <w:rPr>
                <w:rFonts w:ascii="Arial" w:hAnsi="Arial" w:cs="Arial"/>
                <w:sz w:val="20"/>
                <w:szCs w:val="20"/>
              </w:rPr>
            </w:pPr>
            <w:r w:rsidRPr="000F12FE">
              <w:rPr>
                <w:rFonts w:ascii="Arial" w:hAnsi="Arial" w:cs="Arial"/>
                <w:sz w:val="20"/>
                <w:szCs w:val="20"/>
              </w:rPr>
              <w:t>IEEE C37.118</w:t>
            </w:r>
          </w:p>
        </w:tc>
        <w:tc>
          <w:tcPr>
            <w:tcW w:w="3169" w:type="dxa"/>
            <w:shd w:val="clear" w:color="auto" w:fill="D9D9D9" w:themeFill="background1" w:themeFillShade="D9"/>
          </w:tcPr>
          <w:p w14:paraId="41C3BBBB" w14:textId="67FC3FBE" w:rsidR="00C63F5C" w:rsidRPr="000F12FE" w:rsidRDefault="00C63F5C" w:rsidP="00AF37C9">
            <w:pPr>
              <w:ind w:left="0" w:firstLine="0"/>
              <w:jc w:val="left"/>
              <w:rPr>
                <w:rFonts w:ascii="Arial" w:hAnsi="Arial" w:cs="Arial"/>
                <w:sz w:val="20"/>
                <w:szCs w:val="20"/>
              </w:rPr>
            </w:pPr>
            <w:proofErr w:type="spellStart"/>
            <w:r w:rsidRPr="000F12FE">
              <w:rPr>
                <w:rFonts w:ascii="Arial" w:hAnsi="Arial" w:cs="Arial"/>
                <w:sz w:val="20"/>
                <w:szCs w:val="20"/>
              </w:rPr>
              <w:t>Synchrophasor</w:t>
            </w:r>
            <w:proofErr w:type="spellEnd"/>
            <w:r w:rsidRPr="000F12FE">
              <w:rPr>
                <w:rFonts w:ascii="Arial" w:hAnsi="Arial" w:cs="Arial"/>
                <w:sz w:val="20"/>
                <w:szCs w:val="20"/>
              </w:rPr>
              <w:t xml:space="preserve"> format for </w:t>
            </w:r>
            <w:r w:rsidR="0043521E" w:rsidRPr="000F12FE">
              <w:rPr>
                <w:rFonts w:ascii="Arial" w:hAnsi="Arial" w:cs="Arial"/>
                <w:sz w:val="20"/>
                <w:szCs w:val="20"/>
              </w:rPr>
              <w:t>F</w:t>
            </w:r>
            <w:r w:rsidRPr="000F12FE">
              <w:rPr>
                <w:rFonts w:ascii="Arial" w:hAnsi="Arial" w:cs="Arial"/>
                <w:sz w:val="20"/>
                <w:szCs w:val="20"/>
              </w:rPr>
              <w:t>requency and phasor data.</w:t>
            </w:r>
          </w:p>
        </w:tc>
        <w:tc>
          <w:tcPr>
            <w:tcW w:w="3170" w:type="dxa"/>
            <w:shd w:val="clear" w:color="auto" w:fill="D9D9D9" w:themeFill="background1" w:themeFillShade="D9"/>
          </w:tcPr>
          <w:p w14:paraId="0D05D944" w14:textId="77777777" w:rsidR="00C63F5C" w:rsidRPr="000F12FE" w:rsidRDefault="00C63F5C" w:rsidP="00CD43F1">
            <w:pPr>
              <w:jc w:val="left"/>
              <w:rPr>
                <w:rFonts w:ascii="Arial" w:hAnsi="Arial" w:cs="Arial"/>
                <w:sz w:val="20"/>
                <w:szCs w:val="20"/>
              </w:rPr>
            </w:pPr>
            <w:r w:rsidRPr="000F12FE">
              <w:rPr>
                <w:rFonts w:ascii="Arial" w:hAnsi="Arial" w:cs="Arial"/>
                <w:sz w:val="20"/>
                <w:szCs w:val="20"/>
              </w:rPr>
              <w:t>Periodic with 50 Hz data rate</w:t>
            </w:r>
          </w:p>
        </w:tc>
      </w:tr>
      <w:tr w:rsidR="00C63F5C" w:rsidRPr="002F43F5" w14:paraId="18166137" w14:textId="77777777" w:rsidTr="00926E38">
        <w:trPr>
          <w:trHeight w:val="601"/>
        </w:trPr>
        <w:tc>
          <w:tcPr>
            <w:tcW w:w="3169" w:type="dxa"/>
            <w:shd w:val="clear" w:color="auto" w:fill="D9D9D9" w:themeFill="background1" w:themeFillShade="D9"/>
          </w:tcPr>
          <w:p w14:paraId="4B47FD07" w14:textId="77777777" w:rsidR="00C63F5C" w:rsidRPr="000F12FE" w:rsidRDefault="00C63F5C" w:rsidP="00CD43F1">
            <w:pPr>
              <w:jc w:val="left"/>
              <w:rPr>
                <w:rFonts w:ascii="Arial" w:hAnsi="Arial" w:cs="Arial"/>
                <w:sz w:val="20"/>
                <w:szCs w:val="20"/>
              </w:rPr>
            </w:pPr>
            <w:r w:rsidRPr="000F12FE">
              <w:rPr>
                <w:rFonts w:ascii="Arial" w:hAnsi="Arial" w:cs="Arial"/>
                <w:sz w:val="20"/>
                <w:szCs w:val="20"/>
              </w:rPr>
              <w:t>IEEE 1588 PTP</w:t>
            </w:r>
          </w:p>
        </w:tc>
        <w:tc>
          <w:tcPr>
            <w:tcW w:w="3169" w:type="dxa"/>
            <w:shd w:val="clear" w:color="auto" w:fill="D9D9D9" w:themeFill="background1" w:themeFillShade="D9"/>
          </w:tcPr>
          <w:p w14:paraId="23C2D1DB" w14:textId="77777777" w:rsidR="00C63F5C" w:rsidRPr="000F12FE" w:rsidRDefault="00C63F5C" w:rsidP="00AF37C9">
            <w:pPr>
              <w:ind w:left="0" w:firstLine="0"/>
              <w:jc w:val="left"/>
              <w:rPr>
                <w:rFonts w:ascii="Arial" w:hAnsi="Arial" w:cs="Arial"/>
                <w:sz w:val="20"/>
                <w:szCs w:val="20"/>
              </w:rPr>
            </w:pPr>
            <w:r w:rsidRPr="000F12FE">
              <w:rPr>
                <w:rFonts w:ascii="Arial" w:hAnsi="Arial" w:cs="Arial"/>
                <w:sz w:val="20"/>
                <w:szCs w:val="20"/>
              </w:rPr>
              <w:t xml:space="preserve">Time synchronisation protocol for PMUs and </w:t>
            </w:r>
            <w:proofErr w:type="spellStart"/>
            <w:r w:rsidRPr="000F12FE">
              <w:rPr>
                <w:rFonts w:ascii="Arial" w:hAnsi="Arial" w:cs="Arial"/>
                <w:sz w:val="20"/>
                <w:szCs w:val="20"/>
              </w:rPr>
              <w:t>PhCs</w:t>
            </w:r>
            <w:proofErr w:type="spellEnd"/>
            <w:r w:rsidRPr="000F12FE">
              <w:rPr>
                <w:rFonts w:ascii="Arial" w:hAnsi="Arial" w:cs="Arial"/>
                <w:sz w:val="20"/>
                <w:szCs w:val="20"/>
              </w:rPr>
              <w:t>.</w:t>
            </w:r>
          </w:p>
        </w:tc>
        <w:tc>
          <w:tcPr>
            <w:tcW w:w="3170" w:type="dxa"/>
            <w:shd w:val="clear" w:color="auto" w:fill="D9D9D9" w:themeFill="background1" w:themeFillShade="D9"/>
          </w:tcPr>
          <w:p w14:paraId="03F99002" w14:textId="77777777" w:rsidR="00C63F5C" w:rsidRPr="000F12FE" w:rsidRDefault="00C63F5C" w:rsidP="00CD43F1">
            <w:pPr>
              <w:jc w:val="left"/>
              <w:rPr>
                <w:rFonts w:ascii="Arial" w:hAnsi="Arial" w:cs="Arial"/>
                <w:sz w:val="20"/>
                <w:szCs w:val="20"/>
              </w:rPr>
            </w:pPr>
            <w:r w:rsidRPr="000F12FE">
              <w:rPr>
                <w:rFonts w:ascii="Arial" w:hAnsi="Arial" w:cs="Arial"/>
                <w:sz w:val="20"/>
                <w:szCs w:val="20"/>
              </w:rPr>
              <w:t>Periodic</w:t>
            </w:r>
          </w:p>
        </w:tc>
      </w:tr>
      <w:tr w:rsidR="00C63F5C" w:rsidRPr="002F43F5" w14:paraId="25EFADEA" w14:textId="77777777" w:rsidTr="00926E38">
        <w:trPr>
          <w:trHeight w:val="895"/>
        </w:trPr>
        <w:tc>
          <w:tcPr>
            <w:tcW w:w="3169" w:type="dxa"/>
            <w:shd w:val="clear" w:color="auto" w:fill="D9D9D9" w:themeFill="background1" w:themeFillShade="D9"/>
          </w:tcPr>
          <w:p w14:paraId="2D9C2F35" w14:textId="77777777" w:rsidR="00C63F5C" w:rsidRPr="000F12FE" w:rsidRDefault="00C63F5C" w:rsidP="00CD43F1">
            <w:pPr>
              <w:jc w:val="left"/>
              <w:rPr>
                <w:rFonts w:ascii="Arial" w:hAnsi="Arial" w:cs="Arial"/>
                <w:sz w:val="20"/>
                <w:szCs w:val="20"/>
              </w:rPr>
            </w:pPr>
            <w:r w:rsidRPr="000F12FE">
              <w:rPr>
                <w:rFonts w:ascii="Arial" w:hAnsi="Arial" w:cs="Arial"/>
                <w:b/>
                <w:bCs/>
                <w:sz w:val="20"/>
                <w:szCs w:val="20"/>
              </w:rPr>
              <w:lastRenderedPageBreak/>
              <w:t>IEC</w:t>
            </w:r>
            <w:r w:rsidRPr="000F12FE">
              <w:rPr>
                <w:rFonts w:ascii="Arial" w:hAnsi="Arial" w:cs="Arial"/>
                <w:sz w:val="20"/>
                <w:szCs w:val="20"/>
              </w:rPr>
              <w:t xml:space="preserve"> 61850 GOOSE</w:t>
            </w:r>
          </w:p>
        </w:tc>
        <w:tc>
          <w:tcPr>
            <w:tcW w:w="3169" w:type="dxa"/>
            <w:shd w:val="clear" w:color="auto" w:fill="D9D9D9" w:themeFill="background1" w:themeFillShade="D9"/>
          </w:tcPr>
          <w:p w14:paraId="5BCBCEE2" w14:textId="77777777" w:rsidR="00C63F5C" w:rsidRPr="000F12FE" w:rsidRDefault="00C63F5C" w:rsidP="00AF37C9">
            <w:pPr>
              <w:ind w:left="0" w:firstLine="0"/>
              <w:jc w:val="left"/>
              <w:rPr>
                <w:rFonts w:ascii="Arial" w:hAnsi="Arial" w:cs="Arial"/>
                <w:sz w:val="20"/>
                <w:szCs w:val="20"/>
              </w:rPr>
            </w:pPr>
            <w:r w:rsidRPr="000F12FE">
              <w:rPr>
                <w:rFonts w:ascii="Arial" w:hAnsi="Arial" w:cs="Arial"/>
                <w:sz w:val="20"/>
                <w:szCs w:val="20"/>
              </w:rPr>
              <w:t>Fast control/protect protocol for local control actions (within substation).</w:t>
            </w:r>
          </w:p>
        </w:tc>
        <w:tc>
          <w:tcPr>
            <w:tcW w:w="3170" w:type="dxa"/>
            <w:shd w:val="clear" w:color="auto" w:fill="D9D9D9" w:themeFill="background1" w:themeFillShade="D9"/>
          </w:tcPr>
          <w:p w14:paraId="34CC8AA5" w14:textId="77777777" w:rsidR="00C63F5C" w:rsidRPr="000F12FE" w:rsidRDefault="00C63F5C" w:rsidP="00CD43F1">
            <w:pPr>
              <w:jc w:val="left"/>
              <w:rPr>
                <w:rFonts w:ascii="Arial" w:hAnsi="Arial" w:cs="Arial"/>
                <w:sz w:val="20"/>
                <w:szCs w:val="20"/>
              </w:rPr>
            </w:pPr>
            <w:r w:rsidRPr="000F12FE">
              <w:rPr>
                <w:rFonts w:ascii="Arial" w:hAnsi="Arial" w:cs="Arial"/>
                <w:sz w:val="20"/>
                <w:szCs w:val="20"/>
              </w:rPr>
              <w:t>Event based</w:t>
            </w:r>
          </w:p>
        </w:tc>
      </w:tr>
      <w:tr w:rsidR="00C63F5C" w:rsidRPr="002F43F5" w14:paraId="3032D93C" w14:textId="77777777" w:rsidTr="00926E38">
        <w:trPr>
          <w:trHeight w:val="601"/>
        </w:trPr>
        <w:tc>
          <w:tcPr>
            <w:tcW w:w="3169" w:type="dxa"/>
            <w:shd w:val="clear" w:color="auto" w:fill="D9D9D9" w:themeFill="background1" w:themeFillShade="D9"/>
          </w:tcPr>
          <w:p w14:paraId="76EFB8E7" w14:textId="77777777" w:rsidR="00C63F5C" w:rsidRPr="000F12FE" w:rsidRDefault="00C63F5C" w:rsidP="00CD43F1">
            <w:pPr>
              <w:jc w:val="left"/>
              <w:rPr>
                <w:rFonts w:ascii="Arial" w:hAnsi="Arial" w:cs="Arial"/>
                <w:sz w:val="20"/>
                <w:szCs w:val="20"/>
              </w:rPr>
            </w:pPr>
            <w:r w:rsidRPr="000F12FE">
              <w:rPr>
                <w:rFonts w:ascii="Arial" w:hAnsi="Arial" w:cs="Arial"/>
                <w:b/>
                <w:bCs/>
                <w:sz w:val="20"/>
                <w:szCs w:val="20"/>
              </w:rPr>
              <w:t>IEC</w:t>
            </w:r>
            <w:r w:rsidRPr="000F12FE">
              <w:rPr>
                <w:rFonts w:ascii="Arial" w:hAnsi="Arial" w:cs="Arial"/>
                <w:sz w:val="20"/>
                <w:szCs w:val="20"/>
              </w:rPr>
              <w:t xml:space="preserve"> 61850 R-GOOSE</w:t>
            </w:r>
          </w:p>
        </w:tc>
        <w:tc>
          <w:tcPr>
            <w:tcW w:w="3169" w:type="dxa"/>
            <w:shd w:val="clear" w:color="auto" w:fill="D9D9D9" w:themeFill="background1" w:themeFillShade="D9"/>
          </w:tcPr>
          <w:p w14:paraId="65958062" w14:textId="77777777" w:rsidR="00C63F5C" w:rsidRPr="000F12FE" w:rsidRDefault="00C63F5C" w:rsidP="00AF37C9">
            <w:pPr>
              <w:ind w:left="0" w:firstLine="0"/>
              <w:jc w:val="left"/>
              <w:rPr>
                <w:rFonts w:ascii="Arial" w:hAnsi="Arial" w:cs="Arial"/>
                <w:sz w:val="20"/>
                <w:szCs w:val="20"/>
              </w:rPr>
            </w:pPr>
            <w:r w:rsidRPr="000F12FE">
              <w:rPr>
                <w:rFonts w:ascii="Arial" w:hAnsi="Arial" w:cs="Arial"/>
                <w:sz w:val="20"/>
                <w:szCs w:val="20"/>
              </w:rPr>
              <w:t>Fast control/protect protocol for wide-area control actions, potential use for fast balancing.</w:t>
            </w:r>
          </w:p>
        </w:tc>
        <w:tc>
          <w:tcPr>
            <w:tcW w:w="3170" w:type="dxa"/>
            <w:shd w:val="clear" w:color="auto" w:fill="D9D9D9" w:themeFill="background1" w:themeFillShade="D9"/>
          </w:tcPr>
          <w:p w14:paraId="336B2338" w14:textId="77777777" w:rsidR="00C63F5C" w:rsidRPr="000F12FE" w:rsidRDefault="00C63F5C" w:rsidP="00CD43F1">
            <w:pPr>
              <w:jc w:val="left"/>
              <w:rPr>
                <w:rFonts w:ascii="Arial" w:hAnsi="Arial" w:cs="Arial"/>
                <w:sz w:val="20"/>
                <w:szCs w:val="20"/>
              </w:rPr>
            </w:pPr>
            <w:r w:rsidRPr="000F12FE">
              <w:rPr>
                <w:rFonts w:ascii="Arial" w:hAnsi="Arial" w:cs="Arial"/>
                <w:sz w:val="20"/>
                <w:szCs w:val="20"/>
              </w:rPr>
              <w:t>Event based</w:t>
            </w:r>
          </w:p>
        </w:tc>
      </w:tr>
      <w:tr w:rsidR="00C63F5C" w:rsidRPr="002F43F5" w14:paraId="779A9681" w14:textId="77777777" w:rsidTr="00926E38">
        <w:trPr>
          <w:trHeight w:val="304"/>
        </w:trPr>
        <w:tc>
          <w:tcPr>
            <w:tcW w:w="3169" w:type="dxa"/>
            <w:shd w:val="clear" w:color="auto" w:fill="D9D9D9" w:themeFill="background1" w:themeFillShade="D9"/>
          </w:tcPr>
          <w:p w14:paraId="29C4ADFC" w14:textId="77777777" w:rsidR="00C63F5C" w:rsidRPr="000F12FE" w:rsidRDefault="00C63F5C" w:rsidP="00CD43F1">
            <w:pPr>
              <w:jc w:val="left"/>
              <w:rPr>
                <w:rFonts w:ascii="Arial" w:hAnsi="Arial" w:cs="Arial"/>
                <w:sz w:val="20"/>
                <w:szCs w:val="20"/>
              </w:rPr>
            </w:pPr>
            <w:r w:rsidRPr="000F12FE">
              <w:rPr>
                <w:rFonts w:ascii="Arial" w:hAnsi="Arial" w:cs="Arial"/>
                <w:sz w:val="20"/>
                <w:szCs w:val="20"/>
              </w:rPr>
              <w:t>EC 60870-5-104</w:t>
            </w:r>
          </w:p>
        </w:tc>
        <w:tc>
          <w:tcPr>
            <w:tcW w:w="3169" w:type="dxa"/>
            <w:shd w:val="clear" w:color="auto" w:fill="D9D9D9" w:themeFill="background1" w:themeFillShade="D9"/>
          </w:tcPr>
          <w:p w14:paraId="7953788E" w14:textId="345DAB93" w:rsidR="00C63F5C" w:rsidRPr="000F12FE" w:rsidRDefault="00C63F5C" w:rsidP="00AF37C9">
            <w:pPr>
              <w:ind w:left="0" w:firstLine="0"/>
              <w:jc w:val="left"/>
              <w:rPr>
                <w:rFonts w:ascii="Arial" w:hAnsi="Arial" w:cs="Arial"/>
                <w:sz w:val="20"/>
                <w:szCs w:val="20"/>
              </w:rPr>
            </w:pPr>
            <w:r w:rsidRPr="000F12FE">
              <w:rPr>
                <w:rFonts w:ascii="Arial" w:hAnsi="Arial" w:cs="Arial"/>
                <w:sz w:val="20"/>
                <w:szCs w:val="20"/>
              </w:rPr>
              <w:t>Non-encrypted data stream to get data/commands from legacy equipment such as resources</w:t>
            </w:r>
          </w:p>
        </w:tc>
        <w:tc>
          <w:tcPr>
            <w:tcW w:w="3170" w:type="dxa"/>
            <w:shd w:val="clear" w:color="auto" w:fill="D9D9D9" w:themeFill="background1" w:themeFillShade="D9"/>
          </w:tcPr>
          <w:p w14:paraId="1244E1E4" w14:textId="1473746D" w:rsidR="00C63F5C" w:rsidRPr="000F12FE" w:rsidRDefault="00C63F5C" w:rsidP="00AF37C9">
            <w:pPr>
              <w:ind w:left="0" w:firstLine="0"/>
              <w:jc w:val="left"/>
              <w:rPr>
                <w:rFonts w:ascii="Arial" w:hAnsi="Arial" w:cs="Arial"/>
                <w:sz w:val="20"/>
                <w:szCs w:val="20"/>
              </w:rPr>
            </w:pPr>
            <w:r w:rsidRPr="000F12FE">
              <w:rPr>
                <w:rFonts w:ascii="Arial" w:hAnsi="Arial" w:cs="Arial"/>
                <w:sz w:val="20"/>
                <w:szCs w:val="20"/>
              </w:rPr>
              <w:t xml:space="preserve">Poll </w:t>
            </w:r>
            <w:r w:rsidR="00921656" w:rsidRPr="000F12FE">
              <w:rPr>
                <w:rFonts w:ascii="Arial" w:hAnsi="Arial" w:cs="Arial"/>
                <w:sz w:val="20"/>
                <w:szCs w:val="20"/>
              </w:rPr>
              <w:t>based but</w:t>
            </w:r>
            <w:r w:rsidRPr="000F12FE">
              <w:rPr>
                <w:rFonts w:ascii="Arial" w:hAnsi="Arial" w:cs="Arial"/>
                <w:sz w:val="20"/>
                <w:szCs w:val="20"/>
              </w:rPr>
              <w:t xml:space="preserve"> can be polled periodically.</w:t>
            </w:r>
          </w:p>
        </w:tc>
      </w:tr>
      <w:tr w:rsidR="00C63F5C" w:rsidRPr="002F43F5" w14:paraId="0F208303" w14:textId="77777777" w:rsidTr="00926E38">
        <w:trPr>
          <w:trHeight w:val="294"/>
        </w:trPr>
        <w:tc>
          <w:tcPr>
            <w:tcW w:w="3169" w:type="dxa"/>
            <w:shd w:val="clear" w:color="auto" w:fill="D9D9D9" w:themeFill="background1" w:themeFillShade="D9"/>
          </w:tcPr>
          <w:p w14:paraId="008CD94A" w14:textId="77777777" w:rsidR="00C63F5C" w:rsidRPr="000F12FE" w:rsidRDefault="00C63F5C" w:rsidP="00CD43F1">
            <w:pPr>
              <w:jc w:val="left"/>
              <w:rPr>
                <w:rFonts w:ascii="Arial" w:hAnsi="Arial" w:cs="Arial"/>
                <w:sz w:val="20"/>
                <w:szCs w:val="20"/>
              </w:rPr>
            </w:pPr>
            <w:r w:rsidRPr="000F12FE">
              <w:rPr>
                <w:rFonts w:ascii="Arial" w:hAnsi="Arial" w:cs="Arial"/>
                <w:b/>
                <w:bCs/>
                <w:sz w:val="20"/>
                <w:szCs w:val="20"/>
              </w:rPr>
              <w:t>IEC</w:t>
            </w:r>
            <w:r w:rsidRPr="000F12FE">
              <w:rPr>
                <w:rFonts w:ascii="Arial" w:hAnsi="Arial" w:cs="Arial"/>
                <w:sz w:val="20"/>
                <w:szCs w:val="20"/>
              </w:rPr>
              <w:t xml:space="preserve"> 60870-5-104 (with TLS)</w:t>
            </w:r>
          </w:p>
        </w:tc>
        <w:tc>
          <w:tcPr>
            <w:tcW w:w="3169" w:type="dxa"/>
            <w:shd w:val="clear" w:color="auto" w:fill="D9D9D9" w:themeFill="background1" w:themeFillShade="D9"/>
          </w:tcPr>
          <w:p w14:paraId="36789A44" w14:textId="77777777" w:rsidR="00C63F5C" w:rsidRPr="000F12FE" w:rsidRDefault="00C63F5C" w:rsidP="00AF37C9">
            <w:pPr>
              <w:ind w:left="0" w:firstLine="0"/>
              <w:jc w:val="left"/>
              <w:rPr>
                <w:rFonts w:ascii="Arial" w:hAnsi="Arial" w:cs="Arial"/>
                <w:sz w:val="20"/>
                <w:szCs w:val="20"/>
              </w:rPr>
            </w:pPr>
            <w:r w:rsidRPr="000F12FE">
              <w:rPr>
                <w:rFonts w:ascii="Arial" w:hAnsi="Arial" w:cs="Arial"/>
                <w:sz w:val="20"/>
                <w:szCs w:val="20"/>
              </w:rPr>
              <w:t>Authenticated and encrypted data stream to get data/ commands across the wide-area network securely. Used for general commands/data, possible for fast balancing with development.</w:t>
            </w:r>
          </w:p>
        </w:tc>
        <w:tc>
          <w:tcPr>
            <w:tcW w:w="3170" w:type="dxa"/>
            <w:shd w:val="clear" w:color="auto" w:fill="D9D9D9" w:themeFill="background1" w:themeFillShade="D9"/>
          </w:tcPr>
          <w:p w14:paraId="4BC2E6E3" w14:textId="77777777" w:rsidR="00C63F5C" w:rsidRPr="000F12FE" w:rsidRDefault="00C63F5C" w:rsidP="00AF37C9">
            <w:pPr>
              <w:ind w:left="0" w:firstLine="0"/>
              <w:jc w:val="left"/>
              <w:rPr>
                <w:rFonts w:ascii="Arial" w:hAnsi="Arial" w:cs="Arial"/>
                <w:sz w:val="20"/>
                <w:szCs w:val="20"/>
              </w:rPr>
            </w:pPr>
            <w:r w:rsidRPr="000F12FE">
              <w:rPr>
                <w:rFonts w:ascii="Arial" w:hAnsi="Arial" w:cs="Arial"/>
                <w:sz w:val="20"/>
                <w:szCs w:val="20"/>
              </w:rPr>
              <w:t>Poll based, but can be polled periodically, typically slower than GOOSE.</w:t>
            </w:r>
          </w:p>
        </w:tc>
      </w:tr>
      <w:tr w:rsidR="00C63F5C" w:rsidRPr="002F43F5" w14:paraId="5E7F0542" w14:textId="77777777" w:rsidTr="00926E38">
        <w:trPr>
          <w:trHeight w:val="304"/>
        </w:trPr>
        <w:tc>
          <w:tcPr>
            <w:tcW w:w="3169" w:type="dxa"/>
            <w:shd w:val="clear" w:color="auto" w:fill="D9D9D9" w:themeFill="background1" w:themeFillShade="D9"/>
          </w:tcPr>
          <w:p w14:paraId="6D4EB6D2" w14:textId="77777777" w:rsidR="00C63F5C" w:rsidRPr="000F12FE" w:rsidRDefault="00C63F5C" w:rsidP="00CD43F1">
            <w:pPr>
              <w:jc w:val="left"/>
              <w:rPr>
                <w:rFonts w:ascii="Arial" w:hAnsi="Arial" w:cs="Arial"/>
                <w:sz w:val="20"/>
                <w:szCs w:val="20"/>
              </w:rPr>
            </w:pPr>
            <w:r w:rsidRPr="000F12FE">
              <w:rPr>
                <w:rFonts w:ascii="Arial" w:hAnsi="Arial" w:cs="Arial"/>
                <w:b/>
                <w:bCs/>
                <w:sz w:val="20"/>
                <w:szCs w:val="20"/>
              </w:rPr>
              <w:t>IEC</w:t>
            </w:r>
            <w:r w:rsidRPr="000F12FE">
              <w:rPr>
                <w:rFonts w:ascii="Arial" w:hAnsi="Arial" w:cs="Arial"/>
                <w:sz w:val="20"/>
                <w:szCs w:val="20"/>
              </w:rPr>
              <w:t xml:space="preserve"> 61850 MMS</w:t>
            </w:r>
          </w:p>
        </w:tc>
        <w:tc>
          <w:tcPr>
            <w:tcW w:w="3169" w:type="dxa"/>
            <w:shd w:val="clear" w:color="auto" w:fill="D9D9D9" w:themeFill="background1" w:themeFillShade="D9"/>
          </w:tcPr>
          <w:p w14:paraId="7FC880FC" w14:textId="77777777" w:rsidR="00C63F5C" w:rsidRPr="000F12FE" w:rsidRDefault="00C63F5C" w:rsidP="00AF37C9">
            <w:pPr>
              <w:ind w:left="0" w:firstLine="0"/>
              <w:jc w:val="left"/>
              <w:rPr>
                <w:rFonts w:ascii="Arial" w:hAnsi="Arial" w:cs="Arial"/>
                <w:sz w:val="20"/>
                <w:szCs w:val="20"/>
              </w:rPr>
            </w:pPr>
            <w:r w:rsidRPr="000F12FE">
              <w:rPr>
                <w:rFonts w:ascii="Arial" w:hAnsi="Arial" w:cs="Arial"/>
                <w:sz w:val="20"/>
                <w:szCs w:val="20"/>
              </w:rPr>
              <w:t>Used for monitoring of the scheme, reports from devices, management of test modes and settings changes for the scheme.</w:t>
            </w:r>
          </w:p>
        </w:tc>
        <w:tc>
          <w:tcPr>
            <w:tcW w:w="3170" w:type="dxa"/>
            <w:shd w:val="clear" w:color="auto" w:fill="D9D9D9" w:themeFill="background1" w:themeFillShade="D9"/>
          </w:tcPr>
          <w:p w14:paraId="4A093690" w14:textId="6DC2C572" w:rsidR="00C63F5C" w:rsidRPr="000F12FE" w:rsidRDefault="00C63F5C" w:rsidP="00AF37C9">
            <w:pPr>
              <w:ind w:left="0" w:firstLine="0"/>
              <w:jc w:val="left"/>
              <w:rPr>
                <w:rFonts w:ascii="Arial" w:hAnsi="Arial" w:cs="Arial"/>
                <w:sz w:val="20"/>
                <w:szCs w:val="20"/>
              </w:rPr>
            </w:pPr>
            <w:r w:rsidRPr="000F12FE">
              <w:rPr>
                <w:rFonts w:ascii="Arial" w:hAnsi="Arial" w:cs="Arial"/>
                <w:sz w:val="20"/>
                <w:szCs w:val="20"/>
              </w:rPr>
              <w:t xml:space="preserve">Reports can be period, or </w:t>
            </w:r>
            <w:r w:rsidR="00C72DA0" w:rsidRPr="000F12FE">
              <w:rPr>
                <w:rFonts w:ascii="Arial" w:hAnsi="Arial" w:cs="Arial"/>
                <w:b/>
                <w:bCs/>
                <w:sz w:val="20"/>
                <w:szCs w:val="20"/>
              </w:rPr>
              <w:t>User</w:t>
            </w:r>
            <w:r w:rsidRPr="000F12FE">
              <w:rPr>
                <w:rFonts w:ascii="Arial" w:hAnsi="Arial" w:cs="Arial"/>
                <w:sz w:val="20"/>
                <w:szCs w:val="20"/>
              </w:rPr>
              <w:t xml:space="preserve"> based for settings/control.</w:t>
            </w:r>
          </w:p>
        </w:tc>
      </w:tr>
      <w:tr w:rsidR="00C63F5C" w:rsidRPr="002F43F5" w14:paraId="42838597" w14:textId="77777777" w:rsidTr="00926E38">
        <w:trPr>
          <w:trHeight w:val="304"/>
        </w:trPr>
        <w:tc>
          <w:tcPr>
            <w:tcW w:w="3169" w:type="dxa"/>
            <w:shd w:val="clear" w:color="auto" w:fill="D9D9D9" w:themeFill="background1" w:themeFillShade="D9"/>
          </w:tcPr>
          <w:p w14:paraId="49F991BD" w14:textId="77777777" w:rsidR="00C63F5C" w:rsidRPr="000F12FE" w:rsidRDefault="00C63F5C" w:rsidP="00CD43F1">
            <w:pPr>
              <w:jc w:val="left"/>
              <w:rPr>
                <w:rFonts w:ascii="Arial" w:hAnsi="Arial" w:cs="Arial"/>
                <w:sz w:val="20"/>
                <w:szCs w:val="20"/>
              </w:rPr>
            </w:pPr>
            <w:r w:rsidRPr="000F12FE">
              <w:rPr>
                <w:rFonts w:ascii="Arial" w:hAnsi="Arial" w:cs="Arial"/>
                <w:sz w:val="20"/>
                <w:szCs w:val="20"/>
              </w:rPr>
              <w:t>NTP</w:t>
            </w:r>
          </w:p>
        </w:tc>
        <w:tc>
          <w:tcPr>
            <w:tcW w:w="3169" w:type="dxa"/>
            <w:shd w:val="clear" w:color="auto" w:fill="D9D9D9" w:themeFill="background1" w:themeFillShade="D9"/>
          </w:tcPr>
          <w:p w14:paraId="0658D48F" w14:textId="77777777" w:rsidR="00C63F5C" w:rsidRPr="000F12FE" w:rsidRDefault="00C63F5C" w:rsidP="00AF37C9">
            <w:pPr>
              <w:ind w:left="0" w:firstLine="0"/>
              <w:jc w:val="left"/>
              <w:rPr>
                <w:rFonts w:ascii="Arial" w:hAnsi="Arial" w:cs="Arial"/>
                <w:sz w:val="20"/>
                <w:szCs w:val="20"/>
              </w:rPr>
            </w:pPr>
            <w:r w:rsidRPr="000F12FE">
              <w:rPr>
                <w:rFonts w:ascii="Arial" w:hAnsi="Arial" w:cs="Arial"/>
                <w:sz w:val="20"/>
                <w:szCs w:val="20"/>
              </w:rPr>
              <w:t>Network Time protocol for WAMS server.</w:t>
            </w:r>
          </w:p>
        </w:tc>
        <w:tc>
          <w:tcPr>
            <w:tcW w:w="3170" w:type="dxa"/>
            <w:shd w:val="clear" w:color="auto" w:fill="D9D9D9" w:themeFill="background1" w:themeFillShade="D9"/>
          </w:tcPr>
          <w:p w14:paraId="18DF1DB6" w14:textId="77777777" w:rsidR="00C63F5C" w:rsidRPr="000F12FE" w:rsidRDefault="00C63F5C" w:rsidP="00CD43F1">
            <w:pPr>
              <w:jc w:val="left"/>
              <w:rPr>
                <w:rFonts w:ascii="Arial" w:hAnsi="Arial" w:cs="Arial"/>
                <w:sz w:val="20"/>
                <w:szCs w:val="20"/>
              </w:rPr>
            </w:pPr>
            <w:r w:rsidRPr="000F12FE">
              <w:rPr>
                <w:rFonts w:ascii="Arial" w:hAnsi="Arial" w:cs="Arial"/>
                <w:sz w:val="20"/>
                <w:szCs w:val="20"/>
              </w:rPr>
              <w:t>Periodic.</w:t>
            </w:r>
          </w:p>
        </w:tc>
      </w:tr>
      <w:tr w:rsidR="00C63F5C" w:rsidRPr="002F43F5" w14:paraId="3F5EBB8D" w14:textId="77777777" w:rsidTr="00926E38">
        <w:trPr>
          <w:trHeight w:val="304"/>
        </w:trPr>
        <w:tc>
          <w:tcPr>
            <w:tcW w:w="3169" w:type="dxa"/>
            <w:shd w:val="clear" w:color="auto" w:fill="D9D9D9" w:themeFill="background1" w:themeFillShade="D9"/>
          </w:tcPr>
          <w:p w14:paraId="4AA8CDB8" w14:textId="77777777" w:rsidR="00C63F5C" w:rsidRPr="000F12FE" w:rsidRDefault="00C63F5C" w:rsidP="00CD43F1">
            <w:pPr>
              <w:tabs>
                <w:tab w:val="left" w:pos="911"/>
              </w:tabs>
              <w:jc w:val="left"/>
              <w:rPr>
                <w:rFonts w:ascii="Arial" w:hAnsi="Arial" w:cs="Arial"/>
                <w:sz w:val="20"/>
                <w:szCs w:val="20"/>
              </w:rPr>
            </w:pPr>
            <w:r w:rsidRPr="000F12FE">
              <w:rPr>
                <w:rFonts w:ascii="Arial" w:hAnsi="Arial" w:cs="Arial"/>
                <w:sz w:val="20"/>
                <w:szCs w:val="20"/>
              </w:rPr>
              <w:t>DNP 3.0</w:t>
            </w:r>
          </w:p>
        </w:tc>
        <w:tc>
          <w:tcPr>
            <w:tcW w:w="3169" w:type="dxa"/>
            <w:shd w:val="clear" w:color="auto" w:fill="D9D9D9" w:themeFill="background1" w:themeFillShade="D9"/>
          </w:tcPr>
          <w:p w14:paraId="48E8D9D8" w14:textId="6651FD1D" w:rsidR="00C63F5C" w:rsidRPr="000F12FE" w:rsidRDefault="00C63F5C" w:rsidP="00AF37C9">
            <w:pPr>
              <w:ind w:left="0" w:firstLine="0"/>
              <w:jc w:val="left"/>
              <w:rPr>
                <w:rFonts w:ascii="Arial" w:hAnsi="Arial" w:cs="Arial"/>
                <w:sz w:val="20"/>
                <w:szCs w:val="20"/>
              </w:rPr>
            </w:pPr>
            <w:r w:rsidRPr="000F12FE">
              <w:rPr>
                <w:rFonts w:ascii="Arial" w:hAnsi="Arial" w:cs="Arial"/>
                <w:sz w:val="20"/>
                <w:szCs w:val="20"/>
              </w:rPr>
              <w:t xml:space="preserve">Distributed </w:t>
            </w:r>
            <w:r w:rsidR="00921656" w:rsidRPr="000F12FE">
              <w:rPr>
                <w:rFonts w:ascii="Arial" w:hAnsi="Arial" w:cs="Arial"/>
                <w:sz w:val="20"/>
                <w:szCs w:val="20"/>
              </w:rPr>
              <w:t>network protocol</w:t>
            </w:r>
            <w:r w:rsidRPr="000F12FE">
              <w:rPr>
                <w:rFonts w:ascii="Arial" w:hAnsi="Arial" w:cs="Arial"/>
                <w:sz w:val="20"/>
                <w:szCs w:val="20"/>
              </w:rPr>
              <w:t xml:space="preserve"> used in process automation systems such as data acquisition and control systems.</w:t>
            </w:r>
          </w:p>
        </w:tc>
        <w:tc>
          <w:tcPr>
            <w:tcW w:w="3170" w:type="dxa"/>
            <w:shd w:val="clear" w:color="auto" w:fill="D9D9D9" w:themeFill="background1" w:themeFillShade="D9"/>
          </w:tcPr>
          <w:p w14:paraId="27FA10AE" w14:textId="77777777" w:rsidR="00C63F5C" w:rsidRPr="000F12FE" w:rsidRDefault="00C63F5C" w:rsidP="00AF37C9">
            <w:pPr>
              <w:ind w:left="0" w:firstLine="0"/>
              <w:jc w:val="left"/>
              <w:rPr>
                <w:rFonts w:ascii="Arial" w:hAnsi="Arial" w:cs="Arial"/>
                <w:sz w:val="20"/>
                <w:szCs w:val="20"/>
              </w:rPr>
            </w:pPr>
            <w:r w:rsidRPr="000F12FE">
              <w:rPr>
                <w:rFonts w:ascii="Arial" w:hAnsi="Arial" w:cs="Arial"/>
                <w:sz w:val="20"/>
                <w:szCs w:val="20"/>
              </w:rPr>
              <w:t>Poll based, solicited and unsolicited.</w:t>
            </w:r>
          </w:p>
        </w:tc>
      </w:tr>
      <w:tr w:rsidR="00C63F5C" w:rsidRPr="002F43F5" w14:paraId="564C0DEE" w14:textId="77777777" w:rsidTr="00926E38">
        <w:trPr>
          <w:trHeight w:val="304"/>
        </w:trPr>
        <w:tc>
          <w:tcPr>
            <w:tcW w:w="3169" w:type="dxa"/>
            <w:shd w:val="clear" w:color="auto" w:fill="D9D9D9" w:themeFill="background1" w:themeFillShade="D9"/>
          </w:tcPr>
          <w:p w14:paraId="304DEFFB" w14:textId="77777777" w:rsidR="00C63F5C" w:rsidRPr="000F12FE" w:rsidRDefault="00C63F5C" w:rsidP="00C63F5C">
            <w:pPr>
              <w:rPr>
                <w:rFonts w:ascii="Arial" w:hAnsi="Arial" w:cs="Arial"/>
                <w:sz w:val="20"/>
                <w:szCs w:val="20"/>
              </w:rPr>
            </w:pPr>
            <w:r w:rsidRPr="000F12FE">
              <w:rPr>
                <w:rFonts w:ascii="Arial" w:hAnsi="Arial" w:cs="Arial"/>
                <w:sz w:val="20"/>
                <w:szCs w:val="20"/>
              </w:rPr>
              <w:t>SSH</w:t>
            </w:r>
          </w:p>
        </w:tc>
        <w:tc>
          <w:tcPr>
            <w:tcW w:w="3169" w:type="dxa"/>
            <w:shd w:val="clear" w:color="auto" w:fill="D9D9D9" w:themeFill="background1" w:themeFillShade="D9"/>
          </w:tcPr>
          <w:p w14:paraId="38FC4F45" w14:textId="77777777" w:rsidR="00C63F5C" w:rsidRPr="000F12FE" w:rsidRDefault="00C63F5C" w:rsidP="00AF37C9">
            <w:pPr>
              <w:ind w:left="0" w:firstLine="0"/>
              <w:rPr>
                <w:rFonts w:ascii="Arial" w:hAnsi="Arial" w:cs="Arial"/>
                <w:sz w:val="20"/>
                <w:szCs w:val="20"/>
              </w:rPr>
            </w:pPr>
            <w:r w:rsidRPr="000F12FE">
              <w:rPr>
                <w:rFonts w:ascii="Arial" w:hAnsi="Arial" w:cs="Arial"/>
                <w:sz w:val="20"/>
                <w:szCs w:val="20"/>
              </w:rPr>
              <w:t>Secure Shell is a cryptographic network protocol for operating network services securely over an unsecured network.</w:t>
            </w:r>
          </w:p>
        </w:tc>
        <w:tc>
          <w:tcPr>
            <w:tcW w:w="3170" w:type="dxa"/>
            <w:shd w:val="clear" w:color="auto" w:fill="D9D9D9" w:themeFill="background1" w:themeFillShade="D9"/>
          </w:tcPr>
          <w:p w14:paraId="4279D0CD" w14:textId="77777777" w:rsidR="00C63F5C" w:rsidRPr="000F12FE" w:rsidRDefault="00C63F5C" w:rsidP="00C63F5C">
            <w:pPr>
              <w:rPr>
                <w:rFonts w:ascii="Arial" w:hAnsi="Arial" w:cs="Arial"/>
                <w:sz w:val="20"/>
                <w:szCs w:val="20"/>
              </w:rPr>
            </w:pPr>
            <w:r w:rsidRPr="000F12FE">
              <w:rPr>
                <w:rFonts w:ascii="Arial" w:hAnsi="Arial" w:cs="Arial"/>
                <w:sz w:val="20"/>
                <w:szCs w:val="20"/>
              </w:rPr>
              <w:t>various authentication methods.</w:t>
            </w:r>
          </w:p>
        </w:tc>
      </w:tr>
    </w:tbl>
    <w:p w14:paraId="3EBF4BE9" w14:textId="7F4FD6F5" w:rsidR="00C63F5C" w:rsidRPr="000F12FE" w:rsidRDefault="00C63F5C" w:rsidP="00F326A0">
      <w:pPr>
        <w:ind w:left="720" w:hanging="720"/>
        <w:jc w:val="center"/>
        <w:rPr>
          <w:rFonts w:ascii="Arial" w:hAnsi="Arial" w:cs="Arial"/>
          <w:sz w:val="20"/>
          <w:szCs w:val="20"/>
        </w:rPr>
      </w:pPr>
      <w:r w:rsidRPr="000F12FE">
        <w:rPr>
          <w:rFonts w:ascii="Arial" w:hAnsi="Arial" w:cs="Arial"/>
          <w:sz w:val="20"/>
          <w:szCs w:val="20"/>
        </w:rPr>
        <w:t xml:space="preserve">Table </w:t>
      </w:r>
      <w:r w:rsidR="00401456" w:rsidRPr="000F12FE">
        <w:rPr>
          <w:rFonts w:ascii="Arial" w:hAnsi="Arial" w:cs="Arial"/>
          <w:sz w:val="20"/>
          <w:szCs w:val="20"/>
        </w:rPr>
        <w:t>7</w:t>
      </w:r>
      <w:r w:rsidRPr="000F12FE">
        <w:rPr>
          <w:rFonts w:ascii="Arial" w:hAnsi="Arial" w:cs="Arial"/>
          <w:sz w:val="20"/>
          <w:szCs w:val="20"/>
        </w:rPr>
        <w:t>: Protocol requirements</w:t>
      </w:r>
    </w:p>
    <w:p w14:paraId="07533004" w14:textId="77777777" w:rsidR="00C63F5C" w:rsidRPr="000F12FE" w:rsidRDefault="00C63F5C" w:rsidP="00C63F5C">
      <w:pPr>
        <w:spacing w:before="240"/>
        <w:ind w:left="720" w:hanging="720"/>
        <w:jc w:val="center"/>
        <w:rPr>
          <w:rFonts w:ascii="Arial" w:hAnsi="Arial" w:cs="Arial"/>
          <w:sz w:val="20"/>
          <w:szCs w:val="20"/>
        </w:rPr>
      </w:pPr>
    </w:p>
    <w:p w14:paraId="1D65ADA5" w14:textId="2BB3A74E" w:rsidR="00C63F5C" w:rsidRPr="006220E2" w:rsidRDefault="00C63F5C" w:rsidP="0066685D">
      <w:pPr>
        <w:pStyle w:val="Heading2"/>
      </w:pPr>
      <w:bookmarkStart w:id="22" w:name="_Toc163486973"/>
      <w:r w:rsidRPr="006220E2">
        <w:t xml:space="preserve">Cyber Security Standards </w:t>
      </w:r>
      <w:r w:rsidR="00225C96">
        <w:t>and NIS regulations</w:t>
      </w:r>
      <w:bookmarkEnd w:id="22"/>
    </w:p>
    <w:p w14:paraId="60C36283" w14:textId="5F5F85A9" w:rsidR="00C63F5C" w:rsidRPr="000F12FE" w:rsidRDefault="00C63F5C" w:rsidP="00C63F5C">
      <w:pPr>
        <w:spacing w:before="240"/>
        <w:jc w:val="both"/>
        <w:rPr>
          <w:rFonts w:ascii="Arial" w:hAnsi="Arial" w:cs="Arial"/>
          <w:sz w:val="20"/>
          <w:szCs w:val="20"/>
        </w:rPr>
      </w:pPr>
      <w:r w:rsidRPr="000F12FE">
        <w:rPr>
          <w:rFonts w:ascii="Arial" w:hAnsi="Arial" w:cs="Arial"/>
          <w:sz w:val="20"/>
          <w:szCs w:val="20"/>
        </w:rPr>
        <w:t>The cyber security standards listed</w:t>
      </w:r>
      <w:r w:rsidR="006220E2" w:rsidRPr="000F12FE">
        <w:rPr>
          <w:rFonts w:ascii="Arial" w:hAnsi="Arial" w:cs="Arial"/>
          <w:sz w:val="20"/>
          <w:szCs w:val="20"/>
        </w:rPr>
        <w:t xml:space="preserve"> in table 8 and NIS regulations</w:t>
      </w:r>
      <w:r w:rsidRPr="000F12FE">
        <w:rPr>
          <w:rFonts w:ascii="Arial" w:hAnsi="Arial" w:cs="Arial"/>
          <w:sz w:val="20"/>
          <w:szCs w:val="20"/>
        </w:rPr>
        <w:t xml:space="preserve"> have been identified as essential in the setup of a </w:t>
      </w:r>
      <w:r w:rsidR="00BB7A4D" w:rsidRPr="000F12FE">
        <w:rPr>
          <w:rFonts w:ascii="Arial" w:hAnsi="Arial" w:cs="Arial"/>
          <w:b/>
          <w:bCs/>
          <w:sz w:val="20"/>
          <w:szCs w:val="20"/>
        </w:rPr>
        <w:t>DRZCS</w:t>
      </w:r>
      <w:r w:rsidRPr="000F12FE">
        <w:rPr>
          <w:rFonts w:ascii="Arial" w:hAnsi="Arial" w:cs="Arial"/>
          <w:sz w:val="20"/>
          <w:szCs w:val="20"/>
        </w:rPr>
        <w:t>.</w:t>
      </w:r>
    </w:p>
    <w:tbl>
      <w:tblPr>
        <w:tblStyle w:val="TableGrid1"/>
        <w:tblW w:w="9592" w:type="dxa"/>
        <w:tblLook w:val="04A0" w:firstRow="1" w:lastRow="0" w:firstColumn="1" w:lastColumn="0" w:noHBand="0" w:noVBand="1"/>
      </w:tblPr>
      <w:tblGrid>
        <w:gridCol w:w="4796"/>
        <w:gridCol w:w="4796"/>
      </w:tblGrid>
      <w:tr w:rsidR="00C63F5C" w:rsidRPr="002F43F5" w14:paraId="2BFBAFBB" w14:textId="77777777" w:rsidTr="0094106B">
        <w:trPr>
          <w:trHeight w:val="239"/>
        </w:trPr>
        <w:tc>
          <w:tcPr>
            <w:tcW w:w="4796" w:type="dxa"/>
            <w:shd w:val="clear" w:color="auto" w:fill="44546A" w:themeFill="text2"/>
          </w:tcPr>
          <w:p w14:paraId="42A7380C" w14:textId="77777777" w:rsidR="00C63F5C" w:rsidRPr="000F12FE" w:rsidRDefault="00C63F5C" w:rsidP="0094106B">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Name</w:t>
            </w:r>
          </w:p>
        </w:tc>
        <w:tc>
          <w:tcPr>
            <w:tcW w:w="4796" w:type="dxa"/>
            <w:shd w:val="clear" w:color="auto" w:fill="44546A" w:themeFill="text2"/>
          </w:tcPr>
          <w:p w14:paraId="241DF2E3" w14:textId="77777777" w:rsidR="00C63F5C" w:rsidRPr="000F12FE" w:rsidRDefault="00C63F5C" w:rsidP="0094106B">
            <w:pPr>
              <w:jc w:val="center"/>
              <w:rPr>
                <w:rFonts w:ascii="Arial" w:hAnsi="Arial" w:cs="Arial"/>
                <w:color w:val="FFFFFF" w:themeColor="background1"/>
                <w:sz w:val="20"/>
                <w:szCs w:val="20"/>
              </w:rPr>
            </w:pPr>
            <w:r w:rsidRPr="000F12FE">
              <w:rPr>
                <w:rFonts w:ascii="Arial" w:hAnsi="Arial" w:cs="Arial"/>
                <w:color w:val="FFFFFF" w:themeColor="background1"/>
                <w:sz w:val="20"/>
                <w:szCs w:val="20"/>
              </w:rPr>
              <w:t>Description</w:t>
            </w:r>
          </w:p>
        </w:tc>
      </w:tr>
      <w:tr w:rsidR="00C63F5C" w:rsidRPr="002F43F5" w14:paraId="6D1852B0" w14:textId="77777777" w:rsidTr="00926E38">
        <w:trPr>
          <w:trHeight w:val="472"/>
        </w:trPr>
        <w:tc>
          <w:tcPr>
            <w:tcW w:w="4796" w:type="dxa"/>
            <w:shd w:val="clear" w:color="auto" w:fill="D9D9D9" w:themeFill="background1" w:themeFillShade="D9"/>
          </w:tcPr>
          <w:p w14:paraId="7191546D" w14:textId="77777777" w:rsidR="00C63F5C" w:rsidRPr="000F12FE" w:rsidRDefault="00C63F5C" w:rsidP="00C63F5C">
            <w:pPr>
              <w:rPr>
                <w:rFonts w:ascii="Arial" w:hAnsi="Arial" w:cs="Arial"/>
                <w:sz w:val="20"/>
                <w:szCs w:val="20"/>
              </w:rPr>
            </w:pPr>
            <w:r w:rsidRPr="000F12FE">
              <w:rPr>
                <w:rFonts w:ascii="Arial" w:hAnsi="Arial" w:cs="Arial"/>
                <w:b/>
                <w:bCs/>
                <w:sz w:val="20"/>
                <w:szCs w:val="20"/>
              </w:rPr>
              <w:t>IEC</w:t>
            </w:r>
            <w:r w:rsidRPr="000F12FE">
              <w:rPr>
                <w:rFonts w:ascii="Arial" w:hAnsi="Arial" w:cs="Arial"/>
                <w:sz w:val="20"/>
                <w:szCs w:val="20"/>
              </w:rPr>
              <w:t>62351 (Components)</w:t>
            </w:r>
          </w:p>
        </w:tc>
        <w:tc>
          <w:tcPr>
            <w:tcW w:w="4796" w:type="dxa"/>
            <w:shd w:val="clear" w:color="auto" w:fill="D9D9D9" w:themeFill="background1" w:themeFillShade="D9"/>
          </w:tcPr>
          <w:p w14:paraId="6F60BBFA" w14:textId="7EB9EEA0" w:rsidR="00C63F5C" w:rsidRPr="000F12FE" w:rsidRDefault="00C63F5C" w:rsidP="00F216B9">
            <w:pPr>
              <w:ind w:left="0" w:firstLine="0"/>
              <w:rPr>
                <w:rFonts w:ascii="Arial" w:hAnsi="Arial" w:cs="Arial"/>
                <w:sz w:val="20"/>
                <w:szCs w:val="20"/>
              </w:rPr>
            </w:pPr>
            <w:r w:rsidRPr="000F12FE">
              <w:rPr>
                <w:rFonts w:ascii="Arial" w:hAnsi="Arial" w:cs="Arial"/>
                <w:sz w:val="20"/>
                <w:szCs w:val="20"/>
              </w:rPr>
              <w:t xml:space="preserve">Standards for Securing Power </w:t>
            </w:r>
            <w:r w:rsidR="00633694" w:rsidRPr="000F12FE">
              <w:rPr>
                <w:rFonts w:ascii="Arial" w:hAnsi="Arial" w:cs="Arial"/>
                <w:sz w:val="20"/>
                <w:szCs w:val="20"/>
              </w:rPr>
              <w:t>system</w:t>
            </w:r>
            <w:r w:rsidRPr="000F12FE">
              <w:rPr>
                <w:rFonts w:ascii="Arial" w:hAnsi="Arial" w:cs="Arial"/>
                <w:sz w:val="20"/>
                <w:szCs w:val="20"/>
              </w:rPr>
              <w:t xml:space="preserve"> Communications.</w:t>
            </w:r>
          </w:p>
        </w:tc>
      </w:tr>
      <w:tr w:rsidR="00C63F5C" w:rsidRPr="002F43F5" w14:paraId="01AE5F2B" w14:textId="77777777" w:rsidTr="00926E38">
        <w:trPr>
          <w:trHeight w:val="1177"/>
        </w:trPr>
        <w:tc>
          <w:tcPr>
            <w:tcW w:w="4796" w:type="dxa"/>
            <w:shd w:val="clear" w:color="auto" w:fill="D9D9D9" w:themeFill="background1" w:themeFillShade="D9"/>
          </w:tcPr>
          <w:p w14:paraId="5929274B" w14:textId="77777777" w:rsidR="00C63F5C" w:rsidRPr="000F12FE" w:rsidRDefault="00C63F5C" w:rsidP="00C63F5C">
            <w:pPr>
              <w:rPr>
                <w:rFonts w:ascii="Arial" w:hAnsi="Arial" w:cs="Arial"/>
                <w:sz w:val="20"/>
                <w:szCs w:val="20"/>
              </w:rPr>
            </w:pPr>
            <w:r w:rsidRPr="000F12FE">
              <w:rPr>
                <w:rFonts w:ascii="Arial" w:hAnsi="Arial" w:cs="Arial"/>
                <w:b/>
                <w:bCs/>
                <w:sz w:val="20"/>
                <w:szCs w:val="20"/>
              </w:rPr>
              <w:t>IEC</w:t>
            </w:r>
            <w:r w:rsidRPr="000F12FE">
              <w:rPr>
                <w:rFonts w:ascii="Arial" w:hAnsi="Arial" w:cs="Arial"/>
                <w:sz w:val="20"/>
                <w:szCs w:val="20"/>
              </w:rPr>
              <w:t>62443 (Processes and Functions)</w:t>
            </w:r>
          </w:p>
        </w:tc>
        <w:tc>
          <w:tcPr>
            <w:tcW w:w="4796" w:type="dxa"/>
            <w:shd w:val="clear" w:color="auto" w:fill="D9D9D9" w:themeFill="background1" w:themeFillShade="D9"/>
          </w:tcPr>
          <w:p w14:paraId="1AD53DBE" w14:textId="77777777" w:rsidR="00C63F5C" w:rsidRPr="000F12FE" w:rsidRDefault="00C63F5C" w:rsidP="00F216B9">
            <w:pPr>
              <w:ind w:left="0" w:firstLine="0"/>
              <w:rPr>
                <w:rFonts w:ascii="Arial" w:hAnsi="Arial" w:cs="Arial"/>
                <w:sz w:val="20"/>
                <w:szCs w:val="20"/>
              </w:rPr>
            </w:pPr>
            <w:r w:rsidRPr="000F12FE">
              <w:rPr>
                <w:rFonts w:ascii="Arial" w:hAnsi="Arial" w:cs="Arial"/>
                <w:sz w:val="20"/>
                <w:szCs w:val="20"/>
              </w:rPr>
              <w:t>Flexible framework to address and mitigate current and future security vulnerabilities in industrial automation and control systems (IACSs).</w:t>
            </w:r>
          </w:p>
        </w:tc>
      </w:tr>
    </w:tbl>
    <w:p w14:paraId="1985B07E" w14:textId="6BB0DE61" w:rsidR="00C63F5C" w:rsidRPr="000F12FE" w:rsidRDefault="00C63F5C" w:rsidP="001121E0">
      <w:pPr>
        <w:ind w:left="720" w:hanging="720"/>
        <w:jc w:val="center"/>
        <w:rPr>
          <w:rFonts w:ascii="Arial" w:hAnsi="Arial" w:cs="Arial"/>
          <w:sz w:val="20"/>
          <w:szCs w:val="20"/>
        </w:rPr>
      </w:pPr>
      <w:r w:rsidRPr="000F12FE">
        <w:rPr>
          <w:rFonts w:ascii="Arial" w:hAnsi="Arial" w:cs="Arial"/>
          <w:sz w:val="20"/>
          <w:szCs w:val="20"/>
        </w:rPr>
        <w:t xml:space="preserve">Table </w:t>
      </w:r>
      <w:r w:rsidR="00401456" w:rsidRPr="000F12FE">
        <w:rPr>
          <w:rFonts w:ascii="Arial" w:hAnsi="Arial" w:cs="Arial"/>
          <w:sz w:val="20"/>
          <w:szCs w:val="20"/>
        </w:rPr>
        <w:t>8</w:t>
      </w:r>
      <w:r w:rsidRPr="000F12FE">
        <w:rPr>
          <w:rFonts w:ascii="Arial" w:hAnsi="Arial" w:cs="Arial"/>
          <w:sz w:val="20"/>
          <w:szCs w:val="20"/>
        </w:rPr>
        <w:t>: Cyber security standards</w:t>
      </w:r>
    </w:p>
    <w:p w14:paraId="7F576C9E" w14:textId="62A1F2C2" w:rsidR="00C63F5C" w:rsidRPr="006220E2" w:rsidRDefault="00C63F5C" w:rsidP="0066685D">
      <w:pPr>
        <w:pStyle w:val="Heading2"/>
      </w:pPr>
      <w:bookmarkStart w:id="23" w:name="_Toc163486974"/>
      <w:r w:rsidRPr="006220E2">
        <w:lastRenderedPageBreak/>
        <w:t>Technology Suitability Summary Based on Functional Specifications</w:t>
      </w:r>
      <w:bookmarkEnd w:id="23"/>
      <w:r w:rsidRPr="006220E2">
        <w:t xml:space="preserve"> </w:t>
      </w:r>
    </w:p>
    <w:p w14:paraId="57EED898" w14:textId="5981C3B8" w:rsidR="00C63F5C" w:rsidRPr="000F12FE" w:rsidRDefault="00C63F5C" w:rsidP="00C63F5C">
      <w:pPr>
        <w:shd w:val="clear" w:color="auto" w:fill="FFFFFF" w:themeFill="background1"/>
        <w:spacing w:before="240"/>
        <w:jc w:val="both"/>
        <w:rPr>
          <w:rFonts w:ascii="Arial" w:hAnsi="Arial" w:cs="Arial"/>
          <w:sz w:val="20"/>
          <w:szCs w:val="20"/>
        </w:rPr>
      </w:pPr>
      <w:r w:rsidRPr="000F12FE">
        <w:rPr>
          <w:rFonts w:ascii="Arial" w:hAnsi="Arial" w:cs="Arial"/>
          <w:sz w:val="20"/>
          <w:szCs w:val="20"/>
        </w:rPr>
        <w:t xml:space="preserve">The table below lists the different technologies </w:t>
      </w:r>
      <w:r w:rsidR="00BA403F">
        <w:rPr>
          <w:rFonts w:ascii="Arial" w:hAnsi="Arial" w:cs="Arial"/>
          <w:sz w:val="20"/>
          <w:szCs w:val="20"/>
        </w:rPr>
        <w:t>for the automated rest</w:t>
      </w:r>
      <w:r w:rsidRPr="000F12FE">
        <w:rPr>
          <w:rFonts w:ascii="Arial" w:hAnsi="Arial" w:cs="Arial"/>
          <w:sz w:val="20"/>
          <w:szCs w:val="20"/>
        </w:rPr>
        <w:t xml:space="preserve">oration process. The table analysed these technologies in terms of the latency, data rates and cost. The suitability of the technology for use in </w:t>
      </w:r>
      <w:r w:rsidR="00595B09" w:rsidRPr="000F12FE">
        <w:rPr>
          <w:rFonts w:ascii="Arial" w:hAnsi="Arial" w:cs="Arial"/>
          <w:sz w:val="20"/>
          <w:szCs w:val="20"/>
        </w:rPr>
        <w:t>restoration</w:t>
      </w:r>
      <w:r w:rsidR="00896880" w:rsidRPr="000F12FE">
        <w:rPr>
          <w:rFonts w:ascii="Arial" w:hAnsi="Arial" w:cs="Arial"/>
          <w:sz w:val="20"/>
          <w:szCs w:val="20"/>
        </w:rPr>
        <w:t xml:space="preserve"> </w:t>
      </w:r>
      <w:r w:rsidR="00572407" w:rsidRPr="000F12FE">
        <w:rPr>
          <w:rFonts w:ascii="Arial" w:hAnsi="Arial" w:cs="Arial"/>
          <w:sz w:val="20"/>
          <w:szCs w:val="20"/>
        </w:rPr>
        <w:t>process</w:t>
      </w:r>
      <w:r w:rsidRPr="000F12FE">
        <w:rPr>
          <w:rFonts w:ascii="Arial" w:hAnsi="Arial" w:cs="Arial"/>
          <w:sz w:val="20"/>
          <w:szCs w:val="20"/>
        </w:rPr>
        <w:t xml:space="preserve"> is largely dependent on meeting the latency requirements. The cost of deploying the technology could vary depending on several factors, including if it is a new technology deployment or extension of technology already in use at a particular site.</w:t>
      </w:r>
    </w:p>
    <w:tbl>
      <w:tblPr>
        <w:tblStyle w:val="TableGrid"/>
        <w:tblW w:w="8992" w:type="dxa"/>
        <w:tblLook w:val="04A0" w:firstRow="1" w:lastRow="0" w:firstColumn="1" w:lastColumn="0" w:noHBand="0" w:noVBand="1"/>
      </w:tblPr>
      <w:tblGrid>
        <w:gridCol w:w="1209"/>
        <w:gridCol w:w="690"/>
        <w:gridCol w:w="753"/>
        <w:gridCol w:w="966"/>
        <w:gridCol w:w="632"/>
        <w:gridCol w:w="1098"/>
        <w:gridCol w:w="1109"/>
        <w:gridCol w:w="972"/>
        <w:gridCol w:w="1563"/>
      </w:tblGrid>
      <w:tr w:rsidR="00A83008" w:rsidRPr="002F43F5" w14:paraId="349C17A0" w14:textId="77777777" w:rsidTr="00A83008">
        <w:trPr>
          <w:trHeight w:val="738"/>
        </w:trPr>
        <w:tc>
          <w:tcPr>
            <w:tcW w:w="1212" w:type="dxa"/>
            <w:shd w:val="clear" w:color="auto" w:fill="44546A" w:themeFill="text2"/>
          </w:tcPr>
          <w:p w14:paraId="39321CD6" w14:textId="77777777" w:rsidR="00A83008" w:rsidRPr="000F12FE" w:rsidRDefault="00A83008" w:rsidP="00D03817">
            <w:pPr>
              <w:spacing w:before="240"/>
              <w:rPr>
                <w:rFonts w:ascii="Arial" w:hAnsi="Arial" w:cs="Arial"/>
                <w:color w:val="FFFFFF" w:themeColor="background1"/>
                <w:sz w:val="20"/>
                <w:szCs w:val="20"/>
              </w:rPr>
            </w:pPr>
          </w:p>
        </w:tc>
        <w:tc>
          <w:tcPr>
            <w:tcW w:w="691" w:type="dxa"/>
            <w:shd w:val="clear" w:color="auto" w:fill="44546A" w:themeFill="text2"/>
          </w:tcPr>
          <w:p w14:paraId="52890047" w14:textId="0322EB6B" w:rsidR="00A83008" w:rsidRPr="000F12FE" w:rsidRDefault="00A83008" w:rsidP="00D03817">
            <w:pPr>
              <w:spacing w:before="240"/>
              <w:rPr>
                <w:rFonts w:ascii="Arial" w:hAnsi="Arial" w:cs="Arial"/>
                <w:color w:val="FFFFFF" w:themeColor="background1"/>
                <w:sz w:val="20"/>
                <w:szCs w:val="20"/>
              </w:rPr>
            </w:pPr>
            <w:r w:rsidRPr="000F12FE">
              <w:rPr>
                <w:rFonts w:ascii="Arial" w:hAnsi="Arial" w:cs="Arial"/>
                <w:color w:val="FFFFFF" w:themeColor="background1"/>
                <w:sz w:val="20"/>
                <w:szCs w:val="20"/>
              </w:rPr>
              <w:t>Data Rate</w:t>
            </w:r>
          </w:p>
        </w:tc>
        <w:tc>
          <w:tcPr>
            <w:tcW w:w="755" w:type="dxa"/>
            <w:shd w:val="clear" w:color="auto" w:fill="44546A" w:themeFill="text2"/>
          </w:tcPr>
          <w:p w14:paraId="6CDC8905" w14:textId="449AC390" w:rsidR="00A83008" w:rsidRPr="000F12FE" w:rsidRDefault="00A83008" w:rsidP="00D03817">
            <w:pPr>
              <w:spacing w:before="240"/>
              <w:rPr>
                <w:rFonts w:ascii="Arial" w:hAnsi="Arial" w:cs="Arial"/>
                <w:color w:val="FFFFFF" w:themeColor="background1"/>
                <w:sz w:val="20"/>
                <w:szCs w:val="20"/>
              </w:rPr>
            </w:pPr>
            <w:r w:rsidRPr="000F12FE">
              <w:rPr>
                <w:rFonts w:ascii="Arial" w:hAnsi="Arial" w:cs="Arial"/>
                <w:color w:val="FFFFFF" w:themeColor="background1"/>
                <w:sz w:val="20"/>
                <w:szCs w:val="20"/>
              </w:rPr>
              <w:t>Voice</w:t>
            </w:r>
          </w:p>
        </w:tc>
        <w:tc>
          <w:tcPr>
            <w:tcW w:w="968" w:type="dxa"/>
            <w:shd w:val="clear" w:color="auto" w:fill="44546A" w:themeFill="text2"/>
          </w:tcPr>
          <w:p w14:paraId="63816DDD" w14:textId="1B33995F" w:rsidR="00A83008" w:rsidRPr="000F12FE" w:rsidRDefault="00A83008" w:rsidP="00D03817">
            <w:pPr>
              <w:spacing w:before="240"/>
              <w:rPr>
                <w:rFonts w:ascii="Arial" w:hAnsi="Arial" w:cs="Arial"/>
                <w:color w:val="FFFFFF" w:themeColor="background1"/>
                <w:sz w:val="20"/>
                <w:szCs w:val="20"/>
              </w:rPr>
            </w:pPr>
            <w:r w:rsidRPr="000F12FE">
              <w:rPr>
                <w:rFonts w:ascii="Arial" w:hAnsi="Arial" w:cs="Arial"/>
                <w:color w:val="FFFFFF" w:themeColor="background1"/>
                <w:sz w:val="20"/>
                <w:szCs w:val="20"/>
              </w:rPr>
              <w:t>Latency</w:t>
            </w:r>
          </w:p>
        </w:tc>
        <w:tc>
          <w:tcPr>
            <w:tcW w:w="632" w:type="dxa"/>
            <w:shd w:val="clear" w:color="auto" w:fill="44546A" w:themeFill="text2"/>
          </w:tcPr>
          <w:p w14:paraId="7760AA99" w14:textId="063557CD" w:rsidR="00A83008" w:rsidRPr="000F12FE" w:rsidRDefault="00A83008" w:rsidP="00D03817">
            <w:pPr>
              <w:spacing w:before="240"/>
              <w:rPr>
                <w:rFonts w:ascii="Arial" w:hAnsi="Arial" w:cs="Arial"/>
                <w:color w:val="FFFFFF" w:themeColor="background1"/>
                <w:sz w:val="20"/>
                <w:szCs w:val="20"/>
              </w:rPr>
            </w:pPr>
            <w:r w:rsidRPr="000F12FE">
              <w:rPr>
                <w:rFonts w:ascii="Arial" w:hAnsi="Arial" w:cs="Arial"/>
                <w:color w:val="FFFFFF" w:themeColor="background1"/>
                <w:sz w:val="20"/>
                <w:szCs w:val="20"/>
              </w:rPr>
              <w:t>VPN</w:t>
            </w:r>
          </w:p>
        </w:tc>
        <w:tc>
          <w:tcPr>
            <w:tcW w:w="1100" w:type="dxa"/>
            <w:shd w:val="clear" w:color="auto" w:fill="44546A" w:themeFill="text2"/>
          </w:tcPr>
          <w:p w14:paraId="527D9E53" w14:textId="02162847" w:rsidR="00A83008" w:rsidRPr="000F12FE" w:rsidRDefault="00A83008" w:rsidP="00D03817">
            <w:pPr>
              <w:spacing w:before="240"/>
              <w:rPr>
                <w:rFonts w:ascii="Arial" w:hAnsi="Arial" w:cs="Arial"/>
                <w:color w:val="FFFFFF" w:themeColor="background1"/>
                <w:sz w:val="20"/>
                <w:szCs w:val="20"/>
              </w:rPr>
            </w:pPr>
            <w:r w:rsidRPr="000F12FE">
              <w:rPr>
                <w:rFonts w:ascii="Arial" w:hAnsi="Arial" w:cs="Arial"/>
                <w:color w:val="FFFFFF" w:themeColor="background1"/>
                <w:sz w:val="20"/>
                <w:szCs w:val="20"/>
              </w:rPr>
              <w:t>Range</w:t>
            </w:r>
          </w:p>
        </w:tc>
        <w:tc>
          <w:tcPr>
            <w:tcW w:w="1111" w:type="dxa"/>
            <w:shd w:val="clear" w:color="auto" w:fill="44546A" w:themeFill="text2"/>
          </w:tcPr>
          <w:p w14:paraId="382FC1FA" w14:textId="1683A097" w:rsidR="00A83008" w:rsidRPr="000F12FE" w:rsidRDefault="00A83008" w:rsidP="00D03817">
            <w:pPr>
              <w:spacing w:before="240"/>
              <w:rPr>
                <w:rFonts w:ascii="Arial" w:hAnsi="Arial" w:cs="Arial"/>
                <w:color w:val="FFFFFF" w:themeColor="background1"/>
                <w:sz w:val="20"/>
                <w:szCs w:val="20"/>
              </w:rPr>
            </w:pPr>
            <w:r w:rsidRPr="000F12FE">
              <w:rPr>
                <w:rFonts w:ascii="Arial" w:hAnsi="Arial" w:cs="Arial"/>
                <w:color w:val="FFFFFF" w:themeColor="background1"/>
                <w:sz w:val="20"/>
                <w:szCs w:val="20"/>
              </w:rPr>
              <w:t>Relative Cost</w:t>
            </w:r>
          </w:p>
        </w:tc>
        <w:tc>
          <w:tcPr>
            <w:tcW w:w="959" w:type="dxa"/>
            <w:shd w:val="clear" w:color="auto" w:fill="44546A" w:themeFill="text2"/>
          </w:tcPr>
          <w:p w14:paraId="1B3155E9" w14:textId="60120D55" w:rsidR="00A83008" w:rsidRPr="000F12FE" w:rsidRDefault="00A83008" w:rsidP="00D03817">
            <w:pPr>
              <w:spacing w:before="240"/>
              <w:rPr>
                <w:rFonts w:ascii="Arial" w:hAnsi="Arial" w:cs="Arial"/>
                <w:color w:val="FFFFFF" w:themeColor="background1"/>
                <w:sz w:val="20"/>
                <w:szCs w:val="20"/>
              </w:rPr>
            </w:pPr>
            <w:r w:rsidRPr="000F12FE">
              <w:rPr>
                <w:rFonts w:ascii="Arial" w:hAnsi="Arial" w:cs="Arial"/>
                <w:color w:val="FFFFFF" w:themeColor="background1"/>
                <w:sz w:val="20"/>
                <w:szCs w:val="20"/>
              </w:rPr>
              <w:t>Age</w:t>
            </w:r>
          </w:p>
        </w:tc>
        <w:tc>
          <w:tcPr>
            <w:tcW w:w="1564" w:type="dxa"/>
            <w:shd w:val="clear" w:color="auto" w:fill="44546A" w:themeFill="text2"/>
          </w:tcPr>
          <w:p w14:paraId="4EB98710" w14:textId="31183EBD" w:rsidR="00A83008" w:rsidRPr="000F12FE" w:rsidRDefault="00A83008" w:rsidP="00D03817">
            <w:pPr>
              <w:spacing w:before="240"/>
              <w:rPr>
                <w:rFonts w:ascii="Arial" w:hAnsi="Arial" w:cs="Arial"/>
                <w:color w:val="FFFFFF" w:themeColor="background1"/>
                <w:sz w:val="20"/>
                <w:szCs w:val="20"/>
              </w:rPr>
            </w:pPr>
            <w:r w:rsidRPr="000F12FE">
              <w:rPr>
                <w:rFonts w:ascii="Arial" w:hAnsi="Arial" w:cs="Arial"/>
                <w:color w:val="FFFFFF" w:themeColor="background1"/>
                <w:sz w:val="20"/>
                <w:szCs w:val="20"/>
              </w:rPr>
              <w:t>Restrictions</w:t>
            </w:r>
          </w:p>
        </w:tc>
      </w:tr>
      <w:tr w:rsidR="00A83008" w:rsidRPr="002F43F5" w14:paraId="51F3614E" w14:textId="77777777" w:rsidTr="00A83008">
        <w:trPr>
          <w:trHeight w:val="608"/>
        </w:trPr>
        <w:tc>
          <w:tcPr>
            <w:tcW w:w="1212" w:type="dxa"/>
            <w:shd w:val="clear" w:color="auto" w:fill="EDEDED" w:themeFill="accent3" w:themeFillTint="33"/>
          </w:tcPr>
          <w:p w14:paraId="634324B2" w14:textId="7739FB18" w:rsidR="00A83008" w:rsidRPr="000F12FE" w:rsidRDefault="00A83008" w:rsidP="00DC4AA5">
            <w:pPr>
              <w:spacing w:before="240"/>
              <w:rPr>
                <w:rFonts w:ascii="Arial" w:hAnsi="Arial" w:cs="Arial"/>
                <w:sz w:val="20"/>
                <w:szCs w:val="20"/>
              </w:rPr>
            </w:pPr>
            <w:r w:rsidRPr="000F12FE">
              <w:rPr>
                <w:rFonts w:ascii="Arial" w:hAnsi="Arial" w:cs="Arial"/>
                <w:sz w:val="20"/>
                <w:szCs w:val="20"/>
              </w:rPr>
              <w:t>VHF/UHF</w:t>
            </w:r>
          </w:p>
        </w:tc>
        <w:tc>
          <w:tcPr>
            <w:tcW w:w="691" w:type="dxa"/>
            <w:shd w:val="clear" w:color="auto" w:fill="EDEDED" w:themeFill="accent3" w:themeFillTint="33"/>
          </w:tcPr>
          <w:p w14:paraId="21E3BD1F" w14:textId="25054F92" w:rsidR="00A83008" w:rsidRPr="000F12FE" w:rsidRDefault="00A83008" w:rsidP="00DC4AA5">
            <w:pPr>
              <w:spacing w:before="240"/>
              <w:rPr>
                <w:rFonts w:ascii="Arial" w:hAnsi="Arial" w:cs="Arial"/>
                <w:sz w:val="20"/>
                <w:szCs w:val="20"/>
              </w:rPr>
            </w:pPr>
            <w:r w:rsidRPr="000F12FE">
              <w:rPr>
                <w:rFonts w:ascii="Arial" w:hAnsi="Arial" w:cs="Arial"/>
                <w:sz w:val="20"/>
                <w:szCs w:val="20"/>
              </w:rPr>
              <w:t xml:space="preserve">35 </w:t>
            </w:r>
            <w:proofErr w:type="spellStart"/>
            <w:r w:rsidRPr="000F12FE">
              <w:rPr>
                <w:rFonts w:ascii="Arial" w:hAnsi="Arial" w:cs="Arial"/>
                <w:sz w:val="20"/>
                <w:szCs w:val="20"/>
              </w:rPr>
              <w:t>Kb</w:t>
            </w:r>
            <w:proofErr w:type="spellEnd"/>
            <w:r w:rsidRPr="000F12FE">
              <w:rPr>
                <w:rFonts w:ascii="Arial" w:hAnsi="Arial" w:cs="Arial"/>
                <w:sz w:val="20"/>
                <w:szCs w:val="20"/>
              </w:rPr>
              <w:t>/s</w:t>
            </w:r>
          </w:p>
        </w:tc>
        <w:tc>
          <w:tcPr>
            <w:tcW w:w="755" w:type="dxa"/>
            <w:shd w:val="clear" w:color="auto" w:fill="EDEDED" w:themeFill="accent3" w:themeFillTint="33"/>
          </w:tcPr>
          <w:p w14:paraId="38DB1CCA" w14:textId="313DD4B7" w:rsidR="00A83008" w:rsidRPr="000F12FE" w:rsidRDefault="00A83008" w:rsidP="00DC4AA5">
            <w:pPr>
              <w:spacing w:before="240"/>
              <w:rPr>
                <w:rFonts w:ascii="Arial" w:hAnsi="Arial" w:cs="Arial"/>
                <w:sz w:val="20"/>
                <w:szCs w:val="20"/>
              </w:rPr>
            </w:pPr>
            <w:r w:rsidRPr="000F12FE">
              <w:rPr>
                <w:rFonts w:ascii="Arial" w:hAnsi="Arial" w:cs="Arial"/>
                <w:sz w:val="20"/>
                <w:szCs w:val="20"/>
              </w:rPr>
              <w:t>N</w:t>
            </w:r>
          </w:p>
        </w:tc>
        <w:tc>
          <w:tcPr>
            <w:tcW w:w="968" w:type="dxa"/>
            <w:shd w:val="clear" w:color="auto" w:fill="EDEDED" w:themeFill="accent3" w:themeFillTint="33"/>
          </w:tcPr>
          <w:p w14:paraId="48EC32A5" w14:textId="71CDBE8A" w:rsidR="00A83008" w:rsidRPr="000F12FE" w:rsidRDefault="00A83008" w:rsidP="00DC4AA5">
            <w:pPr>
              <w:spacing w:before="240"/>
              <w:rPr>
                <w:rFonts w:ascii="Arial" w:hAnsi="Arial" w:cs="Arial"/>
                <w:sz w:val="20"/>
                <w:szCs w:val="20"/>
              </w:rPr>
            </w:pPr>
            <w:r w:rsidRPr="000F12FE">
              <w:rPr>
                <w:rFonts w:ascii="Arial" w:hAnsi="Arial" w:cs="Arial"/>
                <w:sz w:val="20"/>
                <w:szCs w:val="20"/>
              </w:rPr>
              <w:t xml:space="preserve">˂50 </w:t>
            </w:r>
            <w:proofErr w:type="spellStart"/>
            <w:r w:rsidRPr="000F12FE">
              <w:rPr>
                <w:rFonts w:ascii="Arial" w:hAnsi="Arial" w:cs="Arial"/>
                <w:sz w:val="20"/>
                <w:szCs w:val="20"/>
              </w:rPr>
              <w:t>ms</w:t>
            </w:r>
            <w:proofErr w:type="spellEnd"/>
          </w:p>
        </w:tc>
        <w:tc>
          <w:tcPr>
            <w:tcW w:w="632" w:type="dxa"/>
            <w:shd w:val="clear" w:color="auto" w:fill="EDEDED" w:themeFill="accent3" w:themeFillTint="33"/>
          </w:tcPr>
          <w:p w14:paraId="285FC5CD" w14:textId="72B4CE2A" w:rsidR="00A83008" w:rsidRPr="000F12FE" w:rsidRDefault="00A83008" w:rsidP="00DC4AA5">
            <w:pPr>
              <w:spacing w:before="240"/>
              <w:rPr>
                <w:rFonts w:ascii="Arial" w:hAnsi="Arial" w:cs="Arial"/>
                <w:sz w:val="20"/>
                <w:szCs w:val="20"/>
              </w:rPr>
            </w:pPr>
            <w:r w:rsidRPr="000F12FE">
              <w:rPr>
                <w:rFonts w:ascii="Arial" w:hAnsi="Arial" w:cs="Arial"/>
                <w:sz w:val="20"/>
                <w:szCs w:val="20"/>
              </w:rPr>
              <w:t>Y</w:t>
            </w:r>
          </w:p>
        </w:tc>
        <w:tc>
          <w:tcPr>
            <w:tcW w:w="1100" w:type="dxa"/>
            <w:shd w:val="clear" w:color="auto" w:fill="EDEDED" w:themeFill="accent3" w:themeFillTint="33"/>
          </w:tcPr>
          <w:p w14:paraId="7D34057D" w14:textId="333EE8D2" w:rsidR="00A83008" w:rsidRPr="000F12FE" w:rsidRDefault="00A83008" w:rsidP="00DC4AA5">
            <w:pPr>
              <w:spacing w:before="240"/>
              <w:rPr>
                <w:rFonts w:ascii="Arial" w:hAnsi="Arial" w:cs="Arial"/>
                <w:sz w:val="20"/>
                <w:szCs w:val="20"/>
              </w:rPr>
            </w:pPr>
            <w:r w:rsidRPr="000F12FE">
              <w:rPr>
                <w:rFonts w:ascii="Arial" w:hAnsi="Arial" w:cs="Arial"/>
                <w:sz w:val="20"/>
                <w:szCs w:val="20"/>
              </w:rPr>
              <w:t>Wide Area</w:t>
            </w:r>
          </w:p>
        </w:tc>
        <w:tc>
          <w:tcPr>
            <w:tcW w:w="1111" w:type="dxa"/>
            <w:shd w:val="clear" w:color="auto" w:fill="EDEDED" w:themeFill="accent3" w:themeFillTint="33"/>
          </w:tcPr>
          <w:p w14:paraId="4FC37935" w14:textId="15E771CB" w:rsidR="00A83008" w:rsidRPr="000F12FE" w:rsidRDefault="00A83008" w:rsidP="00DC4AA5">
            <w:pPr>
              <w:spacing w:before="240"/>
              <w:rPr>
                <w:rFonts w:ascii="Arial" w:hAnsi="Arial" w:cs="Arial"/>
                <w:sz w:val="20"/>
                <w:szCs w:val="20"/>
              </w:rPr>
            </w:pPr>
            <w:r w:rsidRPr="000F12FE">
              <w:rPr>
                <w:rFonts w:ascii="Arial" w:hAnsi="Arial" w:cs="Arial"/>
                <w:sz w:val="20"/>
                <w:szCs w:val="20"/>
              </w:rPr>
              <w:t>Moderate</w:t>
            </w:r>
          </w:p>
        </w:tc>
        <w:tc>
          <w:tcPr>
            <w:tcW w:w="959" w:type="dxa"/>
            <w:shd w:val="clear" w:color="auto" w:fill="EDEDED" w:themeFill="accent3" w:themeFillTint="33"/>
          </w:tcPr>
          <w:p w14:paraId="190DB635" w14:textId="36EBE5BA" w:rsidR="00A83008" w:rsidRPr="000F12FE" w:rsidRDefault="00A83008" w:rsidP="00DC4AA5">
            <w:pPr>
              <w:spacing w:before="240"/>
              <w:rPr>
                <w:rFonts w:ascii="Arial" w:hAnsi="Arial" w:cs="Arial"/>
                <w:sz w:val="20"/>
                <w:szCs w:val="20"/>
              </w:rPr>
            </w:pPr>
            <w:r w:rsidRPr="000F12FE">
              <w:rPr>
                <w:rFonts w:ascii="Arial" w:hAnsi="Arial" w:cs="Arial"/>
                <w:sz w:val="20"/>
                <w:szCs w:val="20"/>
              </w:rPr>
              <w:t>Dated</w:t>
            </w:r>
          </w:p>
        </w:tc>
        <w:tc>
          <w:tcPr>
            <w:tcW w:w="1564" w:type="dxa"/>
            <w:shd w:val="clear" w:color="auto" w:fill="EDEDED" w:themeFill="accent3" w:themeFillTint="33"/>
          </w:tcPr>
          <w:p w14:paraId="3E13BB76" w14:textId="654EE909" w:rsidR="00A83008" w:rsidRPr="000F12FE" w:rsidRDefault="00A83008" w:rsidP="00DC4AA5">
            <w:pPr>
              <w:spacing w:before="240"/>
              <w:rPr>
                <w:rFonts w:ascii="Arial" w:hAnsi="Arial" w:cs="Arial"/>
                <w:sz w:val="20"/>
                <w:szCs w:val="20"/>
              </w:rPr>
            </w:pPr>
            <w:r w:rsidRPr="000F12FE">
              <w:rPr>
                <w:rFonts w:ascii="Arial" w:hAnsi="Arial" w:cs="Arial"/>
                <w:sz w:val="20"/>
                <w:szCs w:val="20"/>
              </w:rPr>
              <w:t>Low Data rates</w:t>
            </w:r>
          </w:p>
        </w:tc>
      </w:tr>
      <w:tr w:rsidR="00A83008" w:rsidRPr="002F43F5" w14:paraId="7E56BCF4" w14:textId="77777777" w:rsidTr="00A83008">
        <w:trPr>
          <w:trHeight w:val="738"/>
        </w:trPr>
        <w:tc>
          <w:tcPr>
            <w:tcW w:w="1212" w:type="dxa"/>
            <w:shd w:val="clear" w:color="auto" w:fill="EDEDED" w:themeFill="accent3" w:themeFillTint="33"/>
          </w:tcPr>
          <w:p w14:paraId="00E8BD97" w14:textId="554B751F" w:rsidR="00A83008" w:rsidRPr="000F12FE" w:rsidRDefault="00A83008" w:rsidP="00DC4AA5">
            <w:pPr>
              <w:spacing w:before="240"/>
              <w:rPr>
                <w:rFonts w:ascii="Arial" w:hAnsi="Arial" w:cs="Arial"/>
                <w:sz w:val="20"/>
                <w:szCs w:val="20"/>
              </w:rPr>
            </w:pPr>
            <w:r w:rsidRPr="000F12FE">
              <w:rPr>
                <w:rFonts w:ascii="Arial" w:hAnsi="Arial" w:cs="Arial"/>
                <w:sz w:val="20"/>
                <w:szCs w:val="20"/>
              </w:rPr>
              <w:t>TETRA</w:t>
            </w:r>
          </w:p>
        </w:tc>
        <w:tc>
          <w:tcPr>
            <w:tcW w:w="691" w:type="dxa"/>
            <w:shd w:val="clear" w:color="auto" w:fill="EDEDED" w:themeFill="accent3" w:themeFillTint="33"/>
          </w:tcPr>
          <w:p w14:paraId="7BBDEB92" w14:textId="7481AF25" w:rsidR="00A83008" w:rsidRPr="000F12FE" w:rsidRDefault="00A83008" w:rsidP="00DC4AA5">
            <w:pPr>
              <w:spacing w:before="240"/>
              <w:rPr>
                <w:rFonts w:ascii="Arial" w:hAnsi="Arial" w:cs="Arial"/>
                <w:sz w:val="20"/>
                <w:szCs w:val="20"/>
              </w:rPr>
            </w:pPr>
            <w:r w:rsidRPr="000F12FE">
              <w:rPr>
                <w:rFonts w:ascii="Arial" w:hAnsi="Arial" w:cs="Arial"/>
                <w:sz w:val="20"/>
                <w:szCs w:val="20"/>
              </w:rPr>
              <w:t xml:space="preserve">80 </w:t>
            </w:r>
            <w:proofErr w:type="spellStart"/>
            <w:r w:rsidRPr="000F12FE">
              <w:rPr>
                <w:rFonts w:ascii="Arial" w:hAnsi="Arial" w:cs="Arial"/>
                <w:sz w:val="20"/>
                <w:szCs w:val="20"/>
              </w:rPr>
              <w:t>Kb</w:t>
            </w:r>
            <w:proofErr w:type="spellEnd"/>
            <w:r w:rsidRPr="000F12FE">
              <w:rPr>
                <w:rFonts w:ascii="Arial" w:hAnsi="Arial" w:cs="Arial"/>
                <w:sz w:val="20"/>
                <w:szCs w:val="20"/>
              </w:rPr>
              <w:t>/s</w:t>
            </w:r>
          </w:p>
        </w:tc>
        <w:tc>
          <w:tcPr>
            <w:tcW w:w="755" w:type="dxa"/>
            <w:shd w:val="clear" w:color="auto" w:fill="EDEDED" w:themeFill="accent3" w:themeFillTint="33"/>
          </w:tcPr>
          <w:p w14:paraId="40033634" w14:textId="2C163D22" w:rsidR="00A83008" w:rsidRPr="000F12FE" w:rsidRDefault="00A83008" w:rsidP="00DC4AA5">
            <w:pPr>
              <w:spacing w:before="240"/>
              <w:rPr>
                <w:rFonts w:ascii="Arial" w:hAnsi="Arial" w:cs="Arial"/>
                <w:sz w:val="20"/>
                <w:szCs w:val="20"/>
              </w:rPr>
            </w:pPr>
            <w:r w:rsidRPr="000F12FE">
              <w:rPr>
                <w:rFonts w:ascii="Arial" w:hAnsi="Arial" w:cs="Arial"/>
                <w:sz w:val="20"/>
                <w:szCs w:val="20"/>
              </w:rPr>
              <w:t>Y</w:t>
            </w:r>
          </w:p>
        </w:tc>
        <w:tc>
          <w:tcPr>
            <w:tcW w:w="968" w:type="dxa"/>
            <w:shd w:val="clear" w:color="auto" w:fill="EDEDED" w:themeFill="accent3" w:themeFillTint="33"/>
          </w:tcPr>
          <w:p w14:paraId="56433923" w14:textId="1E7C513D" w:rsidR="00A83008" w:rsidRPr="000F12FE" w:rsidRDefault="00A83008" w:rsidP="00DC4AA5">
            <w:pPr>
              <w:spacing w:before="240"/>
              <w:rPr>
                <w:rFonts w:ascii="Arial" w:hAnsi="Arial" w:cs="Arial"/>
                <w:sz w:val="20"/>
                <w:szCs w:val="20"/>
              </w:rPr>
            </w:pPr>
            <w:r w:rsidRPr="000F12FE">
              <w:rPr>
                <w:rFonts w:ascii="Arial" w:hAnsi="Arial" w:cs="Arial"/>
                <w:sz w:val="20"/>
                <w:szCs w:val="20"/>
              </w:rPr>
              <w:t xml:space="preserve">˂50 </w:t>
            </w:r>
            <w:proofErr w:type="spellStart"/>
            <w:r w:rsidRPr="000F12FE">
              <w:rPr>
                <w:rFonts w:ascii="Arial" w:hAnsi="Arial" w:cs="Arial"/>
                <w:sz w:val="20"/>
                <w:szCs w:val="20"/>
              </w:rPr>
              <w:t>ms</w:t>
            </w:r>
            <w:proofErr w:type="spellEnd"/>
          </w:p>
        </w:tc>
        <w:tc>
          <w:tcPr>
            <w:tcW w:w="632" w:type="dxa"/>
            <w:shd w:val="clear" w:color="auto" w:fill="EDEDED" w:themeFill="accent3" w:themeFillTint="33"/>
          </w:tcPr>
          <w:p w14:paraId="6BF3E228" w14:textId="1D5626A2" w:rsidR="00A83008" w:rsidRPr="000F12FE" w:rsidRDefault="00A83008" w:rsidP="00DC4AA5">
            <w:pPr>
              <w:spacing w:before="240"/>
              <w:rPr>
                <w:rFonts w:ascii="Arial" w:hAnsi="Arial" w:cs="Arial"/>
                <w:sz w:val="20"/>
                <w:szCs w:val="20"/>
              </w:rPr>
            </w:pPr>
            <w:r w:rsidRPr="000F12FE">
              <w:rPr>
                <w:rFonts w:ascii="Arial" w:hAnsi="Arial" w:cs="Arial"/>
                <w:sz w:val="20"/>
                <w:szCs w:val="20"/>
              </w:rPr>
              <w:t>Y</w:t>
            </w:r>
          </w:p>
        </w:tc>
        <w:tc>
          <w:tcPr>
            <w:tcW w:w="1100" w:type="dxa"/>
            <w:shd w:val="clear" w:color="auto" w:fill="EDEDED" w:themeFill="accent3" w:themeFillTint="33"/>
          </w:tcPr>
          <w:p w14:paraId="06380EB2" w14:textId="5B1299AB" w:rsidR="00A83008" w:rsidRPr="000F12FE" w:rsidRDefault="00A83008" w:rsidP="00DC4AA5">
            <w:pPr>
              <w:spacing w:before="240"/>
              <w:rPr>
                <w:rFonts w:ascii="Arial" w:hAnsi="Arial" w:cs="Arial"/>
                <w:sz w:val="20"/>
                <w:szCs w:val="20"/>
              </w:rPr>
            </w:pPr>
            <w:r w:rsidRPr="000F12FE">
              <w:rPr>
                <w:rFonts w:ascii="Arial" w:hAnsi="Arial" w:cs="Arial"/>
                <w:sz w:val="20"/>
                <w:szCs w:val="20"/>
              </w:rPr>
              <w:t>Wide Area + inbuilding</w:t>
            </w:r>
          </w:p>
        </w:tc>
        <w:tc>
          <w:tcPr>
            <w:tcW w:w="1111" w:type="dxa"/>
            <w:shd w:val="clear" w:color="auto" w:fill="EDEDED" w:themeFill="accent3" w:themeFillTint="33"/>
          </w:tcPr>
          <w:p w14:paraId="2F988760" w14:textId="7BDDCD54" w:rsidR="00A83008" w:rsidRPr="000F12FE" w:rsidRDefault="00A83008" w:rsidP="00DC4AA5">
            <w:pPr>
              <w:spacing w:before="240"/>
              <w:rPr>
                <w:rFonts w:ascii="Arial" w:hAnsi="Arial" w:cs="Arial"/>
                <w:sz w:val="20"/>
                <w:szCs w:val="20"/>
              </w:rPr>
            </w:pPr>
            <w:r w:rsidRPr="000F12FE">
              <w:rPr>
                <w:rFonts w:ascii="Arial" w:hAnsi="Arial" w:cs="Arial"/>
                <w:sz w:val="20"/>
                <w:szCs w:val="20"/>
              </w:rPr>
              <w:t>Very High</w:t>
            </w:r>
          </w:p>
        </w:tc>
        <w:tc>
          <w:tcPr>
            <w:tcW w:w="959" w:type="dxa"/>
            <w:shd w:val="clear" w:color="auto" w:fill="EDEDED" w:themeFill="accent3" w:themeFillTint="33"/>
          </w:tcPr>
          <w:p w14:paraId="098E3702" w14:textId="12D8ED56" w:rsidR="00A83008" w:rsidRPr="000F12FE" w:rsidRDefault="00A83008" w:rsidP="00DC4AA5">
            <w:pPr>
              <w:spacing w:before="240"/>
              <w:rPr>
                <w:rFonts w:ascii="Arial" w:hAnsi="Arial" w:cs="Arial"/>
                <w:sz w:val="20"/>
                <w:szCs w:val="20"/>
              </w:rPr>
            </w:pPr>
            <w:r w:rsidRPr="000F12FE">
              <w:rPr>
                <w:rFonts w:ascii="Arial" w:hAnsi="Arial" w:cs="Arial"/>
                <w:sz w:val="20"/>
                <w:szCs w:val="20"/>
              </w:rPr>
              <w:t>Dated</w:t>
            </w:r>
          </w:p>
        </w:tc>
        <w:tc>
          <w:tcPr>
            <w:tcW w:w="1564" w:type="dxa"/>
            <w:shd w:val="clear" w:color="auto" w:fill="EDEDED" w:themeFill="accent3" w:themeFillTint="33"/>
          </w:tcPr>
          <w:p w14:paraId="2FE105FE" w14:textId="1F4EF46F" w:rsidR="00A83008" w:rsidRPr="000F12FE" w:rsidRDefault="00A83008" w:rsidP="00DC4AA5">
            <w:pPr>
              <w:spacing w:before="240"/>
              <w:rPr>
                <w:rFonts w:ascii="Arial" w:hAnsi="Arial" w:cs="Arial"/>
                <w:sz w:val="20"/>
                <w:szCs w:val="20"/>
              </w:rPr>
            </w:pPr>
            <w:r w:rsidRPr="000F12FE">
              <w:rPr>
                <w:rFonts w:ascii="Arial" w:hAnsi="Arial" w:cs="Arial"/>
                <w:sz w:val="20"/>
                <w:szCs w:val="20"/>
              </w:rPr>
              <w:t>Low Data rates</w:t>
            </w:r>
          </w:p>
        </w:tc>
      </w:tr>
      <w:tr w:rsidR="00A83008" w:rsidRPr="002F43F5" w14:paraId="151354C2" w14:textId="77777777" w:rsidTr="00A83008">
        <w:trPr>
          <w:trHeight w:val="738"/>
        </w:trPr>
        <w:tc>
          <w:tcPr>
            <w:tcW w:w="1212" w:type="dxa"/>
            <w:shd w:val="clear" w:color="auto" w:fill="EDEDED" w:themeFill="accent3" w:themeFillTint="33"/>
          </w:tcPr>
          <w:p w14:paraId="609BE0D0" w14:textId="38B86BF5" w:rsidR="00A83008" w:rsidRPr="000F12FE" w:rsidRDefault="00A83008" w:rsidP="005550A7">
            <w:pPr>
              <w:spacing w:before="240"/>
              <w:rPr>
                <w:rFonts w:ascii="Arial" w:hAnsi="Arial" w:cs="Arial"/>
                <w:sz w:val="20"/>
                <w:szCs w:val="20"/>
              </w:rPr>
            </w:pPr>
            <w:r w:rsidRPr="000F12FE">
              <w:rPr>
                <w:rFonts w:ascii="Arial" w:hAnsi="Arial" w:cs="Arial"/>
                <w:sz w:val="20"/>
                <w:szCs w:val="20"/>
              </w:rPr>
              <w:t>LTE 4G/5G</w:t>
            </w:r>
          </w:p>
        </w:tc>
        <w:tc>
          <w:tcPr>
            <w:tcW w:w="691" w:type="dxa"/>
            <w:shd w:val="clear" w:color="auto" w:fill="EDEDED" w:themeFill="accent3" w:themeFillTint="33"/>
          </w:tcPr>
          <w:p w14:paraId="570C7549" w14:textId="5C0F3ABE" w:rsidR="00A83008" w:rsidRPr="000F12FE" w:rsidRDefault="00A83008" w:rsidP="005550A7">
            <w:pPr>
              <w:spacing w:before="240"/>
              <w:rPr>
                <w:rFonts w:ascii="Arial" w:hAnsi="Arial" w:cs="Arial"/>
                <w:sz w:val="20"/>
                <w:szCs w:val="20"/>
              </w:rPr>
            </w:pPr>
            <w:r w:rsidRPr="000F12FE">
              <w:rPr>
                <w:rFonts w:ascii="Arial" w:hAnsi="Arial" w:cs="Arial"/>
                <w:sz w:val="20"/>
                <w:szCs w:val="20"/>
              </w:rPr>
              <w:t>10 Mb/s</w:t>
            </w:r>
          </w:p>
        </w:tc>
        <w:tc>
          <w:tcPr>
            <w:tcW w:w="755" w:type="dxa"/>
            <w:shd w:val="clear" w:color="auto" w:fill="EDEDED" w:themeFill="accent3" w:themeFillTint="33"/>
          </w:tcPr>
          <w:p w14:paraId="13FC56AD" w14:textId="6C341438" w:rsidR="00A83008" w:rsidRPr="000F12FE" w:rsidRDefault="00A83008" w:rsidP="005550A7">
            <w:pPr>
              <w:spacing w:before="240"/>
              <w:rPr>
                <w:rFonts w:ascii="Arial" w:hAnsi="Arial" w:cs="Arial"/>
                <w:sz w:val="20"/>
                <w:szCs w:val="20"/>
              </w:rPr>
            </w:pPr>
            <w:r w:rsidRPr="000F12FE">
              <w:rPr>
                <w:rFonts w:ascii="Arial" w:hAnsi="Arial" w:cs="Arial"/>
                <w:sz w:val="20"/>
                <w:szCs w:val="20"/>
              </w:rPr>
              <w:t>Y</w:t>
            </w:r>
          </w:p>
        </w:tc>
        <w:tc>
          <w:tcPr>
            <w:tcW w:w="968" w:type="dxa"/>
            <w:shd w:val="clear" w:color="auto" w:fill="EDEDED" w:themeFill="accent3" w:themeFillTint="33"/>
          </w:tcPr>
          <w:p w14:paraId="5295E691" w14:textId="6C4ACF5E" w:rsidR="00A83008" w:rsidRPr="000F12FE" w:rsidRDefault="00A83008" w:rsidP="005550A7">
            <w:pPr>
              <w:spacing w:before="240"/>
              <w:rPr>
                <w:rFonts w:ascii="Arial" w:hAnsi="Arial" w:cs="Arial"/>
                <w:sz w:val="20"/>
                <w:szCs w:val="20"/>
              </w:rPr>
            </w:pPr>
            <w:r w:rsidRPr="000F12FE">
              <w:rPr>
                <w:rFonts w:ascii="Arial" w:hAnsi="Arial" w:cs="Arial"/>
                <w:sz w:val="20"/>
                <w:szCs w:val="20"/>
              </w:rPr>
              <w:t xml:space="preserve">variable up to 500 </w:t>
            </w:r>
            <w:proofErr w:type="spellStart"/>
            <w:r w:rsidRPr="000F12FE">
              <w:rPr>
                <w:rFonts w:ascii="Arial" w:hAnsi="Arial" w:cs="Arial"/>
                <w:sz w:val="20"/>
                <w:szCs w:val="20"/>
              </w:rPr>
              <w:t>ms</w:t>
            </w:r>
            <w:proofErr w:type="spellEnd"/>
          </w:p>
        </w:tc>
        <w:tc>
          <w:tcPr>
            <w:tcW w:w="632" w:type="dxa"/>
            <w:shd w:val="clear" w:color="auto" w:fill="EDEDED" w:themeFill="accent3" w:themeFillTint="33"/>
          </w:tcPr>
          <w:p w14:paraId="5BBB1999" w14:textId="0D14D49E" w:rsidR="00A83008" w:rsidRPr="000F12FE" w:rsidRDefault="00A83008" w:rsidP="005550A7">
            <w:pPr>
              <w:spacing w:before="240"/>
              <w:rPr>
                <w:rFonts w:ascii="Arial" w:hAnsi="Arial" w:cs="Arial"/>
                <w:sz w:val="20"/>
                <w:szCs w:val="20"/>
              </w:rPr>
            </w:pPr>
            <w:r w:rsidRPr="000F12FE">
              <w:rPr>
                <w:rFonts w:ascii="Arial" w:hAnsi="Arial" w:cs="Arial"/>
                <w:sz w:val="20"/>
                <w:szCs w:val="20"/>
              </w:rPr>
              <w:t>Y</w:t>
            </w:r>
          </w:p>
        </w:tc>
        <w:tc>
          <w:tcPr>
            <w:tcW w:w="1100" w:type="dxa"/>
            <w:shd w:val="clear" w:color="auto" w:fill="EDEDED" w:themeFill="accent3" w:themeFillTint="33"/>
          </w:tcPr>
          <w:p w14:paraId="33D1E304" w14:textId="543B1606" w:rsidR="00A83008" w:rsidRPr="000F12FE" w:rsidRDefault="00A83008" w:rsidP="005550A7">
            <w:pPr>
              <w:spacing w:before="240"/>
              <w:rPr>
                <w:rFonts w:ascii="Arial" w:hAnsi="Arial" w:cs="Arial"/>
                <w:sz w:val="20"/>
                <w:szCs w:val="20"/>
              </w:rPr>
            </w:pPr>
            <w:r w:rsidRPr="000F12FE">
              <w:rPr>
                <w:rFonts w:ascii="Arial" w:hAnsi="Arial" w:cs="Arial"/>
                <w:sz w:val="20"/>
                <w:szCs w:val="20"/>
              </w:rPr>
              <w:t>Wide Area</w:t>
            </w:r>
          </w:p>
        </w:tc>
        <w:tc>
          <w:tcPr>
            <w:tcW w:w="1111" w:type="dxa"/>
            <w:shd w:val="clear" w:color="auto" w:fill="EDEDED" w:themeFill="accent3" w:themeFillTint="33"/>
          </w:tcPr>
          <w:p w14:paraId="15FEE187" w14:textId="57C7A86B" w:rsidR="00A83008" w:rsidRPr="000F12FE" w:rsidRDefault="00A83008" w:rsidP="005550A7">
            <w:pPr>
              <w:spacing w:before="240"/>
              <w:rPr>
                <w:rFonts w:ascii="Arial" w:hAnsi="Arial" w:cs="Arial"/>
                <w:sz w:val="20"/>
                <w:szCs w:val="20"/>
              </w:rPr>
            </w:pPr>
            <w:r w:rsidRPr="000F12FE">
              <w:rPr>
                <w:rFonts w:ascii="Arial" w:hAnsi="Arial" w:cs="Arial"/>
                <w:sz w:val="20"/>
                <w:szCs w:val="20"/>
              </w:rPr>
              <w:t>Low</w:t>
            </w:r>
          </w:p>
        </w:tc>
        <w:tc>
          <w:tcPr>
            <w:tcW w:w="959" w:type="dxa"/>
            <w:shd w:val="clear" w:color="auto" w:fill="EDEDED" w:themeFill="accent3" w:themeFillTint="33"/>
          </w:tcPr>
          <w:p w14:paraId="6E1EC00C" w14:textId="1560FC37" w:rsidR="00A83008" w:rsidRPr="000F12FE" w:rsidRDefault="00A83008" w:rsidP="005550A7">
            <w:pPr>
              <w:spacing w:before="240"/>
              <w:rPr>
                <w:rFonts w:ascii="Arial" w:hAnsi="Arial" w:cs="Arial"/>
                <w:sz w:val="20"/>
                <w:szCs w:val="20"/>
              </w:rPr>
            </w:pPr>
            <w:r w:rsidRPr="000F12FE">
              <w:rPr>
                <w:rFonts w:ascii="Arial" w:hAnsi="Arial" w:cs="Arial"/>
                <w:sz w:val="20"/>
                <w:szCs w:val="20"/>
              </w:rPr>
              <w:t>Evolving</w:t>
            </w:r>
          </w:p>
        </w:tc>
        <w:tc>
          <w:tcPr>
            <w:tcW w:w="1564" w:type="dxa"/>
            <w:shd w:val="clear" w:color="auto" w:fill="EDEDED" w:themeFill="accent3" w:themeFillTint="33"/>
          </w:tcPr>
          <w:p w14:paraId="2CBA7B8E" w14:textId="36ED20AD" w:rsidR="00A83008" w:rsidRPr="000F12FE" w:rsidRDefault="00A83008" w:rsidP="005550A7">
            <w:pPr>
              <w:spacing w:before="240"/>
              <w:rPr>
                <w:rFonts w:ascii="Arial" w:hAnsi="Arial" w:cs="Arial"/>
                <w:sz w:val="20"/>
                <w:szCs w:val="20"/>
              </w:rPr>
            </w:pPr>
            <w:r w:rsidRPr="000F12FE">
              <w:rPr>
                <w:rFonts w:ascii="Arial" w:hAnsi="Arial" w:cs="Arial"/>
                <w:sz w:val="20"/>
                <w:szCs w:val="20"/>
              </w:rPr>
              <w:t>Latency/Power Resilience/ Emergency availability</w:t>
            </w:r>
          </w:p>
        </w:tc>
      </w:tr>
      <w:tr w:rsidR="00A83008" w:rsidRPr="002F43F5" w14:paraId="791D3BB8" w14:textId="77777777" w:rsidTr="00A83008">
        <w:trPr>
          <w:trHeight w:val="482"/>
        </w:trPr>
        <w:tc>
          <w:tcPr>
            <w:tcW w:w="1212" w:type="dxa"/>
            <w:shd w:val="clear" w:color="auto" w:fill="EDEDED" w:themeFill="accent3" w:themeFillTint="33"/>
          </w:tcPr>
          <w:p w14:paraId="21A75C63" w14:textId="6BA0D28F" w:rsidR="00A83008" w:rsidRPr="000F12FE" w:rsidRDefault="00A83008" w:rsidP="005550A7">
            <w:pPr>
              <w:spacing w:before="240"/>
              <w:rPr>
                <w:rFonts w:ascii="Arial" w:hAnsi="Arial" w:cs="Arial"/>
                <w:sz w:val="20"/>
                <w:szCs w:val="20"/>
              </w:rPr>
            </w:pPr>
            <w:r w:rsidRPr="000F12FE">
              <w:rPr>
                <w:rFonts w:ascii="Arial" w:hAnsi="Arial" w:cs="Arial"/>
                <w:sz w:val="20"/>
                <w:szCs w:val="20"/>
              </w:rPr>
              <w:t>Private LTE</w:t>
            </w:r>
          </w:p>
        </w:tc>
        <w:tc>
          <w:tcPr>
            <w:tcW w:w="691" w:type="dxa"/>
            <w:shd w:val="clear" w:color="auto" w:fill="EDEDED" w:themeFill="accent3" w:themeFillTint="33"/>
          </w:tcPr>
          <w:p w14:paraId="2C900780" w14:textId="7D6F0605" w:rsidR="00A83008" w:rsidRPr="000F12FE" w:rsidRDefault="00A83008" w:rsidP="005550A7">
            <w:pPr>
              <w:spacing w:before="240"/>
              <w:rPr>
                <w:rFonts w:ascii="Arial" w:hAnsi="Arial" w:cs="Arial"/>
                <w:sz w:val="20"/>
                <w:szCs w:val="20"/>
              </w:rPr>
            </w:pPr>
            <w:r w:rsidRPr="000F12FE">
              <w:rPr>
                <w:rFonts w:ascii="Arial" w:hAnsi="Arial" w:cs="Arial"/>
                <w:sz w:val="20"/>
                <w:szCs w:val="20"/>
              </w:rPr>
              <w:t>*</w:t>
            </w:r>
          </w:p>
        </w:tc>
        <w:tc>
          <w:tcPr>
            <w:tcW w:w="755" w:type="dxa"/>
            <w:shd w:val="clear" w:color="auto" w:fill="EDEDED" w:themeFill="accent3" w:themeFillTint="33"/>
          </w:tcPr>
          <w:p w14:paraId="2C7C828E" w14:textId="24F8A480" w:rsidR="00A83008" w:rsidRPr="000F12FE" w:rsidRDefault="00A83008" w:rsidP="005550A7">
            <w:pPr>
              <w:spacing w:before="240"/>
              <w:rPr>
                <w:rFonts w:ascii="Arial" w:hAnsi="Arial" w:cs="Arial"/>
                <w:sz w:val="20"/>
                <w:szCs w:val="20"/>
              </w:rPr>
            </w:pPr>
            <w:r w:rsidRPr="000F12FE">
              <w:rPr>
                <w:rFonts w:ascii="Arial" w:hAnsi="Arial" w:cs="Arial"/>
                <w:sz w:val="20"/>
                <w:szCs w:val="20"/>
              </w:rPr>
              <w:t>Y</w:t>
            </w:r>
          </w:p>
        </w:tc>
        <w:tc>
          <w:tcPr>
            <w:tcW w:w="968" w:type="dxa"/>
            <w:shd w:val="clear" w:color="auto" w:fill="EDEDED" w:themeFill="accent3" w:themeFillTint="33"/>
          </w:tcPr>
          <w:p w14:paraId="3FA95F3F" w14:textId="63A76565" w:rsidR="00A83008" w:rsidRPr="000F12FE" w:rsidRDefault="00A83008" w:rsidP="005550A7">
            <w:pPr>
              <w:spacing w:before="240"/>
              <w:rPr>
                <w:rFonts w:ascii="Arial" w:hAnsi="Arial" w:cs="Arial"/>
                <w:sz w:val="20"/>
                <w:szCs w:val="20"/>
              </w:rPr>
            </w:pPr>
            <w:r w:rsidRPr="000F12FE">
              <w:rPr>
                <w:rFonts w:ascii="Arial" w:hAnsi="Arial" w:cs="Arial"/>
                <w:sz w:val="20"/>
                <w:szCs w:val="20"/>
              </w:rPr>
              <w:t>*</w:t>
            </w:r>
          </w:p>
        </w:tc>
        <w:tc>
          <w:tcPr>
            <w:tcW w:w="632" w:type="dxa"/>
            <w:shd w:val="clear" w:color="auto" w:fill="EDEDED" w:themeFill="accent3" w:themeFillTint="33"/>
          </w:tcPr>
          <w:p w14:paraId="5FB7CFAC" w14:textId="732D7AFA" w:rsidR="00A83008" w:rsidRPr="000F12FE" w:rsidRDefault="00A83008" w:rsidP="005550A7">
            <w:pPr>
              <w:spacing w:before="240"/>
              <w:rPr>
                <w:rFonts w:ascii="Arial" w:hAnsi="Arial" w:cs="Arial"/>
                <w:sz w:val="20"/>
                <w:szCs w:val="20"/>
              </w:rPr>
            </w:pPr>
            <w:r w:rsidRPr="000F12FE">
              <w:rPr>
                <w:rFonts w:ascii="Arial" w:hAnsi="Arial" w:cs="Arial"/>
                <w:sz w:val="20"/>
                <w:szCs w:val="20"/>
              </w:rPr>
              <w:t>Y</w:t>
            </w:r>
          </w:p>
        </w:tc>
        <w:tc>
          <w:tcPr>
            <w:tcW w:w="1100" w:type="dxa"/>
            <w:shd w:val="clear" w:color="auto" w:fill="EDEDED" w:themeFill="accent3" w:themeFillTint="33"/>
          </w:tcPr>
          <w:p w14:paraId="29A6E6E2" w14:textId="278277E1" w:rsidR="00A83008" w:rsidRPr="000F12FE" w:rsidRDefault="00A83008" w:rsidP="005550A7">
            <w:pPr>
              <w:spacing w:before="240"/>
              <w:rPr>
                <w:rFonts w:ascii="Arial" w:hAnsi="Arial" w:cs="Arial"/>
                <w:sz w:val="20"/>
                <w:szCs w:val="20"/>
              </w:rPr>
            </w:pPr>
            <w:r w:rsidRPr="000F12FE">
              <w:rPr>
                <w:rFonts w:ascii="Arial" w:hAnsi="Arial" w:cs="Arial"/>
                <w:sz w:val="20"/>
                <w:szCs w:val="20"/>
              </w:rPr>
              <w:t>Wide Area + inbuilding</w:t>
            </w:r>
          </w:p>
        </w:tc>
        <w:tc>
          <w:tcPr>
            <w:tcW w:w="1111" w:type="dxa"/>
            <w:shd w:val="clear" w:color="auto" w:fill="EDEDED" w:themeFill="accent3" w:themeFillTint="33"/>
          </w:tcPr>
          <w:p w14:paraId="02F42713" w14:textId="35E26D35" w:rsidR="00A83008" w:rsidRPr="000F12FE" w:rsidRDefault="00A83008" w:rsidP="005550A7">
            <w:pPr>
              <w:spacing w:before="240"/>
              <w:rPr>
                <w:rFonts w:ascii="Arial" w:hAnsi="Arial" w:cs="Arial"/>
                <w:sz w:val="20"/>
                <w:szCs w:val="20"/>
              </w:rPr>
            </w:pPr>
            <w:r w:rsidRPr="000F12FE">
              <w:rPr>
                <w:rFonts w:ascii="Arial" w:hAnsi="Arial" w:cs="Arial"/>
                <w:sz w:val="20"/>
                <w:szCs w:val="20"/>
              </w:rPr>
              <w:t>High**</w:t>
            </w:r>
          </w:p>
        </w:tc>
        <w:tc>
          <w:tcPr>
            <w:tcW w:w="959" w:type="dxa"/>
            <w:shd w:val="clear" w:color="auto" w:fill="EDEDED" w:themeFill="accent3" w:themeFillTint="33"/>
          </w:tcPr>
          <w:p w14:paraId="6B8BB581" w14:textId="44B89788" w:rsidR="00A83008" w:rsidRPr="000F12FE" w:rsidRDefault="00A83008" w:rsidP="005550A7">
            <w:pPr>
              <w:spacing w:before="240"/>
              <w:rPr>
                <w:rFonts w:ascii="Arial" w:hAnsi="Arial" w:cs="Arial"/>
                <w:sz w:val="20"/>
                <w:szCs w:val="20"/>
              </w:rPr>
            </w:pPr>
            <w:r w:rsidRPr="000F12FE">
              <w:rPr>
                <w:rFonts w:ascii="Arial" w:hAnsi="Arial" w:cs="Arial"/>
                <w:sz w:val="20"/>
                <w:szCs w:val="20"/>
              </w:rPr>
              <w:t>Evolving</w:t>
            </w:r>
          </w:p>
        </w:tc>
        <w:tc>
          <w:tcPr>
            <w:tcW w:w="1564" w:type="dxa"/>
            <w:shd w:val="clear" w:color="auto" w:fill="EDEDED" w:themeFill="accent3" w:themeFillTint="33"/>
          </w:tcPr>
          <w:p w14:paraId="69BEF925" w14:textId="7E307312" w:rsidR="00A83008" w:rsidRPr="000F12FE" w:rsidRDefault="00A83008" w:rsidP="005550A7">
            <w:pPr>
              <w:spacing w:before="240"/>
              <w:rPr>
                <w:rFonts w:ascii="Arial" w:hAnsi="Arial" w:cs="Arial"/>
                <w:sz w:val="20"/>
                <w:szCs w:val="20"/>
              </w:rPr>
            </w:pPr>
            <w:r w:rsidRPr="000F12FE">
              <w:rPr>
                <w:rFonts w:ascii="Arial" w:hAnsi="Arial" w:cs="Arial"/>
                <w:sz w:val="20"/>
                <w:szCs w:val="20"/>
              </w:rPr>
              <w:t>Subject to spectrum availability</w:t>
            </w:r>
          </w:p>
        </w:tc>
      </w:tr>
      <w:tr w:rsidR="00A83008" w:rsidRPr="002F43F5" w14:paraId="52C3C8F2" w14:textId="77777777" w:rsidTr="00A83008">
        <w:trPr>
          <w:trHeight w:val="984"/>
        </w:trPr>
        <w:tc>
          <w:tcPr>
            <w:tcW w:w="1212" w:type="dxa"/>
            <w:shd w:val="clear" w:color="auto" w:fill="EDEDED" w:themeFill="accent3" w:themeFillTint="33"/>
          </w:tcPr>
          <w:p w14:paraId="71890018" w14:textId="5AA9134E" w:rsidR="00A83008" w:rsidRPr="000F12FE" w:rsidRDefault="00A83008" w:rsidP="005550A7">
            <w:pPr>
              <w:spacing w:before="240"/>
              <w:rPr>
                <w:rFonts w:ascii="Arial" w:hAnsi="Arial" w:cs="Arial"/>
                <w:sz w:val="20"/>
                <w:szCs w:val="20"/>
              </w:rPr>
            </w:pPr>
            <w:r w:rsidRPr="000F12FE">
              <w:rPr>
                <w:rFonts w:ascii="Arial" w:hAnsi="Arial" w:cs="Arial"/>
                <w:sz w:val="20"/>
                <w:szCs w:val="20"/>
              </w:rPr>
              <w:t>Microwave</w:t>
            </w:r>
          </w:p>
        </w:tc>
        <w:tc>
          <w:tcPr>
            <w:tcW w:w="691" w:type="dxa"/>
            <w:shd w:val="clear" w:color="auto" w:fill="EDEDED" w:themeFill="accent3" w:themeFillTint="33"/>
          </w:tcPr>
          <w:p w14:paraId="2FD59B78" w14:textId="0CE83CCD" w:rsidR="00A83008" w:rsidRPr="000F12FE" w:rsidRDefault="00A83008" w:rsidP="005550A7">
            <w:pPr>
              <w:spacing w:before="240"/>
              <w:rPr>
                <w:rFonts w:ascii="Arial" w:hAnsi="Arial" w:cs="Arial"/>
                <w:sz w:val="20"/>
                <w:szCs w:val="20"/>
              </w:rPr>
            </w:pPr>
            <w:r w:rsidRPr="000F12FE">
              <w:rPr>
                <w:rFonts w:ascii="Arial" w:hAnsi="Arial" w:cs="Arial"/>
                <w:sz w:val="20"/>
                <w:szCs w:val="20"/>
              </w:rPr>
              <w:t>up to 1000 Mb/s</w:t>
            </w:r>
          </w:p>
        </w:tc>
        <w:tc>
          <w:tcPr>
            <w:tcW w:w="755" w:type="dxa"/>
            <w:shd w:val="clear" w:color="auto" w:fill="EDEDED" w:themeFill="accent3" w:themeFillTint="33"/>
          </w:tcPr>
          <w:p w14:paraId="30BA2316" w14:textId="71CB9B96" w:rsidR="00A83008" w:rsidRPr="000F12FE" w:rsidRDefault="00A83008" w:rsidP="005550A7">
            <w:pPr>
              <w:spacing w:before="240"/>
              <w:rPr>
                <w:rFonts w:ascii="Arial" w:hAnsi="Arial" w:cs="Arial"/>
                <w:sz w:val="20"/>
                <w:szCs w:val="20"/>
              </w:rPr>
            </w:pPr>
            <w:r w:rsidRPr="000F12FE">
              <w:rPr>
                <w:rFonts w:ascii="Arial" w:hAnsi="Arial" w:cs="Arial"/>
                <w:sz w:val="20"/>
                <w:szCs w:val="20"/>
              </w:rPr>
              <w:t>Y</w:t>
            </w:r>
          </w:p>
        </w:tc>
        <w:tc>
          <w:tcPr>
            <w:tcW w:w="968" w:type="dxa"/>
            <w:shd w:val="clear" w:color="auto" w:fill="EDEDED" w:themeFill="accent3" w:themeFillTint="33"/>
          </w:tcPr>
          <w:p w14:paraId="6FE0CA52" w14:textId="7D13AD37" w:rsidR="00A83008" w:rsidRPr="000F12FE" w:rsidRDefault="00A83008" w:rsidP="005550A7">
            <w:pPr>
              <w:spacing w:before="240"/>
              <w:rPr>
                <w:rFonts w:ascii="Arial" w:hAnsi="Arial" w:cs="Arial"/>
                <w:sz w:val="20"/>
                <w:szCs w:val="20"/>
              </w:rPr>
            </w:pPr>
            <w:r w:rsidRPr="000F12FE">
              <w:rPr>
                <w:rFonts w:ascii="Arial" w:hAnsi="Arial" w:cs="Arial"/>
                <w:sz w:val="20"/>
                <w:szCs w:val="20"/>
              </w:rPr>
              <w:t xml:space="preserve">˂50 </w:t>
            </w:r>
            <w:proofErr w:type="spellStart"/>
            <w:r w:rsidRPr="000F12FE">
              <w:rPr>
                <w:rFonts w:ascii="Arial" w:hAnsi="Arial" w:cs="Arial"/>
                <w:sz w:val="20"/>
                <w:szCs w:val="20"/>
              </w:rPr>
              <w:t>ms</w:t>
            </w:r>
            <w:proofErr w:type="spellEnd"/>
          </w:p>
        </w:tc>
        <w:tc>
          <w:tcPr>
            <w:tcW w:w="632" w:type="dxa"/>
            <w:shd w:val="clear" w:color="auto" w:fill="EDEDED" w:themeFill="accent3" w:themeFillTint="33"/>
          </w:tcPr>
          <w:p w14:paraId="1DBEA8FF" w14:textId="32D3B0E6" w:rsidR="00A83008" w:rsidRPr="000F12FE" w:rsidRDefault="00A83008" w:rsidP="005550A7">
            <w:pPr>
              <w:spacing w:before="240"/>
              <w:rPr>
                <w:rFonts w:ascii="Arial" w:hAnsi="Arial" w:cs="Arial"/>
                <w:sz w:val="20"/>
                <w:szCs w:val="20"/>
              </w:rPr>
            </w:pPr>
            <w:r w:rsidRPr="000F12FE">
              <w:rPr>
                <w:rFonts w:ascii="Arial" w:hAnsi="Arial" w:cs="Arial"/>
                <w:sz w:val="20"/>
                <w:szCs w:val="20"/>
              </w:rPr>
              <w:t>Y</w:t>
            </w:r>
          </w:p>
        </w:tc>
        <w:tc>
          <w:tcPr>
            <w:tcW w:w="1100" w:type="dxa"/>
            <w:shd w:val="clear" w:color="auto" w:fill="EDEDED" w:themeFill="accent3" w:themeFillTint="33"/>
          </w:tcPr>
          <w:p w14:paraId="36660632" w14:textId="757DE792" w:rsidR="00A83008" w:rsidRPr="000F12FE" w:rsidRDefault="00A83008" w:rsidP="005550A7">
            <w:pPr>
              <w:spacing w:before="240"/>
              <w:rPr>
                <w:rFonts w:ascii="Arial" w:hAnsi="Arial" w:cs="Arial"/>
                <w:sz w:val="20"/>
                <w:szCs w:val="20"/>
              </w:rPr>
            </w:pPr>
            <w:proofErr w:type="spellStart"/>
            <w:r w:rsidRPr="000F12FE">
              <w:rPr>
                <w:rFonts w:ascii="Arial" w:hAnsi="Arial" w:cs="Arial"/>
                <w:sz w:val="20"/>
                <w:szCs w:val="20"/>
              </w:rPr>
              <w:t>LoS</w:t>
            </w:r>
            <w:proofErr w:type="spellEnd"/>
          </w:p>
        </w:tc>
        <w:tc>
          <w:tcPr>
            <w:tcW w:w="1111" w:type="dxa"/>
            <w:shd w:val="clear" w:color="auto" w:fill="EDEDED" w:themeFill="accent3" w:themeFillTint="33"/>
          </w:tcPr>
          <w:p w14:paraId="0308718D" w14:textId="5655A0A3" w:rsidR="00A83008" w:rsidRPr="000F12FE" w:rsidRDefault="00A83008" w:rsidP="005550A7">
            <w:pPr>
              <w:spacing w:before="240"/>
              <w:rPr>
                <w:rFonts w:ascii="Arial" w:hAnsi="Arial" w:cs="Arial"/>
                <w:sz w:val="20"/>
                <w:szCs w:val="20"/>
              </w:rPr>
            </w:pPr>
            <w:r w:rsidRPr="000F12FE">
              <w:rPr>
                <w:rFonts w:ascii="Arial" w:hAnsi="Arial" w:cs="Arial"/>
                <w:sz w:val="20"/>
                <w:szCs w:val="20"/>
              </w:rPr>
              <w:t>Low/ Moderate</w:t>
            </w:r>
          </w:p>
        </w:tc>
        <w:tc>
          <w:tcPr>
            <w:tcW w:w="959" w:type="dxa"/>
            <w:shd w:val="clear" w:color="auto" w:fill="EDEDED" w:themeFill="accent3" w:themeFillTint="33"/>
          </w:tcPr>
          <w:p w14:paraId="75F8E957" w14:textId="789A162B" w:rsidR="00A83008" w:rsidRPr="000F12FE" w:rsidRDefault="00A83008" w:rsidP="005550A7">
            <w:pPr>
              <w:spacing w:before="240"/>
              <w:rPr>
                <w:rFonts w:ascii="Arial" w:hAnsi="Arial" w:cs="Arial"/>
                <w:sz w:val="20"/>
                <w:szCs w:val="20"/>
              </w:rPr>
            </w:pPr>
            <w:r w:rsidRPr="000F12FE">
              <w:rPr>
                <w:rFonts w:ascii="Arial" w:hAnsi="Arial" w:cs="Arial"/>
                <w:sz w:val="20"/>
                <w:szCs w:val="20"/>
              </w:rPr>
              <w:t>Evolving</w:t>
            </w:r>
          </w:p>
        </w:tc>
        <w:tc>
          <w:tcPr>
            <w:tcW w:w="1564" w:type="dxa"/>
            <w:shd w:val="clear" w:color="auto" w:fill="EDEDED" w:themeFill="accent3" w:themeFillTint="33"/>
          </w:tcPr>
          <w:p w14:paraId="691C9482" w14:textId="4823536A" w:rsidR="00A83008" w:rsidRPr="000F12FE" w:rsidRDefault="00A83008" w:rsidP="005550A7">
            <w:pPr>
              <w:spacing w:before="240"/>
              <w:rPr>
                <w:rFonts w:ascii="Arial" w:hAnsi="Arial" w:cs="Arial"/>
                <w:sz w:val="20"/>
                <w:szCs w:val="20"/>
              </w:rPr>
            </w:pPr>
            <w:proofErr w:type="spellStart"/>
            <w:r w:rsidRPr="000F12FE">
              <w:rPr>
                <w:rFonts w:ascii="Arial" w:hAnsi="Arial" w:cs="Arial"/>
                <w:sz w:val="20"/>
                <w:szCs w:val="20"/>
              </w:rPr>
              <w:t>LoS</w:t>
            </w:r>
            <w:proofErr w:type="spellEnd"/>
            <w:r w:rsidRPr="000F12FE">
              <w:rPr>
                <w:rFonts w:ascii="Arial" w:hAnsi="Arial" w:cs="Arial"/>
                <w:sz w:val="20"/>
                <w:szCs w:val="20"/>
              </w:rPr>
              <w:t xml:space="preserve"> Antenna Mounting/ Alignment</w:t>
            </w:r>
          </w:p>
        </w:tc>
      </w:tr>
      <w:tr w:rsidR="00A83008" w:rsidRPr="002F43F5" w14:paraId="7E6998C6" w14:textId="77777777" w:rsidTr="00A83008">
        <w:trPr>
          <w:trHeight w:val="994"/>
        </w:trPr>
        <w:tc>
          <w:tcPr>
            <w:tcW w:w="1212" w:type="dxa"/>
            <w:shd w:val="clear" w:color="auto" w:fill="EDEDED" w:themeFill="accent3" w:themeFillTint="33"/>
          </w:tcPr>
          <w:p w14:paraId="3C00CCCC" w14:textId="6D5FD22B" w:rsidR="00A83008" w:rsidRPr="000F12FE" w:rsidRDefault="00A83008" w:rsidP="005550A7">
            <w:pPr>
              <w:spacing w:before="240"/>
              <w:rPr>
                <w:rFonts w:ascii="Arial" w:hAnsi="Arial" w:cs="Arial"/>
                <w:sz w:val="20"/>
                <w:szCs w:val="20"/>
              </w:rPr>
            </w:pPr>
            <w:r w:rsidRPr="000F12FE">
              <w:rPr>
                <w:rFonts w:ascii="Arial" w:hAnsi="Arial" w:cs="Arial"/>
                <w:sz w:val="20"/>
                <w:szCs w:val="20"/>
              </w:rPr>
              <w:t>Fibre</w:t>
            </w:r>
          </w:p>
        </w:tc>
        <w:tc>
          <w:tcPr>
            <w:tcW w:w="691" w:type="dxa"/>
            <w:shd w:val="clear" w:color="auto" w:fill="EDEDED" w:themeFill="accent3" w:themeFillTint="33"/>
          </w:tcPr>
          <w:p w14:paraId="05BD82A2" w14:textId="5B81C5BA" w:rsidR="00A83008" w:rsidRPr="000F12FE" w:rsidRDefault="00A83008" w:rsidP="005550A7">
            <w:pPr>
              <w:spacing w:before="240"/>
              <w:rPr>
                <w:rFonts w:ascii="Arial" w:hAnsi="Arial" w:cs="Arial"/>
                <w:sz w:val="20"/>
                <w:szCs w:val="20"/>
              </w:rPr>
            </w:pPr>
            <w:r w:rsidRPr="000F12FE">
              <w:rPr>
                <w:rFonts w:ascii="Arial" w:hAnsi="Arial" w:cs="Arial"/>
                <w:sz w:val="20"/>
                <w:szCs w:val="20"/>
              </w:rPr>
              <w:t>up to 1000 Mb/s</w:t>
            </w:r>
          </w:p>
        </w:tc>
        <w:tc>
          <w:tcPr>
            <w:tcW w:w="755" w:type="dxa"/>
            <w:shd w:val="clear" w:color="auto" w:fill="EDEDED" w:themeFill="accent3" w:themeFillTint="33"/>
          </w:tcPr>
          <w:p w14:paraId="52493021" w14:textId="2B1CC892" w:rsidR="00A83008" w:rsidRPr="000F12FE" w:rsidRDefault="00A83008" w:rsidP="005550A7">
            <w:pPr>
              <w:spacing w:before="240"/>
              <w:rPr>
                <w:rFonts w:ascii="Arial" w:hAnsi="Arial" w:cs="Arial"/>
                <w:sz w:val="20"/>
                <w:szCs w:val="20"/>
              </w:rPr>
            </w:pPr>
            <w:r w:rsidRPr="000F12FE">
              <w:rPr>
                <w:rFonts w:ascii="Arial" w:hAnsi="Arial" w:cs="Arial"/>
                <w:sz w:val="20"/>
                <w:szCs w:val="20"/>
              </w:rPr>
              <w:t>Y</w:t>
            </w:r>
          </w:p>
        </w:tc>
        <w:tc>
          <w:tcPr>
            <w:tcW w:w="968" w:type="dxa"/>
            <w:shd w:val="clear" w:color="auto" w:fill="EDEDED" w:themeFill="accent3" w:themeFillTint="33"/>
          </w:tcPr>
          <w:p w14:paraId="5CC8536E" w14:textId="76E90532" w:rsidR="00A83008" w:rsidRPr="000F12FE" w:rsidRDefault="00A83008" w:rsidP="005550A7">
            <w:pPr>
              <w:spacing w:before="240"/>
              <w:rPr>
                <w:rFonts w:ascii="Arial" w:hAnsi="Arial" w:cs="Arial"/>
                <w:sz w:val="20"/>
                <w:szCs w:val="20"/>
              </w:rPr>
            </w:pPr>
            <w:r w:rsidRPr="000F12FE">
              <w:rPr>
                <w:rFonts w:ascii="Arial" w:hAnsi="Arial" w:cs="Arial"/>
                <w:sz w:val="20"/>
                <w:szCs w:val="20"/>
              </w:rPr>
              <w:t xml:space="preserve">˂50 </w:t>
            </w:r>
            <w:proofErr w:type="spellStart"/>
            <w:r w:rsidRPr="000F12FE">
              <w:rPr>
                <w:rFonts w:ascii="Arial" w:hAnsi="Arial" w:cs="Arial"/>
                <w:sz w:val="20"/>
                <w:szCs w:val="20"/>
              </w:rPr>
              <w:t>ms</w:t>
            </w:r>
            <w:proofErr w:type="spellEnd"/>
          </w:p>
        </w:tc>
        <w:tc>
          <w:tcPr>
            <w:tcW w:w="632" w:type="dxa"/>
            <w:shd w:val="clear" w:color="auto" w:fill="EDEDED" w:themeFill="accent3" w:themeFillTint="33"/>
          </w:tcPr>
          <w:p w14:paraId="0C357CF4" w14:textId="7E362691" w:rsidR="00A83008" w:rsidRPr="000F12FE" w:rsidRDefault="00A83008" w:rsidP="005550A7">
            <w:pPr>
              <w:spacing w:before="240"/>
              <w:rPr>
                <w:rFonts w:ascii="Arial" w:hAnsi="Arial" w:cs="Arial"/>
                <w:sz w:val="20"/>
                <w:szCs w:val="20"/>
              </w:rPr>
            </w:pPr>
            <w:r w:rsidRPr="000F12FE">
              <w:rPr>
                <w:rFonts w:ascii="Arial" w:hAnsi="Arial" w:cs="Arial"/>
                <w:sz w:val="20"/>
                <w:szCs w:val="20"/>
              </w:rPr>
              <w:t>Y</w:t>
            </w:r>
          </w:p>
        </w:tc>
        <w:tc>
          <w:tcPr>
            <w:tcW w:w="1100" w:type="dxa"/>
            <w:shd w:val="clear" w:color="auto" w:fill="EDEDED" w:themeFill="accent3" w:themeFillTint="33"/>
          </w:tcPr>
          <w:p w14:paraId="7B0755E2" w14:textId="35E395EB" w:rsidR="00A83008" w:rsidRPr="000F12FE" w:rsidRDefault="00A83008" w:rsidP="005550A7">
            <w:pPr>
              <w:spacing w:before="240"/>
              <w:rPr>
                <w:rFonts w:ascii="Arial" w:hAnsi="Arial" w:cs="Arial"/>
                <w:sz w:val="20"/>
                <w:szCs w:val="20"/>
              </w:rPr>
            </w:pPr>
            <w:r w:rsidRPr="000F12FE">
              <w:rPr>
                <w:rFonts w:ascii="Arial" w:hAnsi="Arial" w:cs="Arial"/>
                <w:sz w:val="20"/>
                <w:szCs w:val="20"/>
              </w:rPr>
              <w:t>Variable</w:t>
            </w:r>
          </w:p>
        </w:tc>
        <w:tc>
          <w:tcPr>
            <w:tcW w:w="1111" w:type="dxa"/>
            <w:shd w:val="clear" w:color="auto" w:fill="EDEDED" w:themeFill="accent3" w:themeFillTint="33"/>
          </w:tcPr>
          <w:p w14:paraId="6376B69C" w14:textId="0B9A17CC" w:rsidR="00A83008" w:rsidRPr="000F12FE" w:rsidRDefault="00A83008" w:rsidP="005550A7">
            <w:pPr>
              <w:spacing w:before="240"/>
              <w:rPr>
                <w:rFonts w:ascii="Arial" w:hAnsi="Arial" w:cs="Arial"/>
                <w:sz w:val="20"/>
                <w:szCs w:val="20"/>
              </w:rPr>
            </w:pPr>
            <w:r w:rsidRPr="000F12FE">
              <w:rPr>
                <w:rFonts w:ascii="Arial" w:hAnsi="Arial" w:cs="Arial"/>
                <w:sz w:val="20"/>
                <w:szCs w:val="20"/>
              </w:rPr>
              <w:t>Low to Very High***</w:t>
            </w:r>
          </w:p>
        </w:tc>
        <w:tc>
          <w:tcPr>
            <w:tcW w:w="959" w:type="dxa"/>
            <w:shd w:val="clear" w:color="auto" w:fill="EDEDED" w:themeFill="accent3" w:themeFillTint="33"/>
          </w:tcPr>
          <w:p w14:paraId="5C487415" w14:textId="4A5160B0" w:rsidR="00A83008" w:rsidRPr="000F12FE" w:rsidRDefault="00A83008" w:rsidP="005550A7">
            <w:pPr>
              <w:spacing w:before="240"/>
              <w:rPr>
                <w:rFonts w:ascii="Arial" w:hAnsi="Arial" w:cs="Arial"/>
                <w:sz w:val="20"/>
                <w:szCs w:val="20"/>
              </w:rPr>
            </w:pPr>
            <w:r w:rsidRPr="000F12FE">
              <w:rPr>
                <w:rFonts w:ascii="Arial" w:hAnsi="Arial" w:cs="Arial"/>
                <w:sz w:val="20"/>
                <w:szCs w:val="20"/>
              </w:rPr>
              <w:t>Evolving</w:t>
            </w:r>
          </w:p>
        </w:tc>
        <w:tc>
          <w:tcPr>
            <w:tcW w:w="1564" w:type="dxa"/>
            <w:shd w:val="clear" w:color="auto" w:fill="EDEDED" w:themeFill="accent3" w:themeFillTint="33"/>
          </w:tcPr>
          <w:p w14:paraId="629A3BAB" w14:textId="2BDED9AF" w:rsidR="00A83008" w:rsidRPr="000F12FE" w:rsidRDefault="00A83008" w:rsidP="005550A7">
            <w:pPr>
              <w:spacing w:before="240"/>
              <w:rPr>
                <w:rFonts w:ascii="Arial" w:hAnsi="Arial" w:cs="Arial"/>
                <w:sz w:val="20"/>
                <w:szCs w:val="20"/>
              </w:rPr>
            </w:pPr>
            <w:r w:rsidRPr="000F12FE">
              <w:rPr>
                <w:rFonts w:ascii="Arial" w:hAnsi="Arial" w:cs="Arial"/>
                <w:sz w:val="20"/>
                <w:szCs w:val="20"/>
              </w:rPr>
              <w:t>Accessibility/ Availability</w:t>
            </w:r>
          </w:p>
        </w:tc>
      </w:tr>
      <w:tr w:rsidR="00A83008" w:rsidRPr="002F43F5" w14:paraId="4D859C61" w14:textId="77777777" w:rsidTr="00A83008">
        <w:trPr>
          <w:trHeight w:val="738"/>
        </w:trPr>
        <w:tc>
          <w:tcPr>
            <w:tcW w:w="1212" w:type="dxa"/>
            <w:shd w:val="clear" w:color="auto" w:fill="EDEDED" w:themeFill="accent3" w:themeFillTint="33"/>
          </w:tcPr>
          <w:p w14:paraId="3416DE70" w14:textId="332F56B0" w:rsidR="00A83008" w:rsidRPr="000F12FE" w:rsidRDefault="00A83008" w:rsidP="00D03817">
            <w:pPr>
              <w:spacing w:before="240"/>
              <w:rPr>
                <w:rFonts w:ascii="Arial" w:hAnsi="Arial" w:cs="Arial"/>
                <w:sz w:val="20"/>
                <w:szCs w:val="20"/>
              </w:rPr>
            </w:pPr>
            <w:r w:rsidRPr="000F12FE">
              <w:rPr>
                <w:rFonts w:ascii="Arial" w:hAnsi="Arial" w:cs="Arial"/>
                <w:sz w:val="20"/>
                <w:szCs w:val="20"/>
              </w:rPr>
              <w:t>Copper Line</w:t>
            </w:r>
          </w:p>
        </w:tc>
        <w:tc>
          <w:tcPr>
            <w:tcW w:w="691" w:type="dxa"/>
            <w:shd w:val="clear" w:color="auto" w:fill="EDEDED" w:themeFill="accent3" w:themeFillTint="33"/>
          </w:tcPr>
          <w:p w14:paraId="6C6047ED" w14:textId="0ACB73D0" w:rsidR="00A83008" w:rsidRPr="000F12FE" w:rsidRDefault="00A83008" w:rsidP="00D03817">
            <w:pPr>
              <w:spacing w:before="240"/>
              <w:rPr>
                <w:rFonts w:ascii="Arial" w:hAnsi="Arial" w:cs="Arial"/>
                <w:sz w:val="20"/>
                <w:szCs w:val="20"/>
              </w:rPr>
            </w:pPr>
            <w:r w:rsidRPr="000F12FE">
              <w:rPr>
                <w:rFonts w:ascii="Arial" w:hAnsi="Arial" w:cs="Arial"/>
                <w:sz w:val="20"/>
                <w:szCs w:val="20"/>
              </w:rPr>
              <w:t>100 Mb/s</w:t>
            </w:r>
          </w:p>
        </w:tc>
        <w:tc>
          <w:tcPr>
            <w:tcW w:w="755" w:type="dxa"/>
            <w:shd w:val="clear" w:color="auto" w:fill="EDEDED" w:themeFill="accent3" w:themeFillTint="33"/>
          </w:tcPr>
          <w:p w14:paraId="44B435C0" w14:textId="0A476548" w:rsidR="00A83008" w:rsidRPr="000F12FE" w:rsidRDefault="00A83008" w:rsidP="00D03817">
            <w:pPr>
              <w:spacing w:before="240"/>
              <w:rPr>
                <w:rFonts w:ascii="Arial" w:hAnsi="Arial" w:cs="Arial"/>
                <w:sz w:val="20"/>
                <w:szCs w:val="20"/>
              </w:rPr>
            </w:pPr>
            <w:r w:rsidRPr="000F12FE">
              <w:rPr>
                <w:rFonts w:ascii="Arial" w:hAnsi="Arial" w:cs="Arial"/>
                <w:sz w:val="20"/>
                <w:szCs w:val="20"/>
              </w:rPr>
              <w:t>Y</w:t>
            </w:r>
          </w:p>
        </w:tc>
        <w:tc>
          <w:tcPr>
            <w:tcW w:w="968" w:type="dxa"/>
            <w:shd w:val="clear" w:color="auto" w:fill="EDEDED" w:themeFill="accent3" w:themeFillTint="33"/>
          </w:tcPr>
          <w:p w14:paraId="507EDAE5" w14:textId="647956DB" w:rsidR="00A83008" w:rsidRPr="000F12FE" w:rsidRDefault="00A83008" w:rsidP="00D03817">
            <w:pPr>
              <w:spacing w:before="240"/>
              <w:rPr>
                <w:rFonts w:ascii="Arial" w:hAnsi="Arial" w:cs="Arial"/>
                <w:sz w:val="20"/>
                <w:szCs w:val="20"/>
              </w:rPr>
            </w:pPr>
            <w:r w:rsidRPr="000F12FE">
              <w:rPr>
                <w:rFonts w:ascii="Arial" w:hAnsi="Arial" w:cs="Arial"/>
                <w:sz w:val="20"/>
                <w:szCs w:val="20"/>
              </w:rPr>
              <w:t xml:space="preserve">˂50 </w:t>
            </w:r>
            <w:proofErr w:type="spellStart"/>
            <w:r w:rsidRPr="000F12FE">
              <w:rPr>
                <w:rFonts w:ascii="Arial" w:hAnsi="Arial" w:cs="Arial"/>
                <w:sz w:val="20"/>
                <w:szCs w:val="20"/>
              </w:rPr>
              <w:t>ms</w:t>
            </w:r>
            <w:proofErr w:type="spellEnd"/>
          </w:p>
        </w:tc>
        <w:tc>
          <w:tcPr>
            <w:tcW w:w="632" w:type="dxa"/>
            <w:shd w:val="clear" w:color="auto" w:fill="EDEDED" w:themeFill="accent3" w:themeFillTint="33"/>
          </w:tcPr>
          <w:p w14:paraId="2DA05C5C" w14:textId="7E727FA9" w:rsidR="00A83008" w:rsidRPr="000F12FE" w:rsidRDefault="00A83008" w:rsidP="00D03817">
            <w:pPr>
              <w:spacing w:before="240"/>
              <w:rPr>
                <w:rFonts w:ascii="Arial" w:hAnsi="Arial" w:cs="Arial"/>
                <w:sz w:val="20"/>
                <w:szCs w:val="20"/>
              </w:rPr>
            </w:pPr>
            <w:r w:rsidRPr="000F12FE">
              <w:rPr>
                <w:rFonts w:ascii="Arial" w:hAnsi="Arial" w:cs="Arial"/>
                <w:sz w:val="20"/>
                <w:szCs w:val="20"/>
              </w:rPr>
              <w:t>Y</w:t>
            </w:r>
          </w:p>
        </w:tc>
        <w:tc>
          <w:tcPr>
            <w:tcW w:w="1100" w:type="dxa"/>
            <w:shd w:val="clear" w:color="auto" w:fill="EDEDED" w:themeFill="accent3" w:themeFillTint="33"/>
          </w:tcPr>
          <w:p w14:paraId="7C03EEBD" w14:textId="676DDC9F" w:rsidR="00A83008" w:rsidRPr="000F12FE" w:rsidRDefault="00A83008" w:rsidP="00D03817">
            <w:pPr>
              <w:spacing w:before="240"/>
              <w:rPr>
                <w:rFonts w:ascii="Arial" w:hAnsi="Arial" w:cs="Arial"/>
                <w:sz w:val="20"/>
                <w:szCs w:val="20"/>
              </w:rPr>
            </w:pPr>
            <w:r w:rsidRPr="000F12FE">
              <w:rPr>
                <w:rFonts w:ascii="Arial" w:hAnsi="Arial" w:cs="Arial"/>
                <w:sz w:val="20"/>
                <w:szCs w:val="20"/>
              </w:rPr>
              <w:t>Variable</w:t>
            </w:r>
          </w:p>
        </w:tc>
        <w:tc>
          <w:tcPr>
            <w:tcW w:w="1111" w:type="dxa"/>
            <w:shd w:val="clear" w:color="auto" w:fill="EDEDED" w:themeFill="accent3" w:themeFillTint="33"/>
          </w:tcPr>
          <w:p w14:paraId="3DEAC724" w14:textId="3D4C5875" w:rsidR="00A83008" w:rsidRPr="000F12FE" w:rsidRDefault="00A83008" w:rsidP="00D03817">
            <w:pPr>
              <w:spacing w:before="240"/>
              <w:rPr>
                <w:rFonts w:ascii="Arial" w:hAnsi="Arial" w:cs="Arial"/>
                <w:sz w:val="20"/>
                <w:szCs w:val="20"/>
              </w:rPr>
            </w:pPr>
            <w:r w:rsidRPr="000F12FE">
              <w:rPr>
                <w:rFonts w:ascii="Arial" w:hAnsi="Arial" w:cs="Arial"/>
                <w:sz w:val="20"/>
                <w:szCs w:val="20"/>
              </w:rPr>
              <w:t>Low to High</w:t>
            </w:r>
          </w:p>
        </w:tc>
        <w:tc>
          <w:tcPr>
            <w:tcW w:w="959" w:type="dxa"/>
            <w:shd w:val="clear" w:color="auto" w:fill="EDEDED" w:themeFill="accent3" w:themeFillTint="33"/>
          </w:tcPr>
          <w:p w14:paraId="72E67AEE" w14:textId="403E8F9B" w:rsidR="00A83008" w:rsidRPr="000F12FE" w:rsidRDefault="00A83008" w:rsidP="00D03817">
            <w:pPr>
              <w:spacing w:before="240"/>
              <w:rPr>
                <w:rFonts w:ascii="Arial" w:hAnsi="Arial" w:cs="Arial"/>
                <w:sz w:val="20"/>
                <w:szCs w:val="20"/>
              </w:rPr>
            </w:pPr>
            <w:r w:rsidRPr="000F12FE">
              <w:rPr>
                <w:rFonts w:ascii="Arial" w:hAnsi="Arial" w:cs="Arial"/>
                <w:sz w:val="20"/>
                <w:szCs w:val="20"/>
              </w:rPr>
              <w:t>Dated</w:t>
            </w:r>
          </w:p>
        </w:tc>
        <w:tc>
          <w:tcPr>
            <w:tcW w:w="1564" w:type="dxa"/>
            <w:shd w:val="clear" w:color="auto" w:fill="EDEDED" w:themeFill="accent3" w:themeFillTint="33"/>
          </w:tcPr>
          <w:p w14:paraId="0F06E7E9" w14:textId="09712448" w:rsidR="00A83008" w:rsidRPr="000F12FE" w:rsidRDefault="00A83008" w:rsidP="00D03817">
            <w:pPr>
              <w:spacing w:before="240"/>
              <w:rPr>
                <w:rFonts w:ascii="Arial" w:hAnsi="Arial" w:cs="Arial"/>
                <w:sz w:val="20"/>
                <w:szCs w:val="20"/>
              </w:rPr>
            </w:pPr>
            <w:r w:rsidRPr="000F12FE">
              <w:rPr>
                <w:rFonts w:ascii="Arial" w:hAnsi="Arial" w:cs="Arial"/>
                <w:sz w:val="20"/>
                <w:szCs w:val="20"/>
              </w:rPr>
              <w:t>End of Life</w:t>
            </w:r>
          </w:p>
        </w:tc>
      </w:tr>
      <w:tr w:rsidR="00A83008" w:rsidRPr="002F43F5" w14:paraId="2A7CD5FD" w14:textId="77777777" w:rsidTr="00A83008">
        <w:trPr>
          <w:trHeight w:val="984"/>
        </w:trPr>
        <w:tc>
          <w:tcPr>
            <w:tcW w:w="1212" w:type="dxa"/>
            <w:shd w:val="clear" w:color="auto" w:fill="EDEDED" w:themeFill="accent3" w:themeFillTint="33"/>
          </w:tcPr>
          <w:p w14:paraId="19CD068A" w14:textId="31D9D067" w:rsidR="00A83008" w:rsidRPr="000F12FE" w:rsidRDefault="00A83008" w:rsidP="00D03817">
            <w:pPr>
              <w:spacing w:before="240"/>
              <w:rPr>
                <w:rFonts w:ascii="Arial" w:hAnsi="Arial" w:cs="Arial"/>
                <w:sz w:val="20"/>
                <w:szCs w:val="20"/>
              </w:rPr>
            </w:pPr>
            <w:r w:rsidRPr="000F12FE">
              <w:rPr>
                <w:rFonts w:ascii="Arial" w:hAnsi="Arial" w:cs="Arial"/>
                <w:sz w:val="20"/>
                <w:szCs w:val="20"/>
              </w:rPr>
              <w:t>Satellite</w:t>
            </w:r>
          </w:p>
        </w:tc>
        <w:tc>
          <w:tcPr>
            <w:tcW w:w="691" w:type="dxa"/>
            <w:shd w:val="clear" w:color="auto" w:fill="EDEDED" w:themeFill="accent3" w:themeFillTint="33"/>
          </w:tcPr>
          <w:p w14:paraId="698092AE" w14:textId="07B4835E" w:rsidR="00A83008" w:rsidRPr="000F12FE" w:rsidRDefault="00A83008" w:rsidP="00D03817">
            <w:pPr>
              <w:spacing w:before="240"/>
              <w:rPr>
                <w:rFonts w:ascii="Arial" w:hAnsi="Arial" w:cs="Arial"/>
                <w:sz w:val="20"/>
                <w:szCs w:val="20"/>
              </w:rPr>
            </w:pPr>
            <w:proofErr w:type="spellStart"/>
            <w:r w:rsidRPr="000F12FE">
              <w:rPr>
                <w:rFonts w:ascii="Arial" w:hAnsi="Arial" w:cs="Arial"/>
                <w:sz w:val="20"/>
                <w:szCs w:val="20"/>
              </w:rPr>
              <w:t>Kb</w:t>
            </w:r>
            <w:proofErr w:type="spellEnd"/>
            <w:r w:rsidRPr="000F12FE">
              <w:rPr>
                <w:rFonts w:ascii="Arial" w:hAnsi="Arial" w:cs="Arial"/>
                <w:sz w:val="20"/>
                <w:szCs w:val="20"/>
              </w:rPr>
              <w:t>/s</w:t>
            </w:r>
          </w:p>
        </w:tc>
        <w:tc>
          <w:tcPr>
            <w:tcW w:w="755" w:type="dxa"/>
            <w:shd w:val="clear" w:color="auto" w:fill="EDEDED" w:themeFill="accent3" w:themeFillTint="33"/>
          </w:tcPr>
          <w:p w14:paraId="0488000C" w14:textId="70051F45" w:rsidR="00A83008" w:rsidRPr="000F12FE" w:rsidRDefault="00A83008" w:rsidP="00D03817">
            <w:pPr>
              <w:spacing w:before="240"/>
              <w:rPr>
                <w:rFonts w:ascii="Arial" w:hAnsi="Arial" w:cs="Arial"/>
                <w:sz w:val="20"/>
                <w:szCs w:val="20"/>
              </w:rPr>
            </w:pPr>
            <w:r w:rsidRPr="000F12FE">
              <w:rPr>
                <w:rFonts w:ascii="Arial" w:hAnsi="Arial" w:cs="Arial"/>
                <w:sz w:val="20"/>
                <w:szCs w:val="20"/>
              </w:rPr>
              <w:t>Y</w:t>
            </w:r>
          </w:p>
        </w:tc>
        <w:tc>
          <w:tcPr>
            <w:tcW w:w="968" w:type="dxa"/>
            <w:shd w:val="clear" w:color="auto" w:fill="EDEDED" w:themeFill="accent3" w:themeFillTint="33"/>
          </w:tcPr>
          <w:p w14:paraId="70766FDF" w14:textId="61C65B09" w:rsidR="00A83008" w:rsidRPr="000F12FE" w:rsidRDefault="00A83008" w:rsidP="00D03817">
            <w:pPr>
              <w:spacing w:before="240"/>
              <w:rPr>
                <w:rFonts w:ascii="Arial" w:hAnsi="Arial" w:cs="Arial"/>
                <w:sz w:val="20"/>
                <w:szCs w:val="20"/>
              </w:rPr>
            </w:pPr>
            <w:r w:rsidRPr="000F12FE">
              <w:rPr>
                <w:rFonts w:ascii="Arial" w:hAnsi="Arial" w:cs="Arial"/>
                <w:sz w:val="20"/>
                <w:szCs w:val="20"/>
              </w:rPr>
              <w:t>125ms – 500ms</w:t>
            </w:r>
          </w:p>
        </w:tc>
        <w:tc>
          <w:tcPr>
            <w:tcW w:w="632" w:type="dxa"/>
            <w:shd w:val="clear" w:color="auto" w:fill="EDEDED" w:themeFill="accent3" w:themeFillTint="33"/>
          </w:tcPr>
          <w:p w14:paraId="0AAEC1F7" w14:textId="09986152" w:rsidR="00A83008" w:rsidRPr="000F12FE" w:rsidRDefault="00A83008" w:rsidP="00D03817">
            <w:pPr>
              <w:spacing w:before="240"/>
              <w:rPr>
                <w:rFonts w:ascii="Arial" w:hAnsi="Arial" w:cs="Arial"/>
                <w:sz w:val="20"/>
                <w:szCs w:val="20"/>
              </w:rPr>
            </w:pPr>
            <w:r w:rsidRPr="000F12FE">
              <w:rPr>
                <w:rFonts w:ascii="Arial" w:hAnsi="Arial" w:cs="Arial"/>
                <w:sz w:val="20"/>
                <w:szCs w:val="20"/>
              </w:rPr>
              <w:t>Y</w:t>
            </w:r>
          </w:p>
        </w:tc>
        <w:tc>
          <w:tcPr>
            <w:tcW w:w="1100" w:type="dxa"/>
            <w:shd w:val="clear" w:color="auto" w:fill="EDEDED" w:themeFill="accent3" w:themeFillTint="33"/>
          </w:tcPr>
          <w:p w14:paraId="6D53CF42" w14:textId="6304972F" w:rsidR="00A83008" w:rsidRPr="000F12FE" w:rsidRDefault="00A83008" w:rsidP="00D03817">
            <w:pPr>
              <w:spacing w:before="240"/>
              <w:rPr>
                <w:rFonts w:ascii="Arial" w:hAnsi="Arial" w:cs="Arial"/>
                <w:sz w:val="20"/>
                <w:szCs w:val="20"/>
              </w:rPr>
            </w:pPr>
            <w:r w:rsidRPr="000F12FE">
              <w:rPr>
                <w:rFonts w:ascii="Arial" w:hAnsi="Arial" w:cs="Arial"/>
                <w:sz w:val="20"/>
                <w:szCs w:val="20"/>
              </w:rPr>
              <w:t>UK Wide</w:t>
            </w:r>
          </w:p>
        </w:tc>
        <w:tc>
          <w:tcPr>
            <w:tcW w:w="1111" w:type="dxa"/>
            <w:shd w:val="clear" w:color="auto" w:fill="EDEDED" w:themeFill="accent3" w:themeFillTint="33"/>
          </w:tcPr>
          <w:p w14:paraId="43430F76" w14:textId="767EA1F4" w:rsidR="00A83008" w:rsidRPr="000F12FE" w:rsidRDefault="00A83008" w:rsidP="00D03817">
            <w:pPr>
              <w:spacing w:before="240"/>
              <w:rPr>
                <w:rFonts w:ascii="Arial" w:hAnsi="Arial" w:cs="Arial"/>
                <w:sz w:val="20"/>
                <w:szCs w:val="20"/>
              </w:rPr>
            </w:pPr>
            <w:r w:rsidRPr="000F12FE">
              <w:rPr>
                <w:rFonts w:ascii="Arial" w:hAnsi="Arial" w:cs="Arial"/>
                <w:sz w:val="20"/>
                <w:szCs w:val="20"/>
              </w:rPr>
              <w:t>Low/ Moderate</w:t>
            </w:r>
          </w:p>
        </w:tc>
        <w:tc>
          <w:tcPr>
            <w:tcW w:w="959" w:type="dxa"/>
            <w:shd w:val="clear" w:color="auto" w:fill="EDEDED" w:themeFill="accent3" w:themeFillTint="33"/>
          </w:tcPr>
          <w:p w14:paraId="7EB4FEB3" w14:textId="63401702" w:rsidR="00A83008" w:rsidRPr="000F12FE" w:rsidRDefault="00A83008" w:rsidP="00D03817">
            <w:pPr>
              <w:spacing w:before="240"/>
              <w:rPr>
                <w:rFonts w:ascii="Arial" w:hAnsi="Arial" w:cs="Arial"/>
                <w:sz w:val="20"/>
                <w:szCs w:val="20"/>
              </w:rPr>
            </w:pPr>
            <w:r w:rsidRPr="000F12FE">
              <w:rPr>
                <w:rFonts w:ascii="Arial" w:hAnsi="Arial" w:cs="Arial"/>
                <w:sz w:val="20"/>
                <w:szCs w:val="20"/>
              </w:rPr>
              <w:t>Evolving</w:t>
            </w:r>
          </w:p>
        </w:tc>
        <w:tc>
          <w:tcPr>
            <w:tcW w:w="1564" w:type="dxa"/>
            <w:shd w:val="clear" w:color="auto" w:fill="EDEDED" w:themeFill="accent3" w:themeFillTint="33"/>
          </w:tcPr>
          <w:p w14:paraId="009C1B42" w14:textId="1102901D" w:rsidR="00A83008" w:rsidRPr="000F12FE" w:rsidRDefault="00A83008" w:rsidP="00D03817">
            <w:pPr>
              <w:spacing w:before="240"/>
              <w:rPr>
                <w:rFonts w:ascii="Arial" w:hAnsi="Arial" w:cs="Arial"/>
                <w:sz w:val="20"/>
                <w:szCs w:val="20"/>
              </w:rPr>
            </w:pPr>
            <w:r w:rsidRPr="000F12FE">
              <w:rPr>
                <w:rFonts w:ascii="Arial" w:hAnsi="Arial" w:cs="Arial"/>
                <w:sz w:val="20"/>
                <w:szCs w:val="20"/>
              </w:rPr>
              <w:t>Latency</w:t>
            </w:r>
          </w:p>
        </w:tc>
      </w:tr>
    </w:tbl>
    <w:p w14:paraId="00F81384" w14:textId="6064B843" w:rsidR="00C63F5C" w:rsidRPr="000F12FE" w:rsidRDefault="00C63F5C" w:rsidP="00581DFB">
      <w:pPr>
        <w:shd w:val="clear" w:color="auto" w:fill="FFFFFF" w:themeFill="background1"/>
        <w:ind w:left="720" w:hanging="720"/>
        <w:jc w:val="center"/>
        <w:rPr>
          <w:rFonts w:ascii="Arial" w:hAnsi="Arial" w:cs="Arial"/>
          <w:sz w:val="20"/>
          <w:szCs w:val="20"/>
        </w:rPr>
      </w:pPr>
      <w:r w:rsidRPr="000F12FE">
        <w:rPr>
          <w:rFonts w:ascii="Arial" w:hAnsi="Arial" w:cs="Arial"/>
          <w:sz w:val="20"/>
          <w:szCs w:val="20"/>
        </w:rPr>
        <w:t xml:space="preserve">Table </w:t>
      </w:r>
      <w:r w:rsidR="00401456" w:rsidRPr="000F12FE">
        <w:rPr>
          <w:rFonts w:ascii="Arial" w:hAnsi="Arial" w:cs="Arial"/>
          <w:sz w:val="20"/>
          <w:szCs w:val="20"/>
        </w:rPr>
        <w:t>10</w:t>
      </w:r>
      <w:r w:rsidRPr="000F12FE">
        <w:rPr>
          <w:rFonts w:ascii="Arial" w:hAnsi="Arial" w:cs="Arial"/>
          <w:sz w:val="20"/>
          <w:szCs w:val="20"/>
        </w:rPr>
        <w:t>: Technology evaluation against functional specification</w:t>
      </w:r>
    </w:p>
    <w:p w14:paraId="48116FB1" w14:textId="77777777" w:rsidR="00C63F5C" w:rsidRPr="000F12FE" w:rsidRDefault="00C63F5C" w:rsidP="00C63F5C">
      <w:pPr>
        <w:shd w:val="clear" w:color="auto" w:fill="FFFFFF" w:themeFill="background1"/>
        <w:spacing w:before="240"/>
        <w:ind w:left="720" w:hanging="720"/>
        <w:jc w:val="both"/>
        <w:rPr>
          <w:rFonts w:ascii="Arial" w:hAnsi="Arial" w:cs="Arial"/>
          <w:sz w:val="20"/>
          <w:szCs w:val="20"/>
        </w:rPr>
      </w:pPr>
      <w:r w:rsidRPr="000F12FE">
        <w:rPr>
          <w:rFonts w:ascii="Arial" w:hAnsi="Arial" w:cs="Arial"/>
          <w:sz w:val="20"/>
          <w:szCs w:val="20"/>
        </w:rPr>
        <w:t xml:space="preserve">* Private LTE performance is dependent upon design and guaranteed service. </w:t>
      </w:r>
    </w:p>
    <w:p w14:paraId="5FF6B0BE" w14:textId="2475EA54" w:rsidR="00C63F5C" w:rsidRPr="000F12FE" w:rsidRDefault="00C63F5C" w:rsidP="00C63F5C">
      <w:pPr>
        <w:shd w:val="clear" w:color="auto" w:fill="FFFFFF" w:themeFill="background1"/>
        <w:spacing w:before="240"/>
        <w:jc w:val="both"/>
        <w:rPr>
          <w:rFonts w:ascii="Arial" w:hAnsi="Arial" w:cs="Arial"/>
          <w:sz w:val="20"/>
          <w:szCs w:val="20"/>
        </w:rPr>
      </w:pPr>
      <w:r w:rsidRPr="000F12FE">
        <w:rPr>
          <w:rFonts w:ascii="Arial" w:hAnsi="Arial" w:cs="Arial"/>
          <w:sz w:val="20"/>
          <w:szCs w:val="20"/>
        </w:rPr>
        <w:t xml:space="preserve">** Initial network cost would be high as it would require the capital investment for network roll-out but with ongoing costs relatively low. This represents one use case of the many that would be supported by a Private LTE network designed for energy </w:t>
      </w:r>
      <w:r w:rsidR="0095148A" w:rsidRPr="000F12FE">
        <w:rPr>
          <w:rFonts w:ascii="Arial" w:hAnsi="Arial" w:cs="Arial"/>
          <w:b/>
          <w:bCs/>
          <w:sz w:val="20"/>
          <w:szCs w:val="20"/>
        </w:rPr>
        <w:t>Network Operators</w:t>
      </w:r>
      <w:r w:rsidRPr="000F12FE">
        <w:rPr>
          <w:rFonts w:ascii="Arial" w:hAnsi="Arial" w:cs="Arial"/>
          <w:sz w:val="20"/>
          <w:szCs w:val="20"/>
        </w:rPr>
        <w:t xml:space="preserve">. </w:t>
      </w:r>
    </w:p>
    <w:p w14:paraId="15E74D5B" w14:textId="77777777" w:rsidR="00C63F5C" w:rsidRPr="000F12FE" w:rsidRDefault="00C63F5C" w:rsidP="00C63F5C">
      <w:pPr>
        <w:shd w:val="clear" w:color="auto" w:fill="FFFFFF" w:themeFill="background1"/>
        <w:spacing w:before="240"/>
        <w:jc w:val="both"/>
        <w:rPr>
          <w:rFonts w:ascii="Arial" w:hAnsi="Arial" w:cs="Arial"/>
          <w:sz w:val="20"/>
          <w:szCs w:val="20"/>
        </w:rPr>
      </w:pPr>
      <w:r w:rsidRPr="000F12FE">
        <w:rPr>
          <w:rFonts w:ascii="Arial" w:hAnsi="Arial" w:cs="Arial"/>
          <w:sz w:val="20"/>
          <w:szCs w:val="20"/>
        </w:rPr>
        <w:t>*** If fibre is already present then cost will be modest, if it’s not then the potential cost of deployment can be very high.</w:t>
      </w:r>
    </w:p>
    <w:p w14:paraId="7C230452" w14:textId="5496DD43" w:rsidR="00C63F5C" w:rsidRPr="000F12FE" w:rsidRDefault="00C63F5C" w:rsidP="00246227">
      <w:pPr>
        <w:shd w:val="clear" w:color="auto" w:fill="FFFFFF" w:themeFill="background1"/>
        <w:spacing w:after="0"/>
        <w:jc w:val="both"/>
        <w:rPr>
          <w:rFonts w:ascii="Arial" w:hAnsi="Arial" w:cs="Arial"/>
          <w:strike/>
          <w:sz w:val="20"/>
          <w:szCs w:val="20"/>
        </w:rPr>
      </w:pPr>
    </w:p>
    <w:p w14:paraId="2627DDAA" w14:textId="7E64C71D" w:rsidR="00C2726D" w:rsidRPr="00794BFA" w:rsidRDefault="00C2726D" w:rsidP="0066685D">
      <w:pPr>
        <w:pStyle w:val="Heading1"/>
      </w:pPr>
      <w:bookmarkStart w:id="24" w:name="_Toc163486975"/>
      <w:r w:rsidRPr="00794BFA">
        <w:lastRenderedPageBreak/>
        <w:t>Distribution Restoration Zone Control System Tests</w:t>
      </w:r>
      <w:bookmarkStart w:id="25" w:name="_Toc113183097"/>
      <w:bookmarkEnd w:id="25"/>
      <w:bookmarkEnd w:id="24"/>
    </w:p>
    <w:p w14:paraId="7226168D" w14:textId="5E0BE0CA" w:rsidR="00433596" w:rsidRDefault="00433596" w:rsidP="00C2726D">
      <w:pPr>
        <w:pStyle w:val="Level2Text"/>
        <w:ind w:left="0" w:firstLine="0"/>
        <w:rPr>
          <w:sz w:val="20"/>
          <w:szCs w:val="20"/>
        </w:rPr>
      </w:pPr>
      <w:r w:rsidRPr="000F12FE">
        <w:rPr>
          <w:sz w:val="20"/>
          <w:szCs w:val="20"/>
        </w:rPr>
        <w:t xml:space="preserve">Whilst parts 1 </w:t>
      </w:r>
      <w:r w:rsidR="00BA403F" w:rsidRPr="000F12FE">
        <w:rPr>
          <w:sz w:val="20"/>
          <w:szCs w:val="20"/>
        </w:rPr>
        <w:t>2 and 3</w:t>
      </w:r>
      <w:r w:rsidRPr="000F12FE">
        <w:rPr>
          <w:sz w:val="20"/>
          <w:szCs w:val="20"/>
        </w:rPr>
        <w:t xml:space="preserve"> of this document are provided for guidance, this section is mandatory</w:t>
      </w:r>
      <w:r w:rsidR="00E5388E" w:rsidRPr="000F12FE">
        <w:rPr>
          <w:sz w:val="20"/>
          <w:szCs w:val="20"/>
        </w:rPr>
        <w:t xml:space="preserve"> where </w:t>
      </w:r>
      <w:r w:rsidR="00D8668F" w:rsidRPr="000F12FE">
        <w:rPr>
          <w:sz w:val="20"/>
          <w:szCs w:val="20"/>
        </w:rPr>
        <w:t xml:space="preserve">a </w:t>
      </w:r>
      <w:r w:rsidR="00D8668F" w:rsidRPr="000F12FE">
        <w:rPr>
          <w:b/>
          <w:bCs/>
          <w:sz w:val="20"/>
          <w:szCs w:val="20"/>
        </w:rPr>
        <w:t>Network Operator</w:t>
      </w:r>
      <w:r w:rsidR="00D8668F" w:rsidRPr="000F12FE">
        <w:rPr>
          <w:sz w:val="20"/>
          <w:szCs w:val="20"/>
        </w:rPr>
        <w:t xml:space="preserve"> instal</w:t>
      </w:r>
      <w:r w:rsidR="00CF55AC" w:rsidRPr="000F12FE">
        <w:rPr>
          <w:sz w:val="20"/>
          <w:szCs w:val="20"/>
        </w:rPr>
        <w:t>l</w:t>
      </w:r>
      <w:r w:rsidR="00D8668F" w:rsidRPr="000F12FE">
        <w:rPr>
          <w:sz w:val="20"/>
          <w:szCs w:val="20"/>
        </w:rPr>
        <w:t xml:space="preserve">s a </w:t>
      </w:r>
      <w:r w:rsidR="00D8668F" w:rsidRPr="000F12FE">
        <w:rPr>
          <w:b/>
          <w:bCs/>
          <w:sz w:val="20"/>
          <w:szCs w:val="20"/>
        </w:rPr>
        <w:t>DRZCS</w:t>
      </w:r>
      <w:r w:rsidR="00D8668F" w:rsidRPr="000F12FE">
        <w:rPr>
          <w:sz w:val="20"/>
          <w:szCs w:val="20"/>
        </w:rPr>
        <w:t>.</w:t>
      </w:r>
      <w:r w:rsidRPr="000F12FE">
        <w:rPr>
          <w:sz w:val="20"/>
          <w:szCs w:val="20"/>
        </w:rPr>
        <w:t xml:space="preserve"> </w:t>
      </w:r>
    </w:p>
    <w:p w14:paraId="626F78B4" w14:textId="1CEAAE1C" w:rsidR="00C2726D" w:rsidRPr="000F12FE" w:rsidRDefault="00C2726D" w:rsidP="00C2726D">
      <w:pPr>
        <w:pStyle w:val="Level2Text"/>
        <w:ind w:left="0" w:firstLine="0"/>
        <w:rPr>
          <w:sz w:val="20"/>
          <w:szCs w:val="20"/>
        </w:rPr>
      </w:pPr>
      <w:r w:rsidRPr="000F12FE">
        <w:rPr>
          <w:sz w:val="20"/>
          <w:szCs w:val="20"/>
        </w:rPr>
        <w:t xml:space="preserve">Where a </w:t>
      </w:r>
      <w:r w:rsidR="0095148A" w:rsidRPr="000F12FE">
        <w:rPr>
          <w:b/>
          <w:bCs/>
          <w:sz w:val="20"/>
          <w:szCs w:val="20"/>
        </w:rPr>
        <w:t>Network Operator</w:t>
      </w:r>
      <w:r w:rsidR="0095148A" w:rsidRPr="000F12FE">
        <w:rPr>
          <w:sz w:val="20"/>
          <w:szCs w:val="20"/>
        </w:rPr>
        <w:t xml:space="preserve"> </w:t>
      </w:r>
      <w:r w:rsidRPr="000F12FE">
        <w:rPr>
          <w:sz w:val="20"/>
          <w:szCs w:val="20"/>
        </w:rPr>
        <w:t xml:space="preserve">uses a </w:t>
      </w:r>
      <w:r w:rsidR="00BB7A4D" w:rsidRPr="000F12FE">
        <w:rPr>
          <w:b/>
          <w:bCs/>
          <w:sz w:val="20"/>
          <w:szCs w:val="20"/>
        </w:rPr>
        <w:t>DRZCS</w:t>
      </w:r>
      <w:r w:rsidR="001F4A6F" w:rsidRPr="000F12FE">
        <w:rPr>
          <w:sz w:val="20"/>
          <w:szCs w:val="20"/>
        </w:rPr>
        <w:t xml:space="preserve"> </w:t>
      </w:r>
      <w:r w:rsidRPr="000F12FE">
        <w:rPr>
          <w:sz w:val="20"/>
          <w:szCs w:val="20"/>
        </w:rPr>
        <w:t xml:space="preserve">as part of the implementation of a </w:t>
      </w:r>
      <w:r w:rsidR="00595B09" w:rsidRPr="000F12FE">
        <w:rPr>
          <w:b/>
          <w:bCs/>
          <w:sz w:val="20"/>
          <w:szCs w:val="20"/>
        </w:rPr>
        <w:t>DRZP</w:t>
      </w:r>
      <w:r w:rsidRPr="000F12FE">
        <w:rPr>
          <w:sz w:val="20"/>
          <w:szCs w:val="20"/>
        </w:rPr>
        <w:t xml:space="preserve">, the </w:t>
      </w:r>
      <w:r w:rsidR="0095148A" w:rsidRPr="000F12FE">
        <w:rPr>
          <w:b/>
          <w:bCs/>
          <w:sz w:val="20"/>
          <w:szCs w:val="20"/>
        </w:rPr>
        <w:t>Network Operator</w:t>
      </w:r>
      <w:r w:rsidRPr="000F12FE">
        <w:rPr>
          <w:sz w:val="20"/>
          <w:szCs w:val="20"/>
        </w:rPr>
        <w:t xml:space="preserve"> shall undertake tests or otherwise demonstrate the correct functioning of the </w:t>
      </w:r>
      <w:r w:rsidR="00BB7A4D" w:rsidRPr="000F12FE">
        <w:rPr>
          <w:b/>
          <w:bCs/>
          <w:sz w:val="20"/>
          <w:szCs w:val="20"/>
        </w:rPr>
        <w:t>DRZCS</w:t>
      </w:r>
      <w:r w:rsidRPr="000F12FE">
        <w:rPr>
          <w:sz w:val="20"/>
          <w:szCs w:val="20"/>
        </w:rPr>
        <w:t xml:space="preserve">.  </w:t>
      </w:r>
    </w:p>
    <w:p w14:paraId="204E9B85" w14:textId="5D932C05" w:rsidR="007A5CCA" w:rsidRPr="000F12FE" w:rsidRDefault="007A5CCA" w:rsidP="00C2726D">
      <w:pPr>
        <w:pStyle w:val="Level2Text"/>
        <w:ind w:left="0" w:firstLine="0"/>
        <w:rPr>
          <w:sz w:val="20"/>
          <w:szCs w:val="20"/>
        </w:rPr>
      </w:pPr>
      <w:r w:rsidRPr="000F12FE">
        <w:rPr>
          <w:sz w:val="20"/>
          <w:szCs w:val="20"/>
        </w:rPr>
        <w:t>Once every three years, the following</w:t>
      </w:r>
      <w:r w:rsidR="00355CF4">
        <w:rPr>
          <w:sz w:val="20"/>
          <w:szCs w:val="20"/>
        </w:rPr>
        <w:t xml:space="preserve"> capabilities shall be</w:t>
      </w:r>
      <w:r w:rsidRPr="000F12FE">
        <w:rPr>
          <w:sz w:val="20"/>
          <w:szCs w:val="20"/>
        </w:rPr>
        <w:t xml:space="preserve"> test</w:t>
      </w:r>
      <w:r w:rsidR="00355CF4">
        <w:rPr>
          <w:sz w:val="20"/>
          <w:szCs w:val="20"/>
        </w:rPr>
        <w:t>ed or</w:t>
      </w:r>
      <w:r w:rsidR="00BA403F">
        <w:rPr>
          <w:sz w:val="20"/>
          <w:szCs w:val="20"/>
        </w:rPr>
        <w:t xml:space="preserve"> otherwise demonstrate</w:t>
      </w:r>
      <w:r w:rsidR="00355CF4">
        <w:rPr>
          <w:sz w:val="20"/>
          <w:szCs w:val="20"/>
        </w:rPr>
        <w:t>d</w:t>
      </w:r>
      <w:r w:rsidRPr="000F12FE">
        <w:rPr>
          <w:sz w:val="20"/>
          <w:szCs w:val="20"/>
        </w:rPr>
        <w:t>:</w:t>
      </w:r>
    </w:p>
    <w:p w14:paraId="0703C178" w14:textId="012F6B4E" w:rsidR="00C2726D" w:rsidRPr="000F12FE" w:rsidRDefault="00BD1B18" w:rsidP="007A1031">
      <w:pPr>
        <w:pStyle w:val="ListParagraph"/>
        <w:numPr>
          <w:ilvl w:val="0"/>
          <w:numId w:val="16"/>
        </w:numPr>
        <w:jc w:val="both"/>
        <w:rPr>
          <w:rFonts w:ascii="Arial" w:hAnsi="Arial" w:cs="Arial"/>
          <w:sz w:val="20"/>
          <w:szCs w:val="20"/>
        </w:rPr>
      </w:pPr>
      <w:r w:rsidRPr="000F12FE">
        <w:rPr>
          <w:rFonts w:ascii="Arial" w:hAnsi="Arial" w:cs="Arial"/>
          <w:sz w:val="20"/>
          <w:szCs w:val="20"/>
        </w:rPr>
        <w:t>T</w:t>
      </w:r>
      <w:r w:rsidR="00C2726D" w:rsidRPr="000F12FE">
        <w:rPr>
          <w:rFonts w:ascii="Arial" w:hAnsi="Arial" w:cs="Arial"/>
          <w:sz w:val="20"/>
          <w:szCs w:val="20"/>
        </w:rPr>
        <w:t>hat communications systems maintain correct</w:t>
      </w:r>
      <w:r w:rsidR="00251CDE" w:rsidRPr="000F12FE">
        <w:rPr>
          <w:rFonts w:ascii="Arial" w:hAnsi="Arial" w:cs="Arial"/>
          <w:b/>
          <w:bCs/>
          <w:sz w:val="20"/>
          <w:szCs w:val="20"/>
        </w:rPr>
        <w:t xml:space="preserve"> Operation </w:t>
      </w:r>
      <w:r w:rsidR="00C2726D" w:rsidRPr="000F12FE">
        <w:rPr>
          <w:rFonts w:ascii="Arial" w:hAnsi="Arial" w:cs="Arial"/>
          <w:sz w:val="20"/>
          <w:szCs w:val="20"/>
        </w:rPr>
        <w:t>for at least 72 hours following a</w:t>
      </w:r>
      <w:r w:rsidR="004F305E" w:rsidRPr="000F12FE">
        <w:rPr>
          <w:rFonts w:ascii="Arial" w:hAnsi="Arial" w:cs="Arial"/>
          <w:sz w:val="20"/>
          <w:szCs w:val="20"/>
        </w:rPr>
        <w:t xml:space="preserve"> </w:t>
      </w:r>
      <w:r w:rsidR="00E429D0" w:rsidRPr="000F12FE">
        <w:rPr>
          <w:rFonts w:ascii="Arial" w:hAnsi="Arial" w:cs="Arial"/>
          <w:b/>
          <w:sz w:val="20"/>
          <w:szCs w:val="20"/>
        </w:rPr>
        <w:t xml:space="preserve">Total </w:t>
      </w:r>
      <w:r w:rsidR="002B1FE1" w:rsidRPr="000F12FE">
        <w:rPr>
          <w:rFonts w:ascii="Arial" w:hAnsi="Arial" w:cs="Arial"/>
          <w:b/>
          <w:sz w:val="20"/>
          <w:szCs w:val="20"/>
        </w:rPr>
        <w:t>Shutdown</w:t>
      </w:r>
      <w:r w:rsidR="00502E6C" w:rsidRPr="000F12FE">
        <w:rPr>
          <w:rFonts w:ascii="Arial" w:hAnsi="Arial" w:cs="Arial"/>
          <w:sz w:val="20"/>
          <w:szCs w:val="20"/>
        </w:rPr>
        <w:t xml:space="preserve"> or a </w:t>
      </w:r>
      <w:r w:rsidR="00982C26" w:rsidRPr="000F12FE">
        <w:rPr>
          <w:rFonts w:ascii="Arial" w:hAnsi="Arial" w:cs="Arial"/>
          <w:b/>
          <w:sz w:val="20"/>
          <w:szCs w:val="20"/>
        </w:rPr>
        <w:t>P</w:t>
      </w:r>
      <w:r w:rsidR="00502E6C" w:rsidRPr="000F12FE">
        <w:rPr>
          <w:rFonts w:ascii="Arial" w:hAnsi="Arial" w:cs="Arial"/>
          <w:b/>
          <w:bCs/>
          <w:sz w:val="20"/>
          <w:szCs w:val="20"/>
        </w:rPr>
        <w:t xml:space="preserve">artial </w:t>
      </w:r>
      <w:r w:rsidR="002B1FE1" w:rsidRPr="000F12FE">
        <w:rPr>
          <w:rFonts w:ascii="Arial" w:hAnsi="Arial" w:cs="Arial"/>
          <w:b/>
          <w:sz w:val="20"/>
          <w:szCs w:val="20"/>
        </w:rPr>
        <w:t>Shutdown</w:t>
      </w:r>
      <w:r w:rsidR="00C2726D" w:rsidRPr="000F12FE">
        <w:rPr>
          <w:rFonts w:ascii="Arial" w:hAnsi="Arial" w:cs="Arial"/>
          <w:sz w:val="20"/>
          <w:szCs w:val="20"/>
        </w:rPr>
        <w:t xml:space="preserve">.  </w:t>
      </w:r>
    </w:p>
    <w:p w14:paraId="3621BCDC" w14:textId="4952944B" w:rsidR="00C2726D" w:rsidRPr="000F12FE" w:rsidRDefault="00BD1B18" w:rsidP="000F12FE">
      <w:pPr>
        <w:pStyle w:val="Level2Text"/>
        <w:numPr>
          <w:ilvl w:val="0"/>
          <w:numId w:val="11"/>
        </w:numPr>
        <w:ind w:left="426" w:hanging="426"/>
        <w:rPr>
          <w:sz w:val="20"/>
          <w:szCs w:val="20"/>
        </w:rPr>
      </w:pPr>
      <w:r w:rsidRPr="000F12FE">
        <w:rPr>
          <w:sz w:val="20"/>
          <w:szCs w:val="20"/>
        </w:rPr>
        <w:t>T</w:t>
      </w:r>
      <w:r w:rsidR="00C2726D" w:rsidRPr="000F12FE">
        <w:rPr>
          <w:sz w:val="20"/>
          <w:szCs w:val="20"/>
        </w:rPr>
        <w:t xml:space="preserve">hat the </w:t>
      </w:r>
      <w:r w:rsidR="00BB7A4D" w:rsidRPr="000F12FE">
        <w:rPr>
          <w:b/>
          <w:bCs/>
          <w:sz w:val="20"/>
          <w:szCs w:val="20"/>
        </w:rPr>
        <w:t>DRZCS</w:t>
      </w:r>
      <w:r w:rsidR="001F4A6F" w:rsidRPr="000F12FE">
        <w:rPr>
          <w:sz w:val="20"/>
          <w:szCs w:val="20"/>
        </w:rPr>
        <w:t xml:space="preserve"> </w:t>
      </w:r>
      <w:r w:rsidR="00C2726D" w:rsidRPr="000F12FE">
        <w:rPr>
          <w:sz w:val="20"/>
          <w:szCs w:val="20"/>
        </w:rPr>
        <w:t xml:space="preserve">where it is required to have this functionality </w:t>
      </w:r>
      <w:proofErr w:type="gramStart"/>
      <w:r w:rsidR="00C2726D" w:rsidRPr="000F12FE">
        <w:rPr>
          <w:sz w:val="20"/>
          <w:szCs w:val="20"/>
        </w:rPr>
        <w:t>is able to</w:t>
      </w:r>
      <w:proofErr w:type="gramEnd"/>
      <w:r w:rsidR="00C2726D" w:rsidRPr="000F12FE">
        <w:rPr>
          <w:sz w:val="20"/>
          <w:szCs w:val="20"/>
        </w:rPr>
        <w:t xml:space="preserve"> reconfigure the </w:t>
      </w:r>
      <w:r w:rsidR="0095148A" w:rsidRPr="000F12FE">
        <w:rPr>
          <w:b/>
          <w:bCs/>
          <w:sz w:val="20"/>
          <w:szCs w:val="20"/>
        </w:rPr>
        <w:t>Network Operator’s</w:t>
      </w:r>
      <w:r w:rsidR="0095148A" w:rsidRPr="000F12FE">
        <w:rPr>
          <w:sz w:val="20"/>
          <w:szCs w:val="20"/>
        </w:rPr>
        <w:t xml:space="preserve"> </w:t>
      </w:r>
      <w:r w:rsidR="003358CD" w:rsidRPr="000F12FE">
        <w:rPr>
          <w:b/>
          <w:bCs/>
          <w:sz w:val="20"/>
          <w:szCs w:val="20"/>
        </w:rPr>
        <w:t>System</w:t>
      </w:r>
      <w:r w:rsidR="00C2726D" w:rsidRPr="000F12FE">
        <w:rPr>
          <w:sz w:val="20"/>
          <w:szCs w:val="20"/>
        </w:rPr>
        <w:t xml:space="preserve"> and where required as part of a </w:t>
      </w:r>
      <w:r w:rsidR="00595B09" w:rsidRPr="000F12FE">
        <w:rPr>
          <w:b/>
          <w:bCs/>
          <w:sz w:val="20"/>
          <w:szCs w:val="20"/>
        </w:rPr>
        <w:t>DRZP</w:t>
      </w:r>
      <w:r w:rsidR="00C2726D" w:rsidRPr="000F12FE">
        <w:rPr>
          <w:sz w:val="20"/>
          <w:szCs w:val="20"/>
        </w:rPr>
        <w:t>,</w:t>
      </w:r>
      <w:r w:rsidR="0084731B" w:rsidRPr="000F12FE">
        <w:rPr>
          <w:sz w:val="20"/>
          <w:szCs w:val="20"/>
        </w:rPr>
        <w:t xml:space="preserve"> </w:t>
      </w:r>
      <w:r w:rsidR="00244D86" w:rsidRPr="000F12FE">
        <w:rPr>
          <w:b/>
          <w:bCs/>
          <w:sz w:val="20"/>
          <w:szCs w:val="20"/>
        </w:rPr>
        <w:t>Transmission Licensee</w:t>
      </w:r>
      <w:r w:rsidR="00C2726D" w:rsidRPr="000F12FE">
        <w:rPr>
          <w:sz w:val="20"/>
          <w:szCs w:val="20"/>
        </w:rPr>
        <w:t xml:space="preserve">’s </w:t>
      </w:r>
      <w:r w:rsidR="00A25EBF" w:rsidRPr="000F12FE">
        <w:rPr>
          <w:b/>
          <w:bCs/>
          <w:sz w:val="20"/>
          <w:szCs w:val="20"/>
        </w:rPr>
        <w:t>P</w:t>
      </w:r>
      <w:r w:rsidR="00C2726D" w:rsidRPr="000F12FE">
        <w:rPr>
          <w:b/>
          <w:bCs/>
          <w:sz w:val="20"/>
          <w:szCs w:val="20"/>
        </w:rPr>
        <w:t>lant</w:t>
      </w:r>
      <w:r w:rsidR="00C2726D" w:rsidRPr="000F12FE">
        <w:rPr>
          <w:sz w:val="20"/>
          <w:szCs w:val="20"/>
        </w:rPr>
        <w:t xml:space="preserve"> and </w:t>
      </w:r>
      <w:r w:rsidR="0084731B" w:rsidRPr="000F12FE">
        <w:rPr>
          <w:b/>
          <w:bCs/>
          <w:sz w:val="20"/>
          <w:szCs w:val="20"/>
        </w:rPr>
        <w:t>A</w:t>
      </w:r>
      <w:r w:rsidR="00C2726D" w:rsidRPr="000F12FE">
        <w:rPr>
          <w:b/>
          <w:bCs/>
          <w:sz w:val="20"/>
          <w:szCs w:val="20"/>
        </w:rPr>
        <w:t>pparatus</w:t>
      </w:r>
      <w:r w:rsidR="00C2726D" w:rsidRPr="000F12FE">
        <w:rPr>
          <w:sz w:val="20"/>
          <w:szCs w:val="20"/>
        </w:rPr>
        <w:t xml:space="preserve"> in response to the appropriate test or simulated signals etc.  This functionality shall be demonstrated as being available for at least 72 hours following a </w:t>
      </w:r>
      <w:r w:rsidR="00E429D0" w:rsidRPr="000F12FE">
        <w:rPr>
          <w:b/>
          <w:bCs/>
          <w:sz w:val="20"/>
          <w:szCs w:val="20"/>
        </w:rPr>
        <w:t xml:space="preserve">Total </w:t>
      </w:r>
      <w:r w:rsidR="002B1FE1" w:rsidRPr="000F12FE">
        <w:rPr>
          <w:b/>
          <w:bCs/>
          <w:sz w:val="20"/>
          <w:szCs w:val="20"/>
        </w:rPr>
        <w:t>Shutdown</w:t>
      </w:r>
      <w:r w:rsidR="00502E6C" w:rsidRPr="000F12FE">
        <w:rPr>
          <w:sz w:val="20"/>
          <w:szCs w:val="20"/>
        </w:rPr>
        <w:t xml:space="preserve"> or a </w:t>
      </w:r>
      <w:r w:rsidR="00982C26" w:rsidRPr="000F12FE">
        <w:rPr>
          <w:b/>
          <w:bCs/>
          <w:sz w:val="20"/>
          <w:szCs w:val="20"/>
        </w:rPr>
        <w:t xml:space="preserve">Partial </w:t>
      </w:r>
      <w:r w:rsidR="002B1FE1" w:rsidRPr="000F12FE">
        <w:rPr>
          <w:b/>
          <w:bCs/>
          <w:sz w:val="20"/>
          <w:szCs w:val="20"/>
        </w:rPr>
        <w:t>Shutdown</w:t>
      </w:r>
      <w:r w:rsidR="00C2726D" w:rsidRPr="000F12FE">
        <w:rPr>
          <w:sz w:val="20"/>
          <w:szCs w:val="20"/>
        </w:rPr>
        <w:t xml:space="preserve">. </w:t>
      </w:r>
    </w:p>
    <w:p w14:paraId="47571A77" w14:textId="7A2C99FB" w:rsidR="00C2726D" w:rsidRPr="000F12FE" w:rsidRDefault="00BD1B18" w:rsidP="000F12FE">
      <w:pPr>
        <w:pStyle w:val="Level2Text"/>
        <w:numPr>
          <w:ilvl w:val="0"/>
          <w:numId w:val="11"/>
        </w:numPr>
        <w:ind w:left="426" w:hanging="426"/>
        <w:rPr>
          <w:sz w:val="20"/>
          <w:szCs w:val="20"/>
        </w:rPr>
      </w:pPr>
      <w:r w:rsidRPr="000F12FE">
        <w:rPr>
          <w:sz w:val="20"/>
          <w:szCs w:val="20"/>
        </w:rPr>
        <w:t>T</w:t>
      </w:r>
      <w:r w:rsidR="00C2726D" w:rsidRPr="000F12FE">
        <w:rPr>
          <w:sz w:val="20"/>
          <w:szCs w:val="20"/>
        </w:rPr>
        <w:t xml:space="preserve">hat the </w:t>
      </w:r>
      <w:r w:rsidR="00BB7A4D" w:rsidRPr="000F12FE">
        <w:rPr>
          <w:b/>
          <w:bCs/>
          <w:sz w:val="20"/>
          <w:szCs w:val="20"/>
        </w:rPr>
        <w:t>DRZCS</w:t>
      </w:r>
      <w:r w:rsidR="005C166A" w:rsidRPr="000F12FE">
        <w:rPr>
          <w:sz w:val="20"/>
          <w:szCs w:val="20"/>
        </w:rPr>
        <w:t xml:space="preserve"> </w:t>
      </w:r>
      <w:proofErr w:type="gramStart"/>
      <w:r w:rsidR="00C2726D" w:rsidRPr="000F12FE">
        <w:rPr>
          <w:sz w:val="20"/>
          <w:szCs w:val="20"/>
        </w:rPr>
        <w:t>is able to</w:t>
      </w:r>
      <w:proofErr w:type="gramEnd"/>
      <w:r w:rsidR="00C2726D" w:rsidRPr="000F12FE">
        <w:rPr>
          <w:sz w:val="20"/>
          <w:szCs w:val="20"/>
        </w:rPr>
        <w:t xml:space="preserve"> instruct </w:t>
      </w:r>
      <w:r w:rsidR="00A37B46" w:rsidRPr="000F12FE">
        <w:rPr>
          <w:b/>
          <w:bCs/>
          <w:sz w:val="20"/>
          <w:szCs w:val="20"/>
        </w:rPr>
        <w:t>Restoration Contractors</w:t>
      </w:r>
      <w:r w:rsidR="000A6FBB" w:rsidRPr="000F12FE">
        <w:rPr>
          <w:sz w:val="20"/>
          <w:szCs w:val="20"/>
        </w:rPr>
        <w:t>’</w:t>
      </w:r>
      <w:r w:rsidR="00C2726D" w:rsidRPr="000F12FE">
        <w:rPr>
          <w:sz w:val="20"/>
          <w:szCs w:val="20"/>
        </w:rPr>
        <w:t xml:space="preserve"> </w:t>
      </w:r>
      <w:r w:rsidR="00017E73" w:rsidRPr="000F12FE">
        <w:rPr>
          <w:b/>
          <w:bCs/>
          <w:sz w:val="20"/>
          <w:szCs w:val="20"/>
        </w:rPr>
        <w:t>Plant</w:t>
      </w:r>
      <w:r w:rsidR="00595B09" w:rsidRPr="000F12FE">
        <w:rPr>
          <w:sz w:val="20"/>
          <w:szCs w:val="20"/>
        </w:rPr>
        <w:t xml:space="preserve"> </w:t>
      </w:r>
      <w:r w:rsidR="00C2726D" w:rsidRPr="000F12FE">
        <w:rPr>
          <w:sz w:val="20"/>
          <w:szCs w:val="20"/>
        </w:rPr>
        <w:t xml:space="preserve">and </w:t>
      </w:r>
      <w:r w:rsidR="00A66F48" w:rsidRPr="000F12FE">
        <w:rPr>
          <w:b/>
          <w:bCs/>
          <w:sz w:val="20"/>
          <w:szCs w:val="20"/>
        </w:rPr>
        <w:t>A</w:t>
      </w:r>
      <w:r w:rsidR="00C2726D" w:rsidRPr="000F12FE">
        <w:rPr>
          <w:b/>
          <w:bCs/>
          <w:sz w:val="20"/>
          <w:szCs w:val="20"/>
        </w:rPr>
        <w:t>pparatus</w:t>
      </w:r>
      <w:r w:rsidR="00C2726D" w:rsidRPr="000F12FE">
        <w:rPr>
          <w:sz w:val="20"/>
          <w:szCs w:val="20"/>
        </w:rPr>
        <w:t xml:space="preserve"> at the relevant </w:t>
      </w:r>
      <w:r w:rsidR="009C258C" w:rsidRPr="000F12FE">
        <w:rPr>
          <w:b/>
          <w:bCs/>
          <w:sz w:val="20"/>
          <w:szCs w:val="20"/>
        </w:rPr>
        <w:t>C</w:t>
      </w:r>
      <w:r w:rsidR="000A6FBB" w:rsidRPr="000F12FE">
        <w:rPr>
          <w:b/>
          <w:bCs/>
          <w:sz w:val="20"/>
          <w:szCs w:val="20"/>
        </w:rPr>
        <w:t>onnection</w:t>
      </w:r>
      <w:r w:rsidR="00C2726D" w:rsidRPr="000F12FE">
        <w:rPr>
          <w:b/>
          <w:bCs/>
          <w:sz w:val="20"/>
          <w:szCs w:val="20"/>
        </w:rPr>
        <w:t xml:space="preserve"> </w:t>
      </w:r>
      <w:r w:rsidR="009C258C" w:rsidRPr="000F12FE">
        <w:rPr>
          <w:b/>
          <w:bCs/>
          <w:sz w:val="20"/>
          <w:szCs w:val="20"/>
        </w:rPr>
        <w:t>P</w:t>
      </w:r>
      <w:r w:rsidR="00C2726D" w:rsidRPr="000F12FE">
        <w:rPr>
          <w:b/>
          <w:bCs/>
          <w:sz w:val="20"/>
          <w:szCs w:val="20"/>
        </w:rPr>
        <w:t>oint</w:t>
      </w:r>
      <w:r w:rsidR="00C2726D" w:rsidRPr="000F12FE">
        <w:rPr>
          <w:sz w:val="20"/>
          <w:szCs w:val="20"/>
        </w:rPr>
        <w:t xml:space="preserve"> in response to the appropriate test or simulated signals etc.  This functionality shall be demonstrated as being available for at least 72 hours following a </w:t>
      </w:r>
      <w:r w:rsidR="00E429D0" w:rsidRPr="000F12FE">
        <w:rPr>
          <w:b/>
          <w:bCs/>
          <w:sz w:val="20"/>
          <w:szCs w:val="20"/>
        </w:rPr>
        <w:t xml:space="preserve">Total </w:t>
      </w:r>
      <w:r w:rsidR="002B1FE1" w:rsidRPr="000F12FE">
        <w:rPr>
          <w:b/>
          <w:bCs/>
          <w:sz w:val="20"/>
          <w:szCs w:val="20"/>
        </w:rPr>
        <w:t>Shutdown</w:t>
      </w:r>
      <w:r w:rsidR="00502E6C" w:rsidRPr="000F12FE">
        <w:rPr>
          <w:sz w:val="20"/>
          <w:szCs w:val="20"/>
        </w:rPr>
        <w:t xml:space="preserve"> or a </w:t>
      </w:r>
      <w:r w:rsidR="00982C26" w:rsidRPr="000F12FE">
        <w:rPr>
          <w:b/>
          <w:bCs/>
          <w:sz w:val="20"/>
          <w:szCs w:val="20"/>
        </w:rPr>
        <w:t xml:space="preserve">Partial </w:t>
      </w:r>
      <w:r w:rsidR="002B1FE1" w:rsidRPr="000F12FE">
        <w:rPr>
          <w:b/>
          <w:bCs/>
          <w:sz w:val="20"/>
          <w:szCs w:val="20"/>
        </w:rPr>
        <w:t>Shutdown</w:t>
      </w:r>
      <w:r w:rsidR="00C2726D" w:rsidRPr="000F12FE">
        <w:rPr>
          <w:sz w:val="20"/>
          <w:szCs w:val="20"/>
        </w:rPr>
        <w:t xml:space="preserve">. </w:t>
      </w:r>
    </w:p>
    <w:p w14:paraId="739F1933" w14:textId="58197EB1" w:rsidR="00C2726D" w:rsidRPr="000F12FE" w:rsidRDefault="00BD1B18" w:rsidP="000F12FE">
      <w:pPr>
        <w:pStyle w:val="Level2Text"/>
        <w:numPr>
          <w:ilvl w:val="0"/>
          <w:numId w:val="11"/>
        </w:numPr>
        <w:ind w:left="426" w:hanging="426"/>
        <w:rPr>
          <w:sz w:val="20"/>
          <w:szCs w:val="20"/>
        </w:rPr>
      </w:pPr>
      <w:r w:rsidRPr="000F12FE">
        <w:rPr>
          <w:sz w:val="20"/>
          <w:szCs w:val="20"/>
        </w:rPr>
        <w:t>T</w:t>
      </w:r>
      <w:r w:rsidR="00C2726D" w:rsidRPr="000F12FE">
        <w:rPr>
          <w:sz w:val="20"/>
          <w:szCs w:val="20"/>
        </w:rPr>
        <w:t xml:space="preserve">hat the </w:t>
      </w:r>
      <w:r w:rsidR="00BB7A4D" w:rsidRPr="000F12FE">
        <w:rPr>
          <w:b/>
          <w:bCs/>
          <w:sz w:val="20"/>
          <w:szCs w:val="20"/>
        </w:rPr>
        <w:t>DRZCS</w:t>
      </w:r>
      <w:r w:rsidR="004A761C" w:rsidRPr="00DD1689">
        <w:rPr>
          <w:b/>
          <w:bCs/>
          <w:sz w:val="20"/>
          <w:szCs w:val="20"/>
        </w:rPr>
        <w:t xml:space="preserve"> </w:t>
      </w:r>
      <w:r w:rsidR="004A761C" w:rsidRPr="000F12FE">
        <w:rPr>
          <w:rStyle w:val="cf01"/>
          <w:rFonts w:ascii="Arial" w:hAnsi="Arial" w:cs="Arial"/>
          <w:sz w:val="20"/>
          <w:szCs w:val="20"/>
        </w:rPr>
        <w:t>where it is required to have this functionality</w:t>
      </w:r>
      <w:r w:rsidR="00C2726D" w:rsidRPr="000F12FE">
        <w:rPr>
          <w:sz w:val="20"/>
          <w:szCs w:val="20"/>
        </w:rPr>
        <w:t xml:space="preserve">, in a suitable test configuration, </w:t>
      </w:r>
      <w:proofErr w:type="gramStart"/>
      <w:r w:rsidR="00C2726D" w:rsidRPr="000F12FE">
        <w:rPr>
          <w:sz w:val="20"/>
          <w:szCs w:val="20"/>
        </w:rPr>
        <w:t xml:space="preserve">is capable of </w:t>
      </w:r>
      <w:r w:rsidR="00502E6C" w:rsidRPr="000F12FE">
        <w:rPr>
          <w:sz w:val="20"/>
          <w:szCs w:val="20"/>
        </w:rPr>
        <w:t>s</w:t>
      </w:r>
      <w:r w:rsidR="00C2726D" w:rsidRPr="000F12FE">
        <w:rPr>
          <w:sz w:val="20"/>
          <w:szCs w:val="20"/>
        </w:rPr>
        <w:t>ynchronizing</w:t>
      </w:r>
      <w:proofErr w:type="gramEnd"/>
      <w:r w:rsidR="00C2726D" w:rsidRPr="000F12FE">
        <w:rPr>
          <w:sz w:val="20"/>
          <w:szCs w:val="20"/>
        </w:rPr>
        <w:t xml:space="preserve"> its </w:t>
      </w:r>
      <w:r w:rsidR="006857AC" w:rsidRPr="000F12FE">
        <w:rPr>
          <w:b/>
          <w:bCs/>
          <w:sz w:val="20"/>
          <w:szCs w:val="20"/>
        </w:rPr>
        <w:t>Power Island</w:t>
      </w:r>
      <w:r w:rsidR="00C2726D" w:rsidRPr="000F12FE">
        <w:rPr>
          <w:sz w:val="20"/>
          <w:szCs w:val="20"/>
        </w:rPr>
        <w:t xml:space="preserve"> to the wider system in response to the appropriate test or simulated signals etc, and that the appropriate signals are generated.  The testing should include the separate testing of any passive </w:t>
      </w:r>
      <w:r w:rsidR="007C32CD" w:rsidRPr="007C32CD">
        <w:rPr>
          <w:sz w:val="20"/>
          <w:szCs w:val="20"/>
        </w:rPr>
        <w:t>synchron</w:t>
      </w:r>
      <w:r w:rsidR="007C32CD">
        <w:rPr>
          <w:sz w:val="20"/>
          <w:szCs w:val="20"/>
        </w:rPr>
        <w:t>i</w:t>
      </w:r>
      <w:r w:rsidR="007C32CD" w:rsidRPr="007C32CD">
        <w:rPr>
          <w:sz w:val="20"/>
          <w:szCs w:val="20"/>
        </w:rPr>
        <w:t>sing</w:t>
      </w:r>
      <w:r w:rsidR="00C2726D" w:rsidRPr="000F12FE">
        <w:rPr>
          <w:sz w:val="20"/>
          <w:szCs w:val="20"/>
        </w:rPr>
        <w:t xml:space="preserve"> equipment on which the </w:t>
      </w:r>
      <w:r w:rsidR="00502E6C" w:rsidRPr="000F12FE">
        <w:rPr>
          <w:b/>
          <w:sz w:val="20"/>
          <w:szCs w:val="20"/>
        </w:rPr>
        <w:t>DRZP</w:t>
      </w:r>
      <w:r w:rsidR="00502E6C" w:rsidRPr="000F12FE">
        <w:rPr>
          <w:sz w:val="20"/>
          <w:szCs w:val="20"/>
        </w:rPr>
        <w:t xml:space="preserve"> </w:t>
      </w:r>
      <w:r w:rsidR="00C2726D" w:rsidRPr="000F12FE">
        <w:rPr>
          <w:sz w:val="20"/>
          <w:szCs w:val="20"/>
        </w:rPr>
        <w:t>relies.</w:t>
      </w:r>
    </w:p>
    <w:p w14:paraId="3996AECA" w14:textId="51E911C3" w:rsidR="00C2726D" w:rsidRPr="000F12FE" w:rsidRDefault="00C2726D" w:rsidP="000F12FE">
      <w:pPr>
        <w:pStyle w:val="Level2Text"/>
        <w:numPr>
          <w:ilvl w:val="0"/>
          <w:numId w:val="11"/>
        </w:numPr>
        <w:ind w:left="426" w:hanging="426"/>
        <w:rPr>
          <w:sz w:val="20"/>
          <w:szCs w:val="20"/>
        </w:rPr>
      </w:pPr>
      <w:r w:rsidRPr="000F12FE">
        <w:rPr>
          <w:sz w:val="20"/>
          <w:szCs w:val="20"/>
        </w:rPr>
        <w:t xml:space="preserve">The operational </w:t>
      </w:r>
      <w:r w:rsidR="00355CF4">
        <w:rPr>
          <w:sz w:val="20"/>
          <w:szCs w:val="20"/>
        </w:rPr>
        <w:t>measurements</w:t>
      </w:r>
      <w:r w:rsidRPr="000F12FE">
        <w:rPr>
          <w:sz w:val="20"/>
          <w:szCs w:val="20"/>
        </w:rPr>
        <w:t xml:space="preserve">, status indications and sequence of operation of the </w:t>
      </w:r>
      <w:r w:rsidR="00BB7A4D" w:rsidRPr="000F12FE">
        <w:rPr>
          <w:b/>
          <w:bCs/>
          <w:sz w:val="20"/>
          <w:szCs w:val="20"/>
        </w:rPr>
        <w:t>DRZCS</w:t>
      </w:r>
      <w:r w:rsidR="001F4A6F" w:rsidRPr="000F12FE">
        <w:rPr>
          <w:sz w:val="20"/>
          <w:szCs w:val="20"/>
        </w:rPr>
        <w:t xml:space="preserve"> </w:t>
      </w:r>
      <w:r w:rsidRPr="000F12FE">
        <w:rPr>
          <w:sz w:val="20"/>
          <w:szCs w:val="20"/>
        </w:rPr>
        <w:t xml:space="preserve">including the output and status of </w:t>
      </w:r>
      <w:r w:rsidR="00A37B46" w:rsidRPr="000F12FE">
        <w:rPr>
          <w:b/>
          <w:bCs/>
          <w:sz w:val="20"/>
          <w:szCs w:val="20"/>
        </w:rPr>
        <w:t>Restoration Contractors</w:t>
      </w:r>
      <w:r w:rsidR="00502E6C" w:rsidRPr="000F12FE">
        <w:rPr>
          <w:sz w:val="20"/>
          <w:szCs w:val="20"/>
        </w:rPr>
        <w:t xml:space="preserve">’ </w:t>
      </w:r>
      <w:r w:rsidR="00017E73" w:rsidRPr="000F12FE">
        <w:rPr>
          <w:b/>
          <w:bCs/>
          <w:sz w:val="20"/>
          <w:szCs w:val="20"/>
        </w:rPr>
        <w:t>Plant</w:t>
      </w:r>
      <w:r w:rsidRPr="000F12FE">
        <w:rPr>
          <w:sz w:val="20"/>
          <w:szCs w:val="20"/>
        </w:rPr>
        <w:t xml:space="preserve"> and </w:t>
      </w:r>
      <w:r w:rsidR="00A66F48" w:rsidRPr="000F12FE">
        <w:rPr>
          <w:b/>
          <w:bCs/>
          <w:sz w:val="20"/>
          <w:szCs w:val="20"/>
        </w:rPr>
        <w:t>A</w:t>
      </w:r>
      <w:r w:rsidRPr="000F12FE">
        <w:rPr>
          <w:b/>
          <w:bCs/>
          <w:sz w:val="20"/>
          <w:szCs w:val="20"/>
        </w:rPr>
        <w:t>pparatus</w:t>
      </w:r>
      <w:r w:rsidRPr="000F12FE">
        <w:rPr>
          <w:sz w:val="20"/>
          <w:szCs w:val="20"/>
        </w:rPr>
        <w:t xml:space="preserve"> shall be demonstrated where agreed </w:t>
      </w:r>
      <w:r w:rsidR="00502E6C" w:rsidRPr="000F12FE">
        <w:rPr>
          <w:sz w:val="20"/>
          <w:szCs w:val="20"/>
        </w:rPr>
        <w:t xml:space="preserve">in the </w:t>
      </w:r>
      <w:r w:rsidR="00502E6C" w:rsidRPr="000F12FE">
        <w:rPr>
          <w:b/>
          <w:sz w:val="20"/>
          <w:szCs w:val="20"/>
        </w:rPr>
        <w:t>DRZP</w:t>
      </w:r>
      <w:r w:rsidRPr="000F12FE">
        <w:rPr>
          <w:sz w:val="20"/>
          <w:szCs w:val="20"/>
        </w:rPr>
        <w:t>.</w:t>
      </w:r>
    </w:p>
    <w:p w14:paraId="76463005" w14:textId="5790167C" w:rsidR="009332F9" w:rsidRPr="00794BFA" w:rsidRDefault="00686056" w:rsidP="0066685D">
      <w:pPr>
        <w:pStyle w:val="Heading1"/>
      </w:pPr>
      <w:bookmarkStart w:id="26" w:name="_Toc163486976"/>
      <w:r w:rsidRPr="00794BFA">
        <w:t>Appendix 1:</w:t>
      </w:r>
      <w:r w:rsidR="005C5B6F" w:rsidRPr="00794BFA">
        <w:t xml:space="preserve"> </w:t>
      </w:r>
      <w:r w:rsidRPr="00794BFA">
        <w:t>Ab</w:t>
      </w:r>
      <w:r w:rsidR="00DD0310" w:rsidRPr="00794BFA">
        <w:t>breviations</w:t>
      </w:r>
      <w:bookmarkEnd w:id="26"/>
    </w:p>
    <w:tbl>
      <w:tblPr>
        <w:tblStyle w:val="TableGrid"/>
        <w:tblW w:w="9147" w:type="dxa"/>
        <w:tblLook w:val="04A0" w:firstRow="1" w:lastRow="0" w:firstColumn="1" w:lastColumn="0" w:noHBand="0" w:noVBand="1"/>
      </w:tblPr>
      <w:tblGrid>
        <w:gridCol w:w="2268"/>
        <w:gridCol w:w="6879"/>
      </w:tblGrid>
      <w:tr w:rsidR="005247FD" w:rsidRPr="002F43F5" w14:paraId="4BECDE25" w14:textId="77777777" w:rsidTr="00BA403F">
        <w:trPr>
          <w:trHeight w:val="256"/>
        </w:trPr>
        <w:tc>
          <w:tcPr>
            <w:tcW w:w="2268" w:type="dxa"/>
            <w:shd w:val="clear" w:color="auto" w:fill="000000" w:themeFill="text1"/>
          </w:tcPr>
          <w:p w14:paraId="01A50611" w14:textId="434CDADF" w:rsidR="005247FD" w:rsidRPr="000F12FE" w:rsidRDefault="00686056" w:rsidP="004B5B39">
            <w:pPr>
              <w:autoSpaceDE w:val="0"/>
              <w:autoSpaceDN w:val="0"/>
              <w:adjustRightInd w:val="0"/>
              <w:jc w:val="center"/>
              <w:rPr>
                <w:rFonts w:ascii="Arial" w:hAnsi="Arial" w:cs="Arial"/>
                <w:sz w:val="20"/>
                <w:szCs w:val="20"/>
              </w:rPr>
            </w:pPr>
            <w:r w:rsidRPr="000F12FE">
              <w:rPr>
                <w:rFonts w:ascii="Arial" w:hAnsi="Arial" w:cs="Arial"/>
                <w:sz w:val="20"/>
                <w:szCs w:val="20"/>
              </w:rPr>
              <w:t>ABBREVIATION</w:t>
            </w:r>
          </w:p>
        </w:tc>
        <w:tc>
          <w:tcPr>
            <w:tcW w:w="6879" w:type="dxa"/>
            <w:shd w:val="clear" w:color="auto" w:fill="000000" w:themeFill="text1"/>
          </w:tcPr>
          <w:p w14:paraId="32E6663C" w14:textId="4769E133" w:rsidR="005247FD" w:rsidRPr="000F12FE" w:rsidRDefault="00686056" w:rsidP="004B5B39">
            <w:pPr>
              <w:autoSpaceDE w:val="0"/>
              <w:autoSpaceDN w:val="0"/>
              <w:adjustRightInd w:val="0"/>
              <w:jc w:val="center"/>
              <w:rPr>
                <w:rFonts w:ascii="Arial" w:hAnsi="Arial" w:cs="Arial"/>
                <w:sz w:val="20"/>
                <w:szCs w:val="20"/>
              </w:rPr>
            </w:pPr>
            <w:r w:rsidRPr="000F12FE">
              <w:rPr>
                <w:rFonts w:ascii="Arial" w:hAnsi="Arial" w:cs="Arial"/>
                <w:sz w:val="20"/>
                <w:szCs w:val="20"/>
              </w:rPr>
              <w:t>DEFINITION</w:t>
            </w:r>
          </w:p>
        </w:tc>
      </w:tr>
      <w:tr w:rsidR="00BA403F" w:rsidRPr="002F43F5" w14:paraId="107D4D23" w14:textId="77777777" w:rsidTr="00BA403F">
        <w:trPr>
          <w:trHeight w:val="256"/>
        </w:trPr>
        <w:tc>
          <w:tcPr>
            <w:tcW w:w="2268" w:type="dxa"/>
            <w:shd w:val="clear" w:color="auto" w:fill="EDEDED" w:themeFill="accent3" w:themeFillTint="33"/>
          </w:tcPr>
          <w:p w14:paraId="5932B9FE" w14:textId="3DD53C10" w:rsidR="00BA403F" w:rsidRPr="000F12FE" w:rsidRDefault="00BA403F" w:rsidP="00BA403F">
            <w:pPr>
              <w:autoSpaceDE w:val="0"/>
              <w:autoSpaceDN w:val="0"/>
              <w:adjustRightInd w:val="0"/>
              <w:rPr>
                <w:rFonts w:ascii="Arial" w:hAnsi="Arial" w:cs="Arial"/>
                <w:sz w:val="20"/>
                <w:szCs w:val="20"/>
              </w:rPr>
            </w:pPr>
            <w:r w:rsidRPr="008C0756">
              <w:rPr>
                <w:rFonts w:ascii="Arial" w:hAnsi="Arial" w:cs="Arial"/>
                <w:sz w:val="20"/>
                <w:szCs w:val="20"/>
              </w:rPr>
              <w:t>ANM</w:t>
            </w:r>
          </w:p>
        </w:tc>
        <w:tc>
          <w:tcPr>
            <w:tcW w:w="6879" w:type="dxa"/>
            <w:shd w:val="clear" w:color="auto" w:fill="EDEDED" w:themeFill="accent3" w:themeFillTint="33"/>
          </w:tcPr>
          <w:p w14:paraId="0A1631B3" w14:textId="386E0EF3" w:rsidR="00BA403F" w:rsidRPr="000F12FE" w:rsidRDefault="00BA403F" w:rsidP="00BA403F">
            <w:pPr>
              <w:autoSpaceDE w:val="0"/>
              <w:autoSpaceDN w:val="0"/>
              <w:adjustRightInd w:val="0"/>
              <w:rPr>
                <w:rFonts w:ascii="Arial" w:hAnsi="Arial" w:cs="Arial"/>
                <w:sz w:val="20"/>
                <w:szCs w:val="20"/>
              </w:rPr>
            </w:pPr>
            <w:r w:rsidRPr="008C0756">
              <w:rPr>
                <w:rFonts w:ascii="Arial" w:hAnsi="Arial" w:cs="Arial"/>
                <w:sz w:val="20"/>
                <w:szCs w:val="20"/>
              </w:rPr>
              <w:t>Active Network Management</w:t>
            </w:r>
          </w:p>
        </w:tc>
      </w:tr>
      <w:tr w:rsidR="00BA403F" w:rsidRPr="002F43F5" w14:paraId="58D903E2" w14:textId="77777777" w:rsidTr="00BA403F">
        <w:trPr>
          <w:trHeight w:val="256"/>
        </w:trPr>
        <w:tc>
          <w:tcPr>
            <w:tcW w:w="2268" w:type="dxa"/>
            <w:shd w:val="clear" w:color="auto" w:fill="EDEDED" w:themeFill="accent3" w:themeFillTint="33"/>
          </w:tcPr>
          <w:p w14:paraId="3204F887" w14:textId="5F0BF99E" w:rsidR="00BA403F" w:rsidRPr="000F12FE" w:rsidRDefault="00BA403F" w:rsidP="00BA403F">
            <w:pPr>
              <w:pStyle w:val="Default"/>
              <w:rPr>
                <w:color w:val="auto"/>
                <w:sz w:val="20"/>
                <w:szCs w:val="20"/>
              </w:rPr>
            </w:pPr>
            <w:r w:rsidRPr="000F12FE">
              <w:rPr>
                <w:color w:val="auto"/>
                <w:sz w:val="20"/>
                <w:szCs w:val="20"/>
              </w:rPr>
              <w:t>DMS</w:t>
            </w:r>
          </w:p>
        </w:tc>
        <w:tc>
          <w:tcPr>
            <w:tcW w:w="6879" w:type="dxa"/>
            <w:shd w:val="clear" w:color="auto" w:fill="EDEDED" w:themeFill="accent3" w:themeFillTint="33"/>
          </w:tcPr>
          <w:p w14:paraId="03BF3175" w14:textId="023C6554" w:rsidR="00BA403F" w:rsidRPr="000F12FE" w:rsidRDefault="00BA403F" w:rsidP="00BA403F">
            <w:pPr>
              <w:pStyle w:val="Default"/>
              <w:rPr>
                <w:color w:val="auto"/>
                <w:sz w:val="20"/>
                <w:szCs w:val="20"/>
              </w:rPr>
            </w:pPr>
            <w:r w:rsidRPr="000F12FE">
              <w:rPr>
                <w:color w:val="auto"/>
                <w:sz w:val="20"/>
                <w:szCs w:val="20"/>
              </w:rPr>
              <w:t>Distribution Management System</w:t>
            </w:r>
          </w:p>
        </w:tc>
      </w:tr>
      <w:tr w:rsidR="00BA403F" w:rsidRPr="002F43F5" w14:paraId="6C0A32B6" w14:textId="77777777" w:rsidTr="00BA403F">
        <w:trPr>
          <w:trHeight w:val="256"/>
        </w:trPr>
        <w:tc>
          <w:tcPr>
            <w:tcW w:w="2268" w:type="dxa"/>
            <w:shd w:val="clear" w:color="auto" w:fill="EDEDED" w:themeFill="accent3" w:themeFillTint="33"/>
          </w:tcPr>
          <w:p w14:paraId="1876DFA7" w14:textId="714051A6" w:rsidR="00BA403F" w:rsidRPr="000F12FE" w:rsidRDefault="00BA403F" w:rsidP="00BA403F">
            <w:pPr>
              <w:pStyle w:val="Default"/>
              <w:rPr>
                <w:color w:val="auto"/>
                <w:sz w:val="20"/>
                <w:szCs w:val="20"/>
              </w:rPr>
            </w:pPr>
            <w:r w:rsidRPr="009E1A5C">
              <w:rPr>
                <w:sz w:val="20"/>
                <w:szCs w:val="20"/>
              </w:rPr>
              <w:t>DRZP</w:t>
            </w:r>
          </w:p>
        </w:tc>
        <w:tc>
          <w:tcPr>
            <w:tcW w:w="6879" w:type="dxa"/>
            <w:shd w:val="clear" w:color="auto" w:fill="EDEDED" w:themeFill="accent3" w:themeFillTint="33"/>
          </w:tcPr>
          <w:p w14:paraId="236EC863" w14:textId="6930B6DB" w:rsidR="00BA403F" w:rsidRPr="000F12FE" w:rsidRDefault="00BA403F" w:rsidP="00BA403F">
            <w:pPr>
              <w:pStyle w:val="Default"/>
              <w:rPr>
                <w:color w:val="auto"/>
                <w:sz w:val="20"/>
                <w:szCs w:val="20"/>
              </w:rPr>
            </w:pPr>
            <w:r w:rsidRPr="009E1A5C">
              <w:rPr>
                <w:sz w:val="20"/>
                <w:szCs w:val="20"/>
              </w:rPr>
              <w:t>Distribution Restoration Zone Plan</w:t>
            </w:r>
          </w:p>
        </w:tc>
      </w:tr>
      <w:tr w:rsidR="00BA403F" w:rsidRPr="002F43F5" w14:paraId="32DDFC4E" w14:textId="77777777" w:rsidTr="00BA403F">
        <w:trPr>
          <w:trHeight w:val="256"/>
        </w:trPr>
        <w:tc>
          <w:tcPr>
            <w:tcW w:w="2268" w:type="dxa"/>
            <w:shd w:val="clear" w:color="auto" w:fill="EDEDED" w:themeFill="accent3" w:themeFillTint="33"/>
          </w:tcPr>
          <w:p w14:paraId="59066675" w14:textId="0CE3E726" w:rsidR="00BA403F" w:rsidRPr="000F12FE" w:rsidRDefault="00BA403F" w:rsidP="00BA403F">
            <w:pPr>
              <w:autoSpaceDE w:val="0"/>
              <w:autoSpaceDN w:val="0"/>
              <w:adjustRightInd w:val="0"/>
              <w:rPr>
                <w:rFonts w:ascii="Arial" w:hAnsi="Arial" w:cs="Arial"/>
                <w:sz w:val="20"/>
                <w:szCs w:val="20"/>
              </w:rPr>
            </w:pPr>
            <w:r w:rsidRPr="009E1A5C">
              <w:rPr>
                <w:rFonts w:ascii="Arial" w:hAnsi="Arial" w:cs="Arial"/>
                <w:sz w:val="20"/>
                <w:szCs w:val="20"/>
              </w:rPr>
              <w:t>DRZCS</w:t>
            </w:r>
          </w:p>
        </w:tc>
        <w:tc>
          <w:tcPr>
            <w:tcW w:w="6879" w:type="dxa"/>
            <w:shd w:val="clear" w:color="auto" w:fill="EDEDED" w:themeFill="accent3" w:themeFillTint="33"/>
          </w:tcPr>
          <w:p w14:paraId="65957CB4" w14:textId="1E274C63" w:rsidR="00BA403F" w:rsidRPr="000F12FE" w:rsidRDefault="00BA403F" w:rsidP="00BA403F">
            <w:pPr>
              <w:autoSpaceDE w:val="0"/>
              <w:autoSpaceDN w:val="0"/>
              <w:adjustRightInd w:val="0"/>
              <w:rPr>
                <w:rFonts w:ascii="Arial" w:hAnsi="Arial" w:cs="Arial"/>
                <w:sz w:val="20"/>
                <w:szCs w:val="20"/>
              </w:rPr>
            </w:pPr>
            <w:r w:rsidRPr="009E1A5C">
              <w:rPr>
                <w:rFonts w:ascii="Arial" w:hAnsi="Arial" w:cs="Arial"/>
                <w:sz w:val="20"/>
                <w:szCs w:val="20"/>
              </w:rPr>
              <w:t>Distribution Restoration Zone Control System</w:t>
            </w:r>
          </w:p>
        </w:tc>
      </w:tr>
      <w:tr w:rsidR="00BA403F" w:rsidRPr="002F43F5" w14:paraId="2D37AE20" w14:textId="77777777" w:rsidTr="00BA403F">
        <w:trPr>
          <w:trHeight w:val="256"/>
        </w:trPr>
        <w:tc>
          <w:tcPr>
            <w:tcW w:w="2268" w:type="dxa"/>
            <w:shd w:val="clear" w:color="auto" w:fill="EDEDED" w:themeFill="accent3" w:themeFillTint="33"/>
          </w:tcPr>
          <w:p w14:paraId="5E486B86" w14:textId="64AA328D" w:rsidR="00BA403F" w:rsidRPr="000F12FE" w:rsidRDefault="00BA403F" w:rsidP="00BA403F">
            <w:pPr>
              <w:autoSpaceDE w:val="0"/>
              <w:autoSpaceDN w:val="0"/>
              <w:adjustRightInd w:val="0"/>
              <w:rPr>
                <w:rFonts w:ascii="Arial" w:hAnsi="Arial" w:cs="Arial"/>
                <w:sz w:val="20"/>
                <w:szCs w:val="20"/>
              </w:rPr>
            </w:pPr>
            <w:r w:rsidRPr="009E1A5C">
              <w:rPr>
                <w:rFonts w:ascii="Arial" w:hAnsi="Arial" w:cs="Arial"/>
                <w:sz w:val="20"/>
                <w:szCs w:val="20"/>
              </w:rPr>
              <w:t>DRZ</w:t>
            </w:r>
          </w:p>
        </w:tc>
        <w:tc>
          <w:tcPr>
            <w:tcW w:w="6879" w:type="dxa"/>
            <w:shd w:val="clear" w:color="auto" w:fill="EDEDED" w:themeFill="accent3" w:themeFillTint="33"/>
          </w:tcPr>
          <w:p w14:paraId="1B51D3D1" w14:textId="70623B17" w:rsidR="00BA403F" w:rsidRPr="000F12FE" w:rsidRDefault="00BA403F" w:rsidP="00BA403F">
            <w:pPr>
              <w:autoSpaceDE w:val="0"/>
              <w:autoSpaceDN w:val="0"/>
              <w:adjustRightInd w:val="0"/>
              <w:rPr>
                <w:rFonts w:ascii="Arial" w:hAnsi="Arial" w:cs="Arial"/>
                <w:sz w:val="20"/>
                <w:szCs w:val="20"/>
              </w:rPr>
            </w:pPr>
            <w:r w:rsidRPr="009E1A5C">
              <w:rPr>
                <w:rFonts w:ascii="Arial" w:hAnsi="Arial" w:cs="Arial"/>
                <w:sz w:val="20"/>
                <w:szCs w:val="20"/>
              </w:rPr>
              <w:t>Distribution Restoration Zone</w:t>
            </w:r>
          </w:p>
        </w:tc>
      </w:tr>
      <w:tr w:rsidR="00355CF4" w:rsidRPr="002F43F5" w14:paraId="6FB44646" w14:textId="77777777" w:rsidTr="00BA403F">
        <w:trPr>
          <w:trHeight w:val="256"/>
        </w:trPr>
        <w:tc>
          <w:tcPr>
            <w:tcW w:w="2268" w:type="dxa"/>
            <w:shd w:val="clear" w:color="auto" w:fill="EDEDED" w:themeFill="accent3" w:themeFillTint="33"/>
          </w:tcPr>
          <w:p w14:paraId="4C1FDA1D" w14:textId="276DBF1D" w:rsidR="00355CF4" w:rsidRPr="000F12FE" w:rsidRDefault="00355CF4" w:rsidP="00355CF4">
            <w:pPr>
              <w:autoSpaceDE w:val="0"/>
              <w:autoSpaceDN w:val="0"/>
              <w:adjustRightInd w:val="0"/>
              <w:rPr>
                <w:rFonts w:ascii="Arial" w:hAnsi="Arial" w:cs="Arial"/>
                <w:sz w:val="20"/>
                <w:szCs w:val="20"/>
              </w:rPr>
            </w:pPr>
            <w:r w:rsidRPr="002045E4">
              <w:rPr>
                <w:rFonts w:ascii="Arial" w:hAnsi="Arial" w:cs="Arial"/>
                <w:sz w:val="20"/>
                <w:szCs w:val="20"/>
              </w:rPr>
              <w:t>GSP</w:t>
            </w:r>
          </w:p>
        </w:tc>
        <w:tc>
          <w:tcPr>
            <w:tcW w:w="6879" w:type="dxa"/>
            <w:shd w:val="clear" w:color="auto" w:fill="EDEDED" w:themeFill="accent3" w:themeFillTint="33"/>
          </w:tcPr>
          <w:p w14:paraId="7CFF783A" w14:textId="7628C142" w:rsidR="00355CF4" w:rsidRPr="000F12FE" w:rsidRDefault="00355CF4" w:rsidP="00355CF4">
            <w:pPr>
              <w:autoSpaceDE w:val="0"/>
              <w:autoSpaceDN w:val="0"/>
              <w:adjustRightInd w:val="0"/>
              <w:rPr>
                <w:rFonts w:ascii="Arial" w:hAnsi="Arial" w:cs="Arial"/>
                <w:sz w:val="20"/>
                <w:szCs w:val="20"/>
              </w:rPr>
            </w:pPr>
            <w:r w:rsidRPr="002045E4">
              <w:rPr>
                <w:rFonts w:ascii="Arial" w:hAnsi="Arial" w:cs="Arial"/>
                <w:sz w:val="20"/>
                <w:szCs w:val="20"/>
              </w:rPr>
              <w:t>Grid Supply Point</w:t>
            </w:r>
          </w:p>
        </w:tc>
      </w:tr>
      <w:tr w:rsidR="00EB6AF7" w:rsidRPr="002F43F5" w14:paraId="75001BB1" w14:textId="77777777" w:rsidTr="00BA403F">
        <w:trPr>
          <w:trHeight w:val="256"/>
        </w:trPr>
        <w:tc>
          <w:tcPr>
            <w:tcW w:w="2268" w:type="dxa"/>
            <w:shd w:val="clear" w:color="auto" w:fill="EDEDED" w:themeFill="accent3" w:themeFillTint="33"/>
          </w:tcPr>
          <w:p w14:paraId="71F8D959" w14:textId="148AE635" w:rsidR="00EB6AF7" w:rsidRPr="000F12FE" w:rsidRDefault="00EB6AF7" w:rsidP="00EB6AF7">
            <w:pPr>
              <w:pStyle w:val="Default"/>
              <w:rPr>
                <w:color w:val="auto"/>
                <w:sz w:val="20"/>
                <w:szCs w:val="20"/>
              </w:rPr>
            </w:pPr>
            <w:r w:rsidRPr="00BA7FC6">
              <w:rPr>
                <w:bCs/>
                <w:sz w:val="20"/>
                <w:szCs w:val="20"/>
              </w:rPr>
              <w:t>IACSs</w:t>
            </w:r>
          </w:p>
        </w:tc>
        <w:tc>
          <w:tcPr>
            <w:tcW w:w="6879" w:type="dxa"/>
            <w:shd w:val="clear" w:color="auto" w:fill="EDEDED" w:themeFill="accent3" w:themeFillTint="33"/>
          </w:tcPr>
          <w:p w14:paraId="72B71727" w14:textId="2FAE4204" w:rsidR="00EB6AF7" w:rsidRPr="000F12FE" w:rsidRDefault="00EB6AF7" w:rsidP="00EB6AF7">
            <w:pPr>
              <w:pStyle w:val="Default"/>
              <w:rPr>
                <w:color w:val="auto"/>
                <w:sz w:val="20"/>
                <w:szCs w:val="20"/>
              </w:rPr>
            </w:pPr>
            <w:r>
              <w:rPr>
                <w:bCs/>
                <w:sz w:val="20"/>
                <w:szCs w:val="20"/>
              </w:rPr>
              <w:t>In</w:t>
            </w:r>
            <w:r w:rsidRPr="00BA7FC6">
              <w:rPr>
                <w:bCs/>
                <w:sz w:val="20"/>
                <w:szCs w:val="20"/>
              </w:rPr>
              <w:t xml:space="preserve">dustrial </w:t>
            </w:r>
            <w:r>
              <w:rPr>
                <w:bCs/>
                <w:sz w:val="20"/>
                <w:szCs w:val="20"/>
              </w:rPr>
              <w:t>A</w:t>
            </w:r>
            <w:r w:rsidRPr="00BA7FC6">
              <w:rPr>
                <w:bCs/>
                <w:sz w:val="20"/>
                <w:szCs w:val="20"/>
              </w:rPr>
              <w:t xml:space="preserve">utomation and </w:t>
            </w:r>
            <w:r>
              <w:rPr>
                <w:bCs/>
                <w:sz w:val="20"/>
                <w:szCs w:val="20"/>
              </w:rPr>
              <w:t>C</w:t>
            </w:r>
            <w:r w:rsidRPr="00BA7FC6">
              <w:rPr>
                <w:bCs/>
                <w:sz w:val="20"/>
                <w:szCs w:val="20"/>
              </w:rPr>
              <w:t xml:space="preserve">ontrol </w:t>
            </w:r>
            <w:r>
              <w:rPr>
                <w:bCs/>
                <w:sz w:val="20"/>
                <w:szCs w:val="20"/>
              </w:rPr>
              <w:t>S</w:t>
            </w:r>
            <w:r w:rsidRPr="00BA7FC6">
              <w:rPr>
                <w:bCs/>
                <w:sz w:val="20"/>
                <w:szCs w:val="20"/>
              </w:rPr>
              <w:t>ystems</w:t>
            </w:r>
          </w:p>
        </w:tc>
      </w:tr>
      <w:tr w:rsidR="00EB6AF7" w:rsidRPr="002F43F5" w14:paraId="6EB3BE24" w14:textId="77777777" w:rsidTr="00BA403F">
        <w:trPr>
          <w:trHeight w:val="256"/>
        </w:trPr>
        <w:tc>
          <w:tcPr>
            <w:tcW w:w="2268" w:type="dxa"/>
            <w:shd w:val="clear" w:color="auto" w:fill="EDEDED" w:themeFill="accent3" w:themeFillTint="33"/>
          </w:tcPr>
          <w:p w14:paraId="20333E21" w14:textId="4B276739" w:rsidR="00EB6AF7" w:rsidRPr="000F12FE" w:rsidRDefault="00EB6AF7" w:rsidP="00EB6AF7">
            <w:pPr>
              <w:pStyle w:val="Default"/>
              <w:rPr>
                <w:color w:val="auto"/>
                <w:sz w:val="20"/>
                <w:szCs w:val="20"/>
              </w:rPr>
            </w:pPr>
            <w:r>
              <w:rPr>
                <w:sz w:val="20"/>
                <w:szCs w:val="20"/>
              </w:rPr>
              <w:t>IEMS</w:t>
            </w:r>
          </w:p>
        </w:tc>
        <w:tc>
          <w:tcPr>
            <w:tcW w:w="6879" w:type="dxa"/>
            <w:shd w:val="clear" w:color="auto" w:fill="EDEDED" w:themeFill="accent3" w:themeFillTint="33"/>
          </w:tcPr>
          <w:p w14:paraId="68E32FF5" w14:textId="41AFD265" w:rsidR="00EB6AF7" w:rsidRPr="000F12FE" w:rsidRDefault="00EB6AF7" w:rsidP="00EB6AF7">
            <w:pPr>
              <w:autoSpaceDE w:val="0"/>
              <w:autoSpaceDN w:val="0"/>
              <w:adjustRightInd w:val="0"/>
              <w:rPr>
                <w:rFonts w:ascii="Arial" w:hAnsi="Arial" w:cs="Arial"/>
                <w:sz w:val="20"/>
                <w:szCs w:val="20"/>
              </w:rPr>
            </w:pPr>
            <w:r>
              <w:rPr>
                <w:rFonts w:ascii="Arial" w:hAnsi="Arial" w:cs="Arial"/>
                <w:sz w:val="20"/>
                <w:szCs w:val="20"/>
              </w:rPr>
              <w:t>Integrated Energy Management System</w:t>
            </w:r>
          </w:p>
        </w:tc>
      </w:tr>
      <w:tr w:rsidR="00EB6AF7" w:rsidRPr="002F43F5" w14:paraId="4470718D" w14:textId="77777777" w:rsidTr="00BA403F">
        <w:trPr>
          <w:trHeight w:val="256"/>
        </w:trPr>
        <w:tc>
          <w:tcPr>
            <w:tcW w:w="2268" w:type="dxa"/>
            <w:shd w:val="clear" w:color="auto" w:fill="EDEDED" w:themeFill="accent3" w:themeFillTint="33"/>
          </w:tcPr>
          <w:p w14:paraId="79ACEE75" w14:textId="39C9810E" w:rsidR="00EB6AF7" w:rsidRDefault="00EB6AF7" w:rsidP="00EB6AF7">
            <w:pPr>
              <w:pStyle w:val="Default"/>
              <w:rPr>
                <w:sz w:val="20"/>
                <w:szCs w:val="20"/>
              </w:rPr>
            </w:pPr>
            <w:r w:rsidRPr="007A0DE1">
              <w:rPr>
                <w:bCs/>
                <w:sz w:val="20"/>
                <w:szCs w:val="20"/>
              </w:rPr>
              <w:t>LDAP</w:t>
            </w:r>
          </w:p>
        </w:tc>
        <w:tc>
          <w:tcPr>
            <w:tcW w:w="6879" w:type="dxa"/>
            <w:shd w:val="clear" w:color="auto" w:fill="EDEDED" w:themeFill="accent3" w:themeFillTint="33"/>
          </w:tcPr>
          <w:p w14:paraId="7A450226" w14:textId="0268B900" w:rsidR="00EB6AF7" w:rsidRDefault="00EB6AF7" w:rsidP="00EB6AF7">
            <w:pPr>
              <w:autoSpaceDE w:val="0"/>
              <w:autoSpaceDN w:val="0"/>
              <w:adjustRightInd w:val="0"/>
              <w:rPr>
                <w:rFonts w:ascii="Arial" w:hAnsi="Arial" w:cs="Arial"/>
                <w:sz w:val="20"/>
                <w:szCs w:val="20"/>
              </w:rPr>
            </w:pPr>
            <w:r w:rsidRPr="007A0DE1">
              <w:rPr>
                <w:rFonts w:ascii="Arial" w:hAnsi="Arial" w:cs="Arial"/>
                <w:bCs/>
                <w:sz w:val="20"/>
                <w:szCs w:val="20"/>
              </w:rPr>
              <w:t>Lightweight Directory Access Protocol</w:t>
            </w:r>
          </w:p>
        </w:tc>
      </w:tr>
      <w:tr w:rsidR="00EB6AF7" w:rsidRPr="002F43F5" w14:paraId="400D888E" w14:textId="77777777" w:rsidTr="00BA403F">
        <w:trPr>
          <w:trHeight w:val="256"/>
        </w:trPr>
        <w:tc>
          <w:tcPr>
            <w:tcW w:w="2268" w:type="dxa"/>
            <w:shd w:val="clear" w:color="auto" w:fill="EDEDED" w:themeFill="accent3" w:themeFillTint="33"/>
          </w:tcPr>
          <w:p w14:paraId="6B8B59D0" w14:textId="7D2FC54C" w:rsidR="00EB6AF7" w:rsidRPr="007A0DE1" w:rsidRDefault="00EB6AF7" w:rsidP="00EB6AF7">
            <w:pPr>
              <w:pStyle w:val="Default"/>
              <w:rPr>
                <w:bCs/>
                <w:sz w:val="20"/>
                <w:szCs w:val="20"/>
              </w:rPr>
            </w:pPr>
            <w:r>
              <w:rPr>
                <w:color w:val="auto"/>
                <w:sz w:val="20"/>
                <w:szCs w:val="20"/>
              </w:rPr>
              <w:t>NIS</w:t>
            </w:r>
          </w:p>
        </w:tc>
        <w:tc>
          <w:tcPr>
            <w:tcW w:w="6879" w:type="dxa"/>
            <w:shd w:val="clear" w:color="auto" w:fill="EDEDED" w:themeFill="accent3" w:themeFillTint="33"/>
          </w:tcPr>
          <w:p w14:paraId="5C017C61" w14:textId="2CB0E767" w:rsidR="00EB6AF7" w:rsidRPr="007A0DE1" w:rsidRDefault="00EB6AF7" w:rsidP="00EB6AF7">
            <w:pPr>
              <w:autoSpaceDE w:val="0"/>
              <w:autoSpaceDN w:val="0"/>
              <w:adjustRightInd w:val="0"/>
              <w:rPr>
                <w:rFonts w:ascii="Arial" w:hAnsi="Arial" w:cs="Arial"/>
                <w:bCs/>
                <w:sz w:val="20"/>
                <w:szCs w:val="20"/>
              </w:rPr>
            </w:pPr>
            <w:r>
              <w:rPr>
                <w:rFonts w:ascii="Arial" w:hAnsi="Arial" w:cs="Arial"/>
                <w:sz w:val="20"/>
                <w:szCs w:val="20"/>
              </w:rPr>
              <w:t>Network and Information System Regulations</w:t>
            </w:r>
          </w:p>
        </w:tc>
      </w:tr>
      <w:tr w:rsidR="00EB6AF7" w:rsidRPr="002F43F5" w14:paraId="085D05DE" w14:textId="77777777" w:rsidTr="00BA403F">
        <w:trPr>
          <w:trHeight w:val="256"/>
        </w:trPr>
        <w:tc>
          <w:tcPr>
            <w:tcW w:w="2268" w:type="dxa"/>
            <w:shd w:val="clear" w:color="auto" w:fill="EDEDED" w:themeFill="accent3" w:themeFillTint="33"/>
          </w:tcPr>
          <w:p w14:paraId="009259C0" w14:textId="105BD974" w:rsidR="00EB6AF7" w:rsidRPr="000F12FE" w:rsidRDefault="00EB6AF7" w:rsidP="00EB6AF7">
            <w:pPr>
              <w:pStyle w:val="Default"/>
              <w:rPr>
                <w:color w:val="auto"/>
                <w:sz w:val="20"/>
                <w:szCs w:val="20"/>
              </w:rPr>
            </w:pPr>
            <w:r w:rsidRPr="000F12FE">
              <w:rPr>
                <w:color w:val="auto"/>
                <w:sz w:val="20"/>
                <w:szCs w:val="20"/>
              </w:rPr>
              <w:t>RTU</w:t>
            </w:r>
          </w:p>
        </w:tc>
        <w:tc>
          <w:tcPr>
            <w:tcW w:w="6879" w:type="dxa"/>
            <w:shd w:val="clear" w:color="auto" w:fill="EDEDED" w:themeFill="accent3" w:themeFillTint="33"/>
          </w:tcPr>
          <w:p w14:paraId="0989D92B" w14:textId="307C5008" w:rsidR="00EB6AF7" w:rsidRPr="000F12FE" w:rsidRDefault="00EB6AF7" w:rsidP="00EB6AF7">
            <w:pPr>
              <w:autoSpaceDE w:val="0"/>
              <w:autoSpaceDN w:val="0"/>
              <w:adjustRightInd w:val="0"/>
              <w:rPr>
                <w:rFonts w:ascii="Arial" w:hAnsi="Arial" w:cs="Arial"/>
                <w:sz w:val="20"/>
                <w:szCs w:val="20"/>
              </w:rPr>
            </w:pPr>
            <w:r w:rsidRPr="000F12FE">
              <w:rPr>
                <w:rFonts w:ascii="Arial" w:hAnsi="Arial" w:cs="Arial"/>
                <w:sz w:val="20"/>
                <w:szCs w:val="20"/>
              </w:rPr>
              <w:t>Remote Terminal Units</w:t>
            </w:r>
          </w:p>
        </w:tc>
      </w:tr>
      <w:tr w:rsidR="0088518E" w:rsidRPr="002F43F5" w14:paraId="72785AAD" w14:textId="77777777" w:rsidTr="00BA403F">
        <w:trPr>
          <w:trHeight w:val="256"/>
        </w:trPr>
        <w:tc>
          <w:tcPr>
            <w:tcW w:w="2268" w:type="dxa"/>
            <w:shd w:val="clear" w:color="auto" w:fill="EDEDED" w:themeFill="accent3" w:themeFillTint="33"/>
          </w:tcPr>
          <w:p w14:paraId="3CF666E9" w14:textId="689EC4E7" w:rsidR="0088518E" w:rsidRPr="0088518E" w:rsidRDefault="0088518E" w:rsidP="0088518E">
            <w:pPr>
              <w:pStyle w:val="Default"/>
              <w:rPr>
                <w:color w:val="auto"/>
                <w:sz w:val="20"/>
                <w:szCs w:val="20"/>
              </w:rPr>
            </w:pPr>
            <w:r w:rsidRPr="00580EC5">
              <w:rPr>
                <w:sz w:val="20"/>
                <w:szCs w:val="20"/>
              </w:rPr>
              <w:t>SCADA</w:t>
            </w:r>
          </w:p>
        </w:tc>
        <w:tc>
          <w:tcPr>
            <w:tcW w:w="6879" w:type="dxa"/>
            <w:shd w:val="clear" w:color="auto" w:fill="EDEDED" w:themeFill="accent3" w:themeFillTint="33"/>
          </w:tcPr>
          <w:p w14:paraId="53D6CCB7" w14:textId="2DF4B6C6" w:rsidR="0088518E" w:rsidRPr="0088518E" w:rsidRDefault="0088518E" w:rsidP="0088518E">
            <w:pPr>
              <w:autoSpaceDE w:val="0"/>
              <w:autoSpaceDN w:val="0"/>
              <w:adjustRightInd w:val="0"/>
              <w:rPr>
                <w:rFonts w:ascii="Arial" w:hAnsi="Arial" w:cs="Arial"/>
                <w:sz w:val="20"/>
                <w:szCs w:val="20"/>
              </w:rPr>
            </w:pPr>
            <w:r w:rsidRPr="00580EC5">
              <w:rPr>
                <w:rFonts w:ascii="Arial" w:hAnsi="Arial" w:cs="Arial"/>
                <w:sz w:val="20"/>
                <w:szCs w:val="20"/>
              </w:rPr>
              <w:t>Supervisory Control and Data Acquisition</w:t>
            </w:r>
          </w:p>
        </w:tc>
      </w:tr>
      <w:tr w:rsidR="0088518E" w:rsidRPr="002F43F5" w14:paraId="54AB061A" w14:textId="77777777" w:rsidTr="00BA403F">
        <w:trPr>
          <w:trHeight w:val="256"/>
        </w:trPr>
        <w:tc>
          <w:tcPr>
            <w:tcW w:w="2268" w:type="dxa"/>
            <w:shd w:val="clear" w:color="auto" w:fill="EDEDED" w:themeFill="accent3" w:themeFillTint="33"/>
          </w:tcPr>
          <w:p w14:paraId="359CE7E8" w14:textId="5F3B7103" w:rsidR="0088518E" w:rsidRPr="000F12FE" w:rsidRDefault="0088518E" w:rsidP="0088518E">
            <w:pPr>
              <w:pStyle w:val="Default"/>
              <w:rPr>
                <w:color w:val="auto"/>
                <w:sz w:val="20"/>
                <w:szCs w:val="20"/>
              </w:rPr>
            </w:pPr>
            <w:r w:rsidRPr="000F12FE" w:rsidDel="00355CF4">
              <w:rPr>
                <w:color w:val="auto"/>
                <w:sz w:val="20"/>
                <w:szCs w:val="20"/>
              </w:rPr>
              <w:t>GSP</w:t>
            </w:r>
          </w:p>
        </w:tc>
        <w:tc>
          <w:tcPr>
            <w:tcW w:w="6879" w:type="dxa"/>
            <w:shd w:val="clear" w:color="auto" w:fill="EDEDED" w:themeFill="accent3" w:themeFillTint="33"/>
          </w:tcPr>
          <w:p w14:paraId="5F7989DE" w14:textId="066B67DF" w:rsidR="0088518E" w:rsidRPr="000F12FE" w:rsidRDefault="0088518E" w:rsidP="0088518E">
            <w:pPr>
              <w:autoSpaceDE w:val="0"/>
              <w:autoSpaceDN w:val="0"/>
              <w:adjustRightInd w:val="0"/>
              <w:rPr>
                <w:rFonts w:ascii="Arial" w:hAnsi="Arial" w:cs="Arial"/>
                <w:sz w:val="20"/>
                <w:szCs w:val="20"/>
                <w:shd w:val="clear" w:color="auto" w:fill="FFFFFF"/>
              </w:rPr>
            </w:pPr>
            <w:r w:rsidRPr="000F12FE" w:rsidDel="00355CF4">
              <w:rPr>
                <w:rFonts w:ascii="Arial" w:hAnsi="Arial" w:cs="Arial"/>
                <w:sz w:val="20"/>
                <w:szCs w:val="20"/>
              </w:rPr>
              <w:t>Grid Supply Point</w:t>
            </w:r>
          </w:p>
        </w:tc>
      </w:tr>
    </w:tbl>
    <w:p w14:paraId="17C51800" w14:textId="77777777" w:rsidR="00C2726D" w:rsidRPr="000F12FE" w:rsidRDefault="00C2726D" w:rsidP="00464AD2">
      <w:pPr>
        <w:shd w:val="clear" w:color="auto" w:fill="FFFFFF" w:themeFill="background1"/>
        <w:spacing w:before="240"/>
        <w:jc w:val="both"/>
        <w:rPr>
          <w:rFonts w:ascii="Arial" w:hAnsi="Arial" w:cs="Arial"/>
          <w:sz w:val="20"/>
          <w:szCs w:val="20"/>
        </w:rPr>
      </w:pPr>
    </w:p>
    <w:sectPr w:rsidR="00C2726D" w:rsidRPr="000F12FE" w:rsidSect="003A6C98">
      <w:headerReference w:type="defaul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042B1" w14:textId="77777777" w:rsidR="006A57B2" w:rsidRDefault="006A57B2" w:rsidP="007D080F">
      <w:pPr>
        <w:spacing w:after="0" w:line="240" w:lineRule="auto"/>
      </w:pPr>
      <w:r>
        <w:separator/>
      </w:r>
    </w:p>
  </w:endnote>
  <w:endnote w:type="continuationSeparator" w:id="0">
    <w:p w14:paraId="39C3174F" w14:textId="77777777" w:rsidR="006A57B2" w:rsidRDefault="006A57B2" w:rsidP="007D080F">
      <w:pPr>
        <w:spacing w:after="0" w:line="240" w:lineRule="auto"/>
      </w:pPr>
      <w:r>
        <w:continuationSeparator/>
      </w:r>
    </w:p>
  </w:endnote>
  <w:endnote w:type="continuationNotice" w:id="1">
    <w:p w14:paraId="266D554F" w14:textId="77777777" w:rsidR="006A57B2" w:rsidRDefault="006A57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50E99" w14:textId="77777777" w:rsidR="006A57B2" w:rsidRDefault="006A57B2" w:rsidP="007D080F">
      <w:pPr>
        <w:spacing w:after="0" w:line="240" w:lineRule="auto"/>
      </w:pPr>
      <w:r>
        <w:separator/>
      </w:r>
    </w:p>
  </w:footnote>
  <w:footnote w:type="continuationSeparator" w:id="0">
    <w:p w14:paraId="457D6C0C" w14:textId="77777777" w:rsidR="006A57B2" w:rsidRDefault="006A57B2" w:rsidP="007D080F">
      <w:pPr>
        <w:spacing w:after="0" w:line="240" w:lineRule="auto"/>
      </w:pPr>
      <w:r>
        <w:continuationSeparator/>
      </w:r>
    </w:p>
  </w:footnote>
  <w:footnote w:type="continuationNotice" w:id="1">
    <w:p w14:paraId="5A40392E" w14:textId="77777777" w:rsidR="006A57B2" w:rsidRDefault="006A57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78FCA" w14:textId="5D1ECA90" w:rsidR="00F234BE" w:rsidRPr="00230CE5" w:rsidRDefault="00B34A6D" w:rsidP="00F234BE">
    <w:pPr>
      <w:pStyle w:val="Header"/>
      <w:rPr>
        <w:rFonts w:ascii="Arial" w:hAnsi="Arial" w:cs="Arial"/>
        <w:sz w:val="16"/>
        <w:szCs w:val="16"/>
      </w:rPr>
    </w:pPr>
    <w:r>
      <w:rPr>
        <w:rFonts w:ascii="Arial" w:hAnsi="Arial" w:cs="Arial"/>
        <w:sz w:val="16"/>
        <w:szCs w:val="16"/>
      </w:rPr>
      <w:t>Distribution Restoration Zone Control System (DRZCS) Standard</w:t>
    </w:r>
    <w:r w:rsidR="00F234BE">
      <w:rPr>
        <w:rFonts w:ascii="Arial" w:hAnsi="Arial" w:cs="Arial"/>
        <w:sz w:val="16"/>
        <w:szCs w:val="16"/>
      </w:rPr>
      <w:tab/>
    </w:r>
    <w:r w:rsidR="00F234BE">
      <w:rPr>
        <w:rFonts w:ascii="Arial" w:hAnsi="Arial" w:cs="Arial"/>
        <w:sz w:val="16"/>
        <w:szCs w:val="16"/>
      </w:rPr>
      <w:tab/>
    </w:r>
  </w:p>
  <w:p w14:paraId="37A40DA7" w14:textId="6CB33916" w:rsidR="00F234BE" w:rsidRPr="00447D76" w:rsidRDefault="00F414EE" w:rsidP="00F234BE">
    <w:pPr>
      <w:pStyle w:val="Header"/>
      <w:rPr>
        <w:rFonts w:ascii="Arial" w:hAnsi="Arial" w:cs="Arial"/>
        <w:sz w:val="16"/>
        <w:szCs w:val="16"/>
      </w:rPr>
    </w:pPr>
    <w:r>
      <w:rPr>
        <w:noProof/>
      </w:rPr>
      <mc:AlternateContent>
        <mc:Choice Requires="wps">
          <w:drawing>
            <wp:anchor distT="4294967295" distB="4294967295" distL="114300" distR="114300" simplePos="0" relativeHeight="251659264" behindDoc="0" locked="0" layoutInCell="1" allowOverlap="1" wp14:anchorId="44679FCA" wp14:editId="4793D6C4">
              <wp:simplePos x="0" y="0"/>
              <wp:positionH relativeFrom="margin">
                <wp:align>left</wp:align>
              </wp:positionH>
              <wp:positionV relativeFrom="paragraph">
                <wp:posOffset>243204</wp:posOffset>
              </wp:positionV>
              <wp:extent cx="57150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5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CBE709" id="Straight Connector 1" o:spid="_x0000_s1026" style="position:absolute;flip:y;z-index:25165926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19.15pt" to="450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" strokecolor="black [3213]" strokeweight=".5pt">
              <v:stroke joinstyle="miter"/>
              <o:lock v:ext="edit" shapetype="f"/>
              <w10:wrap anchorx="margin"/>
            </v:line>
          </w:pict>
        </mc:Fallback>
      </mc:AlternateContent>
    </w:r>
    <w:r w:rsidR="00F234BE">
      <w:rPr>
        <w:rFonts w:ascii="Arial" w:hAnsi="Arial" w:cs="Arial"/>
        <w:sz w:val="16"/>
        <w:szCs w:val="16"/>
      </w:rPr>
      <w:tab/>
    </w:r>
    <w:r w:rsidR="00F234BE">
      <w:rPr>
        <w:rFonts w:ascii="Arial" w:hAnsi="Arial" w:cs="Arial"/>
        <w:sz w:val="16"/>
        <w:szCs w:val="16"/>
      </w:rPr>
      <w:tab/>
    </w:r>
    <w:r w:rsidR="00B47D29">
      <w:rPr>
        <w:rFonts w:ascii="Arial" w:hAnsi="Arial" w:cs="Arial"/>
        <w:sz w:val="16"/>
        <w:szCs w:val="16"/>
      </w:rPr>
      <w:t xml:space="preserve">Issue 1.0 - </w:t>
    </w:r>
    <w:r w:rsidR="0022399B">
      <w:rPr>
        <w:rFonts w:ascii="Arial" w:hAnsi="Arial" w:cs="Arial"/>
        <w:sz w:val="16"/>
        <w:szCs w:val="16"/>
      </w:rPr>
      <w:t>April 2024</w:t>
    </w:r>
  </w:p>
  <w:p w14:paraId="21BC3A16" w14:textId="6AB9AA43" w:rsidR="00F234BE" w:rsidRDefault="00F234BE">
    <w:pPr>
      <w:pStyle w:val="Header"/>
    </w:pPr>
  </w:p>
  <w:p w14:paraId="3FCFBA3E" w14:textId="1A1DE669" w:rsidR="00376DBD" w:rsidRDefault="00376D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24F74"/>
    <w:multiLevelType w:val="hybridMultilevel"/>
    <w:tmpl w:val="954C1286"/>
    <w:lvl w:ilvl="0" w:tplc="77BAA1A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67635C"/>
    <w:multiLevelType w:val="hybridMultilevel"/>
    <w:tmpl w:val="30465CE8"/>
    <w:lvl w:ilvl="0" w:tplc="77BAA1AE">
      <w:start w:val="1"/>
      <w:numFmt w:val="bullet"/>
      <w:lvlText w:val="•"/>
      <w:lvlJc w:val="left"/>
      <w:pPr>
        <w:ind w:left="360" w:hanging="360"/>
      </w:pPr>
      <w:rPr>
        <w:rFonts w:ascii="Calibri" w:eastAsiaTheme="minorHAns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AD3412"/>
    <w:multiLevelType w:val="hybridMultilevel"/>
    <w:tmpl w:val="2DFC93F8"/>
    <w:lvl w:ilvl="0" w:tplc="823846F2">
      <w:start w:val="1"/>
      <w:numFmt w:val="bullet"/>
      <w:lvlText w:val="•"/>
      <w:lvlJc w:val="left"/>
      <w:pPr>
        <w:ind w:left="360" w:hanging="360"/>
      </w:pPr>
      <w:rPr>
        <w:rFonts w:ascii="Calibri" w:eastAsiaTheme="minorHAnsi" w:hAnsi="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FB96F27"/>
    <w:multiLevelType w:val="hybridMultilevel"/>
    <w:tmpl w:val="FB14DA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C423AA"/>
    <w:multiLevelType w:val="hybridMultilevel"/>
    <w:tmpl w:val="BCBAD7F8"/>
    <w:lvl w:ilvl="0" w:tplc="BC50FBF6">
      <w:start w:val="1"/>
      <w:numFmt w:val="bullet"/>
      <w:lvlText w:val=""/>
      <w:lvlJc w:val="left"/>
      <w:pPr>
        <w:ind w:left="720" w:hanging="360"/>
      </w:pPr>
      <w:rPr>
        <w:rFonts w:ascii="Symbol" w:hAnsi="Symbol"/>
      </w:rPr>
    </w:lvl>
    <w:lvl w:ilvl="1" w:tplc="C97C453E">
      <w:start w:val="1"/>
      <w:numFmt w:val="bullet"/>
      <w:lvlText w:val=""/>
      <w:lvlJc w:val="left"/>
      <w:pPr>
        <w:ind w:left="720" w:hanging="360"/>
      </w:pPr>
      <w:rPr>
        <w:rFonts w:ascii="Symbol" w:hAnsi="Symbol"/>
      </w:rPr>
    </w:lvl>
    <w:lvl w:ilvl="2" w:tplc="DAC08DBE">
      <w:start w:val="1"/>
      <w:numFmt w:val="bullet"/>
      <w:lvlText w:val=""/>
      <w:lvlJc w:val="left"/>
      <w:pPr>
        <w:ind w:left="720" w:hanging="360"/>
      </w:pPr>
      <w:rPr>
        <w:rFonts w:ascii="Symbol" w:hAnsi="Symbol"/>
      </w:rPr>
    </w:lvl>
    <w:lvl w:ilvl="3" w:tplc="492211EE">
      <w:start w:val="1"/>
      <w:numFmt w:val="bullet"/>
      <w:lvlText w:val=""/>
      <w:lvlJc w:val="left"/>
      <w:pPr>
        <w:ind w:left="720" w:hanging="360"/>
      </w:pPr>
      <w:rPr>
        <w:rFonts w:ascii="Symbol" w:hAnsi="Symbol"/>
      </w:rPr>
    </w:lvl>
    <w:lvl w:ilvl="4" w:tplc="228CC30E">
      <w:start w:val="1"/>
      <w:numFmt w:val="bullet"/>
      <w:lvlText w:val=""/>
      <w:lvlJc w:val="left"/>
      <w:pPr>
        <w:ind w:left="720" w:hanging="360"/>
      </w:pPr>
      <w:rPr>
        <w:rFonts w:ascii="Symbol" w:hAnsi="Symbol"/>
      </w:rPr>
    </w:lvl>
    <w:lvl w:ilvl="5" w:tplc="65ACE078">
      <w:start w:val="1"/>
      <w:numFmt w:val="bullet"/>
      <w:lvlText w:val=""/>
      <w:lvlJc w:val="left"/>
      <w:pPr>
        <w:ind w:left="720" w:hanging="360"/>
      </w:pPr>
      <w:rPr>
        <w:rFonts w:ascii="Symbol" w:hAnsi="Symbol"/>
      </w:rPr>
    </w:lvl>
    <w:lvl w:ilvl="6" w:tplc="F3E68434">
      <w:start w:val="1"/>
      <w:numFmt w:val="bullet"/>
      <w:lvlText w:val=""/>
      <w:lvlJc w:val="left"/>
      <w:pPr>
        <w:ind w:left="720" w:hanging="360"/>
      </w:pPr>
      <w:rPr>
        <w:rFonts w:ascii="Symbol" w:hAnsi="Symbol"/>
      </w:rPr>
    </w:lvl>
    <w:lvl w:ilvl="7" w:tplc="24C62416">
      <w:start w:val="1"/>
      <w:numFmt w:val="bullet"/>
      <w:lvlText w:val=""/>
      <w:lvlJc w:val="left"/>
      <w:pPr>
        <w:ind w:left="720" w:hanging="360"/>
      </w:pPr>
      <w:rPr>
        <w:rFonts w:ascii="Symbol" w:hAnsi="Symbol"/>
      </w:rPr>
    </w:lvl>
    <w:lvl w:ilvl="8" w:tplc="B3F8A65C">
      <w:start w:val="1"/>
      <w:numFmt w:val="bullet"/>
      <w:lvlText w:val=""/>
      <w:lvlJc w:val="left"/>
      <w:pPr>
        <w:ind w:left="720" w:hanging="360"/>
      </w:pPr>
      <w:rPr>
        <w:rFonts w:ascii="Symbol" w:hAnsi="Symbol"/>
      </w:rPr>
    </w:lvl>
  </w:abstractNum>
  <w:abstractNum w:abstractNumId="5" w15:restartNumberingAfterBreak="0">
    <w:nsid w:val="1BBE70E4"/>
    <w:multiLevelType w:val="hybridMultilevel"/>
    <w:tmpl w:val="72909324"/>
    <w:lvl w:ilvl="0" w:tplc="79B81C58">
      <w:start w:val="1"/>
      <w:numFmt w:val="bullet"/>
      <w:lvlText w:val=""/>
      <w:lvlJc w:val="left"/>
      <w:pPr>
        <w:ind w:left="720" w:hanging="360"/>
      </w:pPr>
      <w:rPr>
        <w:rFonts w:ascii="Symbol" w:hAnsi="Symbol"/>
      </w:rPr>
    </w:lvl>
    <w:lvl w:ilvl="1" w:tplc="C4B26536">
      <w:start w:val="1"/>
      <w:numFmt w:val="bullet"/>
      <w:lvlText w:val=""/>
      <w:lvlJc w:val="left"/>
      <w:pPr>
        <w:ind w:left="720" w:hanging="360"/>
      </w:pPr>
      <w:rPr>
        <w:rFonts w:ascii="Symbol" w:hAnsi="Symbol"/>
      </w:rPr>
    </w:lvl>
    <w:lvl w:ilvl="2" w:tplc="3A0EB26E">
      <w:start w:val="1"/>
      <w:numFmt w:val="bullet"/>
      <w:lvlText w:val=""/>
      <w:lvlJc w:val="left"/>
      <w:pPr>
        <w:ind w:left="720" w:hanging="360"/>
      </w:pPr>
      <w:rPr>
        <w:rFonts w:ascii="Symbol" w:hAnsi="Symbol"/>
      </w:rPr>
    </w:lvl>
    <w:lvl w:ilvl="3" w:tplc="A6EA0C4C">
      <w:start w:val="1"/>
      <w:numFmt w:val="bullet"/>
      <w:lvlText w:val=""/>
      <w:lvlJc w:val="left"/>
      <w:pPr>
        <w:ind w:left="720" w:hanging="360"/>
      </w:pPr>
      <w:rPr>
        <w:rFonts w:ascii="Symbol" w:hAnsi="Symbol"/>
      </w:rPr>
    </w:lvl>
    <w:lvl w:ilvl="4" w:tplc="45EAA6AA">
      <w:start w:val="1"/>
      <w:numFmt w:val="bullet"/>
      <w:lvlText w:val=""/>
      <w:lvlJc w:val="left"/>
      <w:pPr>
        <w:ind w:left="720" w:hanging="360"/>
      </w:pPr>
      <w:rPr>
        <w:rFonts w:ascii="Symbol" w:hAnsi="Symbol"/>
      </w:rPr>
    </w:lvl>
    <w:lvl w:ilvl="5" w:tplc="6978A7F2">
      <w:start w:val="1"/>
      <w:numFmt w:val="bullet"/>
      <w:lvlText w:val=""/>
      <w:lvlJc w:val="left"/>
      <w:pPr>
        <w:ind w:left="720" w:hanging="360"/>
      </w:pPr>
      <w:rPr>
        <w:rFonts w:ascii="Symbol" w:hAnsi="Symbol"/>
      </w:rPr>
    </w:lvl>
    <w:lvl w:ilvl="6" w:tplc="88C80B28">
      <w:start w:val="1"/>
      <w:numFmt w:val="bullet"/>
      <w:lvlText w:val=""/>
      <w:lvlJc w:val="left"/>
      <w:pPr>
        <w:ind w:left="720" w:hanging="360"/>
      </w:pPr>
      <w:rPr>
        <w:rFonts w:ascii="Symbol" w:hAnsi="Symbol"/>
      </w:rPr>
    </w:lvl>
    <w:lvl w:ilvl="7" w:tplc="3FD8C30C">
      <w:start w:val="1"/>
      <w:numFmt w:val="bullet"/>
      <w:lvlText w:val=""/>
      <w:lvlJc w:val="left"/>
      <w:pPr>
        <w:ind w:left="720" w:hanging="360"/>
      </w:pPr>
      <w:rPr>
        <w:rFonts w:ascii="Symbol" w:hAnsi="Symbol"/>
      </w:rPr>
    </w:lvl>
    <w:lvl w:ilvl="8" w:tplc="2AB85360">
      <w:start w:val="1"/>
      <w:numFmt w:val="bullet"/>
      <w:lvlText w:val=""/>
      <w:lvlJc w:val="left"/>
      <w:pPr>
        <w:ind w:left="720" w:hanging="360"/>
      </w:pPr>
      <w:rPr>
        <w:rFonts w:ascii="Symbol" w:hAnsi="Symbol"/>
      </w:rPr>
    </w:lvl>
  </w:abstractNum>
  <w:abstractNum w:abstractNumId="6" w15:restartNumberingAfterBreak="0">
    <w:nsid w:val="1DF32EF3"/>
    <w:multiLevelType w:val="hybridMultilevel"/>
    <w:tmpl w:val="DC44C8F4"/>
    <w:lvl w:ilvl="0" w:tplc="77BAA1A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095166"/>
    <w:multiLevelType w:val="multilevel"/>
    <w:tmpl w:val="D2C689A0"/>
    <w:lvl w:ilvl="0">
      <w:start w:val="1"/>
      <w:numFmt w:val="decimal"/>
      <w:lvlText w:val="%1."/>
      <w:lvlJc w:val="left"/>
      <w:pPr>
        <w:ind w:left="360" w:hanging="360"/>
      </w:pPr>
      <w:rPr>
        <w:rFonts w:hint="default"/>
        <w:b/>
        <w:bCs/>
        <w:color w:val="4472C4" w:themeColor="accent1"/>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540891"/>
    <w:multiLevelType w:val="hybridMultilevel"/>
    <w:tmpl w:val="CD06D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770F21"/>
    <w:multiLevelType w:val="hybridMultilevel"/>
    <w:tmpl w:val="2534A384"/>
    <w:lvl w:ilvl="0" w:tplc="AD6A6088">
      <w:start w:val="1"/>
      <w:numFmt w:val="bullet"/>
      <w:lvlText w:val=""/>
      <w:lvlJc w:val="left"/>
      <w:pPr>
        <w:ind w:left="720" w:hanging="360"/>
      </w:pPr>
      <w:rPr>
        <w:rFonts w:ascii="Symbol" w:hAnsi="Symbol"/>
      </w:rPr>
    </w:lvl>
    <w:lvl w:ilvl="1" w:tplc="D250DE18">
      <w:start w:val="1"/>
      <w:numFmt w:val="bullet"/>
      <w:lvlText w:val=""/>
      <w:lvlJc w:val="left"/>
      <w:pPr>
        <w:ind w:left="720" w:hanging="360"/>
      </w:pPr>
      <w:rPr>
        <w:rFonts w:ascii="Symbol" w:hAnsi="Symbol"/>
      </w:rPr>
    </w:lvl>
    <w:lvl w:ilvl="2" w:tplc="F65E15A0">
      <w:start w:val="1"/>
      <w:numFmt w:val="bullet"/>
      <w:lvlText w:val=""/>
      <w:lvlJc w:val="left"/>
      <w:pPr>
        <w:ind w:left="720" w:hanging="360"/>
      </w:pPr>
      <w:rPr>
        <w:rFonts w:ascii="Symbol" w:hAnsi="Symbol"/>
      </w:rPr>
    </w:lvl>
    <w:lvl w:ilvl="3" w:tplc="1D6E66BC">
      <w:start w:val="1"/>
      <w:numFmt w:val="bullet"/>
      <w:lvlText w:val=""/>
      <w:lvlJc w:val="left"/>
      <w:pPr>
        <w:ind w:left="720" w:hanging="360"/>
      </w:pPr>
      <w:rPr>
        <w:rFonts w:ascii="Symbol" w:hAnsi="Symbol"/>
      </w:rPr>
    </w:lvl>
    <w:lvl w:ilvl="4" w:tplc="9872E52E">
      <w:start w:val="1"/>
      <w:numFmt w:val="bullet"/>
      <w:lvlText w:val=""/>
      <w:lvlJc w:val="left"/>
      <w:pPr>
        <w:ind w:left="720" w:hanging="360"/>
      </w:pPr>
      <w:rPr>
        <w:rFonts w:ascii="Symbol" w:hAnsi="Symbol"/>
      </w:rPr>
    </w:lvl>
    <w:lvl w:ilvl="5" w:tplc="95C06270">
      <w:start w:val="1"/>
      <w:numFmt w:val="bullet"/>
      <w:lvlText w:val=""/>
      <w:lvlJc w:val="left"/>
      <w:pPr>
        <w:ind w:left="720" w:hanging="360"/>
      </w:pPr>
      <w:rPr>
        <w:rFonts w:ascii="Symbol" w:hAnsi="Symbol"/>
      </w:rPr>
    </w:lvl>
    <w:lvl w:ilvl="6" w:tplc="E3D05DC0">
      <w:start w:val="1"/>
      <w:numFmt w:val="bullet"/>
      <w:lvlText w:val=""/>
      <w:lvlJc w:val="left"/>
      <w:pPr>
        <w:ind w:left="720" w:hanging="360"/>
      </w:pPr>
      <w:rPr>
        <w:rFonts w:ascii="Symbol" w:hAnsi="Symbol"/>
      </w:rPr>
    </w:lvl>
    <w:lvl w:ilvl="7" w:tplc="FF38D48E">
      <w:start w:val="1"/>
      <w:numFmt w:val="bullet"/>
      <w:lvlText w:val=""/>
      <w:lvlJc w:val="left"/>
      <w:pPr>
        <w:ind w:left="720" w:hanging="360"/>
      </w:pPr>
      <w:rPr>
        <w:rFonts w:ascii="Symbol" w:hAnsi="Symbol"/>
      </w:rPr>
    </w:lvl>
    <w:lvl w:ilvl="8" w:tplc="0BF87FE6">
      <w:start w:val="1"/>
      <w:numFmt w:val="bullet"/>
      <w:lvlText w:val=""/>
      <w:lvlJc w:val="left"/>
      <w:pPr>
        <w:ind w:left="720" w:hanging="360"/>
      </w:pPr>
      <w:rPr>
        <w:rFonts w:ascii="Symbol" w:hAnsi="Symbol"/>
      </w:rPr>
    </w:lvl>
  </w:abstractNum>
  <w:abstractNum w:abstractNumId="10" w15:restartNumberingAfterBreak="0">
    <w:nsid w:val="26320EC9"/>
    <w:multiLevelType w:val="hybridMultilevel"/>
    <w:tmpl w:val="19728908"/>
    <w:lvl w:ilvl="0" w:tplc="08090001">
      <w:start w:val="1"/>
      <w:numFmt w:val="bullet"/>
      <w:lvlText w:val=""/>
      <w:lvlJc w:val="left"/>
      <w:pPr>
        <w:ind w:left="720" w:hanging="72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267E67EF"/>
    <w:multiLevelType w:val="hybridMultilevel"/>
    <w:tmpl w:val="CAFCA156"/>
    <w:lvl w:ilvl="0" w:tplc="77BAA1A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9A184B"/>
    <w:multiLevelType w:val="hybridMultilevel"/>
    <w:tmpl w:val="656A3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1D16A3"/>
    <w:multiLevelType w:val="hybridMultilevel"/>
    <w:tmpl w:val="2BE45980"/>
    <w:lvl w:ilvl="0" w:tplc="02B07ACC">
      <w:start w:val="1"/>
      <w:numFmt w:val="bullet"/>
      <w:lvlText w:val=""/>
      <w:lvlJc w:val="left"/>
      <w:pPr>
        <w:ind w:left="720" w:hanging="360"/>
      </w:pPr>
      <w:rPr>
        <w:rFonts w:ascii="Symbol" w:hAnsi="Symbol"/>
      </w:rPr>
    </w:lvl>
    <w:lvl w:ilvl="1" w:tplc="77660858">
      <w:start w:val="1"/>
      <w:numFmt w:val="bullet"/>
      <w:lvlText w:val=""/>
      <w:lvlJc w:val="left"/>
      <w:pPr>
        <w:ind w:left="720" w:hanging="360"/>
      </w:pPr>
      <w:rPr>
        <w:rFonts w:ascii="Symbol" w:hAnsi="Symbol"/>
      </w:rPr>
    </w:lvl>
    <w:lvl w:ilvl="2" w:tplc="5F7464F0">
      <w:start w:val="1"/>
      <w:numFmt w:val="bullet"/>
      <w:lvlText w:val=""/>
      <w:lvlJc w:val="left"/>
      <w:pPr>
        <w:ind w:left="720" w:hanging="360"/>
      </w:pPr>
      <w:rPr>
        <w:rFonts w:ascii="Symbol" w:hAnsi="Symbol"/>
      </w:rPr>
    </w:lvl>
    <w:lvl w:ilvl="3" w:tplc="BA16759E">
      <w:start w:val="1"/>
      <w:numFmt w:val="bullet"/>
      <w:lvlText w:val=""/>
      <w:lvlJc w:val="left"/>
      <w:pPr>
        <w:ind w:left="720" w:hanging="360"/>
      </w:pPr>
      <w:rPr>
        <w:rFonts w:ascii="Symbol" w:hAnsi="Symbol"/>
      </w:rPr>
    </w:lvl>
    <w:lvl w:ilvl="4" w:tplc="C8D67690">
      <w:start w:val="1"/>
      <w:numFmt w:val="bullet"/>
      <w:lvlText w:val=""/>
      <w:lvlJc w:val="left"/>
      <w:pPr>
        <w:ind w:left="720" w:hanging="360"/>
      </w:pPr>
      <w:rPr>
        <w:rFonts w:ascii="Symbol" w:hAnsi="Symbol"/>
      </w:rPr>
    </w:lvl>
    <w:lvl w:ilvl="5" w:tplc="084459CE">
      <w:start w:val="1"/>
      <w:numFmt w:val="bullet"/>
      <w:lvlText w:val=""/>
      <w:lvlJc w:val="left"/>
      <w:pPr>
        <w:ind w:left="720" w:hanging="360"/>
      </w:pPr>
      <w:rPr>
        <w:rFonts w:ascii="Symbol" w:hAnsi="Symbol"/>
      </w:rPr>
    </w:lvl>
    <w:lvl w:ilvl="6" w:tplc="90965088">
      <w:start w:val="1"/>
      <w:numFmt w:val="bullet"/>
      <w:lvlText w:val=""/>
      <w:lvlJc w:val="left"/>
      <w:pPr>
        <w:ind w:left="720" w:hanging="360"/>
      </w:pPr>
      <w:rPr>
        <w:rFonts w:ascii="Symbol" w:hAnsi="Symbol"/>
      </w:rPr>
    </w:lvl>
    <w:lvl w:ilvl="7" w:tplc="C950BBFA">
      <w:start w:val="1"/>
      <w:numFmt w:val="bullet"/>
      <w:lvlText w:val=""/>
      <w:lvlJc w:val="left"/>
      <w:pPr>
        <w:ind w:left="720" w:hanging="360"/>
      </w:pPr>
      <w:rPr>
        <w:rFonts w:ascii="Symbol" w:hAnsi="Symbol"/>
      </w:rPr>
    </w:lvl>
    <w:lvl w:ilvl="8" w:tplc="F370C474">
      <w:start w:val="1"/>
      <w:numFmt w:val="bullet"/>
      <w:lvlText w:val=""/>
      <w:lvlJc w:val="left"/>
      <w:pPr>
        <w:ind w:left="720" w:hanging="360"/>
      </w:pPr>
      <w:rPr>
        <w:rFonts w:ascii="Symbol" w:hAnsi="Symbol"/>
      </w:rPr>
    </w:lvl>
  </w:abstractNum>
  <w:abstractNum w:abstractNumId="14" w15:restartNumberingAfterBreak="0">
    <w:nsid w:val="386A7E7B"/>
    <w:multiLevelType w:val="multilevel"/>
    <w:tmpl w:val="A192E2F0"/>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80" w:hanging="380"/>
      </w:pPr>
      <w:rPr>
        <w:rFonts w:hint="default"/>
      </w:rPr>
    </w:lvl>
    <w:lvl w:ilvl="2">
      <w:start w:val="1"/>
      <w:numFmt w:val="decimal"/>
      <w:pStyle w:val="Heading3"/>
      <w:isLgl/>
      <w:lvlText w:val="%1.%2.%3"/>
      <w:lvlJc w:val="left"/>
      <w:pPr>
        <w:ind w:left="1997"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3D4D79A7"/>
    <w:multiLevelType w:val="hybridMultilevel"/>
    <w:tmpl w:val="BB24E30C"/>
    <w:lvl w:ilvl="0" w:tplc="C7024E10">
      <w:start w:val="1"/>
      <w:numFmt w:val="bullet"/>
      <w:lvlText w:val=""/>
      <w:lvlJc w:val="left"/>
      <w:pPr>
        <w:ind w:left="720" w:hanging="360"/>
      </w:pPr>
      <w:rPr>
        <w:rFonts w:ascii="Symbol" w:hAnsi="Symbol"/>
      </w:rPr>
    </w:lvl>
    <w:lvl w:ilvl="1" w:tplc="4828913A">
      <w:start w:val="1"/>
      <w:numFmt w:val="bullet"/>
      <w:lvlText w:val=""/>
      <w:lvlJc w:val="left"/>
      <w:pPr>
        <w:ind w:left="720" w:hanging="360"/>
      </w:pPr>
      <w:rPr>
        <w:rFonts w:ascii="Symbol" w:hAnsi="Symbol"/>
      </w:rPr>
    </w:lvl>
    <w:lvl w:ilvl="2" w:tplc="F7504CB0">
      <w:start w:val="1"/>
      <w:numFmt w:val="bullet"/>
      <w:lvlText w:val=""/>
      <w:lvlJc w:val="left"/>
      <w:pPr>
        <w:ind w:left="720" w:hanging="360"/>
      </w:pPr>
      <w:rPr>
        <w:rFonts w:ascii="Symbol" w:hAnsi="Symbol"/>
      </w:rPr>
    </w:lvl>
    <w:lvl w:ilvl="3" w:tplc="56EE68A8">
      <w:start w:val="1"/>
      <w:numFmt w:val="bullet"/>
      <w:lvlText w:val=""/>
      <w:lvlJc w:val="left"/>
      <w:pPr>
        <w:ind w:left="720" w:hanging="360"/>
      </w:pPr>
      <w:rPr>
        <w:rFonts w:ascii="Symbol" w:hAnsi="Symbol"/>
      </w:rPr>
    </w:lvl>
    <w:lvl w:ilvl="4" w:tplc="8E90B984">
      <w:start w:val="1"/>
      <w:numFmt w:val="bullet"/>
      <w:lvlText w:val=""/>
      <w:lvlJc w:val="left"/>
      <w:pPr>
        <w:ind w:left="720" w:hanging="360"/>
      </w:pPr>
      <w:rPr>
        <w:rFonts w:ascii="Symbol" w:hAnsi="Symbol"/>
      </w:rPr>
    </w:lvl>
    <w:lvl w:ilvl="5" w:tplc="88AC917A">
      <w:start w:val="1"/>
      <w:numFmt w:val="bullet"/>
      <w:lvlText w:val=""/>
      <w:lvlJc w:val="left"/>
      <w:pPr>
        <w:ind w:left="720" w:hanging="360"/>
      </w:pPr>
      <w:rPr>
        <w:rFonts w:ascii="Symbol" w:hAnsi="Symbol"/>
      </w:rPr>
    </w:lvl>
    <w:lvl w:ilvl="6" w:tplc="98602E66">
      <w:start w:val="1"/>
      <w:numFmt w:val="bullet"/>
      <w:lvlText w:val=""/>
      <w:lvlJc w:val="left"/>
      <w:pPr>
        <w:ind w:left="720" w:hanging="360"/>
      </w:pPr>
      <w:rPr>
        <w:rFonts w:ascii="Symbol" w:hAnsi="Symbol"/>
      </w:rPr>
    </w:lvl>
    <w:lvl w:ilvl="7" w:tplc="5DDC269A">
      <w:start w:val="1"/>
      <w:numFmt w:val="bullet"/>
      <w:lvlText w:val=""/>
      <w:lvlJc w:val="left"/>
      <w:pPr>
        <w:ind w:left="720" w:hanging="360"/>
      </w:pPr>
      <w:rPr>
        <w:rFonts w:ascii="Symbol" w:hAnsi="Symbol"/>
      </w:rPr>
    </w:lvl>
    <w:lvl w:ilvl="8" w:tplc="469C21D8">
      <w:start w:val="1"/>
      <w:numFmt w:val="bullet"/>
      <w:lvlText w:val=""/>
      <w:lvlJc w:val="left"/>
      <w:pPr>
        <w:ind w:left="720" w:hanging="360"/>
      </w:pPr>
      <w:rPr>
        <w:rFonts w:ascii="Symbol" w:hAnsi="Symbol"/>
      </w:rPr>
    </w:lvl>
  </w:abstractNum>
  <w:abstractNum w:abstractNumId="16" w15:restartNumberingAfterBreak="0">
    <w:nsid w:val="3E057A84"/>
    <w:multiLevelType w:val="hybridMultilevel"/>
    <w:tmpl w:val="B4D848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F0C7314"/>
    <w:multiLevelType w:val="hybridMultilevel"/>
    <w:tmpl w:val="3E1C014C"/>
    <w:lvl w:ilvl="0" w:tplc="065A2AA0">
      <w:start w:val="1"/>
      <w:numFmt w:val="bullet"/>
      <w:lvlText w:val=""/>
      <w:lvlJc w:val="left"/>
      <w:pPr>
        <w:ind w:left="720" w:hanging="360"/>
      </w:pPr>
      <w:rPr>
        <w:rFonts w:ascii="Symbol" w:hAnsi="Symbol"/>
      </w:rPr>
    </w:lvl>
    <w:lvl w:ilvl="1" w:tplc="A2E493B4">
      <w:start w:val="1"/>
      <w:numFmt w:val="bullet"/>
      <w:lvlText w:val=""/>
      <w:lvlJc w:val="left"/>
      <w:pPr>
        <w:ind w:left="720" w:hanging="360"/>
      </w:pPr>
      <w:rPr>
        <w:rFonts w:ascii="Symbol" w:hAnsi="Symbol"/>
      </w:rPr>
    </w:lvl>
    <w:lvl w:ilvl="2" w:tplc="08B0CA7C">
      <w:start w:val="1"/>
      <w:numFmt w:val="bullet"/>
      <w:lvlText w:val=""/>
      <w:lvlJc w:val="left"/>
      <w:pPr>
        <w:ind w:left="720" w:hanging="360"/>
      </w:pPr>
      <w:rPr>
        <w:rFonts w:ascii="Symbol" w:hAnsi="Symbol"/>
      </w:rPr>
    </w:lvl>
    <w:lvl w:ilvl="3" w:tplc="71C64B76">
      <w:start w:val="1"/>
      <w:numFmt w:val="bullet"/>
      <w:lvlText w:val=""/>
      <w:lvlJc w:val="left"/>
      <w:pPr>
        <w:ind w:left="720" w:hanging="360"/>
      </w:pPr>
      <w:rPr>
        <w:rFonts w:ascii="Symbol" w:hAnsi="Symbol"/>
      </w:rPr>
    </w:lvl>
    <w:lvl w:ilvl="4" w:tplc="71E2897E">
      <w:start w:val="1"/>
      <w:numFmt w:val="bullet"/>
      <w:lvlText w:val=""/>
      <w:lvlJc w:val="left"/>
      <w:pPr>
        <w:ind w:left="720" w:hanging="360"/>
      </w:pPr>
      <w:rPr>
        <w:rFonts w:ascii="Symbol" w:hAnsi="Symbol"/>
      </w:rPr>
    </w:lvl>
    <w:lvl w:ilvl="5" w:tplc="3FE0D688">
      <w:start w:val="1"/>
      <w:numFmt w:val="bullet"/>
      <w:lvlText w:val=""/>
      <w:lvlJc w:val="left"/>
      <w:pPr>
        <w:ind w:left="720" w:hanging="360"/>
      </w:pPr>
      <w:rPr>
        <w:rFonts w:ascii="Symbol" w:hAnsi="Symbol"/>
      </w:rPr>
    </w:lvl>
    <w:lvl w:ilvl="6" w:tplc="9D2AF2F0">
      <w:start w:val="1"/>
      <w:numFmt w:val="bullet"/>
      <w:lvlText w:val=""/>
      <w:lvlJc w:val="left"/>
      <w:pPr>
        <w:ind w:left="720" w:hanging="360"/>
      </w:pPr>
      <w:rPr>
        <w:rFonts w:ascii="Symbol" w:hAnsi="Symbol"/>
      </w:rPr>
    </w:lvl>
    <w:lvl w:ilvl="7" w:tplc="7B7E21D0">
      <w:start w:val="1"/>
      <w:numFmt w:val="bullet"/>
      <w:lvlText w:val=""/>
      <w:lvlJc w:val="left"/>
      <w:pPr>
        <w:ind w:left="720" w:hanging="360"/>
      </w:pPr>
      <w:rPr>
        <w:rFonts w:ascii="Symbol" w:hAnsi="Symbol"/>
      </w:rPr>
    </w:lvl>
    <w:lvl w:ilvl="8" w:tplc="8AE891EA">
      <w:start w:val="1"/>
      <w:numFmt w:val="bullet"/>
      <w:lvlText w:val=""/>
      <w:lvlJc w:val="left"/>
      <w:pPr>
        <w:ind w:left="720" w:hanging="360"/>
      </w:pPr>
      <w:rPr>
        <w:rFonts w:ascii="Symbol" w:hAnsi="Symbol"/>
      </w:rPr>
    </w:lvl>
  </w:abstractNum>
  <w:abstractNum w:abstractNumId="18" w15:restartNumberingAfterBreak="0">
    <w:nsid w:val="541D2601"/>
    <w:multiLevelType w:val="multilevel"/>
    <w:tmpl w:val="BF4A177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59CE0406"/>
    <w:multiLevelType w:val="hybridMultilevel"/>
    <w:tmpl w:val="D0B2E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C92EB6"/>
    <w:multiLevelType w:val="hybridMultilevel"/>
    <w:tmpl w:val="DE808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732684"/>
    <w:multiLevelType w:val="hybridMultilevel"/>
    <w:tmpl w:val="C5B66026"/>
    <w:lvl w:ilvl="0" w:tplc="77BAA1A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04698083">
    <w:abstractNumId w:val="7"/>
  </w:num>
  <w:num w:numId="2" w16cid:durableId="2109886607">
    <w:abstractNumId w:val="3"/>
  </w:num>
  <w:num w:numId="3" w16cid:durableId="814874864">
    <w:abstractNumId w:val="20"/>
  </w:num>
  <w:num w:numId="4" w16cid:durableId="1306735934">
    <w:abstractNumId w:val="2"/>
  </w:num>
  <w:num w:numId="5" w16cid:durableId="1091971782">
    <w:abstractNumId w:val="1"/>
  </w:num>
  <w:num w:numId="6" w16cid:durableId="1690713763">
    <w:abstractNumId w:val="6"/>
  </w:num>
  <w:num w:numId="7" w16cid:durableId="1487357389">
    <w:abstractNumId w:val="0"/>
  </w:num>
  <w:num w:numId="8" w16cid:durableId="1416242016">
    <w:abstractNumId w:val="11"/>
  </w:num>
  <w:num w:numId="9" w16cid:durableId="1904488934">
    <w:abstractNumId w:val="21"/>
  </w:num>
  <w:num w:numId="10" w16cid:durableId="605969880">
    <w:abstractNumId w:val="19"/>
  </w:num>
  <w:num w:numId="11" w16cid:durableId="1959484484">
    <w:abstractNumId w:val="10"/>
  </w:num>
  <w:num w:numId="12" w16cid:durableId="608243224">
    <w:abstractNumId w:val="18"/>
  </w:num>
  <w:num w:numId="13" w16cid:durableId="495806372">
    <w:abstractNumId w:val="14"/>
  </w:num>
  <w:num w:numId="14" w16cid:durableId="928932319">
    <w:abstractNumId w:val="12"/>
  </w:num>
  <w:num w:numId="15" w16cid:durableId="624311105">
    <w:abstractNumId w:val="8"/>
  </w:num>
  <w:num w:numId="16" w16cid:durableId="548540660">
    <w:abstractNumId w:val="16"/>
  </w:num>
  <w:num w:numId="17" w16cid:durableId="15037351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51747">
    <w:abstractNumId w:val="13"/>
  </w:num>
  <w:num w:numId="19" w16cid:durableId="1952205659">
    <w:abstractNumId w:val="5"/>
  </w:num>
  <w:num w:numId="20" w16cid:durableId="1399211974">
    <w:abstractNumId w:val="15"/>
  </w:num>
  <w:num w:numId="21" w16cid:durableId="403797948">
    <w:abstractNumId w:val="17"/>
  </w:num>
  <w:num w:numId="22" w16cid:durableId="1123811511">
    <w:abstractNumId w:val="4"/>
  </w:num>
  <w:num w:numId="23" w16cid:durableId="9197916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E66"/>
    <w:rsid w:val="000000ED"/>
    <w:rsid w:val="00000708"/>
    <w:rsid w:val="00000977"/>
    <w:rsid w:val="00001EAF"/>
    <w:rsid w:val="00004614"/>
    <w:rsid w:val="0000493B"/>
    <w:rsid w:val="00006153"/>
    <w:rsid w:val="00006FF0"/>
    <w:rsid w:val="000072C5"/>
    <w:rsid w:val="00007753"/>
    <w:rsid w:val="000116E5"/>
    <w:rsid w:val="0001215E"/>
    <w:rsid w:val="00012651"/>
    <w:rsid w:val="000135AF"/>
    <w:rsid w:val="00014098"/>
    <w:rsid w:val="00014409"/>
    <w:rsid w:val="00014AAD"/>
    <w:rsid w:val="00014B4C"/>
    <w:rsid w:val="00015184"/>
    <w:rsid w:val="00015814"/>
    <w:rsid w:val="00015ADA"/>
    <w:rsid w:val="00016339"/>
    <w:rsid w:val="00016781"/>
    <w:rsid w:val="00017013"/>
    <w:rsid w:val="0001718A"/>
    <w:rsid w:val="00017E73"/>
    <w:rsid w:val="00021AE6"/>
    <w:rsid w:val="0002296C"/>
    <w:rsid w:val="000234EE"/>
    <w:rsid w:val="00023B39"/>
    <w:rsid w:val="00024734"/>
    <w:rsid w:val="00025180"/>
    <w:rsid w:val="000254A2"/>
    <w:rsid w:val="000277A1"/>
    <w:rsid w:val="000300C5"/>
    <w:rsid w:val="00030E06"/>
    <w:rsid w:val="00034E86"/>
    <w:rsid w:val="00035452"/>
    <w:rsid w:val="00035B14"/>
    <w:rsid w:val="000366CA"/>
    <w:rsid w:val="00036B5F"/>
    <w:rsid w:val="0004003B"/>
    <w:rsid w:val="000405E6"/>
    <w:rsid w:val="00040E10"/>
    <w:rsid w:val="000425B0"/>
    <w:rsid w:val="000435B7"/>
    <w:rsid w:val="00043D30"/>
    <w:rsid w:val="00044082"/>
    <w:rsid w:val="00044AC9"/>
    <w:rsid w:val="00045D5E"/>
    <w:rsid w:val="00046EB5"/>
    <w:rsid w:val="0005177C"/>
    <w:rsid w:val="00052BE5"/>
    <w:rsid w:val="00057B32"/>
    <w:rsid w:val="00057FFE"/>
    <w:rsid w:val="00060CF1"/>
    <w:rsid w:val="0006102D"/>
    <w:rsid w:val="000611A8"/>
    <w:rsid w:val="000616B1"/>
    <w:rsid w:val="000620B4"/>
    <w:rsid w:val="000630A6"/>
    <w:rsid w:val="0006321F"/>
    <w:rsid w:val="00064399"/>
    <w:rsid w:val="00065C70"/>
    <w:rsid w:val="000666C4"/>
    <w:rsid w:val="000671A6"/>
    <w:rsid w:val="00067249"/>
    <w:rsid w:val="000673B9"/>
    <w:rsid w:val="000710AF"/>
    <w:rsid w:val="000710BC"/>
    <w:rsid w:val="00072691"/>
    <w:rsid w:val="00072718"/>
    <w:rsid w:val="00072E00"/>
    <w:rsid w:val="00073FE8"/>
    <w:rsid w:val="00074B4F"/>
    <w:rsid w:val="00075C92"/>
    <w:rsid w:val="00075E82"/>
    <w:rsid w:val="00076EA3"/>
    <w:rsid w:val="00077386"/>
    <w:rsid w:val="00077D83"/>
    <w:rsid w:val="00080D3C"/>
    <w:rsid w:val="000822DB"/>
    <w:rsid w:val="00082A49"/>
    <w:rsid w:val="00082CE1"/>
    <w:rsid w:val="00082E68"/>
    <w:rsid w:val="00084081"/>
    <w:rsid w:val="000847DD"/>
    <w:rsid w:val="00086362"/>
    <w:rsid w:val="0008711B"/>
    <w:rsid w:val="00090327"/>
    <w:rsid w:val="00090825"/>
    <w:rsid w:val="00091D42"/>
    <w:rsid w:val="00092087"/>
    <w:rsid w:val="000920E4"/>
    <w:rsid w:val="00092817"/>
    <w:rsid w:val="00092932"/>
    <w:rsid w:val="00092C6F"/>
    <w:rsid w:val="000933E2"/>
    <w:rsid w:val="00093D05"/>
    <w:rsid w:val="000954E6"/>
    <w:rsid w:val="00095A28"/>
    <w:rsid w:val="00097F5D"/>
    <w:rsid w:val="00097FDE"/>
    <w:rsid w:val="000A205F"/>
    <w:rsid w:val="000A274A"/>
    <w:rsid w:val="000A2AE4"/>
    <w:rsid w:val="000A61C8"/>
    <w:rsid w:val="000A64FF"/>
    <w:rsid w:val="000A6E6C"/>
    <w:rsid w:val="000A6FBB"/>
    <w:rsid w:val="000A731C"/>
    <w:rsid w:val="000B0BE4"/>
    <w:rsid w:val="000B1418"/>
    <w:rsid w:val="000B1EA2"/>
    <w:rsid w:val="000B22B3"/>
    <w:rsid w:val="000B2FF3"/>
    <w:rsid w:val="000B3327"/>
    <w:rsid w:val="000B40D1"/>
    <w:rsid w:val="000B4782"/>
    <w:rsid w:val="000B5A03"/>
    <w:rsid w:val="000B5F27"/>
    <w:rsid w:val="000B71ED"/>
    <w:rsid w:val="000B75CB"/>
    <w:rsid w:val="000B7C5F"/>
    <w:rsid w:val="000C1099"/>
    <w:rsid w:val="000C2105"/>
    <w:rsid w:val="000C2929"/>
    <w:rsid w:val="000C2A63"/>
    <w:rsid w:val="000C2E71"/>
    <w:rsid w:val="000C432E"/>
    <w:rsid w:val="000C4731"/>
    <w:rsid w:val="000C4C9D"/>
    <w:rsid w:val="000C5ED1"/>
    <w:rsid w:val="000C6197"/>
    <w:rsid w:val="000C68C5"/>
    <w:rsid w:val="000D11B2"/>
    <w:rsid w:val="000D128C"/>
    <w:rsid w:val="000D2326"/>
    <w:rsid w:val="000D298C"/>
    <w:rsid w:val="000D346C"/>
    <w:rsid w:val="000D66C7"/>
    <w:rsid w:val="000D68A8"/>
    <w:rsid w:val="000E0DE5"/>
    <w:rsid w:val="000E1213"/>
    <w:rsid w:val="000E3706"/>
    <w:rsid w:val="000E3739"/>
    <w:rsid w:val="000E4750"/>
    <w:rsid w:val="000E499E"/>
    <w:rsid w:val="000E4BB4"/>
    <w:rsid w:val="000E55D4"/>
    <w:rsid w:val="000E5D07"/>
    <w:rsid w:val="000E5D95"/>
    <w:rsid w:val="000E6B43"/>
    <w:rsid w:val="000F02A8"/>
    <w:rsid w:val="000F12FE"/>
    <w:rsid w:val="000F2688"/>
    <w:rsid w:val="000F35A9"/>
    <w:rsid w:val="000F3B0B"/>
    <w:rsid w:val="000F618D"/>
    <w:rsid w:val="000F6EE6"/>
    <w:rsid w:val="00100D5E"/>
    <w:rsid w:val="00101008"/>
    <w:rsid w:val="00101375"/>
    <w:rsid w:val="0010140F"/>
    <w:rsid w:val="0010170F"/>
    <w:rsid w:val="00101C3F"/>
    <w:rsid w:val="001021B7"/>
    <w:rsid w:val="00102275"/>
    <w:rsid w:val="00102482"/>
    <w:rsid w:val="00102698"/>
    <w:rsid w:val="00105038"/>
    <w:rsid w:val="0010568D"/>
    <w:rsid w:val="001060B3"/>
    <w:rsid w:val="0010652C"/>
    <w:rsid w:val="00107592"/>
    <w:rsid w:val="00110536"/>
    <w:rsid w:val="00110BFF"/>
    <w:rsid w:val="00110E50"/>
    <w:rsid w:val="001121E0"/>
    <w:rsid w:val="001123B1"/>
    <w:rsid w:val="0011278C"/>
    <w:rsid w:val="0011300D"/>
    <w:rsid w:val="00113D89"/>
    <w:rsid w:val="00113EF4"/>
    <w:rsid w:val="00114587"/>
    <w:rsid w:val="0011467B"/>
    <w:rsid w:val="00115532"/>
    <w:rsid w:val="00115FC2"/>
    <w:rsid w:val="00116A07"/>
    <w:rsid w:val="001176D2"/>
    <w:rsid w:val="001177F1"/>
    <w:rsid w:val="0012053F"/>
    <w:rsid w:val="00121096"/>
    <w:rsid w:val="00122DC0"/>
    <w:rsid w:val="00123555"/>
    <w:rsid w:val="00123663"/>
    <w:rsid w:val="00123C9B"/>
    <w:rsid w:val="0012411C"/>
    <w:rsid w:val="00124AAF"/>
    <w:rsid w:val="00125055"/>
    <w:rsid w:val="00126732"/>
    <w:rsid w:val="001267D8"/>
    <w:rsid w:val="00126F99"/>
    <w:rsid w:val="00127963"/>
    <w:rsid w:val="00127B8D"/>
    <w:rsid w:val="00127BD5"/>
    <w:rsid w:val="0013129D"/>
    <w:rsid w:val="00132DF2"/>
    <w:rsid w:val="00133170"/>
    <w:rsid w:val="00133917"/>
    <w:rsid w:val="00133A7E"/>
    <w:rsid w:val="00134925"/>
    <w:rsid w:val="00135344"/>
    <w:rsid w:val="001357B7"/>
    <w:rsid w:val="00135A82"/>
    <w:rsid w:val="00135B04"/>
    <w:rsid w:val="00136164"/>
    <w:rsid w:val="00136D4F"/>
    <w:rsid w:val="001370C4"/>
    <w:rsid w:val="00137608"/>
    <w:rsid w:val="00137D05"/>
    <w:rsid w:val="00137F4E"/>
    <w:rsid w:val="00141217"/>
    <w:rsid w:val="00141CE4"/>
    <w:rsid w:val="00141CFC"/>
    <w:rsid w:val="001431F3"/>
    <w:rsid w:val="001438DC"/>
    <w:rsid w:val="00143945"/>
    <w:rsid w:val="0014464D"/>
    <w:rsid w:val="001447F5"/>
    <w:rsid w:val="001449C1"/>
    <w:rsid w:val="00145C3A"/>
    <w:rsid w:val="001474E0"/>
    <w:rsid w:val="0014777F"/>
    <w:rsid w:val="00147E35"/>
    <w:rsid w:val="0015073C"/>
    <w:rsid w:val="00151498"/>
    <w:rsid w:val="00151A82"/>
    <w:rsid w:val="00151B57"/>
    <w:rsid w:val="00152A94"/>
    <w:rsid w:val="00152BB5"/>
    <w:rsid w:val="00153045"/>
    <w:rsid w:val="0015507F"/>
    <w:rsid w:val="00155209"/>
    <w:rsid w:val="001553F7"/>
    <w:rsid w:val="0015587B"/>
    <w:rsid w:val="00156719"/>
    <w:rsid w:val="00157B57"/>
    <w:rsid w:val="00160714"/>
    <w:rsid w:val="00161C6A"/>
    <w:rsid w:val="00161D07"/>
    <w:rsid w:val="00161F24"/>
    <w:rsid w:val="00163824"/>
    <w:rsid w:val="00163E20"/>
    <w:rsid w:val="00164237"/>
    <w:rsid w:val="001643EA"/>
    <w:rsid w:val="00164B59"/>
    <w:rsid w:val="00167615"/>
    <w:rsid w:val="00167B67"/>
    <w:rsid w:val="001719F3"/>
    <w:rsid w:val="00171AE4"/>
    <w:rsid w:val="00172A07"/>
    <w:rsid w:val="0017459E"/>
    <w:rsid w:val="00175476"/>
    <w:rsid w:val="00175F29"/>
    <w:rsid w:val="001761C3"/>
    <w:rsid w:val="00176DDD"/>
    <w:rsid w:val="0018094C"/>
    <w:rsid w:val="00180CD1"/>
    <w:rsid w:val="001816B5"/>
    <w:rsid w:val="00181814"/>
    <w:rsid w:val="00181EF3"/>
    <w:rsid w:val="0018256F"/>
    <w:rsid w:val="00182F0C"/>
    <w:rsid w:val="001830BB"/>
    <w:rsid w:val="0018327C"/>
    <w:rsid w:val="00183353"/>
    <w:rsid w:val="001839D7"/>
    <w:rsid w:val="00183D09"/>
    <w:rsid w:val="0018574D"/>
    <w:rsid w:val="001864F9"/>
    <w:rsid w:val="00187191"/>
    <w:rsid w:val="00187CA4"/>
    <w:rsid w:val="0019120F"/>
    <w:rsid w:val="00192258"/>
    <w:rsid w:val="00193810"/>
    <w:rsid w:val="0019589D"/>
    <w:rsid w:val="00195AF1"/>
    <w:rsid w:val="00196114"/>
    <w:rsid w:val="0019748B"/>
    <w:rsid w:val="00197A2F"/>
    <w:rsid w:val="001A0C4E"/>
    <w:rsid w:val="001A2574"/>
    <w:rsid w:val="001A2F17"/>
    <w:rsid w:val="001A31A2"/>
    <w:rsid w:val="001A3693"/>
    <w:rsid w:val="001A41ED"/>
    <w:rsid w:val="001A4C8A"/>
    <w:rsid w:val="001A4E2C"/>
    <w:rsid w:val="001A5636"/>
    <w:rsid w:val="001A6133"/>
    <w:rsid w:val="001A61D6"/>
    <w:rsid w:val="001A65F4"/>
    <w:rsid w:val="001A6D59"/>
    <w:rsid w:val="001A715D"/>
    <w:rsid w:val="001B04DC"/>
    <w:rsid w:val="001B5458"/>
    <w:rsid w:val="001B592C"/>
    <w:rsid w:val="001B59C8"/>
    <w:rsid w:val="001B6EFF"/>
    <w:rsid w:val="001B70A7"/>
    <w:rsid w:val="001B73C9"/>
    <w:rsid w:val="001B74AB"/>
    <w:rsid w:val="001B74FD"/>
    <w:rsid w:val="001B76AE"/>
    <w:rsid w:val="001B7986"/>
    <w:rsid w:val="001C0535"/>
    <w:rsid w:val="001C08D4"/>
    <w:rsid w:val="001C149B"/>
    <w:rsid w:val="001C194D"/>
    <w:rsid w:val="001C1CB0"/>
    <w:rsid w:val="001C438D"/>
    <w:rsid w:val="001C4572"/>
    <w:rsid w:val="001C4C58"/>
    <w:rsid w:val="001C4CB1"/>
    <w:rsid w:val="001C56BF"/>
    <w:rsid w:val="001C63E5"/>
    <w:rsid w:val="001C6717"/>
    <w:rsid w:val="001D0CCB"/>
    <w:rsid w:val="001D1D5A"/>
    <w:rsid w:val="001D30D1"/>
    <w:rsid w:val="001D37A9"/>
    <w:rsid w:val="001D43E2"/>
    <w:rsid w:val="001D4B69"/>
    <w:rsid w:val="001D52ED"/>
    <w:rsid w:val="001D5F59"/>
    <w:rsid w:val="001D6CE5"/>
    <w:rsid w:val="001D735C"/>
    <w:rsid w:val="001E0891"/>
    <w:rsid w:val="001E0C63"/>
    <w:rsid w:val="001E2923"/>
    <w:rsid w:val="001E5BB8"/>
    <w:rsid w:val="001E5C0A"/>
    <w:rsid w:val="001E6393"/>
    <w:rsid w:val="001E6F8B"/>
    <w:rsid w:val="001E7B31"/>
    <w:rsid w:val="001F0301"/>
    <w:rsid w:val="001F2C99"/>
    <w:rsid w:val="001F2CF5"/>
    <w:rsid w:val="001F35D4"/>
    <w:rsid w:val="001F4A6F"/>
    <w:rsid w:val="001F4F90"/>
    <w:rsid w:val="001F5FC2"/>
    <w:rsid w:val="001F6BB8"/>
    <w:rsid w:val="001F76B3"/>
    <w:rsid w:val="00200053"/>
    <w:rsid w:val="0020039E"/>
    <w:rsid w:val="002010CB"/>
    <w:rsid w:val="00202A11"/>
    <w:rsid w:val="00202E61"/>
    <w:rsid w:val="002046EA"/>
    <w:rsid w:val="00205DAD"/>
    <w:rsid w:val="00205F8C"/>
    <w:rsid w:val="00207018"/>
    <w:rsid w:val="0020704D"/>
    <w:rsid w:val="00207A86"/>
    <w:rsid w:val="00207EE2"/>
    <w:rsid w:val="00214221"/>
    <w:rsid w:val="0021592C"/>
    <w:rsid w:val="00215FF6"/>
    <w:rsid w:val="00216395"/>
    <w:rsid w:val="00216776"/>
    <w:rsid w:val="00216ABD"/>
    <w:rsid w:val="00216CBB"/>
    <w:rsid w:val="002174A1"/>
    <w:rsid w:val="00221FD9"/>
    <w:rsid w:val="00223393"/>
    <w:rsid w:val="00223994"/>
    <w:rsid w:val="0022399B"/>
    <w:rsid w:val="00223B51"/>
    <w:rsid w:val="002240ED"/>
    <w:rsid w:val="00224770"/>
    <w:rsid w:val="00225104"/>
    <w:rsid w:val="00225C96"/>
    <w:rsid w:val="00226EE2"/>
    <w:rsid w:val="002272D0"/>
    <w:rsid w:val="0023010B"/>
    <w:rsid w:val="00230CE5"/>
    <w:rsid w:val="002329D2"/>
    <w:rsid w:val="00232A91"/>
    <w:rsid w:val="00232D26"/>
    <w:rsid w:val="0023329E"/>
    <w:rsid w:val="00234904"/>
    <w:rsid w:val="002349B8"/>
    <w:rsid w:val="002355EE"/>
    <w:rsid w:val="0023661F"/>
    <w:rsid w:val="00236925"/>
    <w:rsid w:val="00236F94"/>
    <w:rsid w:val="00240CA9"/>
    <w:rsid w:val="002414D3"/>
    <w:rsid w:val="00241551"/>
    <w:rsid w:val="00243D71"/>
    <w:rsid w:val="00244D86"/>
    <w:rsid w:val="0024559E"/>
    <w:rsid w:val="00245AFA"/>
    <w:rsid w:val="00246227"/>
    <w:rsid w:val="002462E3"/>
    <w:rsid w:val="00251CDE"/>
    <w:rsid w:val="002524DD"/>
    <w:rsid w:val="00254A9E"/>
    <w:rsid w:val="00254AE1"/>
    <w:rsid w:val="00255C0A"/>
    <w:rsid w:val="002566D7"/>
    <w:rsid w:val="00257499"/>
    <w:rsid w:val="00260281"/>
    <w:rsid w:val="00260B74"/>
    <w:rsid w:val="002632B3"/>
    <w:rsid w:val="00263694"/>
    <w:rsid w:val="00263F26"/>
    <w:rsid w:val="0026468D"/>
    <w:rsid w:val="00265D46"/>
    <w:rsid w:val="00266AEC"/>
    <w:rsid w:val="00266E32"/>
    <w:rsid w:val="002672BB"/>
    <w:rsid w:val="00270B19"/>
    <w:rsid w:val="00271EF6"/>
    <w:rsid w:val="00272242"/>
    <w:rsid w:val="0027256F"/>
    <w:rsid w:val="00274356"/>
    <w:rsid w:val="0027468A"/>
    <w:rsid w:val="002746FD"/>
    <w:rsid w:val="00275A97"/>
    <w:rsid w:val="00276909"/>
    <w:rsid w:val="00276EBC"/>
    <w:rsid w:val="002771CE"/>
    <w:rsid w:val="00277405"/>
    <w:rsid w:val="002775D5"/>
    <w:rsid w:val="002809A8"/>
    <w:rsid w:val="00283396"/>
    <w:rsid w:val="0028388B"/>
    <w:rsid w:val="002846C3"/>
    <w:rsid w:val="00284A17"/>
    <w:rsid w:val="002851E5"/>
    <w:rsid w:val="00285451"/>
    <w:rsid w:val="0028662C"/>
    <w:rsid w:val="00290138"/>
    <w:rsid w:val="002906F9"/>
    <w:rsid w:val="00290EF1"/>
    <w:rsid w:val="002918D2"/>
    <w:rsid w:val="0029285C"/>
    <w:rsid w:val="00292BBC"/>
    <w:rsid w:val="00296A72"/>
    <w:rsid w:val="002A0A11"/>
    <w:rsid w:val="002A0BE9"/>
    <w:rsid w:val="002A32D4"/>
    <w:rsid w:val="002A35B6"/>
    <w:rsid w:val="002A484C"/>
    <w:rsid w:val="002A55F4"/>
    <w:rsid w:val="002A5874"/>
    <w:rsid w:val="002A6FF5"/>
    <w:rsid w:val="002A75FE"/>
    <w:rsid w:val="002A7801"/>
    <w:rsid w:val="002A787E"/>
    <w:rsid w:val="002B0669"/>
    <w:rsid w:val="002B06E1"/>
    <w:rsid w:val="002B0966"/>
    <w:rsid w:val="002B0B03"/>
    <w:rsid w:val="002B155A"/>
    <w:rsid w:val="002B1699"/>
    <w:rsid w:val="002B1FE1"/>
    <w:rsid w:val="002B2BBB"/>
    <w:rsid w:val="002B3B23"/>
    <w:rsid w:val="002B48A6"/>
    <w:rsid w:val="002B4E1B"/>
    <w:rsid w:val="002B57D2"/>
    <w:rsid w:val="002B6384"/>
    <w:rsid w:val="002B7E06"/>
    <w:rsid w:val="002C13E0"/>
    <w:rsid w:val="002C18BD"/>
    <w:rsid w:val="002C213D"/>
    <w:rsid w:val="002C21DD"/>
    <w:rsid w:val="002C29EA"/>
    <w:rsid w:val="002C32D1"/>
    <w:rsid w:val="002C4AE6"/>
    <w:rsid w:val="002C4CAA"/>
    <w:rsid w:val="002C4EAA"/>
    <w:rsid w:val="002C52FD"/>
    <w:rsid w:val="002C55D7"/>
    <w:rsid w:val="002C69DF"/>
    <w:rsid w:val="002C71E8"/>
    <w:rsid w:val="002D07F7"/>
    <w:rsid w:val="002D1D5A"/>
    <w:rsid w:val="002D1FEA"/>
    <w:rsid w:val="002D3B0F"/>
    <w:rsid w:val="002D552D"/>
    <w:rsid w:val="002D5DE8"/>
    <w:rsid w:val="002D732F"/>
    <w:rsid w:val="002D7A17"/>
    <w:rsid w:val="002D7B10"/>
    <w:rsid w:val="002E0E53"/>
    <w:rsid w:val="002E1699"/>
    <w:rsid w:val="002E294E"/>
    <w:rsid w:val="002E29AE"/>
    <w:rsid w:val="002E3F8C"/>
    <w:rsid w:val="002E414F"/>
    <w:rsid w:val="002E5EDB"/>
    <w:rsid w:val="002E6080"/>
    <w:rsid w:val="002E656F"/>
    <w:rsid w:val="002E66BB"/>
    <w:rsid w:val="002E774E"/>
    <w:rsid w:val="002E7AFE"/>
    <w:rsid w:val="002F0421"/>
    <w:rsid w:val="002F05AD"/>
    <w:rsid w:val="002F11A5"/>
    <w:rsid w:val="002F2094"/>
    <w:rsid w:val="002F25D1"/>
    <w:rsid w:val="002F2669"/>
    <w:rsid w:val="002F3666"/>
    <w:rsid w:val="002F36EF"/>
    <w:rsid w:val="002F43F5"/>
    <w:rsid w:val="002F4CAA"/>
    <w:rsid w:val="002F5014"/>
    <w:rsid w:val="002F58EF"/>
    <w:rsid w:val="002F5AA2"/>
    <w:rsid w:val="002F66A1"/>
    <w:rsid w:val="002F723E"/>
    <w:rsid w:val="002F7E99"/>
    <w:rsid w:val="00300F3B"/>
    <w:rsid w:val="003015FF"/>
    <w:rsid w:val="00301E9A"/>
    <w:rsid w:val="00301EA2"/>
    <w:rsid w:val="003026E8"/>
    <w:rsid w:val="003027CC"/>
    <w:rsid w:val="003034CB"/>
    <w:rsid w:val="00303ADF"/>
    <w:rsid w:val="00303C02"/>
    <w:rsid w:val="00305E9E"/>
    <w:rsid w:val="0030636D"/>
    <w:rsid w:val="003070EF"/>
    <w:rsid w:val="0030754C"/>
    <w:rsid w:val="00310DCE"/>
    <w:rsid w:val="0031183D"/>
    <w:rsid w:val="00312080"/>
    <w:rsid w:val="003125DA"/>
    <w:rsid w:val="00312C4F"/>
    <w:rsid w:val="00313084"/>
    <w:rsid w:val="0031363E"/>
    <w:rsid w:val="00313708"/>
    <w:rsid w:val="00314B57"/>
    <w:rsid w:val="003158B6"/>
    <w:rsid w:val="00317969"/>
    <w:rsid w:val="00317C94"/>
    <w:rsid w:val="003203A0"/>
    <w:rsid w:val="003219BE"/>
    <w:rsid w:val="003220B4"/>
    <w:rsid w:val="0032255E"/>
    <w:rsid w:val="00323DB0"/>
    <w:rsid w:val="00324AC1"/>
    <w:rsid w:val="00324B85"/>
    <w:rsid w:val="00324CFC"/>
    <w:rsid w:val="00325095"/>
    <w:rsid w:val="0032629F"/>
    <w:rsid w:val="003300EC"/>
    <w:rsid w:val="003311F0"/>
    <w:rsid w:val="00332162"/>
    <w:rsid w:val="0033273E"/>
    <w:rsid w:val="003338FA"/>
    <w:rsid w:val="00333C58"/>
    <w:rsid w:val="00333D92"/>
    <w:rsid w:val="0033406A"/>
    <w:rsid w:val="0033450F"/>
    <w:rsid w:val="00334C2A"/>
    <w:rsid w:val="0033505E"/>
    <w:rsid w:val="0033529E"/>
    <w:rsid w:val="003352D0"/>
    <w:rsid w:val="003358CD"/>
    <w:rsid w:val="0033622A"/>
    <w:rsid w:val="00337963"/>
    <w:rsid w:val="00337C39"/>
    <w:rsid w:val="003407D4"/>
    <w:rsid w:val="003408FD"/>
    <w:rsid w:val="00341666"/>
    <w:rsid w:val="0034272D"/>
    <w:rsid w:val="00342DBE"/>
    <w:rsid w:val="0034397B"/>
    <w:rsid w:val="00343D75"/>
    <w:rsid w:val="0034405E"/>
    <w:rsid w:val="00344ED3"/>
    <w:rsid w:val="003455CF"/>
    <w:rsid w:val="003459D7"/>
    <w:rsid w:val="003500FA"/>
    <w:rsid w:val="00350BAA"/>
    <w:rsid w:val="00350DC5"/>
    <w:rsid w:val="00351F08"/>
    <w:rsid w:val="00352462"/>
    <w:rsid w:val="003554D1"/>
    <w:rsid w:val="00355CF4"/>
    <w:rsid w:val="003562B7"/>
    <w:rsid w:val="0035717F"/>
    <w:rsid w:val="003573B0"/>
    <w:rsid w:val="00357B08"/>
    <w:rsid w:val="00360756"/>
    <w:rsid w:val="0036399A"/>
    <w:rsid w:val="00363B98"/>
    <w:rsid w:val="00363CED"/>
    <w:rsid w:val="003644A3"/>
    <w:rsid w:val="00364F56"/>
    <w:rsid w:val="003664A5"/>
    <w:rsid w:val="0037229F"/>
    <w:rsid w:val="003723FE"/>
    <w:rsid w:val="00374054"/>
    <w:rsid w:val="003741FE"/>
    <w:rsid w:val="0037424F"/>
    <w:rsid w:val="0037467D"/>
    <w:rsid w:val="00374A1F"/>
    <w:rsid w:val="00375142"/>
    <w:rsid w:val="003757A5"/>
    <w:rsid w:val="0037580B"/>
    <w:rsid w:val="00375845"/>
    <w:rsid w:val="00376DBD"/>
    <w:rsid w:val="00377B3C"/>
    <w:rsid w:val="0038027F"/>
    <w:rsid w:val="003805C3"/>
    <w:rsid w:val="00380CC7"/>
    <w:rsid w:val="0038120D"/>
    <w:rsid w:val="0038157A"/>
    <w:rsid w:val="0038188C"/>
    <w:rsid w:val="00381F98"/>
    <w:rsid w:val="00382EB2"/>
    <w:rsid w:val="00385006"/>
    <w:rsid w:val="003851CE"/>
    <w:rsid w:val="003860FD"/>
    <w:rsid w:val="00386B76"/>
    <w:rsid w:val="00387561"/>
    <w:rsid w:val="0039061E"/>
    <w:rsid w:val="00390662"/>
    <w:rsid w:val="00390F53"/>
    <w:rsid w:val="00392A53"/>
    <w:rsid w:val="00393597"/>
    <w:rsid w:val="0039524B"/>
    <w:rsid w:val="00396884"/>
    <w:rsid w:val="00397C04"/>
    <w:rsid w:val="003A0112"/>
    <w:rsid w:val="003A0805"/>
    <w:rsid w:val="003A1022"/>
    <w:rsid w:val="003A16AE"/>
    <w:rsid w:val="003A2763"/>
    <w:rsid w:val="003A2FDE"/>
    <w:rsid w:val="003A4241"/>
    <w:rsid w:val="003A46E3"/>
    <w:rsid w:val="003A68EA"/>
    <w:rsid w:val="003A6C98"/>
    <w:rsid w:val="003B0984"/>
    <w:rsid w:val="003B1766"/>
    <w:rsid w:val="003B17D1"/>
    <w:rsid w:val="003B1F7B"/>
    <w:rsid w:val="003B35B5"/>
    <w:rsid w:val="003B3DAA"/>
    <w:rsid w:val="003B439F"/>
    <w:rsid w:val="003B46F9"/>
    <w:rsid w:val="003B5835"/>
    <w:rsid w:val="003B5E3F"/>
    <w:rsid w:val="003B6CDF"/>
    <w:rsid w:val="003B770E"/>
    <w:rsid w:val="003C08CA"/>
    <w:rsid w:val="003C0DE6"/>
    <w:rsid w:val="003C139E"/>
    <w:rsid w:val="003C1FBE"/>
    <w:rsid w:val="003C2B16"/>
    <w:rsid w:val="003C2F4F"/>
    <w:rsid w:val="003C2FEC"/>
    <w:rsid w:val="003C3303"/>
    <w:rsid w:val="003C3694"/>
    <w:rsid w:val="003C36FD"/>
    <w:rsid w:val="003C53DD"/>
    <w:rsid w:val="003C56CD"/>
    <w:rsid w:val="003C5862"/>
    <w:rsid w:val="003D0009"/>
    <w:rsid w:val="003D28FE"/>
    <w:rsid w:val="003D2CE2"/>
    <w:rsid w:val="003D448B"/>
    <w:rsid w:val="003D52DE"/>
    <w:rsid w:val="003D5871"/>
    <w:rsid w:val="003D5C47"/>
    <w:rsid w:val="003D79C0"/>
    <w:rsid w:val="003D7B7C"/>
    <w:rsid w:val="003E0D72"/>
    <w:rsid w:val="003E0E34"/>
    <w:rsid w:val="003E0FE5"/>
    <w:rsid w:val="003E2912"/>
    <w:rsid w:val="003E4B2B"/>
    <w:rsid w:val="003E4C7B"/>
    <w:rsid w:val="003E5275"/>
    <w:rsid w:val="003E5CB0"/>
    <w:rsid w:val="003E74AF"/>
    <w:rsid w:val="003E7C02"/>
    <w:rsid w:val="003E7F0E"/>
    <w:rsid w:val="003F1BA8"/>
    <w:rsid w:val="003F2346"/>
    <w:rsid w:val="003F2BCC"/>
    <w:rsid w:val="003F33AF"/>
    <w:rsid w:val="003F35EC"/>
    <w:rsid w:val="003F4A18"/>
    <w:rsid w:val="003F67E9"/>
    <w:rsid w:val="003F6D2A"/>
    <w:rsid w:val="003F7FE6"/>
    <w:rsid w:val="004007D7"/>
    <w:rsid w:val="00401456"/>
    <w:rsid w:val="00401893"/>
    <w:rsid w:val="00401C7C"/>
    <w:rsid w:val="00402195"/>
    <w:rsid w:val="00402877"/>
    <w:rsid w:val="00403056"/>
    <w:rsid w:val="00403762"/>
    <w:rsid w:val="00404A5C"/>
    <w:rsid w:val="00405659"/>
    <w:rsid w:val="00406810"/>
    <w:rsid w:val="004073C4"/>
    <w:rsid w:val="0040740A"/>
    <w:rsid w:val="0040775D"/>
    <w:rsid w:val="00410235"/>
    <w:rsid w:val="004104DF"/>
    <w:rsid w:val="0041132E"/>
    <w:rsid w:val="00411665"/>
    <w:rsid w:val="004117FD"/>
    <w:rsid w:val="00412543"/>
    <w:rsid w:val="004128DA"/>
    <w:rsid w:val="004135B0"/>
    <w:rsid w:val="004143DA"/>
    <w:rsid w:val="004148C5"/>
    <w:rsid w:val="004151A3"/>
    <w:rsid w:val="0041569A"/>
    <w:rsid w:val="004158A7"/>
    <w:rsid w:val="00415BA8"/>
    <w:rsid w:val="00415D31"/>
    <w:rsid w:val="004165C5"/>
    <w:rsid w:val="004203DF"/>
    <w:rsid w:val="00420E35"/>
    <w:rsid w:val="00420E9B"/>
    <w:rsid w:val="00421236"/>
    <w:rsid w:val="00421711"/>
    <w:rsid w:val="00421FC0"/>
    <w:rsid w:val="00422A3E"/>
    <w:rsid w:val="00423A4C"/>
    <w:rsid w:val="00423D70"/>
    <w:rsid w:val="00426172"/>
    <w:rsid w:val="0042720F"/>
    <w:rsid w:val="00427A32"/>
    <w:rsid w:val="00427E17"/>
    <w:rsid w:val="0043031A"/>
    <w:rsid w:val="00431221"/>
    <w:rsid w:val="00432DE7"/>
    <w:rsid w:val="00433596"/>
    <w:rsid w:val="00433B4A"/>
    <w:rsid w:val="004348A1"/>
    <w:rsid w:val="0043521E"/>
    <w:rsid w:val="00435E38"/>
    <w:rsid w:val="00436F36"/>
    <w:rsid w:val="0043733D"/>
    <w:rsid w:val="0043758C"/>
    <w:rsid w:val="00441888"/>
    <w:rsid w:val="004419D2"/>
    <w:rsid w:val="00442568"/>
    <w:rsid w:val="004425EB"/>
    <w:rsid w:val="00442D4B"/>
    <w:rsid w:val="004431AF"/>
    <w:rsid w:val="00443C65"/>
    <w:rsid w:val="00443D17"/>
    <w:rsid w:val="00444188"/>
    <w:rsid w:val="004451F4"/>
    <w:rsid w:val="00445F64"/>
    <w:rsid w:val="00446194"/>
    <w:rsid w:val="0044688B"/>
    <w:rsid w:val="00447D76"/>
    <w:rsid w:val="0045169F"/>
    <w:rsid w:val="00452A7C"/>
    <w:rsid w:val="0045343E"/>
    <w:rsid w:val="00453ACE"/>
    <w:rsid w:val="00454C4F"/>
    <w:rsid w:val="0045530F"/>
    <w:rsid w:val="00456F86"/>
    <w:rsid w:val="00457525"/>
    <w:rsid w:val="00457740"/>
    <w:rsid w:val="004606EF"/>
    <w:rsid w:val="00462B80"/>
    <w:rsid w:val="004635BF"/>
    <w:rsid w:val="00463F1B"/>
    <w:rsid w:val="004641E6"/>
    <w:rsid w:val="00464A30"/>
    <w:rsid w:val="00464AD2"/>
    <w:rsid w:val="004661E8"/>
    <w:rsid w:val="00466EAC"/>
    <w:rsid w:val="00467589"/>
    <w:rsid w:val="00467D5A"/>
    <w:rsid w:val="004703C3"/>
    <w:rsid w:val="00470693"/>
    <w:rsid w:val="00470C09"/>
    <w:rsid w:val="00470D0C"/>
    <w:rsid w:val="00471F70"/>
    <w:rsid w:val="00473090"/>
    <w:rsid w:val="004749CD"/>
    <w:rsid w:val="0047598F"/>
    <w:rsid w:val="0047749B"/>
    <w:rsid w:val="0048025F"/>
    <w:rsid w:val="004804A0"/>
    <w:rsid w:val="00480D1D"/>
    <w:rsid w:val="00481A09"/>
    <w:rsid w:val="00484491"/>
    <w:rsid w:val="00484608"/>
    <w:rsid w:val="00484685"/>
    <w:rsid w:val="004848F0"/>
    <w:rsid w:val="00484CA6"/>
    <w:rsid w:val="00485B42"/>
    <w:rsid w:val="00485E14"/>
    <w:rsid w:val="004866AD"/>
    <w:rsid w:val="00487961"/>
    <w:rsid w:val="00487F8D"/>
    <w:rsid w:val="0049001D"/>
    <w:rsid w:val="004908B1"/>
    <w:rsid w:val="00492039"/>
    <w:rsid w:val="00492BEA"/>
    <w:rsid w:val="00492EC5"/>
    <w:rsid w:val="0049330D"/>
    <w:rsid w:val="0049339C"/>
    <w:rsid w:val="00494A30"/>
    <w:rsid w:val="004950D1"/>
    <w:rsid w:val="00495E9F"/>
    <w:rsid w:val="00496E2D"/>
    <w:rsid w:val="004A017C"/>
    <w:rsid w:val="004A04EB"/>
    <w:rsid w:val="004A26B7"/>
    <w:rsid w:val="004A3B01"/>
    <w:rsid w:val="004A4D68"/>
    <w:rsid w:val="004A5B1B"/>
    <w:rsid w:val="004A6D3B"/>
    <w:rsid w:val="004A6D41"/>
    <w:rsid w:val="004A7240"/>
    <w:rsid w:val="004A761C"/>
    <w:rsid w:val="004A78DD"/>
    <w:rsid w:val="004A792C"/>
    <w:rsid w:val="004B01EA"/>
    <w:rsid w:val="004B15C3"/>
    <w:rsid w:val="004B35DC"/>
    <w:rsid w:val="004B5B39"/>
    <w:rsid w:val="004B5E8F"/>
    <w:rsid w:val="004B5F4A"/>
    <w:rsid w:val="004B61CF"/>
    <w:rsid w:val="004B651E"/>
    <w:rsid w:val="004B72D4"/>
    <w:rsid w:val="004B746F"/>
    <w:rsid w:val="004C0AE9"/>
    <w:rsid w:val="004C0EC8"/>
    <w:rsid w:val="004C23CE"/>
    <w:rsid w:val="004C246E"/>
    <w:rsid w:val="004C27E2"/>
    <w:rsid w:val="004C334A"/>
    <w:rsid w:val="004C3A6A"/>
    <w:rsid w:val="004C3F34"/>
    <w:rsid w:val="004C4038"/>
    <w:rsid w:val="004C43F6"/>
    <w:rsid w:val="004C5379"/>
    <w:rsid w:val="004C5E01"/>
    <w:rsid w:val="004D06FB"/>
    <w:rsid w:val="004D192E"/>
    <w:rsid w:val="004D312E"/>
    <w:rsid w:val="004D3788"/>
    <w:rsid w:val="004D413E"/>
    <w:rsid w:val="004D562F"/>
    <w:rsid w:val="004D5706"/>
    <w:rsid w:val="004D65AB"/>
    <w:rsid w:val="004E03B1"/>
    <w:rsid w:val="004E10BC"/>
    <w:rsid w:val="004E30FA"/>
    <w:rsid w:val="004E3B63"/>
    <w:rsid w:val="004E437B"/>
    <w:rsid w:val="004E5024"/>
    <w:rsid w:val="004E671A"/>
    <w:rsid w:val="004E6D9B"/>
    <w:rsid w:val="004E740F"/>
    <w:rsid w:val="004E7964"/>
    <w:rsid w:val="004F0BF0"/>
    <w:rsid w:val="004F0CEB"/>
    <w:rsid w:val="004F0EAB"/>
    <w:rsid w:val="004F21D8"/>
    <w:rsid w:val="004F305E"/>
    <w:rsid w:val="004F32F8"/>
    <w:rsid w:val="004F6A34"/>
    <w:rsid w:val="004F7D2D"/>
    <w:rsid w:val="00500163"/>
    <w:rsid w:val="00500740"/>
    <w:rsid w:val="0050144E"/>
    <w:rsid w:val="005016DF"/>
    <w:rsid w:val="00501F7F"/>
    <w:rsid w:val="005024CA"/>
    <w:rsid w:val="00502E6C"/>
    <w:rsid w:val="00503FD6"/>
    <w:rsid w:val="00504093"/>
    <w:rsid w:val="00506070"/>
    <w:rsid w:val="00506861"/>
    <w:rsid w:val="005128CB"/>
    <w:rsid w:val="00512BE6"/>
    <w:rsid w:val="00513578"/>
    <w:rsid w:val="0051449C"/>
    <w:rsid w:val="00515188"/>
    <w:rsid w:val="00515FE9"/>
    <w:rsid w:val="00516B94"/>
    <w:rsid w:val="00520AD5"/>
    <w:rsid w:val="00520CC3"/>
    <w:rsid w:val="00521223"/>
    <w:rsid w:val="005216C8"/>
    <w:rsid w:val="005239B3"/>
    <w:rsid w:val="005246F8"/>
    <w:rsid w:val="005247FD"/>
    <w:rsid w:val="00524A04"/>
    <w:rsid w:val="0052504A"/>
    <w:rsid w:val="005268FF"/>
    <w:rsid w:val="0052739D"/>
    <w:rsid w:val="0053032B"/>
    <w:rsid w:val="00530717"/>
    <w:rsid w:val="00531444"/>
    <w:rsid w:val="005315F9"/>
    <w:rsid w:val="005316C1"/>
    <w:rsid w:val="005322C3"/>
    <w:rsid w:val="00533939"/>
    <w:rsid w:val="005348C4"/>
    <w:rsid w:val="00540964"/>
    <w:rsid w:val="00540FB4"/>
    <w:rsid w:val="00541439"/>
    <w:rsid w:val="00541AF9"/>
    <w:rsid w:val="005424E6"/>
    <w:rsid w:val="005448E1"/>
    <w:rsid w:val="00545118"/>
    <w:rsid w:val="0054522A"/>
    <w:rsid w:val="00545756"/>
    <w:rsid w:val="0054618B"/>
    <w:rsid w:val="005467B7"/>
    <w:rsid w:val="00547A8A"/>
    <w:rsid w:val="005504A2"/>
    <w:rsid w:val="00550705"/>
    <w:rsid w:val="00552518"/>
    <w:rsid w:val="0055286E"/>
    <w:rsid w:val="00553B0B"/>
    <w:rsid w:val="005542F3"/>
    <w:rsid w:val="005550A7"/>
    <w:rsid w:val="00555DE6"/>
    <w:rsid w:val="00555FF7"/>
    <w:rsid w:val="00556627"/>
    <w:rsid w:val="005577AF"/>
    <w:rsid w:val="00560F2D"/>
    <w:rsid w:val="005620E6"/>
    <w:rsid w:val="005621FD"/>
    <w:rsid w:val="00562E1E"/>
    <w:rsid w:val="00563095"/>
    <w:rsid w:val="00563636"/>
    <w:rsid w:val="005640EF"/>
    <w:rsid w:val="00564829"/>
    <w:rsid w:val="005649BD"/>
    <w:rsid w:val="00564F2D"/>
    <w:rsid w:val="005652E1"/>
    <w:rsid w:val="005666C1"/>
    <w:rsid w:val="00567304"/>
    <w:rsid w:val="005720DA"/>
    <w:rsid w:val="005721BB"/>
    <w:rsid w:val="00572226"/>
    <w:rsid w:val="00572407"/>
    <w:rsid w:val="005732A7"/>
    <w:rsid w:val="00573A7C"/>
    <w:rsid w:val="0057426A"/>
    <w:rsid w:val="005747A5"/>
    <w:rsid w:val="00576787"/>
    <w:rsid w:val="005767A7"/>
    <w:rsid w:val="00577249"/>
    <w:rsid w:val="00577710"/>
    <w:rsid w:val="00577881"/>
    <w:rsid w:val="00580629"/>
    <w:rsid w:val="00581120"/>
    <w:rsid w:val="00581AA7"/>
    <w:rsid w:val="00581DFB"/>
    <w:rsid w:val="00583831"/>
    <w:rsid w:val="00583991"/>
    <w:rsid w:val="0058442D"/>
    <w:rsid w:val="0058512B"/>
    <w:rsid w:val="00586A0B"/>
    <w:rsid w:val="005871C9"/>
    <w:rsid w:val="00587A25"/>
    <w:rsid w:val="00590FBE"/>
    <w:rsid w:val="005913FE"/>
    <w:rsid w:val="00591E39"/>
    <w:rsid w:val="0059229E"/>
    <w:rsid w:val="00592785"/>
    <w:rsid w:val="00592A47"/>
    <w:rsid w:val="0059513F"/>
    <w:rsid w:val="00595B09"/>
    <w:rsid w:val="00595C60"/>
    <w:rsid w:val="00595C68"/>
    <w:rsid w:val="00595E65"/>
    <w:rsid w:val="00595FC6"/>
    <w:rsid w:val="00597618"/>
    <w:rsid w:val="00597E2F"/>
    <w:rsid w:val="005A1CED"/>
    <w:rsid w:val="005A2B3B"/>
    <w:rsid w:val="005A420A"/>
    <w:rsid w:val="005A4E3B"/>
    <w:rsid w:val="005A7D16"/>
    <w:rsid w:val="005B129C"/>
    <w:rsid w:val="005B165B"/>
    <w:rsid w:val="005B177F"/>
    <w:rsid w:val="005B2129"/>
    <w:rsid w:val="005B2E05"/>
    <w:rsid w:val="005B38AD"/>
    <w:rsid w:val="005B4A2D"/>
    <w:rsid w:val="005B5068"/>
    <w:rsid w:val="005B5385"/>
    <w:rsid w:val="005B639E"/>
    <w:rsid w:val="005B6689"/>
    <w:rsid w:val="005B6978"/>
    <w:rsid w:val="005B698A"/>
    <w:rsid w:val="005B69ED"/>
    <w:rsid w:val="005C166A"/>
    <w:rsid w:val="005C2E2D"/>
    <w:rsid w:val="005C43A8"/>
    <w:rsid w:val="005C4E5A"/>
    <w:rsid w:val="005C525B"/>
    <w:rsid w:val="005C5B6F"/>
    <w:rsid w:val="005C6424"/>
    <w:rsid w:val="005C6A3A"/>
    <w:rsid w:val="005C6E49"/>
    <w:rsid w:val="005C718E"/>
    <w:rsid w:val="005C745E"/>
    <w:rsid w:val="005C75B6"/>
    <w:rsid w:val="005D009D"/>
    <w:rsid w:val="005D0E92"/>
    <w:rsid w:val="005D1433"/>
    <w:rsid w:val="005D196D"/>
    <w:rsid w:val="005D24F1"/>
    <w:rsid w:val="005D4004"/>
    <w:rsid w:val="005D58D7"/>
    <w:rsid w:val="005D6CAE"/>
    <w:rsid w:val="005D7166"/>
    <w:rsid w:val="005D733D"/>
    <w:rsid w:val="005D7AB9"/>
    <w:rsid w:val="005E14E6"/>
    <w:rsid w:val="005E1A87"/>
    <w:rsid w:val="005E4293"/>
    <w:rsid w:val="005E4839"/>
    <w:rsid w:val="005E64C2"/>
    <w:rsid w:val="005E6586"/>
    <w:rsid w:val="005E6890"/>
    <w:rsid w:val="005E7C74"/>
    <w:rsid w:val="005F196D"/>
    <w:rsid w:val="005F38C7"/>
    <w:rsid w:val="005F396A"/>
    <w:rsid w:val="005F4616"/>
    <w:rsid w:val="005F523C"/>
    <w:rsid w:val="005F617C"/>
    <w:rsid w:val="005F6AA7"/>
    <w:rsid w:val="005F7BA0"/>
    <w:rsid w:val="005F7D35"/>
    <w:rsid w:val="006006BF"/>
    <w:rsid w:val="006009F4"/>
    <w:rsid w:val="00600FFB"/>
    <w:rsid w:val="00601E1C"/>
    <w:rsid w:val="006025C8"/>
    <w:rsid w:val="00602BA5"/>
    <w:rsid w:val="00602BF2"/>
    <w:rsid w:val="00603AF4"/>
    <w:rsid w:val="006057CA"/>
    <w:rsid w:val="00607913"/>
    <w:rsid w:val="00607BF7"/>
    <w:rsid w:val="00607FD3"/>
    <w:rsid w:val="00610D9D"/>
    <w:rsid w:val="0061114E"/>
    <w:rsid w:val="0061187E"/>
    <w:rsid w:val="00612545"/>
    <w:rsid w:val="006132FD"/>
    <w:rsid w:val="00614EC8"/>
    <w:rsid w:val="0061631C"/>
    <w:rsid w:val="00616ADA"/>
    <w:rsid w:val="006209E9"/>
    <w:rsid w:val="00620C1A"/>
    <w:rsid w:val="00621179"/>
    <w:rsid w:val="00621A02"/>
    <w:rsid w:val="006220E2"/>
    <w:rsid w:val="00622228"/>
    <w:rsid w:val="00622485"/>
    <w:rsid w:val="00622F76"/>
    <w:rsid w:val="00623EFB"/>
    <w:rsid w:val="0062439C"/>
    <w:rsid w:val="00624811"/>
    <w:rsid w:val="006248FF"/>
    <w:rsid w:val="00625399"/>
    <w:rsid w:val="006256B6"/>
    <w:rsid w:val="00626414"/>
    <w:rsid w:val="0062648B"/>
    <w:rsid w:val="006264D4"/>
    <w:rsid w:val="006264EB"/>
    <w:rsid w:val="00626B98"/>
    <w:rsid w:val="00627702"/>
    <w:rsid w:val="00630072"/>
    <w:rsid w:val="00633694"/>
    <w:rsid w:val="006338DE"/>
    <w:rsid w:val="00633F15"/>
    <w:rsid w:val="0063517E"/>
    <w:rsid w:val="00635521"/>
    <w:rsid w:val="00635812"/>
    <w:rsid w:val="00635A46"/>
    <w:rsid w:val="0063756C"/>
    <w:rsid w:val="00637AED"/>
    <w:rsid w:val="006404CE"/>
    <w:rsid w:val="00640510"/>
    <w:rsid w:val="006414BF"/>
    <w:rsid w:val="006416E8"/>
    <w:rsid w:val="00642A9C"/>
    <w:rsid w:val="00643595"/>
    <w:rsid w:val="00644426"/>
    <w:rsid w:val="00645584"/>
    <w:rsid w:val="006459C7"/>
    <w:rsid w:val="00645E33"/>
    <w:rsid w:val="00646263"/>
    <w:rsid w:val="006465EF"/>
    <w:rsid w:val="00646AC5"/>
    <w:rsid w:val="006479D6"/>
    <w:rsid w:val="00650D8A"/>
    <w:rsid w:val="0065141E"/>
    <w:rsid w:val="006515C1"/>
    <w:rsid w:val="00652089"/>
    <w:rsid w:val="0065210D"/>
    <w:rsid w:val="0065232E"/>
    <w:rsid w:val="00653247"/>
    <w:rsid w:val="006535F3"/>
    <w:rsid w:val="00655129"/>
    <w:rsid w:val="00656421"/>
    <w:rsid w:val="006567A9"/>
    <w:rsid w:val="006578D3"/>
    <w:rsid w:val="00660565"/>
    <w:rsid w:val="00660C48"/>
    <w:rsid w:val="00660C97"/>
    <w:rsid w:val="006615AB"/>
    <w:rsid w:val="0066201C"/>
    <w:rsid w:val="00662B59"/>
    <w:rsid w:val="006637D5"/>
    <w:rsid w:val="006637EB"/>
    <w:rsid w:val="006638F9"/>
    <w:rsid w:val="00663BF8"/>
    <w:rsid w:val="00665157"/>
    <w:rsid w:val="006651B1"/>
    <w:rsid w:val="0066529E"/>
    <w:rsid w:val="00665612"/>
    <w:rsid w:val="00665996"/>
    <w:rsid w:val="006663AB"/>
    <w:rsid w:val="0066685D"/>
    <w:rsid w:val="00666B35"/>
    <w:rsid w:val="0066772C"/>
    <w:rsid w:val="00667F65"/>
    <w:rsid w:val="00670051"/>
    <w:rsid w:val="00671150"/>
    <w:rsid w:val="006712FE"/>
    <w:rsid w:val="006716EA"/>
    <w:rsid w:val="00671EE1"/>
    <w:rsid w:val="00672B02"/>
    <w:rsid w:val="00673C5C"/>
    <w:rsid w:val="00674851"/>
    <w:rsid w:val="0067518B"/>
    <w:rsid w:val="00675205"/>
    <w:rsid w:val="006752FA"/>
    <w:rsid w:val="006754FE"/>
    <w:rsid w:val="00675A87"/>
    <w:rsid w:val="00675CBA"/>
    <w:rsid w:val="0067695C"/>
    <w:rsid w:val="00676BBF"/>
    <w:rsid w:val="00676D2A"/>
    <w:rsid w:val="0067744E"/>
    <w:rsid w:val="00677764"/>
    <w:rsid w:val="00677F47"/>
    <w:rsid w:val="0068111F"/>
    <w:rsid w:val="00681C74"/>
    <w:rsid w:val="00681D27"/>
    <w:rsid w:val="006838D0"/>
    <w:rsid w:val="00684323"/>
    <w:rsid w:val="00684C0D"/>
    <w:rsid w:val="006857AC"/>
    <w:rsid w:val="00686056"/>
    <w:rsid w:val="00686D26"/>
    <w:rsid w:val="006876BB"/>
    <w:rsid w:val="0069139F"/>
    <w:rsid w:val="00693369"/>
    <w:rsid w:val="00693430"/>
    <w:rsid w:val="00694413"/>
    <w:rsid w:val="006953BE"/>
    <w:rsid w:val="00695A88"/>
    <w:rsid w:val="00695BF9"/>
    <w:rsid w:val="006960A3"/>
    <w:rsid w:val="00696705"/>
    <w:rsid w:val="00697265"/>
    <w:rsid w:val="006976C1"/>
    <w:rsid w:val="006A064B"/>
    <w:rsid w:val="006A067B"/>
    <w:rsid w:val="006A1017"/>
    <w:rsid w:val="006A1F41"/>
    <w:rsid w:val="006A21F5"/>
    <w:rsid w:val="006A2B19"/>
    <w:rsid w:val="006A2DE9"/>
    <w:rsid w:val="006A328E"/>
    <w:rsid w:val="006A3645"/>
    <w:rsid w:val="006A54EF"/>
    <w:rsid w:val="006A57B2"/>
    <w:rsid w:val="006A61FF"/>
    <w:rsid w:val="006A68F8"/>
    <w:rsid w:val="006A7F8D"/>
    <w:rsid w:val="006B081B"/>
    <w:rsid w:val="006B0969"/>
    <w:rsid w:val="006B10AE"/>
    <w:rsid w:val="006B1647"/>
    <w:rsid w:val="006B1D2C"/>
    <w:rsid w:val="006B25CE"/>
    <w:rsid w:val="006B39B4"/>
    <w:rsid w:val="006B3C8D"/>
    <w:rsid w:val="006B4A45"/>
    <w:rsid w:val="006B593D"/>
    <w:rsid w:val="006B61F6"/>
    <w:rsid w:val="006B66DC"/>
    <w:rsid w:val="006B6835"/>
    <w:rsid w:val="006B6FA1"/>
    <w:rsid w:val="006B739F"/>
    <w:rsid w:val="006C0321"/>
    <w:rsid w:val="006C2A18"/>
    <w:rsid w:val="006C304F"/>
    <w:rsid w:val="006C33C0"/>
    <w:rsid w:val="006C3B99"/>
    <w:rsid w:val="006C4696"/>
    <w:rsid w:val="006C4727"/>
    <w:rsid w:val="006C4EEC"/>
    <w:rsid w:val="006C510C"/>
    <w:rsid w:val="006C65BD"/>
    <w:rsid w:val="006C66CD"/>
    <w:rsid w:val="006C6A4D"/>
    <w:rsid w:val="006C6A67"/>
    <w:rsid w:val="006C6E95"/>
    <w:rsid w:val="006C7D74"/>
    <w:rsid w:val="006D05D8"/>
    <w:rsid w:val="006D0702"/>
    <w:rsid w:val="006D3789"/>
    <w:rsid w:val="006D3BED"/>
    <w:rsid w:val="006D4A9D"/>
    <w:rsid w:val="006D4B02"/>
    <w:rsid w:val="006D4C0A"/>
    <w:rsid w:val="006D535F"/>
    <w:rsid w:val="006D5B67"/>
    <w:rsid w:val="006D5F65"/>
    <w:rsid w:val="006D64F1"/>
    <w:rsid w:val="006D6C50"/>
    <w:rsid w:val="006D7124"/>
    <w:rsid w:val="006D7637"/>
    <w:rsid w:val="006D7986"/>
    <w:rsid w:val="006E054F"/>
    <w:rsid w:val="006E1CD0"/>
    <w:rsid w:val="006E1F14"/>
    <w:rsid w:val="006E2A15"/>
    <w:rsid w:val="006E314F"/>
    <w:rsid w:val="006E32F4"/>
    <w:rsid w:val="006E40C3"/>
    <w:rsid w:val="006E49FF"/>
    <w:rsid w:val="006E4B65"/>
    <w:rsid w:val="006E50CB"/>
    <w:rsid w:val="006E73C4"/>
    <w:rsid w:val="006F0E91"/>
    <w:rsid w:val="006F1346"/>
    <w:rsid w:val="006F1D15"/>
    <w:rsid w:val="006F27DD"/>
    <w:rsid w:val="006F2AF0"/>
    <w:rsid w:val="006F2C2C"/>
    <w:rsid w:val="006F3D44"/>
    <w:rsid w:val="006F536A"/>
    <w:rsid w:val="006F651E"/>
    <w:rsid w:val="00700244"/>
    <w:rsid w:val="007005B8"/>
    <w:rsid w:val="00700E31"/>
    <w:rsid w:val="007018D2"/>
    <w:rsid w:val="00701CEC"/>
    <w:rsid w:val="0070386A"/>
    <w:rsid w:val="00703FEB"/>
    <w:rsid w:val="00704F64"/>
    <w:rsid w:val="007059F9"/>
    <w:rsid w:val="00706557"/>
    <w:rsid w:val="0070694E"/>
    <w:rsid w:val="007106D9"/>
    <w:rsid w:val="007113F7"/>
    <w:rsid w:val="00711468"/>
    <w:rsid w:val="00711882"/>
    <w:rsid w:val="0071206A"/>
    <w:rsid w:val="007127C4"/>
    <w:rsid w:val="00712F5C"/>
    <w:rsid w:val="0071354B"/>
    <w:rsid w:val="0071355A"/>
    <w:rsid w:val="00713884"/>
    <w:rsid w:val="007141D1"/>
    <w:rsid w:val="007179D1"/>
    <w:rsid w:val="007202DF"/>
    <w:rsid w:val="00721953"/>
    <w:rsid w:val="00721A56"/>
    <w:rsid w:val="00722819"/>
    <w:rsid w:val="00722DCE"/>
    <w:rsid w:val="00722E00"/>
    <w:rsid w:val="007231A3"/>
    <w:rsid w:val="00723466"/>
    <w:rsid w:val="007236CB"/>
    <w:rsid w:val="00724ADB"/>
    <w:rsid w:val="00725D24"/>
    <w:rsid w:val="00726599"/>
    <w:rsid w:val="00726B64"/>
    <w:rsid w:val="0072717F"/>
    <w:rsid w:val="00727796"/>
    <w:rsid w:val="0073067B"/>
    <w:rsid w:val="00731E62"/>
    <w:rsid w:val="00731E9F"/>
    <w:rsid w:val="00732EB1"/>
    <w:rsid w:val="00733D85"/>
    <w:rsid w:val="00734081"/>
    <w:rsid w:val="00734A22"/>
    <w:rsid w:val="0073580D"/>
    <w:rsid w:val="00736B6A"/>
    <w:rsid w:val="00736C08"/>
    <w:rsid w:val="00737A1F"/>
    <w:rsid w:val="00740543"/>
    <w:rsid w:val="00740A58"/>
    <w:rsid w:val="00741337"/>
    <w:rsid w:val="0074188D"/>
    <w:rsid w:val="00741C39"/>
    <w:rsid w:val="00742211"/>
    <w:rsid w:val="0074247E"/>
    <w:rsid w:val="007433C6"/>
    <w:rsid w:val="00744BBD"/>
    <w:rsid w:val="00744DA3"/>
    <w:rsid w:val="0074522F"/>
    <w:rsid w:val="007454DC"/>
    <w:rsid w:val="00746D85"/>
    <w:rsid w:val="00747622"/>
    <w:rsid w:val="00747FD7"/>
    <w:rsid w:val="007512BA"/>
    <w:rsid w:val="007515D7"/>
    <w:rsid w:val="00751DC1"/>
    <w:rsid w:val="00751DC6"/>
    <w:rsid w:val="00751EDE"/>
    <w:rsid w:val="0075474A"/>
    <w:rsid w:val="0075614F"/>
    <w:rsid w:val="0075785B"/>
    <w:rsid w:val="00757BAA"/>
    <w:rsid w:val="00760141"/>
    <w:rsid w:val="00760B92"/>
    <w:rsid w:val="007641BF"/>
    <w:rsid w:val="0076450B"/>
    <w:rsid w:val="00771D46"/>
    <w:rsid w:val="00772B22"/>
    <w:rsid w:val="0077466A"/>
    <w:rsid w:val="00774A00"/>
    <w:rsid w:val="00774F64"/>
    <w:rsid w:val="00777502"/>
    <w:rsid w:val="00777871"/>
    <w:rsid w:val="007803FA"/>
    <w:rsid w:val="00780560"/>
    <w:rsid w:val="007806FF"/>
    <w:rsid w:val="007823B0"/>
    <w:rsid w:val="007825CD"/>
    <w:rsid w:val="00785EBE"/>
    <w:rsid w:val="00787E2D"/>
    <w:rsid w:val="00787FAA"/>
    <w:rsid w:val="00790645"/>
    <w:rsid w:val="007911E6"/>
    <w:rsid w:val="00791276"/>
    <w:rsid w:val="00793450"/>
    <w:rsid w:val="00794141"/>
    <w:rsid w:val="007943C2"/>
    <w:rsid w:val="0079459F"/>
    <w:rsid w:val="00794BFA"/>
    <w:rsid w:val="007960E9"/>
    <w:rsid w:val="00796AC8"/>
    <w:rsid w:val="00797567"/>
    <w:rsid w:val="007977C4"/>
    <w:rsid w:val="00797B3A"/>
    <w:rsid w:val="007A1031"/>
    <w:rsid w:val="007A2C9C"/>
    <w:rsid w:val="007A2DB1"/>
    <w:rsid w:val="007A35C5"/>
    <w:rsid w:val="007A3DD4"/>
    <w:rsid w:val="007A4000"/>
    <w:rsid w:val="007A55D8"/>
    <w:rsid w:val="007A5CCA"/>
    <w:rsid w:val="007A5CFF"/>
    <w:rsid w:val="007A6D63"/>
    <w:rsid w:val="007A6FD3"/>
    <w:rsid w:val="007A7CE2"/>
    <w:rsid w:val="007B012C"/>
    <w:rsid w:val="007B0C38"/>
    <w:rsid w:val="007B0D69"/>
    <w:rsid w:val="007B0DEC"/>
    <w:rsid w:val="007B1547"/>
    <w:rsid w:val="007B41BD"/>
    <w:rsid w:val="007B4259"/>
    <w:rsid w:val="007B56A8"/>
    <w:rsid w:val="007B5751"/>
    <w:rsid w:val="007B69B9"/>
    <w:rsid w:val="007B6D9E"/>
    <w:rsid w:val="007B6EEF"/>
    <w:rsid w:val="007B763F"/>
    <w:rsid w:val="007B76C1"/>
    <w:rsid w:val="007B787A"/>
    <w:rsid w:val="007C034B"/>
    <w:rsid w:val="007C03F5"/>
    <w:rsid w:val="007C0426"/>
    <w:rsid w:val="007C0D21"/>
    <w:rsid w:val="007C0E6B"/>
    <w:rsid w:val="007C1038"/>
    <w:rsid w:val="007C2510"/>
    <w:rsid w:val="007C32CD"/>
    <w:rsid w:val="007C6CFF"/>
    <w:rsid w:val="007C6FDD"/>
    <w:rsid w:val="007C735C"/>
    <w:rsid w:val="007D080F"/>
    <w:rsid w:val="007D1A96"/>
    <w:rsid w:val="007D272F"/>
    <w:rsid w:val="007D2F09"/>
    <w:rsid w:val="007D39CD"/>
    <w:rsid w:val="007D458E"/>
    <w:rsid w:val="007D7A3C"/>
    <w:rsid w:val="007D7B68"/>
    <w:rsid w:val="007E1B34"/>
    <w:rsid w:val="007E1F08"/>
    <w:rsid w:val="007E1FA2"/>
    <w:rsid w:val="007E41F3"/>
    <w:rsid w:val="007E5C36"/>
    <w:rsid w:val="007E5DF2"/>
    <w:rsid w:val="007E5EDA"/>
    <w:rsid w:val="007E7202"/>
    <w:rsid w:val="007E73A4"/>
    <w:rsid w:val="007E7741"/>
    <w:rsid w:val="007E785A"/>
    <w:rsid w:val="007E78FA"/>
    <w:rsid w:val="007E7E03"/>
    <w:rsid w:val="007E7F5C"/>
    <w:rsid w:val="007F07FB"/>
    <w:rsid w:val="007F0D47"/>
    <w:rsid w:val="007F0FDF"/>
    <w:rsid w:val="007F1949"/>
    <w:rsid w:val="007F4C2C"/>
    <w:rsid w:val="007F4F88"/>
    <w:rsid w:val="007F55F6"/>
    <w:rsid w:val="007F5C10"/>
    <w:rsid w:val="007F66F9"/>
    <w:rsid w:val="007F6D22"/>
    <w:rsid w:val="007F7859"/>
    <w:rsid w:val="007F7A8C"/>
    <w:rsid w:val="008009AE"/>
    <w:rsid w:val="008011F1"/>
    <w:rsid w:val="00801229"/>
    <w:rsid w:val="00801A3C"/>
    <w:rsid w:val="008022C0"/>
    <w:rsid w:val="0080251D"/>
    <w:rsid w:val="00802858"/>
    <w:rsid w:val="00802DFB"/>
    <w:rsid w:val="00803DF9"/>
    <w:rsid w:val="00804812"/>
    <w:rsid w:val="00804C3B"/>
    <w:rsid w:val="0080593B"/>
    <w:rsid w:val="00805B20"/>
    <w:rsid w:val="00806804"/>
    <w:rsid w:val="0080729F"/>
    <w:rsid w:val="0081000F"/>
    <w:rsid w:val="00810AC3"/>
    <w:rsid w:val="008133CD"/>
    <w:rsid w:val="00813E65"/>
    <w:rsid w:val="00813EEC"/>
    <w:rsid w:val="008149DF"/>
    <w:rsid w:val="0081541B"/>
    <w:rsid w:val="008156F8"/>
    <w:rsid w:val="008159CB"/>
    <w:rsid w:val="00816381"/>
    <w:rsid w:val="00816763"/>
    <w:rsid w:val="008171A8"/>
    <w:rsid w:val="0081793E"/>
    <w:rsid w:val="00820347"/>
    <w:rsid w:val="00822D67"/>
    <w:rsid w:val="00823164"/>
    <w:rsid w:val="0082332E"/>
    <w:rsid w:val="00823877"/>
    <w:rsid w:val="00824D5A"/>
    <w:rsid w:val="00825CAE"/>
    <w:rsid w:val="0082666A"/>
    <w:rsid w:val="008303EE"/>
    <w:rsid w:val="00830AE6"/>
    <w:rsid w:val="00832095"/>
    <w:rsid w:val="00832AE0"/>
    <w:rsid w:val="00832B00"/>
    <w:rsid w:val="00832E51"/>
    <w:rsid w:val="00834762"/>
    <w:rsid w:val="00834CFF"/>
    <w:rsid w:val="00834D62"/>
    <w:rsid w:val="00835553"/>
    <w:rsid w:val="00836D57"/>
    <w:rsid w:val="00836FD0"/>
    <w:rsid w:val="00837685"/>
    <w:rsid w:val="00841132"/>
    <w:rsid w:val="008413DE"/>
    <w:rsid w:val="00841811"/>
    <w:rsid w:val="00842B1E"/>
    <w:rsid w:val="00842E4E"/>
    <w:rsid w:val="008433C4"/>
    <w:rsid w:val="00843DB5"/>
    <w:rsid w:val="008444E7"/>
    <w:rsid w:val="0084475A"/>
    <w:rsid w:val="008452FA"/>
    <w:rsid w:val="00847246"/>
    <w:rsid w:val="0084731B"/>
    <w:rsid w:val="008477DC"/>
    <w:rsid w:val="00851805"/>
    <w:rsid w:val="00851946"/>
    <w:rsid w:val="00852681"/>
    <w:rsid w:val="008529C0"/>
    <w:rsid w:val="00852AF4"/>
    <w:rsid w:val="00852DFB"/>
    <w:rsid w:val="008546D4"/>
    <w:rsid w:val="00854FFF"/>
    <w:rsid w:val="0085647B"/>
    <w:rsid w:val="00856C76"/>
    <w:rsid w:val="00857768"/>
    <w:rsid w:val="00861813"/>
    <w:rsid w:val="00861F78"/>
    <w:rsid w:val="00862A76"/>
    <w:rsid w:val="00863282"/>
    <w:rsid w:val="00863C8F"/>
    <w:rsid w:val="008645D0"/>
    <w:rsid w:val="00864EE8"/>
    <w:rsid w:val="00865140"/>
    <w:rsid w:val="00865D7D"/>
    <w:rsid w:val="0086617B"/>
    <w:rsid w:val="008675EA"/>
    <w:rsid w:val="00870000"/>
    <w:rsid w:val="0087031A"/>
    <w:rsid w:val="0087227C"/>
    <w:rsid w:val="008726C0"/>
    <w:rsid w:val="0087285B"/>
    <w:rsid w:val="00873141"/>
    <w:rsid w:val="00875F99"/>
    <w:rsid w:val="00876848"/>
    <w:rsid w:val="00877A6C"/>
    <w:rsid w:val="00877B83"/>
    <w:rsid w:val="00880808"/>
    <w:rsid w:val="00881053"/>
    <w:rsid w:val="008812C9"/>
    <w:rsid w:val="008812FD"/>
    <w:rsid w:val="008815D6"/>
    <w:rsid w:val="008817DD"/>
    <w:rsid w:val="00881F83"/>
    <w:rsid w:val="0088321B"/>
    <w:rsid w:val="008838A9"/>
    <w:rsid w:val="008843F6"/>
    <w:rsid w:val="0088518E"/>
    <w:rsid w:val="00885BA6"/>
    <w:rsid w:val="008901F4"/>
    <w:rsid w:val="0089090D"/>
    <w:rsid w:val="00892784"/>
    <w:rsid w:val="00892B74"/>
    <w:rsid w:val="00893B7C"/>
    <w:rsid w:val="00895CDD"/>
    <w:rsid w:val="00896880"/>
    <w:rsid w:val="00896C67"/>
    <w:rsid w:val="00897AEA"/>
    <w:rsid w:val="00897CB5"/>
    <w:rsid w:val="008A14C2"/>
    <w:rsid w:val="008A2804"/>
    <w:rsid w:val="008A395B"/>
    <w:rsid w:val="008A3CAB"/>
    <w:rsid w:val="008A4E5A"/>
    <w:rsid w:val="008A5965"/>
    <w:rsid w:val="008A6BE5"/>
    <w:rsid w:val="008B1A0B"/>
    <w:rsid w:val="008B2A7C"/>
    <w:rsid w:val="008B3303"/>
    <w:rsid w:val="008B33F8"/>
    <w:rsid w:val="008B3A79"/>
    <w:rsid w:val="008B40FC"/>
    <w:rsid w:val="008B4106"/>
    <w:rsid w:val="008B451F"/>
    <w:rsid w:val="008B62A6"/>
    <w:rsid w:val="008B6B66"/>
    <w:rsid w:val="008B7271"/>
    <w:rsid w:val="008C0692"/>
    <w:rsid w:val="008C090F"/>
    <w:rsid w:val="008C0CC1"/>
    <w:rsid w:val="008C2F2B"/>
    <w:rsid w:val="008C3F72"/>
    <w:rsid w:val="008C45AF"/>
    <w:rsid w:val="008C46B7"/>
    <w:rsid w:val="008C5597"/>
    <w:rsid w:val="008C5BCB"/>
    <w:rsid w:val="008C65E0"/>
    <w:rsid w:val="008C6B8C"/>
    <w:rsid w:val="008C7F8B"/>
    <w:rsid w:val="008D11CD"/>
    <w:rsid w:val="008D1526"/>
    <w:rsid w:val="008D17B2"/>
    <w:rsid w:val="008D22C3"/>
    <w:rsid w:val="008D22CA"/>
    <w:rsid w:val="008D257C"/>
    <w:rsid w:val="008D335D"/>
    <w:rsid w:val="008D400A"/>
    <w:rsid w:val="008D4B36"/>
    <w:rsid w:val="008D5CEC"/>
    <w:rsid w:val="008D5DA2"/>
    <w:rsid w:val="008D6F03"/>
    <w:rsid w:val="008D70F2"/>
    <w:rsid w:val="008D7BF1"/>
    <w:rsid w:val="008D7D70"/>
    <w:rsid w:val="008E0B1E"/>
    <w:rsid w:val="008E0E13"/>
    <w:rsid w:val="008E42E4"/>
    <w:rsid w:val="008E467C"/>
    <w:rsid w:val="008E511F"/>
    <w:rsid w:val="008E5719"/>
    <w:rsid w:val="008E577A"/>
    <w:rsid w:val="008E5923"/>
    <w:rsid w:val="008E6DA9"/>
    <w:rsid w:val="008F0957"/>
    <w:rsid w:val="008F17CE"/>
    <w:rsid w:val="008F1C40"/>
    <w:rsid w:val="008F297A"/>
    <w:rsid w:val="008F2A81"/>
    <w:rsid w:val="008F4C73"/>
    <w:rsid w:val="008F503D"/>
    <w:rsid w:val="008F66B6"/>
    <w:rsid w:val="00900587"/>
    <w:rsid w:val="009007C8"/>
    <w:rsid w:val="00901558"/>
    <w:rsid w:val="00901CEA"/>
    <w:rsid w:val="00903423"/>
    <w:rsid w:val="009043BA"/>
    <w:rsid w:val="00904AC1"/>
    <w:rsid w:val="00904B32"/>
    <w:rsid w:val="0090585F"/>
    <w:rsid w:val="0090681A"/>
    <w:rsid w:val="00910FCC"/>
    <w:rsid w:val="00912245"/>
    <w:rsid w:val="009122E4"/>
    <w:rsid w:val="0091344D"/>
    <w:rsid w:val="00914672"/>
    <w:rsid w:val="00914DB9"/>
    <w:rsid w:val="00915181"/>
    <w:rsid w:val="00915AE0"/>
    <w:rsid w:val="00915D6D"/>
    <w:rsid w:val="00915EB7"/>
    <w:rsid w:val="0091611D"/>
    <w:rsid w:val="00916AF2"/>
    <w:rsid w:val="00916F3F"/>
    <w:rsid w:val="00921656"/>
    <w:rsid w:val="00925114"/>
    <w:rsid w:val="0092613A"/>
    <w:rsid w:val="00926D1F"/>
    <w:rsid w:val="00926E34"/>
    <w:rsid w:val="00926E38"/>
    <w:rsid w:val="00927322"/>
    <w:rsid w:val="00927927"/>
    <w:rsid w:val="00927FAB"/>
    <w:rsid w:val="009302C1"/>
    <w:rsid w:val="009305CD"/>
    <w:rsid w:val="009307EC"/>
    <w:rsid w:val="00931120"/>
    <w:rsid w:val="00931A4E"/>
    <w:rsid w:val="009332F9"/>
    <w:rsid w:val="0093468E"/>
    <w:rsid w:val="00935352"/>
    <w:rsid w:val="00935B55"/>
    <w:rsid w:val="009364F7"/>
    <w:rsid w:val="0093788A"/>
    <w:rsid w:val="009379D3"/>
    <w:rsid w:val="00937B97"/>
    <w:rsid w:val="00937C0B"/>
    <w:rsid w:val="00940138"/>
    <w:rsid w:val="0094106B"/>
    <w:rsid w:val="00942A97"/>
    <w:rsid w:val="00943AF5"/>
    <w:rsid w:val="00943B83"/>
    <w:rsid w:val="009458E5"/>
    <w:rsid w:val="00946070"/>
    <w:rsid w:val="0094692D"/>
    <w:rsid w:val="009478E8"/>
    <w:rsid w:val="0095148A"/>
    <w:rsid w:val="00951FC4"/>
    <w:rsid w:val="00952DE9"/>
    <w:rsid w:val="00953C7D"/>
    <w:rsid w:val="00953D5A"/>
    <w:rsid w:val="00953F1B"/>
    <w:rsid w:val="00954135"/>
    <w:rsid w:val="0095460C"/>
    <w:rsid w:val="00954D65"/>
    <w:rsid w:val="00955BA9"/>
    <w:rsid w:val="0095605D"/>
    <w:rsid w:val="00956481"/>
    <w:rsid w:val="009568FA"/>
    <w:rsid w:val="00957031"/>
    <w:rsid w:val="00960595"/>
    <w:rsid w:val="0096123D"/>
    <w:rsid w:val="0096585B"/>
    <w:rsid w:val="00965F53"/>
    <w:rsid w:val="00966846"/>
    <w:rsid w:val="00966B59"/>
    <w:rsid w:val="00966CBD"/>
    <w:rsid w:val="00970D76"/>
    <w:rsid w:val="009723D2"/>
    <w:rsid w:val="009742C3"/>
    <w:rsid w:val="00975C11"/>
    <w:rsid w:val="00977722"/>
    <w:rsid w:val="00977BFE"/>
    <w:rsid w:val="0098171D"/>
    <w:rsid w:val="00981C45"/>
    <w:rsid w:val="00981C93"/>
    <w:rsid w:val="0098225D"/>
    <w:rsid w:val="009825BA"/>
    <w:rsid w:val="009828DD"/>
    <w:rsid w:val="00982C26"/>
    <w:rsid w:val="0098657B"/>
    <w:rsid w:val="00990CA9"/>
    <w:rsid w:val="009913B9"/>
    <w:rsid w:val="00991910"/>
    <w:rsid w:val="00991FFF"/>
    <w:rsid w:val="00992A64"/>
    <w:rsid w:val="00992AEA"/>
    <w:rsid w:val="00993D5F"/>
    <w:rsid w:val="00995263"/>
    <w:rsid w:val="009A0430"/>
    <w:rsid w:val="009A0857"/>
    <w:rsid w:val="009A09D8"/>
    <w:rsid w:val="009A0DF5"/>
    <w:rsid w:val="009A116B"/>
    <w:rsid w:val="009A17A7"/>
    <w:rsid w:val="009A2C62"/>
    <w:rsid w:val="009A4E6C"/>
    <w:rsid w:val="009A5152"/>
    <w:rsid w:val="009A5C85"/>
    <w:rsid w:val="009A6CED"/>
    <w:rsid w:val="009A7D1F"/>
    <w:rsid w:val="009B2DB7"/>
    <w:rsid w:val="009B2FC0"/>
    <w:rsid w:val="009B302C"/>
    <w:rsid w:val="009B3513"/>
    <w:rsid w:val="009B3F73"/>
    <w:rsid w:val="009B40C0"/>
    <w:rsid w:val="009B4ECC"/>
    <w:rsid w:val="009B5423"/>
    <w:rsid w:val="009B6699"/>
    <w:rsid w:val="009B7CFB"/>
    <w:rsid w:val="009C02EF"/>
    <w:rsid w:val="009C0521"/>
    <w:rsid w:val="009C05FD"/>
    <w:rsid w:val="009C1078"/>
    <w:rsid w:val="009C15B2"/>
    <w:rsid w:val="009C1CB7"/>
    <w:rsid w:val="009C258C"/>
    <w:rsid w:val="009C42DE"/>
    <w:rsid w:val="009C4609"/>
    <w:rsid w:val="009C63E2"/>
    <w:rsid w:val="009C6C4E"/>
    <w:rsid w:val="009C7637"/>
    <w:rsid w:val="009D1667"/>
    <w:rsid w:val="009D42A7"/>
    <w:rsid w:val="009D4423"/>
    <w:rsid w:val="009D66B4"/>
    <w:rsid w:val="009D695E"/>
    <w:rsid w:val="009D6A07"/>
    <w:rsid w:val="009D6A20"/>
    <w:rsid w:val="009D6FAC"/>
    <w:rsid w:val="009D73B8"/>
    <w:rsid w:val="009D7E93"/>
    <w:rsid w:val="009E0074"/>
    <w:rsid w:val="009E018A"/>
    <w:rsid w:val="009E05E7"/>
    <w:rsid w:val="009E062D"/>
    <w:rsid w:val="009E278C"/>
    <w:rsid w:val="009E308B"/>
    <w:rsid w:val="009E3782"/>
    <w:rsid w:val="009E462B"/>
    <w:rsid w:val="009E4C97"/>
    <w:rsid w:val="009E64D2"/>
    <w:rsid w:val="009E6743"/>
    <w:rsid w:val="009E6A90"/>
    <w:rsid w:val="009E70C3"/>
    <w:rsid w:val="009E7A67"/>
    <w:rsid w:val="009F0134"/>
    <w:rsid w:val="009F016B"/>
    <w:rsid w:val="009F2E2A"/>
    <w:rsid w:val="009F3B46"/>
    <w:rsid w:val="009F3F83"/>
    <w:rsid w:val="009F4706"/>
    <w:rsid w:val="009F48FA"/>
    <w:rsid w:val="009F54CA"/>
    <w:rsid w:val="009F6426"/>
    <w:rsid w:val="009F68DC"/>
    <w:rsid w:val="009F703A"/>
    <w:rsid w:val="009F78A0"/>
    <w:rsid w:val="009F78CD"/>
    <w:rsid w:val="00A012AA"/>
    <w:rsid w:val="00A04984"/>
    <w:rsid w:val="00A05349"/>
    <w:rsid w:val="00A0559B"/>
    <w:rsid w:val="00A05959"/>
    <w:rsid w:val="00A06146"/>
    <w:rsid w:val="00A06521"/>
    <w:rsid w:val="00A06B1A"/>
    <w:rsid w:val="00A06EEC"/>
    <w:rsid w:val="00A1108B"/>
    <w:rsid w:val="00A11D4E"/>
    <w:rsid w:val="00A13A88"/>
    <w:rsid w:val="00A15053"/>
    <w:rsid w:val="00A1506E"/>
    <w:rsid w:val="00A15251"/>
    <w:rsid w:val="00A15AE6"/>
    <w:rsid w:val="00A15F50"/>
    <w:rsid w:val="00A16A54"/>
    <w:rsid w:val="00A16E66"/>
    <w:rsid w:val="00A16F3A"/>
    <w:rsid w:val="00A1723C"/>
    <w:rsid w:val="00A17AA8"/>
    <w:rsid w:val="00A20058"/>
    <w:rsid w:val="00A20876"/>
    <w:rsid w:val="00A215C9"/>
    <w:rsid w:val="00A21A3B"/>
    <w:rsid w:val="00A22F26"/>
    <w:rsid w:val="00A233E3"/>
    <w:rsid w:val="00A23C8C"/>
    <w:rsid w:val="00A23CAC"/>
    <w:rsid w:val="00A23DE4"/>
    <w:rsid w:val="00A24D41"/>
    <w:rsid w:val="00A24E92"/>
    <w:rsid w:val="00A2576A"/>
    <w:rsid w:val="00A25A6D"/>
    <w:rsid w:val="00A25EBF"/>
    <w:rsid w:val="00A25F43"/>
    <w:rsid w:val="00A266B3"/>
    <w:rsid w:val="00A26FA9"/>
    <w:rsid w:val="00A275D6"/>
    <w:rsid w:val="00A30890"/>
    <w:rsid w:val="00A30FAA"/>
    <w:rsid w:val="00A3151E"/>
    <w:rsid w:val="00A3195E"/>
    <w:rsid w:val="00A31F75"/>
    <w:rsid w:val="00A33C78"/>
    <w:rsid w:val="00A33D22"/>
    <w:rsid w:val="00A3490E"/>
    <w:rsid w:val="00A353D6"/>
    <w:rsid w:val="00A36499"/>
    <w:rsid w:val="00A364CC"/>
    <w:rsid w:val="00A36830"/>
    <w:rsid w:val="00A368FC"/>
    <w:rsid w:val="00A37B46"/>
    <w:rsid w:val="00A37F3C"/>
    <w:rsid w:val="00A409BC"/>
    <w:rsid w:val="00A40EA2"/>
    <w:rsid w:val="00A426E4"/>
    <w:rsid w:val="00A44005"/>
    <w:rsid w:val="00A4496F"/>
    <w:rsid w:val="00A45817"/>
    <w:rsid w:val="00A45B65"/>
    <w:rsid w:val="00A45E70"/>
    <w:rsid w:val="00A46F46"/>
    <w:rsid w:val="00A477A8"/>
    <w:rsid w:val="00A477D5"/>
    <w:rsid w:val="00A4786B"/>
    <w:rsid w:val="00A516A8"/>
    <w:rsid w:val="00A51B83"/>
    <w:rsid w:val="00A528DF"/>
    <w:rsid w:val="00A5390F"/>
    <w:rsid w:val="00A543D5"/>
    <w:rsid w:val="00A552A5"/>
    <w:rsid w:val="00A554AC"/>
    <w:rsid w:val="00A55938"/>
    <w:rsid w:val="00A5612A"/>
    <w:rsid w:val="00A56633"/>
    <w:rsid w:val="00A579AE"/>
    <w:rsid w:val="00A60EE4"/>
    <w:rsid w:val="00A61178"/>
    <w:rsid w:val="00A619AE"/>
    <w:rsid w:val="00A637FF"/>
    <w:rsid w:val="00A640FD"/>
    <w:rsid w:val="00A6549B"/>
    <w:rsid w:val="00A66BEC"/>
    <w:rsid w:val="00A66F48"/>
    <w:rsid w:val="00A727C9"/>
    <w:rsid w:val="00A7289D"/>
    <w:rsid w:val="00A731CB"/>
    <w:rsid w:val="00A759FA"/>
    <w:rsid w:val="00A75C06"/>
    <w:rsid w:val="00A7673E"/>
    <w:rsid w:val="00A76BF8"/>
    <w:rsid w:val="00A805E2"/>
    <w:rsid w:val="00A83008"/>
    <w:rsid w:val="00A83B18"/>
    <w:rsid w:val="00A840D5"/>
    <w:rsid w:val="00A8478F"/>
    <w:rsid w:val="00A85910"/>
    <w:rsid w:val="00A86382"/>
    <w:rsid w:val="00A87880"/>
    <w:rsid w:val="00A903CC"/>
    <w:rsid w:val="00A9068A"/>
    <w:rsid w:val="00A90BD4"/>
    <w:rsid w:val="00A9270F"/>
    <w:rsid w:val="00A94CA4"/>
    <w:rsid w:val="00AA0316"/>
    <w:rsid w:val="00AA03F5"/>
    <w:rsid w:val="00AA0596"/>
    <w:rsid w:val="00AA06F9"/>
    <w:rsid w:val="00AA0904"/>
    <w:rsid w:val="00AA10D9"/>
    <w:rsid w:val="00AA11FA"/>
    <w:rsid w:val="00AA171E"/>
    <w:rsid w:val="00AA3259"/>
    <w:rsid w:val="00AA39A0"/>
    <w:rsid w:val="00AA3B18"/>
    <w:rsid w:val="00AA60BC"/>
    <w:rsid w:val="00AA6FB9"/>
    <w:rsid w:val="00AA706A"/>
    <w:rsid w:val="00AA70C4"/>
    <w:rsid w:val="00AB0ADF"/>
    <w:rsid w:val="00AB363B"/>
    <w:rsid w:val="00AB3ABA"/>
    <w:rsid w:val="00AB7443"/>
    <w:rsid w:val="00AB7A26"/>
    <w:rsid w:val="00AB7D90"/>
    <w:rsid w:val="00AC103E"/>
    <w:rsid w:val="00AC12D9"/>
    <w:rsid w:val="00AC3038"/>
    <w:rsid w:val="00AC4B9C"/>
    <w:rsid w:val="00AC5B0D"/>
    <w:rsid w:val="00AC6F97"/>
    <w:rsid w:val="00AC7337"/>
    <w:rsid w:val="00AD353F"/>
    <w:rsid w:val="00AD42E4"/>
    <w:rsid w:val="00AD51BC"/>
    <w:rsid w:val="00AD73F6"/>
    <w:rsid w:val="00AD7609"/>
    <w:rsid w:val="00AD7D1F"/>
    <w:rsid w:val="00AE1922"/>
    <w:rsid w:val="00AE1BE9"/>
    <w:rsid w:val="00AE1CD1"/>
    <w:rsid w:val="00AE263C"/>
    <w:rsid w:val="00AE2B51"/>
    <w:rsid w:val="00AE482C"/>
    <w:rsid w:val="00AE4B6D"/>
    <w:rsid w:val="00AE4D5A"/>
    <w:rsid w:val="00AE547E"/>
    <w:rsid w:val="00AE6598"/>
    <w:rsid w:val="00AE746F"/>
    <w:rsid w:val="00AE7A43"/>
    <w:rsid w:val="00AF0EC0"/>
    <w:rsid w:val="00AF2631"/>
    <w:rsid w:val="00AF37C9"/>
    <w:rsid w:val="00AF4428"/>
    <w:rsid w:val="00AF484E"/>
    <w:rsid w:val="00AF529B"/>
    <w:rsid w:val="00AF61AC"/>
    <w:rsid w:val="00AF7653"/>
    <w:rsid w:val="00AF7FBE"/>
    <w:rsid w:val="00B002BC"/>
    <w:rsid w:val="00B003A6"/>
    <w:rsid w:val="00B004DD"/>
    <w:rsid w:val="00B00911"/>
    <w:rsid w:val="00B02488"/>
    <w:rsid w:val="00B03823"/>
    <w:rsid w:val="00B038E1"/>
    <w:rsid w:val="00B03A8E"/>
    <w:rsid w:val="00B04DFE"/>
    <w:rsid w:val="00B04F6A"/>
    <w:rsid w:val="00B059CA"/>
    <w:rsid w:val="00B06749"/>
    <w:rsid w:val="00B06984"/>
    <w:rsid w:val="00B07660"/>
    <w:rsid w:val="00B076EA"/>
    <w:rsid w:val="00B11555"/>
    <w:rsid w:val="00B13661"/>
    <w:rsid w:val="00B14875"/>
    <w:rsid w:val="00B148A3"/>
    <w:rsid w:val="00B153AC"/>
    <w:rsid w:val="00B15990"/>
    <w:rsid w:val="00B15F54"/>
    <w:rsid w:val="00B16363"/>
    <w:rsid w:val="00B16842"/>
    <w:rsid w:val="00B17A2C"/>
    <w:rsid w:val="00B206C0"/>
    <w:rsid w:val="00B209C4"/>
    <w:rsid w:val="00B20EF3"/>
    <w:rsid w:val="00B22219"/>
    <w:rsid w:val="00B25328"/>
    <w:rsid w:val="00B2576A"/>
    <w:rsid w:val="00B25FBF"/>
    <w:rsid w:val="00B26DBE"/>
    <w:rsid w:val="00B27A11"/>
    <w:rsid w:val="00B27E84"/>
    <w:rsid w:val="00B304CD"/>
    <w:rsid w:val="00B3098A"/>
    <w:rsid w:val="00B317C0"/>
    <w:rsid w:val="00B32402"/>
    <w:rsid w:val="00B337D2"/>
    <w:rsid w:val="00B337FC"/>
    <w:rsid w:val="00B33B5D"/>
    <w:rsid w:val="00B34A6D"/>
    <w:rsid w:val="00B359EF"/>
    <w:rsid w:val="00B3625C"/>
    <w:rsid w:val="00B372B4"/>
    <w:rsid w:val="00B3774B"/>
    <w:rsid w:val="00B379BE"/>
    <w:rsid w:val="00B41793"/>
    <w:rsid w:val="00B41D69"/>
    <w:rsid w:val="00B422E5"/>
    <w:rsid w:val="00B434F8"/>
    <w:rsid w:val="00B441D5"/>
    <w:rsid w:val="00B4681D"/>
    <w:rsid w:val="00B46903"/>
    <w:rsid w:val="00B47D29"/>
    <w:rsid w:val="00B5138D"/>
    <w:rsid w:val="00B5232C"/>
    <w:rsid w:val="00B530C6"/>
    <w:rsid w:val="00B537B9"/>
    <w:rsid w:val="00B543F0"/>
    <w:rsid w:val="00B54ACC"/>
    <w:rsid w:val="00B553BD"/>
    <w:rsid w:val="00B57D67"/>
    <w:rsid w:val="00B60952"/>
    <w:rsid w:val="00B62084"/>
    <w:rsid w:val="00B628FE"/>
    <w:rsid w:val="00B63E52"/>
    <w:rsid w:val="00B6501A"/>
    <w:rsid w:val="00B6632B"/>
    <w:rsid w:val="00B7030E"/>
    <w:rsid w:val="00B71DA8"/>
    <w:rsid w:val="00B747EB"/>
    <w:rsid w:val="00B74CF2"/>
    <w:rsid w:val="00B75C09"/>
    <w:rsid w:val="00B75CC8"/>
    <w:rsid w:val="00B76884"/>
    <w:rsid w:val="00B76F1A"/>
    <w:rsid w:val="00B76F27"/>
    <w:rsid w:val="00B77AD1"/>
    <w:rsid w:val="00B77BDD"/>
    <w:rsid w:val="00B80BDC"/>
    <w:rsid w:val="00B80F33"/>
    <w:rsid w:val="00B81127"/>
    <w:rsid w:val="00B819FA"/>
    <w:rsid w:val="00B838A4"/>
    <w:rsid w:val="00B83AEA"/>
    <w:rsid w:val="00B84C27"/>
    <w:rsid w:val="00B868F7"/>
    <w:rsid w:val="00B86B51"/>
    <w:rsid w:val="00B86DC6"/>
    <w:rsid w:val="00B871CC"/>
    <w:rsid w:val="00B87C53"/>
    <w:rsid w:val="00B9143B"/>
    <w:rsid w:val="00B915C7"/>
    <w:rsid w:val="00B92A76"/>
    <w:rsid w:val="00B9324E"/>
    <w:rsid w:val="00B93DED"/>
    <w:rsid w:val="00B94BEA"/>
    <w:rsid w:val="00B94ECB"/>
    <w:rsid w:val="00BA0E9F"/>
    <w:rsid w:val="00BA1C04"/>
    <w:rsid w:val="00BA213B"/>
    <w:rsid w:val="00BA2897"/>
    <w:rsid w:val="00BA403F"/>
    <w:rsid w:val="00BA4E44"/>
    <w:rsid w:val="00BA5145"/>
    <w:rsid w:val="00BA5B33"/>
    <w:rsid w:val="00BA5C08"/>
    <w:rsid w:val="00BA66AB"/>
    <w:rsid w:val="00BA69D4"/>
    <w:rsid w:val="00BA6F32"/>
    <w:rsid w:val="00BA7150"/>
    <w:rsid w:val="00BB08E4"/>
    <w:rsid w:val="00BB163C"/>
    <w:rsid w:val="00BB3464"/>
    <w:rsid w:val="00BB3CCB"/>
    <w:rsid w:val="00BB4E99"/>
    <w:rsid w:val="00BB59CB"/>
    <w:rsid w:val="00BB5F8B"/>
    <w:rsid w:val="00BB6688"/>
    <w:rsid w:val="00BB7721"/>
    <w:rsid w:val="00BB7A4D"/>
    <w:rsid w:val="00BB7FD3"/>
    <w:rsid w:val="00BC0453"/>
    <w:rsid w:val="00BC04EF"/>
    <w:rsid w:val="00BC2854"/>
    <w:rsid w:val="00BC294E"/>
    <w:rsid w:val="00BC3F3C"/>
    <w:rsid w:val="00BC588D"/>
    <w:rsid w:val="00BC6146"/>
    <w:rsid w:val="00BC623C"/>
    <w:rsid w:val="00BC75CA"/>
    <w:rsid w:val="00BC79AC"/>
    <w:rsid w:val="00BC7D8A"/>
    <w:rsid w:val="00BD03A5"/>
    <w:rsid w:val="00BD0654"/>
    <w:rsid w:val="00BD1B18"/>
    <w:rsid w:val="00BD249E"/>
    <w:rsid w:val="00BD26B1"/>
    <w:rsid w:val="00BD29C2"/>
    <w:rsid w:val="00BD303C"/>
    <w:rsid w:val="00BD387B"/>
    <w:rsid w:val="00BD3C17"/>
    <w:rsid w:val="00BD41D1"/>
    <w:rsid w:val="00BD64EE"/>
    <w:rsid w:val="00BD658A"/>
    <w:rsid w:val="00BD7988"/>
    <w:rsid w:val="00BE2D19"/>
    <w:rsid w:val="00BE6EA3"/>
    <w:rsid w:val="00BF04FB"/>
    <w:rsid w:val="00BF12A7"/>
    <w:rsid w:val="00BF2724"/>
    <w:rsid w:val="00BF44F0"/>
    <w:rsid w:val="00BF4816"/>
    <w:rsid w:val="00BF4B1C"/>
    <w:rsid w:val="00BF745C"/>
    <w:rsid w:val="00C0217F"/>
    <w:rsid w:val="00C038B3"/>
    <w:rsid w:val="00C03BD5"/>
    <w:rsid w:val="00C03D38"/>
    <w:rsid w:val="00C03E23"/>
    <w:rsid w:val="00C0580D"/>
    <w:rsid w:val="00C06230"/>
    <w:rsid w:val="00C06BE0"/>
    <w:rsid w:val="00C077DA"/>
    <w:rsid w:val="00C07EA8"/>
    <w:rsid w:val="00C07FE8"/>
    <w:rsid w:val="00C101B8"/>
    <w:rsid w:val="00C112E3"/>
    <w:rsid w:val="00C1289B"/>
    <w:rsid w:val="00C1540A"/>
    <w:rsid w:val="00C15F7C"/>
    <w:rsid w:val="00C173AA"/>
    <w:rsid w:val="00C17765"/>
    <w:rsid w:val="00C179D0"/>
    <w:rsid w:val="00C2000C"/>
    <w:rsid w:val="00C200AF"/>
    <w:rsid w:val="00C21D12"/>
    <w:rsid w:val="00C22D54"/>
    <w:rsid w:val="00C23D3C"/>
    <w:rsid w:val="00C24224"/>
    <w:rsid w:val="00C24A92"/>
    <w:rsid w:val="00C24DA6"/>
    <w:rsid w:val="00C25025"/>
    <w:rsid w:val="00C25A4D"/>
    <w:rsid w:val="00C26081"/>
    <w:rsid w:val="00C2726D"/>
    <w:rsid w:val="00C272E8"/>
    <w:rsid w:val="00C305F5"/>
    <w:rsid w:val="00C30C40"/>
    <w:rsid w:val="00C3148C"/>
    <w:rsid w:val="00C32E35"/>
    <w:rsid w:val="00C33EC3"/>
    <w:rsid w:val="00C34CFF"/>
    <w:rsid w:val="00C35091"/>
    <w:rsid w:val="00C35522"/>
    <w:rsid w:val="00C362F0"/>
    <w:rsid w:val="00C363F8"/>
    <w:rsid w:val="00C37AC7"/>
    <w:rsid w:val="00C42186"/>
    <w:rsid w:val="00C4258F"/>
    <w:rsid w:val="00C43909"/>
    <w:rsid w:val="00C44F61"/>
    <w:rsid w:val="00C45340"/>
    <w:rsid w:val="00C45B04"/>
    <w:rsid w:val="00C45E6C"/>
    <w:rsid w:val="00C47FD1"/>
    <w:rsid w:val="00C508F0"/>
    <w:rsid w:val="00C51661"/>
    <w:rsid w:val="00C53E46"/>
    <w:rsid w:val="00C54BA7"/>
    <w:rsid w:val="00C55248"/>
    <w:rsid w:val="00C55860"/>
    <w:rsid w:val="00C55B0A"/>
    <w:rsid w:val="00C57EAB"/>
    <w:rsid w:val="00C60217"/>
    <w:rsid w:val="00C6022B"/>
    <w:rsid w:val="00C60FDC"/>
    <w:rsid w:val="00C61B3F"/>
    <w:rsid w:val="00C627F2"/>
    <w:rsid w:val="00C634D1"/>
    <w:rsid w:val="00C63642"/>
    <w:rsid w:val="00C63F5C"/>
    <w:rsid w:val="00C64B24"/>
    <w:rsid w:val="00C6556B"/>
    <w:rsid w:val="00C655B4"/>
    <w:rsid w:val="00C67940"/>
    <w:rsid w:val="00C67C31"/>
    <w:rsid w:val="00C703E3"/>
    <w:rsid w:val="00C7084F"/>
    <w:rsid w:val="00C71715"/>
    <w:rsid w:val="00C72957"/>
    <w:rsid w:val="00C72DA0"/>
    <w:rsid w:val="00C73887"/>
    <w:rsid w:val="00C74514"/>
    <w:rsid w:val="00C75B00"/>
    <w:rsid w:val="00C768BE"/>
    <w:rsid w:val="00C77BC2"/>
    <w:rsid w:val="00C808EC"/>
    <w:rsid w:val="00C814AB"/>
    <w:rsid w:val="00C823BD"/>
    <w:rsid w:val="00C828E6"/>
    <w:rsid w:val="00C84EAA"/>
    <w:rsid w:val="00C859B6"/>
    <w:rsid w:val="00C864FB"/>
    <w:rsid w:val="00C869D6"/>
    <w:rsid w:val="00C87350"/>
    <w:rsid w:val="00C878BF"/>
    <w:rsid w:val="00C87A6C"/>
    <w:rsid w:val="00C87A7D"/>
    <w:rsid w:val="00C91374"/>
    <w:rsid w:val="00C91669"/>
    <w:rsid w:val="00C91E8C"/>
    <w:rsid w:val="00C92604"/>
    <w:rsid w:val="00C932AF"/>
    <w:rsid w:val="00C93FFC"/>
    <w:rsid w:val="00C94219"/>
    <w:rsid w:val="00C942CD"/>
    <w:rsid w:val="00C95524"/>
    <w:rsid w:val="00C95A2F"/>
    <w:rsid w:val="00C95BC0"/>
    <w:rsid w:val="00C96551"/>
    <w:rsid w:val="00C97122"/>
    <w:rsid w:val="00C976DF"/>
    <w:rsid w:val="00CA033A"/>
    <w:rsid w:val="00CA0356"/>
    <w:rsid w:val="00CA216D"/>
    <w:rsid w:val="00CA378F"/>
    <w:rsid w:val="00CA45AA"/>
    <w:rsid w:val="00CA5764"/>
    <w:rsid w:val="00CA5B7E"/>
    <w:rsid w:val="00CA639B"/>
    <w:rsid w:val="00CB0001"/>
    <w:rsid w:val="00CB0160"/>
    <w:rsid w:val="00CB0464"/>
    <w:rsid w:val="00CB1F24"/>
    <w:rsid w:val="00CB26AA"/>
    <w:rsid w:val="00CB38FB"/>
    <w:rsid w:val="00CB727D"/>
    <w:rsid w:val="00CB7F21"/>
    <w:rsid w:val="00CC041D"/>
    <w:rsid w:val="00CC0E4D"/>
    <w:rsid w:val="00CC1BDC"/>
    <w:rsid w:val="00CC2312"/>
    <w:rsid w:val="00CC32E2"/>
    <w:rsid w:val="00CC3C13"/>
    <w:rsid w:val="00CC7667"/>
    <w:rsid w:val="00CD05B6"/>
    <w:rsid w:val="00CD0632"/>
    <w:rsid w:val="00CD09E5"/>
    <w:rsid w:val="00CD1155"/>
    <w:rsid w:val="00CD16DE"/>
    <w:rsid w:val="00CD16E7"/>
    <w:rsid w:val="00CD2B04"/>
    <w:rsid w:val="00CD3459"/>
    <w:rsid w:val="00CD43F1"/>
    <w:rsid w:val="00CD53DD"/>
    <w:rsid w:val="00CD6432"/>
    <w:rsid w:val="00CD66DE"/>
    <w:rsid w:val="00CD7DC2"/>
    <w:rsid w:val="00CE0E1A"/>
    <w:rsid w:val="00CE2032"/>
    <w:rsid w:val="00CE2233"/>
    <w:rsid w:val="00CE35F5"/>
    <w:rsid w:val="00CE3E82"/>
    <w:rsid w:val="00CE4D50"/>
    <w:rsid w:val="00CF0C04"/>
    <w:rsid w:val="00CF10A4"/>
    <w:rsid w:val="00CF3089"/>
    <w:rsid w:val="00CF4586"/>
    <w:rsid w:val="00CF55AC"/>
    <w:rsid w:val="00CF6AF0"/>
    <w:rsid w:val="00CF7FB4"/>
    <w:rsid w:val="00D00C6C"/>
    <w:rsid w:val="00D00DE2"/>
    <w:rsid w:val="00D011F3"/>
    <w:rsid w:val="00D0209F"/>
    <w:rsid w:val="00D028F1"/>
    <w:rsid w:val="00D03817"/>
    <w:rsid w:val="00D04283"/>
    <w:rsid w:val="00D04C85"/>
    <w:rsid w:val="00D04FC2"/>
    <w:rsid w:val="00D05695"/>
    <w:rsid w:val="00D06A27"/>
    <w:rsid w:val="00D07E4F"/>
    <w:rsid w:val="00D101A1"/>
    <w:rsid w:val="00D11362"/>
    <w:rsid w:val="00D11609"/>
    <w:rsid w:val="00D1201E"/>
    <w:rsid w:val="00D126A0"/>
    <w:rsid w:val="00D139F2"/>
    <w:rsid w:val="00D167A8"/>
    <w:rsid w:val="00D173BA"/>
    <w:rsid w:val="00D17C27"/>
    <w:rsid w:val="00D2117A"/>
    <w:rsid w:val="00D226AE"/>
    <w:rsid w:val="00D226BB"/>
    <w:rsid w:val="00D23107"/>
    <w:rsid w:val="00D2395A"/>
    <w:rsid w:val="00D23C76"/>
    <w:rsid w:val="00D23F5C"/>
    <w:rsid w:val="00D243C8"/>
    <w:rsid w:val="00D255B6"/>
    <w:rsid w:val="00D258CA"/>
    <w:rsid w:val="00D26279"/>
    <w:rsid w:val="00D26EDC"/>
    <w:rsid w:val="00D276ED"/>
    <w:rsid w:val="00D27ADF"/>
    <w:rsid w:val="00D27DB8"/>
    <w:rsid w:val="00D30CBF"/>
    <w:rsid w:val="00D31281"/>
    <w:rsid w:val="00D32537"/>
    <w:rsid w:val="00D3279E"/>
    <w:rsid w:val="00D3320A"/>
    <w:rsid w:val="00D3335B"/>
    <w:rsid w:val="00D34103"/>
    <w:rsid w:val="00D3439F"/>
    <w:rsid w:val="00D34AD1"/>
    <w:rsid w:val="00D35113"/>
    <w:rsid w:val="00D36FD3"/>
    <w:rsid w:val="00D37057"/>
    <w:rsid w:val="00D411ED"/>
    <w:rsid w:val="00D41A2E"/>
    <w:rsid w:val="00D41CA7"/>
    <w:rsid w:val="00D427A5"/>
    <w:rsid w:val="00D42C91"/>
    <w:rsid w:val="00D433B6"/>
    <w:rsid w:val="00D438B7"/>
    <w:rsid w:val="00D43970"/>
    <w:rsid w:val="00D43EA9"/>
    <w:rsid w:val="00D44940"/>
    <w:rsid w:val="00D449FE"/>
    <w:rsid w:val="00D47002"/>
    <w:rsid w:val="00D50077"/>
    <w:rsid w:val="00D50711"/>
    <w:rsid w:val="00D515E3"/>
    <w:rsid w:val="00D51F9B"/>
    <w:rsid w:val="00D527B6"/>
    <w:rsid w:val="00D52F56"/>
    <w:rsid w:val="00D539BB"/>
    <w:rsid w:val="00D53BE5"/>
    <w:rsid w:val="00D53D60"/>
    <w:rsid w:val="00D56307"/>
    <w:rsid w:val="00D57437"/>
    <w:rsid w:val="00D578EA"/>
    <w:rsid w:val="00D60FBD"/>
    <w:rsid w:val="00D61C5A"/>
    <w:rsid w:val="00D61CA0"/>
    <w:rsid w:val="00D62393"/>
    <w:rsid w:val="00D63C87"/>
    <w:rsid w:val="00D65F46"/>
    <w:rsid w:val="00D6715D"/>
    <w:rsid w:val="00D70A9A"/>
    <w:rsid w:val="00D73347"/>
    <w:rsid w:val="00D73DE2"/>
    <w:rsid w:val="00D75372"/>
    <w:rsid w:val="00D76257"/>
    <w:rsid w:val="00D804B0"/>
    <w:rsid w:val="00D80F2D"/>
    <w:rsid w:val="00D8242A"/>
    <w:rsid w:val="00D825E0"/>
    <w:rsid w:val="00D82B67"/>
    <w:rsid w:val="00D82C3A"/>
    <w:rsid w:val="00D8373B"/>
    <w:rsid w:val="00D855E4"/>
    <w:rsid w:val="00D8620F"/>
    <w:rsid w:val="00D8668F"/>
    <w:rsid w:val="00D878DB"/>
    <w:rsid w:val="00D87FF0"/>
    <w:rsid w:val="00D90FFA"/>
    <w:rsid w:val="00D912DB"/>
    <w:rsid w:val="00D920A4"/>
    <w:rsid w:val="00D92293"/>
    <w:rsid w:val="00D934B4"/>
    <w:rsid w:val="00D93588"/>
    <w:rsid w:val="00D954B9"/>
    <w:rsid w:val="00D95B36"/>
    <w:rsid w:val="00D976EE"/>
    <w:rsid w:val="00DA0265"/>
    <w:rsid w:val="00DA0DC0"/>
    <w:rsid w:val="00DA1F79"/>
    <w:rsid w:val="00DA2DF6"/>
    <w:rsid w:val="00DA2F22"/>
    <w:rsid w:val="00DA47E8"/>
    <w:rsid w:val="00DA56EF"/>
    <w:rsid w:val="00DA64DF"/>
    <w:rsid w:val="00DA6A60"/>
    <w:rsid w:val="00DA6C8F"/>
    <w:rsid w:val="00DB07B6"/>
    <w:rsid w:val="00DB1CD7"/>
    <w:rsid w:val="00DB2BFE"/>
    <w:rsid w:val="00DB5009"/>
    <w:rsid w:val="00DB7902"/>
    <w:rsid w:val="00DB7F20"/>
    <w:rsid w:val="00DC0A16"/>
    <w:rsid w:val="00DC1349"/>
    <w:rsid w:val="00DC15B7"/>
    <w:rsid w:val="00DC2471"/>
    <w:rsid w:val="00DC4AA5"/>
    <w:rsid w:val="00DC4D84"/>
    <w:rsid w:val="00DC4ECD"/>
    <w:rsid w:val="00DC51F4"/>
    <w:rsid w:val="00DC612A"/>
    <w:rsid w:val="00DC7D2E"/>
    <w:rsid w:val="00DD0310"/>
    <w:rsid w:val="00DD0D0A"/>
    <w:rsid w:val="00DD1689"/>
    <w:rsid w:val="00DD1DCD"/>
    <w:rsid w:val="00DD1F39"/>
    <w:rsid w:val="00DD20BC"/>
    <w:rsid w:val="00DD22F0"/>
    <w:rsid w:val="00DD26BF"/>
    <w:rsid w:val="00DD392E"/>
    <w:rsid w:val="00DD39B7"/>
    <w:rsid w:val="00DD4897"/>
    <w:rsid w:val="00DD4DA4"/>
    <w:rsid w:val="00DD4F31"/>
    <w:rsid w:val="00DD66D6"/>
    <w:rsid w:val="00DD6EDB"/>
    <w:rsid w:val="00DD792F"/>
    <w:rsid w:val="00DE0647"/>
    <w:rsid w:val="00DE0A2C"/>
    <w:rsid w:val="00DE0F31"/>
    <w:rsid w:val="00DE0F9A"/>
    <w:rsid w:val="00DE1481"/>
    <w:rsid w:val="00DE30E6"/>
    <w:rsid w:val="00DE5ADA"/>
    <w:rsid w:val="00DE5B2E"/>
    <w:rsid w:val="00DE5B54"/>
    <w:rsid w:val="00DE7A40"/>
    <w:rsid w:val="00DE7B8A"/>
    <w:rsid w:val="00DF0697"/>
    <w:rsid w:val="00DF07B2"/>
    <w:rsid w:val="00DF11E6"/>
    <w:rsid w:val="00DF1B1C"/>
    <w:rsid w:val="00DF2A6D"/>
    <w:rsid w:val="00DF37CE"/>
    <w:rsid w:val="00DF3CD8"/>
    <w:rsid w:val="00DF4D3E"/>
    <w:rsid w:val="00DF5F03"/>
    <w:rsid w:val="00DF6BE5"/>
    <w:rsid w:val="00DF6C15"/>
    <w:rsid w:val="00DF6E10"/>
    <w:rsid w:val="00E00D57"/>
    <w:rsid w:val="00E0104E"/>
    <w:rsid w:val="00E01534"/>
    <w:rsid w:val="00E021D0"/>
    <w:rsid w:val="00E02656"/>
    <w:rsid w:val="00E03BA7"/>
    <w:rsid w:val="00E03E3A"/>
    <w:rsid w:val="00E048C6"/>
    <w:rsid w:val="00E062D8"/>
    <w:rsid w:val="00E06880"/>
    <w:rsid w:val="00E07A2B"/>
    <w:rsid w:val="00E102D1"/>
    <w:rsid w:val="00E1087C"/>
    <w:rsid w:val="00E11366"/>
    <w:rsid w:val="00E12759"/>
    <w:rsid w:val="00E13D98"/>
    <w:rsid w:val="00E14786"/>
    <w:rsid w:val="00E14EDD"/>
    <w:rsid w:val="00E16E21"/>
    <w:rsid w:val="00E20395"/>
    <w:rsid w:val="00E20434"/>
    <w:rsid w:val="00E21624"/>
    <w:rsid w:val="00E21CE2"/>
    <w:rsid w:val="00E227AB"/>
    <w:rsid w:val="00E26B53"/>
    <w:rsid w:val="00E27B2B"/>
    <w:rsid w:val="00E32A42"/>
    <w:rsid w:val="00E32E15"/>
    <w:rsid w:val="00E33824"/>
    <w:rsid w:val="00E33B22"/>
    <w:rsid w:val="00E33FC1"/>
    <w:rsid w:val="00E35B7F"/>
    <w:rsid w:val="00E36021"/>
    <w:rsid w:val="00E36C23"/>
    <w:rsid w:val="00E36DDD"/>
    <w:rsid w:val="00E37B00"/>
    <w:rsid w:val="00E37BE4"/>
    <w:rsid w:val="00E4023E"/>
    <w:rsid w:val="00E40DE8"/>
    <w:rsid w:val="00E416B5"/>
    <w:rsid w:val="00E422C5"/>
    <w:rsid w:val="00E42529"/>
    <w:rsid w:val="00E429D0"/>
    <w:rsid w:val="00E43108"/>
    <w:rsid w:val="00E44A51"/>
    <w:rsid w:val="00E46903"/>
    <w:rsid w:val="00E46B90"/>
    <w:rsid w:val="00E47B4D"/>
    <w:rsid w:val="00E505E0"/>
    <w:rsid w:val="00E51389"/>
    <w:rsid w:val="00E517EE"/>
    <w:rsid w:val="00E51C27"/>
    <w:rsid w:val="00E5288F"/>
    <w:rsid w:val="00E530E8"/>
    <w:rsid w:val="00E5388E"/>
    <w:rsid w:val="00E53BD6"/>
    <w:rsid w:val="00E54972"/>
    <w:rsid w:val="00E5554D"/>
    <w:rsid w:val="00E55664"/>
    <w:rsid w:val="00E56056"/>
    <w:rsid w:val="00E56E3B"/>
    <w:rsid w:val="00E57FE4"/>
    <w:rsid w:val="00E61440"/>
    <w:rsid w:val="00E61495"/>
    <w:rsid w:val="00E62205"/>
    <w:rsid w:val="00E63FA6"/>
    <w:rsid w:val="00E6484E"/>
    <w:rsid w:val="00E64C30"/>
    <w:rsid w:val="00E64F8A"/>
    <w:rsid w:val="00E655E6"/>
    <w:rsid w:val="00E6590F"/>
    <w:rsid w:val="00E6594A"/>
    <w:rsid w:val="00E674C6"/>
    <w:rsid w:val="00E701E8"/>
    <w:rsid w:val="00E706DE"/>
    <w:rsid w:val="00E707B1"/>
    <w:rsid w:val="00E70D8B"/>
    <w:rsid w:val="00E71645"/>
    <w:rsid w:val="00E74203"/>
    <w:rsid w:val="00E748BB"/>
    <w:rsid w:val="00E752AA"/>
    <w:rsid w:val="00E7599F"/>
    <w:rsid w:val="00E761F4"/>
    <w:rsid w:val="00E77353"/>
    <w:rsid w:val="00E77B6F"/>
    <w:rsid w:val="00E77D48"/>
    <w:rsid w:val="00E8099F"/>
    <w:rsid w:val="00E8196E"/>
    <w:rsid w:val="00E82766"/>
    <w:rsid w:val="00E8356A"/>
    <w:rsid w:val="00E8380D"/>
    <w:rsid w:val="00E83A86"/>
    <w:rsid w:val="00E840AE"/>
    <w:rsid w:val="00E8451B"/>
    <w:rsid w:val="00E85CE4"/>
    <w:rsid w:val="00E9012E"/>
    <w:rsid w:val="00E90FD3"/>
    <w:rsid w:val="00E9209A"/>
    <w:rsid w:val="00E927B5"/>
    <w:rsid w:val="00E92D25"/>
    <w:rsid w:val="00E92D6C"/>
    <w:rsid w:val="00E938EB"/>
    <w:rsid w:val="00E94289"/>
    <w:rsid w:val="00E95B60"/>
    <w:rsid w:val="00E95D1B"/>
    <w:rsid w:val="00E9669E"/>
    <w:rsid w:val="00E96D5E"/>
    <w:rsid w:val="00EA04C2"/>
    <w:rsid w:val="00EA09A1"/>
    <w:rsid w:val="00EA19BD"/>
    <w:rsid w:val="00EA1B51"/>
    <w:rsid w:val="00EA222A"/>
    <w:rsid w:val="00EA2248"/>
    <w:rsid w:val="00EA2AEA"/>
    <w:rsid w:val="00EA2FA0"/>
    <w:rsid w:val="00EA4258"/>
    <w:rsid w:val="00EA58E6"/>
    <w:rsid w:val="00EA637A"/>
    <w:rsid w:val="00EA68AB"/>
    <w:rsid w:val="00EA75A8"/>
    <w:rsid w:val="00EB23D0"/>
    <w:rsid w:val="00EB2C60"/>
    <w:rsid w:val="00EB4243"/>
    <w:rsid w:val="00EB4CB8"/>
    <w:rsid w:val="00EB6AF7"/>
    <w:rsid w:val="00EB6E84"/>
    <w:rsid w:val="00EB773F"/>
    <w:rsid w:val="00EB78C1"/>
    <w:rsid w:val="00EB7BAA"/>
    <w:rsid w:val="00EB7E73"/>
    <w:rsid w:val="00EC015E"/>
    <w:rsid w:val="00EC02CD"/>
    <w:rsid w:val="00EC0E97"/>
    <w:rsid w:val="00EC29FD"/>
    <w:rsid w:val="00EC478D"/>
    <w:rsid w:val="00EC5A5D"/>
    <w:rsid w:val="00EC71FF"/>
    <w:rsid w:val="00ED0718"/>
    <w:rsid w:val="00ED0EC9"/>
    <w:rsid w:val="00ED1356"/>
    <w:rsid w:val="00ED20C7"/>
    <w:rsid w:val="00ED2D9F"/>
    <w:rsid w:val="00ED424E"/>
    <w:rsid w:val="00ED4498"/>
    <w:rsid w:val="00ED5978"/>
    <w:rsid w:val="00ED6502"/>
    <w:rsid w:val="00EE03F9"/>
    <w:rsid w:val="00EE0688"/>
    <w:rsid w:val="00EE1713"/>
    <w:rsid w:val="00EE19EC"/>
    <w:rsid w:val="00EE267F"/>
    <w:rsid w:val="00EE29C0"/>
    <w:rsid w:val="00EE38CF"/>
    <w:rsid w:val="00EE3B0E"/>
    <w:rsid w:val="00EE3B10"/>
    <w:rsid w:val="00EE79EB"/>
    <w:rsid w:val="00EE7AD0"/>
    <w:rsid w:val="00EF018E"/>
    <w:rsid w:val="00EF03D0"/>
    <w:rsid w:val="00EF20BA"/>
    <w:rsid w:val="00EF27BD"/>
    <w:rsid w:val="00EF2CDF"/>
    <w:rsid w:val="00EF3735"/>
    <w:rsid w:val="00EF446A"/>
    <w:rsid w:val="00EF4522"/>
    <w:rsid w:val="00EF54F5"/>
    <w:rsid w:val="00EF6249"/>
    <w:rsid w:val="00EF63E9"/>
    <w:rsid w:val="00EF6E82"/>
    <w:rsid w:val="00EF76E3"/>
    <w:rsid w:val="00EF7D85"/>
    <w:rsid w:val="00F007A5"/>
    <w:rsid w:val="00F01047"/>
    <w:rsid w:val="00F03C9D"/>
    <w:rsid w:val="00F0448C"/>
    <w:rsid w:val="00F045EC"/>
    <w:rsid w:val="00F04E17"/>
    <w:rsid w:val="00F050FD"/>
    <w:rsid w:val="00F0613D"/>
    <w:rsid w:val="00F064C1"/>
    <w:rsid w:val="00F11CB7"/>
    <w:rsid w:val="00F1275A"/>
    <w:rsid w:val="00F12D28"/>
    <w:rsid w:val="00F130FF"/>
    <w:rsid w:val="00F13607"/>
    <w:rsid w:val="00F1418D"/>
    <w:rsid w:val="00F1437F"/>
    <w:rsid w:val="00F144C1"/>
    <w:rsid w:val="00F15662"/>
    <w:rsid w:val="00F205F3"/>
    <w:rsid w:val="00F216B9"/>
    <w:rsid w:val="00F21E64"/>
    <w:rsid w:val="00F234BE"/>
    <w:rsid w:val="00F23DC7"/>
    <w:rsid w:val="00F23F32"/>
    <w:rsid w:val="00F242F3"/>
    <w:rsid w:val="00F24EC1"/>
    <w:rsid w:val="00F26178"/>
    <w:rsid w:val="00F27A4B"/>
    <w:rsid w:val="00F3053A"/>
    <w:rsid w:val="00F306D7"/>
    <w:rsid w:val="00F31B5D"/>
    <w:rsid w:val="00F322D9"/>
    <w:rsid w:val="00F326A0"/>
    <w:rsid w:val="00F337F3"/>
    <w:rsid w:val="00F33857"/>
    <w:rsid w:val="00F33D8F"/>
    <w:rsid w:val="00F35D7D"/>
    <w:rsid w:val="00F36EEF"/>
    <w:rsid w:val="00F3748C"/>
    <w:rsid w:val="00F40DDC"/>
    <w:rsid w:val="00F414EE"/>
    <w:rsid w:val="00F4200A"/>
    <w:rsid w:val="00F4262C"/>
    <w:rsid w:val="00F42856"/>
    <w:rsid w:val="00F44044"/>
    <w:rsid w:val="00F44618"/>
    <w:rsid w:val="00F44AB9"/>
    <w:rsid w:val="00F460F2"/>
    <w:rsid w:val="00F47A89"/>
    <w:rsid w:val="00F514AD"/>
    <w:rsid w:val="00F54343"/>
    <w:rsid w:val="00F551BE"/>
    <w:rsid w:val="00F557DA"/>
    <w:rsid w:val="00F55917"/>
    <w:rsid w:val="00F56C84"/>
    <w:rsid w:val="00F57541"/>
    <w:rsid w:val="00F60CD3"/>
    <w:rsid w:val="00F60E4B"/>
    <w:rsid w:val="00F6106A"/>
    <w:rsid w:val="00F63034"/>
    <w:rsid w:val="00F635D0"/>
    <w:rsid w:val="00F64437"/>
    <w:rsid w:val="00F6447A"/>
    <w:rsid w:val="00F6467D"/>
    <w:rsid w:val="00F64AF9"/>
    <w:rsid w:val="00F64F9E"/>
    <w:rsid w:val="00F65374"/>
    <w:rsid w:val="00F653A2"/>
    <w:rsid w:val="00F65DB0"/>
    <w:rsid w:val="00F66426"/>
    <w:rsid w:val="00F673C7"/>
    <w:rsid w:val="00F677CE"/>
    <w:rsid w:val="00F67F59"/>
    <w:rsid w:val="00F70779"/>
    <w:rsid w:val="00F707E7"/>
    <w:rsid w:val="00F708E9"/>
    <w:rsid w:val="00F714DD"/>
    <w:rsid w:val="00F71A46"/>
    <w:rsid w:val="00F71BF6"/>
    <w:rsid w:val="00F7253F"/>
    <w:rsid w:val="00F7354B"/>
    <w:rsid w:val="00F74F4A"/>
    <w:rsid w:val="00F750D2"/>
    <w:rsid w:val="00F75B0B"/>
    <w:rsid w:val="00F76004"/>
    <w:rsid w:val="00F76609"/>
    <w:rsid w:val="00F76C0F"/>
    <w:rsid w:val="00F77528"/>
    <w:rsid w:val="00F778A5"/>
    <w:rsid w:val="00F80B8F"/>
    <w:rsid w:val="00F821E5"/>
    <w:rsid w:val="00F82F17"/>
    <w:rsid w:val="00F857C7"/>
    <w:rsid w:val="00F86887"/>
    <w:rsid w:val="00F87A28"/>
    <w:rsid w:val="00F9286E"/>
    <w:rsid w:val="00F93022"/>
    <w:rsid w:val="00F93AD0"/>
    <w:rsid w:val="00F95ED3"/>
    <w:rsid w:val="00F9661C"/>
    <w:rsid w:val="00F968E7"/>
    <w:rsid w:val="00F97311"/>
    <w:rsid w:val="00F97387"/>
    <w:rsid w:val="00F9769F"/>
    <w:rsid w:val="00FA006F"/>
    <w:rsid w:val="00FA25B2"/>
    <w:rsid w:val="00FA2777"/>
    <w:rsid w:val="00FA3173"/>
    <w:rsid w:val="00FA46C0"/>
    <w:rsid w:val="00FA5A17"/>
    <w:rsid w:val="00FA5C0E"/>
    <w:rsid w:val="00FB1042"/>
    <w:rsid w:val="00FB16FE"/>
    <w:rsid w:val="00FB3453"/>
    <w:rsid w:val="00FB5083"/>
    <w:rsid w:val="00FB50D1"/>
    <w:rsid w:val="00FB56B9"/>
    <w:rsid w:val="00FB5740"/>
    <w:rsid w:val="00FB5C91"/>
    <w:rsid w:val="00FB6AC2"/>
    <w:rsid w:val="00FB6EA7"/>
    <w:rsid w:val="00FB7D55"/>
    <w:rsid w:val="00FC1008"/>
    <w:rsid w:val="00FC1AC4"/>
    <w:rsid w:val="00FC1CE4"/>
    <w:rsid w:val="00FC3FCA"/>
    <w:rsid w:val="00FC4628"/>
    <w:rsid w:val="00FC5144"/>
    <w:rsid w:val="00FC67D6"/>
    <w:rsid w:val="00FC7C16"/>
    <w:rsid w:val="00FD01A8"/>
    <w:rsid w:val="00FD0782"/>
    <w:rsid w:val="00FD0DD4"/>
    <w:rsid w:val="00FD0E58"/>
    <w:rsid w:val="00FD1089"/>
    <w:rsid w:val="00FD35E6"/>
    <w:rsid w:val="00FD527C"/>
    <w:rsid w:val="00FD642D"/>
    <w:rsid w:val="00FD6A07"/>
    <w:rsid w:val="00FE0728"/>
    <w:rsid w:val="00FE088A"/>
    <w:rsid w:val="00FE0958"/>
    <w:rsid w:val="00FE2D80"/>
    <w:rsid w:val="00FE3B8F"/>
    <w:rsid w:val="00FE4749"/>
    <w:rsid w:val="00FE4AA4"/>
    <w:rsid w:val="00FE613B"/>
    <w:rsid w:val="00FE7368"/>
    <w:rsid w:val="00FF0D6A"/>
    <w:rsid w:val="00FF15B9"/>
    <w:rsid w:val="00FF2DB5"/>
    <w:rsid w:val="00FF470C"/>
    <w:rsid w:val="00FF477B"/>
    <w:rsid w:val="00FF4E37"/>
    <w:rsid w:val="00FF5445"/>
    <w:rsid w:val="00FF5878"/>
    <w:rsid w:val="00FF5D70"/>
    <w:rsid w:val="00FF64E0"/>
    <w:rsid w:val="00FF6766"/>
    <w:rsid w:val="00FF7F4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217EC"/>
  <w15:docId w15:val="{2DF20C6E-A1A3-4A3D-A60B-C5E5CAAB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66685D"/>
    <w:pPr>
      <w:keepNext/>
      <w:keepLines/>
      <w:numPr>
        <w:numId w:val="13"/>
      </w:numPr>
      <w:spacing w:before="240" w:after="240"/>
      <w:outlineLvl w:val="0"/>
    </w:pPr>
    <w:rPr>
      <w:rFonts w:ascii="Arial" w:eastAsiaTheme="majorEastAsia" w:hAnsi="Arial" w:cs="Arial"/>
      <w:b/>
      <w:bCs/>
      <w:sz w:val="24"/>
      <w:szCs w:val="24"/>
    </w:rPr>
  </w:style>
  <w:style w:type="paragraph" w:styleId="Heading2">
    <w:name w:val="heading 2"/>
    <w:basedOn w:val="Normal"/>
    <w:next w:val="Normal"/>
    <w:link w:val="Heading2Char"/>
    <w:autoRedefine/>
    <w:uiPriority w:val="9"/>
    <w:unhideWhenUsed/>
    <w:qFormat/>
    <w:rsid w:val="0066685D"/>
    <w:pPr>
      <w:keepNext/>
      <w:keepLines/>
      <w:numPr>
        <w:ilvl w:val="1"/>
        <w:numId w:val="13"/>
      </w:numPr>
      <w:spacing w:before="40" w:after="0"/>
      <w:outlineLvl w:val="1"/>
    </w:pPr>
    <w:rPr>
      <w:rFonts w:ascii="Arial" w:eastAsiaTheme="majorEastAsia" w:hAnsi="Arial" w:cs="Arial"/>
      <w:b/>
      <w:sz w:val="20"/>
      <w:szCs w:val="20"/>
    </w:rPr>
  </w:style>
  <w:style w:type="paragraph" w:styleId="Heading3">
    <w:name w:val="heading 3"/>
    <w:basedOn w:val="Normal"/>
    <w:next w:val="Normal"/>
    <w:link w:val="Heading3Char"/>
    <w:autoRedefine/>
    <w:uiPriority w:val="9"/>
    <w:unhideWhenUsed/>
    <w:qFormat/>
    <w:rsid w:val="003A6C98"/>
    <w:pPr>
      <w:keepNext/>
      <w:keepLines/>
      <w:numPr>
        <w:ilvl w:val="2"/>
        <w:numId w:val="13"/>
      </w:numPr>
      <w:spacing w:before="40" w:after="240"/>
      <w:ind w:left="720"/>
      <w:outlineLvl w:val="2"/>
    </w:pPr>
    <w:rPr>
      <w:rFonts w:ascii="Arial" w:eastAsiaTheme="majorEastAsia" w:hAnsi="Arial" w:cs="Arial"/>
      <w:bCs/>
      <w:color w:val="000000" w:themeColor="text1"/>
      <w:sz w:val="20"/>
      <w:szCs w:val="20"/>
    </w:rPr>
  </w:style>
  <w:style w:type="paragraph" w:styleId="Heading4">
    <w:name w:val="heading 4"/>
    <w:basedOn w:val="Normal"/>
    <w:next w:val="Normal"/>
    <w:link w:val="Heading4Char"/>
    <w:uiPriority w:val="9"/>
    <w:semiHidden/>
    <w:unhideWhenUsed/>
    <w:qFormat/>
    <w:rsid w:val="00A3195E"/>
    <w:pPr>
      <w:keepNext/>
      <w:keepLines/>
      <w:numPr>
        <w:ilvl w:val="3"/>
        <w:numId w:val="1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3195E"/>
    <w:pPr>
      <w:keepNext/>
      <w:keepLines/>
      <w:numPr>
        <w:ilvl w:val="4"/>
        <w:numId w:val="1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3195E"/>
    <w:pPr>
      <w:keepNext/>
      <w:keepLines/>
      <w:numPr>
        <w:ilvl w:val="5"/>
        <w:numId w:val="1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3195E"/>
    <w:pPr>
      <w:keepNext/>
      <w:keepLines/>
      <w:numPr>
        <w:ilvl w:val="6"/>
        <w:numId w:val="1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3195E"/>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3195E"/>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7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27DD"/>
    <w:rPr>
      <w:color w:val="0563C1" w:themeColor="hyperlink"/>
      <w:u w:val="single"/>
    </w:rPr>
  </w:style>
  <w:style w:type="character" w:styleId="UnresolvedMention">
    <w:name w:val="Unresolved Mention"/>
    <w:basedOn w:val="DefaultParagraphFont"/>
    <w:uiPriority w:val="99"/>
    <w:semiHidden/>
    <w:unhideWhenUsed/>
    <w:rsid w:val="006F27DD"/>
    <w:rPr>
      <w:color w:val="605E5C"/>
      <w:shd w:val="clear" w:color="auto" w:fill="E1DFDD"/>
    </w:rPr>
  </w:style>
  <w:style w:type="paragraph" w:styleId="ListParagraph">
    <w:name w:val="List Paragraph"/>
    <w:aliases w:val="Numbered list,List Paragraph1,PECI Bullets (Content),PECI Bullets,Dot pt,No Spacing1,List Paragraph Char Char Char,Indicator Text,Numbered Para 1,Bullet Points,MAIN CONTENT,OBC Bullet,List Paragraph11,List Paragraph12,F5 List Paragraph,L"/>
    <w:basedOn w:val="Normal"/>
    <w:link w:val="ListParagraphChar"/>
    <w:uiPriority w:val="34"/>
    <w:qFormat/>
    <w:rsid w:val="008C46B7"/>
    <w:pPr>
      <w:ind w:left="720"/>
      <w:contextualSpacing/>
    </w:pPr>
  </w:style>
  <w:style w:type="paragraph" w:styleId="Header">
    <w:name w:val="header"/>
    <w:basedOn w:val="Normal"/>
    <w:link w:val="HeaderChar"/>
    <w:uiPriority w:val="99"/>
    <w:unhideWhenUsed/>
    <w:rsid w:val="007D08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80F"/>
  </w:style>
  <w:style w:type="paragraph" w:styleId="Footer">
    <w:name w:val="footer"/>
    <w:basedOn w:val="Normal"/>
    <w:link w:val="FooterChar"/>
    <w:uiPriority w:val="99"/>
    <w:unhideWhenUsed/>
    <w:rsid w:val="007D08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80F"/>
  </w:style>
  <w:style w:type="character" w:styleId="CommentReference">
    <w:name w:val="annotation reference"/>
    <w:uiPriority w:val="99"/>
    <w:rsid w:val="008B451F"/>
    <w:rPr>
      <w:sz w:val="16"/>
      <w:szCs w:val="16"/>
    </w:rPr>
  </w:style>
  <w:style w:type="paragraph" w:styleId="CommentText">
    <w:name w:val="annotation text"/>
    <w:basedOn w:val="Normal"/>
    <w:link w:val="CommentTextChar"/>
    <w:uiPriority w:val="99"/>
    <w:rsid w:val="008B451F"/>
    <w:pPr>
      <w:widowControl w:val="0"/>
      <w:spacing w:after="0" w:line="240" w:lineRule="auto"/>
    </w:pPr>
    <w:rPr>
      <w:rFonts w:ascii="Arial" w:eastAsia="Times New Roman" w:hAnsi="Arial" w:cs="Times New Roman"/>
      <w:snapToGrid w:val="0"/>
      <w:sz w:val="20"/>
      <w:szCs w:val="20"/>
    </w:rPr>
  </w:style>
  <w:style w:type="character" w:customStyle="1" w:styleId="CommentTextChar">
    <w:name w:val="Comment Text Char"/>
    <w:basedOn w:val="DefaultParagraphFont"/>
    <w:link w:val="CommentText"/>
    <w:uiPriority w:val="99"/>
    <w:rsid w:val="008B451F"/>
    <w:rPr>
      <w:rFonts w:ascii="Arial" w:eastAsia="Times New Roman" w:hAnsi="Arial"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312080"/>
    <w:pPr>
      <w:widowControl/>
      <w:spacing w:after="160"/>
    </w:pPr>
    <w:rPr>
      <w:rFonts w:asciiTheme="minorHAnsi" w:eastAsiaTheme="minorHAnsi" w:hAnsiTheme="minorHAnsi" w:cstheme="minorBidi"/>
      <w:b/>
      <w:bCs/>
      <w:snapToGrid/>
    </w:rPr>
  </w:style>
  <w:style w:type="character" w:customStyle="1" w:styleId="CommentSubjectChar">
    <w:name w:val="Comment Subject Char"/>
    <w:basedOn w:val="CommentTextChar"/>
    <w:link w:val="CommentSubject"/>
    <w:uiPriority w:val="99"/>
    <w:semiHidden/>
    <w:rsid w:val="00312080"/>
    <w:rPr>
      <w:rFonts w:ascii="Arial" w:eastAsia="Times New Roman" w:hAnsi="Arial" w:cs="Times New Roman"/>
      <w:b/>
      <w:bCs/>
      <w:snapToGrid/>
      <w:sz w:val="20"/>
      <w:szCs w:val="20"/>
    </w:rPr>
  </w:style>
  <w:style w:type="paragraph" w:customStyle="1" w:styleId="Level1Text">
    <w:name w:val="Level 1 Text"/>
    <w:basedOn w:val="Normal"/>
    <w:link w:val="Level1TextChar"/>
    <w:rsid w:val="004425EB"/>
    <w:pPr>
      <w:keepLines/>
      <w:widowControl w:val="0"/>
      <w:tabs>
        <w:tab w:val="left" w:pos="1418"/>
      </w:tabs>
      <w:spacing w:after="120" w:line="264" w:lineRule="auto"/>
      <w:ind w:left="1418" w:hanging="1418"/>
      <w:jc w:val="both"/>
    </w:pPr>
    <w:rPr>
      <w:rFonts w:ascii="Arial" w:eastAsia="Times New Roman" w:hAnsi="Arial" w:cs="Times New Roman"/>
      <w:snapToGrid w:val="0"/>
      <w:color w:val="000000"/>
      <w:sz w:val="20"/>
      <w:szCs w:val="20"/>
      <w:lang w:val="en-US"/>
    </w:rPr>
  </w:style>
  <w:style w:type="character" w:customStyle="1" w:styleId="Level1TextChar">
    <w:name w:val="Level 1 Text Char"/>
    <w:link w:val="Level1Text"/>
    <w:locked/>
    <w:rsid w:val="004425EB"/>
    <w:rPr>
      <w:rFonts w:ascii="Arial" w:eastAsia="Times New Roman" w:hAnsi="Arial" w:cs="Times New Roman"/>
      <w:snapToGrid w:val="0"/>
      <w:color w:val="000000"/>
      <w:sz w:val="20"/>
      <w:szCs w:val="20"/>
      <w:lang w:val="en-US"/>
    </w:rPr>
  </w:style>
  <w:style w:type="character" w:customStyle="1" w:styleId="ListParagraphChar">
    <w:name w:val="List Paragraph Char"/>
    <w:aliases w:val="Numbered list Char,List Paragraph1 Char,PECI Bullets (Content) Char,PECI Bullets Char,Dot pt Char,No Spacing1 Char,List Paragraph Char Char Char Char,Indicator Text Char,Numbered Para 1 Char,Bullet Points Char,MAIN CONTENT Char"/>
    <w:basedOn w:val="DefaultParagraphFont"/>
    <w:link w:val="ListParagraph"/>
    <w:uiPriority w:val="34"/>
    <w:qFormat/>
    <w:locked/>
    <w:rsid w:val="00A06146"/>
  </w:style>
  <w:style w:type="table" w:customStyle="1" w:styleId="TableGrid1">
    <w:name w:val="Table Grid1"/>
    <w:basedOn w:val="TableNormal"/>
    <w:next w:val="TableGrid"/>
    <w:uiPriority w:val="39"/>
    <w:rsid w:val="00C63F5C"/>
    <w:pPr>
      <w:spacing w:before="240" w:after="0" w:line="240" w:lineRule="auto"/>
      <w:ind w:left="720" w:hanging="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TextChar">
    <w:name w:val="Level 2 Text Char"/>
    <w:basedOn w:val="DefaultParagraphFont"/>
    <w:link w:val="Level2Text"/>
    <w:locked/>
    <w:rsid w:val="002D1D5A"/>
    <w:rPr>
      <w:rFonts w:ascii="Arial" w:hAnsi="Arial" w:cs="Arial"/>
    </w:rPr>
  </w:style>
  <w:style w:type="paragraph" w:customStyle="1" w:styleId="Level2Text">
    <w:name w:val="Level 2 Text"/>
    <w:basedOn w:val="Normal"/>
    <w:link w:val="Level2TextChar"/>
    <w:rsid w:val="002D1D5A"/>
    <w:pPr>
      <w:snapToGrid w:val="0"/>
      <w:spacing w:after="120" w:line="264" w:lineRule="auto"/>
      <w:ind w:left="1843" w:hanging="425"/>
      <w:jc w:val="both"/>
    </w:pPr>
    <w:rPr>
      <w:rFonts w:ascii="Arial" w:hAnsi="Arial" w:cs="Arial"/>
    </w:rPr>
  </w:style>
  <w:style w:type="character" w:customStyle="1" w:styleId="Heading1Char">
    <w:name w:val="Heading 1 Char"/>
    <w:basedOn w:val="DefaultParagraphFont"/>
    <w:link w:val="Heading1"/>
    <w:uiPriority w:val="9"/>
    <w:rsid w:val="0066685D"/>
    <w:rPr>
      <w:rFonts w:ascii="Arial" w:eastAsiaTheme="majorEastAsia" w:hAnsi="Arial" w:cs="Arial"/>
      <w:b/>
      <w:bCs/>
      <w:sz w:val="24"/>
      <w:szCs w:val="24"/>
    </w:rPr>
  </w:style>
  <w:style w:type="paragraph" w:styleId="TOCHeading">
    <w:name w:val="TOC Heading"/>
    <w:basedOn w:val="Heading1"/>
    <w:next w:val="Normal"/>
    <w:uiPriority w:val="39"/>
    <w:unhideWhenUsed/>
    <w:qFormat/>
    <w:rsid w:val="000435B7"/>
    <w:pPr>
      <w:outlineLvl w:val="9"/>
    </w:pPr>
    <w:rPr>
      <w:lang w:val="en-US"/>
    </w:rPr>
  </w:style>
  <w:style w:type="character" w:customStyle="1" w:styleId="Heading2Char">
    <w:name w:val="Heading 2 Char"/>
    <w:basedOn w:val="DefaultParagraphFont"/>
    <w:link w:val="Heading2"/>
    <w:uiPriority w:val="9"/>
    <w:rsid w:val="0066685D"/>
    <w:rPr>
      <w:rFonts w:ascii="Arial" w:eastAsiaTheme="majorEastAsia" w:hAnsi="Arial" w:cs="Arial"/>
      <w:b/>
      <w:sz w:val="20"/>
      <w:szCs w:val="20"/>
    </w:rPr>
  </w:style>
  <w:style w:type="character" w:customStyle="1" w:styleId="Heading3Char">
    <w:name w:val="Heading 3 Char"/>
    <w:basedOn w:val="DefaultParagraphFont"/>
    <w:link w:val="Heading3"/>
    <w:uiPriority w:val="9"/>
    <w:rsid w:val="003A6C98"/>
    <w:rPr>
      <w:rFonts w:ascii="Arial" w:eastAsiaTheme="majorEastAsia" w:hAnsi="Arial" w:cs="Arial"/>
      <w:bCs/>
      <w:color w:val="000000" w:themeColor="text1"/>
      <w:sz w:val="20"/>
      <w:szCs w:val="20"/>
    </w:rPr>
  </w:style>
  <w:style w:type="character" w:customStyle="1" w:styleId="Heading4Char">
    <w:name w:val="Heading 4 Char"/>
    <w:basedOn w:val="DefaultParagraphFont"/>
    <w:link w:val="Heading4"/>
    <w:uiPriority w:val="9"/>
    <w:semiHidden/>
    <w:rsid w:val="00A3195E"/>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A3195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A3195E"/>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A3195E"/>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A3195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3195E"/>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unhideWhenUsed/>
    <w:rsid w:val="0091344D"/>
    <w:pPr>
      <w:tabs>
        <w:tab w:val="left" w:pos="440"/>
        <w:tab w:val="right" w:leader="dot" w:pos="9016"/>
      </w:tabs>
      <w:spacing w:after="100"/>
    </w:pPr>
  </w:style>
  <w:style w:type="paragraph" w:styleId="TOC2">
    <w:name w:val="toc 2"/>
    <w:basedOn w:val="Normal"/>
    <w:next w:val="Normal"/>
    <w:autoRedefine/>
    <w:uiPriority w:val="39"/>
    <w:unhideWhenUsed/>
    <w:rsid w:val="003300EC"/>
    <w:pPr>
      <w:spacing w:after="100"/>
      <w:ind w:left="220"/>
    </w:pPr>
  </w:style>
  <w:style w:type="paragraph" w:styleId="TOC3">
    <w:name w:val="toc 3"/>
    <w:basedOn w:val="Normal"/>
    <w:next w:val="Normal"/>
    <w:autoRedefine/>
    <w:uiPriority w:val="39"/>
    <w:unhideWhenUsed/>
    <w:rsid w:val="006009F4"/>
    <w:pPr>
      <w:tabs>
        <w:tab w:val="left" w:pos="1320"/>
        <w:tab w:val="right" w:leader="dot" w:pos="9016"/>
      </w:tabs>
      <w:spacing w:after="100"/>
      <w:ind w:left="440"/>
    </w:pPr>
  </w:style>
  <w:style w:type="paragraph" w:customStyle="1" w:styleId="Default">
    <w:name w:val="Default"/>
    <w:rsid w:val="00626414"/>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847246"/>
  </w:style>
  <w:style w:type="paragraph" w:styleId="Revision">
    <w:name w:val="Revision"/>
    <w:hidden/>
    <w:uiPriority w:val="99"/>
    <w:semiHidden/>
    <w:rsid w:val="00421711"/>
    <w:pPr>
      <w:spacing w:after="0" w:line="240" w:lineRule="auto"/>
    </w:pPr>
  </w:style>
  <w:style w:type="character" w:customStyle="1" w:styleId="cf01">
    <w:name w:val="cf01"/>
    <w:basedOn w:val="DefaultParagraphFont"/>
    <w:rsid w:val="004A761C"/>
    <w:rPr>
      <w:rFonts w:ascii="Segoe UI" w:hAnsi="Segoe UI" w:cs="Segoe UI" w:hint="default"/>
      <w:sz w:val="18"/>
      <w:szCs w:val="18"/>
    </w:rPr>
  </w:style>
  <w:style w:type="paragraph" w:styleId="BodyText">
    <w:name w:val="Body Text"/>
    <w:basedOn w:val="Normal"/>
    <w:link w:val="BodyTextChar"/>
    <w:rsid w:val="00B337FC"/>
    <w:pPr>
      <w:spacing w:after="120" w:line="300" w:lineRule="atLeast"/>
    </w:pPr>
    <w:rPr>
      <w:rFonts w:ascii="Arial" w:eastAsia="Times New Roman" w:hAnsi="Arial" w:cs="Times New Roman"/>
      <w:szCs w:val="24"/>
      <w:lang w:eastAsia="en-GB"/>
    </w:rPr>
  </w:style>
  <w:style w:type="character" w:customStyle="1" w:styleId="BodyTextChar">
    <w:name w:val="Body Text Char"/>
    <w:basedOn w:val="DefaultParagraphFont"/>
    <w:link w:val="BodyText"/>
    <w:rsid w:val="00B337FC"/>
    <w:rPr>
      <w:rFonts w:ascii="Arial" w:eastAsia="Times New Roman" w:hAnsi="Arial" w:cs="Times New Roman"/>
      <w:szCs w:val="24"/>
      <w:lang w:eastAsia="en-GB"/>
    </w:rPr>
  </w:style>
  <w:style w:type="table" w:customStyle="1" w:styleId="NationalGrid">
    <w:name w:val="National Grid"/>
    <w:basedOn w:val="TableNormal"/>
    <w:uiPriority w:val="99"/>
    <w:rsid w:val="00B337FC"/>
    <w:pPr>
      <w:spacing w:before="60" w:after="60" w:line="240" w:lineRule="auto"/>
    </w:pPr>
    <w:rPr>
      <w:sz w:val="20"/>
      <w:szCs w:val="20"/>
      <w:lang w:val="en-NZ"/>
    </w:rPr>
    <w:tblPr>
      <w:tblBorders>
        <w:top w:val="single" w:sz="8" w:space="0" w:color="4472C4" w:themeColor="accent1"/>
        <w:bottom w:val="single" w:sz="8" w:space="0" w:color="4472C4"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4472C4" w:themeColor="accent1"/>
          <w:left w:val="nil"/>
          <w:bottom w:val="single" w:sz="8" w:space="0" w:color="4472C4" w:themeColor="accent1"/>
          <w:right w:val="nil"/>
          <w:insideH w:val="nil"/>
          <w:insideV w:val="nil"/>
          <w:tl2br w:val="nil"/>
          <w:tr2bl w:val="nil"/>
        </w:tcBorders>
        <w:shd w:val="clear" w:color="auto" w:fill="FFFFFF" w:themeFill="background1"/>
      </w:tcPr>
    </w:tblStylePr>
    <w:tblStylePr w:type="lastRow">
      <w:tblPr/>
      <w:tcPr>
        <w:tcBorders>
          <w:top w:val="single" w:sz="8" w:space="0" w:color="4472C4" w:themeColor="accent1"/>
          <w:bottom w:val="single" w:sz="8" w:space="0" w:color="4472C4" w:themeColor="accent1"/>
        </w:tcBorders>
        <w:shd w:val="clear" w:color="auto" w:fill="auto"/>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165751">
      <w:bodyDiv w:val="1"/>
      <w:marLeft w:val="0"/>
      <w:marRight w:val="0"/>
      <w:marTop w:val="0"/>
      <w:marBottom w:val="0"/>
      <w:divBdr>
        <w:top w:val="none" w:sz="0" w:space="0" w:color="auto"/>
        <w:left w:val="none" w:sz="0" w:space="0" w:color="auto"/>
        <w:bottom w:val="none" w:sz="0" w:space="0" w:color="auto"/>
        <w:right w:val="none" w:sz="0" w:space="0" w:color="auto"/>
      </w:divBdr>
    </w:div>
    <w:div w:id="14684722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document/204681/downloa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ionalgrideso.com/document/204661/downloa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nationalgrideso.com/document/204671/download"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document/204676/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99FBFC-7166-49BE-8B26-D0A20776F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5AF5BB-CA6C-4E8D-A187-F7F18AAAC4F2}">
  <ds:schemaRefs>
    <ds:schemaRef ds:uri="http://schemas.openxmlformats.org/officeDocument/2006/bibliography"/>
  </ds:schemaRefs>
</ds:datastoreItem>
</file>

<file path=customXml/itemProps3.xml><?xml version="1.0" encoding="utf-8"?>
<ds:datastoreItem xmlns:ds="http://schemas.openxmlformats.org/officeDocument/2006/customXml" ds:itemID="{DB546720-C815-433B-83A6-91D6CD569C94}">
  <ds:schemaRefs>
    <ds:schemaRef ds:uri="http://schemas.microsoft.com/office/2006/metadata/properties"/>
    <ds:schemaRef ds:uri="http://schemas.microsoft.com/office/infopath/2007/PartnerControls"/>
    <ds:schemaRef ds:uri="dec74c4c-1639-4502-8f90-b4ce03410dfb"/>
    <ds:schemaRef ds:uri="cadce026-d35b-4a62-a2ee-1436bb44fb55"/>
  </ds:schemaRefs>
</ds:datastoreItem>
</file>

<file path=customXml/itemProps4.xml><?xml version="1.0" encoding="utf-8"?>
<ds:datastoreItem xmlns:ds="http://schemas.openxmlformats.org/officeDocument/2006/customXml" ds:itemID="{642F1C46-0741-4182-B715-62EFFA9768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6772</Words>
  <Characters>38604</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Nanchian (ESO), Sara</dc:creator>
  <cp:keywords/>
  <dc:description/>
  <cp:lastModifiedBy>ESO Code Admin</cp:lastModifiedBy>
  <cp:revision>5</cp:revision>
  <dcterms:created xsi:type="dcterms:W3CDTF">2024-04-11T17:20:00Z</dcterms:created>
  <dcterms:modified xsi:type="dcterms:W3CDTF">2024-04-17T15:57:00Z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0x010100F4325613D730B34895981C1A5AEAF9BA</vt:lpwstr>
  </property>
  <property fmtid="{D5CDD505-2E9C-101B-9397-08002B2CF9AE}" pid="3" name="MSIP_Label_624b1752-a977-4927-b9e6-e48a43684aee_Enabled">
    <vt:lpwstr>true</vt:lpwstr>
  </property>
  <property fmtid="{D5CDD505-2E9C-101B-9397-08002B2CF9AE}" pid="4" name="MSIP_Label_624b1752-a977-4927-b9e6-e48a43684aee_SetDate">
    <vt:lpwstr>2023-09-18T14:26:36Z</vt:lpwstr>
  </property>
  <property fmtid="{D5CDD505-2E9C-101B-9397-08002B2CF9AE}" pid="5" name="MSIP_Label_624b1752-a977-4927-b9e6-e48a43684aee_Method">
    <vt:lpwstr>Privileged</vt:lpwstr>
  </property>
  <property fmtid="{D5CDD505-2E9C-101B-9397-08002B2CF9AE}" pid="6" name="MSIP_Label_624b1752-a977-4927-b9e6-e48a43684aee_Name">
    <vt:lpwstr>Public</vt:lpwstr>
  </property>
  <property fmtid="{D5CDD505-2E9C-101B-9397-08002B2CF9AE}" pid="7" name="MSIP_Label_624b1752-a977-4927-b9e6-e48a43684aee_SiteId">
    <vt:lpwstr>031a09bc-a2bf-44df-888e-4e09355b7a24</vt:lpwstr>
  </property>
  <property fmtid="{D5CDD505-2E9C-101B-9397-08002B2CF9AE}" pid="8" name="MSIP_Label_624b1752-a977-4927-b9e6-e48a43684aee_ActionId">
    <vt:lpwstr>0cccf5a8-ee15-426f-ad97-28cebb1353d5</vt:lpwstr>
  </property>
  <property fmtid="{D5CDD505-2E9C-101B-9397-08002B2CF9AE}" pid="9" name="MSIP_Label_624b1752-a977-4927-b9e6-e48a43684aee_ContentBits">
    <vt:lpwstr>0</vt:lpwstr>
  </property>
  <property fmtid="{D5CDD505-2E9C-101B-9397-08002B2CF9AE}" pid="10" name="MediaServiceImageTags">
    <vt:lpwstr/>
  </property>
</Properties>
</file>