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3157B" w14:textId="77777777" w:rsidR="0026533D" w:rsidRDefault="0026533D" w:rsidP="0026533D">
      <w:pPr>
        <w:widowControl/>
        <w:jc w:val="center"/>
        <w:rPr>
          <w:ins w:id="0" w:author="ESO Code Admin" w:date="2024-01-17T13:43:00Z"/>
          <w:rFonts w:cs="Arial"/>
          <w:b/>
        </w:rPr>
      </w:pPr>
      <w:ins w:id="1" w:author="ESO Code Admin" w:date="2024-01-17T13:43:00Z">
        <w:r>
          <w:rPr>
            <w:rFonts w:cs="Arial"/>
            <w:b/>
          </w:rPr>
          <w:t>GC0117 LEGAL TEXT – WAGCM1</w:t>
        </w:r>
      </w:ins>
    </w:p>
    <w:p w14:paraId="1EEBFEBB" w14:textId="77777777" w:rsidR="0026533D" w:rsidRDefault="0026533D" w:rsidP="0026533D">
      <w:pPr>
        <w:widowControl/>
        <w:jc w:val="center"/>
        <w:rPr>
          <w:ins w:id="2" w:author="ESO Code Admin" w:date="2024-01-17T13:43:00Z"/>
          <w:rFonts w:cs="Arial"/>
          <w:b/>
        </w:rPr>
      </w:pPr>
      <w:ins w:id="3" w:author="ESO Code Admin" w:date="2024-01-17T13:43:00Z">
        <w:r>
          <w:rPr>
            <w:rFonts w:cs="Arial"/>
            <w:b/>
          </w:rPr>
          <w:t>DATED 9 JANUARY 2024</w:t>
        </w:r>
      </w:ins>
    </w:p>
    <w:p w14:paraId="5E9806C0" w14:textId="77777777" w:rsidR="0026533D" w:rsidRPr="00B40070" w:rsidRDefault="0026533D" w:rsidP="0026533D">
      <w:pPr>
        <w:widowControl/>
        <w:jc w:val="center"/>
        <w:rPr>
          <w:ins w:id="4" w:author="ESO Code Admin" w:date="2024-01-17T13:43:00Z"/>
          <w:rFonts w:cs="Arial"/>
          <w:bCs/>
          <w:i/>
          <w:iCs/>
        </w:rPr>
      </w:pPr>
      <w:ins w:id="5" w:author="ESO Code Admin" w:date="2024-01-17T13:43:00Z">
        <w:r w:rsidRPr="00B40070">
          <w:rPr>
            <w:rFonts w:cs="Arial"/>
            <w:bCs/>
            <w:i/>
            <w:iCs/>
          </w:rPr>
          <w:t xml:space="preserve">(Includes Registered Capacity </w:t>
        </w:r>
        <w:proofErr w:type="spellStart"/>
        <w:r w:rsidRPr="00B40070">
          <w:rPr>
            <w:rFonts w:cs="Arial"/>
            <w:bCs/>
            <w:i/>
            <w:iCs/>
          </w:rPr>
          <w:t>amedments</w:t>
        </w:r>
        <w:proofErr w:type="spellEnd"/>
        <w:r w:rsidRPr="00B40070">
          <w:rPr>
            <w:rFonts w:cs="Arial"/>
            <w:bCs/>
            <w:i/>
            <w:iCs/>
          </w:rPr>
          <w:t xml:space="preserve"> </w:t>
        </w:r>
        <w:r>
          <w:rPr>
            <w:rFonts w:cs="Arial"/>
            <w:bCs/>
            <w:i/>
            <w:iCs/>
          </w:rPr>
          <w:t>and</w:t>
        </w:r>
        <w:r w:rsidRPr="00B40070">
          <w:rPr>
            <w:rFonts w:cs="Arial"/>
            <w:bCs/>
            <w:i/>
            <w:iCs/>
          </w:rPr>
          <w:t xml:space="preserve"> amendments to the Connections Queue)</w:t>
        </w:r>
      </w:ins>
    </w:p>
    <w:p w14:paraId="1E9F6D53" w14:textId="77777777" w:rsidR="002511C7" w:rsidRPr="007E0B31" w:rsidRDefault="002511C7"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7777777" w:rsidR="008F1F3E" w:rsidRPr="007E0B31" w:rsidRDefault="002B5019" w:rsidP="00967B5F">
      <w:pPr>
        <w:jc w:val="center"/>
        <w:rPr>
          <w:rFonts w:cs="Arial"/>
          <w:b/>
        </w:rPr>
      </w:pPr>
      <w:r w:rsidRPr="007E0B31">
        <w:rPr>
          <w:rFonts w:cs="Arial"/>
          <w:b/>
        </w:rPr>
        <w:t>(G</w:t>
      </w:r>
      <w:r w:rsidR="008F1F3E" w:rsidRPr="007E0B31">
        <w:rPr>
          <w:rFonts w:cs="Arial"/>
          <w:b/>
        </w:rPr>
        <w:t>D)</w:t>
      </w:r>
    </w:p>
    <w:p w14:paraId="46EF73E5" w14:textId="77777777" w:rsidR="008F1F3E" w:rsidRPr="007E0B31" w:rsidRDefault="008F1F3E" w:rsidP="00932A98">
      <w:pPr>
        <w:rPr>
          <w:rFonts w:cs="Arial"/>
        </w:rPr>
      </w:pPr>
    </w:p>
    <w:p w14:paraId="6B3DE511" w14:textId="77777777"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6720"/>
      </w:tblGrid>
      <w:tr w:rsidR="00046274" w:rsidRPr="007E0B31" w14:paraId="0CCA512A" w14:textId="77777777" w:rsidTr="00CB3A44">
        <w:trPr>
          <w:cantSplit/>
          <w:trHeight w:val="2332"/>
        </w:trPr>
        <w:tc>
          <w:tcPr>
            <w:tcW w:w="2552" w:type="dxa"/>
          </w:tcPr>
          <w:p w14:paraId="7B89EE24" w14:textId="77777777" w:rsidR="00C9274C" w:rsidRPr="007E0B31" w:rsidRDefault="00C9274C" w:rsidP="00510F5E">
            <w:pPr>
              <w:pStyle w:val="Arial11Bold"/>
              <w:rPr>
                <w:rFonts w:cs="Arial"/>
              </w:rPr>
            </w:pPr>
            <w:r w:rsidRPr="007E0B31">
              <w:rPr>
                <w:rFonts w:cs="Arial"/>
              </w:rPr>
              <w:t>Access Group</w:t>
            </w:r>
          </w:p>
        </w:tc>
        <w:tc>
          <w:tcPr>
            <w:tcW w:w="6720" w:type="dxa"/>
          </w:tcPr>
          <w:p w14:paraId="7581E28C" w14:textId="77777777" w:rsidR="00C9274C" w:rsidRPr="007E0B31" w:rsidRDefault="00C9274C" w:rsidP="00091E64">
            <w:pPr>
              <w:pStyle w:val="TableArial11"/>
              <w:rPr>
                <w:rFonts w:cs="Arial"/>
                <w:b/>
              </w:rPr>
            </w:pPr>
            <w:r w:rsidRPr="007E0B31">
              <w:rPr>
                <w:rFonts w:cs="Arial"/>
              </w:rPr>
              <w:t xml:space="preserve">A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w:t>
            </w:r>
            <w:proofErr w:type="gramStart"/>
            <w:r w:rsidRPr="007E0B31">
              <w:rPr>
                <w:rFonts w:cs="Arial"/>
              </w:rPr>
              <w:t>be considered to be</w:t>
            </w:r>
            <w:proofErr w:type="gramEnd"/>
            <w:r w:rsidRPr="007E0B31">
              <w:rPr>
                <w:rFonts w:cs="Arial"/>
              </w:rPr>
              <w:t xml:space="preserve"> an </w:t>
            </w:r>
            <w:r w:rsidRPr="007E0B31">
              <w:rPr>
                <w:rFonts w:cs="Arial"/>
                <w:b/>
              </w:rPr>
              <w:t xml:space="preserve">Access Group </w:t>
            </w:r>
            <w:r w:rsidRPr="007E0B31">
              <w:rPr>
                <w:rFonts w:cs="Arial"/>
              </w:rPr>
              <w:t>in its own right.</w:t>
            </w:r>
          </w:p>
        </w:tc>
      </w:tr>
      <w:tr w:rsidR="00046274" w:rsidRPr="007E0B31" w14:paraId="63DF94A6" w14:textId="77777777" w:rsidTr="00CB3A44">
        <w:trPr>
          <w:cantSplit/>
        </w:trPr>
        <w:tc>
          <w:tcPr>
            <w:tcW w:w="2552" w:type="dxa"/>
          </w:tcPr>
          <w:p w14:paraId="489880DD" w14:textId="77777777" w:rsidR="00C9274C" w:rsidRPr="007E0B31" w:rsidRDefault="00C9274C" w:rsidP="00ED5885">
            <w:pPr>
              <w:pStyle w:val="Arial11Bold"/>
              <w:rPr>
                <w:rFonts w:cs="Arial"/>
              </w:rPr>
            </w:pPr>
            <w:r w:rsidRPr="007E0B31">
              <w:rPr>
                <w:rFonts w:cs="Arial"/>
              </w:rPr>
              <w:t>Access Period</w:t>
            </w:r>
          </w:p>
        </w:tc>
        <w:tc>
          <w:tcPr>
            <w:tcW w:w="6720" w:type="dxa"/>
          </w:tcPr>
          <w:p w14:paraId="1D947880" w14:textId="77777777" w:rsidR="00C9274C" w:rsidRPr="007E0B31" w:rsidRDefault="00C9274C" w:rsidP="00091E64">
            <w:pPr>
              <w:pStyle w:val="TableArial11"/>
              <w:rPr>
                <w:rFonts w:cs="Arial"/>
              </w:rPr>
            </w:pPr>
            <w:proofErr w:type="gramStart"/>
            <w:r w:rsidRPr="007E0B31">
              <w:rPr>
                <w:rFonts w:cs="Arial"/>
              </w:rPr>
              <w:t>A period of time</w:t>
            </w:r>
            <w:proofErr w:type="gramEnd"/>
            <w:r w:rsidRPr="007E0B31">
              <w:rPr>
                <w:rFonts w:cs="Arial"/>
              </w:rPr>
              <w:t xml:space="preserv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00CB3A44">
        <w:trPr>
          <w:cantSplit/>
        </w:trPr>
        <w:tc>
          <w:tcPr>
            <w:tcW w:w="2552"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720" w:type="dxa"/>
          </w:tcPr>
          <w:p w14:paraId="7ACA253C" w14:textId="77777777" w:rsidR="00C9274C" w:rsidRPr="007E0B31" w:rsidRDefault="00C9274C" w:rsidP="00091E64">
            <w:pPr>
              <w:pStyle w:val="TableArial11"/>
              <w:rPr>
                <w:rFonts w:cs="Arial"/>
              </w:rPr>
            </w:pPr>
            <w:r w:rsidRPr="007E0B31">
              <w:rPr>
                <w:rFonts w:cs="Arial"/>
              </w:rPr>
              <w:t>The Electricity Act 1989 (as amended by the Utilities Act 2000 and the Energy Act 2004).</w:t>
            </w:r>
          </w:p>
        </w:tc>
      </w:tr>
      <w:tr w:rsidR="00BB7BC1" w:rsidRPr="007E0B31" w14:paraId="4D95138A" w14:textId="77777777" w:rsidTr="00CB3A44">
        <w:trPr>
          <w:cantSplit/>
        </w:trPr>
        <w:tc>
          <w:tcPr>
            <w:tcW w:w="2552" w:type="dxa"/>
          </w:tcPr>
          <w:p w14:paraId="1F19698C" w14:textId="77777777" w:rsidR="00BB7BC1" w:rsidRDefault="00BB7BC1" w:rsidP="00BB7BC1">
            <w:pPr>
              <w:pStyle w:val="Arial11Bold"/>
              <w:rPr>
                <w:rFonts w:cs="Arial"/>
              </w:rPr>
            </w:pPr>
            <w:r w:rsidRPr="002510FF">
              <w:rPr>
                <w:rFonts w:cs="Arial"/>
              </w:rPr>
              <w:lastRenderedPageBreak/>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62B49DCB" w14:textId="77777777" w:rsidR="0000506B" w:rsidRPr="00C63FF2" w:rsidRDefault="0000506B" w:rsidP="00C63FF2"/>
          <w:p w14:paraId="626CAFAB" w14:textId="77777777" w:rsidR="0000506B" w:rsidRPr="00C63FF2" w:rsidRDefault="0000506B" w:rsidP="00C63FF2"/>
          <w:p w14:paraId="4744C186" w14:textId="77777777" w:rsidR="0000506B" w:rsidRPr="00C63FF2" w:rsidRDefault="0000506B" w:rsidP="00C63FF2"/>
          <w:p w14:paraId="12CF1D5E" w14:textId="77777777" w:rsidR="0000506B" w:rsidRPr="00C63FF2" w:rsidRDefault="0000506B" w:rsidP="00C63FF2"/>
          <w:p w14:paraId="3E12D1EB" w14:textId="77777777" w:rsidR="0000506B" w:rsidRPr="00C63FF2" w:rsidRDefault="0000506B" w:rsidP="00C63FF2"/>
          <w:p w14:paraId="2CCB3ECF" w14:textId="77777777" w:rsidR="0000506B" w:rsidRPr="00C63FF2" w:rsidRDefault="0000506B" w:rsidP="00C63FF2"/>
          <w:p w14:paraId="76C58A10" w14:textId="77777777" w:rsidR="0000506B" w:rsidRPr="00C63FF2" w:rsidRDefault="0000506B" w:rsidP="00C63FF2"/>
          <w:p w14:paraId="438338B4" w14:textId="77777777" w:rsidR="0000506B" w:rsidRPr="00C63FF2" w:rsidRDefault="0000506B" w:rsidP="00C63FF2"/>
          <w:p w14:paraId="0E1892C5" w14:textId="77777777" w:rsidR="0000506B" w:rsidRPr="00C63FF2" w:rsidRDefault="0000506B" w:rsidP="00C63FF2"/>
          <w:p w14:paraId="6273DD35" w14:textId="77777777" w:rsidR="0000506B" w:rsidRPr="00C63FF2" w:rsidRDefault="0000506B" w:rsidP="00C63FF2"/>
          <w:p w14:paraId="44AD6E30" w14:textId="77777777" w:rsidR="0000506B" w:rsidRPr="00C63FF2" w:rsidRDefault="0000506B" w:rsidP="00C63FF2"/>
          <w:p w14:paraId="74C4628E" w14:textId="77777777" w:rsidR="0000506B" w:rsidRPr="00C63FF2" w:rsidRDefault="0000506B" w:rsidP="00C63FF2"/>
          <w:p w14:paraId="546942ED" w14:textId="77777777" w:rsidR="0000506B" w:rsidRPr="00C63FF2" w:rsidRDefault="0000506B" w:rsidP="00C63FF2"/>
          <w:p w14:paraId="65E66D3A" w14:textId="77777777" w:rsidR="0000506B" w:rsidRPr="00C63FF2" w:rsidRDefault="0000506B" w:rsidP="00C63FF2"/>
          <w:p w14:paraId="18FA46C6" w14:textId="77777777" w:rsidR="0000506B" w:rsidRPr="00C63FF2" w:rsidRDefault="0000506B" w:rsidP="00C63FF2"/>
          <w:p w14:paraId="630E5AD1" w14:textId="77777777" w:rsidR="0000506B" w:rsidRPr="00C63FF2" w:rsidRDefault="0000506B" w:rsidP="00C63FF2"/>
          <w:p w14:paraId="117EA9A4" w14:textId="77777777" w:rsidR="0000506B" w:rsidRPr="00C63FF2" w:rsidRDefault="0000506B" w:rsidP="00C63FF2"/>
          <w:p w14:paraId="55E58C0F" w14:textId="77777777" w:rsidR="0000506B" w:rsidRPr="00C63FF2" w:rsidRDefault="0000506B" w:rsidP="00C63FF2"/>
          <w:p w14:paraId="0D22AF90" w14:textId="77777777" w:rsidR="0000506B" w:rsidRPr="00C63FF2" w:rsidRDefault="0000506B" w:rsidP="00C63FF2"/>
          <w:p w14:paraId="0BDECECE" w14:textId="77777777" w:rsidR="0000506B" w:rsidRPr="00C63FF2" w:rsidRDefault="0000506B" w:rsidP="00C63FF2"/>
          <w:p w14:paraId="74A9EAB4" w14:textId="77777777" w:rsidR="0000506B" w:rsidRPr="00C63FF2" w:rsidRDefault="0000506B" w:rsidP="00C63FF2"/>
          <w:p w14:paraId="08C9C7F8" w14:textId="77777777" w:rsidR="0000506B" w:rsidRPr="00C63FF2" w:rsidRDefault="0000506B" w:rsidP="00C63FF2"/>
          <w:p w14:paraId="3B604F76" w14:textId="77777777" w:rsidR="0000506B" w:rsidRPr="00C63FF2" w:rsidRDefault="0000506B" w:rsidP="00C63FF2"/>
          <w:p w14:paraId="25525818" w14:textId="77777777" w:rsidR="0000506B" w:rsidRPr="00C63FF2" w:rsidRDefault="0000506B" w:rsidP="00C63FF2"/>
          <w:p w14:paraId="6DE7EF8A" w14:textId="78D52DFE" w:rsidR="0000506B" w:rsidRPr="00C63FF2" w:rsidRDefault="0000506B" w:rsidP="00C63FF2"/>
        </w:tc>
        <w:tc>
          <w:tcPr>
            <w:tcW w:w="6720"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5A72A057" w14:textId="77777777" w:rsidR="00BB7BC1" w:rsidRDefault="00BB7BC1" w:rsidP="00BB7BC1">
            <w:pPr>
              <w:pStyle w:val="TableArial11"/>
              <w:rPr>
                <w:rFonts w:asciiTheme="minorHAnsi" w:hAnsiTheme="minorHAnsi" w:cstheme="minorHAnsi"/>
                <w:bCs/>
              </w:rPr>
            </w:pPr>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p w14:paraId="53C94ADF" w14:textId="77777777" w:rsidR="002510FF" w:rsidRPr="002510FF" w:rsidRDefault="002510FF" w:rsidP="002510FF"/>
          <w:p w14:paraId="765C2CDC" w14:textId="77777777" w:rsidR="002510FF" w:rsidRPr="002510FF" w:rsidRDefault="002510FF" w:rsidP="002510FF"/>
          <w:p w14:paraId="1CD6BCB8" w14:textId="77777777" w:rsidR="002510FF" w:rsidRPr="002510FF" w:rsidRDefault="002510FF" w:rsidP="002510FF"/>
          <w:p w14:paraId="6641B16A" w14:textId="77777777" w:rsidR="002510FF" w:rsidRPr="002510FF" w:rsidRDefault="002510FF" w:rsidP="002510FF"/>
          <w:p w14:paraId="12A79681" w14:textId="77777777" w:rsidR="002510FF" w:rsidRPr="002510FF" w:rsidRDefault="002510FF" w:rsidP="002510FF"/>
          <w:p w14:paraId="01F48120" w14:textId="77777777" w:rsidR="002510FF" w:rsidRPr="002510FF" w:rsidRDefault="002510FF" w:rsidP="002510FF"/>
          <w:p w14:paraId="54B88067" w14:textId="77777777" w:rsidR="002510FF" w:rsidRPr="002510FF" w:rsidRDefault="002510FF" w:rsidP="002510FF"/>
          <w:p w14:paraId="647864A9" w14:textId="77777777" w:rsidR="002510FF" w:rsidRPr="002510FF" w:rsidRDefault="002510FF" w:rsidP="002510FF"/>
          <w:p w14:paraId="0729FC5D" w14:textId="77777777" w:rsidR="002510FF" w:rsidRPr="002510FF" w:rsidRDefault="002510FF" w:rsidP="002510FF"/>
          <w:p w14:paraId="0B26ECF2" w14:textId="77777777" w:rsidR="002510FF" w:rsidRPr="002510FF" w:rsidRDefault="002510FF" w:rsidP="002510FF"/>
          <w:p w14:paraId="53ED42E5" w14:textId="77777777" w:rsidR="002510FF" w:rsidRPr="002510FF" w:rsidRDefault="002510FF" w:rsidP="002510FF"/>
          <w:p w14:paraId="485078AF" w14:textId="77777777" w:rsidR="002510FF" w:rsidRPr="002510FF" w:rsidRDefault="002510FF" w:rsidP="002510FF"/>
          <w:p w14:paraId="7A68AFE3" w14:textId="77777777" w:rsidR="002510FF" w:rsidRPr="002510FF" w:rsidRDefault="002510FF" w:rsidP="002510FF"/>
          <w:p w14:paraId="6B45D7BB" w14:textId="77777777" w:rsidR="002510FF" w:rsidRPr="002510FF" w:rsidRDefault="002510FF" w:rsidP="002510FF"/>
          <w:p w14:paraId="3DCAE2F3" w14:textId="77777777" w:rsidR="002510FF" w:rsidRPr="002510FF" w:rsidRDefault="002510FF" w:rsidP="002510FF"/>
          <w:p w14:paraId="35968932" w14:textId="77777777" w:rsidR="002510FF" w:rsidRPr="002510FF" w:rsidRDefault="002510FF" w:rsidP="002510FF"/>
          <w:p w14:paraId="60B864FC" w14:textId="77777777" w:rsidR="002510FF" w:rsidRPr="002510FF" w:rsidRDefault="002510FF" w:rsidP="002510FF"/>
          <w:p w14:paraId="334C7C40" w14:textId="77777777" w:rsidR="002510FF" w:rsidRPr="002510FF" w:rsidRDefault="002510FF" w:rsidP="002510FF"/>
          <w:p w14:paraId="0A76E2F2" w14:textId="77777777" w:rsidR="002510FF" w:rsidRPr="002510FF" w:rsidRDefault="002510FF" w:rsidP="002510FF"/>
          <w:p w14:paraId="588214DD" w14:textId="77777777" w:rsidR="002510FF" w:rsidRPr="002510FF" w:rsidRDefault="002510FF" w:rsidP="002510FF"/>
          <w:p w14:paraId="43320A00" w14:textId="77777777" w:rsidR="002510FF" w:rsidRPr="002510FF" w:rsidRDefault="002510FF" w:rsidP="002510FF"/>
          <w:p w14:paraId="00AE394C" w14:textId="77777777" w:rsidR="002510FF" w:rsidRPr="002510FF" w:rsidRDefault="002510FF" w:rsidP="002510FF"/>
          <w:p w14:paraId="38871DBB" w14:textId="77777777" w:rsidR="002510FF" w:rsidRPr="002510FF" w:rsidRDefault="002510FF" w:rsidP="002510FF"/>
          <w:p w14:paraId="1FA158E7" w14:textId="77777777" w:rsidR="002510FF" w:rsidRDefault="002510FF" w:rsidP="002510FF">
            <w:pPr>
              <w:jc w:val="right"/>
              <w:rPr>
                <w:rFonts w:cs="Arial"/>
                <w:b/>
              </w:rPr>
            </w:pPr>
          </w:p>
          <w:p w14:paraId="75DD806F" w14:textId="630A5D12" w:rsidR="0000506B" w:rsidRPr="0000506B" w:rsidRDefault="0000506B" w:rsidP="00C63FF2"/>
        </w:tc>
      </w:tr>
      <w:tr w:rsidR="00BB7BC1" w:rsidRPr="007E0B31" w14:paraId="65980C45" w14:textId="77777777" w:rsidTr="00CB3A44">
        <w:trPr>
          <w:cantSplit/>
        </w:trPr>
        <w:tc>
          <w:tcPr>
            <w:tcW w:w="2552" w:type="dxa"/>
          </w:tcPr>
          <w:p w14:paraId="52E0AE0D" w14:textId="18D8451F" w:rsidR="00BB7BC1" w:rsidRPr="005E3460" w:rsidRDefault="00BB7BC1" w:rsidP="00BB7BC1">
            <w:pPr>
              <w:pStyle w:val="Arial11Bold"/>
              <w:rPr>
                <w:rFonts w:cs="Arial"/>
              </w:rPr>
            </w:pPr>
            <w:r w:rsidRPr="002510FF">
              <w:rPr>
                <w:rFonts w:cs="Arial"/>
              </w:rPr>
              <w:t>Active Control Based Power</w:t>
            </w:r>
          </w:p>
        </w:tc>
        <w:tc>
          <w:tcPr>
            <w:tcW w:w="6720"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485EB1AF" w14:textId="77777777" w:rsidR="00BB7BC1" w:rsidRDefault="00BB7BC1" w:rsidP="00BB7BC1">
            <w:pPr>
              <w:pStyle w:val="TableArial11"/>
              <w:rPr>
                <w:rFonts w:asciiTheme="minorHAnsi" w:hAnsiTheme="minorHAnsi" w:cstheme="minorHAnsi"/>
                <w:bCs/>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p w14:paraId="1034C807" w14:textId="77777777" w:rsidR="002510FF" w:rsidRPr="002510FF" w:rsidRDefault="002510FF" w:rsidP="002510FF"/>
          <w:p w14:paraId="620460BB" w14:textId="77777777" w:rsidR="002510FF" w:rsidRPr="002510FF" w:rsidRDefault="002510FF" w:rsidP="002510FF"/>
          <w:p w14:paraId="1081FB72" w14:textId="53EA63D2" w:rsidR="002510FF" w:rsidRPr="002510FF" w:rsidRDefault="002510FF" w:rsidP="002510FF"/>
        </w:tc>
      </w:tr>
      <w:tr w:rsidR="003A6B20" w:rsidRPr="003A6B20" w14:paraId="016A1039" w14:textId="77777777" w:rsidTr="00CB3A44">
        <w:trPr>
          <w:cantSplit/>
        </w:trPr>
        <w:tc>
          <w:tcPr>
            <w:tcW w:w="2552" w:type="dxa"/>
          </w:tcPr>
          <w:p w14:paraId="3F5B1A91" w14:textId="5F634628" w:rsidR="003A6B20" w:rsidRPr="003A6B20" w:rsidRDefault="003A6B20" w:rsidP="003A6B20">
            <w:pPr>
              <w:pStyle w:val="Arial11Bold"/>
              <w:rPr>
                <w:rFonts w:cs="Arial"/>
              </w:rPr>
            </w:pPr>
            <w:r w:rsidRPr="002510FF">
              <w:rPr>
                <w:rFonts w:cs="Arial"/>
              </w:rPr>
              <w:lastRenderedPageBreak/>
              <w:t>Active Damping Power</w:t>
            </w:r>
          </w:p>
        </w:tc>
        <w:tc>
          <w:tcPr>
            <w:tcW w:w="6720"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00CB3A44">
        <w:trPr>
          <w:cantSplit/>
        </w:trPr>
        <w:tc>
          <w:tcPr>
            <w:tcW w:w="2552" w:type="dxa"/>
          </w:tcPr>
          <w:p w14:paraId="77C5F929" w14:textId="77777777" w:rsidR="00BB7BC1" w:rsidRPr="007E0B31" w:rsidRDefault="00BB7BC1" w:rsidP="00BB7BC1">
            <w:pPr>
              <w:pStyle w:val="Arial11Bold"/>
              <w:rPr>
                <w:rFonts w:cs="Arial"/>
              </w:rPr>
            </w:pPr>
            <w:r w:rsidRPr="007E0B31">
              <w:rPr>
                <w:rFonts w:cs="Arial"/>
              </w:rPr>
              <w:t>Active Energy</w:t>
            </w:r>
          </w:p>
        </w:tc>
        <w:tc>
          <w:tcPr>
            <w:tcW w:w="6720" w:type="dxa"/>
          </w:tcPr>
          <w:p w14:paraId="00F48426" w14:textId="77777777" w:rsidR="00BB7BC1" w:rsidRPr="007E0B31" w:rsidRDefault="00BB7BC1" w:rsidP="00BB7BC1">
            <w:pPr>
              <w:pStyle w:val="TableArial11"/>
              <w:rPr>
                <w:rFonts w:cs="Arial"/>
              </w:rPr>
            </w:pPr>
            <w:r w:rsidRPr="007E0B31">
              <w:rPr>
                <w:rFonts w:cs="Arial"/>
              </w:rPr>
              <w:t xml:space="preserve">The electrical energy produced, </w:t>
            </w:r>
            <w:proofErr w:type="gramStart"/>
            <w:r w:rsidRPr="007E0B31">
              <w:rPr>
                <w:rFonts w:cs="Arial"/>
              </w:rPr>
              <w:t>flowing</w:t>
            </w:r>
            <w:proofErr w:type="gramEnd"/>
            <w:r w:rsidRPr="007E0B31">
              <w:rPr>
                <w:rFonts w:cs="Arial"/>
              </w:rPr>
              <w:t xml:space="preserve">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BB7BC1" w:rsidRPr="007E0B31" w:rsidRDefault="00BB7BC1" w:rsidP="00BB7BC1">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 xml:space="preserve">1000 GWh = 1 </w:t>
            </w:r>
            <w:proofErr w:type="spellStart"/>
            <w:r w:rsidRPr="007E0B31">
              <w:rPr>
                <w:rFonts w:cs="Arial"/>
              </w:rPr>
              <w:t>TWh</w:t>
            </w:r>
            <w:proofErr w:type="spellEnd"/>
          </w:p>
        </w:tc>
      </w:tr>
      <w:tr w:rsidR="005249BB" w:rsidRPr="007E0B31" w14:paraId="3525CE58" w14:textId="77777777" w:rsidTr="00CB3A44">
        <w:trPr>
          <w:cantSplit/>
        </w:trPr>
        <w:tc>
          <w:tcPr>
            <w:tcW w:w="2552" w:type="dxa"/>
          </w:tcPr>
          <w:p w14:paraId="460097AA" w14:textId="2AA2C51A" w:rsidR="005249BB" w:rsidRPr="005249BB" w:rsidRDefault="005249BB" w:rsidP="005249BB">
            <w:pPr>
              <w:pStyle w:val="Arial11Bold"/>
              <w:rPr>
                <w:rFonts w:cs="Arial"/>
              </w:rPr>
            </w:pPr>
            <w:r w:rsidRPr="002510FF">
              <w:rPr>
                <w:rFonts w:eastAsiaTheme="minorHAnsi" w:cs="Arial"/>
                <w:snapToGrid/>
              </w:rPr>
              <w:t>Active Frequency Response Power</w:t>
            </w:r>
          </w:p>
        </w:tc>
        <w:tc>
          <w:tcPr>
            <w:tcW w:w="6720"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04769F76" w:rsidR="005249BB" w:rsidRPr="005249BB" w:rsidRDefault="005249BB" w:rsidP="005249B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00CB3A44">
        <w:trPr>
          <w:cantSplit/>
        </w:trPr>
        <w:tc>
          <w:tcPr>
            <w:tcW w:w="2552"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720"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1F045C08" w:rsidR="0026133D" w:rsidRPr="0026133D" w:rsidRDefault="0026133D" w:rsidP="0026133D">
            <w:pPr>
              <w:pStyle w:val="TableArial11"/>
              <w:rPr>
                <w:rFonts w:cs="Arial"/>
              </w:rPr>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00CB3A44">
        <w:trPr>
          <w:cantSplit/>
        </w:trPr>
        <w:tc>
          <w:tcPr>
            <w:tcW w:w="2552" w:type="dxa"/>
          </w:tcPr>
          <w:p w14:paraId="075B9103" w14:textId="0524198E" w:rsidR="00517DA3" w:rsidRPr="006C4D4A" w:rsidRDefault="00517DA3" w:rsidP="00517DA3">
            <w:pPr>
              <w:pStyle w:val="Arial11Bold"/>
              <w:rPr>
                <w:rFonts w:cs="Arial"/>
              </w:rPr>
            </w:pPr>
            <w:r w:rsidRPr="006C4D4A">
              <w:rPr>
                <w:rFonts w:cs="Arial"/>
              </w:rPr>
              <w:lastRenderedPageBreak/>
              <w:t>Active Phase Jump Power</w:t>
            </w:r>
          </w:p>
        </w:tc>
        <w:tc>
          <w:tcPr>
            <w:tcW w:w="6720"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18698903" w14:textId="13295167" w:rsidR="00517DA3" w:rsidRDefault="00517DA3" w:rsidP="00517DA3">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w:t>
            </w:r>
            <w:proofErr w:type="spellStart"/>
            <w:r w:rsidRPr="002510FF">
              <w:rPr>
                <w:rFonts w:cs="Arial"/>
              </w:rPr>
              <w:t>ms</w:t>
            </w:r>
            <w:proofErr w:type="spellEnd"/>
            <w:r w:rsidRPr="002510FF">
              <w:rPr>
                <w:rFonts w:cs="Arial"/>
              </w:rPr>
              <w:t xml:space="preserve"> and can have frequency components of over 1000 Hz.</w:t>
            </w:r>
          </w:p>
          <w:p w14:paraId="2F35A3D9" w14:textId="77777777" w:rsidR="00441CE5" w:rsidRPr="00441CE5" w:rsidRDefault="00441CE5" w:rsidP="00441CE5"/>
          <w:p w14:paraId="7CA54930" w14:textId="77777777" w:rsidR="00441CE5" w:rsidRPr="00441CE5" w:rsidRDefault="00441CE5" w:rsidP="00441CE5"/>
          <w:p w14:paraId="4E32AEE4" w14:textId="77777777" w:rsidR="00441CE5" w:rsidRPr="00441CE5" w:rsidRDefault="00441CE5" w:rsidP="00441CE5"/>
          <w:p w14:paraId="1938B69B" w14:textId="77777777" w:rsidR="00441CE5" w:rsidRPr="00441CE5" w:rsidRDefault="00441CE5" w:rsidP="00441CE5"/>
          <w:p w14:paraId="4278ED9F" w14:textId="77777777" w:rsidR="00441CE5" w:rsidRPr="00441CE5" w:rsidRDefault="00441CE5" w:rsidP="00441CE5"/>
          <w:p w14:paraId="359C81C5" w14:textId="77777777" w:rsidR="00441CE5" w:rsidRPr="00441CE5" w:rsidRDefault="00441CE5" w:rsidP="00441CE5"/>
          <w:p w14:paraId="26AAA897" w14:textId="77777777" w:rsidR="00441CE5" w:rsidRPr="00441CE5" w:rsidRDefault="00441CE5" w:rsidP="00441CE5"/>
          <w:p w14:paraId="6CF8FAA9" w14:textId="77777777" w:rsidR="00441CE5" w:rsidRPr="00441CE5" w:rsidRDefault="00441CE5" w:rsidP="00441CE5"/>
          <w:p w14:paraId="0DFD3581" w14:textId="77777777" w:rsidR="00441CE5" w:rsidRPr="00441CE5" w:rsidRDefault="00441CE5" w:rsidP="00441CE5"/>
          <w:p w14:paraId="308B615F" w14:textId="77777777" w:rsidR="00441CE5" w:rsidRPr="00441CE5" w:rsidRDefault="00441CE5" w:rsidP="00441CE5"/>
          <w:p w14:paraId="585082C2" w14:textId="77777777" w:rsidR="00441CE5" w:rsidRPr="00441CE5" w:rsidRDefault="00441CE5" w:rsidP="00441CE5"/>
          <w:p w14:paraId="7B8B150E" w14:textId="77777777" w:rsidR="00441CE5" w:rsidRPr="00441CE5" w:rsidRDefault="00441CE5" w:rsidP="00441CE5"/>
          <w:p w14:paraId="5ED6D091" w14:textId="23B540FE" w:rsidR="00441CE5" w:rsidRPr="00441CE5" w:rsidRDefault="00441CE5" w:rsidP="00441CE5"/>
        </w:tc>
      </w:tr>
      <w:tr w:rsidR="0026133D" w:rsidRPr="007E0B31" w14:paraId="10010E14" w14:textId="77777777" w:rsidTr="00CB3A44">
        <w:trPr>
          <w:cantSplit/>
        </w:trPr>
        <w:tc>
          <w:tcPr>
            <w:tcW w:w="2552" w:type="dxa"/>
          </w:tcPr>
          <w:p w14:paraId="268FEC45" w14:textId="77777777" w:rsidR="0026133D" w:rsidRPr="007E0B31" w:rsidRDefault="0026133D" w:rsidP="0026133D">
            <w:pPr>
              <w:pStyle w:val="Arial11Bold"/>
              <w:rPr>
                <w:rFonts w:cs="Arial"/>
              </w:rPr>
            </w:pPr>
            <w:r w:rsidRPr="007E0B31">
              <w:rPr>
                <w:rFonts w:cs="Arial"/>
              </w:rPr>
              <w:t>Active Power</w:t>
            </w:r>
          </w:p>
        </w:tc>
        <w:tc>
          <w:tcPr>
            <w:tcW w:w="6720" w:type="dxa"/>
          </w:tcPr>
          <w:p w14:paraId="7A67D5C0" w14:textId="77777777" w:rsidR="0026133D" w:rsidRPr="007E0B31" w:rsidRDefault="0026133D" w:rsidP="0026133D">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657A188B" w14:textId="77777777" w:rsidR="0026133D" w:rsidRDefault="0026133D" w:rsidP="0026133D">
            <w:pPr>
              <w:pStyle w:val="TableArial11"/>
              <w:rPr>
                <w:rFonts w:cs="Arial"/>
              </w:rPr>
            </w:pPr>
            <w:r w:rsidRPr="007E0B31">
              <w:rPr>
                <w:rFonts w:cs="Arial"/>
              </w:rPr>
              <w:t>1000 GW = 1 TW</w:t>
            </w:r>
          </w:p>
          <w:p w14:paraId="2F6B3B28" w14:textId="77777777" w:rsidR="00441CE5" w:rsidRPr="00441CE5" w:rsidRDefault="00441CE5" w:rsidP="00441CE5"/>
          <w:p w14:paraId="25233773" w14:textId="77777777" w:rsidR="00441CE5" w:rsidRPr="00441CE5" w:rsidRDefault="00441CE5" w:rsidP="00441CE5"/>
          <w:p w14:paraId="46ED130F" w14:textId="3FC935D6" w:rsidR="00441CE5" w:rsidRPr="00441CE5" w:rsidRDefault="00441CE5" w:rsidP="00441CE5"/>
        </w:tc>
      </w:tr>
      <w:tr w:rsidR="005C4DF6" w:rsidRPr="007E0B31" w14:paraId="0A390AE5" w14:textId="77777777" w:rsidTr="00CB3A44">
        <w:trPr>
          <w:cantSplit/>
        </w:trPr>
        <w:tc>
          <w:tcPr>
            <w:tcW w:w="2552" w:type="dxa"/>
          </w:tcPr>
          <w:p w14:paraId="6FB08540" w14:textId="16C496D5" w:rsidR="005C4DF6" w:rsidRPr="005C4DF6" w:rsidRDefault="005C4DF6" w:rsidP="005C4DF6">
            <w:pPr>
              <w:pStyle w:val="Arial11Bold"/>
              <w:rPr>
                <w:rFonts w:cs="Arial"/>
              </w:rPr>
            </w:pPr>
            <w:r w:rsidRPr="002510FF">
              <w:rPr>
                <w:rFonts w:cs="Arial"/>
                <w:bCs/>
              </w:rPr>
              <w:t>Active ROCOF Response Power</w:t>
            </w:r>
          </w:p>
        </w:tc>
        <w:tc>
          <w:tcPr>
            <w:tcW w:w="6720"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bl>
    <w:p w14:paraId="003B38C6" w14:textId="68B53699" w:rsidR="00055DDE" w:rsidRPr="005C20E3" w:rsidRDefault="00055DDE">
      <w:r>
        <w:rPr>
          <w:b/>
        </w:rPr>
        <w:br w:type="page"/>
      </w:r>
    </w:p>
    <w:p w14:paraId="0AFC7EE6" w14:textId="139D05F0" w:rsidR="00AE31FF" w:rsidRPr="00146EA7" w:rsidRDefault="00AE31FF" w:rsidP="00AE31FF"/>
    <w:p w14:paraId="09F98D80" w14:textId="45B61BA6" w:rsidR="00AE31FF" w:rsidRPr="00146EA7" w:rsidRDefault="00AE31FF" w:rsidP="0098680A"/>
    <w:p w14:paraId="764F9953" w14:textId="66BA062D" w:rsidR="00AE31FF" w:rsidRPr="00146EA7" w:rsidRDefault="00AE31FF"/>
    <w:p w14:paraId="098BE476" w14:textId="56C83CDC" w:rsidR="00AE31FF" w:rsidRPr="00146EA7" w:rsidRDefault="00AE31FF"/>
    <w:p w14:paraId="5AD3B463" w14:textId="77777777" w:rsidR="00AE31FF" w:rsidRPr="00AE31FF" w:rsidRDefault="00AE31F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12256D" w:rsidRPr="007E0B31" w14:paraId="31C1F385" w14:textId="77777777" w:rsidTr="56193979">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56193979">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56193979">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56193979">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579381FF" w:rsidR="00CB3A44" w:rsidRPr="007E0B31" w:rsidRDefault="003A1576" w:rsidP="002335A5">
            <w:pPr>
              <w:pStyle w:val="TableArial11"/>
              <w:rPr>
                <w:rFonts w:cs="Arial"/>
              </w:rPr>
            </w:pPr>
            <w:r>
              <w:rPr>
                <w:rFonts w:cs="Arial"/>
              </w:rPr>
              <w:t xml:space="preserve">As defined in </w:t>
            </w:r>
            <w:r w:rsidR="00CB3A44" w:rsidRPr="007E0B31">
              <w:rPr>
                <w:rFonts w:cs="Arial"/>
                <w:b/>
              </w:rPr>
              <w:t>T</w:t>
            </w:r>
            <w:r>
              <w:rPr>
                <w:rFonts w:cs="Arial"/>
                <w:b/>
              </w:rPr>
              <w:t>he Company’s T</w:t>
            </w:r>
            <w:r w:rsidR="00CB3A44" w:rsidRPr="007E0B31">
              <w:rPr>
                <w:rFonts w:cs="Arial"/>
                <w:b/>
              </w:rPr>
              <w:t>ransmission Licence.</w:t>
            </w:r>
          </w:p>
        </w:tc>
      </w:tr>
      <w:tr w:rsidR="0012256D" w:rsidRPr="007E0B31" w14:paraId="2FA19902" w14:textId="77777777" w:rsidTr="56193979">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56193979">
        <w:trPr>
          <w:cantSplit/>
        </w:trPr>
        <w:tc>
          <w:tcPr>
            <w:tcW w:w="2884" w:type="dxa"/>
          </w:tcPr>
          <w:p w14:paraId="3479AB7A" w14:textId="4F2195EE" w:rsidR="0012256D" w:rsidRDefault="0012256D" w:rsidP="002335A5">
            <w:pPr>
              <w:pStyle w:val="Arial11Bold"/>
              <w:rPr>
                <w:rFonts w:cs="Arial"/>
              </w:rPr>
            </w:pPr>
            <w:r>
              <w:rPr>
                <w:rFonts w:cs="Arial"/>
              </w:rPr>
              <w:t>Aggregator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046274" w:rsidRPr="007E0B31" w14:paraId="5945FFFB" w14:textId="77777777" w:rsidTr="56193979">
        <w:trPr>
          <w:cantSplit/>
        </w:trPr>
        <w:tc>
          <w:tcPr>
            <w:tcW w:w="2884" w:type="dxa"/>
          </w:tcPr>
          <w:p w14:paraId="1BFA0E2D" w14:textId="77777777" w:rsidR="00CB3A44" w:rsidRPr="007E0B31" w:rsidRDefault="00CB3A44" w:rsidP="002335A5">
            <w:pPr>
              <w:pStyle w:val="Arial11Bold"/>
              <w:rPr>
                <w:rFonts w:cs="Arial"/>
              </w:rPr>
            </w:pPr>
            <w:r w:rsidRPr="007E0B31">
              <w:rPr>
                <w:rFonts w:cs="Arial"/>
              </w:rPr>
              <w:t>Alternate Member</w:t>
            </w:r>
          </w:p>
        </w:tc>
        <w:tc>
          <w:tcPr>
            <w:tcW w:w="6634" w:type="dxa"/>
          </w:tcPr>
          <w:p w14:paraId="62FE8520" w14:textId="77777777" w:rsidR="00CB3A44" w:rsidRPr="00274B57" w:rsidRDefault="00CB3A44" w:rsidP="00CB3A44">
            <w:pPr>
              <w:pStyle w:val="TableArial11"/>
              <w:rPr>
                <w:rFonts w:cs="Arial"/>
                <w:b/>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046274" w:rsidRPr="007E0B31" w14:paraId="1808CDAE" w14:textId="77777777" w:rsidTr="56193979">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56193979">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56193979">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w:t>
            </w:r>
            <w:proofErr w:type="gramStart"/>
            <w:r w:rsidRPr="00274B57">
              <w:rPr>
                <w:rFonts w:cs="Arial"/>
              </w:rPr>
              <w:t>as a result of</w:t>
            </w:r>
            <w:proofErr w:type="gramEnd"/>
            <w:r w:rsidRPr="00274B57">
              <w:rPr>
                <w:rFonts w:cs="Arial"/>
              </w:rPr>
              <w:t xml:space="preserve"> weather variation alone. </w:t>
            </w:r>
          </w:p>
        </w:tc>
      </w:tr>
      <w:tr w:rsidR="00D6146B" w:rsidRPr="0079139F" w14:paraId="11D0A300" w14:textId="77777777" w:rsidTr="56193979">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854A1D0" w14:textId="2906FB06" w:rsidR="00D6146B" w:rsidRPr="0079139F"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xml:space="preserve">, means all equipment in which electrical conductors are used, supported or of which they may form a part. 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p>
        </w:tc>
      </w:tr>
      <w:tr w:rsidR="00046274" w:rsidRPr="007E0B31" w14:paraId="5DE84E19" w14:textId="77777777" w:rsidTr="56193979">
        <w:trPr>
          <w:cantSplit/>
        </w:trPr>
        <w:tc>
          <w:tcPr>
            <w:tcW w:w="2884"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56193979">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56193979">
        <w:trPr>
          <w:cantSplit/>
        </w:trPr>
        <w:tc>
          <w:tcPr>
            <w:tcW w:w="2884" w:type="dxa"/>
          </w:tcPr>
          <w:p w14:paraId="52575092" w14:textId="77777777" w:rsidR="00CB3A44" w:rsidRPr="007E0B31" w:rsidRDefault="00CB3A44" w:rsidP="00ED5885">
            <w:pPr>
              <w:pStyle w:val="Arial11Bold"/>
              <w:rPr>
                <w:rFonts w:cs="Arial"/>
              </w:rPr>
            </w:pPr>
            <w:r w:rsidRPr="007E0B31">
              <w:rPr>
                <w:rFonts w:cs="Arial"/>
              </w:rPr>
              <w:lastRenderedPageBreak/>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56193979">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850272" w:rsidRPr="007E0B31" w14:paraId="376D1424" w14:textId="77777777" w:rsidTr="56193979">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 xml:space="preserve">United Kingdom Accreditation </w:t>
            </w:r>
            <w:proofErr w:type="gramStart"/>
            <w:r w:rsidR="00E01003" w:rsidRPr="00E01003">
              <w:t>Service</w:t>
            </w:r>
            <w:proofErr w:type="gramEnd"/>
            <w:r w:rsidR="00E01003" w:rsidRPr="00E01003">
              <w:t xml:space="preserve"> or such other body as may be established from time to time to carry out the function of accreditation.</w:t>
            </w:r>
          </w:p>
        </w:tc>
      </w:tr>
      <w:tr w:rsidR="00046274" w:rsidRPr="007E0B31" w14:paraId="1C6D10A8" w14:textId="77777777" w:rsidTr="56193979">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56193979">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56193979">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56193979">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56193979">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xml:space="preserve">, </w:t>
            </w:r>
            <w:proofErr w:type="gramStart"/>
            <w:r w:rsidRPr="0079139F">
              <w:rPr>
                <w:rFonts w:cs="Arial"/>
                <w:b w:val="0"/>
              </w:rPr>
              <w:t>The</w:t>
            </w:r>
            <w:proofErr w:type="gramEnd"/>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56193979">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56193979">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 xml:space="preserve">Power Park </w:t>
            </w:r>
            <w:proofErr w:type="gramStart"/>
            <w:r w:rsidRPr="007E0B31">
              <w:rPr>
                <w:rFonts w:cs="Arial"/>
                <w:b/>
              </w:rPr>
              <w:t>Module</w:t>
            </w:r>
            <w:r w:rsidRPr="007E0B31">
              <w:rPr>
                <w:rFonts w:cs="Arial"/>
              </w:rPr>
              <w:t>, but</w:t>
            </w:r>
            <w:proofErr w:type="gramEnd"/>
            <w:r w:rsidRPr="007E0B31">
              <w:rPr>
                <w:rFonts w:cs="Arial"/>
              </w:rPr>
              <w:t xml:space="preserve">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56193979">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51C9B789" w14:textId="77777777" w:rsidTr="56193979">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56193979">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 xml:space="preserve">That combination of weather elements within </w:t>
            </w:r>
            <w:proofErr w:type="gramStart"/>
            <w:r w:rsidRPr="007E0B31">
              <w:rPr>
                <w:rFonts w:cs="Arial"/>
              </w:rPr>
              <w:t>a period of time</w:t>
            </w:r>
            <w:proofErr w:type="gramEnd"/>
            <w:r w:rsidRPr="007E0B31">
              <w:rPr>
                <w:rFonts w:cs="Arial"/>
              </w:rPr>
              <w:t xml:space="preserve"> which is the average of the observed values of those weather elements during equivalent periods over many years (sometimes referred to as normal weather).</w:t>
            </w:r>
          </w:p>
        </w:tc>
      </w:tr>
      <w:tr w:rsidR="00046274" w:rsidRPr="007E0B31" w14:paraId="458C44BA" w14:textId="77777777" w:rsidTr="56193979">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56193979">
        <w:trPr>
          <w:cantSplit/>
        </w:trPr>
        <w:tc>
          <w:tcPr>
            <w:tcW w:w="2884" w:type="dxa"/>
          </w:tcPr>
          <w:p w14:paraId="31355B5A" w14:textId="77777777" w:rsidR="00CB3A44" w:rsidRPr="007E0B31" w:rsidRDefault="00CB3A44" w:rsidP="00ED5885">
            <w:pPr>
              <w:pStyle w:val="Arial11Bold"/>
              <w:rPr>
                <w:rFonts w:cs="Arial"/>
              </w:rPr>
            </w:pPr>
            <w:r w:rsidRPr="007E0B31">
              <w:rPr>
                <w:rFonts w:cs="Arial"/>
              </w:rPr>
              <w:lastRenderedPageBreak/>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56193979">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56193979">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7F6AED03" w:rsidR="00CB3A44" w:rsidRPr="007E0B31" w:rsidRDefault="00CB3A44" w:rsidP="00B24D5F">
            <w:pPr>
              <w:pStyle w:val="TableArial11"/>
              <w:rPr>
                <w:rFonts w:cs="Arial"/>
              </w:rPr>
            </w:pPr>
            <w:r w:rsidRPr="007E0B31">
              <w:rPr>
                <w:rFonts w:cs="Arial"/>
              </w:rPr>
              <w:t xml:space="preserve">Has the meaning set out in </w:t>
            </w:r>
            <w:r w:rsidR="00161E0D">
              <w:rPr>
                <w:rFonts w:cs="Arial"/>
                <w:b/>
              </w:rPr>
              <w:t>The Company</w:t>
            </w:r>
            <w:r w:rsidRPr="007E0B31">
              <w:rPr>
                <w:rFonts w:cs="Arial"/>
                <w:b/>
              </w:rPr>
              <w:t>’s</w:t>
            </w:r>
            <w:r w:rsidRPr="007E0B31">
              <w:rPr>
                <w:rFonts w:cs="Arial"/>
              </w:rPr>
              <w:t xml:space="preserve"> </w:t>
            </w:r>
            <w:r w:rsidRPr="007E0B31">
              <w:rPr>
                <w:rFonts w:cs="Arial"/>
                <w:b/>
              </w:rPr>
              <w:t>Transmission Licence</w:t>
            </w:r>
          </w:p>
        </w:tc>
      </w:tr>
      <w:tr w:rsidR="00046274" w:rsidRPr="007E0B31" w14:paraId="38E81111" w14:textId="77777777" w:rsidTr="56193979">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56193979">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56193979">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3B0B813D" w:rsidR="00CB3A44" w:rsidRPr="007E0B31" w:rsidRDefault="00CB3A44" w:rsidP="00B24D5F">
            <w:pPr>
              <w:pStyle w:val="TableArial11"/>
              <w:rPr>
                <w:rFonts w:cs="Arial"/>
              </w:rPr>
            </w:pPr>
            <w:r w:rsidRPr="007E0B31">
              <w:rPr>
                <w:rFonts w:cs="Arial"/>
              </w:rPr>
              <w:t xml:space="preserve">A statement prepared by </w:t>
            </w:r>
            <w:r w:rsidR="00161E0D">
              <w:rPr>
                <w:rFonts w:cs="Arial"/>
                <w:b/>
              </w:rPr>
              <w:t>The Company</w:t>
            </w:r>
            <w:r w:rsidRPr="007E0B31">
              <w:rPr>
                <w:rFonts w:cs="Arial"/>
              </w:rPr>
              <w:t xml:space="preserve"> in accordance with Condition C16 of </w:t>
            </w:r>
            <w:r w:rsidR="00161E0D">
              <w:rPr>
                <w:rFonts w:cs="Arial"/>
                <w:b/>
              </w:rPr>
              <w:t>The Company</w:t>
            </w:r>
            <w:r w:rsidRPr="007E0B31">
              <w:rPr>
                <w:rFonts w:cs="Arial"/>
                <w:b/>
              </w:rPr>
              <w:t>’s Transmission Licence</w:t>
            </w:r>
            <w:r w:rsidRPr="007E0B31">
              <w:rPr>
                <w:rFonts w:cs="Arial"/>
              </w:rPr>
              <w:t>.</w:t>
            </w:r>
          </w:p>
        </w:tc>
      </w:tr>
      <w:tr w:rsidR="00046274" w:rsidRPr="007E0B31" w14:paraId="2D4E6701" w14:textId="77777777" w:rsidTr="56193979">
        <w:trPr>
          <w:cantSplit/>
        </w:trPr>
        <w:tc>
          <w:tcPr>
            <w:tcW w:w="2884" w:type="dxa"/>
          </w:tcPr>
          <w:p w14:paraId="634FC2BC" w14:textId="77777777" w:rsidR="00CB3A44" w:rsidRPr="007E0B31" w:rsidRDefault="00CB3A44" w:rsidP="00811825">
            <w:pPr>
              <w:pStyle w:val="Arial11Bold"/>
              <w:rPr>
                <w:rFonts w:cs="Arial"/>
              </w:rPr>
            </w:pPr>
            <w:r w:rsidRPr="007E0B31">
              <w:rPr>
                <w:rFonts w:cs="Arial"/>
              </w:rPr>
              <w:t>Baseline Forecast</w:t>
            </w:r>
          </w:p>
        </w:tc>
        <w:tc>
          <w:tcPr>
            <w:tcW w:w="6634" w:type="dxa"/>
          </w:tcPr>
          <w:p w14:paraId="05EE981E" w14:textId="26E3E5FC"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56193979">
        <w:trPr>
          <w:cantSplit/>
        </w:trPr>
        <w:tc>
          <w:tcPr>
            <w:tcW w:w="2884"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56193979">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56193979">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046274" w:rsidRPr="007E0B31" w14:paraId="65791AF8" w14:textId="77777777" w:rsidTr="56193979">
        <w:trPr>
          <w:cantSplit/>
        </w:trPr>
        <w:tc>
          <w:tcPr>
            <w:tcW w:w="2884" w:type="dxa"/>
          </w:tcPr>
          <w:p w14:paraId="23430ADB" w14:textId="77777777" w:rsidR="00CB3A44" w:rsidRPr="007E0B31" w:rsidRDefault="00CB3A44" w:rsidP="00ED5885">
            <w:pPr>
              <w:pStyle w:val="Arial11Bold"/>
              <w:rPr>
                <w:rFonts w:cs="Arial"/>
              </w:rPr>
            </w:pPr>
            <w:r w:rsidRPr="007E0B31">
              <w:rPr>
                <w:rFonts w:cs="Arial"/>
              </w:rPr>
              <w:t>Black Start</w:t>
            </w:r>
          </w:p>
        </w:tc>
        <w:tc>
          <w:tcPr>
            <w:tcW w:w="6634" w:type="dxa"/>
          </w:tcPr>
          <w:p w14:paraId="5E044933" w14:textId="77777777" w:rsidR="00CB3A44" w:rsidRPr="007E0B31" w:rsidRDefault="00CB3A44" w:rsidP="00DD71DC">
            <w:pPr>
              <w:pStyle w:val="TableArial11"/>
              <w:rPr>
                <w:rFonts w:cs="Arial"/>
              </w:rPr>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046274" w:rsidRPr="007E0B31" w14:paraId="198C6C4F" w14:textId="77777777" w:rsidTr="56193979">
        <w:trPr>
          <w:cantSplit/>
        </w:trPr>
        <w:tc>
          <w:tcPr>
            <w:tcW w:w="2884" w:type="dxa"/>
          </w:tcPr>
          <w:p w14:paraId="720C7614" w14:textId="77777777" w:rsidR="00CB3A44" w:rsidRPr="007E0B31" w:rsidRDefault="00CB3A44" w:rsidP="00ED5885">
            <w:pPr>
              <w:pStyle w:val="Arial11Bold"/>
              <w:rPr>
                <w:rFonts w:cs="Arial"/>
              </w:rPr>
            </w:pPr>
            <w:r w:rsidRPr="007E0B31">
              <w:rPr>
                <w:rFonts w:cs="Arial"/>
              </w:rPr>
              <w:t>Black Start Capability</w:t>
            </w:r>
          </w:p>
        </w:tc>
        <w:tc>
          <w:tcPr>
            <w:tcW w:w="6634" w:type="dxa"/>
          </w:tcPr>
          <w:p w14:paraId="7F83FD40" w14:textId="11B79099" w:rsidR="00CB3A44" w:rsidRPr="00B43A5F" w:rsidRDefault="005D0E4F" w:rsidP="005C20E3">
            <w:pPr>
              <w:pStyle w:val="Default"/>
              <w:jc w:val="both"/>
            </w:pPr>
            <w:r w:rsidRPr="004C77B9">
              <w:rPr>
                <w:sz w:val="20"/>
                <w:szCs w:val="20"/>
              </w:rPr>
              <w:t xml:space="preserve">In </w:t>
            </w:r>
            <w:r w:rsidR="00B1185A" w:rsidRPr="004C77B9">
              <w:rPr>
                <w:sz w:val="20"/>
                <w:szCs w:val="20"/>
              </w:rPr>
              <w:t xml:space="preserve">the </w:t>
            </w:r>
            <w:r w:rsidRPr="004C77B9">
              <w:rPr>
                <w:sz w:val="20"/>
                <w:szCs w:val="20"/>
              </w:rPr>
              <w:t xml:space="preserve">case of </w:t>
            </w:r>
            <w:r w:rsidR="00CB3A44" w:rsidRPr="005C20E3">
              <w:rPr>
                <w:sz w:val="20"/>
                <w:szCs w:val="20"/>
              </w:rPr>
              <w:t xml:space="preserve">a </w:t>
            </w:r>
            <w:r w:rsidR="00CB3A44" w:rsidRPr="004C77B9">
              <w:rPr>
                <w:b/>
                <w:sz w:val="20"/>
                <w:szCs w:val="20"/>
              </w:rPr>
              <w:t>Black Start Station</w:t>
            </w:r>
            <w:r w:rsidR="00CB3A44" w:rsidRPr="005C20E3">
              <w:rPr>
                <w:sz w:val="20"/>
                <w:szCs w:val="20"/>
              </w:rPr>
              <w:t>,</w:t>
            </w:r>
            <w:r w:rsidR="00666076" w:rsidRPr="004C77B9">
              <w:rPr>
                <w:sz w:val="20"/>
                <w:szCs w:val="20"/>
              </w:rPr>
              <w:t xml:space="preserve"> is</w:t>
            </w:r>
            <w:r w:rsidR="008C7C46" w:rsidRPr="004C77B9">
              <w:rPr>
                <w:sz w:val="20"/>
                <w:szCs w:val="20"/>
              </w:rPr>
              <w:t xml:space="preserve"> the ability </w:t>
            </w:r>
            <w:r w:rsidR="00CB3A44" w:rsidRPr="005C20E3">
              <w:rPr>
                <w:sz w:val="20"/>
                <w:szCs w:val="20"/>
              </w:rPr>
              <w:t xml:space="preserve">for at least one of its </w:t>
            </w:r>
            <w:r w:rsidR="00CB3A44" w:rsidRPr="004C77B9">
              <w:rPr>
                <w:b/>
                <w:sz w:val="20"/>
                <w:szCs w:val="20"/>
              </w:rPr>
              <w:t>Gensets</w:t>
            </w:r>
            <w:r w:rsidR="00CB3A44" w:rsidRPr="005C20E3">
              <w:rPr>
                <w:b/>
                <w:sz w:val="20"/>
                <w:szCs w:val="20"/>
              </w:rPr>
              <w:t xml:space="preserve"> </w:t>
            </w:r>
            <w:r w:rsidR="00CB3A44" w:rsidRPr="005C20E3">
              <w:rPr>
                <w:sz w:val="20"/>
                <w:szCs w:val="20"/>
              </w:rPr>
              <w:t xml:space="preserve">to </w:t>
            </w:r>
            <w:r w:rsidR="00CB3A44" w:rsidRPr="004C77B9">
              <w:rPr>
                <w:b/>
                <w:sz w:val="20"/>
                <w:szCs w:val="20"/>
              </w:rPr>
              <w:t>Start-Up</w:t>
            </w:r>
            <w:r w:rsidR="00CB3A44" w:rsidRPr="005C20E3">
              <w:rPr>
                <w:b/>
                <w:sz w:val="20"/>
                <w:szCs w:val="20"/>
              </w:rPr>
              <w:t xml:space="preserve"> </w:t>
            </w:r>
            <w:r w:rsidR="00CB3A44" w:rsidRPr="005C20E3">
              <w:rPr>
                <w:sz w:val="20"/>
                <w:szCs w:val="20"/>
              </w:rPr>
              <w:t xml:space="preserve">from </w:t>
            </w:r>
            <w:r w:rsidR="00CB3A44" w:rsidRPr="004C77B9">
              <w:rPr>
                <w:b/>
                <w:sz w:val="20"/>
                <w:szCs w:val="20"/>
              </w:rPr>
              <w:t>Shutdown</w:t>
            </w:r>
            <w:r w:rsidR="00CB3A44" w:rsidRPr="005C20E3">
              <w:rPr>
                <w:b/>
                <w:sz w:val="20"/>
                <w:szCs w:val="20"/>
              </w:rPr>
              <w:t xml:space="preserve"> </w:t>
            </w:r>
            <w:r w:rsidR="00CB3A44" w:rsidRPr="005C20E3">
              <w:rPr>
                <w:sz w:val="20"/>
                <w:szCs w:val="20"/>
              </w:rPr>
              <w:t xml:space="preserve">and to energise a part of the </w:t>
            </w:r>
            <w:r w:rsidR="00CB3A44" w:rsidRPr="004C77B9">
              <w:rPr>
                <w:b/>
                <w:sz w:val="20"/>
                <w:szCs w:val="20"/>
              </w:rPr>
              <w:t>System</w:t>
            </w:r>
            <w:r w:rsidR="00CB3A44" w:rsidRPr="005C20E3">
              <w:rPr>
                <w:b/>
                <w:sz w:val="20"/>
                <w:szCs w:val="20"/>
              </w:rPr>
              <w:t xml:space="preserve"> </w:t>
            </w:r>
            <w:r w:rsidR="00CB3A44" w:rsidRPr="005C20E3">
              <w:rPr>
                <w:sz w:val="20"/>
                <w:szCs w:val="20"/>
              </w:rPr>
              <w:t xml:space="preserve">and be </w:t>
            </w:r>
            <w:r w:rsidR="00CB3A44" w:rsidRPr="004C77B9">
              <w:rPr>
                <w:b/>
                <w:sz w:val="20"/>
                <w:szCs w:val="20"/>
              </w:rPr>
              <w:t>Synchronised</w:t>
            </w:r>
            <w:r w:rsidR="00CB3A44" w:rsidRPr="005C20E3">
              <w:rPr>
                <w:b/>
                <w:sz w:val="20"/>
                <w:szCs w:val="20"/>
              </w:rPr>
              <w:t xml:space="preserve"> </w:t>
            </w:r>
            <w:r w:rsidR="00CB3A44" w:rsidRPr="005C20E3">
              <w:rPr>
                <w:sz w:val="20"/>
                <w:szCs w:val="20"/>
              </w:rPr>
              <w:t xml:space="preserve">to the </w:t>
            </w:r>
            <w:r w:rsidR="00CB3A44" w:rsidRPr="004C77B9">
              <w:rPr>
                <w:b/>
                <w:sz w:val="20"/>
                <w:szCs w:val="20"/>
              </w:rPr>
              <w:t>System</w:t>
            </w:r>
            <w:r w:rsidR="00CB3A44" w:rsidRPr="005C20E3">
              <w:rPr>
                <w:b/>
                <w:sz w:val="20"/>
                <w:szCs w:val="20"/>
              </w:rPr>
              <w:t xml:space="preserve"> </w:t>
            </w:r>
            <w:r w:rsidR="00CB3A44" w:rsidRPr="005C20E3">
              <w:rPr>
                <w:sz w:val="20"/>
                <w:szCs w:val="20"/>
              </w:rPr>
              <w:t xml:space="preserve">upon instruction from </w:t>
            </w:r>
            <w:r w:rsidR="00161E0D" w:rsidRPr="004C77B9">
              <w:rPr>
                <w:b/>
                <w:sz w:val="20"/>
                <w:szCs w:val="20"/>
              </w:rPr>
              <w:t>The Company</w:t>
            </w:r>
            <w:r w:rsidR="00CB3A44" w:rsidRPr="005C20E3">
              <w:rPr>
                <w:sz w:val="20"/>
                <w:szCs w:val="20"/>
              </w:rPr>
              <w:t>, within two hours, without an external electrical power supply.</w:t>
            </w:r>
            <w:r w:rsidR="00B1185A" w:rsidRPr="004C77B9">
              <w:rPr>
                <w:sz w:val="20"/>
                <w:szCs w:val="20"/>
              </w:rPr>
              <w:t xml:space="preserve"> </w:t>
            </w:r>
          </w:p>
          <w:p w14:paraId="71367B90" w14:textId="77777777" w:rsidR="00B1185A" w:rsidRPr="004C77B9" w:rsidRDefault="00B1185A" w:rsidP="00B1185A">
            <w:pPr>
              <w:pStyle w:val="Default"/>
              <w:jc w:val="both"/>
              <w:rPr>
                <w:sz w:val="20"/>
                <w:szCs w:val="20"/>
              </w:rPr>
            </w:pPr>
          </w:p>
          <w:p w14:paraId="631AE33C" w14:textId="3C5B9F4B" w:rsidR="002B0152" w:rsidRPr="007E0B31" w:rsidRDefault="006A21C1" w:rsidP="00165AB2">
            <w:pPr>
              <w:pStyle w:val="TableArial11"/>
              <w:rPr>
                <w:rFonts w:cs="Arial"/>
              </w:rPr>
            </w:pPr>
            <w:r w:rsidRPr="004C77B9">
              <w:rPr>
                <w:rFonts w:cs="Arial"/>
              </w:rPr>
              <w:t>In the case of</w:t>
            </w:r>
            <w:r w:rsidR="00BA6C5B" w:rsidRPr="004C77B9">
              <w:rPr>
                <w:rFonts w:cs="Arial"/>
              </w:rPr>
              <w:t xml:space="preserve"> a </w:t>
            </w:r>
            <w:r w:rsidR="00BA6C5B" w:rsidRPr="004C77B9">
              <w:rPr>
                <w:rFonts w:cs="Arial"/>
                <w:b/>
                <w:bCs/>
              </w:rPr>
              <w:t>Blac</w:t>
            </w:r>
            <w:r w:rsidR="002C3627" w:rsidRPr="004C77B9">
              <w:rPr>
                <w:rFonts w:cs="Arial"/>
                <w:b/>
                <w:bCs/>
              </w:rPr>
              <w:t>k Start HVDC</w:t>
            </w:r>
            <w:r w:rsidR="005A0FEC" w:rsidRPr="004C77B9">
              <w:rPr>
                <w:rFonts w:cs="Arial"/>
                <w:b/>
                <w:bCs/>
              </w:rPr>
              <w:t xml:space="preserve"> System</w:t>
            </w:r>
            <w:r w:rsidR="005A0FEC" w:rsidRPr="004C77B9">
              <w:rPr>
                <w:rFonts w:cs="Arial"/>
              </w:rPr>
              <w:t xml:space="preserve"> </w:t>
            </w:r>
            <w:r w:rsidR="00E40971" w:rsidRPr="004C77B9">
              <w:rPr>
                <w:rFonts w:cs="Arial"/>
              </w:rPr>
              <w:t xml:space="preserve">is the </w:t>
            </w:r>
            <w:r w:rsidR="00DF2BDF" w:rsidRPr="004C77B9">
              <w:rPr>
                <w:rFonts w:cs="Arial"/>
              </w:rPr>
              <w:t xml:space="preserve">ability of an </w:t>
            </w:r>
            <w:r w:rsidR="00DF2BDF" w:rsidRPr="004C77B9">
              <w:rPr>
                <w:rFonts w:cs="Arial"/>
                <w:b/>
                <w:bCs/>
              </w:rPr>
              <w:t xml:space="preserve">HVDC </w:t>
            </w:r>
            <w:r w:rsidR="00176A1D" w:rsidRPr="004C77B9">
              <w:rPr>
                <w:rFonts w:cs="Arial"/>
                <w:b/>
                <w:bCs/>
              </w:rPr>
              <w:t>System</w:t>
            </w:r>
            <w:r w:rsidR="00176A1D" w:rsidRPr="004C77B9">
              <w:t xml:space="preserve"> </w:t>
            </w:r>
            <w:r w:rsidR="00176A1D" w:rsidRPr="004C77B9">
              <w:rPr>
                <w:rFonts w:cs="Arial"/>
              </w:rPr>
              <w:t>to</w:t>
            </w:r>
            <w:r w:rsidR="00176A1D" w:rsidRPr="004C77B9">
              <w:t xml:space="preserve"> </w:t>
            </w:r>
            <w:r w:rsidR="00176A1D" w:rsidRPr="004C77B9">
              <w:rPr>
                <w:rFonts w:cs="Arial"/>
                <w:b/>
                <w:bCs/>
              </w:rPr>
              <w:t>Start-Up</w:t>
            </w:r>
            <w:r w:rsidR="00176A1D" w:rsidRPr="004C77B9">
              <w:rPr>
                <w:rFonts w:cs="Arial"/>
              </w:rPr>
              <w:t xml:space="preserve"> </w:t>
            </w:r>
            <w:r w:rsidR="00716093" w:rsidRPr="004C77B9">
              <w:rPr>
                <w:rFonts w:cs="Arial"/>
              </w:rPr>
              <w:t xml:space="preserve">from </w:t>
            </w:r>
            <w:r w:rsidR="000E203C" w:rsidRPr="004C77B9">
              <w:rPr>
                <w:rFonts w:cs="Arial"/>
                <w:b/>
                <w:bCs/>
              </w:rPr>
              <w:t>Shutdown</w:t>
            </w:r>
            <w:r w:rsidR="000E203C" w:rsidRPr="004C77B9">
              <w:rPr>
                <w:rFonts w:cs="Arial"/>
              </w:rPr>
              <w:t xml:space="preserve"> </w:t>
            </w:r>
            <w:r w:rsidR="008E2916" w:rsidRPr="004C77B9">
              <w:rPr>
                <w:rFonts w:cs="Arial"/>
              </w:rPr>
              <w:t xml:space="preserve">and to energise a part of </w:t>
            </w:r>
            <w:r w:rsidR="007A68BF" w:rsidRPr="004C77B9">
              <w:rPr>
                <w:rFonts w:cs="Arial"/>
              </w:rPr>
              <w:t xml:space="preserve">the </w:t>
            </w:r>
            <w:r w:rsidR="007A68BF" w:rsidRPr="004C77B9">
              <w:rPr>
                <w:rFonts w:cs="Arial"/>
                <w:b/>
                <w:bCs/>
              </w:rPr>
              <w:t>System</w:t>
            </w:r>
            <w:r w:rsidR="007A68BF" w:rsidRPr="004C77B9">
              <w:rPr>
                <w:b/>
              </w:rPr>
              <w:t xml:space="preserve"> </w:t>
            </w:r>
            <w:r w:rsidR="007A68BF" w:rsidRPr="004C77B9">
              <w:rPr>
                <w:rFonts w:cs="Arial"/>
              </w:rPr>
              <w:t xml:space="preserve">and </w:t>
            </w:r>
            <w:r w:rsidR="00301D71" w:rsidRPr="004C77B9">
              <w:rPr>
                <w:rFonts w:cs="Arial"/>
              </w:rPr>
              <w:t xml:space="preserve">be </w:t>
            </w:r>
            <w:r w:rsidR="00301D71" w:rsidRPr="004C77B9">
              <w:rPr>
                <w:rFonts w:cs="Arial"/>
                <w:b/>
                <w:bCs/>
              </w:rPr>
              <w:t>Synchronised</w:t>
            </w:r>
            <w:r w:rsidR="00301D71" w:rsidRPr="004C77B9">
              <w:rPr>
                <w:rFonts w:cs="Arial"/>
              </w:rPr>
              <w:t xml:space="preserve"> </w:t>
            </w:r>
            <w:r w:rsidR="003F7434" w:rsidRPr="004C77B9">
              <w:rPr>
                <w:rFonts w:cs="Arial"/>
              </w:rPr>
              <w:t xml:space="preserve">to the </w:t>
            </w:r>
            <w:r w:rsidR="003F7434" w:rsidRPr="004C77B9">
              <w:rPr>
                <w:rFonts w:cs="Arial"/>
                <w:b/>
                <w:bCs/>
              </w:rPr>
              <w:t>System</w:t>
            </w:r>
            <w:r w:rsidR="003F7434" w:rsidRPr="004C77B9">
              <w:t xml:space="preserve"> </w:t>
            </w:r>
            <w:r w:rsidR="000571BC" w:rsidRPr="004C77B9">
              <w:rPr>
                <w:rFonts w:cs="Arial"/>
              </w:rPr>
              <w:t xml:space="preserve">upon instruction </w:t>
            </w:r>
            <w:r w:rsidR="005116DB" w:rsidRPr="004C77B9">
              <w:rPr>
                <w:rFonts w:cs="Arial"/>
              </w:rPr>
              <w:t xml:space="preserve">from </w:t>
            </w:r>
            <w:r w:rsidR="00BB6540" w:rsidRPr="004C77B9">
              <w:rPr>
                <w:rFonts w:cs="Arial"/>
                <w:b/>
                <w:bCs/>
              </w:rPr>
              <w:t>The Company</w:t>
            </w:r>
            <w:r w:rsidR="00B1185A" w:rsidRPr="004C77B9">
              <w:t>,</w:t>
            </w:r>
            <w:r w:rsidR="00BB6540" w:rsidRPr="004C77B9">
              <w:rPr>
                <w:rFonts w:cs="Arial"/>
              </w:rPr>
              <w:t xml:space="preserve"> </w:t>
            </w:r>
            <w:r w:rsidR="00A31B7E" w:rsidRPr="004C77B9">
              <w:rPr>
                <w:rFonts w:cs="Arial"/>
              </w:rPr>
              <w:t>within two hours</w:t>
            </w:r>
            <w:r w:rsidR="000304F8" w:rsidRPr="004C77B9">
              <w:rPr>
                <w:rFonts w:cs="Arial"/>
              </w:rPr>
              <w:t xml:space="preserve">, without </w:t>
            </w:r>
            <w:r w:rsidR="00B03410" w:rsidRPr="004C77B9">
              <w:rPr>
                <w:rFonts w:cs="Arial"/>
              </w:rPr>
              <w:t xml:space="preserve">an external electrical power supply from the </w:t>
            </w:r>
            <w:r w:rsidR="00B03410" w:rsidRPr="004C77B9">
              <w:rPr>
                <w:rFonts w:cs="Arial"/>
                <w:b/>
                <w:bCs/>
              </w:rPr>
              <w:t xml:space="preserve">GB </w:t>
            </w:r>
            <w:r w:rsidR="00F620F3" w:rsidRPr="004C77B9">
              <w:rPr>
                <w:rFonts w:cs="Arial"/>
                <w:b/>
                <w:bCs/>
              </w:rPr>
              <w:t>Synchronous Area</w:t>
            </w:r>
            <w:r w:rsidR="00216317" w:rsidRPr="005C20E3">
              <w:rPr>
                <w:bCs/>
              </w:rPr>
              <w:t>.</w:t>
            </w:r>
          </w:p>
        </w:tc>
      </w:tr>
      <w:tr w:rsidR="001D0BB8" w:rsidRPr="007E0B31" w14:paraId="01BF2D15" w14:textId="77777777" w:rsidTr="56193979">
        <w:trPr>
          <w:cantSplit/>
        </w:trPr>
        <w:tc>
          <w:tcPr>
            <w:tcW w:w="2884" w:type="dxa"/>
          </w:tcPr>
          <w:p w14:paraId="3B23E1AD" w14:textId="77777777" w:rsidR="001D0BB8" w:rsidRPr="007E0B31" w:rsidRDefault="001D0BB8" w:rsidP="00FC186F">
            <w:pPr>
              <w:pStyle w:val="Level1Text"/>
              <w:tabs>
                <w:tab w:val="left" w:pos="0"/>
              </w:tabs>
              <w:ind w:left="0" w:firstLine="0"/>
              <w:rPr>
                <w:rFonts w:cs="Arial"/>
                <w:color w:val="auto"/>
              </w:rPr>
            </w:pPr>
            <w:r w:rsidRPr="007E0B31">
              <w:rPr>
                <w:rFonts w:cs="Arial"/>
                <w:b/>
                <w:color w:val="auto"/>
              </w:rPr>
              <w:t>Black Start Contract</w:t>
            </w:r>
          </w:p>
        </w:tc>
        <w:tc>
          <w:tcPr>
            <w:tcW w:w="6634" w:type="dxa"/>
          </w:tcPr>
          <w:p w14:paraId="6A956E8E" w14:textId="60F58B28" w:rsidR="001D0BB8" w:rsidRPr="005C20E3" w:rsidRDefault="001D0BB8" w:rsidP="005C20E3">
            <w:pPr>
              <w:pStyle w:val="Level1Text"/>
              <w:tabs>
                <w:tab w:val="left" w:pos="0"/>
              </w:tabs>
              <w:ind w:left="0" w:firstLine="0"/>
              <w:jc w:val="both"/>
            </w:pPr>
            <w:r w:rsidRPr="005C20E3">
              <w:t xml:space="preserve">An agreement between a </w:t>
            </w:r>
            <w:r w:rsidR="008873B6" w:rsidRPr="00A87826">
              <w:rPr>
                <w:b/>
                <w:color w:val="auto"/>
              </w:rPr>
              <w:t>Black Start Service Provider</w:t>
            </w:r>
            <w:r w:rsidR="00C552C0" w:rsidRPr="00A87826">
              <w:rPr>
                <w:b/>
                <w:color w:val="auto"/>
              </w:rPr>
              <w:t xml:space="preserve"> </w:t>
            </w:r>
            <w:r w:rsidRPr="005C20E3">
              <w:t xml:space="preserve">and </w:t>
            </w:r>
            <w:r w:rsidR="00161E0D" w:rsidRPr="005C20E3">
              <w:rPr>
                <w:b/>
              </w:rPr>
              <w:t>The Company</w:t>
            </w:r>
            <w:r w:rsidRPr="005C20E3">
              <w:rPr>
                <w:b/>
              </w:rPr>
              <w:t xml:space="preserve"> </w:t>
            </w:r>
            <w:r w:rsidRPr="005C20E3">
              <w:t xml:space="preserve">under which the </w:t>
            </w:r>
            <w:r w:rsidR="00B019E1" w:rsidRPr="00A87826">
              <w:rPr>
                <w:b/>
                <w:color w:val="auto"/>
              </w:rPr>
              <w:t xml:space="preserve">Black Start </w:t>
            </w:r>
            <w:r w:rsidR="009E3314" w:rsidRPr="00A87826">
              <w:rPr>
                <w:b/>
                <w:color w:val="auto"/>
              </w:rPr>
              <w:t>Service Provider</w:t>
            </w:r>
            <w:r w:rsidR="00A8193E" w:rsidRPr="00A87826">
              <w:rPr>
                <w:b/>
                <w:color w:val="auto"/>
              </w:rPr>
              <w:t xml:space="preserve"> </w:t>
            </w:r>
            <w:r w:rsidRPr="005C20E3">
              <w:t xml:space="preserve">provides </w:t>
            </w:r>
            <w:r w:rsidRPr="005C20E3">
              <w:rPr>
                <w:b/>
              </w:rPr>
              <w:t xml:space="preserve">Black Start Capability </w:t>
            </w:r>
            <w:r w:rsidRPr="005C20E3">
              <w:t>and other associated services</w:t>
            </w:r>
            <w:r w:rsidR="00A83DB8">
              <w:t xml:space="preserve">; </w:t>
            </w:r>
          </w:p>
        </w:tc>
      </w:tr>
      <w:tr w:rsidR="007146A1" w:rsidRPr="007E0B31" w14:paraId="1EE78A49" w14:textId="77777777" w:rsidTr="56193979">
        <w:trPr>
          <w:cantSplit/>
        </w:trPr>
        <w:tc>
          <w:tcPr>
            <w:tcW w:w="2884" w:type="dxa"/>
          </w:tcPr>
          <w:p w14:paraId="36A41268" w14:textId="4BDD9CEB" w:rsidR="007146A1" w:rsidRPr="00B43A5F" w:rsidRDefault="007146A1" w:rsidP="005C20E3">
            <w:pPr>
              <w:pStyle w:val="Level1Text"/>
              <w:tabs>
                <w:tab w:val="left" w:pos="0"/>
              </w:tabs>
              <w:ind w:left="0" w:firstLine="0"/>
              <w:rPr>
                <w:bCs/>
              </w:rPr>
            </w:pPr>
            <w:r w:rsidRPr="004C77B9">
              <w:rPr>
                <w:b/>
                <w:bCs/>
              </w:rPr>
              <w:t xml:space="preserve">Black Start HVDC </w:t>
            </w:r>
            <w:r w:rsidR="008A07FF" w:rsidRPr="004C77B9">
              <w:rPr>
                <w:b/>
                <w:bCs/>
              </w:rPr>
              <w:t>System</w:t>
            </w:r>
          </w:p>
        </w:tc>
        <w:tc>
          <w:tcPr>
            <w:tcW w:w="6634" w:type="dxa"/>
          </w:tcPr>
          <w:p w14:paraId="4F62DDE5" w14:textId="66AC3E7F" w:rsidR="007146A1" w:rsidRPr="004C77B9" w:rsidRDefault="00025CB5" w:rsidP="005C20E3">
            <w:pPr>
              <w:pStyle w:val="Default"/>
              <w:jc w:val="both"/>
              <w:rPr>
                <w:b/>
              </w:rPr>
            </w:pPr>
            <w:r w:rsidRPr="004C77B9">
              <w:rPr>
                <w:sz w:val="20"/>
                <w:szCs w:val="20"/>
              </w:rPr>
              <w:t>An</w:t>
            </w:r>
            <w:r w:rsidRPr="004C77B9">
              <w:rPr>
                <w:b/>
                <w:sz w:val="20"/>
                <w:szCs w:val="20"/>
              </w:rPr>
              <w:t xml:space="preserve"> HVDC System </w:t>
            </w:r>
            <w:r w:rsidRPr="004C77B9">
              <w:rPr>
                <w:sz w:val="20"/>
                <w:szCs w:val="20"/>
              </w:rPr>
              <w:t>or</w:t>
            </w:r>
            <w:r w:rsidRPr="004C77B9">
              <w:rPr>
                <w:b/>
                <w:sz w:val="20"/>
                <w:szCs w:val="20"/>
              </w:rPr>
              <w:t xml:space="preserve"> DC Converter Station</w:t>
            </w:r>
            <w:r w:rsidRPr="004C77B9">
              <w:rPr>
                <w:sz w:val="20"/>
                <w:szCs w:val="20"/>
              </w:rPr>
              <w:t xml:space="preserve"> which are registered, pursuant to the </w:t>
            </w:r>
            <w:r w:rsidRPr="004C77B9">
              <w:rPr>
                <w:b/>
                <w:sz w:val="20"/>
                <w:szCs w:val="20"/>
              </w:rPr>
              <w:t>Bilateral Agreement</w:t>
            </w:r>
            <w:r w:rsidRPr="004C77B9">
              <w:rPr>
                <w:sz w:val="20"/>
                <w:szCs w:val="20"/>
              </w:rPr>
              <w:t xml:space="preserve"> with a </w:t>
            </w:r>
            <w:r w:rsidRPr="004C77B9">
              <w:rPr>
                <w:b/>
                <w:sz w:val="20"/>
                <w:szCs w:val="20"/>
              </w:rPr>
              <w:t>User</w:t>
            </w:r>
            <w:r w:rsidRPr="004C77B9">
              <w:rPr>
                <w:sz w:val="20"/>
                <w:szCs w:val="20"/>
              </w:rPr>
              <w:t xml:space="preserve">, as having a </w:t>
            </w:r>
            <w:r w:rsidRPr="004C77B9">
              <w:rPr>
                <w:b/>
                <w:sz w:val="20"/>
                <w:szCs w:val="20"/>
              </w:rPr>
              <w:t>Black Start Capability</w:t>
            </w:r>
            <w:r w:rsidRPr="004C77B9">
              <w:rPr>
                <w:sz w:val="20"/>
                <w:szCs w:val="20"/>
              </w:rPr>
              <w:t>.</w:t>
            </w:r>
            <w:r w:rsidR="00C96B3C" w:rsidRPr="004C77B9">
              <w:rPr>
                <w:sz w:val="20"/>
                <w:szCs w:val="20"/>
              </w:rPr>
              <w:t xml:space="preserve"> </w:t>
            </w:r>
          </w:p>
        </w:tc>
      </w:tr>
      <w:tr w:rsidR="002D099D" w:rsidRPr="007E0B31" w14:paraId="6CC64F50" w14:textId="77777777" w:rsidTr="56193979">
        <w:trPr>
          <w:cantSplit/>
        </w:trPr>
        <w:tc>
          <w:tcPr>
            <w:tcW w:w="2884" w:type="dxa"/>
          </w:tcPr>
          <w:p w14:paraId="67E21129" w14:textId="2C2DEE80" w:rsidR="002D099D" w:rsidRPr="00A87826" w:rsidRDefault="002D099D" w:rsidP="00A87826">
            <w:pPr>
              <w:pStyle w:val="Arial11Bold"/>
            </w:pPr>
            <w:r w:rsidRPr="00A87826">
              <w:t>Black Start HVDC Test</w:t>
            </w:r>
          </w:p>
        </w:tc>
        <w:tc>
          <w:tcPr>
            <w:tcW w:w="6634" w:type="dxa"/>
          </w:tcPr>
          <w:p w14:paraId="66B9462E" w14:textId="64E3722B" w:rsidR="002D099D" w:rsidRPr="005C20E3" w:rsidRDefault="001B66AF" w:rsidP="00A87826">
            <w:pPr>
              <w:pStyle w:val="TableArial11"/>
            </w:pPr>
            <w:r w:rsidRPr="00A87826">
              <w:t xml:space="preserve">A </w:t>
            </w:r>
            <w:r w:rsidRPr="00A87826">
              <w:rPr>
                <w:b/>
              </w:rPr>
              <w:t xml:space="preserve">Black Start Test </w:t>
            </w:r>
            <w:r w:rsidRPr="00A87826">
              <w:t xml:space="preserve">carried out by an </w:t>
            </w:r>
            <w:r w:rsidRPr="00A87826">
              <w:rPr>
                <w:b/>
              </w:rPr>
              <w:t>HVDC System Owner</w:t>
            </w:r>
            <w:r w:rsidRPr="00A87826">
              <w:t xml:space="preserve"> or </w:t>
            </w:r>
            <w:r w:rsidRPr="00A87826">
              <w:rPr>
                <w:b/>
              </w:rPr>
              <w:t>DC Converter Station Owner</w:t>
            </w:r>
            <w:r w:rsidRPr="00A87826">
              <w:t xml:space="preserve"> with a </w:t>
            </w:r>
            <w:r w:rsidRPr="00A87826">
              <w:rPr>
                <w:b/>
              </w:rPr>
              <w:t>Black Start HVDC System</w:t>
            </w:r>
            <w:r w:rsidRPr="00A87826">
              <w:t xml:space="preserve"> while the </w:t>
            </w:r>
            <w:r w:rsidRPr="00A87826">
              <w:rPr>
                <w:b/>
              </w:rPr>
              <w:t>Black Start HVDC System</w:t>
            </w:r>
            <w:r w:rsidRPr="00A87826">
              <w:t xml:space="preserve"> is disconnected from all external electrical power supplies from the </w:t>
            </w:r>
            <w:r w:rsidRPr="00A87826">
              <w:rPr>
                <w:b/>
              </w:rPr>
              <w:t>GB Synchronous Area</w:t>
            </w:r>
            <w:r w:rsidRPr="00A87826">
              <w:t>.</w:t>
            </w:r>
          </w:p>
        </w:tc>
      </w:tr>
      <w:tr w:rsidR="004F73AF" w:rsidRPr="007E0B31" w14:paraId="145D84FE" w14:textId="77777777" w:rsidTr="56193979">
        <w:trPr>
          <w:cantSplit/>
        </w:trPr>
        <w:tc>
          <w:tcPr>
            <w:tcW w:w="2884" w:type="dxa"/>
          </w:tcPr>
          <w:p w14:paraId="7094868F" w14:textId="049FD9CE" w:rsidR="004F73AF" w:rsidRPr="00A87826" w:rsidRDefault="00EF06E8" w:rsidP="00A87826">
            <w:pPr>
              <w:pStyle w:val="Arial11Bold"/>
            </w:pPr>
            <w:r w:rsidRPr="00A87826">
              <w:t>Black Start Service Provider</w:t>
            </w:r>
          </w:p>
        </w:tc>
        <w:tc>
          <w:tcPr>
            <w:tcW w:w="6634" w:type="dxa"/>
          </w:tcPr>
          <w:p w14:paraId="0CFB00E2" w14:textId="451BA165" w:rsidR="004F73AF" w:rsidRPr="00A87826" w:rsidRDefault="000A125B" w:rsidP="00A87826">
            <w:pPr>
              <w:pStyle w:val="TableArial11"/>
            </w:pPr>
            <w:r w:rsidRPr="00A87826">
              <w:t>A</w:t>
            </w:r>
            <w:r w:rsidRPr="00A87826">
              <w:rPr>
                <w:b/>
              </w:rPr>
              <w:t xml:space="preserve"> Generator</w:t>
            </w:r>
            <w:r w:rsidRPr="00A87826">
              <w:t xml:space="preserve"> with a </w:t>
            </w:r>
            <w:r w:rsidRPr="00A87826">
              <w:rPr>
                <w:b/>
              </w:rPr>
              <w:t>Black Start Station</w:t>
            </w:r>
            <w:r w:rsidRPr="00A87826">
              <w:t xml:space="preserve"> or an </w:t>
            </w:r>
            <w:r w:rsidRPr="00A87826">
              <w:rPr>
                <w:b/>
              </w:rPr>
              <w:t xml:space="preserve">HVDC System Owner </w:t>
            </w:r>
            <w:r w:rsidRPr="00A87826">
              <w:t>or</w:t>
            </w:r>
            <w:r w:rsidRPr="00A87826">
              <w:rPr>
                <w:b/>
              </w:rPr>
              <w:t xml:space="preserve"> DC Converter Station Owner </w:t>
            </w:r>
            <w:r w:rsidRPr="00A87826">
              <w:t xml:space="preserve">with a </w:t>
            </w:r>
            <w:r w:rsidRPr="00A87826">
              <w:rPr>
                <w:b/>
              </w:rPr>
              <w:t>Black Start HVDC System</w:t>
            </w:r>
            <w:r w:rsidRPr="00A87826">
              <w:t>.</w:t>
            </w:r>
          </w:p>
        </w:tc>
      </w:tr>
      <w:tr w:rsidR="00046274" w:rsidRPr="007E0B31" w14:paraId="4D337A55" w14:textId="77777777" w:rsidTr="56193979">
        <w:trPr>
          <w:cantSplit/>
        </w:trPr>
        <w:tc>
          <w:tcPr>
            <w:tcW w:w="2884" w:type="dxa"/>
          </w:tcPr>
          <w:p w14:paraId="1E313CE6" w14:textId="77777777" w:rsidR="00CB3A44" w:rsidRPr="007E0B31" w:rsidRDefault="00CB3A44" w:rsidP="00ED5885">
            <w:pPr>
              <w:pStyle w:val="Arial11Bold"/>
              <w:rPr>
                <w:rFonts w:cs="Arial"/>
              </w:rPr>
            </w:pPr>
            <w:r w:rsidRPr="007E0B31">
              <w:rPr>
                <w:rFonts w:cs="Arial"/>
              </w:rPr>
              <w:lastRenderedPageBreak/>
              <w:t>Black Start Stations</w:t>
            </w:r>
          </w:p>
        </w:tc>
        <w:tc>
          <w:tcPr>
            <w:tcW w:w="6634" w:type="dxa"/>
          </w:tcPr>
          <w:p w14:paraId="61F9F4DC" w14:textId="77777777" w:rsidR="00CB3A44" w:rsidRPr="007E0B31" w:rsidRDefault="00CB3A44" w:rsidP="00165AB2">
            <w:pPr>
              <w:pStyle w:val="TableArial11"/>
              <w:rPr>
                <w:rFonts w:cs="Arial"/>
              </w:rPr>
            </w:pPr>
            <w:r w:rsidRPr="007E0B31">
              <w:rPr>
                <w:rFonts w:cs="Arial"/>
                <w:b/>
              </w:rPr>
              <w:t>Power Stations</w:t>
            </w:r>
            <w:r w:rsidRPr="007E0B31">
              <w:rPr>
                <w:rFonts w:cs="Arial"/>
              </w:rPr>
              <w:t xml:space="preserve"> which are registered, pursuant to the </w:t>
            </w:r>
            <w:r w:rsidRPr="007E0B31">
              <w:rPr>
                <w:rFonts w:cs="Arial"/>
                <w:b/>
              </w:rPr>
              <w:t>Bilateral Agreement</w:t>
            </w:r>
            <w:r w:rsidRPr="007E0B31">
              <w:rPr>
                <w:rFonts w:cs="Arial"/>
              </w:rPr>
              <w:t xml:space="preserve"> with a </w:t>
            </w:r>
            <w:r w:rsidRPr="007E0B31">
              <w:rPr>
                <w:rFonts w:cs="Arial"/>
                <w:b/>
              </w:rPr>
              <w:t>User</w:t>
            </w:r>
            <w:r w:rsidRPr="007E0B31">
              <w:rPr>
                <w:rFonts w:cs="Arial"/>
              </w:rPr>
              <w:t xml:space="preserve">, as having a </w:t>
            </w:r>
            <w:r w:rsidRPr="007E0B31">
              <w:rPr>
                <w:rFonts w:cs="Arial"/>
                <w:b/>
              </w:rPr>
              <w:t>Black Start Capability</w:t>
            </w:r>
            <w:r w:rsidRPr="007E0B31">
              <w:rPr>
                <w:rFonts w:cs="Arial"/>
              </w:rPr>
              <w:t>.</w:t>
            </w:r>
          </w:p>
        </w:tc>
      </w:tr>
      <w:tr w:rsidR="00231D7C" w:rsidRPr="007E0B31" w14:paraId="5FC07C63" w14:textId="77777777" w:rsidTr="56193979">
        <w:trPr>
          <w:cantSplit/>
        </w:trPr>
        <w:tc>
          <w:tcPr>
            <w:tcW w:w="2884" w:type="dxa"/>
            <w:tcBorders>
              <w:top w:val="single" w:sz="4" w:space="0" w:color="auto"/>
              <w:left w:val="single" w:sz="4" w:space="0" w:color="auto"/>
              <w:bottom w:val="single" w:sz="4" w:space="0" w:color="auto"/>
              <w:right w:val="single" w:sz="4" w:space="0" w:color="auto"/>
            </w:tcBorders>
          </w:tcPr>
          <w:p w14:paraId="5E22DD67" w14:textId="77777777" w:rsidR="00091D8D" w:rsidRDefault="00091D8D" w:rsidP="00091D8D">
            <w:pPr>
              <w:pStyle w:val="Default"/>
              <w:rPr>
                <w:b/>
                <w:bCs/>
                <w:sz w:val="20"/>
                <w:szCs w:val="20"/>
              </w:rPr>
            </w:pPr>
          </w:p>
          <w:p w14:paraId="73C8C21E" w14:textId="679BC6B4" w:rsidR="00091D8D" w:rsidRPr="005C20E3" w:rsidRDefault="00231D7C" w:rsidP="7DEBA0BF">
            <w:pPr>
              <w:pStyle w:val="Default"/>
              <w:rPr>
                <w:b/>
                <w:bCs/>
                <w:sz w:val="20"/>
                <w:szCs w:val="20"/>
              </w:rPr>
            </w:pPr>
            <w:r w:rsidRPr="005C20E3">
              <w:rPr>
                <w:b/>
                <w:bCs/>
                <w:sz w:val="22"/>
                <w:szCs w:val="22"/>
              </w:rPr>
              <w:t>Black Start Station Test</w:t>
            </w:r>
            <w:r w:rsidR="00091D8D" w:rsidRPr="7DEBA0BF">
              <w:rPr>
                <w:b/>
                <w:bCs/>
                <w:sz w:val="20"/>
                <w:szCs w:val="20"/>
              </w:rPr>
              <w:t xml:space="preserve"> </w:t>
            </w:r>
          </w:p>
          <w:p w14:paraId="5D9D79B2" w14:textId="77777777" w:rsidR="00231D7C" w:rsidRPr="007E0B31" w:rsidRDefault="00231D7C" w:rsidP="00BB795C">
            <w:pPr>
              <w:pStyle w:val="Arial11Bold"/>
              <w:rPr>
                <w:rFonts w:cs="Arial"/>
              </w:rPr>
            </w:pPr>
          </w:p>
        </w:tc>
        <w:tc>
          <w:tcPr>
            <w:tcW w:w="6634" w:type="dxa"/>
            <w:tcBorders>
              <w:top w:val="single" w:sz="4" w:space="0" w:color="auto"/>
              <w:left w:val="single" w:sz="4" w:space="0" w:color="auto"/>
              <w:bottom w:val="single" w:sz="4" w:space="0" w:color="auto"/>
              <w:right w:val="single" w:sz="4" w:space="0" w:color="auto"/>
            </w:tcBorders>
          </w:tcPr>
          <w:p w14:paraId="7D527787" w14:textId="46E871AC" w:rsidR="00231D7C" w:rsidRPr="00231D7C" w:rsidRDefault="00231D7C" w:rsidP="00BB795C">
            <w:pPr>
              <w:pStyle w:val="TableArial11"/>
              <w:rPr>
                <w:rFonts w:cs="Arial"/>
                <w:b/>
              </w:rPr>
            </w:pPr>
            <w:r w:rsidRPr="00A87826">
              <w:rPr>
                <w:b/>
              </w:rPr>
              <w:t xml:space="preserve">A </w:t>
            </w:r>
            <w:r w:rsidRPr="007E0B31">
              <w:rPr>
                <w:rFonts w:cs="Arial"/>
                <w:b/>
              </w:rPr>
              <w:t>Black Start Test</w:t>
            </w:r>
            <w:r w:rsidRPr="00231D7C">
              <w:rPr>
                <w:rFonts w:cs="Arial"/>
                <w:b/>
              </w:rPr>
              <w:t xml:space="preserve"> </w:t>
            </w:r>
            <w:r w:rsidRPr="005342C6">
              <w:rPr>
                <w:rFonts w:cs="Arial"/>
              </w:rPr>
              <w:t>carried out by a</w:t>
            </w:r>
            <w:r w:rsidRPr="00A87826">
              <w:rPr>
                <w:b/>
              </w:rPr>
              <w:t xml:space="preserve"> </w:t>
            </w:r>
            <w:r w:rsidRPr="007E0B31">
              <w:rPr>
                <w:rFonts w:cs="Arial"/>
                <w:b/>
              </w:rPr>
              <w:t>Generator</w:t>
            </w:r>
            <w:r w:rsidRPr="00231D7C">
              <w:rPr>
                <w:rFonts w:cs="Arial"/>
                <w:b/>
              </w:rPr>
              <w:t xml:space="preserve"> </w:t>
            </w:r>
            <w:r w:rsidRPr="005342C6">
              <w:rPr>
                <w:rFonts w:cs="Arial"/>
              </w:rPr>
              <w:t>with a</w:t>
            </w:r>
            <w:r w:rsidRPr="00A87826">
              <w:rPr>
                <w:b/>
              </w:rPr>
              <w:t xml:space="preserve"> </w:t>
            </w:r>
            <w:r w:rsidRPr="007E0B31">
              <w:rPr>
                <w:rFonts w:cs="Arial"/>
                <w:b/>
              </w:rPr>
              <w:t>Black Start Station</w:t>
            </w:r>
            <w:r w:rsidRPr="00231D7C">
              <w:rPr>
                <w:rFonts w:cs="Arial"/>
                <w:b/>
              </w:rPr>
              <w:t xml:space="preserve"> </w:t>
            </w:r>
            <w:r w:rsidRPr="005342C6">
              <w:rPr>
                <w:rFonts w:cs="Arial"/>
              </w:rPr>
              <w:t>while the</w:t>
            </w:r>
            <w:r w:rsidRPr="00A87826">
              <w:rPr>
                <w:b/>
              </w:rPr>
              <w:t xml:space="preserve"> </w:t>
            </w:r>
            <w:r w:rsidRPr="007E0B31">
              <w:rPr>
                <w:rFonts w:cs="Arial"/>
                <w:b/>
              </w:rPr>
              <w:t>Black Start Station</w:t>
            </w:r>
            <w:r w:rsidRPr="00231D7C">
              <w:rPr>
                <w:rFonts w:cs="Arial"/>
                <w:b/>
              </w:rPr>
              <w:t xml:space="preserve"> </w:t>
            </w:r>
            <w:r w:rsidRPr="005342C6">
              <w:rPr>
                <w:rFonts w:cs="Arial"/>
              </w:rPr>
              <w:t>is disconnected from all external electrical power supplies from the</w:t>
            </w:r>
            <w:r w:rsidRPr="00A87826">
              <w:rPr>
                <w:b/>
              </w:rPr>
              <w:t xml:space="preserve"> </w:t>
            </w:r>
            <w:r w:rsidRPr="00231D7C">
              <w:rPr>
                <w:rFonts w:cs="Arial"/>
                <w:b/>
              </w:rPr>
              <w:t xml:space="preserve">GB </w:t>
            </w:r>
            <w:r w:rsidR="00091D8D" w:rsidRPr="004A10AD">
              <w:rPr>
                <w:b/>
              </w:rPr>
              <w:t>Synchronous</w:t>
            </w:r>
            <w:r w:rsidRPr="00231D7C">
              <w:rPr>
                <w:rFonts w:cs="Arial"/>
                <w:b/>
              </w:rPr>
              <w:t xml:space="preserve"> Area</w:t>
            </w:r>
            <w:r w:rsidR="00091D8D" w:rsidRPr="004A10AD">
              <w:t>.</w:t>
            </w:r>
          </w:p>
        </w:tc>
      </w:tr>
      <w:tr w:rsidR="00046274" w:rsidRPr="00BF3168" w14:paraId="0916FCC8" w14:textId="77777777" w:rsidTr="56193979">
        <w:trPr>
          <w:cantSplit/>
        </w:trPr>
        <w:tc>
          <w:tcPr>
            <w:tcW w:w="2884" w:type="dxa"/>
          </w:tcPr>
          <w:p w14:paraId="4AE8E39F" w14:textId="77777777" w:rsidR="00CB3A44" w:rsidRPr="007E0B31" w:rsidRDefault="00CB3A44" w:rsidP="00ED5885">
            <w:pPr>
              <w:pStyle w:val="Arial11Bold"/>
              <w:rPr>
                <w:rFonts w:cs="Arial"/>
              </w:rPr>
            </w:pPr>
            <w:r w:rsidRPr="007E0B31">
              <w:rPr>
                <w:rFonts w:cs="Arial"/>
              </w:rPr>
              <w:t>Black Start Test</w:t>
            </w:r>
          </w:p>
        </w:tc>
        <w:tc>
          <w:tcPr>
            <w:tcW w:w="6634" w:type="dxa"/>
          </w:tcPr>
          <w:p w14:paraId="6371354F" w14:textId="6866581D" w:rsidR="00CB3A44" w:rsidRPr="00A87826" w:rsidRDefault="00CB3A44" w:rsidP="00165AB2">
            <w:pPr>
              <w:pStyle w:val="TableArial11"/>
              <w:rPr>
                <w:b/>
              </w:rPr>
            </w:pPr>
            <w:r w:rsidRPr="007E0B31">
              <w:rPr>
                <w:rFonts w:cs="Arial"/>
              </w:rPr>
              <w:t xml:space="preserve">A </w:t>
            </w:r>
            <w:r w:rsidRPr="007E0B31">
              <w:rPr>
                <w:rFonts w:cs="Arial"/>
                <w:b/>
              </w:rPr>
              <w:t>Black Start Test</w:t>
            </w:r>
            <w:r w:rsidRPr="005C20E3">
              <w:rPr>
                <w:b/>
              </w:rPr>
              <w:t xml:space="preserve"> </w:t>
            </w:r>
            <w:r w:rsidRPr="007E0B31">
              <w:rPr>
                <w:rFonts w:cs="Arial"/>
              </w:rPr>
              <w:t>carried out by a</w:t>
            </w:r>
            <w:r w:rsidRPr="005C20E3">
              <w:rPr>
                <w:b/>
              </w:rPr>
              <w:t xml:space="preserve"> </w:t>
            </w:r>
            <w:r w:rsidRPr="007E0B31">
              <w:rPr>
                <w:rFonts w:cs="Arial"/>
                <w:b/>
              </w:rPr>
              <w:t xml:space="preserve">Black Start </w:t>
            </w:r>
            <w:r w:rsidR="00316663">
              <w:rPr>
                <w:rFonts w:cs="Arial"/>
                <w:b/>
              </w:rPr>
              <w:t>Service</w:t>
            </w:r>
            <w:r w:rsidR="00392136">
              <w:rPr>
                <w:rFonts w:cs="Arial"/>
                <w:b/>
              </w:rPr>
              <w:t xml:space="preserve"> </w:t>
            </w:r>
            <w:r w:rsidR="00B1589B">
              <w:rPr>
                <w:rFonts w:cs="Arial"/>
                <w:b/>
              </w:rPr>
              <w:t>Provider</w:t>
            </w:r>
            <w:r w:rsidRPr="007E0B31">
              <w:rPr>
                <w:rFonts w:cs="Arial"/>
              </w:rPr>
              <w:t xml:space="preserve"> on the instructions of </w:t>
            </w:r>
            <w:r w:rsidR="00161E0D">
              <w:rPr>
                <w:rFonts w:cs="Arial"/>
                <w:b/>
              </w:rPr>
              <w:t>The Company</w:t>
            </w:r>
            <w:r w:rsidRPr="007E0B31">
              <w:rPr>
                <w:rFonts w:cs="Arial"/>
              </w:rPr>
              <w:t xml:space="preserve">, </w:t>
            </w:r>
            <w:proofErr w:type="gramStart"/>
            <w:r w:rsidRPr="007E0B31">
              <w:rPr>
                <w:rFonts w:cs="Arial"/>
              </w:rPr>
              <w:t>in order to</w:t>
            </w:r>
            <w:proofErr w:type="gramEnd"/>
            <w:r w:rsidRPr="007E0B31">
              <w:rPr>
                <w:rFonts w:cs="Arial"/>
              </w:rPr>
              <w:t xml:space="preserve"> demonstrate that a </w:t>
            </w:r>
            <w:r w:rsidRPr="007E0B31">
              <w:rPr>
                <w:rFonts w:cs="Arial"/>
                <w:b/>
              </w:rPr>
              <w:t>Black Start Station</w:t>
            </w:r>
            <w:r w:rsidR="00CB5309">
              <w:rPr>
                <w:rFonts w:cs="Arial"/>
                <w:b/>
              </w:rPr>
              <w:t xml:space="preserve"> </w:t>
            </w:r>
            <w:r w:rsidR="00CB5309">
              <w:rPr>
                <w:rFonts w:cs="Arial"/>
                <w:bCs/>
              </w:rPr>
              <w:t>or a</w:t>
            </w:r>
            <w:r w:rsidR="00CB5309" w:rsidRPr="00A87826">
              <w:t xml:space="preserve"> </w:t>
            </w:r>
            <w:r w:rsidR="00816AE8">
              <w:rPr>
                <w:rFonts w:cs="Arial"/>
                <w:b/>
              </w:rPr>
              <w:t xml:space="preserve">Black Start </w:t>
            </w:r>
            <w:r w:rsidR="008A4A36">
              <w:rPr>
                <w:rFonts w:cs="Arial"/>
                <w:b/>
              </w:rPr>
              <w:t xml:space="preserve">HVDC System </w:t>
            </w:r>
            <w:r w:rsidRPr="007E0B31">
              <w:rPr>
                <w:rFonts w:cs="Arial"/>
              </w:rPr>
              <w:t xml:space="preserve">has a </w:t>
            </w:r>
            <w:r w:rsidRPr="007E0B31">
              <w:rPr>
                <w:rFonts w:cs="Arial"/>
                <w:b/>
              </w:rPr>
              <w:t>Black Start Capability</w:t>
            </w:r>
            <w:r w:rsidRPr="007E0B31">
              <w:rPr>
                <w:rFonts w:cs="Arial"/>
              </w:rPr>
              <w:t xml:space="preserve">. </w:t>
            </w:r>
            <w:r w:rsidR="00D158B0">
              <w:rPr>
                <w:rFonts w:cs="Arial"/>
              </w:rPr>
              <w:t xml:space="preserve">For the avoidance </w:t>
            </w:r>
            <w:r w:rsidR="00317A9E">
              <w:rPr>
                <w:rFonts w:cs="Arial"/>
              </w:rPr>
              <w:t>of doubt</w:t>
            </w:r>
            <w:r w:rsidR="00F554EE">
              <w:rPr>
                <w:rFonts w:cs="Arial"/>
              </w:rPr>
              <w:t xml:space="preserve">, a </w:t>
            </w:r>
            <w:r w:rsidR="00F554EE">
              <w:rPr>
                <w:rFonts w:cs="Arial"/>
                <w:b/>
                <w:bCs/>
              </w:rPr>
              <w:t xml:space="preserve">Black Start </w:t>
            </w:r>
            <w:r w:rsidR="00D547EB">
              <w:rPr>
                <w:rFonts w:cs="Arial"/>
                <w:b/>
                <w:bCs/>
              </w:rPr>
              <w:t>Test</w:t>
            </w:r>
            <w:r w:rsidR="00D547EB" w:rsidRPr="00A87826">
              <w:rPr>
                <w:b/>
              </w:rPr>
              <w:t xml:space="preserve"> </w:t>
            </w:r>
            <w:r w:rsidR="0096671B">
              <w:rPr>
                <w:rFonts w:cs="Arial"/>
              </w:rPr>
              <w:t xml:space="preserve">could </w:t>
            </w:r>
            <w:r w:rsidR="00091D8D">
              <w:t>comprise</w:t>
            </w:r>
            <w:r w:rsidR="0096671B">
              <w:rPr>
                <w:rFonts w:cs="Arial"/>
              </w:rPr>
              <w:t xml:space="preserve"> </w:t>
            </w:r>
            <w:r w:rsidR="00425187">
              <w:rPr>
                <w:rFonts w:cs="Arial"/>
              </w:rPr>
              <w:t xml:space="preserve">a </w:t>
            </w:r>
            <w:r w:rsidR="00CA2A45">
              <w:rPr>
                <w:rFonts w:cs="Arial"/>
                <w:b/>
                <w:bCs/>
              </w:rPr>
              <w:t xml:space="preserve">Black Start </w:t>
            </w:r>
            <w:r w:rsidR="00C83664">
              <w:rPr>
                <w:rFonts w:cs="Arial"/>
                <w:b/>
                <w:bCs/>
              </w:rPr>
              <w:t>Station Test</w:t>
            </w:r>
            <w:r w:rsidR="00342C33" w:rsidRPr="005C20E3">
              <w:rPr>
                <w:bCs/>
              </w:rPr>
              <w:t>,</w:t>
            </w:r>
            <w:r w:rsidR="00342C33" w:rsidRPr="00A87826">
              <w:rPr>
                <w:b/>
              </w:rPr>
              <w:t xml:space="preserve"> </w:t>
            </w:r>
            <w:r w:rsidR="00342C33">
              <w:rPr>
                <w:rFonts w:cs="Arial"/>
              </w:rPr>
              <w:t xml:space="preserve">a </w:t>
            </w:r>
            <w:r w:rsidR="00342C33">
              <w:rPr>
                <w:rFonts w:cs="Arial"/>
                <w:b/>
                <w:bCs/>
              </w:rPr>
              <w:t xml:space="preserve">Black Start </w:t>
            </w:r>
            <w:r w:rsidR="008E4BC8">
              <w:rPr>
                <w:rFonts w:cs="Arial"/>
                <w:b/>
                <w:bCs/>
              </w:rPr>
              <w:t>Unit Test</w:t>
            </w:r>
            <w:r w:rsidR="008E4BC8" w:rsidRPr="00A87826">
              <w:rPr>
                <w:b/>
              </w:rPr>
              <w:t xml:space="preserve"> </w:t>
            </w:r>
            <w:r w:rsidR="008E4BC8">
              <w:rPr>
                <w:rFonts w:cs="Arial"/>
              </w:rPr>
              <w:t xml:space="preserve">or </w:t>
            </w:r>
            <w:r w:rsidR="00BF3168">
              <w:rPr>
                <w:rFonts w:cs="Arial"/>
                <w:b/>
                <w:bCs/>
              </w:rPr>
              <w:t>Black Start HVDC Test</w:t>
            </w:r>
            <w:r w:rsidR="00BF3168" w:rsidRPr="00A87826">
              <w:rPr>
                <w:b/>
              </w:rPr>
              <w:t>.</w:t>
            </w:r>
          </w:p>
        </w:tc>
      </w:tr>
      <w:tr w:rsidR="00091D8D" w:rsidRPr="0079139F" w14:paraId="14D0BED0" w14:textId="77777777" w:rsidTr="56193979">
        <w:trPr>
          <w:cantSplit/>
        </w:trPr>
        <w:tc>
          <w:tcPr>
            <w:tcW w:w="2884" w:type="dxa"/>
          </w:tcPr>
          <w:p w14:paraId="2B1D6288" w14:textId="77777777" w:rsidR="00091D8D" w:rsidRPr="005C20E3" w:rsidRDefault="00091D8D" w:rsidP="00091D8D">
            <w:pPr>
              <w:pStyle w:val="Default"/>
              <w:rPr>
                <w:b/>
                <w:bCs/>
                <w:sz w:val="20"/>
                <w:szCs w:val="20"/>
              </w:rPr>
            </w:pPr>
          </w:p>
          <w:p w14:paraId="3EC85DCF" w14:textId="613299DE" w:rsidR="00091D8D" w:rsidRPr="005C20E3" w:rsidRDefault="005466BF" w:rsidP="005466BF">
            <w:pPr>
              <w:pStyle w:val="Default"/>
              <w:rPr>
                <w:b/>
                <w:bCs/>
                <w:sz w:val="20"/>
                <w:szCs w:val="20"/>
              </w:rPr>
            </w:pPr>
            <w:r w:rsidRPr="005C20E3">
              <w:rPr>
                <w:b/>
                <w:bCs/>
                <w:sz w:val="20"/>
                <w:szCs w:val="20"/>
              </w:rPr>
              <w:t>Black Start Unit Test</w:t>
            </w:r>
          </w:p>
        </w:tc>
        <w:tc>
          <w:tcPr>
            <w:tcW w:w="6634" w:type="dxa"/>
          </w:tcPr>
          <w:p w14:paraId="27C39250" w14:textId="056B54B5" w:rsidR="00091D8D" w:rsidRPr="005C20E3" w:rsidRDefault="005466BF" w:rsidP="00091D8D">
            <w:pPr>
              <w:pStyle w:val="TableArial11"/>
            </w:pPr>
            <w:r w:rsidRPr="005C20E3">
              <w:t xml:space="preserve">A </w:t>
            </w:r>
            <w:r w:rsidRPr="005C20E3">
              <w:rPr>
                <w:b/>
                <w:bCs/>
              </w:rPr>
              <w:t xml:space="preserve">Black Start Test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proofErr w:type="gramStart"/>
            <w:r w:rsidRPr="005C20E3">
              <w:t>, as the case may be, at</w:t>
            </w:r>
            <w:proofErr w:type="gramEnd"/>
            <w:r w:rsidRPr="005C20E3">
              <w:t xml:space="preserve"> a </w:t>
            </w:r>
            <w:r w:rsidRPr="005C20E3">
              <w:rPr>
                <w:b/>
                <w:bCs/>
              </w:rPr>
              <w:t xml:space="preserve">Black Start Station </w:t>
            </w:r>
            <w:r w:rsidRPr="005C20E3">
              <w:t xml:space="preserve">while the </w:t>
            </w:r>
            <w:r w:rsidRPr="005C20E3">
              <w:rPr>
                <w:b/>
                <w:bCs/>
              </w:rPr>
              <w:t xml:space="preserve">Black Start Station </w:t>
            </w:r>
            <w:r w:rsidRPr="005C20E3">
              <w:t>remains connected to an external alternating current electrical supply.</w:t>
            </w:r>
          </w:p>
        </w:tc>
      </w:tr>
      <w:tr w:rsidR="00046274" w:rsidRPr="007E0B31" w14:paraId="6BC8C1B5" w14:textId="77777777" w:rsidTr="56193979">
        <w:trPr>
          <w:cantSplit/>
        </w:trPr>
        <w:tc>
          <w:tcPr>
            <w:tcW w:w="2884"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5847F235" w:rsidR="00CB3A44" w:rsidRPr="007E0B31" w:rsidRDefault="3701F70C" w:rsidP="005C20E3">
            <w:pPr>
              <w:jc w:val="both"/>
              <w:rPr>
                <w:rFonts w:cs="Arial"/>
              </w:rPr>
            </w:pPr>
            <w:r w:rsidRPr="024814CE">
              <w:rPr>
                <w:rFonts w:cs="Arial"/>
              </w:rPr>
              <w:t xml:space="preserve">The incremental </w:t>
            </w:r>
            <w:r w:rsidRPr="024814CE">
              <w:rPr>
                <w:rFonts w:cs="Arial"/>
                <w:b/>
                <w:bCs/>
              </w:rPr>
              <w:t>Active Power</w:t>
            </w:r>
            <w:r w:rsidRPr="024814CE">
              <w:rPr>
                <w:rFonts w:cs="Arial"/>
              </w:rPr>
              <w:t xml:space="preserve"> steps, from no load to </w:t>
            </w:r>
            <w:r w:rsidRPr="024814CE">
              <w:rPr>
                <w:rFonts w:cs="Arial"/>
                <w:b/>
                <w:bCs/>
              </w:rPr>
              <w:t>Rated MW</w:t>
            </w:r>
            <w:r w:rsidRPr="024814CE">
              <w:rPr>
                <w:rFonts w:cs="Arial"/>
              </w:rPr>
              <w:t xml:space="preserve">, 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Pr="024814CE">
              <w:rPr>
                <w:rFonts w:cs="Arial"/>
              </w:rPr>
              <w:t xml:space="preserve">can instantaneously supply without causing it to trip or go outside the </w:t>
            </w:r>
            <w:r w:rsidRPr="024814CE">
              <w:rPr>
                <w:rFonts w:cs="Arial"/>
                <w:b/>
                <w:bCs/>
              </w:rPr>
              <w:t>Frequency</w:t>
            </w:r>
            <w:r w:rsidRPr="024814CE">
              <w:rPr>
                <w:rFonts w:cs="Arial"/>
              </w:rPr>
              <w:t xml:space="preserve"> range of 47.</w:t>
            </w:r>
            <w:r w:rsidR="00091D8D">
              <w:t>5Hz</w:t>
            </w:r>
            <w:r w:rsidRPr="024814CE">
              <w:rPr>
                <w:rFonts w:cs="Arial"/>
              </w:rPr>
              <w:t xml:space="preserve"> – 52Hz (or an otherwise agreed</w:t>
            </w:r>
            <w:r w:rsidRPr="00A87826">
              <w:t xml:space="preserve"> </w:t>
            </w:r>
            <w:r w:rsidRPr="024814CE">
              <w:rPr>
                <w:rFonts w:cs="Arial"/>
                <w:b/>
                <w:bCs/>
              </w:rPr>
              <w:t>Frequency</w:t>
            </w:r>
            <w:r w:rsidRPr="024814CE">
              <w:rPr>
                <w:rFonts w:cs="Arial"/>
              </w:rPr>
              <w:t xml:space="preserve"> range). </w:t>
            </w:r>
            <w:r w:rsidR="00091D8D">
              <w:t xml:space="preserve"> </w:t>
            </w:r>
            <w:r w:rsidRPr="024814CE">
              <w:rPr>
                <w:rFonts w:cs="Arial"/>
              </w:rPr>
              <w:t>The time between each incremental step shall also be provided.</w:t>
            </w:r>
          </w:p>
        </w:tc>
      </w:tr>
      <w:tr w:rsidR="00046274" w:rsidRPr="007E0B31" w14:paraId="22BB098B" w14:textId="77777777" w:rsidTr="56193979">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56193979">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56193979">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56193979">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56193979">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56193979">
        <w:trPr>
          <w:cantSplit/>
        </w:trPr>
        <w:tc>
          <w:tcPr>
            <w:tcW w:w="2884" w:type="dxa"/>
          </w:tcPr>
          <w:p w14:paraId="3918896D" w14:textId="77777777" w:rsidR="00CB3A44" w:rsidRPr="007E0B31" w:rsidRDefault="00CB3A44" w:rsidP="00ED5885">
            <w:pPr>
              <w:pStyle w:val="Arial11Bold"/>
              <w:rPr>
                <w:rFonts w:cs="Arial"/>
              </w:rPr>
            </w:pPr>
            <w:proofErr w:type="spellStart"/>
            <w:r w:rsidRPr="007E0B31">
              <w:rPr>
                <w:rFonts w:cs="Arial"/>
              </w:rPr>
              <w:t>BSCCo</w:t>
            </w:r>
            <w:proofErr w:type="spellEnd"/>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56193979">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11D8BEA9" w14:textId="77777777" w:rsidTr="56193979">
        <w:trPr>
          <w:cantSplit/>
        </w:trPr>
        <w:tc>
          <w:tcPr>
            <w:tcW w:w="2884" w:type="dxa"/>
          </w:tcPr>
          <w:p w14:paraId="4FA13681" w14:textId="70146D8D" w:rsidR="00CB3A44" w:rsidRPr="007E0B31" w:rsidRDefault="00CB3A44" w:rsidP="00ED5885">
            <w:pPr>
              <w:pStyle w:val="Arial11Bold"/>
              <w:rPr>
                <w:rFonts w:cs="Arial"/>
              </w:rPr>
            </w:pPr>
            <w:r w:rsidRPr="007E0B31">
              <w:rPr>
                <w:rFonts w:cs="Arial"/>
              </w:rPr>
              <w:t>B</w:t>
            </w:r>
            <w:r w:rsidR="00231D7C">
              <w:rPr>
                <w:rFonts w:cs="Arial"/>
              </w:rPr>
              <w:t xml:space="preserve">lack </w:t>
            </w:r>
            <w:r w:rsidRPr="007E0B31">
              <w:rPr>
                <w:rFonts w:cs="Arial"/>
              </w:rPr>
              <w:t>S</w:t>
            </w:r>
            <w:r w:rsidR="00231D7C">
              <w:rPr>
                <w:rFonts w:cs="Arial"/>
              </w:rPr>
              <w:t>tart</w:t>
            </w:r>
            <w:r w:rsidRPr="007E0B31">
              <w:rPr>
                <w:rFonts w:cs="Arial"/>
              </w:rPr>
              <w:t xml:space="preserve"> Unit Test</w:t>
            </w:r>
          </w:p>
        </w:tc>
        <w:tc>
          <w:tcPr>
            <w:tcW w:w="6634" w:type="dxa"/>
          </w:tcPr>
          <w:p w14:paraId="76B4D192" w14:textId="77777777" w:rsidR="00CB3A44" w:rsidRPr="007E0B31" w:rsidRDefault="00CB3A44" w:rsidP="00D82AFC">
            <w:pPr>
              <w:pStyle w:val="TableArial11"/>
              <w:rPr>
                <w:rFonts w:cs="Arial"/>
              </w:rPr>
            </w:pPr>
            <w:r w:rsidRPr="007E0B31">
              <w:rPr>
                <w:rFonts w:cs="Arial"/>
              </w:rPr>
              <w:t xml:space="preserve">A </w:t>
            </w:r>
            <w:r w:rsidRPr="007E0B31">
              <w:rPr>
                <w:rFonts w:cs="Arial"/>
                <w:b/>
              </w:rPr>
              <w:t>Black Start Test</w:t>
            </w:r>
            <w:r w:rsidRPr="007E0B31">
              <w:rPr>
                <w:rFonts w:cs="Arial"/>
              </w:rPr>
              <w:t xml:space="preserve"> carried out on a </w:t>
            </w:r>
            <w:r w:rsidRPr="007E0B31">
              <w:rPr>
                <w:rFonts w:cs="Arial"/>
                <w:b/>
              </w:rPr>
              <w:t>Generating Unit</w:t>
            </w:r>
            <w:r w:rsidRPr="007E0B31">
              <w:rPr>
                <w:rFonts w:cs="Arial"/>
              </w:rPr>
              <w:t xml:space="preserve"> or a </w:t>
            </w:r>
            <w:r w:rsidRPr="007E0B31">
              <w:rPr>
                <w:rFonts w:cs="Arial"/>
                <w:b/>
              </w:rPr>
              <w:t>CCGT Unit</w:t>
            </w:r>
            <w:r w:rsidR="001D0BB8" w:rsidRPr="007E0B31">
              <w:rPr>
                <w:rFonts w:cs="Arial"/>
                <w:b/>
              </w:rPr>
              <w:t xml:space="preserve"> </w:t>
            </w:r>
            <w:r w:rsidR="001D0BB8" w:rsidRPr="007E0B31">
              <w:rPr>
                <w:rFonts w:cs="Arial"/>
              </w:rPr>
              <w:t>or a</w:t>
            </w:r>
            <w:r w:rsidR="001D0BB8" w:rsidRPr="007E0B31">
              <w:rPr>
                <w:rFonts w:cs="Arial"/>
                <w:b/>
              </w:rPr>
              <w:t xml:space="preserve"> Power Generating Module</w:t>
            </w:r>
            <w:proofErr w:type="gramStart"/>
            <w:r w:rsidRPr="007E0B31">
              <w:rPr>
                <w:rFonts w:cs="Arial"/>
              </w:rPr>
              <w:t>, as the case may be, at</w:t>
            </w:r>
            <w:proofErr w:type="gramEnd"/>
            <w:r w:rsidRPr="007E0B31">
              <w:rPr>
                <w:rFonts w:cs="Arial"/>
              </w:rPr>
              <w:t xml:space="preserve"> a </w:t>
            </w:r>
            <w:r w:rsidRPr="007E0B31">
              <w:rPr>
                <w:rFonts w:cs="Arial"/>
                <w:b/>
              </w:rPr>
              <w:t>Black Start Station</w:t>
            </w:r>
            <w:r w:rsidRPr="007E0B31">
              <w:rPr>
                <w:rFonts w:cs="Arial"/>
              </w:rPr>
              <w:t xml:space="preserve"> while the </w:t>
            </w:r>
            <w:r w:rsidRPr="007E0B31">
              <w:rPr>
                <w:rFonts w:cs="Arial"/>
                <w:b/>
              </w:rPr>
              <w:t>Black Start Station</w:t>
            </w:r>
            <w:r w:rsidRPr="007E0B31">
              <w:rPr>
                <w:rFonts w:cs="Arial"/>
              </w:rPr>
              <w:t xml:space="preserve"> remains connected to an external alternating current electrical supply.</w:t>
            </w:r>
          </w:p>
        </w:tc>
      </w:tr>
      <w:tr w:rsidR="00046274" w:rsidRPr="007E0B31" w14:paraId="35E8F287" w14:textId="77777777" w:rsidTr="56193979">
        <w:trPr>
          <w:cantSplit/>
        </w:trPr>
        <w:tc>
          <w:tcPr>
            <w:tcW w:w="2884" w:type="dxa"/>
          </w:tcPr>
          <w:p w14:paraId="43170D2C" w14:textId="77777777" w:rsidR="00CB3A44" w:rsidRPr="007E0B31" w:rsidRDefault="00CB3A44" w:rsidP="00ED5885">
            <w:pPr>
              <w:pStyle w:val="Arial11Bold"/>
              <w:rPr>
                <w:rFonts w:cs="Arial"/>
              </w:rPr>
            </w:pPr>
            <w:r w:rsidRPr="007E0B31">
              <w:rPr>
                <w:rFonts w:cs="Arial"/>
              </w:rPr>
              <w:lastRenderedPageBreak/>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 xml:space="preserve">Any </w:t>
            </w:r>
            <w:proofErr w:type="gramStart"/>
            <w:r w:rsidRPr="007E0B31">
              <w:rPr>
                <w:rFonts w:cs="Arial"/>
              </w:rPr>
              <w:t>week day</w:t>
            </w:r>
            <w:proofErr w:type="gramEnd"/>
            <w:r w:rsidRPr="007E0B31">
              <w:rPr>
                <w:rFonts w:cs="Arial"/>
              </w:rPr>
              <w:t xml:space="preserve"> (other than a Saturday) on which banks are open for domestic business in the City of London.</w:t>
            </w:r>
          </w:p>
        </w:tc>
      </w:tr>
      <w:tr w:rsidR="00046274" w:rsidRPr="007E0B31" w14:paraId="6751AF14" w14:textId="77777777" w:rsidTr="56193979">
        <w:trPr>
          <w:cantSplit/>
        </w:trPr>
        <w:tc>
          <w:tcPr>
            <w:tcW w:w="2884"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56193979">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56193979">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56193979">
        <w:trPr>
          <w:cantSplit/>
        </w:trPr>
        <w:tc>
          <w:tcPr>
            <w:tcW w:w="2884" w:type="dxa"/>
          </w:tcPr>
          <w:p w14:paraId="50C6F8C7" w14:textId="77777777" w:rsidR="00CB3A44" w:rsidRPr="007E0B31" w:rsidRDefault="00CB3A44" w:rsidP="00ED5885">
            <w:pPr>
              <w:pStyle w:val="Arial11Bold"/>
              <w:rPr>
                <w:rFonts w:cs="Arial"/>
              </w:rPr>
            </w:pPr>
            <w:r w:rsidRPr="007E0B31">
              <w:rPr>
                <w:rFonts w:cs="Arial"/>
              </w:rPr>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xml:space="preserve">, which </w:t>
            </w:r>
            <w:proofErr w:type="gramStart"/>
            <w:r w:rsidRPr="007E0B31">
              <w:rPr>
                <w:rFonts w:cs="Arial"/>
              </w:rPr>
              <w:t>are located in</w:t>
            </w:r>
            <w:proofErr w:type="gramEnd"/>
            <w:r w:rsidRPr="007E0B31">
              <w:rPr>
                <w:rFonts w:cs="Arial"/>
              </w:rPr>
              <w:t xml:space="preserve">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r>
            <w:proofErr w:type="spellStart"/>
            <w:r w:rsidRPr="007E0B31">
              <w:rPr>
                <w:rFonts w:cs="Arial"/>
              </w:rPr>
              <w:t>Killin</w:t>
            </w:r>
            <w:proofErr w:type="spellEnd"/>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r>
            <w:proofErr w:type="spellStart"/>
            <w:r w:rsidRPr="007E0B31">
              <w:rPr>
                <w:rFonts w:cs="Arial"/>
              </w:rPr>
              <w:t>Clunie</w:t>
            </w:r>
            <w:proofErr w:type="spellEnd"/>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56193979">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56193979">
        <w:trPr>
          <w:cantSplit/>
        </w:trPr>
        <w:tc>
          <w:tcPr>
            <w:tcW w:w="2884" w:type="dxa"/>
          </w:tcPr>
          <w:p w14:paraId="52E799CA" w14:textId="77777777" w:rsidR="00CB3A44" w:rsidRPr="007E0B31" w:rsidRDefault="00CB3A44" w:rsidP="00ED5885">
            <w:pPr>
              <w:pStyle w:val="Arial11Bold"/>
              <w:rPr>
                <w:rFonts w:cs="Arial"/>
              </w:rPr>
            </w:pPr>
            <w:r w:rsidRPr="007E0B31">
              <w:rPr>
                <w:rFonts w:cs="Arial"/>
              </w:rPr>
              <w:t xml:space="preserve">Category 1 </w:t>
            </w:r>
            <w:proofErr w:type="spellStart"/>
            <w:r w:rsidRPr="007E0B31">
              <w:rPr>
                <w:rFonts w:cs="Arial"/>
              </w:rPr>
              <w:t>Intertripping</w:t>
            </w:r>
            <w:proofErr w:type="spellEnd"/>
            <w:r w:rsidRPr="007E0B31">
              <w:rPr>
                <w:rFonts w:cs="Arial"/>
              </w:rPr>
              <w:t xml:space="preserve"> Scheme</w:t>
            </w:r>
          </w:p>
        </w:tc>
        <w:tc>
          <w:tcPr>
            <w:tcW w:w="6634" w:type="dxa"/>
          </w:tcPr>
          <w:p w14:paraId="1A03CB14" w14:textId="77777777" w:rsidR="00CB3A44" w:rsidRPr="007E0B31" w:rsidRDefault="00CB3A44" w:rsidP="00D82AFC">
            <w:pPr>
              <w:pStyle w:val="TableArial11"/>
              <w:rPr>
                <w:rFonts w:cs="Arial"/>
              </w:rPr>
            </w:pPr>
            <w:bookmarkStart w:id="6" w:name="_DV_C121"/>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6"/>
            <w:r w:rsidRPr="007E0B31">
              <w:rPr>
                <w:rFonts w:cs="Arial"/>
              </w:rPr>
              <w:t>.</w:t>
            </w:r>
          </w:p>
        </w:tc>
      </w:tr>
      <w:tr w:rsidR="00046274" w:rsidRPr="007E0B31" w14:paraId="4F54E2D5" w14:textId="77777777" w:rsidTr="56193979">
        <w:trPr>
          <w:cantSplit/>
        </w:trPr>
        <w:tc>
          <w:tcPr>
            <w:tcW w:w="2884" w:type="dxa"/>
          </w:tcPr>
          <w:p w14:paraId="74364B47" w14:textId="77777777" w:rsidR="00CB3A44" w:rsidRPr="007E0B31" w:rsidRDefault="00CB3A44" w:rsidP="00ED5885">
            <w:pPr>
              <w:pStyle w:val="Arial11Bold"/>
              <w:rPr>
                <w:rFonts w:cs="Arial"/>
              </w:rPr>
            </w:pPr>
            <w:r w:rsidRPr="007E0B31">
              <w:rPr>
                <w:rFonts w:cs="Arial"/>
              </w:rPr>
              <w:t xml:space="preserve">Category 2 </w:t>
            </w:r>
            <w:proofErr w:type="spellStart"/>
            <w:r w:rsidRPr="007E0B31">
              <w:rPr>
                <w:rFonts w:cs="Arial"/>
              </w:rPr>
              <w:t>Intertripping</w:t>
            </w:r>
            <w:proofErr w:type="spellEnd"/>
            <w:r w:rsidRPr="007E0B31">
              <w:rPr>
                <w:rFonts w:cs="Arial"/>
              </w:rPr>
              <w:t xml:space="preserve"> Scheme</w:t>
            </w:r>
          </w:p>
        </w:tc>
        <w:tc>
          <w:tcPr>
            <w:tcW w:w="6634" w:type="dxa"/>
          </w:tcPr>
          <w:p w14:paraId="61F2D68E" w14:textId="77777777" w:rsidR="00CB3A44" w:rsidRPr="007E0B31" w:rsidRDefault="00CB3A44" w:rsidP="00D82AFC">
            <w:pPr>
              <w:pStyle w:val="TableArial11"/>
              <w:rPr>
                <w:rFonts w:cs="Arial"/>
              </w:rPr>
            </w:pPr>
            <w:bookmarkStart w:id="7" w:name="_DV_C123"/>
            <w:r w:rsidRPr="007E0B31">
              <w:rPr>
                <w:rFonts w:cs="Arial"/>
              </w:rPr>
              <w:t xml:space="preserve">A System to Generator Operational </w:t>
            </w:r>
            <w:proofErr w:type="spellStart"/>
            <w:r w:rsidRPr="007E0B31">
              <w:rPr>
                <w:rFonts w:cs="Arial"/>
              </w:rPr>
              <w:t>Intertripping</w:t>
            </w:r>
            <w:proofErr w:type="spellEnd"/>
            <w:r w:rsidRPr="007E0B31">
              <w:rPr>
                <w:rFonts w:cs="Arial"/>
              </w:rPr>
              <w:t xml:space="preserve"> Scheme which </w:t>
            </w:r>
            <w:proofErr w:type="gramStart"/>
            <w:r w:rsidRPr="007E0B31">
              <w:rPr>
                <w:rFonts w:cs="Arial"/>
              </w:rPr>
              <w:t>is:-</w:t>
            </w:r>
            <w:bookmarkEnd w:id="7"/>
            <w:proofErr w:type="gramEnd"/>
          </w:p>
          <w:p w14:paraId="3C1DF7DA" w14:textId="77777777" w:rsidR="00CB3A44" w:rsidRPr="007E0B31" w:rsidRDefault="00CB3A44" w:rsidP="00D94463">
            <w:pPr>
              <w:pStyle w:val="TableArial11"/>
              <w:ind w:left="567" w:hanging="567"/>
              <w:rPr>
                <w:rFonts w:cs="Arial"/>
              </w:rPr>
            </w:pPr>
            <w:bookmarkStart w:id="8"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8"/>
          </w:p>
          <w:p w14:paraId="64BA401B" w14:textId="77777777" w:rsidR="00CB3A44" w:rsidRPr="007E0B31" w:rsidRDefault="00CB3A44" w:rsidP="00D94463">
            <w:pPr>
              <w:pStyle w:val="TableArial11"/>
              <w:ind w:left="567" w:hanging="567"/>
              <w:rPr>
                <w:rFonts w:cs="Arial"/>
              </w:rPr>
            </w:pPr>
            <w:bookmarkStart w:id="9"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9"/>
          </w:p>
          <w:p w14:paraId="583A4AD0" w14:textId="77777777" w:rsidR="00CB3A44" w:rsidRPr="007E0B31" w:rsidRDefault="00CB3A44" w:rsidP="00D82AFC">
            <w:pPr>
              <w:pStyle w:val="TableArial11"/>
              <w:rPr>
                <w:rFonts w:cs="Arial"/>
              </w:rPr>
            </w:pPr>
            <w:bookmarkStart w:id="10"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w:t>
            </w:r>
            <w:proofErr w:type="gramStart"/>
            <w:r w:rsidRPr="007E0B31">
              <w:rPr>
                <w:rFonts w:cs="Arial"/>
              </w:rPr>
              <w:t>third party</w:t>
            </w:r>
            <w:proofErr w:type="gramEnd"/>
            <w:r w:rsidRPr="007E0B31">
              <w:rPr>
                <w:rFonts w:cs="Arial"/>
              </w:rPr>
              <w:t xml:space="preserve"> system effects are discounted)</w:t>
            </w:r>
            <w:bookmarkEnd w:id="10"/>
            <w:r w:rsidRPr="007E0B31">
              <w:rPr>
                <w:rFonts w:cs="Arial"/>
              </w:rPr>
              <w:t>.</w:t>
            </w:r>
          </w:p>
        </w:tc>
      </w:tr>
      <w:tr w:rsidR="00046274" w:rsidRPr="007E0B31" w14:paraId="7C541C3D" w14:textId="77777777" w:rsidTr="56193979">
        <w:trPr>
          <w:cantSplit/>
        </w:trPr>
        <w:tc>
          <w:tcPr>
            <w:tcW w:w="2884" w:type="dxa"/>
          </w:tcPr>
          <w:p w14:paraId="068ED3FC" w14:textId="77777777" w:rsidR="00CB3A44" w:rsidRPr="007E0B31" w:rsidRDefault="00CB3A44" w:rsidP="00ED5885">
            <w:pPr>
              <w:pStyle w:val="Arial11Bold"/>
              <w:rPr>
                <w:rFonts w:cs="Arial"/>
              </w:rPr>
            </w:pPr>
            <w:r w:rsidRPr="007E0B31">
              <w:rPr>
                <w:rFonts w:cs="Arial"/>
              </w:rPr>
              <w:lastRenderedPageBreak/>
              <w:t xml:space="preserve">Category 3 </w:t>
            </w:r>
            <w:proofErr w:type="spellStart"/>
            <w:r w:rsidRPr="007E0B31">
              <w:rPr>
                <w:rFonts w:cs="Arial"/>
              </w:rPr>
              <w:t>Intertripping</w:t>
            </w:r>
            <w:proofErr w:type="spellEnd"/>
            <w:r w:rsidRPr="007E0B31">
              <w:rPr>
                <w:rFonts w:cs="Arial"/>
              </w:rPr>
              <w:t xml:space="preserve"> Scheme</w:t>
            </w:r>
          </w:p>
        </w:tc>
        <w:tc>
          <w:tcPr>
            <w:tcW w:w="6634" w:type="dxa"/>
          </w:tcPr>
          <w:p w14:paraId="30670C6A" w14:textId="7124D3E8" w:rsidR="00CB3A44" w:rsidRPr="007E0B31" w:rsidRDefault="00CB3A44" w:rsidP="001750CE">
            <w:pPr>
              <w:pStyle w:val="TableArial11"/>
              <w:rPr>
                <w:rFonts w:cs="Arial"/>
              </w:rPr>
            </w:pPr>
            <w:bookmarkStart w:id="11" w:name="_DV_C128"/>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w:t>
            </w:r>
            <w:proofErr w:type="gramStart"/>
            <w:r w:rsidRPr="007E0B31">
              <w:rPr>
                <w:rFonts w:cs="Arial"/>
              </w:rPr>
              <w:t>third party</w:t>
            </w:r>
            <w:proofErr w:type="gramEnd"/>
            <w:r w:rsidRPr="007E0B31">
              <w:rPr>
                <w:rFonts w:cs="Arial"/>
              </w:rPr>
              <w:t xml:space="preserve">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11"/>
            <w:r w:rsidRPr="007E0B31">
              <w:rPr>
                <w:rFonts w:cs="Arial"/>
              </w:rPr>
              <w:t>.</w:t>
            </w:r>
          </w:p>
        </w:tc>
      </w:tr>
      <w:tr w:rsidR="00046274" w:rsidRPr="007E0B31" w14:paraId="5FB8479F" w14:textId="77777777" w:rsidTr="56193979">
        <w:trPr>
          <w:cantSplit/>
        </w:trPr>
        <w:tc>
          <w:tcPr>
            <w:tcW w:w="2884" w:type="dxa"/>
          </w:tcPr>
          <w:p w14:paraId="41CC5947" w14:textId="77777777" w:rsidR="00CB3A44" w:rsidRPr="007E0B31" w:rsidRDefault="00CB3A44" w:rsidP="00ED5885">
            <w:pPr>
              <w:pStyle w:val="Arial11Bold"/>
              <w:rPr>
                <w:rFonts w:cs="Arial"/>
              </w:rPr>
            </w:pPr>
            <w:r w:rsidRPr="007E0B31">
              <w:rPr>
                <w:rFonts w:cs="Arial"/>
              </w:rPr>
              <w:t xml:space="preserve">Category 4 </w:t>
            </w:r>
            <w:proofErr w:type="spellStart"/>
            <w:r w:rsidRPr="007E0B31">
              <w:rPr>
                <w:rFonts w:cs="Arial"/>
              </w:rPr>
              <w:t>Intertripping</w:t>
            </w:r>
            <w:proofErr w:type="spellEnd"/>
            <w:r w:rsidRPr="007E0B31">
              <w:rPr>
                <w:rFonts w:cs="Arial"/>
              </w:rPr>
              <w:t xml:space="preserve"> Scheme</w:t>
            </w:r>
          </w:p>
        </w:tc>
        <w:tc>
          <w:tcPr>
            <w:tcW w:w="6634" w:type="dxa"/>
          </w:tcPr>
          <w:p w14:paraId="5789E237" w14:textId="77777777" w:rsidR="00CB3A44" w:rsidRPr="007E0B31" w:rsidRDefault="00CB3A44" w:rsidP="001750CE">
            <w:pPr>
              <w:pStyle w:val="TableArial11"/>
              <w:rPr>
                <w:rFonts w:cs="Arial"/>
              </w:rPr>
            </w:pPr>
            <w:bookmarkStart w:id="12" w:name="_DV_C130"/>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w:t>
            </w:r>
            <w:proofErr w:type="gramStart"/>
            <w:r w:rsidRPr="007E0B31">
              <w:rPr>
                <w:rFonts w:cs="Arial"/>
              </w:rPr>
              <w:t>in order to</w:t>
            </w:r>
            <w:proofErr w:type="gramEnd"/>
            <w:r w:rsidRPr="007E0B31">
              <w:rPr>
                <w:rFonts w:cs="Arial"/>
              </w:rPr>
              <w:t xml:space="preserve"> facilitate the timely restoration of the </w:t>
            </w:r>
            <w:r w:rsidRPr="007E0B31">
              <w:rPr>
                <w:rFonts w:cs="Arial"/>
                <w:b/>
              </w:rPr>
              <w:t>National Electricity Transmission System</w:t>
            </w:r>
            <w:bookmarkEnd w:id="12"/>
            <w:r w:rsidRPr="007E0B31">
              <w:rPr>
                <w:rFonts w:cs="Arial"/>
              </w:rPr>
              <w:t>.</w:t>
            </w:r>
          </w:p>
        </w:tc>
      </w:tr>
      <w:tr w:rsidR="00091D8D" w:rsidRPr="0079139F" w14:paraId="691ECA40" w14:textId="77777777" w:rsidTr="56193979">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56193979">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13" w:name="OLE_LINK2"/>
            <w:bookmarkStart w:id="14" w:name="OLE_LINK3"/>
            <w:r w:rsidRPr="007E0B31">
              <w:rPr>
                <w:rFonts w:cs="Arial"/>
              </w:rPr>
              <w:t>uropean Committee for Electrotechnical Standardisation.</w:t>
            </w:r>
            <w:bookmarkEnd w:id="13"/>
            <w:bookmarkEnd w:id="14"/>
          </w:p>
        </w:tc>
      </w:tr>
      <w:tr w:rsidR="00046274" w:rsidRPr="007E0B31" w14:paraId="693DA241" w14:textId="77777777" w:rsidTr="56193979">
        <w:trPr>
          <w:cantSplit/>
        </w:trPr>
        <w:tc>
          <w:tcPr>
            <w:tcW w:w="2884" w:type="dxa"/>
          </w:tcPr>
          <w:p w14:paraId="3DD54985" w14:textId="77777777" w:rsidR="006077FA" w:rsidRPr="007E0B31" w:rsidRDefault="006077FA" w:rsidP="00ED5885">
            <w:pPr>
              <w:pStyle w:val="Arial11Bold"/>
              <w:rPr>
                <w:rFonts w:cs="Arial"/>
              </w:rPr>
            </w:pPr>
            <w:r w:rsidRPr="007E0B31">
              <w:rPr>
                <w:rFonts w:cs="Arial"/>
              </w:rPr>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56193979">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56193979">
        <w:trPr>
          <w:cantSplit/>
        </w:trPr>
        <w:tc>
          <w:tcPr>
            <w:tcW w:w="2884" w:type="dxa"/>
          </w:tcPr>
          <w:p w14:paraId="5A0DCC32"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046274" w:rsidRPr="007E0B31" w14:paraId="54776BBF" w14:textId="77777777" w:rsidTr="56193979">
        <w:trPr>
          <w:cantSplit/>
        </w:trPr>
        <w:tc>
          <w:tcPr>
            <w:tcW w:w="2884" w:type="dxa"/>
          </w:tcPr>
          <w:p w14:paraId="29CEAA38"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56193979">
        <w:trPr>
          <w:cantSplit/>
        </w:trPr>
        <w:tc>
          <w:tcPr>
            <w:tcW w:w="2884" w:type="dxa"/>
          </w:tcPr>
          <w:p w14:paraId="046D699D"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56193979">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56193979">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56193979">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w:t>
            </w:r>
            <w:proofErr w:type="gramStart"/>
            <w:r w:rsidRPr="005C20E3">
              <w:rPr>
                <w:rFonts w:cs="Arial"/>
                <w:color w:val="auto"/>
              </w:rPr>
              <w:t>commercial</w:t>
            </w:r>
            <w:proofErr w:type="gramEnd"/>
            <w:r w:rsidRPr="005C20E3">
              <w:rPr>
                <w:rFonts w:cs="Arial"/>
                <w:color w:val="auto"/>
              </w:rPr>
              <w:t xml:space="preserve">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56193979">
        <w:trPr>
          <w:cantSplit/>
        </w:trPr>
        <w:tc>
          <w:tcPr>
            <w:tcW w:w="2884" w:type="dxa"/>
          </w:tcPr>
          <w:p w14:paraId="3547144E" w14:textId="77777777" w:rsidR="00C40DC8" w:rsidRPr="007E0B31" w:rsidRDefault="00C40DC8" w:rsidP="00ED5885">
            <w:pPr>
              <w:pStyle w:val="Arial11Bold"/>
              <w:rPr>
                <w:rFonts w:cs="Arial"/>
              </w:rPr>
            </w:pPr>
            <w:r w:rsidRPr="007E0B31">
              <w:rPr>
                <w:rFonts w:cs="Arial"/>
              </w:rPr>
              <w:lastRenderedPageBreak/>
              <w:t>CM Administrative Parties</w:t>
            </w:r>
          </w:p>
        </w:tc>
        <w:tc>
          <w:tcPr>
            <w:tcW w:w="6634"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56193979">
        <w:trPr>
          <w:cantSplit/>
        </w:trPr>
        <w:tc>
          <w:tcPr>
            <w:tcW w:w="2884"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56193979">
        <w:trPr>
          <w:cantSplit/>
        </w:trPr>
        <w:tc>
          <w:tcPr>
            <w:tcW w:w="2884"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w:t>
            </w:r>
            <w:proofErr w:type="gramStart"/>
            <w:r w:rsidRPr="007E0B31">
              <w:rPr>
                <w:rFonts w:cs="Arial"/>
              </w:rPr>
              <w:t>entered into</w:t>
            </w:r>
            <w:proofErr w:type="gramEnd"/>
            <w:r w:rsidRPr="007E0B31">
              <w:rPr>
                <w:rFonts w:cs="Arial"/>
              </w:rPr>
              <w:t xml:space="preserve">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56193979">
        <w:trPr>
          <w:cantSplit/>
        </w:trPr>
        <w:tc>
          <w:tcPr>
            <w:tcW w:w="2884" w:type="dxa"/>
          </w:tcPr>
          <w:p w14:paraId="09F4C595" w14:textId="77777777" w:rsidR="00C40DC8" w:rsidRPr="007E0B31" w:rsidRDefault="00C40DC8" w:rsidP="006A5C8D">
            <w:pPr>
              <w:pStyle w:val="Arial11Bold"/>
              <w:rPr>
                <w:rFonts w:cs="Arial"/>
              </w:rPr>
            </w:pPr>
            <w:r w:rsidRPr="007E0B31">
              <w:rPr>
                <w:rFonts w:cs="Arial"/>
              </w:rPr>
              <w:t>Code Administration Code of Practice</w:t>
            </w:r>
          </w:p>
        </w:tc>
        <w:tc>
          <w:tcPr>
            <w:tcW w:w="6634"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56193979">
        <w:trPr>
          <w:cantSplit/>
        </w:trPr>
        <w:tc>
          <w:tcPr>
            <w:tcW w:w="2884"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56193979">
        <w:trPr>
          <w:cantSplit/>
        </w:trPr>
        <w:tc>
          <w:tcPr>
            <w:tcW w:w="2884"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56193979">
        <w:trPr>
          <w:cantSplit/>
        </w:trPr>
        <w:tc>
          <w:tcPr>
            <w:tcW w:w="2884"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56193979">
        <w:trPr>
          <w:cantSplit/>
        </w:trPr>
        <w:tc>
          <w:tcPr>
            <w:tcW w:w="2884"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56193979">
        <w:trPr>
          <w:cantSplit/>
        </w:trPr>
        <w:tc>
          <w:tcPr>
            <w:tcW w:w="2884"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56193979">
        <w:trPr>
          <w:cantSplit/>
        </w:trPr>
        <w:tc>
          <w:tcPr>
            <w:tcW w:w="2884" w:type="dxa"/>
          </w:tcPr>
          <w:p w14:paraId="6314FD8D" w14:textId="1347C9AB" w:rsidR="004B6F56" w:rsidRPr="007E0B31" w:rsidRDefault="004B6F56" w:rsidP="00ED5885">
            <w:pPr>
              <w:pStyle w:val="Arial11Bold"/>
              <w:rPr>
                <w:rFonts w:cs="Arial"/>
              </w:rPr>
            </w:pPr>
            <w:r>
              <w:rPr>
                <w:rFonts w:cs="Arial"/>
              </w:rPr>
              <w:t>Committed Level</w:t>
            </w:r>
          </w:p>
        </w:tc>
        <w:tc>
          <w:tcPr>
            <w:tcW w:w="6634"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56193979">
        <w:trPr>
          <w:cantSplit/>
        </w:trPr>
        <w:tc>
          <w:tcPr>
            <w:tcW w:w="2884"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56193979">
        <w:trPr>
          <w:cantSplit/>
        </w:trPr>
        <w:tc>
          <w:tcPr>
            <w:tcW w:w="2884" w:type="dxa"/>
          </w:tcPr>
          <w:p w14:paraId="00A60F8D" w14:textId="77777777" w:rsidR="00C40DC8" w:rsidRPr="007E0B31" w:rsidRDefault="00C40DC8" w:rsidP="00ED5885">
            <w:pPr>
              <w:pStyle w:val="Arial11Bold"/>
              <w:rPr>
                <w:rFonts w:cs="Arial"/>
              </w:rPr>
            </w:pPr>
            <w:r w:rsidRPr="007E0B31">
              <w:rPr>
                <w:rFonts w:cs="Arial"/>
              </w:rPr>
              <w:lastRenderedPageBreak/>
              <w:t>Common Collection Busbar</w:t>
            </w:r>
          </w:p>
        </w:tc>
        <w:tc>
          <w:tcPr>
            <w:tcW w:w="6634"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046274" w:rsidRPr="007E0B31" w14:paraId="3A09F94C" w14:textId="77777777" w:rsidTr="56193979">
        <w:trPr>
          <w:cantSplit/>
        </w:trPr>
        <w:tc>
          <w:tcPr>
            <w:tcW w:w="2884" w:type="dxa"/>
          </w:tcPr>
          <w:p w14:paraId="7FF3DDB1" w14:textId="77777777" w:rsidR="00C40DC8" w:rsidRPr="007E0B31" w:rsidRDefault="00C40DC8" w:rsidP="00ED5885">
            <w:pPr>
              <w:pStyle w:val="Arial11Bold"/>
              <w:rPr>
                <w:rFonts w:cs="Arial"/>
              </w:rPr>
            </w:pPr>
            <w:r w:rsidRPr="007E0B31">
              <w:rPr>
                <w:rFonts w:cs="Arial"/>
              </w:rPr>
              <w:t>Completion Date</w:t>
            </w:r>
          </w:p>
        </w:tc>
        <w:tc>
          <w:tcPr>
            <w:tcW w:w="6634"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56193979">
        <w:trPr>
          <w:cantSplit/>
        </w:trPr>
        <w:tc>
          <w:tcPr>
            <w:tcW w:w="2884" w:type="dxa"/>
          </w:tcPr>
          <w:p w14:paraId="2BADB393" w14:textId="77777777" w:rsidR="00C40DC8" w:rsidRPr="007E0B31" w:rsidRDefault="00C40DC8" w:rsidP="00ED5885">
            <w:pPr>
              <w:pStyle w:val="Arial11Bold"/>
              <w:rPr>
                <w:rFonts w:cs="Arial"/>
              </w:rPr>
            </w:pPr>
            <w:r w:rsidRPr="007E0B31">
              <w:rPr>
                <w:rFonts w:cs="Arial"/>
              </w:rPr>
              <w:t>Complex</w:t>
            </w:r>
          </w:p>
        </w:tc>
        <w:tc>
          <w:tcPr>
            <w:tcW w:w="6634"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56193979">
        <w:trPr>
          <w:cantSplit/>
        </w:trPr>
        <w:tc>
          <w:tcPr>
            <w:tcW w:w="2884"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56193979">
        <w:trPr>
          <w:cantSplit/>
        </w:trPr>
        <w:tc>
          <w:tcPr>
            <w:tcW w:w="2884" w:type="dxa"/>
          </w:tcPr>
          <w:p w14:paraId="20BD27CC" w14:textId="77777777" w:rsidR="00C40DC8" w:rsidRPr="007E0B31" w:rsidRDefault="00C40DC8" w:rsidP="00ED5885">
            <w:pPr>
              <w:pStyle w:val="Arial11Bold"/>
              <w:rPr>
                <w:rFonts w:cs="Arial"/>
              </w:rPr>
            </w:pPr>
            <w:bookmarkStart w:id="15" w:name="_DV_C9"/>
            <w:r w:rsidRPr="007E0B31">
              <w:rPr>
                <w:rFonts w:cs="Arial"/>
              </w:rPr>
              <w:t>Compliance Statement</w:t>
            </w:r>
            <w:bookmarkEnd w:id="15"/>
          </w:p>
        </w:tc>
        <w:tc>
          <w:tcPr>
            <w:tcW w:w="6634" w:type="dxa"/>
          </w:tcPr>
          <w:p w14:paraId="13AC6FB0" w14:textId="77777777" w:rsidR="00C40DC8" w:rsidRPr="00E61A96" w:rsidRDefault="00C40DC8" w:rsidP="00BB3C86">
            <w:pPr>
              <w:pStyle w:val="TableArial11"/>
              <w:rPr>
                <w:rFonts w:cs="Arial"/>
              </w:rPr>
            </w:pPr>
            <w:bookmarkStart w:id="16"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16"/>
          </w:p>
          <w:p w14:paraId="59457DB7" w14:textId="77777777" w:rsidR="00C40DC8" w:rsidRPr="00E61A96" w:rsidRDefault="00C40DC8" w:rsidP="00BB3C86">
            <w:pPr>
              <w:pStyle w:val="TableArial11"/>
              <w:rPr>
                <w:rFonts w:cs="Arial"/>
              </w:rPr>
            </w:pPr>
            <w:bookmarkStart w:id="17" w:name="_DV_C11"/>
            <w:r w:rsidRPr="00E61A96">
              <w:rPr>
                <w:rFonts w:cs="Arial"/>
                <w:b/>
              </w:rPr>
              <w:t>Generating Unit(s)</w:t>
            </w:r>
            <w:r w:rsidRPr="00E61A96">
              <w:rPr>
                <w:rFonts w:cs="Arial"/>
              </w:rPr>
              <w:t xml:space="preserve">; or, </w:t>
            </w:r>
            <w:bookmarkEnd w:id="17"/>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18" w:name="_DV_C12"/>
            <w:r w:rsidRPr="00E61A96">
              <w:rPr>
                <w:rFonts w:cs="Arial"/>
                <w:b/>
              </w:rPr>
              <w:t>CCGT Module(s)</w:t>
            </w:r>
            <w:r w:rsidRPr="00E61A96">
              <w:rPr>
                <w:rFonts w:cs="Arial"/>
              </w:rPr>
              <w:t xml:space="preserve">; or, </w:t>
            </w:r>
            <w:bookmarkEnd w:id="18"/>
          </w:p>
          <w:p w14:paraId="2F9E7ABB" w14:textId="77777777" w:rsidR="00C40DC8" w:rsidRPr="00E61A96" w:rsidRDefault="00C40DC8" w:rsidP="00BB3C86">
            <w:pPr>
              <w:pStyle w:val="TableArial11"/>
              <w:rPr>
                <w:rFonts w:cs="Arial"/>
              </w:rPr>
            </w:pPr>
            <w:bookmarkStart w:id="19" w:name="_DV_C13"/>
            <w:r w:rsidRPr="00E61A96">
              <w:rPr>
                <w:rFonts w:cs="Arial"/>
                <w:b/>
              </w:rPr>
              <w:t>Power Park Module(s)</w:t>
            </w:r>
            <w:r w:rsidRPr="00E61A96">
              <w:rPr>
                <w:rFonts w:cs="Arial"/>
              </w:rPr>
              <w:t xml:space="preserve">; or, </w:t>
            </w:r>
            <w:bookmarkEnd w:id="19"/>
          </w:p>
          <w:p w14:paraId="6DD734FE" w14:textId="77777777" w:rsidR="00C40DC8" w:rsidRPr="00E61A96" w:rsidRDefault="00C40DC8" w:rsidP="00BB3C86">
            <w:pPr>
              <w:pStyle w:val="TableArial11"/>
              <w:rPr>
                <w:rFonts w:cs="Arial"/>
                <w:b/>
              </w:rPr>
            </w:pPr>
            <w:bookmarkStart w:id="20"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 xml:space="preserve">EU Code </w:t>
            </w:r>
            <w:proofErr w:type="gramStart"/>
            <w:r w:rsidRPr="005C20E3">
              <w:rPr>
                <w:rFonts w:cs="Arial"/>
                <w:b/>
              </w:rPr>
              <w:t>User</w:t>
            </w:r>
            <w:r w:rsidRPr="005C20E3">
              <w:rPr>
                <w:rFonts w:cs="Arial"/>
              </w:rPr>
              <w:t>;</w:t>
            </w:r>
            <w:proofErr w:type="gramEnd"/>
            <w:r w:rsidRPr="005C20E3">
              <w:rPr>
                <w:rFonts w:cs="Arial"/>
              </w:rPr>
              <w:t xml:space="preserve">  </w:t>
            </w:r>
          </w:p>
          <w:p w14:paraId="7A1798B4" w14:textId="6D4E4EE9" w:rsidR="00C40DC8" w:rsidRPr="007E0B31" w:rsidRDefault="00091D8D" w:rsidP="00BB3C86">
            <w:pPr>
              <w:pStyle w:val="TableArial11"/>
              <w:rPr>
                <w:rFonts w:cs="Arial"/>
              </w:rPr>
            </w:pPr>
            <w:bookmarkStart w:id="21" w:name="_DV_C15"/>
            <w:bookmarkEnd w:id="20"/>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21"/>
          </w:p>
        </w:tc>
      </w:tr>
      <w:tr w:rsidR="00C40DC8" w:rsidRPr="007E0B31" w14:paraId="06D87C8F" w14:textId="77777777" w:rsidTr="56193979">
        <w:trPr>
          <w:cantSplit/>
        </w:trPr>
        <w:tc>
          <w:tcPr>
            <w:tcW w:w="2884"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56193979">
        <w:trPr>
          <w:cantSplit/>
        </w:trPr>
        <w:tc>
          <w:tcPr>
            <w:tcW w:w="2884"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lastRenderedPageBreak/>
              <w:t>Configuration 2 AC Connected Offshore Power Park Module</w:t>
            </w:r>
          </w:p>
        </w:tc>
        <w:tc>
          <w:tcPr>
            <w:tcW w:w="6634"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56193979">
        <w:trPr>
          <w:cantSplit/>
        </w:trPr>
        <w:tc>
          <w:tcPr>
            <w:tcW w:w="2884"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634"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proofErr w:type="gramStart"/>
            <w:r w:rsidRPr="007E0B31">
              <w:rPr>
                <w:rFonts w:cs="Arial"/>
                <w:color w:val="auto"/>
              </w:rPr>
              <w:t>substation</w:t>
            </w:r>
            <w:proofErr w:type="gramEnd"/>
            <w:r w:rsidRPr="007E0B31">
              <w:rPr>
                <w:rFonts w:cs="Arial"/>
                <w:color w:val="auto"/>
              </w:rPr>
              <w:t xml:space="preserve">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56193979">
        <w:trPr>
          <w:cantSplit/>
        </w:trPr>
        <w:tc>
          <w:tcPr>
            <w:tcW w:w="2884"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E4ABA" w:rsidRPr="007E0B31" w14:paraId="67554A59" w14:textId="77777777" w:rsidTr="56193979">
        <w:trPr>
          <w:cantSplit/>
          <w:ins w:id="22" w:author="ESO Code Admin" w:date="2024-01-17T13:43:00Z"/>
        </w:trPr>
        <w:tc>
          <w:tcPr>
            <w:tcW w:w="2884" w:type="dxa"/>
          </w:tcPr>
          <w:p w14:paraId="071560FA" w14:textId="4C3E1D9A" w:rsidR="000E4ABA" w:rsidRPr="007E0B31" w:rsidRDefault="000E4ABA" w:rsidP="000E4ABA">
            <w:pPr>
              <w:pStyle w:val="Arial11Bold"/>
              <w:rPr>
                <w:ins w:id="23" w:author="ESO Code Admin" w:date="2024-01-17T13:43:00Z"/>
                <w:rFonts w:cs="Arial"/>
              </w:rPr>
            </w:pPr>
            <w:ins w:id="24" w:author="ESO Code Admin" w:date="2024-01-17T13:43:00Z">
              <w:r w:rsidRPr="008F65B4">
                <w:rPr>
                  <w:rFonts w:cs="Arial"/>
                  <w:highlight w:val="lightGray"/>
                </w:rPr>
                <w:t xml:space="preserve">Connection Agreement </w:t>
              </w:r>
            </w:ins>
          </w:p>
        </w:tc>
        <w:tc>
          <w:tcPr>
            <w:tcW w:w="6634" w:type="dxa"/>
          </w:tcPr>
          <w:p w14:paraId="5A3611CA" w14:textId="06028746" w:rsidR="000E4ABA" w:rsidRPr="007E0B31" w:rsidRDefault="000E4ABA" w:rsidP="000E4ABA">
            <w:pPr>
              <w:pStyle w:val="TableArial11"/>
              <w:rPr>
                <w:ins w:id="25" w:author="ESO Code Admin" w:date="2024-01-17T13:43:00Z"/>
                <w:rFonts w:cs="Arial"/>
              </w:rPr>
            </w:pPr>
            <w:ins w:id="26" w:author="ESO Code Admin" w:date="2024-01-17T13:43:00Z">
              <w:r w:rsidRPr="008F65B4">
                <w:rPr>
                  <w:rFonts w:cs="Arial"/>
                  <w:highlight w:val="lightGray"/>
                </w:rPr>
                <w:t xml:space="preserve">Has the meaning set out in the </w:t>
              </w:r>
              <w:r w:rsidRPr="008F65B4">
                <w:rPr>
                  <w:rFonts w:cs="Arial"/>
                  <w:b/>
                  <w:bCs/>
                  <w:highlight w:val="lightGray"/>
                </w:rPr>
                <w:t>DCUSA</w:t>
              </w:r>
              <w:r w:rsidRPr="008F65B4">
                <w:rPr>
                  <w:rFonts w:cs="Arial"/>
                  <w:highlight w:val="lightGray"/>
                </w:rPr>
                <w:t>.</w:t>
              </w:r>
            </w:ins>
          </w:p>
        </w:tc>
      </w:tr>
      <w:tr w:rsidR="00046274" w:rsidRPr="007E0B31" w14:paraId="2BF7BC2C" w14:textId="77777777" w:rsidTr="56193979">
        <w:trPr>
          <w:cantSplit/>
        </w:trPr>
        <w:tc>
          <w:tcPr>
            <w:tcW w:w="2884" w:type="dxa"/>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56193979">
        <w:trPr>
          <w:cantSplit/>
        </w:trPr>
        <w:tc>
          <w:tcPr>
            <w:tcW w:w="2884"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56193979">
        <w:trPr>
          <w:cantSplit/>
        </w:trPr>
        <w:tc>
          <w:tcPr>
            <w:tcW w:w="2884"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56193979">
        <w:trPr>
          <w:cantSplit/>
        </w:trPr>
        <w:tc>
          <w:tcPr>
            <w:tcW w:w="2884"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56193979">
        <w:trPr>
          <w:cantSplit/>
        </w:trPr>
        <w:tc>
          <w:tcPr>
            <w:tcW w:w="2884"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56193979">
        <w:trPr>
          <w:cantSplit/>
        </w:trPr>
        <w:tc>
          <w:tcPr>
            <w:tcW w:w="2884"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56193979">
        <w:trPr>
          <w:cantSplit/>
        </w:trPr>
        <w:tc>
          <w:tcPr>
            <w:tcW w:w="2884"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56193979">
        <w:trPr>
          <w:cantSplit/>
        </w:trPr>
        <w:tc>
          <w:tcPr>
            <w:tcW w:w="2884"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5B725F" w:rsidRPr="007E0B31" w14:paraId="5AF82D96" w14:textId="77777777" w:rsidTr="56193979">
        <w:trPr>
          <w:cantSplit/>
        </w:trPr>
        <w:tc>
          <w:tcPr>
            <w:tcW w:w="2884"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0E5686" w:rsidRPr="007E0B31" w14:paraId="53E01391" w14:textId="77777777" w:rsidTr="56193979">
        <w:trPr>
          <w:cantSplit/>
        </w:trPr>
        <w:tc>
          <w:tcPr>
            <w:tcW w:w="2884" w:type="dxa"/>
          </w:tcPr>
          <w:p w14:paraId="29DEC0AF" w14:textId="77777777" w:rsidR="000E5686" w:rsidRPr="007E0B31" w:rsidRDefault="000E5686" w:rsidP="000E5686">
            <w:pPr>
              <w:pStyle w:val="Arial11Bold"/>
              <w:rPr>
                <w:rFonts w:cs="Arial"/>
              </w:rPr>
            </w:pPr>
            <w:r w:rsidRPr="007E0B31">
              <w:rPr>
                <w:rFonts w:cs="Arial"/>
              </w:rPr>
              <w:t>Control Calls</w:t>
            </w:r>
          </w:p>
        </w:tc>
        <w:tc>
          <w:tcPr>
            <w:tcW w:w="6634" w:type="dxa"/>
          </w:tcPr>
          <w:p w14:paraId="6192B2BE" w14:textId="213D161E" w:rsidR="000E5686" w:rsidRPr="007E0B31" w:rsidRDefault="000E5686" w:rsidP="000E5686">
            <w:pPr>
              <w:pStyle w:val="TableArial11"/>
              <w:rPr>
                <w:rFonts w:cs="Arial"/>
              </w:rPr>
            </w:pPr>
            <w:r>
              <w:rPr>
                <w:rFonts w:cs="Arial"/>
              </w:rPr>
              <w:t>T</w:t>
            </w:r>
            <w:r w:rsidRPr="007E0B31">
              <w:rPr>
                <w:rFonts w:cs="Arial"/>
              </w:rPr>
              <w:t>elephone call</w:t>
            </w:r>
            <w:r>
              <w:rPr>
                <w:rFonts w:cs="Arial"/>
              </w:rPr>
              <w:t>s</w:t>
            </w:r>
            <w:r w:rsidRPr="007E0B31">
              <w:rPr>
                <w:rFonts w:cs="Arial"/>
              </w:rPr>
              <w:t xml:space="preserve"> whose destination and/or origin is a </w:t>
            </w:r>
            <w:r w:rsidRPr="007E0B31">
              <w:rPr>
                <w:rFonts w:cs="Arial"/>
                <w:b/>
              </w:rPr>
              <w:t>Control Centre</w:t>
            </w:r>
            <w:r w:rsidRPr="007E0B31">
              <w:rPr>
                <w:rFonts w:cs="Arial"/>
              </w:rPr>
              <w:t xml:space="preserve"> </w:t>
            </w:r>
            <w:r>
              <w:rPr>
                <w:rFonts w:cs="Arial"/>
              </w:rPr>
              <w:t xml:space="preserve">or </w:t>
            </w:r>
            <w:r w:rsidRPr="00CB2441">
              <w:rPr>
                <w:rFonts w:cs="Arial"/>
                <w:b/>
                <w:bCs/>
              </w:rPr>
              <w:t>Control Point</w:t>
            </w:r>
            <w:r w:rsidRPr="00B17F8B">
              <w:rPr>
                <w:rFonts w:cs="Arial"/>
              </w:rPr>
              <w:t>, either</w:t>
            </w:r>
            <w:r>
              <w:rPr>
                <w:rFonts w:cs="Arial"/>
              </w:rPr>
              <w:t xml:space="preserve"> from dedicated control desk telephone systems or dedicated telephone handsets, </w:t>
            </w:r>
            <w:r w:rsidRPr="007E0B31">
              <w:rPr>
                <w:rFonts w:cs="Arial"/>
              </w:rPr>
              <w:t xml:space="preserve">and which, for the purpose of </w:t>
            </w:r>
            <w:r w:rsidRPr="007E0B31">
              <w:rPr>
                <w:rFonts w:cs="Arial"/>
                <w:b/>
              </w:rPr>
              <w:t>Control Telephony</w:t>
            </w:r>
            <w:r w:rsidRPr="007E0B31">
              <w:rPr>
                <w:rFonts w:cs="Arial"/>
              </w:rPr>
              <w:t>, ha</w:t>
            </w:r>
            <w:r>
              <w:rPr>
                <w:rFonts w:cs="Arial"/>
              </w:rPr>
              <w:t>ve</w:t>
            </w:r>
            <w:r w:rsidRPr="007E0B31">
              <w:rPr>
                <w:rFonts w:cs="Arial"/>
              </w:rPr>
              <w:t xml:space="preserve"> the right to exercise priority over (</w:t>
            </w:r>
            <w:proofErr w:type="spellStart"/>
            <w:r w:rsidRPr="007E0B31">
              <w:rPr>
                <w:rFonts w:cs="Arial"/>
              </w:rPr>
              <w:t>ie</w:t>
            </w:r>
            <w:proofErr w:type="spellEnd"/>
            <w:r w:rsidRPr="007E0B31">
              <w:rPr>
                <w:rFonts w:cs="Arial"/>
              </w:rPr>
              <w:t>. disconnect) a call of a lower status.</w:t>
            </w:r>
          </w:p>
        </w:tc>
      </w:tr>
      <w:tr w:rsidR="000E5686" w:rsidRPr="007E0B31" w14:paraId="2493C15B" w14:textId="77777777" w:rsidTr="56193979">
        <w:trPr>
          <w:cantSplit/>
        </w:trPr>
        <w:tc>
          <w:tcPr>
            <w:tcW w:w="2884" w:type="dxa"/>
          </w:tcPr>
          <w:p w14:paraId="565B74C5" w14:textId="77777777" w:rsidR="000E5686" w:rsidRPr="007E0B31" w:rsidRDefault="000E5686" w:rsidP="000E5686">
            <w:pPr>
              <w:pStyle w:val="Arial11Bold"/>
              <w:rPr>
                <w:rFonts w:cs="Arial"/>
              </w:rPr>
            </w:pPr>
            <w:r w:rsidRPr="007E0B31">
              <w:rPr>
                <w:rFonts w:cs="Arial"/>
              </w:rPr>
              <w:t>Control Centre</w:t>
            </w:r>
          </w:p>
        </w:tc>
        <w:tc>
          <w:tcPr>
            <w:tcW w:w="6634" w:type="dxa"/>
          </w:tcPr>
          <w:p w14:paraId="0D9B9445" w14:textId="77777777" w:rsidR="000E5686" w:rsidRPr="007E0B31" w:rsidRDefault="000E5686" w:rsidP="000E5686">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0E5686" w:rsidRPr="007E0B31" w14:paraId="0286B8A2" w14:textId="77777777" w:rsidTr="56193979">
        <w:trPr>
          <w:cantSplit/>
        </w:trPr>
        <w:tc>
          <w:tcPr>
            <w:tcW w:w="2884" w:type="dxa"/>
          </w:tcPr>
          <w:p w14:paraId="536D92EE" w14:textId="77777777" w:rsidR="000E5686" w:rsidRPr="007E0B31" w:rsidRDefault="000E5686" w:rsidP="000E5686">
            <w:pPr>
              <w:pStyle w:val="Arial11Bold"/>
              <w:rPr>
                <w:rFonts w:cs="Arial"/>
              </w:rPr>
            </w:pPr>
            <w:r w:rsidRPr="007E0B31">
              <w:rPr>
                <w:rFonts w:cs="Arial"/>
              </w:rPr>
              <w:lastRenderedPageBreak/>
              <w:t>Control Engineer</w:t>
            </w:r>
          </w:p>
        </w:tc>
        <w:tc>
          <w:tcPr>
            <w:tcW w:w="6634" w:type="dxa"/>
          </w:tcPr>
          <w:p w14:paraId="2DAA8A41" w14:textId="77777777" w:rsidR="000E5686" w:rsidRPr="007E0B31" w:rsidRDefault="000E5686" w:rsidP="000E5686">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0E5686" w:rsidRPr="007E0B31" w14:paraId="4A061FA1" w14:textId="77777777" w:rsidTr="56193979">
        <w:trPr>
          <w:cantSplit/>
        </w:trPr>
        <w:tc>
          <w:tcPr>
            <w:tcW w:w="2884" w:type="dxa"/>
          </w:tcPr>
          <w:p w14:paraId="0565CA3D" w14:textId="77777777" w:rsidR="000E5686" w:rsidRPr="007E0B31" w:rsidRDefault="000E5686" w:rsidP="000E5686">
            <w:pPr>
              <w:pStyle w:val="Arial11Bold"/>
              <w:rPr>
                <w:rFonts w:cs="Arial"/>
              </w:rPr>
            </w:pPr>
            <w:r w:rsidRPr="007E0B31">
              <w:rPr>
                <w:rFonts w:cs="Arial"/>
              </w:rPr>
              <w:t>Control Person</w:t>
            </w:r>
          </w:p>
        </w:tc>
        <w:tc>
          <w:tcPr>
            <w:tcW w:w="6634" w:type="dxa"/>
          </w:tcPr>
          <w:p w14:paraId="2D0C4029" w14:textId="77777777" w:rsidR="000E5686" w:rsidRPr="007E0B31" w:rsidRDefault="000E5686" w:rsidP="000E5686">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0E5686" w:rsidRPr="007E0B31" w14:paraId="12EB2467" w14:textId="77777777" w:rsidTr="56193979">
        <w:trPr>
          <w:cantSplit/>
        </w:trPr>
        <w:tc>
          <w:tcPr>
            <w:tcW w:w="2884" w:type="dxa"/>
          </w:tcPr>
          <w:p w14:paraId="19C43882" w14:textId="2FBBB530" w:rsidR="000E5686" w:rsidRPr="00B43A5F" w:rsidRDefault="000E5686" w:rsidP="000E5686">
            <w:pPr>
              <w:rPr>
                <w:bCs/>
              </w:rPr>
            </w:pPr>
            <w:r w:rsidRPr="005C20E3">
              <w:rPr>
                <w:rFonts w:cs="Arial"/>
                <w:b/>
                <w:bCs/>
              </w:rPr>
              <w:t>Control Phase</w:t>
            </w:r>
          </w:p>
          <w:p w14:paraId="1DA71278" w14:textId="77777777" w:rsidR="000E5686" w:rsidRPr="00A87826" w:rsidRDefault="000E5686" w:rsidP="000E5686"/>
          <w:p w14:paraId="14947776" w14:textId="77777777" w:rsidR="000E5686" w:rsidRPr="00A87826" w:rsidRDefault="000E5686" w:rsidP="000E5686"/>
          <w:p w14:paraId="04D42DE1" w14:textId="77777777" w:rsidR="000E5686" w:rsidRPr="00A87826" w:rsidRDefault="000E5686" w:rsidP="000E5686"/>
          <w:p w14:paraId="4E06E153" w14:textId="1EB79B79" w:rsidR="000E5686" w:rsidRPr="00A87826" w:rsidRDefault="000E5686" w:rsidP="000E5686">
            <w:pPr>
              <w:jc w:val="center"/>
            </w:pPr>
          </w:p>
        </w:tc>
        <w:tc>
          <w:tcPr>
            <w:tcW w:w="6634" w:type="dxa"/>
          </w:tcPr>
          <w:p w14:paraId="39628092" w14:textId="77777777" w:rsidR="000E5686" w:rsidRPr="007E0B31" w:rsidRDefault="000E5686" w:rsidP="000E5686">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0E5686" w:rsidRPr="007E0B31" w14:paraId="027A8852" w14:textId="77777777" w:rsidTr="56193979">
        <w:trPr>
          <w:cantSplit/>
        </w:trPr>
        <w:tc>
          <w:tcPr>
            <w:tcW w:w="2884" w:type="dxa"/>
          </w:tcPr>
          <w:p w14:paraId="61E04235" w14:textId="77777777" w:rsidR="000E5686" w:rsidRPr="007E0B31" w:rsidRDefault="000E5686" w:rsidP="000E5686">
            <w:pPr>
              <w:pStyle w:val="Arial11Bold"/>
              <w:rPr>
                <w:rFonts w:cs="Arial"/>
              </w:rPr>
            </w:pPr>
            <w:r w:rsidRPr="007E0B31">
              <w:rPr>
                <w:rFonts w:cs="Arial"/>
              </w:rPr>
              <w:t>Control Point</w:t>
            </w:r>
          </w:p>
        </w:tc>
        <w:tc>
          <w:tcPr>
            <w:tcW w:w="6634" w:type="dxa"/>
          </w:tcPr>
          <w:p w14:paraId="7358CD55" w14:textId="77777777" w:rsidR="000E5686" w:rsidRPr="007E0B31" w:rsidRDefault="000E5686" w:rsidP="000E5686">
            <w:pPr>
              <w:pStyle w:val="TableArial11"/>
              <w:rPr>
                <w:rFonts w:cs="Arial"/>
              </w:rPr>
            </w:pPr>
            <w:r w:rsidRPr="007E0B31">
              <w:rPr>
                <w:rFonts w:cs="Arial"/>
              </w:rPr>
              <w:t xml:space="preserve">The point from </w:t>
            </w:r>
            <w:proofErr w:type="gramStart"/>
            <w:r w:rsidRPr="007E0B31">
              <w:rPr>
                <w:rFonts w:cs="Arial"/>
              </w:rPr>
              <w:t>which:-</w:t>
            </w:r>
            <w:proofErr w:type="gramEnd"/>
          </w:p>
          <w:p w14:paraId="30CA2D2A"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0E5686" w:rsidRPr="007E0B31" w:rsidRDefault="000E5686" w:rsidP="000E5686">
            <w:pPr>
              <w:pStyle w:val="TableArial11"/>
              <w:ind w:left="1134" w:hanging="567"/>
              <w:rPr>
                <w:rFonts w:cs="Arial"/>
              </w:rPr>
            </w:pPr>
            <w:r w:rsidRPr="007E0B31">
              <w:rPr>
                <w:rFonts w:cs="Arial"/>
              </w:rPr>
              <w:t>(i)</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0E5686" w:rsidRPr="007E0B31" w:rsidRDefault="000E5686" w:rsidP="000E5686">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0E5686" w:rsidRPr="007E0B31" w:rsidRDefault="000E5686" w:rsidP="000E5686">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0E5686" w:rsidRPr="007E0B31" w:rsidRDefault="000E5686" w:rsidP="000E5686">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0E5686" w:rsidRPr="007E0B31" w:rsidRDefault="000E5686" w:rsidP="000E5686">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0E5686" w:rsidRPr="007E0B31" w:rsidRDefault="000E5686" w:rsidP="000E5686">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0E5686" w:rsidRPr="007E0B31" w:rsidRDefault="000E5686" w:rsidP="000E5686">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0E5686" w:rsidRPr="007E0B31" w14:paraId="3239CB2F" w14:textId="77777777" w:rsidTr="56193979">
        <w:trPr>
          <w:cantSplit/>
        </w:trPr>
        <w:tc>
          <w:tcPr>
            <w:tcW w:w="2884" w:type="dxa"/>
          </w:tcPr>
          <w:p w14:paraId="31CC584E" w14:textId="77777777" w:rsidR="000E5686" w:rsidRPr="007E0B31" w:rsidRDefault="000E5686" w:rsidP="000E5686">
            <w:pPr>
              <w:pStyle w:val="Arial11Bold"/>
              <w:rPr>
                <w:rFonts w:cs="Arial"/>
              </w:rPr>
            </w:pPr>
            <w:r w:rsidRPr="007E0B31">
              <w:rPr>
                <w:rFonts w:cs="Arial"/>
              </w:rPr>
              <w:t>Control Telephony</w:t>
            </w:r>
          </w:p>
        </w:tc>
        <w:tc>
          <w:tcPr>
            <w:tcW w:w="6634" w:type="dxa"/>
          </w:tcPr>
          <w:p w14:paraId="076469C1" w14:textId="2948C129" w:rsidR="000E5686" w:rsidRPr="007E0B31" w:rsidRDefault="00936C4A" w:rsidP="000E5686">
            <w:pPr>
              <w:pStyle w:val="TableArial11"/>
              <w:rPr>
                <w:rFonts w:cs="Arial"/>
              </w:rPr>
            </w:pPr>
            <w:r w:rsidRPr="007E0B31">
              <w:rPr>
                <w:rFonts w:cs="Arial"/>
              </w:rPr>
              <w:t xml:space="preserve">The principal method by which a </w:t>
            </w:r>
            <w:r w:rsidRPr="007E0B31">
              <w:rPr>
                <w:rFonts w:cs="Arial"/>
                <w:b/>
              </w:rPr>
              <w:t>User's Responsible Engineer/Operator</w:t>
            </w:r>
            <w:r w:rsidRPr="005628E8">
              <w:rPr>
                <w:rFonts w:cs="Arial"/>
                <w:bCs/>
              </w:rPr>
              <w:t>, the relevant</w:t>
            </w:r>
            <w:r>
              <w:rPr>
                <w:rFonts w:cs="Arial"/>
                <w:b/>
              </w:rPr>
              <w:t xml:space="preserve"> Transmission Licensees’ Control Engineers</w:t>
            </w:r>
            <w:r w:rsidRPr="007E0B31">
              <w:rPr>
                <w:rFonts w:cs="Arial"/>
              </w:rPr>
              <w:t xml:space="preserve"> and </w:t>
            </w:r>
            <w:r>
              <w:rPr>
                <w:rFonts w:cs="Arial"/>
                <w:b/>
              </w:rPr>
              <w:t>The Company’s</w:t>
            </w:r>
            <w:r w:rsidRPr="007E0B31">
              <w:rPr>
                <w:rFonts w:cs="Arial"/>
                <w:b/>
              </w:rPr>
              <w:t xml:space="preserve"> Control Engineers </w:t>
            </w:r>
            <w:r w:rsidRPr="007E0B31">
              <w:rPr>
                <w:rFonts w:cs="Arial"/>
              </w:rPr>
              <w:t xml:space="preserve">speak to one another for the purposes of control of the </w:t>
            </w:r>
            <w:r w:rsidRPr="007E0B31">
              <w:rPr>
                <w:rFonts w:cs="Arial"/>
                <w:b/>
              </w:rPr>
              <w:t>Total System</w:t>
            </w:r>
            <w:r w:rsidRPr="007E0B31">
              <w:rPr>
                <w:rFonts w:cs="Arial"/>
              </w:rPr>
              <w:t xml:space="preserve"> in both normal and emergency operating conditions.</w:t>
            </w:r>
          </w:p>
        </w:tc>
      </w:tr>
      <w:tr w:rsidR="000E5686" w:rsidRPr="007E0B31" w14:paraId="31949C78" w14:textId="77777777" w:rsidTr="56193979">
        <w:trPr>
          <w:cantSplit/>
        </w:trPr>
        <w:tc>
          <w:tcPr>
            <w:tcW w:w="2884" w:type="dxa"/>
          </w:tcPr>
          <w:p w14:paraId="6E349B25" w14:textId="77777777" w:rsidR="000E5686" w:rsidRPr="007E0B31" w:rsidRDefault="000E5686" w:rsidP="000E5686">
            <w:pPr>
              <w:pStyle w:val="Arial11Bold"/>
              <w:rPr>
                <w:rFonts w:cs="Arial"/>
              </w:rPr>
            </w:pPr>
            <w:r w:rsidRPr="007E0B31">
              <w:rPr>
                <w:rFonts w:cs="Arial"/>
              </w:rPr>
              <w:t>Core Industry Document</w:t>
            </w:r>
          </w:p>
        </w:tc>
        <w:tc>
          <w:tcPr>
            <w:tcW w:w="6634" w:type="dxa"/>
          </w:tcPr>
          <w:p w14:paraId="7330C8CF" w14:textId="4AE65B1F" w:rsidR="000E5686" w:rsidRPr="007E0B31" w:rsidRDefault="000E5686" w:rsidP="000E5686">
            <w:pPr>
              <w:pStyle w:val="TableArial11"/>
              <w:rPr>
                <w:rFonts w:cs="Arial"/>
              </w:rPr>
            </w:pPr>
            <w:r>
              <w:rPr>
                <w:rFonts w:cs="Arial"/>
              </w:rPr>
              <w:t>A</w:t>
            </w:r>
            <w:r w:rsidRPr="007E0B31">
              <w:rPr>
                <w:rFonts w:cs="Arial"/>
              </w:rPr>
              <w:t xml:space="preserve">s defined in the </w:t>
            </w:r>
            <w:r w:rsidRPr="007E0B31">
              <w:rPr>
                <w:rFonts w:cs="Arial"/>
                <w:b/>
              </w:rPr>
              <w:t>Transmission Licence</w:t>
            </w:r>
          </w:p>
        </w:tc>
      </w:tr>
      <w:tr w:rsidR="000E5686" w:rsidRPr="007E0B31" w14:paraId="3A59B2AE" w14:textId="77777777" w:rsidTr="56193979">
        <w:trPr>
          <w:cantSplit/>
        </w:trPr>
        <w:tc>
          <w:tcPr>
            <w:tcW w:w="2884" w:type="dxa"/>
          </w:tcPr>
          <w:p w14:paraId="2D437765" w14:textId="77777777" w:rsidR="000E5686" w:rsidRPr="007E0B31" w:rsidRDefault="000E5686" w:rsidP="000E5686">
            <w:pPr>
              <w:pStyle w:val="Arial11Bold"/>
              <w:rPr>
                <w:rFonts w:cs="Arial"/>
              </w:rPr>
            </w:pPr>
            <w:r w:rsidRPr="007E0B31">
              <w:rPr>
                <w:rFonts w:cs="Arial"/>
              </w:rPr>
              <w:t>Core Industry Document Owner</w:t>
            </w:r>
          </w:p>
        </w:tc>
        <w:tc>
          <w:tcPr>
            <w:tcW w:w="6634" w:type="dxa"/>
          </w:tcPr>
          <w:p w14:paraId="10482254" w14:textId="77777777" w:rsidR="000E5686" w:rsidRPr="007E0B31" w:rsidRDefault="000E5686" w:rsidP="000E5686">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r w:rsidRPr="007E0B31">
              <w:rPr>
                <w:rFonts w:cs="Arial"/>
              </w:rPr>
              <w:t>)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BF43DD" w:rsidRPr="007E0B31" w14:paraId="394DC92A" w14:textId="77777777" w:rsidTr="56193979">
        <w:trPr>
          <w:cantSplit/>
        </w:trPr>
        <w:tc>
          <w:tcPr>
            <w:tcW w:w="2884" w:type="dxa"/>
          </w:tcPr>
          <w:p w14:paraId="1D029702" w14:textId="54528067" w:rsidR="00BF43DD" w:rsidRPr="007E0B31" w:rsidRDefault="00BF43DD" w:rsidP="00BF43DD">
            <w:pPr>
              <w:pStyle w:val="Arial11Bold"/>
              <w:rPr>
                <w:rFonts w:cs="Arial"/>
              </w:rPr>
            </w:pPr>
            <w:r>
              <w:rPr>
                <w:rFonts w:cs="Arial"/>
              </w:rPr>
              <w:lastRenderedPageBreak/>
              <w:t>Critical Tools and Facilities</w:t>
            </w:r>
          </w:p>
        </w:tc>
        <w:tc>
          <w:tcPr>
            <w:tcW w:w="6634" w:type="dxa"/>
          </w:tcPr>
          <w:p w14:paraId="7C14C8CE" w14:textId="77777777" w:rsidR="00BF43DD" w:rsidRPr="00313DD0" w:rsidRDefault="00BF43DD" w:rsidP="00BF43DD">
            <w:pPr>
              <w:spacing w:before="100" w:after="100"/>
              <w:jc w:val="both"/>
              <w:rPr>
                <w:rFonts w:cs="Arial"/>
                <w:b/>
                <w:bCs/>
              </w:rPr>
            </w:pPr>
            <w:r w:rsidRPr="00313DD0">
              <w:rPr>
                <w:rFonts w:cs="Arial"/>
                <w:b/>
                <w:bCs/>
              </w:rPr>
              <w:t xml:space="preserve">Apparatus </w:t>
            </w:r>
            <w:r w:rsidRPr="00313DD0">
              <w:rPr>
                <w:rFonts w:cs="Arial"/>
              </w:rPr>
              <w:t xml:space="preserve">and tools required in relation to </w:t>
            </w:r>
            <w:r w:rsidRPr="00313DD0">
              <w:rPr>
                <w:rFonts w:cs="Arial"/>
                <w:b/>
                <w:bCs/>
              </w:rPr>
              <w:t>Black Start</w:t>
            </w:r>
            <w:r w:rsidRPr="0012163A">
              <w:rPr>
                <w:rFonts w:cs="Arial"/>
              </w:rPr>
              <w:t>:</w:t>
            </w:r>
          </w:p>
          <w:p w14:paraId="44687B6D" w14:textId="77777777" w:rsidR="00BF43DD" w:rsidRPr="00313DD0" w:rsidRDefault="00BF43DD" w:rsidP="00BF43DD">
            <w:pPr>
              <w:spacing w:before="100" w:after="100"/>
              <w:jc w:val="both"/>
              <w:rPr>
                <w:rFonts w:cs="Arial"/>
              </w:rPr>
            </w:pPr>
            <w:r>
              <w:rPr>
                <w:rFonts w:cs="Arial"/>
              </w:rPr>
              <w:t xml:space="preserve">a) </w:t>
            </w:r>
            <w:r w:rsidRPr="00313DD0">
              <w:rPr>
                <w:rFonts w:cs="Arial"/>
              </w:rPr>
              <w:t xml:space="preserve">In the case of </w:t>
            </w:r>
            <w:r w:rsidRPr="00313DD0">
              <w:rPr>
                <w:rFonts w:cs="Arial"/>
                <w:b/>
                <w:bCs/>
              </w:rPr>
              <w:t>The Company</w:t>
            </w:r>
            <w:r w:rsidRPr="00313DD0">
              <w:rPr>
                <w:rFonts w:cs="Arial"/>
              </w:rPr>
              <w:t xml:space="preserve"> include, but are not limited to</w:t>
            </w:r>
            <w:r>
              <w:rPr>
                <w:rFonts w:cs="Arial"/>
              </w:rPr>
              <w:t>:</w:t>
            </w:r>
          </w:p>
          <w:p w14:paraId="7753D059" w14:textId="77777777" w:rsidR="00BF43DD" w:rsidRPr="00313DD0" w:rsidRDefault="00BF43DD" w:rsidP="00BF43DD">
            <w:pPr>
              <w:widowControl/>
              <w:numPr>
                <w:ilvl w:val="0"/>
                <w:numId w:val="18"/>
              </w:numPr>
              <w:spacing w:before="100" w:after="100"/>
              <w:jc w:val="both"/>
              <w:rPr>
                <w:rFonts w:cs="Arial"/>
              </w:rPr>
            </w:pPr>
            <w:r w:rsidRPr="00313DD0">
              <w:rPr>
                <w:rFonts w:cs="Arial"/>
              </w:rPr>
              <w:t xml:space="preserve">Tools for operating and monitoring the </w:t>
            </w:r>
            <w:r w:rsidRPr="00313DD0">
              <w:rPr>
                <w:rFonts w:cs="Arial"/>
                <w:b/>
                <w:bCs/>
              </w:rPr>
              <w:t>Transmission System</w:t>
            </w:r>
            <w:r w:rsidRPr="00313DD0">
              <w:rPr>
                <w:rFonts w:cs="Arial"/>
              </w:rPr>
              <w:t xml:space="preserve"> including but not limited to state estimation, the </w:t>
            </w:r>
            <w:r w:rsidRPr="00313DD0">
              <w:rPr>
                <w:rFonts w:cs="Arial"/>
                <w:b/>
                <w:bCs/>
              </w:rPr>
              <w:t>Balancing Mechanism</w:t>
            </w:r>
            <w:r w:rsidRPr="00313DD0">
              <w:rPr>
                <w:rFonts w:cs="Arial"/>
              </w:rPr>
              <w:t xml:space="preserve">, </w:t>
            </w:r>
            <w:r w:rsidRPr="00C03CC4">
              <w:rPr>
                <w:rFonts w:cs="Arial"/>
                <w:b/>
                <w:bCs/>
              </w:rPr>
              <w:t>Load</w:t>
            </w:r>
            <w:r w:rsidRPr="00313DD0">
              <w:rPr>
                <w:rFonts w:cs="Arial"/>
              </w:rPr>
              <w:t xml:space="preserve"> and </w:t>
            </w:r>
            <w:r w:rsidRPr="00313DD0">
              <w:rPr>
                <w:rFonts w:cs="Arial"/>
                <w:b/>
                <w:bCs/>
              </w:rPr>
              <w:t>System Frequency</w:t>
            </w:r>
            <w:r w:rsidRPr="00313DD0">
              <w:rPr>
                <w:rFonts w:cs="Arial"/>
              </w:rPr>
              <w:t xml:space="preserve"> control, alarms, real time system operation and operational security analysis including </w:t>
            </w:r>
            <w:proofErr w:type="gramStart"/>
            <w:r w:rsidRPr="00313DD0">
              <w:rPr>
                <w:rFonts w:cs="Arial"/>
              </w:rPr>
              <w:t>off line</w:t>
            </w:r>
            <w:proofErr w:type="gramEnd"/>
            <w:r w:rsidRPr="00313DD0">
              <w:rPr>
                <w:rFonts w:cs="Arial"/>
              </w:rPr>
              <w:t xml:space="preserve"> transmission analysis</w:t>
            </w:r>
            <w:r>
              <w:rPr>
                <w:rFonts w:cs="Arial"/>
              </w:rPr>
              <w:t>;</w:t>
            </w:r>
          </w:p>
          <w:p w14:paraId="656CD8AC" w14:textId="77777777" w:rsidR="00BF43DD" w:rsidRPr="00313DD0" w:rsidRDefault="00BF43DD" w:rsidP="00BF43DD">
            <w:pPr>
              <w:widowControl/>
              <w:numPr>
                <w:ilvl w:val="0"/>
                <w:numId w:val="18"/>
              </w:numPr>
              <w:spacing w:before="100" w:after="100"/>
              <w:jc w:val="both"/>
              <w:rPr>
                <w:rFonts w:cs="Arial"/>
              </w:rPr>
            </w:pPr>
            <w:r w:rsidRPr="00313DD0">
              <w:rPr>
                <w:rFonts w:cs="Arial"/>
              </w:rPr>
              <w:t xml:space="preserve">The ability to control, protect and monitor transmission assets including switchgear, tap changers and other </w:t>
            </w:r>
            <w:r w:rsidRPr="00313DD0">
              <w:rPr>
                <w:rFonts w:cs="Arial"/>
                <w:b/>
                <w:bCs/>
              </w:rPr>
              <w:t>Transmission System</w:t>
            </w:r>
            <w:r w:rsidRPr="00313DD0">
              <w:rPr>
                <w:rFonts w:cs="Arial"/>
              </w:rPr>
              <w:t xml:space="preserve"> equipment including where available auxiliary equipment and to ensure the safe operation of </w:t>
            </w:r>
            <w:r w:rsidRPr="00313DD0">
              <w:rPr>
                <w:rFonts w:cs="Arial"/>
                <w:b/>
                <w:bCs/>
              </w:rPr>
              <w:t>Plant</w:t>
            </w:r>
            <w:r w:rsidRPr="00313DD0">
              <w:rPr>
                <w:rFonts w:cs="Arial"/>
              </w:rPr>
              <w:t xml:space="preserve"> </w:t>
            </w:r>
            <w:r w:rsidRPr="00313DD0">
              <w:rPr>
                <w:rFonts w:eastAsia="Calibri" w:cs="Arial"/>
                <w:szCs w:val="22"/>
              </w:rPr>
              <w:t xml:space="preserve">and </w:t>
            </w:r>
            <w:r w:rsidRPr="00313DD0">
              <w:rPr>
                <w:rFonts w:eastAsia="Calibri" w:cs="Arial"/>
                <w:b/>
                <w:szCs w:val="22"/>
              </w:rPr>
              <w:t>Apparatus</w:t>
            </w:r>
            <w:r w:rsidRPr="00313DD0">
              <w:rPr>
                <w:rFonts w:eastAsia="Calibri" w:cs="Arial"/>
                <w:szCs w:val="22"/>
              </w:rPr>
              <w:t xml:space="preserve"> and the safety of </w:t>
            </w:r>
            <w:proofErr w:type="gramStart"/>
            <w:r w:rsidRPr="00313DD0">
              <w:rPr>
                <w:rFonts w:cs="Arial"/>
              </w:rPr>
              <w:t>personnel</w:t>
            </w:r>
            <w:r>
              <w:rPr>
                <w:rFonts w:cs="Arial"/>
              </w:rPr>
              <w:t>;</w:t>
            </w:r>
            <w:proofErr w:type="gramEnd"/>
          </w:p>
          <w:p w14:paraId="1BC11F85" w14:textId="77777777" w:rsidR="00BF43DD" w:rsidRPr="00313DD0" w:rsidRDefault="00BF43DD" w:rsidP="00BF43DD">
            <w:pPr>
              <w:widowControl/>
              <w:numPr>
                <w:ilvl w:val="0"/>
                <w:numId w:val="18"/>
              </w:numPr>
              <w:spacing w:before="100" w:after="100"/>
              <w:jc w:val="both"/>
              <w:rPr>
                <w:rFonts w:cs="Arial"/>
              </w:rPr>
            </w:pPr>
            <w:r w:rsidRPr="00313DD0">
              <w:rPr>
                <w:rFonts w:cs="Arial"/>
                <w:b/>
                <w:bCs/>
              </w:rPr>
              <w:t>Control Telephony</w:t>
            </w:r>
            <w:r w:rsidRPr="00313DD0">
              <w:rPr>
                <w:rFonts w:cs="Arial"/>
              </w:rPr>
              <w:t xml:space="preserve"> systems as provided for in CC.6.5.1 – CC.6.5.5 and ECC.6.5.1 – ECC.6.5.</w:t>
            </w:r>
            <w:proofErr w:type="gramStart"/>
            <w:r w:rsidRPr="00313DD0">
              <w:rPr>
                <w:rFonts w:cs="Arial"/>
              </w:rPr>
              <w:t>5</w:t>
            </w:r>
            <w:r>
              <w:rPr>
                <w:rFonts w:cs="Arial"/>
              </w:rPr>
              <w:t>;</w:t>
            </w:r>
            <w:proofErr w:type="gramEnd"/>
          </w:p>
          <w:p w14:paraId="5AE2ED68" w14:textId="77777777" w:rsidR="00BF43DD" w:rsidRPr="00313DD0" w:rsidRDefault="00BF43DD" w:rsidP="00BF43DD">
            <w:pPr>
              <w:widowControl/>
              <w:numPr>
                <w:ilvl w:val="0"/>
                <w:numId w:val="18"/>
              </w:numPr>
              <w:spacing w:before="100" w:after="100"/>
              <w:jc w:val="both"/>
              <w:rPr>
                <w:rFonts w:cs="Arial"/>
              </w:rPr>
            </w:pPr>
            <w:r w:rsidRPr="00313DD0">
              <w:rPr>
                <w:rFonts w:cs="Arial"/>
              </w:rPr>
              <w:t>Operational telephony as provided for in STCP 04-5</w:t>
            </w:r>
            <w:r>
              <w:rPr>
                <w:rFonts w:cs="Arial"/>
              </w:rPr>
              <w:t>; and</w:t>
            </w:r>
          </w:p>
          <w:p w14:paraId="4EBAA28B" w14:textId="77777777" w:rsidR="00BF43DD" w:rsidRPr="00313DD0" w:rsidRDefault="00BF43DD" w:rsidP="00BF43DD">
            <w:pPr>
              <w:widowControl/>
              <w:numPr>
                <w:ilvl w:val="0"/>
                <w:numId w:val="18"/>
              </w:numPr>
              <w:spacing w:before="100" w:after="100"/>
              <w:jc w:val="both"/>
              <w:rPr>
                <w:rFonts w:cs="Arial"/>
              </w:rPr>
            </w:pPr>
            <w:r w:rsidRPr="00313DD0">
              <w:rPr>
                <w:rFonts w:cs="Arial"/>
              </w:rPr>
              <w:t>Tools and communications systems to facilitate cross border operations.</w:t>
            </w:r>
          </w:p>
          <w:p w14:paraId="68FAA0AF" w14:textId="77777777" w:rsidR="00BF43DD" w:rsidRPr="00313DD0" w:rsidRDefault="00BF43DD" w:rsidP="00BF43DD">
            <w:pPr>
              <w:spacing w:before="100" w:after="100"/>
              <w:ind w:left="344" w:hanging="284"/>
              <w:jc w:val="both"/>
              <w:rPr>
                <w:rFonts w:cs="Arial"/>
              </w:rPr>
            </w:pPr>
            <w:r>
              <w:rPr>
                <w:rFonts w:cs="Arial"/>
              </w:rPr>
              <w:t xml:space="preserve">b) </w:t>
            </w:r>
            <w:r w:rsidRPr="00313DD0">
              <w:rPr>
                <w:rFonts w:cs="Arial"/>
              </w:rPr>
              <w:t xml:space="preserve">In the case of </w:t>
            </w:r>
            <w:r w:rsidRPr="00313DD0">
              <w:rPr>
                <w:rFonts w:cs="Arial"/>
                <w:b/>
              </w:rPr>
              <w:t>Generators</w:t>
            </w:r>
            <w:r w:rsidRPr="001843C3">
              <w:rPr>
                <w:rFonts w:cs="Arial"/>
                <w:bCs/>
              </w:rPr>
              <w:t>,</w:t>
            </w:r>
            <w:r w:rsidRPr="00313DD0">
              <w:rPr>
                <w:rFonts w:cs="Arial"/>
                <w:b/>
              </w:rPr>
              <w:t xml:space="preserve"> HVDC System Owners</w:t>
            </w:r>
            <w:r w:rsidRPr="001843C3">
              <w:rPr>
                <w:rFonts w:cs="Arial"/>
                <w:bCs/>
              </w:rPr>
              <w:t>,</w:t>
            </w:r>
            <w:r w:rsidRPr="00313DD0">
              <w:rPr>
                <w:rFonts w:cs="Arial"/>
                <w:b/>
              </w:rPr>
              <w:t xml:space="preserve"> DC Converter Station Owners</w:t>
            </w:r>
            <w:r w:rsidRPr="001843C3">
              <w:rPr>
                <w:rFonts w:cs="Arial"/>
                <w:bCs/>
              </w:rPr>
              <w:t>,</w:t>
            </w:r>
            <w:r>
              <w:rPr>
                <w:rFonts w:cs="Arial"/>
                <w:b/>
              </w:rPr>
              <w:t xml:space="preserve"> Defence Service Providers</w:t>
            </w:r>
            <w:r>
              <w:rPr>
                <w:rFonts w:cs="Arial"/>
                <w:bCs/>
              </w:rPr>
              <w:t xml:space="preserve"> and</w:t>
            </w:r>
            <w:r>
              <w:rPr>
                <w:rFonts w:cs="Arial"/>
                <w:b/>
              </w:rPr>
              <w:t xml:space="preserve"> Restoration Service Providers</w:t>
            </w:r>
            <w:r>
              <w:rPr>
                <w:rFonts w:cs="Arial"/>
                <w:bCs/>
              </w:rPr>
              <w:t>:</w:t>
            </w:r>
          </w:p>
          <w:p w14:paraId="71F352E1" w14:textId="77777777" w:rsidR="00BF43DD" w:rsidRPr="00313DD0" w:rsidRDefault="00BF43DD" w:rsidP="00BF43DD">
            <w:pPr>
              <w:widowControl/>
              <w:numPr>
                <w:ilvl w:val="0"/>
                <w:numId w:val="20"/>
              </w:numPr>
              <w:spacing w:before="100" w:after="100"/>
              <w:jc w:val="both"/>
              <w:rPr>
                <w:rFonts w:cs="Arial"/>
              </w:rPr>
            </w:pPr>
            <w:r w:rsidRPr="00313DD0">
              <w:rPr>
                <w:rFonts w:cs="Arial"/>
              </w:rPr>
              <w:t xml:space="preserve">Tools for monitoring </w:t>
            </w:r>
            <w:r>
              <w:rPr>
                <w:rFonts w:cs="Arial"/>
              </w:rPr>
              <w:t>relevant</w:t>
            </w:r>
            <w:r w:rsidRPr="00313DD0">
              <w:rPr>
                <w:rFonts w:cs="Arial"/>
              </w:rPr>
              <w:t xml:space="preserve"> </w:t>
            </w:r>
            <w:r w:rsidRPr="00313DD0">
              <w:rPr>
                <w:rFonts w:cs="Arial"/>
                <w:b/>
                <w:bCs/>
              </w:rPr>
              <w:t xml:space="preserve">Plant </w:t>
            </w:r>
            <w:r w:rsidRPr="00313DD0">
              <w:rPr>
                <w:rFonts w:cs="Arial"/>
              </w:rPr>
              <w:t>and</w:t>
            </w:r>
            <w:r w:rsidRPr="00313DD0">
              <w:rPr>
                <w:rFonts w:cs="Arial"/>
                <w:b/>
                <w:bCs/>
              </w:rPr>
              <w:t xml:space="preserve"> </w:t>
            </w:r>
            <w:proofErr w:type="gramStart"/>
            <w:r w:rsidRPr="00313DD0">
              <w:rPr>
                <w:rFonts w:cs="Arial"/>
                <w:b/>
                <w:bCs/>
              </w:rPr>
              <w:t>Apparatus</w:t>
            </w:r>
            <w:r>
              <w:t>;</w:t>
            </w:r>
            <w:proofErr w:type="gramEnd"/>
          </w:p>
          <w:p w14:paraId="1EBF84DD" w14:textId="77777777" w:rsidR="00BF43DD" w:rsidRPr="00313DD0" w:rsidRDefault="00BF43DD" w:rsidP="00BF43DD">
            <w:pPr>
              <w:widowControl/>
              <w:numPr>
                <w:ilvl w:val="0"/>
                <w:numId w:val="20"/>
              </w:numPr>
              <w:spacing w:before="100" w:after="100"/>
              <w:jc w:val="both"/>
              <w:rPr>
                <w:rFonts w:cs="Arial"/>
              </w:rPr>
            </w:pPr>
            <w:r w:rsidRPr="00313DD0">
              <w:rPr>
                <w:rFonts w:cs="Arial"/>
              </w:rPr>
              <w:t xml:space="preserve">The ability to control, protect and monitor their </w:t>
            </w:r>
            <w:r w:rsidRPr="00313DD0">
              <w:rPr>
                <w:rFonts w:cs="Arial"/>
                <w:b/>
                <w:bCs/>
              </w:rPr>
              <w:t>Plant</w:t>
            </w:r>
            <w:r w:rsidRPr="00313DD0">
              <w:rPr>
                <w:rFonts w:cs="Arial"/>
              </w:rPr>
              <w:t xml:space="preserve"> and </w:t>
            </w:r>
            <w:r w:rsidRPr="00313DD0">
              <w:rPr>
                <w:rFonts w:cs="Arial"/>
                <w:b/>
                <w:bCs/>
              </w:rPr>
              <w:t>Apparatus</w:t>
            </w:r>
            <w:r w:rsidRPr="00313DD0">
              <w:rPr>
                <w:rFonts w:cs="Arial"/>
              </w:rPr>
              <w:t xml:space="preserve"> </w:t>
            </w:r>
            <w:r>
              <w:rPr>
                <w:rFonts w:cs="Arial"/>
              </w:rPr>
              <w:t xml:space="preserve">necessary for </w:t>
            </w:r>
            <w:r w:rsidRPr="001843C3">
              <w:rPr>
                <w:rFonts w:cs="Arial"/>
                <w:b/>
                <w:bCs/>
              </w:rPr>
              <w:t>Black Start</w:t>
            </w:r>
            <w:r>
              <w:rPr>
                <w:rFonts w:cs="Arial"/>
              </w:rPr>
              <w:t xml:space="preserve"> </w:t>
            </w:r>
            <w:r w:rsidRPr="00313DD0">
              <w:rPr>
                <w:rFonts w:cs="Arial"/>
              </w:rPr>
              <w:t xml:space="preserve">including as applicable primary </w:t>
            </w:r>
            <w:r w:rsidRPr="00313DD0">
              <w:rPr>
                <w:rFonts w:cs="Arial"/>
                <w:b/>
                <w:bCs/>
              </w:rPr>
              <w:t>Plant</w:t>
            </w:r>
            <w:r w:rsidRPr="006472C0">
              <w:t>,</w:t>
            </w:r>
            <w:r w:rsidRPr="00313DD0">
              <w:rPr>
                <w:rFonts w:cs="Arial"/>
              </w:rPr>
              <w:t xml:space="preserve"> switchgear, tap changers and other auxiliary equipment and to ensure the safe operation of </w:t>
            </w:r>
            <w:r w:rsidRPr="00313DD0">
              <w:rPr>
                <w:rFonts w:cs="Arial"/>
                <w:b/>
                <w:bCs/>
              </w:rPr>
              <w:t>Plant</w:t>
            </w:r>
            <w:r w:rsidRPr="00313DD0">
              <w:rPr>
                <w:rFonts w:cs="Arial"/>
              </w:rPr>
              <w:t xml:space="preserve"> and personnel</w:t>
            </w:r>
            <w:r>
              <w:rPr>
                <w:rFonts w:cs="Arial"/>
              </w:rPr>
              <w:t>; and</w:t>
            </w:r>
          </w:p>
          <w:p w14:paraId="3458E754" w14:textId="77777777" w:rsidR="00BF43DD" w:rsidRDefault="00BF43DD" w:rsidP="00BF43DD">
            <w:pPr>
              <w:widowControl/>
              <w:numPr>
                <w:ilvl w:val="0"/>
                <w:numId w:val="20"/>
              </w:numPr>
              <w:spacing w:before="100" w:after="100"/>
              <w:jc w:val="both"/>
              <w:rPr>
                <w:rFonts w:cs="Arial"/>
              </w:rPr>
            </w:pPr>
            <w:r w:rsidRPr="00313DD0">
              <w:rPr>
                <w:rFonts w:cs="Arial"/>
                <w:b/>
                <w:bCs/>
              </w:rPr>
              <w:t>Control Telephony</w:t>
            </w:r>
            <w:r w:rsidRPr="00313DD0">
              <w:rPr>
                <w:rFonts w:cs="Arial"/>
              </w:rPr>
              <w:t xml:space="preserve"> as provided for in CC.6.5.1 – CC.6.5.5 and ECC.6.5.1 – ECC.6.5.5.</w:t>
            </w:r>
          </w:p>
          <w:p w14:paraId="51AF6193" w14:textId="77777777"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Service Providers </w:t>
            </w:r>
            <w:r w:rsidRPr="005604B5">
              <w:rPr>
                <w:rFonts w:cs="Arial"/>
                <w:bCs/>
              </w:rPr>
              <w:t>as provided for in item b) above:</w:t>
            </w:r>
          </w:p>
          <w:p w14:paraId="503F18FF"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1FAECB40"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0FB81D36" w14:textId="77777777" w:rsidR="00BF43DD" w:rsidRPr="00313DD0" w:rsidRDefault="00BF43DD" w:rsidP="00BF43DD">
            <w:pPr>
              <w:spacing w:before="100" w:after="100"/>
              <w:ind w:left="10"/>
              <w:jc w:val="both"/>
              <w:rPr>
                <w:rFonts w:cs="Arial"/>
              </w:rPr>
            </w:pPr>
            <w:r>
              <w:rPr>
                <w:rFonts w:cs="Arial"/>
              </w:rPr>
              <w:t xml:space="preserve">d) </w:t>
            </w:r>
            <w:r w:rsidRPr="00313DD0">
              <w:rPr>
                <w:rFonts w:cs="Arial"/>
              </w:rPr>
              <w:t xml:space="preserve">In the case of </w:t>
            </w:r>
            <w:r w:rsidRPr="00313DD0">
              <w:rPr>
                <w:rFonts w:cs="Arial"/>
                <w:b/>
                <w:bCs/>
              </w:rPr>
              <w:t>Network Operators</w:t>
            </w:r>
            <w:r>
              <w:rPr>
                <w:rFonts w:cs="Arial"/>
              </w:rPr>
              <w:t>:</w:t>
            </w:r>
          </w:p>
          <w:p w14:paraId="2545549F" w14:textId="77777777" w:rsidR="00BF43DD" w:rsidRDefault="00BF43DD" w:rsidP="00BF43DD">
            <w:pPr>
              <w:widowControl/>
              <w:numPr>
                <w:ilvl w:val="0"/>
                <w:numId w:val="19"/>
              </w:numPr>
              <w:spacing w:before="100" w:after="100"/>
              <w:jc w:val="both"/>
              <w:rPr>
                <w:rFonts w:cs="Arial"/>
              </w:rPr>
            </w:pPr>
            <w:r w:rsidRPr="00313DD0">
              <w:rPr>
                <w:rFonts w:cs="Arial"/>
              </w:rPr>
              <w:t xml:space="preserve">Control room </w:t>
            </w:r>
            <w:r w:rsidRPr="00313DD0">
              <w:rPr>
                <w:rFonts w:cs="Arial"/>
                <w:b/>
                <w:bCs/>
              </w:rPr>
              <w:t>Apparatus</w:t>
            </w:r>
            <w:r w:rsidRPr="00313DD0">
              <w:rPr>
                <w:rFonts w:cs="Arial"/>
              </w:rPr>
              <w:t xml:space="preserve"> and tools for monitoring their</w:t>
            </w:r>
            <w:r w:rsidRPr="00313DD0">
              <w:rPr>
                <w:rFonts w:cs="Arial"/>
                <w:b/>
                <w:bCs/>
              </w:rPr>
              <w:t xml:space="preserve"> System</w:t>
            </w:r>
            <w:r w:rsidRPr="00313DD0">
              <w:rPr>
                <w:rFonts w:cs="Arial"/>
              </w:rPr>
              <w:t xml:space="preserve"> including but not limited to, alarms, real time system operation and operational security analysis including </w:t>
            </w:r>
            <w:proofErr w:type="gramStart"/>
            <w:r w:rsidRPr="00313DD0">
              <w:rPr>
                <w:rFonts w:cs="Arial"/>
              </w:rPr>
              <w:t>off line</w:t>
            </w:r>
            <w:proofErr w:type="gramEnd"/>
            <w:r w:rsidRPr="00313DD0">
              <w:rPr>
                <w:rFonts w:cs="Arial"/>
              </w:rPr>
              <w:t xml:space="preserve"> network analysis</w:t>
            </w:r>
            <w:r>
              <w:rPr>
                <w:rFonts w:cs="Arial"/>
              </w:rPr>
              <w:t>;</w:t>
            </w:r>
          </w:p>
          <w:p w14:paraId="6FCC0D7C" w14:textId="77777777" w:rsidR="00BF43DD" w:rsidRPr="00313DD0" w:rsidRDefault="00BF43DD" w:rsidP="00BF43DD">
            <w:pPr>
              <w:widowControl/>
              <w:numPr>
                <w:ilvl w:val="0"/>
                <w:numId w:val="19"/>
              </w:numPr>
              <w:spacing w:before="100" w:after="100"/>
              <w:jc w:val="both"/>
              <w:rPr>
                <w:rFonts w:cs="Arial"/>
              </w:rPr>
            </w:pPr>
            <w:r w:rsidRPr="00313DD0">
              <w:rPr>
                <w:rFonts w:cs="Arial"/>
              </w:rPr>
              <w:t xml:space="preserve">The ability to control, protect and monitor those assets necessary for </w:t>
            </w:r>
            <w:r w:rsidRPr="00313DD0">
              <w:rPr>
                <w:rFonts w:cs="Arial"/>
                <w:b/>
                <w:bCs/>
              </w:rPr>
              <w:t xml:space="preserve">Black Start </w:t>
            </w:r>
            <w:r w:rsidRPr="00313DD0">
              <w:rPr>
                <w:rFonts w:cs="Arial"/>
              </w:rPr>
              <w:t xml:space="preserve">including switchgear, tap changers and other network equipment including where available auxiliary equipment and to ensure the safe operation of </w:t>
            </w:r>
            <w:r w:rsidRPr="00313DD0">
              <w:rPr>
                <w:rFonts w:cs="Arial"/>
                <w:b/>
                <w:bCs/>
              </w:rPr>
              <w:t>Plant</w:t>
            </w:r>
            <w:r w:rsidRPr="00313DD0">
              <w:rPr>
                <w:rFonts w:cs="Arial"/>
              </w:rPr>
              <w:t xml:space="preserve"> and personnel</w:t>
            </w:r>
            <w:r>
              <w:rPr>
                <w:rFonts w:cs="Arial"/>
              </w:rPr>
              <w:t>; and</w:t>
            </w:r>
          </w:p>
          <w:p w14:paraId="022E30F5" w14:textId="77777777" w:rsidR="00BF43DD" w:rsidRPr="00313DD0" w:rsidRDefault="00BF43DD" w:rsidP="00BF43DD">
            <w:pPr>
              <w:widowControl/>
              <w:numPr>
                <w:ilvl w:val="0"/>
                <w:numId w:val="19"/>
              </w:numPr>
              <w:spacing w:before="100" w:after="100"/>
              <w:jc w:val="both"/>
              <w:rPr>
                <w:rFonts w:cs="Arial"/>
              </w:rPr>
            </w:pPr>
            <w:r w:rsidRPr="00313DD0">
              <w:rPr>
                <w:rFonts w:cs="Arial"/>
                <w:b/>
                <w:bCs/>
              </w:rPr>
              <w:t>Control Telephony</w:t>
            </w:r>
            <w:r w:rsidRPr="00313DD0">
              <w:rPr>
                <w:rFonts w:cs="Arial"/>
              </w:rPr>
              <w:t xml:space="preserve"> as provided for in CC.6.5.1 – CC.6.5.5 and ECC.6.5.1 – ECC.6.5.5.</w:t>
            </w:r>
          </w:p>
          <w:p w14:paraId="4118D17D" w14:textId="77777777" w:rsidR="00BF43DD" w:rsidRPr="00313DD0" w:rsidRDefault="00BF43DD" w:rsidP="00BF43DD">
            <w:pPr>
              <w:spacing w:before="100" w:after="100"/>
              <w:ind w:left="10"/>
              <w:jc w:val="both"/>
              <w:rPr>
                <w:rFonts w:cs="Arial"/>
              </w:rPr>
            </w:pPr>
            <w:r>
              <w:rPr>
                <w:rFonts w:cs="Arial"/>
              </w:rPr>
              <w:t xml:space="preserve">e) </w:t>
            </w:r>
            <w:r w:rsidRPr="00313DD0">
              <w:rPr>
                <w:rFonts w:cs="Arial"/>
              </w:rPr>
              <w:t xml:space="preserve">In the case of </w:t>
            </w:r>
            <w:r w:rsidRPr="00313DD0">
              <w:rPr>
                <w:rFonts w:cs="Arial"/>
                <w:b/>
                <w:bCs/>
              </w:rPr>
              <w:t>Non-Embedded Customers</w:t>
            </w:r>
            <w:r>
              <w:rPr>
                <w:rFonts w:cs="Arial"/>
              </w:rPr>
              <w:t>:</w:t>
            </w:r>
          </w:p>
          <w:p w14:paraId="702981E0" w14:textId="77777777" w:rsidR="00BF43DD" w:rsidRPr="00313DD0" w:rsidRDefault="00BF43DD" w:rsidP="00BF43DD">
            <w:pPr>
              <w:widowControl/>
              <w:numPr>
                <w:ilvl w:val="0"/>
                <w:numId w:val="21"/>
              </w:numPr>
              <w:spacing w:before="100" w:after="100"/>
              <w:ind w:left="1568"/>
              <w:jc w:val="both"/>
              <w:rPr>
                <w:rFonts w:cs="Arial"/>
              </w:rPr>
            </w:pPr>
            <w:r w:rsidRPr="00313DD0">
              <w:rPr>
                <w:rFonts w:cs="Arial"/>
              </w:rPr>
              <w:t>Tools for monitoring their</w:t>
            </w:r>
            <w:r w:rsidRPr="00313DD0">
              <w:rPr>
                <w:rFonts w:cs="Arial"/>
                <w:b/>
                <w:bCs/>
              </w:rPr>
              <w:t xml:space="preserve"> System</w:t>
            </w:r>
            <w:r w:rsidRPr="00313DD0">
              <w:rPr>
                <w:rFonts w:cs="Arial"/>
              </w:rPr>
              <w:t xml:space="preserve"> including but not limited to, alarms and real time system </w:t>
            </w:r>
            <w:proofErr w:type="gramStart"/>
            <w:r w:rsidRPr="00313DD0">
              <w:rPr>
                <w:rFonts w:cs="Arial"/>
              </w:rPr>
              <w:t>operation</w:t>
            </w:r>
            <w:r>
              <w:rPr>
                <w:rFonts w:cs="Arial"/>
              </w:rPr>
              <w:t>;</w:t>
            </w:r>
            <w:proofErr w:type="gramEnd"/>
          </w:p>
          <w:p w14:paraId="03685A93" w14:textId="77777777" w:rsidR="00BF43DD" w:rsidRDefault="00BF43DD" w:rsidP="00BF43DD">
            <w:pPr>
              <w:widowControl/>
              <w:numPr>
                <w:ilvl w:val="0"/>
                <w:numId w:val="21"/>
              </w:numPr>
              <w:spacing w:before="100" w:after="100"/>
              <w:ind w:left="1568"/>
              <w:jc w:val="both"/>
              <w:rPr>
                <w:rFonts w:cs="Arial"/>
              </w:rPr>
            </w:pPr>
            <w:r w:rsidRPr="00313DD0">
              <w:rPr>
                <w:rFonts w:cs="Arial"/>
              </w:rPr>
              <w:lastRenderedPageBreak/>
              <w:t>The ability to control, protect and monitor</w:t>
            </w:r>
            <w:r>
              <w:rPr>
                <w:rFonts w:cs="Arial"/>
              </w:rPr>
              <w:t xml:space="preserve"> </w:t>
            </w:r>
            <w:r w:rsidRPr="00313DD0">
              <w:rPr>
                <w:rFonts w:cs="Arial"/>
              </w:rPr>
              <w:t xml:space="preserve">those assets necessary for </w:t>
            </w:r>
            <w:r w:rsidRPr="00313DD0">
              <w:rPr>
                <w:rFonts w:cs="Arial"/>
                <w:b/>
                <w:bCs/>
              </w:rPr>
              <w:t>Black Start</w:t>
            </w:r>
            <w:r w:rsidRPr="00313DD0">
              <w:rPr>
                <w:rFonts w:cs="Arial"/>
              </w:rPr>
              <w:t xml:space="preserve"> including switchgear, tap changers and other network equipment including where available auxiliary equipment and to ensure the safe operation of </w:t>
            </w:r>
            <w:r w:rsidRPr="00313DD0">
              <w:rPr>
                <w:rFonts w:cs="Arial"/>
                <w:b/>
                <w:bCs/>
              </w:rPr>
              <w:t>Plant</w:t>
            </w:r>
            <w:r w:rsidRPr="00313DD0">
              <w:rPr>
                <w:rFonts w:cs="Arial"/>
              </w:rPr>
              <w:t xml:space="preserve"> and personnel</w:t>
            </w:r>
            <w:r>
              <w:rPr>
                <w:rFonts w:cs="Arial"/>
              </w:rPr>
              <w:t>; and</w:t>
            </w:r>
          </w:p>
          <w:p w14:paraId="0767EF23" w14:textId="0C990615" w:rsidR="00BF43DD" w:rsidRPr="00F17102" w:rsidRDefault="00F17102" w:rsidP="00BF43DD">
            <w:pPr>
              <w:widowControl/>
              <w:numPr>
                <w:ilvl w:val="0"/>
                <w:numId w:val="21"/>
              </w:numPr>
              <w:spacing w:before="100" w:after="100"/>
              <w:ind w:left="1568"/>
              <w:jc w:val="both"/>
              <w:rPr>
                <w:rFonts w:cs="Arial"/>
              </w:rPr>
            </w:pPr>
            <w:r>
              <w:rPr>
                <w:rFonts w:cs="Arial"/>
                <w:b/>
                <w:bCs/>
              </w:rPr>
              <w:t xml:space="preserve">Control </w:t>
            </w:r>
            <w:r w:rsidRPr="0012163A">
              <w:rPr>
                <w:rFonts w:cs="Arial"/>
                <w:b/>
                <w:bCs/>
              </w:rPr>
              <w:t>Telephony</w:t>
            </w:r>
            <w:r w:rsidRPr="0012163A">
              <w:rPr>
                <w:rFonts w:cs="Arial"/>
              </w:rPr>
              <w:t xml:space="preserve"> as provided for in CC.6.5.1 – CC.6.5.5 and ECC.6.5.1 –</w:t>
            </w:r>
            <w:r>
              <w:rPr>
                <w:rFonts w:cs="Arial"/>
              </w:rPr>
              <w:t xml:space="preserve"> ECC.6.5.5</w:t>
            </w:r>
          </w:p>
        </w:tc>
      </w:tr>
      <w:tr w:rsidR="000E5686" w:rsidRPr="007E0B31" w14:paraId="1AD3474E" w14:textId="77777777" w:rsidTr="56193979">
        <w:trPr>
          <w:cantSplit/>
        </w:trPr>
        <w:tc>
          <w:tcPr>
            <w:tcW w:w="2884" w:type="dxa"/>
          </w:tcPr>
          <w:p w14:paraId="1E287F9A" w14:textId="77777777" w:rsidR="000E5686" w:rsidRPr="007E0B31" w:rsidRDefault="000E5686" w:rsidP="000E5686">
            <w:pPr>
              <w:pStyle w:val="Arial11Bold"/>
              <w:rPr>
                <w:rFonts w:cs="Arial"/>
              </w:rPr>
            </w:pPr>
            <w:r w:rsidRPr="007E0B31">
              <w:rPr>
                <w:rFonts w:cs="Arial"/>
              </w:rPr>
              <w:lastRenderedPageBreak/>
              <w:t>CUSC</w:t>
            </w:r>
          </w:p>
        </w:tc>
        <w:tc>
          <w:tcPr>
            <w:tcW w:w="6634" w:type="dxa"/>
          </w:tcPr>
          <w:p w14:paraId="12B3E7E0" w14:textId="5EFE5ACD" w:rsidR="000E5686" w:rsidRPr="007E0B31" w:rsidRDefault="000E5686" w:rsidP="000E5686">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p>
        </w:tc>
      </w:tr>
      <w:tr w:rsidR="000E5686" w:rsidRPr="007E0B31" w14:paraId="5634AD17" w14:textId="77777777" w:rsidTr="56193979">
        <w:trPr>
          <w:cantSplit/>
        </w:trPr>
        <w:tc>
          <w:tcPr>
            <w:tcW w:w="2884" w:type="dxa"/>
          </w:tcPr>
          <w:p w14:paraId="36634764" w14:textId="77777777" w:rsidR="000E5686" w:rsidRPr="007E0B31" w:rsidRDefault="000E5686" w:rsidP="000E5686">
            <w:pPr>
              <w:pStyle w:val="Arial11Bold"/>
              <w:rPr>
                <w:rFonts w:cs="Arial"/>
              </w:rPr>
            </w:pPr>
            <w:r w:rsidRPr="007E0B31">
              <w:rPr>
                <w:rFonts w:cs="Arial"/>
              </w:rPr>
              <w:t>CUSC Contract</w:t>
            </w:r>
          </w:p>
        </w:tc>
        <w:tc>
          <w:tcPr>
            <w:tcW w:w="6634" w:type="dxa"/>
          </w:tcPr>
          <w:p w14:paraId="19B688D1" w14:textId="5EEE5C4A" w:rsidR="000E5686" w:rsidRPr="007E0B31" w:rsidRDefault="000E5686" w:rsidP="000E5686">
            <w:pPr>
              <w:pStyle w:val="TableArial11"/>
              <w:rPr>
                <w:rFonts w:cs="Arial"/>
                <w:b/>
              </w:rPr>
            </w:pPr>
            <w:r w:rsidRPr="007E0B31">
              <w:rPr>
                <w:rFonts w:cs="Arial"/>
              </w:rPr>
              <w:t xml:space="preserve">One or more of the following agreements as envisaged in Standard Condition C1 of </w:t>
            </w:r>
            <w:r>
              <w:rPr>
                <w:rFonts w:cs="Arial"/>
                <w:b/>
              </w:rPr>
              <w:t>The Company</w:t>
            </w:r>
            <w:r w:rsidRPr="007E0B31">
              <w:rPr>
                <w:rFonts w:cs="Arial"/>
                <w:b/>
              </w:rPr>
              <w:t>’s Transmission Licence</w:t>
            </w:r>
            <w:r w:rsidRPr="007E0B31">
              <w:rPr>
                <w:rFonts w:cs="Arial"/>
              </w:rPr>
              <w:t>:</w:t>
            </w:r>
          </w:p>
          <w:p w14:paraId="0AAB8A54"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 xml:space="preserve">Framework </w:t>
            </w:r>
            <w:proofErr w:type="gramStart"/>
            <w:r w:rsidRPr="007E0B31">
              <w:rPr>
                <w:rFonts w:cs="Arial"/>
                <w:b/>
              </w:rPr>
              <w:t>Agreement</w:t>
            </w:r>
            <w:r w:rsidRPr="007E0B31">
              <w:rPr>
                <w:rFonts w:cs="Arial"/>
              </w:rPr>
              <w:t>;</w:t>
            </w:r>
            <w:proofErr w:type="gramEnd"/>
          </w:p>
          <w:p w14:paraId="71E6682B"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a </w:t>
            </w:r>
            <w:r w:rsidRPr="007E0B31">
              <w:rPr>
                <w:rFonts w:cs="Arial"/>
                <w:b/>
              </w:rPr>
              <w:t xml:space="preserve">Bilateral </w:t>
            </w:r>
            <w:proofErr w:type="gramStart"/>
            <w:r w:rsidRPr="007E0B31">
              <w:rPr>
                <w:rFonts w:cs="Arial"/>
                <w:b/>
              </w:rPr>
              <w:t>Agreement</w:t>
            </w:r>
            <w:r w:rsidRPr="007E0B31">
              <w:rPr>
                <w:rFonts w:cs="Arial"/>
              </w:rPr>
              <w:t>;</w:t>
            </w:r>
            <w:proofErr w:type="gramEnd"/>
          </w:p>
          <w:p w14:paraId="2F37278B" w14:textId="77777777" w:rsidR="000E5686" w:rsidRPr="007E0B31" w:rsidRDefault="000E5686" w:rsidP="000E5686">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0E5686" w:rsidRPr="007E0B31" w:rsidRDefault="000E5686" w:rsidP="000E5686">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0E5686" w:rsidRPr="007E0B31" w14:paraId="64135752" w14:textId="77777777" w:rsidTr="56193979">
        <w:trPr>
          <w:cantSplit/>
        </w:trPr>
        <w:tc>
          <w:tcPr>
            <w:tcW w:w="2884" w:type="dxa"/>
          </w:tcPr>
          <w:p w14:paraId="3DE12D4A" w14:textId="77777777" w:rsidR="000E5686" w:rsidRPr="007E0B31" w:rsidRDefault="000E5686" w:rsidP="000E5686">
            <w:pPr>
              <w:pStyle w:val="Arial11Bold"/>
              <w:rPr>
                <w:rFonts w:cs="Arial"/>
              </w:rPr>
            </w:pPr>
            <w:r w:rsidRPr="007E0B31">
              <w:rPr>
                <w:rFonts w:cs="Arial"/>
              </w:rPr>
              <w:t>CUSC Framework Agreement</w:t>
            </w:r>
          </w:p>
        </w:tc>
        <w:tc>
          <w:tcPr>
            <w:tcW w:w="6634" w:type="dxa"/>
          </w:tcPr>
          <w:p w14:paraId="029332DF" w14:textId="79575959" w:rsidR="000E5686" w:rsidRPr="007E0B31" w:rsidRDefault="000E5686" w:rsidP="000E5686">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r w:rsidRPr="00A87826">
              <w:rPr>
                <w:rFonts w:cs="Arial"/>
                <w:bCs/>
              </w:rPr>
              <w:t>.</w:t>
            </w:r>
          </w:p>
        </w:tc>
      </w:tr>
      <w:tr w:rsidR="000E5686" w:rsidRPr="007E0B31" w14:paraId="06AECE7D" w14:textId="77777777" w:rsidTr="56193979">
        <w:trPr>
          <w:cantSplit/>
        </w:trPr>
        <w:tc>
          <w:tcPr>
            <w:tcW w:w="2884" w:type="dxa"/>
          </w:tcPr>
          <w:p w14:paraId="5509DB7A" w14:textId="77777777" w:rsidR="000E5686" w:rsidRPr="007E0B31" w:rsidRDefault="000E5686" w:rsidP="000E5686">
            <w:pPr>
              <w:pStyle w:val="Arial11Bold"/>
              <w:rPr>
                <w:rFonts w:cs="Arial"/>
              </w:rPr>
            </w:pPr>
            <w:r w:rsidRPr="007E0B31">
              <w:rPr>
                <w:rFonts w:cs="Arial"/>
              </w:rPr>
              <w:t>CUSC Party</w:t>
            </w:r>
          </w:p>
        </w:tc>
        <w:tc>
          <w:tcPr>
            <w:tcW w:w="6634" w:type="dxa"/>
          </w:tcPr>
          <w:p w14:paraId="7635BD5F" w14:textId="51775C92" w:rsidR="000E5686" w:rsidRPr="007E0B31" w:rsidRDefault="000E5686" w:rsidP="000E5686">
            <w:pPr>
              <w:pStyle w:val="TableArial11"/>
              <w:rPr>
                <w:rFonts w:cs="Arial"/>
              </w:rPr>
            </w:pPr>
            <w:r w:rsidRPr="007E0B31">
              <w:rPr>
                <w:rFonts w:cs="Arial"/>
              </w:rPr>
              <w:t xml:space="preserve">As defined in the </w:t>
            </w:r>
            <w:proofErr w:type="spellStart"/>
            <w:r>
              <w:rPr>
                <w:rFonts w:cs="Arial"/>
                <w:b/>
              </w:rPr>
              <w:t>The</w:t>
            </w:r>
            <w:proofErr w:type="spellEnd"/>
            <w:r>
              <w:rPr>
                <w:rFonts w:cs="Arial"/>
                <w:b/>
              </w:rPr>
              <w:t xml:space="preserve"> Company’s </w:t>
            </w:r>
            <w:r w:rsidRPr="007E0B31">
              <w:rPr>
                <w:rFonts w:cs="Arial"/>
              </w:rPr>
              <w:t>Transmission Licence and “CUSC Parties” shall be construed accordingly.</w:t>
            </w:r>
          </w:p>
        </w:tc>
      </w:tr>
      <w:tr w:rsidR="000E5686" w:rsidRPr="007E0B31" w14:paraId="74C0FB34" w14:textId="77777777" w:rsidTr="56193979">
        <w:trPr>
          <w:cantSplit/>
        </w:trPr>
        <w:tc>
          <w:tcPr>
            <w:tcW w:w="2884" w:type="dxa"/>
          </w:tcPr>
          <w:p w14:paraId="7B345751" w14:textId="77777777" w:rsidR="000E5686" w:rsidRPr="007E0B31" w:rsidRDefault="000E5686" w:rsidP="000E5686">
            <w:pPr>
              <w:pStyle w:val="Arial11Bold"/>
              <w:rPr>
                <w:rFonts w:cs="Arial"/>
              </w:rPr>
            </w:pPr>
            <w:r w:rsidRPr="007E0B31">
              <w:rPr>
                <w:rFonts w:cs="Arial"/>
              </w:rPr>
              <w:t>Customer</w:t>
            </w:r>
          </w:p>
        </w:tc>
        <w:tc>
          <w:tcPr>
            <w:tcW w:w="6634" w:type="dxa"/>
          </w:tcPr>
          <w:p w14:paraId="2206AA53" w14:textId="4F949084" w:rsidR="000E5686" w:rsidRPr="007E0B31" w:rsidRDefault="000E5686" w:rsidP="000E5686">
            <w:pPr>
              <w:pStyle w:val="TableArial11"/>
              <w:rPr>
                <w:rFonts w:cs="Arial"/>
              </w:rPr>
            </w:pPr>
            <w:r w:rsidRPr="007E0B31">
              <w:rPr>
                <w:rFonts w:cs="Arial"/>
              </w:rPr>
              <w:t>A person to whom electrical power is provided (</w:t>
            </w:r>
            <w:proofErr w:type="gramStart"/>
            <w:r w:rsidRPr="007E0B31">
              <w:rPr>
                <w:rFonts w:cs="Arial"/>
              </w:rPr>
              <w:t>whether or not</w:t>
            </w:r>
            <w:proofErr w:type="gramEnd"/>
            <w:r w:rsidRPr="007E0B31">
              <w:rPr>
                <w:rFonts w:cs="Arial"/>
              </w:rPr>
              <w:t xml:space="preserve"> </w:t>
            </w:r>
            <w:r>
              <w:rPr>
                <w:rFonts w:cs="Arial"/>
              </w:rPr>
              <w:t>they are</w:t>
            </w:r>
            <w:r w:rsidRPr="007E0B31">
              <w:rPr>
                <w:rFonts w:cs="Arial"/>
              </w:rPr>
              <w:t xml:space="preserve"> the same person as the person who provides the electrical power).</w:t>
            </w:r>
          </w:p>
        </w:tc>
      </w:tr>
      <w:tr w:rsidR="000E5686" w:rsidRPr="007E0B31" w14:paraId="56EA79E2" w14:textId="77777777" w:rsidTr="56193979">
        <w:trPr>
          <w:cantSplit/>
        </w:trPr>
        <w:tc>
          <w:tcPr>
            <w:tcW w:w="2884" w:type="dxa"/>
          </w:tcPr>
          <w:p w14:paraId="2A71FDEA" w14:textId="77777777" w:rsidR="000E5686" w:rsidRPr="007E0B31" w:rsidRDefault="000E5686" w:rsidP="000E5686">
            <w:pPr>
              <w:pStyle w:val="Arial11Bold"/>
              <w:rPr>
                <w:rFonts w:cs="Arial"/>
              </w:rPr>
            </w:pPr>
            <w:r w:rsidRPr="007E0B31">
              <w:rPr>
                <w:rFonts w:cs="Arial"/>
              </w:rPr>
              <w:t>Customer Demand Management</w:t>
            </w:r>
          </w:p>
        </w:tc>
        <w:tc>
          <w:tcPr>
            <w:tcW w:w="6634" w:type="dxa"/>
          </w:tcPr>
          <w:p w14:paraId="7226D5F1" w14:textId="77777777" w:rsidR="000E5686" w:rsidRPr="007E0B31" w:rsidRDefault="000E5686" w:rsidP="000E5686">
            <w:pPr>
              <w:pStyle w:val="TableArial11"/>
              <w:rPr>
                <w:rFonts w:cs="Arial"/>
                <w:b/>
                <w:u w:val="single"/>
              </w:rPr>
            </w:pPr>
            <w:r w:rsidRPr="007E0B31">
              <w:rPr>
                <w:rFonts w:cs="Arial"/>
              </w:rPr>
              <w:t xml:space="preserve">Reducing the supply of electricity to a </w:t>
            </w:r>
            <w:proofErr w:type="gramStart"/>
            <w:r w:rsidRPr="007E0B31">
              <w:rPr>
                <w:rFonts w:cs="Arial"/>
                <w:b/>
              </w:rPr>
              <w:t>Customer</w:t>
            </w:r>
            <w:proofErr w:type="gramEnd"/>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0E5686" w:rsidRPr="007E0B31" w14:paraId="4707F41F" w14:textId="77777777" w:rsidTr="56193979">
        <w:trPr>
          <w:cantSplit/>
        </w:trPr>
        <w:tc>
          <w:tcPr>
            <w:tcW w:w="2884" w:type="dxa"/>
          </w:tcPr>
          <w:p w14:paraId="7C52AC56" w14:textId="77777777" w:rsidR="000E5686" w:rsidRPr="007E0B31" w:rsidRDefault="000E5686" w:rsidP="000E5686">
            <w:pPr>
              <w:pStyle w:val="Arial11Bold"/>
              <w:rPr>
                <w:rFonts w:cs="Arial"/>
              </w:rPr>
            </w:pPr>
            <w:r w:rsidRPr="007E0B31">
              <w:rPr>
                <w:rFonts w:cs="Arial"/>
              </w:rPr>
              <w:t>Customer Demand Management Notification Level</w:t>
            </w:r>
          </w:p>
        </w:tc>
        <w:tc>
          <w:tcPr>
            <w:tcW w:w="6634" w:type="dxa"/>
          </w:tcPr>
          <w:p w14:paraId="0AAA6C43" w14:textId="270B9CB3" w:rsidR="000E5686" w:rsidRPr="007E0B31" w:rsidRDefault="000E5686" w:rsidP="000E5686">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0E5686" w:rsidRPr="007E0B31" w14:paraId="2D1B9546" w14:textId="77777777" w:rsidTr="56193979">
        <w:trPr>
          <w:cantSplit/>
        </w:trPr>
        <w:tc>
          <w:tcPr>
            <w:tcW w:w="2884" w:type="dxa"/>
          </w:tcPr>
          <w:p w14:paraId="172D226E" w14:textId="77777777" w:rsidR="000E5686" w:rsidRPr="007E0B31" w:rsidRDefault="000E5686" w:rsidP="000E5686">
            <w:pPr>
              <w:pStyle w:val="Arial11Bold"/>
              <w:rPr>
                <w:rFonts w:cs="Arial"/>
              </w:rPr>
            </w:pPr>
            <w:r w:rsidRPr="007E0B31">
              <w:rPr>
                <w:rFonts w:cs="Arial"/>
              </w:rPr>
              <w:t>Customer Generating Plant</w:t>
            </w:r>
          </w:p>
        </w:tc>
        <w:tc>
          <w:tcPr>
            <w:tcW w:w="6634" w:type="dxa"/>
          </w:tcPr>
          <w:p w14:paraId="398E8F48" w14:textId="77777777" w:rsidR="000E5686" w:rsidRPr="007E0B31" w:rsidRDefault="000E5686" w:rsidP="000E5686">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w:t>
            </w:r>
            <w:proofErr w:type="gramStart"/>
            <w:r w:rsidRPr="007E0B31">
              <w:rPr>
                <w:rFonts w:cs="Arial"/>
              </w:rPr>
              <w:t>requirements, and</w:t>
            </w:r>
            <w:proofErr w:type="gramEnd"/>
            <w:r w:rsidRPr="007E0B31">
              <w:rPr>
                <w:rFonts w:cs="Arial"/>
              </w:rPr>
              <w:t xml:space="preserve"> does not export electrical power to any part of the </w:t>
            </w:r>
            <w:r w:rsidRPr="007E0B31">
              <w:rPr>
                <w:rFonts w:cs="Arial"/>
                <w:b/>
              </w:rPr>
              <w:t>Total System</w:t>
            </w:r>
            <w:r w:rsidRPr="007E0B31">
              <w:rPr>
                <w:rFonts w:cs="Arial"/>
              </w:rPr>
              <w:t>.</w:t>
            </w:r>
          </w:p>
        </w:tc>
      </w:tr>
      <w:tr w:rsidR="000E5686" w:rsidRPr="00A97193" w14:paraId="5D695C49" w14:textId="77777777" w:rsidTr="56193979">
        <w:trPr>
          <w:cantSplit/>
        </w:trPr>
        <w:tc>
          <w:tcPr>
            <w:tcW w:w="2884" w:type="dxa"/>
          </w:tcPr>
          <w:p w14:paraId="461764E4" w14:textId="0AA3A88B" w:rsidR="000E5686" w:rsidRPr="00A97193" w:rsidRDefault="000E5686" w:rsidP="000E5686">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0E5686" w:rsidRPr="002510FF" w:rsidRDefault="000E5686" w:rsidP="000E5686">
            <w:pPr>
              <w:pStyle w:val="TableArial11"/>
              <w:rPr>
                <w:rFonts w:cs="Arial"/>
                <w:bCs/>
              </w:rPr>
            </w:pPr>
            <w:r w:rsidRPr="002510FF">
              <w:rPr>
                <w:rFonts w:cs="Arial"/>
                <w:bCs/>
              </w:rPr>
              <w:t>The ratio of the actual damping to critical damping.</w:t>
            </w:r>
          </w:p>
          <w:p w14:paraId="78B9F50E" w14:textId="77777777" w:rsidR="000E5686" w:rsidRPr="002510FF" w:rsidRDefault="000E5686" w:rsidP="000E5686">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0E5686" w:rsidRPr="002510FF" w:rsidRDefault="000E5686" w:rsidP="000E5686">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0E5686" w:rsidRPr="00A97193" w:rsidRDefault="000E5686" w:rsidP="000E5686">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0E5686" w:rsidRPr="007E0B31" w14:paraId="7321A935" w14:textId="77777777" w:rsidTr="56193979">
        <w:trPr>
          <w:cantSplit/>
        </w:trPr>
        <w:tc>
          <w:tcPr>
            <w:tcW w:w="2884" w:type="dxa"/>
          </w:tcPr>
          <w:p w14:paraId="6C6A7825" w14:textId="44C72974" w:rsidR="000E5686" w:rsidRPr="006D65CB" w:rsidRDefault="000E5686" w:rsidP="000E5686">
            <w:pPr>
              <w:pStyle w:val="Arial11Bold"/>
              <w:rPr>
                <w:rFonts w:cs="Arial"/>
              </w:rPr>
            </w:pPr>
            <w:r w:rsidRPr="006D65CB">
              <w:rPr>
                <w:lang w:val="en-US"/>
              </w:rPr>
              <w:lastRenderedPageBreak/>
              <w:t>Data Publisher</w:t>
            </w:r>
          </w:p>
        </w:tc>
        <w:tc>
          <w:tcPr>
            <w:tcW w:w="6634" w:type="dxa"/>
          </w:tcPr>
          <w:p w14:paraId="4B901FD2" w14:textId="5BF3A4BA" w:rsidR="000E5686" w:rsidRPr="006D65CB" w:rsidRDefault="000E5686" w:rsidP="000E5686">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0E5686" w:rsidRPr="007E0B31" w14:paraId="620031EA" w14:textId="77777777" w:rsidTr="56193979">
        <w:trPr>
          <w:cantSplit/>
        </w:trPr>
        <w:tc>
          <w:tcPr>
            <w:tcW w:w="2884" w:type="dxa"/>
          </w:tcPr>
          <w:p w14:paraId="163A6949" w14:textId="77777777" w:rsidR="000E5686" w:rsidRPr="007E0B31" w:rsidRDefault="000E5686" w:rsidP="000E5686">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0E5686" w:rsidRPr="007E0B31" w:rsidRDefault="000E5686" w:rsidP="000E5686">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0E5686" w:rsidRPr="007E0B31" w14:paraId="15D1B399" w14:textId="77777777" w:rsidTr="56193979">
        <w:trPr>
          <w:cantSplit/>
        </w:trPr>
        <w:tc>
          <w:tcPr>
            <w:tcW w:w="2884" w:type="dxa"/>
          </w:tcPr>
          <w:p w14:paraId="3C87D465" w14:textId="77777777" w:rsidR="000E5686" w:rsidRPr="007E0B31" w:rsidRDefault="000E5686" w:rsidP="000E5686">
            <w:pPr>
              <w:pStyle w:val="Arial11Bold"/>
              <w:rPr>
                <w:rFonts w:cs="Arial"/>
              </w:rPr>
            </w:pPr>
            <w:r w:rsidRPr="007E0B31">
              <w:rPr>
                <w:rFonts w:cs="Arial"/>
              </w:rPr>
              <w:t>Data Validation, Consistency and Defaulting Rules</w:t>
            </w:r>
          </w:p>
        </w:tc>
        <w:tc>
          <w:tcPr>
            <w:tcW w:w="6634" w:type="dxa"/>
          </w:tcPr>
          <w:p w14:paraId="41EC003B" w14:textId="796659F5" w:rsidR="000E5686" w:rsidRPr="007E0B31" w:rsidRDefault="000E5686" w:rsidP="000E5686">
            <w:pPr>
              <w:pStyle w:val="TableArial11"/>
              <w:rPr>
                <w:rFonts w:cs="Arial"/>
              </w:rPr>
            </w:pPr>
            <w:r w:rsidRPr="007E0B31">
              <w:rPr>
                <w:rFonts w:cs="Arial"/>
              </w:rPr>
              <w:t xml:space="preserve">The rules relating to validity and consistency of data, and default data to be applied, in relation to data submitted under the </w:t>
            </w:r>
            <w:r w:rsidRPr="007E0B31">
              <w:rPr>
                <w:rFonts w:cs="Arial"/>
                <w:b/>
              </w:rPr>
              <w:t>Balancing</w:t>
            </w:r>
            <w:r w:rsidRPr="007E0B31">
              <w:rPr>
                <w:rFonts w:cs="Arial"/>
              </w:rPr>
              <w:t xml:space="preserve"> </w:t>
            </w:r>
            <w:r w:rsidRPr="007E0B31">
              <w:rPr>
                <w:rFonts w:cs="Arial"/>
                <w:b/>
              </w:rPr>
              <w:t>Codes</w:t>
            </w:r>
            <w:r w:rsidRPr="007E0B31">
              <w:rPr>
                <w:rFonts w:cs="Arial"/>
              </w:rPr>
              <w:t>,</w:t>
            </w:r>
            <w:r w:rsidRPr="007E0B31">
              <w:rPr>
                <w:rFonts w:cs="Arial"/>
                <w:b/>
              </w:rPr>
              <w:t xml:space="preserve"> </w:t>
            </w:r>
            <w:r w:rsidRPr="007E0B31">
              <w:rPr>
                <w:rFonts w:cs="Arial"/>
              </w:rPr>
              <w:t xml:space="preserve">to be applied by </w:t>
            </w:r>
            <w:r>
              <w:rPr>
                <w:rFonts w:cs="Arial"/>
                <w:b/>
              </w:rPr>
              <w:t>The Company</w:t>
            </w:r>
            <w:r w:rsidRPr="007E0B31">
              <w:rPr>
                <w:rFonts w:cs="Arial"/>
                <w:b/>
              </w:rPr>
              <w:t xml:space="preserve"> </w:t>
            </w:r>
            <w:r w:rsidRPr="007E0B31">
              <w:rPr>
                <w:rFonts w:cs="Arial"/>
              </w:rPr>
              <w:t xml:space="preserve">under the </w:t>
            </w:r>
            <w:r w:rsidRPr="007E0B31">
              <w:rPr>
                <w:rFonts w:cs="Arial"/>
                <w:b/>
              </w:rPr>
              <w:t>Grid Code</w:t>
            </w:r>
            <w:r w:rsidRPr="007E0B31">
              <w:rPr>
                <w:rFonts w:cs="Arial"/>
              </w:rPr>
              <w:t xml:space="preserve"> as set out in the document “Data Validation, Consistency and Defaulting Rules” - Issue 8, dated 25</w:t>
            </w:r>
            <w:r w:rsidRPr="007E0B31">
              <w:rPr>
                <w:rFonts w:cs="Arial"/>
                <w:vertAlign w:val="superscript"/>
              </w:rPr>
              <w:t>th</w:t>
            </w:r>
            <w:r w:rsidRPr="007E0B31">
              <w:rPr>
                <w:rFonts w:cs="Arial"/>
              </w:rPr>
              <w:t xml:space="preserve"> January 2012. The document is available on the National Grid website or upon request from </w:t>
            </w:r>
            <w:r>
              <w:rPr>
                <w:rFonts w:cs="Arial"/>
                <w:b/>
              </w:rPr>
              <w:t>The Company</w:t>
            </w:r>
            <w:r w:rsidRPr="007E0B31">
              <w:rPr>
                <w:rFonts w:cs="Arial"/>
              </w:rPr>
              <w:t>.</w:t>
            </w:r>
          </w:p>
        </w:tc>
      </w:tr>
      <w:tr w:rsidR="000E5686" w:rsidRPr="007E0B31" w14:paraId="60B41840" w14:textId="77777777" w:rsidTr="56193979">
        <w:trPr>
          <w:cantSplit/>
        </w:trPr>
        <w:tc>
          <w:tcPr>
            <w:tcW w:w="2884" w:type="dxa"/>
          </w:tcPr>
          <w:p w14:paraId="28E3B818" w14:textId="77777777" w:rsidR="000E5686" w:rsidRPr="007E0B31" w:rsidRDefault="000E5686" w:rsidP="000E5686">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0E5686" w:rsidRPr="007E0B31" w:rsidRDefault="000E5686" w:rsidP="000E5686">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0E5686" w:rsidRPr="007E0B31" w14:paraId="76377CF1" w14:textId="77777777" w:rsidTr="56193979">
        <w:trPr>
          <w:cantSplit/>
        </w:trPr>
        <w:tc>
          <w:tcPr>
            <w:tcW w:w="2884" w:type="dxa"/>
          </w:tcPr>
          <w:p w14:paraId="78134748" w14:textId="77777777" w:rsidR="000E5686" w:rsidRPr="007E0B31" w:rsidRDefault="000E5686" w:rsidP="000E5686">
            <w:pPr>
              <w:pStyle w:val="Arial11Bold"/>
              <w:rPr>
                <w:rFonts w:cs="Arial"/>
              </w:rPr>
            </w:pPr>
            <w:r w:rsidRPr="007E0B31">
              <w:rPr>
                <w:rFonts w:cs="Arial"/>
              </w:rPr>
              <w:t>DC Converter</w:t>
            </w:r>
          </w:p>
        </w:tc>
        <w:tc>
          <w:tcPr>
            <w:tcW w:w="6634" w:type="dxa"/>
          </w:tcPr>
          <w:p w14:paraId="16A294E9" w14:textId="0242A003" w:rsidR="000E5686" w:rsidRPr="007E0B31" w:rsidRDefault="000E5686" w:rsidP="000E5686">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0E5686" w:rsidRPr="007E0B31" w14:paraId="04148493" w14:textId="77777777" w:rsidTr="56193979">
        <w:trPr>
          <w:cantSplit/>
        </w:trPr>
        <w:tc>
          <w:tcPr>
            <w:tcW w:w="2884" w:type="dxa"/>
          </w:tcPr>
          <w:p w14:paraId="49C122A2" w14:textId="77777777" w:rsidR="000E5686" w:rsidRPr="007E0B31" w:rsidRDefault="000E5686" w:rsidP="000E5686">
            <w:pPr>
              <w:pStyle w:val="Arial11Bold"/>
              <w:rPr>
                <w:rFonts w:cs="Arial"/>
              </w:rPr>
            </w:pPr>
            <w:r w:rsidRPr="007E0B31">
              <w:rPr>
                <w:rFonts w:cs="Arial"/>
              </w:rPr>
              <w:t>DC Converter Station</w:t>
            </w:r>
          </w:p>
        </w:tc>
        <w:tc>
          <w:tcPr>
            <w:tcW w:w="6634" w:type="dxa"/>
          </w:tcPr>
          <w:p w14:paraId="115A8F13" w14:textId="77777777" w:rsidR="000E5686" w:rsidRPr="007E0B31" w:rsidRDefault="000E5686" w:rsidP="000E5686">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0E5686" w:rsidRPr="007E0B31" w:rsidRDefault="000E5686" w:rsidP="000E5686">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0E5686" w:rsidRPr="007E0B31" w:rsidRDefault="000E5686" w:rsidP="000E5686">
            <w:pPr>
              <w:pStyle w:val="TableArial11"/>
              <w:rPr>
                <w:rFonts w:cs="Arial"/>
              </w:rPr>
            </w:pPr>
            <w:r w:rsidRPr="007E0B31">
              <w:rPr>
                <w:rFonts w:cs="Arial"/>
              </w:rPr>
              <w:t>(</w:t>
            </w:r>
            <w:proofErr w:type="gramStart"/>
            <w:r w:rsidRPr="007E0B31">
              <w:rPr>
                <w:rFonts w:cs="Arial"/>
              </w:rPr>
              <w:t>if</w:t>
            </w:r>
            <w:proofErr w:type="gramEnd"/>
            <w:r w:rsidRPr="007E0B31">
              <w:rPr>
                <w:rFonts w:cs="Arial"/>
              </w:rPr>
              <w:t xml:space="preserve"> the installation has a rating of 50MW or more) to a </w:t>
            </w:r>
            <w:r w:rsidRPr="007E0B31">
              <w:rPr>
                <w:rFonts w:cs="Arial"/>
                <w:b/>
              </w:rPr>
              <w:t>User System</w:t>
            </w:r>
            <w:r w:rsidRPr="007E0B31">
              <w:rPr>
                <w:rFonts w:cs="Arial"/>
              </w:rPr>
              <w:t>,</w:t>
            </w:r>
          </w:p>
          <w:p w14:paraId="49C42036" w14:textId="77777777" w:rsidR="000E5686" w:rsidRPr="007E0B31" w:rsidRDefault="000E5686" w:rsidP="000E5686">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0E5686" w:rsidRPr="007E0B31" w14:paraId="24609803" w14:textId="77777777" w:rsidTr="56193979">
        <w:trPr>
          <w:cantSplit/>
        </w:trPr>
        <w:tc>
          <w:tcPr>
            <w:tcW w:w="2884" w:type="dxa"/>
          </w:tcPr>
          <w:p w14:paraId="222E9D6C" w14:textId="77777777" w:rsidR="000E5686" w:rsidRPr="007E0B31" w:rsidRDefault="000E5686" w:rsidP="000E5686">
            <w:pPr>
              <w:pStyle w:val="Arial11Bold"/>
              <w:rPr>
                <w:rFonts w:cs="Arial"/>
              </w:rPr>
            </w:pPr>
            <w:r w:rsidRPr="007E0B31">
              <w:rPr>
                <w:rFonts w:cs="Arial"/>
              </w:rPr>
              <w:t>DC Network</w:t>
            </w:r>
          </w:p>
        </w:tc>
        <w:tc>
          <w:tcPr>
            <w:tcW w:w="6634" w:type="dxa"/>
          </w:tcPr>
          <w:p w14:paraId="7159FD8A" w14:textId="77777777" w:rsidR="000E5686" w:rsidRPr="007E0B31" w:rsidRDefault="000E5686" w:rsidP="000E5686">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w:t>
            </w:r>
            <w:proofErr w:type="gramStart"/>
            <w:r w:rsidRPr="007E0B31">
              <w:rPr>
                <w:rFonts w:cs="Arial"/>
              </w:rPr>
              <w:t>connected together</w:t>
            </w:r>
            <w:proofErr w:type="gramEnd"/>
            <w:r w:rsidRPr="007E0B31">
              <w:rPr>
                <w:rFonts w:cs="Arial"/>
              </w:rPr>
              <w:t xml:space="preserve">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0E5686" w:rsidRPr="007E0B31" w14:paraId="63DC321A" w14:textId="77777777" w:rsidTr="56193979">
        <w:trPr>
          <w:cantSplit/>
        </w:trPr>
        <w:tc>
          <w:tcPr>
            <w:tcW w:w="2884" w:type="dxa"/>
          </w:tcPr>
          <w:p w14:paraId="28B46EC0" w14:textId="77777777" w:rsidR="000E5686" w:rsidRPr="007E0B31" w:rsidRDefault="000E5686" w:rsidP="000E5686">
            <w:pPr>
              <w:pStyle w:val="Arial11Bold"/>
              <w:rPr>
                <w:rFonts w:cs="Arial"/>
              </w:rPr>
            </w:pPr>
            <w:bookmarkStart w:id="27" w:name="_DV_C16"/>
            <w:r w:rsidRPr="007E0B31">
              <w:rPr>
                <w:rFonts w:cs="Arial"/>
              </w:rPr>
              <w:t>DCUSA</w:t>
            </w:r>
            <w:bookmarkEnd w:id="27"/>
          </w:p>
        </w:tc>
        <w:tc>
          <w:tcPr>
            <w:tcW w:w="6634" w:type="dxa"/>
          </w:tcPr>
          <w:p w14:paraId="2D09966A" w14:textId="77777777" w:rsidR="000E5686" w:rsidRPr="007E0B31" w:rsidRDefault="000E5686" w:rsidP="000E5686">
            <w:pPr>
              <w:pStyle w:val="TableArial11"/>
              <w:rPr>
                <w:rFonts w:cs="Arial"/>
              </w:rPr>
            </w:pPr>
            <w:bookmarkStart w:id="28"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28"/>
          </w:p>
        </w:tc>
      </w:tr>
      <w:tr w:rsidR="000E5686" w:rsidRPr="007E0B31" w14:paraId="1606AF94" w14:textId="77777777" w:rsidTr="56193979">
        <w:trPr>
          <w:cantSplit/>
        </w:trPr>
        <w:tc>
          <w:tcPr>
            <w:tcW w:w="2884" w:type="dxa"/>
          </w:tcPr>
          <w:p w14:paraId="4E5CF645" w14:textId="7FE8AA42" w:rsidR="000E5686" w:rsidRPr="007E0B31" w:rsidRDefault="000E5686" w:rsidP="000E5686">
            <w:pPr>
              <w:pStyle w:val="Arial11Bold"/>
              <w:rPr>
                <w:rFonts w:cs="Arial"/>
              </w:rPr>
            </w:pPr>
            <w:r>
              <w:rPr>
                <w:rFonts w:cs="Arial"/>
              </w:rPr>
              <w:t>Defence Service Provider</w:t>
            </w:r>
          </w:p>
        </w:tc>
        <w:tc>
          <w:tcPr>
            <w:tcW w:w="6634" w:type="dxa"/>
          </w:tcPr>
          <w:p w14:paraId="5F608CCE" w14:textId="63A4C2C7" w:rsidR="000E5686" w:rsidRPr="00A87826" w:rsidRDefault="000E5686" w:rsidP="000E5686">
            <w:pPr>
              <w:pStyle w:val="TableArial11"/>
            </w:pPr>
            <w:r>
              <w:rPr>
                <w:rFonts w:cs="Arial"/>
              </w:rPr>
              <w:t>A</w:t>
            </w:r>
            <w:r>
              <w:rPr>
                <w:rFonts w:cs="Arial"/>
                <w:b/>
                <w:bCs/>
              </w:rPr>
              <w:t xml:space="preserve"> User </w:t>
            </w:r>
            <w:r w:rsidR="000F47D1" w:rsidRPr="007703DC">
              <w:rPr>
                <w:rFonts w:cs="Arial"/>
              </w:rPr>
              <w:t>or</w:t>
            </w:r>
            <w:r w:rsidR="000F47D1">
              <w:rPr>
                <w:rFonts w:cs="Arial"/>
                <w:b/>
                <w:bCs/>
              </w:rPr>
              <w:t xml:space="preserve"> Non-CUSC Party </w:t>
            </w:r>
            <w:r>
              <w:rPr>
                <w:rFonts w:cs="Arial"/>
              </w:rPr>
              <w:t xml:space="preserve">with a legal </w:t>
            </w:r>
            <w:r>
              <w:t xml:space="preserve">or </w:t>
            </w:r>
            <w:r>
              <w:rPr>
                <w:rFonts w:cs="Arial"/>
              </w:rPr>
              <w:t>contractual obligation to provide a service contributing to one or several</w:t>
            </w:r>
            <w:r w:rsidRPr="00A87826">
              <w:t xml:space="preserve"> </w:t>
            </w:r>
            <w:r>
              <w:rPr>
                <w:rFonts w:cs="Arial"/>
              </w:rPr>
              <w:t xml:space="preserve">measures of the </w:t>
            </w:r>
            <w:r>
              <w:rPr>
                <w:rFonts w:cs="Arial"/>
                <w:b/>
                <w:bCs/>
              </w:rPr>
              <w:t>System Defence Plan</w:t>
            </w:r>
            <w:r w:rsidRPr="00A87826">
              <w:rPr>
                <w:b/>
              </w:rPr>
              <w:t>.</w:t>
            </w:r>
            <w:r w:rsidRPr="00702881">
              <w:t xml:space="preserve">  </w:t>
            </w:r>
            <w:r>
              <w:t xml:space="preserve">   </w:t>
            </w:r>
          </w:p>
        </w:tc>
      </w:tr>
      <w:tr w:rsidR="000E5686" w:rsidRPr="004C6B96" w14:paraId="691395AA" w14:textId="77777777" w:rsidTr="56193979">
        <w:trPr>
          <w:cantSplit/>
        </w:trPr>
        <w:tc>
          <w:tcPr>
            <w:tcW w:w="2884" w:type="dxa"/>
          </w:tcPr>
          <w:p w14:paraId="7EE919B9" w14:textId="7E74632A" w:rsidR="000E5686" w:rsidRPr="004C6B96" w:rsidRDefault="000E5686" w:rsidP="000E5686">
            <w:pPr>
              <w:pStyle w:val="Arial11Bold"/>
              <w:rPr>
                <w:rFonts w:cs="Arial"/>
              </w:rPr>
            </w:pPr>
            <w:r w:rsidRPr="002510FF">
              <w:rPr>
                <w:rFonts w:cs="Arial"/>
              </w:rPr>
              <w:t>Defined Active Damping Power</w:t>
            </w:r>
          </w:p>
        </w:tc>
        <w:tc>
          <w:tcPr>
            <w:tcW w:w="6634" w:type="dxa"/>
          </w:tcPr>
          <w:p w14:paraId="4F8CD6A7" w14:textId="541A0771" w:rsidR="000E5686" w:rsidRPr="004C6B96" w:rsidRDefault="000E5686" w:rsidP="000E5686">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0E5686" w:rsidRPr="007E0B31" w14:paraId="2FA07109" w14:textId="77777777" w:rsidTr="56193979">
        <w:trPr>
          <w:cantSplit/>
        </w:trPr>
        <w:tc>
          <w:tcPr>
            <w:tcW w:w="2884" w:type="dxa"/>
          </w:tcPr>
          <w:p w14:paraId="117B083C" w14:textId="77777777" w:rsidR="000E5686" w:rsidRPr="007E0B31" w:rsidRDefault="000E5686" w:rsidP="000E5686">
            <w:pPr>
              <w:pStyle w:val="Arial11Bold"/>
              <w:rPr>
                <w:rFonts w:cs="Arial"/>
              </w:rPr>
            </w:pPr>
            <w:r w:rsidRPr="007E0B31">
              <w:rPr>
                <w:rFonts w:cs="Arial"/>
              </w:rPr>
              <w:t>De-Load</w:t>
            </w:r>
          </w:p>
        </w:tc>
        <w:tc>
          <w:tcPr>
            <w:tcW w:w="6634" w:type="dxa"/>
          </w:tcPr>
          <w:p w14:paraId="37F791C8" w14:textId="77777777" w:rsidR="000E5686" w:rsidRPr="007E0B31" w:rsidRDefault="000E5686" w:rsidP="000E5686">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0E5686" w:rsidRPr="007E0B31" w14:paraId="350F79F3" w14:textId="77777777" w:rsidTr="56193979">
        <w:trPr>
          <w:cantSplit/>
        </w:trPr>
        <w:tc>
          <w:tcPr>
            <w:tcW w:w="2884" w:type="dxa"/>
          </w:tcPr>
          <w:p w14:paraId="391D35C5" w14:textId="51014E35" w:rsidR="000E5686" w:rsidRPr="00BF40B1" w:rsidRDefault="000E5686" w:rsidP="000E5686">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0E5686" w:rsidRPr="007E0B31" w:rsidRDefault="000E5686" w:rsidP="000E5686">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0E5686" w:rsidRPr="007E0B31" w14:paraId="606CCDD6" w14:textId="77777777" w:rsidTr="56193979">
        <w:trPr>
          <w:cantSplit/>
        </w:trPr>
        <w:tc>
          <w:tcPr>
            <w:tcW w:w="2884" w:type="dxa"/>
          </w:tcPr>
          <w:p w14:paraId="2DC6202B" w14:textId="77777777" w:rsidR="000E5686" w:rsidRPr="007E0B31" w:rsidRDefault="000E5686" w:rsidP="000E5686">
            <w:pPr>
              <w:pStyle w:val="Arial11Bold"/>
              <w:rPr>
                <w:rFonts w:cs="Arial"/>
              </w:rPr>
            </w:pPr>
            <w:r w:rsidRPr="007E0B31">
              <w:rPr>
                <w:rFonts w:cs="Arial"/>
              </w:rPr>
              <w:t>Demand</w:t>
            </w:r>
          </w:p>
        </w:tc>
        <w:tc>
          <w:tcPr>
            <w:tcW w:w="6634" w:type="dxa"/>
          </w:tcPr>
          <w:p w14:paraId="24CCD0A3" w14:textId="3A222D29" w:rsidR="000E5686" w:rsidRPr="007E0B31" w:rsidRDefault="000E5686" w:rsidP="000E5686">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w:t>
            </w:r>
            <w:proofErr w:type="gramStart"/>
            <w:r w:rsidRPr="007E0B31">
              <w:rPr>
                <w:rFonts w:cs="Arial"/>
              </w:rPr>
              <w:t>i.e.</w:t>
            </w:r>
            <w:proofErr w:type="gramEnd"/>
            <w:r w:rsidRPr="007E0B31">
              <w:rPr>
                <w:rFonts w:cs="Arial"/>
              </w:rPr>
              <w:t xml:space="preserv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0E5686" w:rsidRPr="007E0B31" w14:paraId="132FD5F0" w14:textId="77777777" w:rsidTr="56193979">
        <w:trPr>
          <w:cantSplit/>
        </w:trPr>
        <w:tc>
          <w:tcPr>
            <w:tcW w:w="2884" w:type="dxa"/>
          </w:tcPr>
          <w:p w14:paraId="492175AA" w14:textId="77777777" w:rsidR="000E5686" w:rsidRPr="00D43AA4" w:rsidRDefault="000E5686" w:rsidP="000E5686">
            <w:pPr>
              <w:pStyle w:val="Arial11Bold"/>
              <w:rPr>
                <w:rFonts w:cs="Arial"/>
              </w:rPr>
            </w:pPr>
            <w:r w:rsidRPr="00D43AA4">
              <w:rPr>
                <w:rFonts w:cs="Arial"/>
              </w:rPr>
              <w:t>Demand Aggregation</w:t>
            </w:r>
          </w:p>
        </w:tc>
        <w:tc>
          <w:tcPr>
            <w:tcW w:w="6634" w:type="dxa"/>
          </w:tcPr>
          <w:p w14:paraId="23ABDC51" w14:textId="53C213C8" w:rsidR="000E5686" w:rsidRPr="00D43AA4" w:rsidRDefault="000E5686" w:rsidP="000E5686">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0E5686" w:rsidRPr="007E0B31" w14:paraId="447D159D" w14:textId="77777777" w:rsidTr="56193979">
        <w:trPr>
          <w:cantSplit/>
        </w:trPr>
        <w:tc>
          <w:tcPr>
            <w:tcW w:w="2884" w:type="dxa"/>
          </w:tcPr>
          <w:p w14:paraId="2D2F08BE" w14:textId="77777777" w:rsidR="000E5686" w:rsidRPr="007E0B31" w:rsidRDefault="000E5686" w:rsidP="000E5686">
            <w:pPr>
              <w:pStyle w:val="Arial11Bold"/>
              <w:rPr>
                <w:rFonts w:cs="Arial"/>
              </w:rPr>
            </w:pPr>
            <w:r w:rsidRPr="007E0B31">
              <w:rPr>
                <w:rFonts w:cs="Arial"/>
              </w:rPr>
              <w:t>Demand Capacity</w:t>
            </w:r>
          </w:p>
        </w:tc>
        <w:tc>
          <w:tcPr>
            <w:tcW w:w="6634" w:type="dxa"/>
          </w:tcPr>
          <w:p w14:paraId="006F2F7A" w14:textId="77777777" w:rsidR="000E5686" w:rsidRPr="007E0B31" w:rsidRDefault="000E5686" w:rsidP="000E5686">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0E5686" w:rsidRPr="007E0B31" w14:paraId="73128DE2" w14:textId="77777777" w:rsidTr="56193979">
        <w:trPr>
          <w:cantSplit/>
        </w:trPr>
        <w:tc>
          <w:tcPr>
            <w:tcW w:w="2884" w:type="dxa"/>
          </w:tcPr>
          <w:p w14:paraId="0DB30E04" w14:textId="77777777" w:rsidR="000E5686" w:rsidRPr="007E0B31" w:rsidRDefault="000E5686" w:rsidP="000E5686">
            <w:pPr>
              <w:pStyle w:val="Arial11Bold"/>
              <w:rPr>
                <w:rFonts w:cs="Arial"/>
              </w:rPr>
            </w:pPr>
            <w:r w:rsidRPr="007E0B31">
              <w:rPr>
                <w:rFonts w:cs="Arial"/>
              </w:rPr>
              <w:lastRenderedPageBreak/>
              <w:t>Demand Control</w:t>
            </w:r>
          </w:p>
        </w:tc>
        <w:tc>
          <w:tcPr>
            <w:tcW w:w="6634" w:type="dxa"/>
          </w:tcPr>
          <w:p w14:paraId="292D7690" w14:textId="77777777" w:rsidR="000E5686" w:rsidRPr="007E0B31" w:rsidRDefault="000E5686" w:rsidP="000E5686">
            <w:pPr>
              <w:pStyle w:val="TableArial11"/>
              <w:rPr>
                <w:rFonts w:cs="Arial"/>
              </w:rPr>
            </w:pPr>
            <w:r w:rsidRPr="007E0B31">
              <w:rPr>
                <w:rFonts w:cs="Arial"/>
              </w:rPr>
              <w:t xml:space="preserve">Any or </w:t>
            </w:r>
            <w:proofErr w:type="gramStart"/>
            <w:r w:rsidRPr="007E0B31">
              <w:rPr>
                <w:rFonts w:cs="Arial"/>
              </w:rPr>
              <w:t>all of</w:t>
            </w:r>
            <w:proofErr w:type="gramEnd"/>
            <w:r w:rsidRPr="007E0B31">
              <w:rPr>
                <w:rFonts w:cs="Arial"/>
              </w:rPr>
              <w:t xml:space="preserve"> the following methods of achieving a </w:t>
            </w:r>
            <w:r w:rsidRPr="007E0B31">
              <w:rPr>
                <w:rFonts w:cs="Arial"/>
                <w:b/>
              </w:rPr>
              <w:t>Demand</w:t>
            </w:r>
            <w:r w:rsidRPr="007E0B31">
              <w:rPr>
                <w:rFonts w:cs="Arial"/>
              </w:rPr>
              <w:t xml:space="preserve"> reduction:</w:t>
            </w:r>
          </w:p>
          <w:p w14:paraId="502A3440" w14:textId="236535C4" w:rsidR="000E5686" w:rsidRPr="007E0B31" w:rsidRDefault="000E5686" w:rsidP="000E5686">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7E234F17" w14:textId="7CCC5699" w:rsidR="000E5686" w:rsidRPr="007E0B31" w:rsidRDefault="000E5686" w:rsidP="000E5686">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2B9E2F60" w14:textId="462326D7" w:rsidR="000E5686" w:rsidRPr="007E0B31" w:rsidRDefault="000E5686" w:rsidP="000E5686">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 xml:space="preserve">The </w:t>
            </w:r>
            <w:proofErr w:type="gramStart"/>
            <w:r>
              <w:rPr>
                <w:rFonts w:cs="Arial"/>
                <w:b/>
              </w:rPr>
              <w:t>Company</w:t>
            </w:r>
            <w:r w:rsidRPr="007E0B31">
              <w:rPr>
                <w:rFonts w:cs="Arial"/>
              </w:rPr>
              <w:t>;</w:t>
            </w:r>
            <w:proofErr w:type="gramEnd"/>
          </w:p>
          <w:p w14:paraId="6E8C3FD4" w14:textId="77777777" w:rsidR="000E5686" w:rsidRPr="007E0B31" w:rsidRDefault="000E5686" w:rsidP="000E5686">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 xml:space="preserve">Demand </w:t>
            </w:r>
            <w:proofErr w:type="gramStart"/>
            <w:r w:rsidRPr="007E0B31">
              <w:rPr>
                <w:rFonts w:cs="Arial"/>
                <w:b/>
              </w:rPr>
              <w:t>Disconnection</w:t>
            </w:r>
            <w:r w:rsidRPr="007E0B31">
              <w:rPr>
                <w:rFonts w:cs="Arial"/>
              </w:rPr>
              <w:t>;</w:t>
            </w:r>
            <w:proofErr w:type="gramEnd"/>
          </w:p>
          <w:p w14:paraId="15798C93" w14:textId="77777777" w:rsidR="000E5686" w:rsidRPr="007E0B31" w:rsidRDefault="000E5686" w:rsidP="000E5686">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0E5686" w:rsidRPr="007E0B31" w14:paraId="771D1D67" w14:textId="77777777" w:rsidTr="56193979">
        <w:trPr>
          <w:cantSplit/>
        </w:trPr>
        <w:tc>
          <w:tcPr>
            <w:tcW w:w="2884" w:type="dxa"/>
          </w:tcPr>
          <w:p w14:paraId="29DA16EE" w14:textId="77777777" w:rsidR="000E5686" w:rsidRPr="007E0B31" w:rsidRDefault="000E5686" w:rsidP="000E5686">
            <w:pPr>
              <w:pStyle w:val="Arial11Bold"/>
              <w:rPr>
                <w:rFonts w:cs="Arial"/>
              </w:rPr>
            </w:pPr>
            <w:r w:rsidRPr="007E0B31">
              <w:rPr>
                <w:rFonts w:cs="Arial"/>
              </w:rPr>
              <w:t>Demand Control Notification Level</w:t>
            </w:r>
          </w:p>
        </w:tc>
        <w:tc>
          <w:tcPr>
            <w:tcW w:w="6634" w:type="dxa"/>
          </w:tcPr>
          <w:p w14:paraId="2EAE7DCE" w14:textId="4D95D84D" w:rsidR="000E5686" w:rsidRPr="007E0B31" w:rsidRDefault="000E5686" w:rsidP="000E5686">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0E5686" w:rsidRPr="007E0B31" w14:paraId="7F6978BD" w14:textId="77777777" w:rsidTr="56193979">
        <w:trPr>
          <w:cantSplit/>
        </w:trPr>
        <w:tc>
          <w:tcPr>
            <w:tcW w:w="2884" w:type="dxa"/>
          </w:tcPr>
          <w:p w14:paraId="0ADFAF99" w14:textId="4EE2F7AC" w:rsidR="000E5686" w:rsidRPr="007E0B31" w:rsidRDefault="000E5686" w:rsidP="000E5686">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0E5686" w:rsidRPr="00A87826" w:rsidRDefault="000E5686" w:rsidP="000E5686">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w:t>
            </w:r>
            <w:proofErr w:type="gramStart"/>
            <w:r w:rsidRPr="005C20E3">
              <w:t>no</w:t>
            </w:r>
            <w:proofErr w:type="gramEnd"/>
            <w:r w:rsidRPr="005C20E3">
              <w:t xml:space="preserve"> constitute a </w:t>
            </w:r>
            <w:r w:rsidRPr="005C20E3">
              <w:rPr>
                <w:b/>
              </w:rPr>
              <w:t>Demand Facility</w:t>
            </w:r>
            <w:r w:rsidRPr="005C20E3">
              <w:t>.</w:t>
            </w:r>
          </w:p>
        </w:tc>
      </w:tr>
      <w:tr w:rsidR="000E5686" w:rsidRPr="007E0B31" w14:paraId="0DAA104C" w14:textId="77777777" w:rsidTr="56193979">
        <w:trPr>
          <w:cantSplit/>
        </w:trPr>
        <w:tc>
          <w:tcPr>
            <w:tcW w:w="2884" w:type="dxa"/>
          </w:tcPr>
          <w:p w14:paraId="32FDE2E4" w14:textId="6F83A7BF" w:rsidR="000E5686" w:rsidRPr="007E0B31" w:rsidRDefault="000E5686" w:rsidP="000E5686">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0E5686" w:rsidRPr="007E0B31" w:rsidRDefault="000E5686" w:rsidP="000E5686">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0E5686" w:rsidRPr="007E0B31" w14:paraId="3A2115E3" w14:textId="77777777" w:rsidTr="56193979">
        <w:trPr>
          <w:cantSplit/>
        </w:trPr>
        <w:tc>
          <w:tcPr>
            <w:tcW w:w="2884" w:type="dxa"/>
          </w:tcPr>
          <w:p w14:paraId="503FDDCB" w14:textId="77777777" w:rsidR="000E5686" w:rsidRPr="007E0B31" w:rsidRDefault="000E5686" w:rsidP="000E5686">
            <w:pPr>
              <w:rPr>
                <w:rFonts w:cs="Arial"/>
                <w:b/>
              </w:rPr>
            </w:pPr>
            <w:r w:rsidRPr="007E0B31">
              <w:rPr>
                <w:rFonts w:cs="Arial"/>
                <w:b/>
              </w:rPr>
              <w:t>Demand Response Active Power Control</w:t>
            </w:r>
          </w:p>
          <w:p w14:paraId="3D2C98B3" w14:textId="77777777" w:rsidR="000E5686" w:rsidRPr="007E0B31" w:rsidRDefault="000E5686" w:rsidP="000E5686">
            <w:pPr>
              <w:pStyle w:val="Level1Text"/>
              <w:tabs>
                <w:tab w:val="left" w:pos="0"/>
              </w:tabs>
              <w:ind w:left="0" w:firstLine="0"/>
              <w:rPr>
                <w:rFonts w:cs="Arial"/>
                <w:b/>
                <w:color w:val="auto"/>
                <w:lang w:val="en-GB"/>
              </w:rPr>
            </w:pPr>
          </w:p>
        </w:tc>
        <w:tc>
          <w:tcPr>
            <w:tcW w:w="6634" w:type="dxa"/>
          </w:tcPr>
          <w:p w14:paraId="72EAF0B4" w14:textId="674041C0" w:rsidR="000E5686" w:rsidRPr="007E0B31" w:rsidRDefault="000E5686" w:rsidP="000E5686">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0E5686" w:rsidRPr="007E0B31" w14:paraId="0D19BB11" w14:textId="77777777" w:rsidTr="56193979">
        <w:trPr>
          <w:cantSplit/>
        </w:trPr>
        <w:tc>
          <w:tcPr>
            <w:tcW w:w="2884" w:type="dxa"/>
          </w:tcPr>
          <w:p w14:paraId="19186A82" w14:textId="30F4003A" w:rsidR="000E5686" w:rsidRPr="00D43AA4" w:rsidRDefault="000E5686" w:rsidP="000E5686">
            <w:pPr>
              <w:rPr>
                <w:rFonts w:cs="Arial"/>
                <w:b/>
              </w:rPr>
            </w:pPr>
            <w:r w:rsidRPr="00D43AA4">
              <w:rPr>
                <w:rFonts w:cs="Arial"/>
                <w:b/>
                <w:szCs w:val="22"/>
              </w:rPr>
              <w:t>Demand Response Provider</w:t>
            </w:r>
          </w:p>
        </w:tc>
        <w:tc>
          <w:tcPr>
            <w:tcW w:w="6634" w:type="dxa"/>
          </w:tcPr>
          <w:p w14:paraId="58BAB0B3" w14:textId="5BBA17DE" w:rsidR="000E5686" w:rsidRPr="00D43AA4" w:rsidRDefault="000E5686" w:rsidP="000E5686">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w:t>
            </w:r>
            <w:proofErr w:type="gramStart"/>
            <w:r w:rsidRPr="00D43AA4">
              <w:rPr>
                <w:rFonts w:cs="Arial"/>
                <w:szCs w:val="22"/>
              </w:rPr>
              <w:t>services, or</w:t>
            </w:r>
            <w:proofErr w:type="gramEnd"/>
            <w:r w:rsidRPr="00D43AA4">
              <w:rPr>
                <w:rFonts w:cs="Arial"/>
                <w:szCs w:val="22"/>
              </w:rPr>
              <w:t xml:space="preserve">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0E5686" w:rsidRPr="007E0B31" w14:paraId="6633663D" w14:textId="77777777" w:rsidTr="56193979">
        <w:trPr>
          <w:cantSplit/>
        </w:trPr>
        <w:tc>
          <w:tcPr>
            <w:tcW w:w="2884" w:type="dxa"/>
          </w:tcPr>
          <w:p w14:paraId="22517FE8" w14:textId="77777777" w:rsidR="000E5686" w:rsidRPr="007E0B31" w:rsidRDefault="000E5686" w:rsidP="000E5686">
            <w:pPr>
              <w:rPr>
                <w:rFonts w:cs="Arial"/>
                <w:b/>
              </w:rPr>
            </w:pPr>
            <w:r w:rsidRPr="007E0B31">
              <w:rPr>
                <w:rFonts w:cs="Arial"/>
                <w:b/>
              </w:rPr>
              <w:t>Demand Response Reactive Power Control</w:t>
            </w:r>
          </w:p>
        </w:tc>
        <w:tc>
          <w:tcPr>
            <w:tcW w:w="6634" w:type="dxa"/>
          </w:tcPr>
          <w:p w14:paraId="2BA4A3FA" w14:textId="64E7B691" w:rsidR="000E5686" w:rsidRPr="007E0B31" w:rsidRDefault="000E5686" w:rsidP="000E5686">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0E5686" w:rsidRPr="007E0B31" w14:paraId="14822F78" w14:textId="77777777" w:rsidTr="56193979">
        <w:trPr>
          <w:cantSplit/>
        </w:trPr>
        <w:tc>
          <w:tcPr>
            <w:tcW w:w="2884" w:type="dxa"/>
          </w:tcPr>
          <w:p w14:paraId="26BC8B33" w14:textId="77777777" w:rsidR="000E5686" w:rsidRDefault="000E5686" w:rsidP="000E5686">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0E5686" w:rsidRPr="00480535" w:rsidRDefault="000E5686" w:rsidP="000E5686">
            <w:pPr>
              <w:rPr>
                <w:rFonts w:cs="Arial"/>
              </w:rPr>
            </w:pPr>
          </w:p>
          <w:p w14:paraId="0F59FC4D" w14:textId="77777777" w:rsidR="000E5686" w:rsidRPr="00480535" w:rsidRDefault="000E5686" w:rsidP="000E5686">
            <w:pPr>
              <w:rPr>
                <w:rFonts w:cs="Arial"/>
              </w:rPr>
            </w:pPr>
          </w:p>
          <w:p w14:paraId="0D090E50" w14:textId="77777777" w:rsidR="000E5686" w:rsidRPr="00480535" w:rsidRDefault="000E5686" w:rsidP="000E5686">
            <w:pPr>
              <w:rPr>
                <w:rFonts w:cs="Arial"/>
              </w:rPr>
            </w:pPr>
          </w:p>
          <w:p w14:paraId="7DD60955" w14:textId="77777777" w:rsidR="000E5686" w:rsidRPr="00480535" w:rsidRDefault="000E5686" w:rsidP="000E5686">
            <w:pPr>
              <w:rPr>
                <w:rFonts w:cs="Arial"/>
              </w:rPr>
            </w:pPr>
          </w:p>
          <w:p w14:paraId="4C69458D" w14:textId="77777777" w:rsidR="000E5686" w:rsidRPr="00480535" w:rsidRDefault="000E5686" w:rsidP="000E5686">
            <w:pPr>
              <w:rPr>
                <w:rFonts w:cs="Arial"/>
              </w:rPr>
            </w:pPr>
          </w:p>
          <w:p w14:paraId="32D73845" w14:textId="77777777" w:rsidR="000E5686" w:rsidRPr="00480535" w:rsidRDefault="000E5686" w:rsidP="000E5686">
            <w:pPr>
              <w:rPr>
                <w:rFonts w:cs="Arial"/>
              </w:rPr>
            </w:pPr>
          </w:p>
          <w:p w14:paraId="5CE629BF" w14:textId="7D9E0949" w:rsidR="000E5686" w:rsidRPr="00480535" w:rsidRDefault="000E5686" w:rsidP="000E5686">
            <w:pPr>
              <w:jc w:val="center"/>
              <w:rPr>
                <w:rFonts w:cs="Arial"/>
              </w:rPr>
            </w:pPr>
          </w:p>
        </w:tc>
        <w:tc>
          <w:tcPr>
            <w:tcW w:w="6634" w:type="dxa"/>
          </w:tcPr>
          <w:p w14:paraId="04DC5A55" w14:textId="73F1EE42" w:rsidR="000E5686" w:rsidRPr="007E0B31" w:rsidRDefault="000E5686" w:rsidP="000E5686">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0E5686" w:rsidRPr="007E0B31" w14:paraId="7A78EA4E" w14:textId="77777777" w:rsidTr="56193979">
        <w:trPr>
          <w:cantSplit/>
        </w:trPr>
        <w:tc>
          <w:tcPr>
            <w:tcW w:w="2884" w:type="dxa"/>
          </w:tcPr>
          <w:p w14:paraId="6163D819" w14:textId="10CAF025" w:rsidR="000E5686" w:rsidRPr="007E0B31" w:rsidRDefault="000E5686" w:rsidP="000E5686">
            <w:pPr>
              <w:pStyle w:val="Level1Text"/>
              <w:tabs>
                <w:tab w:val="left" w:pos="0"/>
              </w:tabs>
              <w:ind w:left="0" w:firstLine="0"/>
              <w:rPr>
                <w:rFonts w:cs="Arial"/>
                <w:b/>
                <w:color w:val="auto"/>
                <w:lang w:val="en-GB"/>
              </w:rPr>
            </w:pPr>
            <w:r>
              <w:rPr>
                <w:rFonts w:cs="Arial"/>
                <w:b/>
                <w:color w:val="auto"/>
                <w:lang w:val="en-GB"/>
              </w:rPr>
              <w:lastRenderedPageBreak/>
              <w:t>Demand Response Service</w:t>
            </w:r>
          </w:p>
        </w:tc>
        <w:tc>
          <w:tcPr>
            <w:tcW w:w="6634" w:type="dxa"/>
          </w:tcPr>
          <w:p w14:paraId="005DB847" w14:textId="77777777" w:rsidR="000E5686" w:rsidRPr="005C20E3" w:rsidRDefault="000E5686" w:rsidP="000E5686">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0E5686" w:rsidRPr="005C20E3" w:rsidRDefault="000E5686" w:rsidP="000E5686">
            <w:pPr>
              <w:rPr>
                <w:rFonts w:cs="Arial"/>
              </w:rPr>
            </w:pPr>
          </w:p>
          <w:p w14:paraId="2A316F87" w14:textId="77777777" w:rsidR="000E5686" w:rsidRPr="005C20E3" w:rsidRDefault="000E5686" w:rsidP="000E5686">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590602A" w14:textId="77777777" w:rsidR="000E5686" w:rsidRPr="005C20E3" w:rsidRDefault="000E5686" w:rsidP="000E5686">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Reactive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EC60818" w14:textId="77777777" w:rsidR="000E5686" w:rsidRPr="005C20E3" w:rsidRDefault="000E5686" w:rsidP="000E5686">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Transmission Constraint </w:t>
            </w:r>
            <w:proofErr w:type="gramStart"/>
            <w:r w:rsidRPr="005C20E3">
              <w:rPr>
                <w:rFonts w:ascii="Arial" w:hAnsi="Arial" w:cs="Arial"/>
                <w:b/>
                <w:sz w:val="20"/>
                <w:szCs w:val="20"/>
              </w:rPr>
              <w:t>Management</w:t>
            </w:r>
            <w:r w:rsidRPr="005C20E3">
              <w:rPr>
                <w:rFonts w:ascii="Arial" w:hAnsi="Arial" w:cs="Arial"/>
                <w:sz w:val="20"/>
                <w:szCs w:val="20"/>
              </w:rPr>
              <w:t>;</w:t>
            </w:r>
            <w:proofErr w:type="gramEnd"/>
          </w:p>
          <w:p w14:paraId="1E315C95" w14:textId="77777777" w:rsidR="000E5686" w:rsidRPr="005C20E3" w:rsidRDefault="000E5686" w:rsidP="000E5686">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System Frequency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66B98E21" w14:textId="77777777" w:rsidR="000E5686" w:rsidRPr="005C20E3" w:rsidRDefault="000E5686" w:rsidP="000E5686">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0E5686" w:rsidRPr="005C20E3" w:rsidRDefault="000E5686" w:rsidP="000E5686">
            <w:pPr>
              <w:pStyle w:val="ListParagraph"/>
              <w:spacing w:line="240" w:lineRule="auto"/>
              <w:ind w:left="459"/>
              <w:rPr>
                <w:rFonts w:ascii="Arial" w:hAnsi="Arial" w:cs="Arial"/>
                <w:sz w:val="20"/>
                <w:szCs w:val="20"/>
              </w:rPr>
            </w:pPr>
          </w:p>
          <w:p w14:paraId="3F033E46" w14:textId="396588CB" w:rsidR="000E5686" w:rsidRPr="005C20E3" w:rsidRDefault="000E5686" w:rsidP="000E5686">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w:t>
            </w:r>
            <w:proofErr w:type="gramStart"/>
            <w:r w:rsidRPr="005C20E3">
              <w:rPr>
                <w:rFonts w:ascii="Arial" w:hAnsi="Arial" w:cs="Arial"/>
                <w:sz w:val="20"/>
                <w:szCs w:val="20"/>
              </w:rPr>
              <w:t>negotiated</w:t>
            </w:r>
            <w:proofErr w:type="gramEnd"/>
            <w:r w:rsidRPr="005C20E3">
              <w:rPr>
                <w:rFonts w:ascii="Arial" w:hAnsi="Arial" w:cs="Arial"/>
                <w:sz w:val="20"/>
                <w:szCs w:val="20"/>
              </w:rPr>
              <w:t xml:space="preserve">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0E5686" w:rsidRPr="007E0B31" w14:paraId="069E3C1B" w14:textId="77777777" w:rsidTr="56193979">
        <w:trPr>
          <w:cantSplit/>
        </w:trPr>
        <w:tc>
          <w:tcPr>
            <w:tcW w:w="2884" w:type="dxa"/>
          </w:tcPr>
          <w:p w14:paraId="304EA547" w14:textId="517B1998" w:rsidR="000E5686" w:rsidRPr="00B12F3A" w:rsidRDefault="000E5686" w:rsidP="000E5686">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0E5686" w:rsidRPr="00A87826" w:rsidRDefault="000E5686" w:rsidP="000E5686">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0E5686" w:rsidRPr="007E0B31" w14:paraId="0124F93C" w14:textId="77777777" w:rsidTr="56193979">
        <w:trPr>
          <w:cantSplit/>
        </w:trPr>
        <w:tc>
          <w:tcPr>
            <w:tcW w:w="2884" w:type="dxa"/>
          </w:tcPr>
          <w:p w14:paraId="0BC19B3D" w14:textId="77777777" w:rsidR="000E5686" w:rsidRPr="007E0B31" w:rsidRDefault="000E5686" w:rsidP="000E5686">
            <w:pPr>
              <w:rPr>
                <w:rFonts w:cs="Arial"/>
                <w:b/>
              </w:rPr>
            </w:pPr>
            <w:r w:rsidRPr="007E0B31">
              <w:rPr>
                <w:rFonts w:cs="Arial"/>
                <w:b/>
              </w:rPr>
              <w:t>Demand Response System Frequency Control</w:t>
            </w:r>
          </w:p>
        </w:tc>
        <w:tc>
          <w:tcPr>
            <w:tcW w:w="6634" w:type="dxa"/>
          </w:tcPr>
          <w:p w14:paraId="1D6D3207" w14:textId="70595B0E" w:rsidR="000E5686" w:rsidRPr="00194632" w:rsidRDefault="000E5686" w:rsidP="000E5686">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0E5686" w:rsidRPr="007E0B31" w14:paraId="5C7B9A5D" w14:textId="77777777" w:rsidTr="56193979">
        <w:trPr>
          <w:cantSplit/>
        </w:trPr>
        <w:tc>
          <w:tcPr>
            <w:tcW w:w="2884" w:type="dxa"/>
          </w:tcPr>
          <w:p w14:paraId="608821CD" w14:textId="2F24A7A4" w:rsidR="000E5686" w:rsidRPr="007E0B31" w:rsidRDefault="000E5686" w:rsidP="000E5686">
            <w:pPr>
              <w:rPr>
                <w:rFonts w:cs="Arial"/>
                <w:b/>
              </w:rPr>
            </w:pPr>
            <w:r w:rsidRPr="005C20E3">
              <w:rPr>
                <w:b/>
              </w:rPr>
              <w:t>Demand Response Unit Document (DRUD)</w:t>
            </w:r>
          </w:p>
        </w:tc>
        <w:tc>
          <w:tcPr>
            <w:tcW w:w="6634" w:type="dxa"/>
          </w:tcPr>
          <w:p w14:paraId="61859395" w14:textId="33B2516A" w:rsidR="000E5686" w:rsidRPr="005C20E3" w:rsidRDefault="000E5686" w:rsidP="000E5686">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0E5686" w:rsidRPr="007E0B31" w14:paraId="6E5C5A5B" w14:textId="77777777" w:rsidTr="56193979">
        <w:trPr>
          <w:cantSplit/>
        </w:trPr>
        <w:tc>
          <w:tcPr>
            <w:tcW w:w="2884" w:type="dxa"/>
          </w:tcPr>
          <w:p w14:paraId="027A193D" w14:textId="77777777" w:rsidR="000E5686" w:rsidRPr="00194632" w:rsidRDefault="000E5686" w:rsidP="000E5686">
            <w:pPr>
              <w:rPr>
                <w:rFonts w:cs="Arial"/>
                <w:b/>
              </w:rPr>
            </w:pPr>
            <w:r w:rsidRPr="00194632">
              <w:rPr>
                <w:rFonts w:cs="Arial"/>
                <w:b/>
              </w:rPr>
              <w:t>Demand Response Very Fast Active Power Control</w:t>
            </w:r>
          </w:p>
        </w:tc>
        <w:tc>
          <w:tcPr>
            <w:tcW w:w="6634" w:type="dxa"/>
          </w:tcPr>
          <w:p w14:paraId="2126F39C" w14:textId="2AC93BA4" w:rsidR="000E5686" w:rsidRPr="00194632" w:rsidRDefault="000E5686" w:rsidP="000E5686">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0E5686" w:rsidRPr="007E0B31" w14:paraId="6C74BC95" w14:textId="77777777" w:rsidTr="56193979">
        <w:trPr>
          <w:cantSplit/>
        </w:trPr>
        <w:tc>
          <w:tcPr>
            <w:tcW w:w="2884" w:type="dxa"/>
          </w:tcPr>
          <w:p w14:paraId="68034CD4" w14:textId="77777777" w:rsidR="000E5686" w:rsidRPr="007E0B31" w:rsidRDefault="000E5686" w:rsidP="000E5686">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0E5686" w:rsidRPr="00194632" w:rsidRDefault="000E5686" w:rsidP="000E5686">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proofErr w:type="gramStart"/>
            <w:r w:rsidRPr="00194632">
              <w:rPr>
                <w:rFonts w:cs="Arial"/>
                <w:b/>
                <w:szCs w:val="22"/>
              </w:rPr>
              <w:t>Non Embedded</w:t>
            </w:r>
            <w:proofErr w:type="gramEnd"/>
            <w:r w:rsidRPr="00194632">
              <w:rPr>
                <w:rFonts w:cs="Arial"/>
                <w:b/>
                <w:szCs w:val="22"/>
              </w:rPr>
              <w:t xml:space="preserve">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0E5686" w:rsidRPr="007E0B31" w14:paraId="4A9CD3FB" w14:textId="77777777" w:rsidTr="56193979">
        <w:trPr>
          <w:cantSplit/>
        </w:trPr>
        <w:tc>
          <w:tcPr>
            <w:tcW w:w="2884" w:type="dxa"/>
          </w:tcPr>
          <w:p w14:paraId="55739DEF" w14:textId="77777777" w:rsidR="000E5686" w:rsidRPr="007E0B31" w:rsidRDefault="000E5686" w:rsidP="000E5686">
            <w:pPr>
              <w:pStyle w:val="Arial11Bold"/>
              <w:rPr>
                <w:rFonts w:cs="Arial"/>
              </w:rPr>
            </w:pPr>
            <w:r w:rsidRPr="007E0B31">
              <w:rPr>
                <w:rFonts w:cs="Arial"/>
              </w:rPr>
              <w:t>Designed Minimum Operating Level</w:t>
            </w:r>
          </w:p>
        </w:tc>
        <w:tc>
          <w:tcPr>
            <w:tcW w:w="6634" w:type="dxa"/>
          </w:tcPr>
          <w:p w14:paraId="4F7EB2C3" w14:textId="77777777" w:rsidR="000E5686" w:rsidRPr="007E0B31" w:rsidRDefault="000E5686" w:rsidP="000E5686">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0E5686" w:rsidRPr="007E0B31" w14:paraId="6B85B224" w14:textId="77777777" w:rsidTr="56193979">
        <w:trPr>
          <w:cantSplit/>
        </w:trPr>
        <w:tc>
          <w:tcPr>
            <w:tcW w:w="2884" w:type="dxa"/>
          </w:tcPr>
          <w:p w14:paraId="7D7D28A9" w14:textId="77777777" w:rsidR="000E5686" w:rsidRPr="007E0B31" w:rsidRDefault="000E5686" w:rsidP="000E5686">
            <w:pPr>
              <w:pStyle w:val="Arial11Bold"/>
              <w:rPr>
                <w:rFonts w:cs="Arial"/>
              </w:rPr>
            </w:pPr>
            <w:r w:rsidRPr="007E0B31">
              <w:rPr>
                <w:rFonts w:cs="Arial"/>
              </w:rPr>
              <w:t>De-Synchronise</w:t>
            </w:r>
          </w:p>
        </w:tc>
        <w:tc>
          <w:tcPr>
            <w:tcW w:w="6634" w:type="dxa"/>
          </w:tcPr>
          <w:p w14:paraId="458DCB7D"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 xml:space="preserve">BM </w:t>
            </w:r>
            <w:proofErr w:type="gramStart"/>
            <w:r w:rsidRPr="007E0B31">
              <w:rPr>
                <w:rFonts w:cs="Arial"/>
                <w:b/>
              </w:rPr>
              <w:t>Unit</w:t>
            </w:r>
            <w:r w:rsidRPr="007E0B31">
              <w:rPr>
                <w:rFonts w:cs="Arial"/>
              </w:rPr>
              <w:t>;</w:t>
            </w:r>
            <w:proofErr w:type="gramEnd"/>
            <w:r w:rsidRPr="007E0B31">
              <w:rPr>
                <w:rFonts w:cs="Arial"/>
              </w:rPr>
              <w:t xml:space="preserve"> </w:t>
            </w:r>
          </w:p>
          <w:p w14:paraId="6459FE82" w14:textId="77777777" w:rsidR="000E5686" w:rsidRPr="007E0B31" w:rsidRDefault="000E5686" w:rsidP="000E5686">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0E5686" w:rsidRPr="007E0B31" w14:paraId="63C7C920" w14:textId="77777777" w:rsidTr="56193979">
        <w:trPr>
          <w:cantSplit/>
        </w:trPr>
        <w:tc>
          <w:tcPr>
            <w:tcW w:w="2884" w:type="dxa"/>
          </w:tcPr>
          <w:p w14:paraId="03100505" w14:textId="77777777" w:rsidR="000E5686" w:rsidRPr="007E0B31" w:rsidRDefault="000E5686" w:rsidP="000E5686">
            <w:pPr>
              <w:pStyle w:val="Arial11Bold"/>
              <w:rPr>
                <w:rFonts w:cs="Arial"/>
              </w:rPr>
            </w:pPr>
            <w:r w:rsidRPr="007E0B31">
              <w:rPr>
                <w:rFonts w:cs="Arial"/>
              </w:rPr>
              <w:t>De-synchronised Island(s)</w:t>
            </w:r>
          </w:p>
        </w:tc>
        <w:tc>
          <w:tcPr>
            <w:tcW w:w="6634" w:type="dxa"/>
          </w:tcPr>
          <w:p w14:paraId="189D40B3" w14:textId="5AEA0E26" w:rsidR="000E5686" w:rsidRPr="007E0B31" w:rsidRDefault="000E5686" w:rsidP="000E5686">
            <w:pPr>
              <w:pStyle w:val="TableArial11"/>
              <w:rPr>
                <w:rFonts w:cs="Arial"/>
                <w:b/>
                <w:u w:val="single"/>
              </w:rPr>
            </w:pPr>
            <w:r w:rsidRPr="007E0B31">
              <w:rPr>
                <w:rFonts w:cs="Arial"/>
              </w:rPr>
              <w:t>Has the meaning set out in OC9.5.1(a</w:t>
            </w:r>
            <w:r w:rsidRPr="0079139F">
              <w:rPr>
                <w:rFonts w:cs="Arial"/>
              </w:rPr>
              <w:t>)</w:t>
            </w:r>
            <w:r>
              <w:rPr>
                <w:rFonts w:cs="Arial"/>
              </w:rPr>
              <w:t>.</w:t>
            </w:r>
          </w:p>
        </w:tc>
      </w:tr>
      <w:tr w:rsidR="000E5686" w:rsidRPr="007E0B31" w14:paraId="365BD7A7" w14:textId="77777777" w:rsidTr="56193979">
        <w:trPr>
          <w:cantSplit/>
        </w:trPr>
        <w:tc>
          <w:tcPr>
            <w:tcW w:w="2884" w:type="dxa"/>
          </w:tcPr>
          <w:p w14:paraId="027BC704" w14:textId="77777777" w:rsidR="000E5686" w:rsidRPr="007E0B31" w:rsidRDefault="000E5686" w:rsidP="000E5686">
            <w:pPr>
              <w:pStyle w:val="Arial11Bold"/>
              <w:rPr>
                <w:rFonts w:cs="Arial"/>
              </w:rPr>
            </w:pPr>
            <w:r w:rsidRPr="007E0B31">
              <w:rPr>
                <w:rFonts w:cs="Arial"/>
              </w:rPr>
              <w:t>Detailed Planning Data</w:t>
            </w:r>
          </w:p>
        </w:tc>
        <w:tc>
          <w:tcPr>
            <w:tcW w:w="6634" w:type="dxa"/>
          </w:tcPr>
          <w:p w14:paraId="618E97A1" w14:textId="114F5797" w:rsidR="000E5686" w:rsidRPr="007E0B31" w:rsidRDefault="000E5686" w:rsidP="000E5686">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0E5686" w:rsidRPr="007E0B31" w14:paraId="0D8CB90A" w14:textId="77777777" w:rsidTr="56193979">
        <w:trPr>
          <w:cantSplit/>
        </w:trPr>
        <w:tc>
          <w:tcPr>
            <w:tcW w:w="2884" w:type="dxa"/>
          </w:tcPr>
          <w:p w14:paraId="7C6CFC2E" w14:textId="77777777" w:rsidR="000E5686" w:rsidRPr="007E0B31" w:rsidRDefault="000E5686" w:rsidP="000E5686">
            <w:pPr>
              <w:pStyle w:val="Arial11Bold"/>
              <w:rPr>
                <w:rFonts w:cs="Arial"/>
              </w:rPr>
            </w:pPr>
            <w:r w:rsidRPr="007E0B31">
              <w:rPr>
                <w:rFonts w:cs="Arial"/>
              </w:rPr>
              <w:lastRenderedPageBreak/>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0E5686" w:rsidRPr="007E0B31" w:rsidRDefault="000E5686" w:rsidP="000E5686">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 </w:t>
            </w:r>
          </w:p>
        </w:tc>
      </w:tr>
      <w:tr w:rsidR="000E5686" w:rsidRPr="007E0B31" w14:paraId="087B589C" w14:textId="77777777" w:rsidTr="56193979">
        <w:trPr>
          <w:cantSplit/>
        </w:trPr>
        <w:tc>
          <w:tcPr>
            <w:tcW w:w="2884" w:type="dxa"/>
          </w:tcPr>
          <w:p w14:paraId="6AA366E8" w14:textId="77777777" w:rsidR="000E5686" w:rsidRPr="007E0B31" w:rsidRDefault="000E5686" w:rsidP="000E5686">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0E5686" w:rsidRPr="007E0B31" w:rsidRDefault="000E5686" w:rsidP="000E5686">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w:t>
            </w:r>
          </w:p>
        </w:tc>
      </w:tr>
      <w:tr w:rsidR="000E5686" w:rsidRPr="0079139F" w14:paraId="6FA98D3A" w14:textId="77777777" w:rsidTr="56193979">
        <w:trPr>
          <w:cantSplit/>
        </w:trPr>
        <w:tc>
          <w:tcPr>
            <w:tcW w:w="2884" w:type="dxa"/>
          </w:tcPr>
          <w:p w14:paraId="640652FE" w14:textId="3306E7F6" w:rsidR="000E5686" w:rsidRPr="0079139F" w:rsidRDefault="000E5686" w:rsidP="000E5686">
            <w:pPr>
              <w:pStyle w:val="Arial11Bold"/>
              <w:rPr>
                <w:rFonts w:cs="Arial"/>
              </w:rPr>
            </w:pPr>
            <w:r w:rsidRPr="0079139F">
              <w:rPr>
                <w:rFonts w:cs="Arial"/>
              </w:rPr>
              <w:t>Disconnection</w:t>
            </w:r>
          </w:p>
        </w:tc>
        <w:tc>
          <w:tcPr>
            <w:tcW w:w="6634" w:type="dxa"/>
          </w:tcPr>
          <w:p w14:paraId="61AAC738" w14:textId="2AFD8882" w:rsidR="000E5686" w:rsidRPr="0079139F" w:rsidRDefault="000E5686" w:rsidP="000E5686">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0E5686" w:rsidRPr="007E0B31" w14:paraId="6FBBB87F" w14:textId="77777777" w:rsidTr="56193979">
        <w:trPr>
          <w:cantSplit/>
        </w:trPr>
        <w:tc>
          <w:tcPr>
            <w:tcW w:w="2884" w:type="dxa"/>
          </w:tcPr>
          <w:p w14:paraId="7F0320E6" w14:textId="63B2DB1A" w:rsidR="000E5686" w:rsidRPr="007E0B31" w:rsidRDefault="000E5686" w:rsidP="000E5686">
            <w:pPr>
              <w:pStyle w:val="Arial11Bold"/>
              <w:rPr>
                <w:rFonts w:cs="Arial"/>
              </w:rPr>
            </w:pPr>
            <w:r w:rsidRPr="007E0B31">
              <w:rPr>
                <w:rFonts w:cs="Arial"/>
              </w:rPr>
              <w:t>Discrimination</w:t>
            </w:r>
          </w:p>
        </w:tc>
        <w:tc>
          <w:tcPr>
            <w:tcW w:w="6634" w:type="dxa"/>
          </w:tcPr>
          <w:p w14:paraId="36121BA7" w14:textId="5F8C5E2B" w:rsidR="000E5686" w:rsidRPr="007E0B31" w:rsidRDefault="000E5686" w:rsidP="000E5686">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0E5686" w:rsidRPr="007E0B31" w14:paraId="19496D16" w14:textId="77777777" w:rsidTr="56193979">
        <w:trPr>
          <w:cantSplit/>
        </w:trPr>
        <w:tc>
          <w:tcPr>
            <w:tcW w:w="2884" w:type="dxa"/>
          </w:tcPr>
          <w:p w14:paraId="355DADE4" w14:textId="77777777" w:rsidR="000E5686" w:rsidRPr="007E0B31" w:rsidRDefault="000E5686" w:rsidP="000E5686">
            <w:pPr>
              <w:pStyle w:val="Arial11Bold"/>
              <w:rPr>
                <w:rFonts w:cs="Arial"/>
              </w:rPr>
            </w:pPr>
            <w:r w:rsidRPr="007E0B31">
              <w:rPr>
                <w:rFonts w:cs="Arial"/>
              </w:rPr>
              <w:t>Disputes Resolution Procedure</w:t>
            </w:r>
          </w:p>
        </w:tc>
        <w:tc>
          <w:tcPr>
            <w:tcW w:w="6634" w:type="dxa"/>
          </w:tcPr>
          <w:p w14:paraId="65E4E59C" w14:textId="77777777" w:rsidR="000E5686" w:rsidRPr="007E0B31" w:rsidRDefault="000E5686" w:rsidP="000E5686">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0E5686" w:rsidRPr="007E0B31" w14:paraId="36D6416B" w14:textId="77777777" w:rsidTr="56193979">
        <w:trPr>
          <w:cantSplit/>
        </w:trPr>
        <w:tc>
          <w:tcPr>
            <w:tcW w:w="2884" w:type="dxa"/>
          </w:tcPr>
          <w:p w14:paraId="30EAAF8C" w14:textId="77777777" w:rsidR="000E5686" w:rsidRPr="007E0B31" w:rsidRDefault="000E5686" w:rsidP="000E5686">
            <w:pPr>
              <w:pStyle w:val="Arial11Bold"/>
              <w:rPr>
                <w:rFonts w:cs="Arial"/>
              </w:rPr>
            </w:pPr>
            <w:r w:rsidRPr="007E0B31">
              <w:rPr>
                <w:rFonts w:cs="Arial"/>
              </w:rPr>
              <w:t>Distribution Code</w:t>
            </w:r>
          </w:p>
        </w:tc>
        <w:tc>
          <w:tcPr>
            <w:tcW w:w="6634" w:type="dxa"/>
          </w:tcPr>
          <w:p w14:paraId="365D5D6F" w14:textId="77777777" w:rsidR="000E5686" w:rsidRPr="007E0B31" w:rsidRDefault="000E5686" w:rsidP="000E5686">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0E5686" w:rsidRPr="007E0B31" w14:paraId="231BBB49" w14:textId="77777777" w:rsidTr="56193979">
        <w:trPr>
          <w:cantSplit/>
        </w:trPr>
        <w:tc>
          <w:tcPr>
            <w:tcW w:w="2884" w:type="dxa"/>
          </w:tcPr>
          <w:p w14:paraId="54987465" w14:textId="77777777" w:rsidR="000E5686" w:rsidRPr="007E0B31" w:rsidRDefault="000E5686" w:rsidP="000E5686">
            <w:pPr>
              <w:pStyle w:val="Arial11Bold"/>
              <w:rPr>
                <w:rFonts w:cs="Arial"/>
              </w:rPr>
            </w:pPr>
            <w:r w:rsidRPr="007E0B31">
              <w:rPr>
                <w:rFonts w:cs="Arial"/>
              </w:rPr>
              <w:t>Droop</w:t>
            </w:r>
          </w:p>
        </w:tc>
        <w:tc>
          <w:tcPr>
            <w:tcW w:w="6634" w:type="dxa"/>
          </w:tcPr>
          <w:p w14:paraId="77B62E50" w14:textId="1781255D" w:rsidR="000E5686" w:rsidRPr="007E0B31" w:rsidRDefault="000E5686" w:rsidP="000E5686">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0E5686" w:rsidRPr="007E0B31" w14:paraId="5843358E" w14:textId="77777777" w:rsidTr="56193979">
        <w:trPr>
          <w:cantSplit/>
        </w:trPr>
        <w:tc>
          <w:tcPr>
            <w:tcW w:w="2884" w:type="dxa"/>
          </w:tcPr>
          <w:p w14:paraId="79EC9BAF" w14:textId="77777777" w:rsidR="000E5686" w:rsidRPr="007E0B31" w:rsidRDefault="000E5686" w:rsidP="000E5686">
            <w:pPr>
              <w:pStyle w:val="Arial11Bold"/>
              <w:rPr>
                <w:rFonts w:cs="Arial"/>
              </w:rPr>
            </w:pPr>
            <w:r w:rsidRPr="007E0B31">
              <w:rPr>
                <w:rFonts w:cs="Arial"/>
              </w:rPr>
              <w:t>Dynamic Parameters</w:t>
            </w:r>
          </w:p>
        </w:tc>
        <w:tc>
          <w:tcPr>
            <w:tcW w:w="6634" w:type="dxa"/>
          </w:tcPr>
          <w:p w14:paraId="051D8350" w14:textId="77777777" w:rsidR="000E5686" w:rsidRPr="007E0B31" w:rsidRDefault="000E5686" w:rsidP="000E5686">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0E5686" w:rsidRPr="000A5CCC" w14:paraId="02BA8D47" w14:textId="77777777" w:rsidTr="56193979">
        <w:trPr>
          <w:cantSplit/>
        </w:trPr>
        <w:tc>
          <w:tcPr>
            <w:tcW w:w="2884" w:type="dxa"/>
          </w:tcPr>
          <w:p w14:paraId="279AEE49" w14:textId="5DD21B3F" w:rsidR="000E5686" w:rsidRPr="000A5CCC" w:rsidRDefault="000E5686" w:rsidP="000E5686">
            <w:pPr>
              <w:pStyle w:val="Arial11Bold"/>
              <w:rPr>
                <w:rFonts w:cs="Arial"/>
              </w:rPr>
            </w:pPr>
            <w:r w:rsidRPr="002510FF">
              <w:rPr>
                <w:rFonts w:cs="Arial"/>
              </w:rPr>
              <w:t>Dynamic Reactive Compensation Equipment</w:t>
            </w:r>
          </w:p>
        </w:tc>
        <w:tc>
          <w:tcPr>
            <w:tcW w:w="6634" w:type="dxa"/>
          </w:tcPr>
          <w:p w14:paraId="7DB42348" w14:textId="606C1E72" w:rsidR="000E5686" w:rsidRPr="000A5CCC" w:rsidRDefault="000E5686" w:rsidP="000E5686">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0E5686" w:rsidRPr="000B675D" w14:paraId="4B2A5C83" w14:textId="77777777" w:rsidTr="56193979">
        <w:trPr>
          <w:cantSplit/>
        </w:trPr>
        <w:tc>
          <w:tcPr>
            <w:tcW w:w="2884" w:type="dxa"/>
          </w:tcPr>
          <w:p w14:paraId="13C94F80" w14:textId="77777777" w:rsidR="000E5686" w:rsidRPr="000B675D" w:rsidRDefault="000E5686" w:rsidP="000E5686">
            <w:pPr>
              <w:pStyle w:val="Arial11Bold"/>
              <w:rPr>
                <w:rFonts w:cs="Arial"/>
              </w:rPr>
            </w:pPr>
            <w:r w:rsidRPr="000B675D">
              <w:rPr>
                <w:rFonts w:cs="Arial"/>
              </w:rPr>
              <w:t>E&amp;W Offshore Transmission System</w:t>
            </w:r>
          </w:p>
        </w:tc>
        <w:tc>
          <w:tcPr>
            <w:tcW w:w="6634" w:type="dxa"/>
          </w:tcPr>
          <w:p w14:paraId="2CFB9907" w14:textId="77777777" w:rsidR="000E5686" w:rsidRPr="000B675D" w:rsidRDefault="000E5686" w:rsidP="000E5686">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0E5686" w:rsidRPr="0079139F" w14:paraId="29063031" w14:textId="77777777" w:rsidTr="56193979">
        <w:trPr>
          <w:cantSplit/>
        </w:trPr>
        <w:tc>
          <w:tcPr>
            <w:tcW w:w="2884" w:type="dxa"/>
          </w:tcPr>
          <w:p w14:paraId="25CE097E" w14:textId="3FA3BD6F" w:rsidR="000E5686" w:rsidRPr="0079139F" w:rsidRDefault="000E5686" w:rsidP="000E5686">
            <w:pPr>
              <w:pStyle w:val="Arial11Bold"/>
              <w:rPr>
                <w:rFonts w:cs="Arial"/>
              </w:rPr>
            </w:pPr>
            <w:r w:rsidRPr="0079139F">
              <w:rPr>
                <w:rFonts w:cs="Arial"/>
              </w:rPr>
              <w:t>E&amp;W Offshore Transmission Licensee</w:t>
            </w:r>
          </w:p>
        </w:tc>
        <w:tc>
          <w:tcPr>
            <w:tcW w:w="6634" w:type="dxa"/>
          </w:tcPr>
          <w:p w14:paraId="6C4EE077" w14:textId="07A71FD9" w:rsidR="000E5686" w:rsidRPr="0079139F" w:rsidRDefault="000E5686" w:rsidP="000E5686">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0E5686" w:rsidRPr="007E0B31" w14:paraId="16715855" w14:textId="77777777" w:rsidTr="56193979">
        <w:trPr>
          <w:cantSplit/>
        </w:trPr>
        <w:tc>
          <w:tcPr>
            <w:tcW w:w="2884" w:type="dxa"/>
          </w:tcPr>
          <w:p w14:paraId="491CEE12" w14:textId="278765B2" w:rsidR="000E5686" w:rsidRPr="007E0B31" w:rsidRDefault="000E5686" w:rsidP="000E5686">
            <w:pPr>
              <w:pStyle w:val="Arial11Bold"/>
              <w:rPr>
                <w:rFonts w:cs="Arial"/>
              </w:rPr>
            </w:pPr>
            <w:r w:rsidRPr="007E0B31">
              <w:rPr>
                <w:rFonts w:cs="Arial"/>
              </w:rPr>
              <w:t>E&amp;W Transmission System</w:t>
            </w:r>
          </w:p>
        </w:tc>
        <w:tc>
          <w:tcPr>
            <w:tcW w:w="6634" w:type="dxa"/>
          </w:tcPr>
          <w:p w14:paraId="75E612EF" w14:textId="1055308A" w:rsidR="000E5686" w:rsidRPr="007E0B31" w:rsidRDefault="000E5686" w:rsidP="000E5686">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Pr="007E0B31">
              <w:rPr>
                <w:rFonts w:cs="Arial"/>
              </w:rPr>
              <w:t xml:space="preserve"> and any </w:t>
            </w:r>
            <w:r w:rsidRPr="007E0B31">
              <w:rPr>
                <w:rFonts w:cs="Arial"/>
                <w:b/>
              </w:rPr>
              <w:t>E&amp;W Offshore Transmission Systems</w:t>
            </w:r>
            <w:r w:rsidRPr="007E0B31">
              <w:rPr>
                <w:rFonts w:cs="Arial"/>
              </w:rPr>
              <w:t>.</w:t>
            </w:r>
          </w:p>
        </w:tc>
      </w:tr>
      <w:tr w:rsidR="000E5686" w:rsidRPr="007E0B31" w14:paraId="27D19D54" w14:textId="77777777" w:rsidTr="56193979">
        <w:trPr>
          <w:cantSplit/>
        </w:trPr>
        <w:tc>
          <w:tcPr>
            <w:tcW w:w="2884" w:type="dxa"/>
          </w:tcPr>
          <w:p w14:paraId="155671F3" w14:textId="77777777" w:rsidR="000E5686" w:rsidRPr="007E0B31" w:rsidRDefault="000E5686" w:rsidP="000E5686">
            <w:pPr>
              <w:pStyle w:val="Arial11Bold"/>
              <w:rPr>
                <w:rFonts w:cs="Arial"/>
              </w:rPr>
            </w:pPr>
            <w:r w:rsidRPr="007E0B31">
              <w:rPr>
                <w:rFonts w:cs="Arial"/>
              </w:rPr>
              <w:t>E&amp;W User</w:t>
            </w:r>
          </w:p>
        </w:tc>
        <w:tc>
          <w:tcPr>
            <w:tcW w:w="6634" w:type="dxa"/>
          </w:tcPr>
          <w:p w14:paraId="305E2C2E" w14:textId="77777777" w:rsidR="000E5686" w:rsidRPr="007E0B31" w:rsidRDefault="000E5686" w:rsidP="000E5686">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0E5686" w:rsidRPr="007E0B31" w14:paraId="4EF8D946" w14:textId="77777777" w:rsidTr="56193979">
        <w:trPr>
          <w:cantSplit/>
        </w:trPr>
        <w:tc>
          <w:tcPr>
            <w:tcW w:w="2884" w:type="dxa"/>
          </w:tcPr>
          <w:p w14:paraId="2F8D7755" w14:textId="77777777" w:rsidR="000E5686" w:rsidRPr="007E0B31" w:rsidRDefault="000E5686" w:rsidP="000E5686">
            <w:pPr>
              <w:pStyle w:val="Arial11Bold"/>
              <w:rPr>
                <w:rFonts w:cs="Arial"/>
              </w:rPr>
            </w:pPr>
            <w:r w:rsidRPr="007E0B31">
              <w:rPr>
                <w:rFonts w:cs="Arial"/>
              </w:rPr>
              <w:t>Earth Fault Factor</w:t>
            </w:r>
          </w:p>
        </w:tc>
        <w:tc>
          <w:tcPr>
            <w:tcW w:w="6634" w:type="dxa"/>
          </w:tcPr>
          <w:p w14:paraId="6127CD38" w14:textId="77777777" w:rsidR="000E5686" w:rsidRPr="007E0B31" w:rsidRDefault="000E5686" w:rsidP="000E5686">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0E5686" w:rsidRPr="007E0B31" w14:paraId="3ED6F9F3" w14:textId="77777777" w:rsidTr="56193979">
        <w:trPr>
          <w:cantSplit/>
        </w:trPr>
        <w:tc>
          <w:tcPr>
            <w:tcW w:w="2884" w:type="dxa"/>
          </w:tcPr>
          <w:p w14:paraId="3BB43CE7" w14:textId="77777777" w:rsidR="000E5686" w:rsidRPr="007E0B31" w:rsidRDefault="000E5686" w:rsidP="000E5686">
            <w:pPr>
              <w:pStyle w:val="Arial11Bold"/>
              <w:rPr>
                <w:rFonts w:cs="Arial"/>
              </w:rPr>
            </w:pPr>
            <w:r w:rsidRPr="007E0B31">
              <w:rPr>
                <w:rFonts w:cs="Arial"/>
              </w:rPr>
              <w:lastRenderedPageBreak/>
              <w:t>Earthing</w:t>
            </w:r>
          </w:p>
        </w:tc>
        <w:tc>
          <w:tcPr>
            <w:tcW w:w="6634" w:type="dxa"/>
          </w:tcPr>
          <w:p w14:paraId="0C914808" w14:textId="77777777" w:rsidR="000E5686" w:rsidRPr="007E0B31" w:rsidRDefault="000E5686" w:rsidP="000E5686">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0E5686" w:rsidRPr="007E0B31" w14:paraId="20790EFF" w14:textId="77777777" w:rsidTr="56193979">
        <w:trPr>
          <w:cantSplit/>
        </w:trPr>
        <w:tc>
          <w:tcPr>
            <w:tcW w:w="2884" w:type="dxa"/>
          </w:tcPr>
          <w:p w14:paraId="583FA21D" w14:textId="77777777" w:rsidR="000E5686" w:rsidRPr="007E0B31" w:rsidRDefault="000E5686" w:rsidP="000E5686">
            <w:pPr>
              <w:pStyle w:val="Arial11Bold"/>
              <w:rPr>
                <w:rFonts w:cs="Arial"/>
              </w:rPr>
            </w:pPr>
            <w:r w:rsidRPr="007E0B31">
              <w:rPr>
                <w:rFonts w:cs="Arial"/>
              </w:rPr>
              <w:t>Earthing Device</w:t>
            </w:r>
          </w:p>
        </w:tc>
        <w:tc>
          <w:tcPr>
            <w:tcW w:w="6634" w:type="dxa"/>
          </w:tcPr>
          <w:p w14:paraId="1C3B0D47" w14:textId="77777777" w:rsidR="000E5686" w:rsidRPr="007E0B31" w:rsidRDefault="000E5686" w:rsidP="000E5686">
            <w:pPr>
              <w:pStyle w:val="TableArial11"/>
              <w:rPr>
                <w:rFonts w:cs="Arial"/>
              </w:rPr>
            </w:pPr>
            <w:r w:rsidRPr="007E0B31">
              <w:rPr>
                <w:rFonts w:cs="Arial"/>
              </w:rPr>
              <w:t>A means of providing a connection between a conductor and earth being of adequate strength and capability.</w:t>
            </w:r>
          </w:p>
        </w:tc>
      </w:tr>
      <w:tr w:rsidR="000E5686" w:rsidRPr="007E0B31" w14:paraId="6FE62627" w14:textId="77777777" w:rsidTr="56193979">
        <w:trPr>
          <w:cantSplit/>
        </w:trPr>
        <w:tc>
          <w:tcPr>
            <w:tcW w:w="2884" w:type="dxa"/>
          </w:tcPr>
          <w:p w14:paraId="5F411AEF" w14:textId="77777777" w:rsidR="000E5686" w:rsidRPr="007E0B31" w:rsidRDefault="000E5686" w:rsidP="000E5686">
            <w:pPr>
              <w:pStyle w:val="Arial11Bold"/>
              <w:rPr>
                <w:rFonts w:cs="Arial"/>
              </w:rPr>
            </w:pPr>
            <w:r w:rsidRPr="007E0B31">
              <w:rPr>
                <w:rFonts w:cs="Arial"/>
              </w:rPr>
              <w:t>Elected Panel Members</w:t>
            </w:r>
          </w:p>
        </w:tc>
        <w:tc>
          <w:tcPr>
            <w:tcW w:w="6634" w:type="dxa"/>
          </w:tcPr>
          <w:p w14:paraId="5FB33BE8" w14:textId="77777777" w:rsidR="000E5686" w:rsidRPr="007E0B31" w:rsidRDefault="000E5686" w:rsidP="000E5686">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0E5686" w:rsidRPr="007E0B31" w:rsidRDefault="000E5686" w:rsidP="000E5686">
            <w:pPr>
              <w:pStyle w:val="TableArial11"/>
              <w:rPr>
                <w:rFonts w:cs="Arial"/>
              </w:rPr>
            </w:pPr>
            <w:r w:rsidRPr="007E0B31">
              <w:rPr>
                <w:rFonts w:cs="Arial"/>
              </w:rPr>
              <w:t xml:space="preserve">(a) the representative of the </w:t>
            </w:r>
            <w:proofErr w:type="gramStart"/>
            <w:r w:rsidRPr="007E0B31">
              <w:rPr>
                <w:rFonts w:cs="Arial"/>
                <w:b/>
              </w:rPr>
              <w:t>Suppliers</w:t>
            </w:r>
            <w:r w:rsidRPr="007E0B31">
              <w:rPr>
                <w:rFonts w:cs="Arial"/>
              </w:rPr>
              <w:t>;</w:t>
            </w:r>
            <w:proofErr w:type="gramEnd"/>
          </w:p>
          <w:p w14:paraId="0B280CC3" w14:textId="77777777" w:rsidR="000E5686" w:rsidRPr="007E0B31" w:rsidRDefault="000E5686" w:rsidP="000E5686">
            <w:pPr>
              <w:pStyle w:val="TableArial11"/>
              <w:rPr>
                <w:rFonts w:cs="Arial"/>
              </w:rPr>
            </w:pPr>
            <w:r w:rsidRPr="007E0B31">
              <w:rPr>
                <w:rFonts w:cs="Arial"/>
              </w:rPr>
              <w:t xml:space="preserve">(b) the representative of the </w:t>
            </w:r>
            <w:r w:rsidRPr="007E0B31">
              <w:rPr>
                <w:rFonts w:cs="Arial"/>
                <w:b/>
              </w:rPr>
              <w:t xml:space="preserve">Onshore Transmission </w:t>
            </w:r>
            <w:proofErr w:type="gramStart"/>
            <w:r w:rsidRPr="007E0B31">
              <w:rPr>
                <w:rFonts w:cs="Arial"/>
                <w:b/>
              </w:rPr>
              <w:t>Licensees</w:t>
            </w:r>
            <w:r w:rsidRPr="007E0B31">
              <w:rPr>
                <w:rFonts w:cs="Arial"/>
              </w:rPr>
              <w:t>;</w:t>
            </w:r>
            <w:proofErr w:type="gramEnd"/>
          </w:p>
          <w:p w14:paraId="1A7E3FA0" w14:textId="77777777" w:rsidR="000E5686" w:rsidRPr="007E0B31" w:rsidRDefault="000E5686" w:rsidP="000E5686">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0E5686" w:rsidRPr="007E0B31" w:rsidRDefault="000E5686" w:rsidP="000E5686">
            <w:pPr>
              <w:pStyle w:val="TableArial11"/>
              <w:rPr>
                <w:rFonts w:cs="Arial"/>
              </w:rPr>
            </w:pPr>
            <w:r w:rsidRPr="007E0B31">
              <w:rPr>
                <w:rFonts w:cs="Arial"/>
              </w:rPr>
              <w:t xml:space="preserve">(d) the representatives of the </w:t>
            </w:r>
            <w:r w:rsidRPr="007E0B31">
              <w:rPr>
                <w:rFonts w:cs="Arial"/>
                <w:b/>
              </w:rPr>
              <w:t>Generators</w:t>
            </w:r>
          </w:p>
        </w:tc>
      </w:tr>
      <w:tr w:rsidR="000E5686" w:rsidRPr="007E0B31" w14:paraId="79615CAE" w14:textId="77777777" w:rsidTr="56193979">
        <w:trPr>
          <w:cantSplit/>
        </w:trPr>
        <w:tc>
          <w:tcPr>
            <w:tcW w:w="2884" w:type="dxa"/>
          </w:tcPr>
          <w:p w14:paraId="6B5295BC" w14:textId="77777777" w:rsidR="000E5686" w:rsidRPr="007E0B31" w:rsidRDefault="000E5686" w:rsidP="000E5686">
            <w:pPr>
              <w:pStyle w:val="Arial11Bold"/>
              <w:rPr>
                <w:rFonts w:cs="Arial"/>
              </w:rPr>
            </w:pPr>
            <w:r w:rsidRPr="007E0B31">
              <w:rPr>
                <w:rFonts w:cs="Arial"/>
              </w:rPr>
              <w:t>Electrical Standard</w:t>
            </w:r>
          </w:p>
        </w:tc>
        <w:tc>
          <w:tcPr>
            <w:tcW w:w="6634" w:type="dxa"/>
          </w:tcPr>
          <w:p w14:paraId="5A4738F8" w14:textId="77777777" w:rsidR="000E5686" w:rsidRPr="007E0B31" w:rsidRDefault="000E5686" w:rsidP="000E5686">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0E5686" w:rsidRPr="007E0B31" w14:paraId="77FD0811" w14:textId="77777777" w:rsidTr="56193979">
        <w:trPr>
          <w:cantSplit/>
        </w:trPr>
        <w:tc>
          <w:tcPr>
            <w:tcW w:w="2884" w:type="dxa"/>
          </w:tcPr>
          <w:p w14:paraId="7CF40496" w14:textId="51F2F0DA" w:rsidR="000E5686" w:rsidRPr="00F6331A" w:rsidRDefault="000E5686" w:rsidP="000E5686">
            <w:pPr>
              <w:pStyle w:val="Arial11Bold"/>
              <w:rPr>
                <w:rFonts w:cs="Arial"/>
              </w:rPr>
            </w:pPr>
            <w:r w:rsidRPr="00F6331A">
              <w:rPr>
                <w:lang w:val="en-US"/>
              </w:rPr>
              <w:t>Electricity Balancing Regulation</w:t>
            </w:r>
          </w:p>
        </w:tc>
        <w:tc>
          <w:tcPr>
            <w:tcW w:w="6634" w:type="dxa"/>
          </w:tcPr>
          <w:p w14:paraId="3860E34E" w14:textId="35D52113" w:rsidR="000E5686" w:rsidRPr="00F6331A" w:rsidRDefault="000E5686" w:rsidP="000E5686">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0E5686" w:rsidRPr="007E0B31" w14:paraId="5FDEE14B" w14:textId="77777777" w:rsidTr="56193979">
        <w:trPr>
          <w:cantSplit/>
        </w:trPr>
        <w:tc>
          <w:tcPr>
            <w:tcW w:w="2884" w:type="dxa"/>
          </w:tcPr>
          <w:p w14:paraId="272D7034" w14:textId="77777777" w:rsidR="000E5686" w:rsidRPr="007E0B31" w:rsidRDefault="000E5686" w:rsidP="000E5686">
            <w:pPr>
              <w:pStyle w:val="Arial11Bold"/>
              <w:rPr>
                <w:rFonts w:cs="Arial"/>
              </w:rPr>
            </w:pPr>
            <w:r w:rsidRPr="007E0B31">
              <w:rPr>
                <w:rFonts w:cs="Arial"/>
              </w:rPr>
              <w:t>Electricity Council</w:t>
            </w:r>
          </w:p>
        </w:tc>
        <w:tc>
          <w:tcPr>
            <w:tcW w:w="6634" w:type="dxa"/>
          </w:tcPr>
          <w:p w14:paraId="15365170" w14:textId="77777777" w:rsidR="000E5686" w:rsidRPr="007E0B31" w:rsidRDefault="000E5686" w:rsidP="000E5686">
            <w:pPr>
              <w:pStyle w:val="TableArial11"/>
              <w:rPr>
                <w:rFonts w:cs="Arial"/>
              </w:rPr>
            </w:pPr>
            <w:r w:rsidRPr="007E0B31">
              <w:rPr>
                <w:rFonts w:cs="Arial"/>
              </w:rPr>
              <w:t>That body set up under the Electricity Act, 1957.</w:t>
            </w:r>
          </w:p>
        </w:tc>
      </w:tr>
      <w:tr w:rsidR="000E5686" w:rsidRPr="007E0B31" w14:paraId="2701B422" w14:textId="77777777" w:rsidTr="56193979">
        <w:trPr>
          <w:cantSplit/>
        </w:trPr>
        <w:tc>
          <w:tcPr>
            <w:tcW w:w="2884" w:type="dxa"/>
          </w:tcPr>
          <w:p w14:paraId="0475EF83" w14:textId="77777777" w:rsidR="000E5686" w:rsidRPr="007E0B31" w:rsidRDefault="000E5686" w:rsidP="000E5686">
            <w:pPr>
              <w:pStyle w:val="Arial11Bold"/>
              <w:rPr>
                <w:rFonts w:cs="Arial"/>
              </w:rPr>
            </w:pPr>
            <w:r w:rsidRPr="007E0B31">
              <w:rPr>
                <w:rFonts w:cs="Arial"/>
              </w:rPr>
              <w:t>Electricity Distribution Licence</w:t>
            </w:r>
          </w:p>
        </w:tc>
        <w:tc>
          <w:tcPr>
            <w:tcW w:w="6634" w:type="dxa"/>
          </w:tcPr>
          <w:p w14:paraId="3B723255" w14:textId="77777777" w:rsidR="000E5686" w:rsidRPr="007E0B31" w:rsidRDefault="000E5686" w:rsidP="000E5686">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0E5686" w:rsidRPr="007E0B31" w14:paraId="45591D21" w14:textId="77777777" w:rsidTr="56193979">
        <w:trPr>
          <w:cantSplit/>
        </w:trPr>
        <w:tc>
          <w:tcPr>
            <w:tcW w:w="2884" w:type="dxa"/>
          </w:tcPr>
          <w:p w14:paraId="07683A3F" w14:textId="77777777" w:rsidR="000E5686" w:rsidRPr="007E0B31" w:rsidRDefault="000E5686" w:rsidP="000E5686">
            <w:pPr>
              <w:pStyle w:val="Arial11Bold"/>
              <w:rPr>
                <w:rFonts w:cs="Arial"/>
              </w:rPr>
            </w:pPr>
            <w:r w:rsidRPr="007E0B31">
              <w:rPr>
                <w:rFonts w:cs="Arial"/>
              </w:rPr>
              <w:t>Electricity Regulation</w:t>
            </w:r>
          </w:p>
        </w:tc>
        <w:tc>
          <w:tcPr>
            <w:tcW w:w="6634" w:type="dxa"/>
          </w:tcPr>
          <w:p w14:paraId="448F37B6" w14:textId="77777777" w:rsidR="000E5686" w:rsidRPr="007E0B31" w:rsidRDefault="000E5686" w:rsidP="000E5686">
            <w:pPr>
              <w:pStyle w:val="TableArial11"/>
              <w:rPr>
                <w:rFonts w:cs="Arial"/>
              </w:rPr>
            </w:pPr>
            <w:r w:rsidRPr="007E0B31">
              <w:rPr>
                <w:rFonts w:cs="Arial"/>
              </w:rPr>
              <w:t xml:space="preserve">As defined in the </w:t>
            </w:r>
            <w:r w:rsidRPr="007E0B31">
              <w:rPr>
                <w:rFonts w:cs="Arial"/>
                <w:b/>
              </w:rPr>
              <w:t>Transmission Licence.</w:t>
            </w:r>
          </w:p>
        </w:tc>
      </w:tr>
      <w:tr w:rsidR="000E5686" w:rsidRPr="007E0B31" w14:paraId="3F1D3736" w14:textId="77777777" w:rsidTr="56193979">
        <w:trPr>
          <w:cantSplit/>
        </w:trPr>
        <w:tc>
          <w:tcPr>
            <w:tcW w:w="2884" w:type="dxa"/>
          </w:tcPr>
          <w:p w14:paraId="487F65CC" w14:textId="786CD569" w:rsidR="000E5686" w:rsidRPr="007E0B31" w:rsidRDefault="000E5686" w:rsidP="000E5686">
            <w:pPr>
              <w:pStyle w:val="Arial11Bold"/>
              <w:rPr>
                <w:rFonts w:cs="Arial"/>
              </w:rPr>
            </w:pPr>
            <w:r w:rsidRPr="00DB341C">
              <w:rPr>
                <w:rFonts w:cs="Arial"/>
              </w:rPr>
              <w:t>Electricity Storage</w:t>
            </w:r>
          </w:p>
        </w:tc>
        <w:tc>
          <w:tcPr>
            <w:tcW w:w="6634" w:type="dxa"/>
          </w:tcPr>
          <w:p w14:paraId="5A71141B" w14:textId="7EEFC93F" w:rsidR="000E5686" w:rsidRPr="007E0B31" w:rsidRDefault="000E5686" w:rsidP="000E5686">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0E5686" w:rsidRPr="007E0B31" w14:paraId="71C453A5" w14:textId="77777777" w:rsidTr="56193979">
        <w:trPr>
          <w:cantSplit/>
        </w:trPr>
        <w:tc>
          <w:tcPr>
            <w:tcW w:w="2884" w:type="dxa"/>
          </w:tcPr>
          <w:p w14:paraId="0C20A181" w14:textId="2AAAF4F0" w:rsidR="000E5686" w:rsidRPr="007E0B31" w:rsidRDefault="000E5686" w:rsidP="000E5686">
            <w:pPr>
              <w:pStyle w:val="Arial11Bold"/>
              <w:rPr>
                <w:rFonts w:cs="Arial"/>
              </w:rPr>
            </w:pPr>
            <w:r w:rsidRPr="00DB341C">
              <w:rPr>
                <w:rFonts w:cs="Arial"/>
              </w:rPr>
              <w:t>Electricity Storage Module</w:t>
            </w:r>
          </w:p>
        </w:tc>
        <w:tc>
          <w:tcPr>
            <w:tcW w:w="6634" w:type="dxa"/>
          </w:tcPr>
          <w:p w14:paraId="5AE08111" w14:textId="5EABFFFC" w:rsidR="000E5686" w:rsidRPr="007E0B31" w:rsidRDefault="000E5686" w:rsidP="000E5686">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w:t>
            </w:r>
            <w:proofErr w:type="gramStart"/>
            <w:r w:rsidRPr="00DB341C">
              <w:rPr>
                <w:rFonts w:cs="Arial"/>
              </w:rPr>
              <w:t>be considered to be</w:t>
            </w:r>
            <w:proofErr w:type="gramEnd"/>
            <w:r w:rsidRPr="00DB341C">
              <w:rPr>
                <w:rFonts w:cs="Arial"/>
              </w:rPr>
              <w:t xml:space="preserv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0E5686" w14:paraId="54F3B6E6" w14:textId="77777777" w:rsidTr="56193979">
        <w:trPr>
          <w:cantSplit/>
        </w:trPr>
        <w:tc>
          <w:tcPr>
            <w:tcW w:w="2884" w:type="dxa"/>
          </w:tcPr>
          <w:p w14:paraId="67ACC8AD" w14:textId="116BD586" w:rsidR="000E5686" w:rsidRDefault="000E5686" w:rsidP="000E5686">
            <w:pPr>
              <w:pStyle w:val="Arial11Bold"/>
              <w:rPr>
                <w:rFonts w:cs="Arial"/>
              </w:rPr>
            </w:pPr>
            <w:r w:rsidRPr="024814CE">
              <w:rPr>
                <w:rFonts w:cs="Arial"/>
              </w:rPr>
              <w:t>Electricity Storage Unit</w:t>
            </w:r>
          </w:p>
        </w:tc>
        <w:tc>
          <w:tcPr>
            <w:tcW w:w="6634" w:type="dxa"/>
          </w:tcPr>
          <w:p w14:paraId="0D3DC444" w14:textId="11F529A9" w:rsidR="000E5686" w:rsidRPr="00207464" w:rsidRDefault="000E5686" w:rsidP="000E5686">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0E5686" w:rsidRPr="007E0B31" w14:paraId="618E4044" w14:textId="77777777" w:rsidTr="56193979">
        <w:trPr>
          <w:cantSplit/>
        </w:trPr>
        <w:tc>
          <w:tcPr>
            <w:tcW w:w="2884" w:type="dxa"/>
          </w:tcPr>
          <w:p w14:paraId="06BF56EE" w14:textId="77777777" w:rsidR="000E5686" w:rsidRPr="007E0B31" w:rsidRDefault="000E5686" w:rsidP="000E5686">
            <w:pPr>
              <w:pStyle w:val="Arial11Bold"/>
              <w:rPr>
                <w:rFonts w:cs="Arial"/>
              </w:rPr>
            </w:pPr>
            <w:r w:rsidRPr="007E0B31">
              <w:rPr>
                <w:rFonts w:cs="Arial"/>
              </w:rPr>
              <w:lastRenderedPageBreak/>
              <w:t>Electricity Supply Industry Arbitration Association</w:t>
            </w:r>
          </w:p>
        </w:tc>
        <w:tc>
          <w:tcPr>
            <w:tcW w:w="6634" w:type="dxa"/>
          </w:tcPr>
          <w:p w14:paraId="75769710" w14:textId="77777777" w:rsidR="000E5686" w:rsidRPr="007E0B31" w:rsidRDefault="000E5686" w:rsidP="000E5686">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0E5686" w:rsidRPr="007E0B31" w14:paraId="7456E88A" w14:textId="77777777" w:rsidTr="56193979">
        <w:trPr>
          <w:cantSplit/>
        </w:trPr>
        <w:tc>
          <w:tcPr>
            <w:tcW w:w="2884" w:type="dxa"/>
          </w:tcPr>
          <w:p w14:paraId="2944497F" w14:textId="77777777" w:rsidR="000E5686" w:rsidRPr="007E0B31" w:rsidRDefault="000E5686" w:rsidP="000E5686">
            <w:pPr>
              <w:pStyle w:val="Arial11Bold"/>
              <w:rPr>
                <w:rFonts w:cs="Arial"/>
              </w:rPr>
            </w:pPr>
            <w:r w:rsidRPr="007E0B31">
              <w:rPr>
                <w:rFonts w:cs="Arial"/>
              </w:rPr>
              <w:t>Electricity Supply Licence</w:t>
            </w:r>
          </w:p>
        </w:tc>
        <w:tc>
          <w:tcPr>
            <w:tcW w:w="6634" w:type="dxa"/>
          </w:tcPr>
          <w:p w14:paraId="3BC449FB" w14:textId="77777777" w:rsidR="000E5686" w:rsidRPr="007E0B31" w:rsidRDefault="000E5686" w:rsidP="000E5686">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0E5686" w:rsidRPr="007E0B31" w14:paraId="383B22BD" w14:textId="77777777" w:rsidTr="56193979">
        <w:trPr>
          <w:cantSplit/>
        </w:trPr>
        <w:tc>
          <w:tcPr>
            <w:tcW w:w="2884" w:type="dxa"/>
          </w:tcPr>
          <w:p w14:paraId="4523E57A" w14:textId="77777777" w:rsidR="000E5686" w:rsidRPr="007E0B31" w:rsidRDefault="000E5686" w:rsidP="000E5686">
            <w:pPr>
              <w:pStyle w:val="Arial11Bold"/>
              <w:rPr>
                <w:rFonts w:cs="Arial"/>
              </w:rPr>
            </w:pPr>
            <w:r w:rsidRPr="007E0B31">
              <w:rPr>
                <w:rFonts w:cs="Arial"/>
              </w:rPr>
              <w:t>Electromagnetic Compatibility Level</w:t>
            </w:r>
          </w:p>
        </w:tc>
        <w:tc>
          <w:tcPr>
            <w:tcW w:w="6634" w:type="dxa"/>
          </w:tcPr>
          <w:p w14:paraId="0D27502A" w14:textId="4D35DCA2" w:rsidR="000E5686" w:rsidRPr="007E0B31" w:rsidRDefault="000E5686" w:rsidP="000E5686">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0E5686" w:rsidRPr="00045E74" w14:paraId="7C353F29" w14:textId="77777777" w:rsidTr="56193979">
        <w:trPr>
          <w:cantSplit/>
        </w:trPr>
        <w:tc>
          <w:tcPr>
            <w:tcW w:w="2884" w:type="dxa"/>
          </w:tcPr>
          <w:p w14:paraId="20946F4B" w14:textId="4E1A3AC5" w:rsidR="000E5686" w:rsidRPr="00045E74" w:rsidRDefault="000E5686" w:rsidP="000E5686">
            <w:pPr>
              <w:pStyle w:val="Arial11Bold"/>
              <w:rPr>
                <w:rFonts w:cs="Arial"/>
              </w:rPr>
            </w:pPr>
            <w:r w:rsidRPr="002510FF">
              <w:rPr>
                <w:rFonts w:cs="Arial"/>
              </w:rPr>
              <w:t>Electronic Power Converter</w:t>
            </w:r>
          </w:p>
        </w:tc>
        <w:tc>
          <w:tcPr>
            <w:tcW w:w="6634" w:type="dxa"/>
          </w:tcPr>
          <w:p w14:paraId="797E454B" w14:textId="5F4D88DB" w:rsidR="000E5686" w:rsidRPr="00045E74" w:rsidRDefault="000E5686" w:rsidP="000E5686">
            <w:pPr>
              <w:pStyle w:val="TableArial11"/>
              <w:rPr>
                <w:rFonts w:cs="Arial"/>
              </w:rPr>
            </w:pPr>
            <w:r w:rsidRPr="002510FF">
              <w:rPr>
                <w:rFonts w:cs="Arial"/>
              </w:rPr>
              <w:t>Electrical</w:t>
            </w:r>
            <w:r w:rsidRPr="002510FF">
              <w:rPr>
                <w:rFonts w:cs="Arial"/>
                <w:b/>
              </w:rPr>
              <w:t xml:space="preserve"> Plant and </w:t>
            </w:r>
            <w:proofErr w:type="gramStart"/>
            <w:r w:rsidRPr="002510FF">
              <w:rPr>
                <w:rFonts w:cs="Arial"/>
                <w:b/>
              </w:rPr>
              <w:t xml:space="preserve">Apparatus </w:t>
            </w:r>
            <w:r w:rsidRPr="002510FF">
              <w:rPr>
                <w:rFonts w:cs="Arial"/>
              </w:rPr>
              <w:t xml:space="preserve"> which</w:t>
            </w:r>
            <w:proofErr w:type="gramEnd"/>
            <w:r w:rsidRPr="002510FF">
              <w:rPr>
                <w:rFonts w:cs="Arial"/>
              </w:rPr>
              <w:t xml:space="preserve">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0E5686" w:rsidRPr="007E0B31" w14:paraId="78630B68" w14:textId="77777777" w:rsidTr="56193979">
        <w:trPr>
          <w:cantSplit/>
        </w:trPr>
        <w:tc>
          <w:tcPr>
            <w:tcW w:w="2884" w:type="dxa"/>
          </w:tcPr>
          <w:p w14:paraId="4FB09170" w14:textId="77777777" w:rsidR="000E5686" w:rsidRPr="007E0B31" w:rsidRDefault="000E5686" w:rsidP="000E5686">
            <w:pPr>
              <w:pStyle w:val="Arial11Bold"/>
              <w:rPr>
                <w:rFonts w:cs="Arial"/>
              </w:rPr>
            </w:pPr>
            <w:r w:rsidRPr="007E0B31">
              <w:rPr>
                <w:rFonts w:cs="Arial"/>
              </w:rPr>
              <w:t>Embedded</w:t>
            </w:r>
          </w:p>
        </w:tc>
        <w:tc>
          <w:tcPr>
            <w:tcW w:w="6634" w:type="dxa"/>
          </w:tcPr>
          <w:p w14:paraId="43C85B4A" w14:textId="477FDA09" w:rsidR="000E5686" w:rsidRPr="007E0B31" w:rsidRDefault="000E5686" w:rsidP="000E5686">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0E5686" w:rsidRPr="007E0B31" w14:paraId="7BE66195" w14:textId="77777777" w:rsidTr="56193979">
        <w:trPr>
          <w:cantSplit/>
        </w:trPr>
        <w:tc>
          <w:tcPr>
            <w:tcW w:w="2884" w:type="dxa"/>
          </w:tcPr>
          <w:p w14:paraId="0AB999B5" w14:textId="77777777" w:rsidR="000E5686" w:rsidRPr="007E0B31" w:rsidRDefault="000E5686" w:rsidP="000E5686">
            <w:pPr>
              <w:pStyle w:val="Arial11Bold"/>
              <w:rPr>
                <w:rFonts w:cs="Arial"/>
              </w:rPr>
            </w:pPr>
            <w:r w:rsidRPr="007E0B31">
              <w:rPr>
                <w:rFonts w:cs="Arial"/>
              </w:rPr>
              <w:t>Embedded Development</w:t>
            </w:r>
          </w:p>
        </w:tc>
        <w:tc>
          <w:tcPr>
            <w:tcW w:w="6634" w:type="dxa"/>
          </w:tcPr>
          <w:p w14:paraId="0D4A7139" w14:textId="54525408" w:rsidR="000E5686" w:rsidRPr="007E0B31" w:rsidRDefault="000E5686" w:rsidP="000E5686">
            <w:pPr>
              <w:pStyle w:val="TableArial11"/>
              <w:rPr>
                <w:rFonts w:cs="Arial"/>
              </w:rPr>
            </w:pPr>
            <w:r w:rsidRPr="007E0B31">
              <w:rPr>
                <w:rFonts w:cs="Arial"/>
              </w:rPr>
              <w:t>Has the meaning set out in PC.4.4.3(a)</w:t>
            </w:r>
            <w:r>
              <w:rPr>
                <w:rFonts w:cs="Arial"/>
              </w:rPr>
              <w:t>.</w:t>
            </w:r>
          </w:p>
        </w:tc>
      </w:tr>
      <w:tr w:rsidR="000E5686" w:rsidRPr="007E0B31" w14:paraId="324AF804" w14:textId="77777777" w:rsidTr="56193979">
        <w:trPr>
          <w:cantSplit/>
        </w:trPr>
        <w:tc>
          <w:tcPr>
            <w:tcW w:w="2884" w:type="dxa"/>
          </w:tcPr>
          <w:p w14:paraId="503A9514" w14:textId="77777777" w:rsidR="000E5686" w:rsidRPr="007E0B31" w:rsidRDefault="000E5686" w:rsidP="000E5686">
            <w:pPr>
              <w:pStyle w:val="Arial11Bold"/>
              <w:rPr>
                <w:rFonts w:cs="Arial"/>
              </w:rPr>
            </w:pPr>
            <w:r w:rsidRPr="007E0B31">
              <w:rPr>
                <w:rFonts w:cs="Arial"/>
              </w:rPr>
              <w:t>Embedded Development Agreement</w:t>
            </w:r>
          </w:p>
        </w:tc>
        <w:tc>
          <w:tcPr>
            <w:tcW w:w="6634" w:type="dxa"/>
          </w:tcPr>
          <w:p w14:paraId="7275F528" w14:textId="77777777" w:rsidR="000E5686" w:rsidRPr="007E0B31" w:rsidRDefault="000E5686" w:rsidP="000E5686">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w:t>
            </w:r>
            <w:proofErr w:type="gramStart"/>
            <w:r w:rsidRPr="007E0B31">
              <w:rPr>
                <w:rFonts w:cs="Arial"/>
              </w:rPr>
              <w:t>site specific</w:t>
            </w:r>
            <w:proofErr w:type="gramEnd"/>
            <w:r w:rsidRPr="007E0B31">
              <w:rPr>
                <w:rFonts w:cs="Arial"/>
              </w:rPr>
              <w:t xml:space="preserve"> details in relation to that use of the </w:t>
            </w:r>
            <w:r w:rsidRPr="007E0B31">
              <w:rPr>
                <w:rFonts w:cs="Arial"/>
                <w:b/>
              </w:rPr>
              <w:t>Network Operator’s System</w:t>
            </w:r>
            <w:r w:rsidRPr="007E0B31">
              <w:rPr>
                <w:rFonts w:cs="Arial"/>
              </w:rPr>
              <w:t>.</w:t>
            </w:r>
          </w:p>
        </w:tc>
      </w:tr>
      <w:tr w:rsidR="000E5686" w:rsidRPr="007E0B31" w14:paraId="76FDE784" w14:textId="77777777" w:rsidTr="56193979">
        <w:trPr>
          <w:cantSplit/>
        </w:trPr>
        <w:tc>
          <w:tcPr>
            <w:tcW w:w="2884" w:type="dxa"/>
          </w:tcPr>
          <w:p w14:paraId="067A8F97" w14:textId="4D591BE2" w:rsidR="000E5686" w:rsidRPr="009D0E56" w:rsidRDefault="000E5686" w:rsidP="000E5686">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0E5686" w:rsidRPr="004161F0" w:rsidRDefault="000E5686" w:rsidP="000E5686">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w:t>
            </w:r>
            <w:proofErr w:type="gramStart"/>
            <w:r w:rsidRPr="004161F0">
              <w:rPr>
                <w:rStyle w:val="normaltextrun"/>
                <w:rFonts w:ascii="Arial" w:hAnsi="Arial" w:cs="Arial"/>
                <w:sz w:val="20"/>
                <w:szCs w:val="20"/>
              </w:rPr>
              <w:t>all of</w:t>
            </w:r>
            <w:proofErr w:type="gramEnd"/>
            <w:r w:rsidRPr="004161F0">
              <w:rPr>
                <w:rStyle w:val="normaltextrun"/>
                <w:rFonts w:ascii="Arial" w:hAnsi="Arial" w:cs="Arial"/>
                <w:sz w:val="20"/>
                <w:szCs w:val="20"/>
              </w:rPr>
              <w:t>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0E5686" w:rsidRPr="004161F0" w:rsidRDefault="000E5686" w:rsidP="000E5686">
            <w:pPr>
              <w:pStyle w:val="paragraph"/>
              <w:spacing w:before="0" w:beforeAutospacing="0" w:after="0" w:afterAutospacing="0"/>
              <w:ind w:left="45"/>
              <w:textAlignment w:val="baseline"/>
              <w:rPr>
                <w:rFonts w:ascii="Arial" w:hAnsi="Arial" w:cs="Arial"/>
                <w:sz w:val="20"/>
                <w:szCs w:val="20"/>
              </w:rPr>
            </w:pPr>
          </w:p>
          <w:p w14:paraId="077319CF" w14:textId="77777777" w:rsidR="000E5686" w:rsidRPr="004161F0" w:rsidRDefault="000E5686" w:rsidP="000E5686">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0E5686" w:rsidRPr="004161F0" w:rsidRDefault="000E5686" w:rsidP="000E5686">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0E5686" w:rsidRPr="007E0B31" w14:paraId="00288AB3" w14:textId="77777777" w:rsidTr="56193979">
        <w:trPr>
          <w:cantSplit/>
        </w:trPr>
        <w:tc>
          <w:tcPr>
            <w:tcW w:w="2884" w:type="dxa"/>
          </w:tcPr>
          <w:p w14:paraId="55688B36" w14:textId="0C025310" w:rsidR="000E5686" w:rsidRPr="007E0B31" w:rsidRDefault="000E5686" w:rsidP="000E5686">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6634" w:type="dxa"/>
          </w:tcPr>
          <w:p w14:paraId="26B17029" w14:textId="13AF074F" w:rsidR="000E5686" w:rsidRPr="007E0B31" w:rsidRDefault="000E5686" w:rsidP="000E5686">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0E5686" w:rsidRPr="007E0B31" w14:paraId="2DAED564" w14:textId="77777777" w:rsidTr="56193979">
        <w:trPr>
          <w:cantSplit/>
        </w:trPr>
        <w:tc>
          <w:tcPr>
            <w:tcW w:w="2884" w:type="dxa"/>
          </w:tcPr>
          <w:p w14:paraId="01198E4B" w14:textId="77777777" w:rsidR="000E5686" w:rsidRPr="007E0B31" w:rsidRDefault="000E5686" w:rsidP="000E5686">
            <w:pPr>
              <w:pStyle w:val="Arial11Bold"/>
              <w:rPr>
                <w:rFonts w:cs="Arial"/>
              </w:rPr>
            </w:pPr>
            <w:r w:rsidRPr="007E0B31">
              <w:rPr>
                <w:rFonts w:cs="Arial"/>
              </w:rPr>
              <w:t>Embedded Person</w:t>
            </w:r>
          </w:p>
        </w:tc>
        <w:tc>
          <w:tcPr>
            <w:tcW w:w="6634" w:type="dxa"/>
          </w:tcPr>
          <w:p w14:paraId="4C7488BF" w14:textId="77777777" w:rsidR="000E5686" w:rsidRPr="007E0B31" w:rsidRDefault="000E5686" w:rsidP="000E5686">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0E5686" w:rsidRPr="007E0B31" w14:paraId="1456BAF8" w14:textId="77777777" w:rsidTr="56193979">
        <w:trPr>
          <w:cantSplit/>
        </w:trPr>
        <w:tc>
          <w:tcPr>
            <w:tcW w:w="2884" w:type="dxa"/>
          </w:tcPr>
          <w:p w14:paraId="273D1FA4" w14:textId="77777777" w:rsidR="000E5686" w:rsidRPr="007E0B31" w:rsidRDefault="000E5686" w:rsidP="000E5686">
            <w:pPr>
              <w:pStyle w:val="Arial11Bold"/>
              <w:rPr>
                <w:rFonts w:cs="Arial"/>
              </w:rPr>
            </w:pPr>
            <w:r w:rsidRPr="007E0B31">
              <w:rPr>
                <w:rFonts w:cs="Arial"/>
              </w:rPr>
              <w:t xml:space="preserve">Emergency </w:t>
            </w:r>
            <w:proofErr w:type="spellStart"/>
            <w:r w:rsidRPr="007E0B31">
              <w:rPr>
                <w:rFonts w:cs="Arial"/>
              </w:rPr>
              <w:t>Deenergisation</w:t>
            </w:r>
            <w:proofErr w:type="spellEnd"/>
            <w:r w:rsidRPr="007E0B31">
              <w:rPr>
                <w:rFonts w:cs="Arial"/>
              </w:rPr>
              <w:t xml:space="preserve"> Instruction</w:t>
            </w:r>
          </w:p>
        </w:tc>
        <w:tc>
          <w:tcPr>
            <w:tcW w:w="6634" w:type="dxa"/>
          </w:tcPr>
          <w:p w14:paraId="6EF3A6E6" w14:textId="50832DA9" w:rsidR="000E5686" w:rsidRPr="007E0B31" w:rsidRDefault="000E5686" w:rsidP="000E5686">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0E5686" w:rsidRPr="007E0B31" w14:paraId="309DF515" w14:textId="77777777" w:rsidTr="56193979">
        <w:trPr>
          <w:cantSplit/>
        </w:trPr>
        <w:tc>
          <w:tcPr>
            <w:tcW w:w="2884" w:type="dxa"/>
          </w:tcPr>
          <w:p w14:paraId="5E4F87D8" w14:textId="77777777" w:rsidR="000E5686" w:rsidRPr="007E0B31" w:rsidRDefault="000E5686" w:rsidP="000E5686">
            <w:pPr>
              <w:pStyle w:val="Arial11Bold"/>
              <w:rPr>
                <w:rFonts w:cs="Arial"/>
              </w:rPr>
            </w:pPr>
            <w:r w:rsidRPr="007E0B31">
              <w:rPr>
                <w:rFonts w:cs="Arial"/>
              </w:rPr>
              <w:t>Emergency Instruction</w:t>
            </w:r>
          </w:p>
        </w:tc>
        <w:tc>
          <w:tcPr>
            <w:tcW w:w="6634" w:type="dxa"/>
          </w:tcPr>
          <w:p w14:paraId="2C1B5BD0" w14:textId="3A6BD19D" w:rsidR="000E5686" w:rsidRPr="007E0B31" w:rsidRDefault="000E5686" w:rsidP="000E5686">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 xml:space="preserve">Other Relevant </w:t>
            </w:r>
            <w:proofErr w:type="gramStart"/>
            <w:r w:rsidRPr="024814CE">
              <w:rPr>
                <w:rFonts w:cs="Arial"/>
                <w:b/>
                <w:bCs/>
              </w:rPr>
              <w:t>Data</w:t>
            </w:r>
            <w:r w:rsidRPr="024814CE">
              <w:rPr>
                <w:rFonts w:cs="Arial"/>
              </w:rPr>
              <w:t>, and</w:t>
            </w:r>
            <w:proofErr w:type="gramEnd"/>
            <w:r w:rsidRPr="024814CE">
              <w:rPr>
                <w:rFonts w:cs="Arial"/>
              </w:rPr>
              <w:t xml:space="preserve"> may include an instruction to trip a</w:t>
            </w:r>
            <w:r w:rsidRPr="024814CE">
              <w:rPr>
                <w:rFonts w:cs="Arial"/>
                <w:b/>
                <w:bCs/>
              </w:rPr>
              <w:t xml:space="preserve"> Genset</w:t>
            </w:r>
            <w:r w:rsidRPr="024814CE">
              <w:rPr>
                <w:rFonts w:cs="Arial"/>
              </w:rPr>
              <w:t>.</w:t>
            </w:r>
          </w:p>
        </w:tc>
      </w:tr>
      <w:tr w:rsidR="000E5686" w:rsidRPr="007E0B31" w14:paraId="0B7E24DC" w14:textId="77777777" w:rsidTr="56193979">
        <w:trPr>
          <w:cantSplit/>
        </w:trPr>
        <w:tc>
          <w:tcPr>
            <w:tcW w:w="2884" w:type="dxa"/>
          </w:tcPr>
          <w:p w14:paraId="36CFFB26" w14:textId="77777777" w:rsidR="000E5686" w:rsidRPr="007E0B31" w:rsidRDefault="000E5686" w:rsidP="000E5686">
            <w:pPr>
              <w:pStyle w:val="Arial11Bold"/>
              <w:rPr>
                <w:rFonts w:cs="Arial"/>
              </w:rPr>
            </w:pPr>
            <w:r w:rsidRPr="007E0B31">
              <w:rPr>
                <w:rFonts w:cs="Arial"/>
              </w:rPr>
              <w:lastRenderedPageBreak/>
              <w:t>EMR Administrative Parties</w:t>
            </w:r>
          </w:p>
        </w:tc>
        <w:tc>
          <w:tcPr>
            <w:tcW w:w="6634" w:type="dxa"/>
          </w:tcPr>
          <w:p w14:paraId="63E2B672" w14:textId="77777777" w:rsidR="000E5686" w:rsidRPr="007E0B31" w:rsidRDefault="000E5686" w:rsidP="000E5686">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Provider</w:t>
            </w:r>
            <w:r w:rsidRPr="007E0B31">
              <w:rPr>
                <w:rFonts w:cs="Arial"/>
              </w:rPr>
              <w:t>.</w:t>
            </w:r>
          </w:p>
        </w:tc>
      </w:tr>
      <w:tr w:rsidR="000E5686" w:rsidRPr="007E0B31" w14:paraId="1177F5BF" w14:textId="77777777" w:rsidTr="56193979">
        <w:trPr>
          <w:cantSplit/>
        </w:trPr>
        <w:tc>
          <w:tcPr>
            <w:tcW w:w="2884" w:type="dxa"/>
          </w:tcPr>
          <w:p w14:paraId="0158BF8D" w14:textId="77777777" w:rsidR="000E5686" w:rsidRPr="007E0B31" w:rsidRDefault="000E5686" w:rsidP="000E5686">
            <w:pPr>
              <w:pStyle w:val="Arial11Bold"/>
              <w:rPr>
                <w:rFonts w:cs="Arial"/>
              </w:rPr>
            </w:pPr>
            <w:r w:rsidRPr="007E0B31">
              <w:rPr>
                <w:rFonts w:cs="Arial"/>
              </w:rPr>
              <w:t>EMR Documents</w:t>
            </w:r>
          </w:p>
        </w:tc>
        <w:tc>
          <w:tcPr>
            <w:tcW w:w="6634" w:type="dxa"/>
          </w:tcPr>
          <w:p w14:paraId="44B93D78" w14:textId="77777777" w:rsidR="000E5686" w:rsidRPr="007E0B31" w:rsidRDefault="000E5686" w:rsidP="000E5686">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0E5686" w:rsidRPr="007E0B31" w14:paraId="3F49DD85" w14:textId="77777777" w:rsidTr="56193979">
        <w:trPr>
          <w:cantSplit/>
        </w:trPr>
        <w:tc>
          <w:tcPr>
            <w:tcW w:w="2884" w:type="dxa"/>
          </w:tcPr>
          <w:p w14:paraId="421B5476" w14:textId="77777777" w:rsidR="000E5686" w:rsidRPr="007E0B31" w:rsidRDefault="000E5686" w:rsidP="000E5686">
            <w:pPr>
              <w:pStyle w:val="Arial11Bold"/>
              <w:rPr>
                <w:rFonts w:cs="Arial"/>
              </w:rPr>
            </w:pPr>
            <w:r w:rsidRPr="007E0B31">
              <w:rPr>
                <w:rFonts w:cs="Arial"/>
              </w:rPr>
              <w:t>EMR Functions</w:t>
            </w:r>
          </w:p>
        </w:tc>
        <w:tc>
          <w:tcPr>
            <w:tcW w:w="6634" w:type="dxa"/>
          </w:tcPr>
          <w:p w14:paraId="2D8415ED" w14:textId="77777777" w:rsidR="000E5686" w:rsidRPr="007E0B31" w:rsidRDefault="000E5686" w:rsidP="000E5686">
            <w:pPr>
              <w:pStyle w:val="TableArial11"/>
              <w:rPr>
                <w:rFonts w:cs="Arial"/>
              </w:rPr>
            </w:pPr>
            <w:r w:rsidRPr="007E0B31">
              <w:rPr>
                <w:rFonts w:cs="Arial"/>
              </w:rPr>
              <w:t>Has the meaning given to “EMR functions” in Chapter 5 of Part 2 of the Energy Act 2013.</w:t>
            </w:r>
          </w:p>
        </w:tc>
      </w:tr>
      <w:tr w:rsidR="000E5686" w:rsidRPr="007E0B31" w14:paraId="02A6FBDC" w14:textId="77777777" w:rsidTr="56193979">
        <w:trPr>
          <w:cantSplit/>
        </w:trPr>
        <w:tc>
          <w:tcPr>
            <w:tcW w:w="2884" w:type="dxa"/>
          </w:tcPr>
          <w:p w14:paraId="0FC4088B" w14:textId="77777777" w:rsidR="000E5686" w:rsidRPr="007E0B31" w:rsidRDefault="000E5686" w:rsidP="000E5686">
            <w:pPr>
              <w:pStyle w:val="Arial11Bold"/>
              <w:rPr>
                <w:rFonts w:cs="Arial"/>
              </w:rPr>
            </w:pPr>
            <w:r w:rsidRPr="007E0B31">
              <w:rPr>
                <w:rFonts w:cs="Arial"/>
              </w:rPr>
              <w:t>Engineering Recommendations</w:t>
            </w:r>
          </w:p>
        </w:tc>
        <w:tc>
          <w:tcPr>
            <w:tcW w:w="6634" w:type="dxa"/>
          </w:tcPr>
          <w:p w14:paraId="6E886C13" w14:textId="77777777" w:rsidR="000E5686" w:rsidRPr="007E0B31" w:rsidRDefault="000E5686" w:rsidP="000E5686">
            <w:pPr>
              <w:pStyle w:val="TableArial11"/>
              <w:rPr>
                <w:rFonts w:cs="Arial"/>
              </w:rPr>
            </w:pPr>
            <w:r w:rsidRPr="007E0B31">
              <w:rPr>
                <w:rFonts w:cs="Arial"/>
              </w:rPr>
              <w:t>The documents referred to as such and issued by the Energy Networks Association or the former Electricity Council.</w:t>
            </w:r>
          </w:p>
        </w:tc>
      </w:tr>
      <w:tr w:rsidR="000E5686" w:rsidRPr="007E0B31" w14:paraId="19BABE29" w14:textId="77777777" w:rsidTr="56193979">
        <w:trPr>
          <w:cantSplit/>
        </w:trPr>
        <w:tc>
          <w:tcPr>
            <w:tcW w:w="2884" w:type="dxa"/>
          </w:tcPr>
          <w:p w14:paraId="552734E6" w14:textId="1545D5FD" w:rsidR="000E5686" w:rsidRPr="007E0B31" w:rsidRDefault="000E5686" w:rsidP="000E5686">
            <w:pPr>
              <w:pStyle w:val="Arial11Bold"/>
              <w:rPr>
                <w:rFonts w:cs="Arial"/>
              </w:rPr>
            </w:pPr>
            <w:r>
              <w:rPr>
                <w:rFonts w:cs="Arial"/>
              </w:rPr>
              <w:t>Engineering Recommendation G5</w:t>
            </w:r>
          </w:p>
        </w:tc>
        <w:tc>
          <w:tcPr>
            <w:tcW w:w="6634" w:type="dxa"/>
          </w:tcPr>
          <w:p w14:paraId="5C25304C" w14:textId="5C9C6EBC" w:rsidR="000E5686" w:rsidRPr="007E0B31" w:rsidRDefault="000E5686" w:rsidP="000E5686">
            <w:pPr>
              <w:pStyle w:val="TableArial11"/>
              <w:rPr>
                <w:rFonts w:cs="Arial"/>
              </w:rPr>
            </w:pPr>
            <w:r>
              <w:rPr>
                <w:rFonts w:cs="Arial"/>
              </w:rPr>
              <w:t>Means Engineering Recommendation G5/5.</w:t>
            </w:r>
          </w:p>
        </w:tc>
      </w:tr>
      <w:tr w:rsidR="000E5686" w:rsidRPr="007E0B31" w14:paraId="1A461395" w14:textId="77777777" w:rsidTr="56193979">
        <w:trPr>
          <w:cantSplit/>
        </w:trPr>
        <w:tc>
          <w:tcPr>
            <w:tcW w:w="2884" w:type="dxa"/>
          </w:tcPr>
          <w:p w14:paraId="5B18CA36" w14:textId="77777777" w:rsidR="000E5686" w:rsidRPr="007E0B31" w:rsidRDefault="000E5686" w:rsidP="000E5686">
            <w:pPr>
              <w:pStyle w:val="Arial11Bold"/>
              <w:rPr>
                <w:rFonts w:cs="Arial"/>
              </w:rPr>
            </w:pPr>
            <w:bookmarkStart w:id="29"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29"/>
          </w:p>
        </w:tc>
        <w:tc>
          <w:tcPr>
            <w:tcW w:w="6634" w:type="dxa"/>
          </w:tcPr>
          <w:p w14:paraId="611268A9" w14:textId="49E96478" w:rsidR="000E5686" w:rsidRPr="007E0B31" w:rsidRDefault="000E5686" w:rsidP="000E5686">
            <w:pPr>
              <w:pStyle w:val="TableArial11"/>
              <w:rPr>
                <w:rFonts w:cs="Arial"/>
                <w:i/>
              </w:rPr>
            </w:pPr>
            <w:bookmarkStart w:id="30"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30"/>
          </w:p>
        </w:tc>
      </w:tr>
      <w:tr w:rsidR="000E5686" w:rsidRPr="007E0B31" w14:paraId="2950C7E5" w14:textId="77777777" w:rsidTr="56193979">
        <w:trPr>
          <w:cantSplit/>
        </w:trPr>
        <w:tc>
          <w:tcPr>
            <w:tcW w:w="2884" w:type="dxa"/>
          </w:tcPr>
          <w:p w14:paraId="0D69FC18" w14:textId="77777777" w:rsidR="000E5686" w:rsidRPr="001F43C1" w:rsidRDefault="000E5686" w:rsidP="000E5686">
            <w:pPr>
              <w:pStyle w:val="Arial11Bold"/>
              <w:rPr>
                <w:rFonts w:cs="Arial"/>
              </w:rPr>
            </w:pPr>
            <w:r w:rsidRPr="001F43C1">
              <w:rPr>
                <w:rFonts w:cs="Arial"/>
              </w:rPr>
              <w:t>Equipment Certificate</w:t>
            </w:r>
          </w:p>
        </w:tc>
        <w:tc>
          <w:tcPr>
            <w:tcW w:w="6634" w:type="dxa"/>
          </w:tcPr>
          <w:p w14:paraId="35F8EAB4" w14:textId="39FE8007" w:rsidR="000E5686" w:rsidRPr="001F43C1" w:rsidRDefault="000E5686" w:rsidP="000E5686">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w:t>
            </w:r>
            <w:proofErr w:type="gramStart"/>
            <w:r w:rsidRPr="005C20E3">
              <w:rPr>
                <w:rFonts w:cs="Arial"/>
              </w:rPr>
              <w:t>For the purpose of</w:t>
            </w:r>
            <w:proofErr w:type="gramEnd"/>
            <w:r w:rsidRPr="005C20E3">
              <w:rPr>
                <w:rFonts w:cs="Arial"/>
              </w:rPr>
              <w:t xml:space="preserve">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0E5686" w:rsidRPr="007E0B31" w14:paraId="03E8B9AA" w14:textId="77777777" w:rsidTr="56193979">
        <w:trPr>
          <w:cantSplit/>
        </w:trPr>
        <w:tc>
          <w:tcPr>
            <w:tcW w:w="2884" w:type="dxa"/>
          </w:tcPr>
          <w:p w14:paraId="1B116121" w14:textId="77777777" w:rsidR="000E5686" w:rsidRPr="007E0B31" w:rsidRDefault="000E5686" w:rsidP="000E5686">
            <w:pPr>
              <w:pStyle w:val="Arial11Bold"/>
              <w:rPr>
                <w:rFonts w:cs="Arial"/>
              </w:rPr>
            </w:pPr>
            <w:r w:rsidRPr="007E0B31">
              <w:rPr>
                <w:rFonts w:cs="Arial"/>
              </w:rPr>
              <w:t>Estimated Registered Data</w:t>
            </w:r>
          </w:p>
        </w:tc>
        <w:tc>
          <w:tcPr>
            <w:tcW w:w="6634" w:type="dxa"/>
          </w:tcPr>
          <w:p w14:paraId="04C7E6AA" w14:textId="77777777" w:rsidR="000E5686" w:rsidRPr="007E0B31" w:rsidRDefault="000E5686" w:rsidP="000E5686">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either upon connection will become </w:t>
            </w:r>
            <w:r w:rsidRPr="007E0B31">
              <w:rPr>
                <w:rFonts w:cs="Arial"/>
                <w:b/>
              </w:rPr>
              <w:t>Registered Data</w:t>
            </w:r>
            <w:r w:rsidRPr="007E0B31">
              <w:rPr>
                <w:rFonts w:cs="Arial"/>
              </w:rPr>
              <w:t xml:space="preserve">, or which for the purposes of the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concerned as at the date of submission are </w:t>
            </w:r>
            <w:r w:rsidRPr="007E0B31">
              <w:rPr>
                <w:rFonts w:cs="Arial"/>
                <w:b/>
              </w:rPr>
              <w:t>Registered Data</w:t>
            </w:r>
            <w:r w:rsidRPr="007E0B31">
              <w:rPr>
                <w:rFonts w:cs="Arial"/>
              </w:rPr>
              <w:t xml:space="preserve">, but in each case which for the seven succeeding </w:t>
            </w:r>
            <w:r w:rsidRPr="007E0B31">
              <w:rPr>
                <w:rFonts w:cs="Arial"/>
                <w:b/>
              </w:rPr>
              <w:t>Financial Years</w:t>
            </w:r>
            <w:r w:rsidRPr="007E0B31">
              <w:rPr>
                <w:rFonts w:cs="Arial"/>
              </w:rPr>
              <w:t xml:space="preserve"> will be an estimate of what is expected.</w:t>
            </w:r>
          </w:p>
        </w:tc>
      </w:tr>
      <w:tr w:rsidR="000E5686" w:rsidRPr="007E0B31" w14:paraId="393BBD51" w14:textId="77777777" w:rsidTr="56193979">
        <w:trPr>
          <w:cantSplit/>
        </w:trPr>
        <w:tc>
          <w:tcPr>
            <w:tcW w:w="2884" w:type="dxa"/>
          </w:tcPr>
          <w:p w14:paraId="12276130" w14:textId="77777777" w:rsidR="000E5686" w:rsidRPr="007E0B31" w:rsidRDefault="000E5686" w:rsidP="000E5686">
            <w:pPr>
              <w:pStyle w:val="Arial11Bold"/>
              <w:rPr>
                <w:rFonts w:cs="Arial"/>
              </w:rPr>
            </w:pPr>
            <w:r w:rsidRPr="007E0B31">
              <w:rPr>
                <w:rFonts w:cs="Arial"/>
              </w:rPr>
              <w:lastRenderedPageBreak/>
              <w:t>EU Code User</w:t>
            </w:r>
          </w:p>
        </w:tc>
        <w:tc>
          <w:tcPr>
            <w:tcW w:w="6634" w:type="dxa"/>
          </w:tcPr>
          <w:p w14:paraId="0BC82B48" w14:textId="77777777" w:rsidR="000E5686" w:rsidRPr="007E0B31" w:rsidRDefault="000E5686" w:rsidP="000E5686">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w:t>
            </w:r>
            <w:proofErr w:type="gramStart"/>
            <w:r w:rsidRPr="007E0B31">
              <w:rPr>
                <w:rFonts w:cs="Arial"/>
              </w:rPr>
              <w:t>following:-</w:t>
            </w:r>
            <w:proofErr w:type="gramEnd"/>
            <w:r w:rsidRPr="007E0B31">
              <w:rPr>
                <w:rFonts w:cs="Arial"/>
              </w:rPr>
              <w:t xml:space="preserve"> </w:t>
            </w:r>
          </w:p>
          <w:p w14:paraId="19312F84" w14:textId="20F13224" w:rsidR="000E5686" w:rsidRPr="007E0B31" w:rsidRDefault="000E5686" w:rsidP="000E5686">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0E5686" w:rsidRPr="007E0B31" w:rsidRDefault="000E5686" w:rsidP="000E5686">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0E5686" w:rsidRPr="007E0B31" w:rsidRDefault="000E5686" w:rsidP="000E5686">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0E5686" w:rsidRPr="007E0B31" w:rsidRDefault="000E5686" w:rsidP="000E5686">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0E5686" w:rsidRPr="007E0B31" w:rsidRDefault="000E5686" w:rsidP="000E5686">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0E5686" w:rsidRPr="007E0B31" w:rsidRDefault="000E5686" w:rsidP="000E5686">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0E5686" w:rsidRDefault="000E5686" w:rsidP="000E5686">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0E5686" w:rsidRPr="00A87826" w:rsidRDefault="000E5686" w:rsidP="000E5686">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601E91D8" w:rsidR="000E5686" w:rsidRPr="00965E71" w:rsidRDefault="000E5686" w:rsidP="000E5686">
            <w:pPr>
              <w:pStyle w:val="TableArial11"/>
              <w:numPr>
                <w:ilvl w:val="0"/>
                <w:numId w:val="11"/>
              </w:numPr>
              <w:ind w:left="742" w:hanging="708"/>
              <w:rPr>
                <w:rFonts w:eastAsia="Arial" w:cs="Arial"/>
              </w:rPr>
            </w:pPr>
            <w:r w:rsidRPr="00A87826">
              <w:rPr>
                <w:rFonts w:eastAsia="Arial"/>
              </w:rPr>
              <w:t xml:space="preserve">A </w:t>
            </w:r>
            <w:proofErr w:type="gramStart"/>
            <w:r w:rsidRPr="00A87826">
              <w:rPr>
                <w:rFonts w:eastAsia="Arial"/>
                <w:b/>
              </w:rPr>
              <w:t>Non Embedded</w:t>
            </w:r>
            <w:proofErr w:type="gramEnd"/>
            <w:r w:rsidRPr="00A87826">
              <w:rPr>
                <w:rFonts w:eastAsia="Arial"/>
                <w:b/>
              </w:rPr>
              <w:t xml:space="preserve">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0E5686" w:rsidRPr="005C20E3" w:rsidRDefault="000E5686" w:rsidP="000E5686">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 xml:space="preserve">Purchase </w:t>
            </w:r>
            <w:r w:rsidRPr="00965E71">
              <w:rPr>
                <w:rFonts w:eastAsia="Arial" w:cs="Arial"/>
                <w:b/>
                <w:bCs/>
              </w:rPr>
              <w:lastRenderedPageBreak/>
              <w:t>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0E5686" w:rsidRPr="007E0B31" w14:paraId="34B16CD5" w14:textId="77777777" w:rsidTr="56193979">
        <w:trPr>
          <w:cantSplit/>
        </w:trPr>
        <w:tc>
          <w:tcPr>
            <w:tcW w:w="2884" w:type="dxa"/>
          </w:tcPr>
          <w:p w14:paraId="43DAAB5C" w14:textId="05D82DA7" w:rsidR="000E5686" w:rsidRPr="007E0B31" w:rsidRDefault="000E5686" w:rsidP="000E5686">
            <w:pPr>
              <w:pStyle w:val="Arial11Bold"/>
              <w:rPr>
                <w:rFonts w:cs="Arial"/>
              </w:rPr>
            </w:pPr>
            <w:r w:rsidRPr="007E0B31">
              <w:rPr>
                <w:rFonts w:cs="Arial"/>
              </w:rPr>
              <w:lastRenderedPageBreak/>
              <w:t>EU Generator</w:t>
            </w:r>
          </w:p>
        </w:tc>
        <w:tc>
          <w:tcPr>
            <w:tcW w:w="6634" w:type="dxa"/>
          </w:tcPr>
          <w:p w14:paraId="36ECC795" w14:textId="515C007C" w:rsidR="000E5686" w:rsidRPr="007E0B31" w:rsidRDefault="000E5686" w:rsidP="000E5686">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0E5686" w:rsidRPr="007E0B31" w14:paraId="18C1605C" w14:textId="77777777" w:rsidTr="56193979">
        <w:trPr>
          <w:cantSplit/>
        </w:trPr>
        <w:tc>
          <w:tcPr>
            <w:tcW w:w="2884" w:type="dxa"/>
          </w:tcPr>
          <w:p w14:paraId="32E2A05F" w14:textId="08CAE283" w:rsidR="000E5686" w:rsidRPr="001F43C1" w:rsidRDefault="000E5686" w:rsidP="000E5686">
            <w:pPr>
              <w:pStyle w:val="Arial11Bold"/>
              <w:rPr>
                <w:rFonts w:cs="Arial"/>
              </w:rPr>
            </w:pPr>
            <w:r w:rsidRPr="005C20E3">
              <w:rPr>
                <w:rFonts w:cs="Arial"/>
              </w:rPr>
              <w:t>EU Grid Supply Point</w:t>
            </w:r>
          </w:p>
        </w:tc>
        <w:tc>
          <w:tcPr>
            <w:tcW w:w="6634" w:type="dxa"/>
          </w:tcPr>
          <w:p w14:paraId="5CE27367" w14:textId="77777777" w:rsidR="000E5686" w:rsidRPr="005C20E3" w:rsidRDefault="000E5686" w:rsidP="000E5686">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w:t>
            </w:r>
            <w:proofErr w:type="gramStart"/>
            <w:r w:rsidRPr="005C20E3">
              <w:rPr>
                <w:rFonts w:cs="Arial"/>
              </w:rPr>
              <w:t>either:-</w:t>
            </w:r>
            <w:proofErr w:type="gramEnd"/>
          </w:p>
          <w:p w14:paraId="76720D55" w14:textId="14E2581A" w:rsidR="000E5686" w:rsidRPr="005C20E3" w:rsidRDefault="000E5686" w:rsidP="000E5686">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w:t>
            </w:r>
            <w:proofErr w:type="gramStart"/>
            <w:r w:rsidRPr="005C20E3">
              <w:rPr>
                <w:rFonts w:cs="Arial"/>
              </w:rPr>
              <w:t>all of</w:t>
            </w:r>
            <w:proofErr w:type="gramEnd"/>
            <w:r w:rsidRPr="005C20E3">
              <w:rPr>
                <w:rFonts w:cs="Arial"/>
              </w:rPr>
              <w:t xml:space="preserve">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4A5AA66D" w:rsidR="000E5686" w:rsidRPr="005C20E3" w:rsidRDefault="000E5686" w:rsidP="000E5686">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r>
            <w:proofErr w:type="gramStart"/>
            <w:r w:rsidRPr="005C20E3">
              <w:rPr>
                <w:rFonts w:cs="Arial"/>
                <w:b/>
              </w:rPr>
              <w:t>Customer’s  Plant</w:t>
            </w:r>
            <w:proofErr w:type="gramEnd"/>
            <w:r w:rsidRPr="005C20E3">
              <w:rPr>
                <w:rFonts w:cs="Arial"/>
                <w:b/>
              </w:rPr>
              <w:t xml:space="preserve">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0E5686" w:rsidRPr="001F43C1" w:rsidRDefault="000E5686" w:rsidP="000E5686">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0E5686" w:rsidRPr="007E0B31" w14:paraId="42439799" w14:textId="77777777" w:rsidTr="56193979">
        <w:trPr>
          <w:cantSplit/>
        </w:trPr>
        <w:tc>
          <w:tcPr>
            <w:tcW w:w="2884" w:type="dxa"/>
          </w:tcPr>
          <w:p w14:paraId="15A8E8B8" w14:textId="77777777" w:rsidR="000E5686" w:rsidRPr="007E0B31" w:rsidRDefault="000E5686" w:rsidP="000E5686">
            <w:pPr>
              <w:pStyle w:val="Arial11Bold"/>
              <w:rPr>
                <w:rFonts w:cs="Arial"/>
              </w:rPr>
            </w:pPr>
            <w:r w:rsidRPr="007E0B31">
              <w:rPr>
                <w:rFonts w:cs="Arial"/>
              </w:rPr>
              <w:t>EU Transparency Availability Data</w:t>
            </w:r>
          </w:p>
        </w:tc>
        <w:tc>
          <w:tcPr>
            <w:tcW w:w="6634" w:type="dxa"/>
          </w:tcPr>
          <w:p w14:paraId="0BF49D4F" w14:textId="6E1629CC" w:rsidR="000E5686" w:rsidRPr="007E0B31" w:rsidRDefault="000E5686" w:rsidP="000E5686">
            <w:pPr>
              <w:pStyle w:val="TableArial11"/>
              <w:rPr>
                <w:rFonts w:cs="Arial"/>
              </w:rPr>
            </w:pPr>
            <w:r w:rsidRPr="007E0B31">
              <w:rPr>
                <w:rFonts w:cs="Arial"/>
              </w:rPr>
              <w:t>Such</w:t>
            </w:r>
            <w:r>
              <w:rPr>
                <w:rFonts w:cs="Arial"/>
              </w:rPr>
              <w:t xml:space="preserve"> relevant</w:t>
            </w:r>
            <w:r w:rsidRPr="007E0B31">
              <w:rPr>
                <w:rFonts w:cs="Arial"/>
              </w:rPr>
              <w:t xml:space="preserve"> data as </w:t>
            </w:r>
            <w:r w:rsidRPr="005C20E3">
              <w:rPr>
                <w:b/>
              </w:rPr>
              <w:t>Customers</w:t>
            </w:r>
            <w:r w:rsidRPr="007E0B31">
              <w:rPr>
                <w:rFonts w:cs="Arial"/>
              </w:rPr>
              <w:t xml:space="preserve"> and </w:t>
            </w:r>
            <w:r w:rsidRPr="005C20E3">
              <w:rPr>
                <w:b/>
              </w:rPr>
              <w:t xml:space="preserve">Generators </w:t>
            </w:r>
            <w:r w:rsidRPr="007E0B31">
              <w:rPr>
                <w:rFonts w:cs="Arial"/>
              </w:rPr>
              <w:t>are required to provide under Articles 7.1(a) and 7.1(b) and Articles 15.1(a), 15.1(b), 15.1(c), 15.1(d) of</w:t>
            </w:r>
            <w:r>
              <w:rPr>
                <w:rFonts w:cs="Arial"/>
              </w:rPr>
              <w:t xml:space="preserve"> </w:t>
            </w:r>
            <w:r w:rsidRPr="00F847B0">
              <w:rPr>
                <w:rFonts w:cs="Arial"/>
                <w:b/>
              </w:rPr>
              <w:t>Retained EU Law</w:t>
            </w:r>
            <w:r w:rsidRPr="007E0B31">
              <w:rPr>
                <w:rFonts w:cs="Arial"/>
              </w:rPr>
              <w:t xml:space="preserve"> </w:t>
            </w:r>
            <w:r>
              <w:rPr>
                <w:rFonts w:cs="Arial"/>
              </w:rPr>
              <w:t>(</w:t>
            </w:r>
            <w:r w:rsidRPr="007E0B31">
              <w:rPr>
                <w:rFonts w:cs="Arial"/>
              </w:rPr>
              <w:t>Commission Regulation (EU)</w:t>
            </w:r>
            <w:r>
              <w:rPr>
                <w:rFonts w:cs="Arial"/>
              </w:rPr>
              <w:t xml:space="preserve"> </w:t>
            </w:r>
            <w:r w:rsidRPr="007E0B31">
              <w:rPr>
                <w:rFonts w:cs="Arial"/>
              </w:rPr>
              <w:t>543/2013</w:t>
            </w:r>
            <w:r>
              <w:rPr>
                <w:rFonts w:cs="Arial"/>
              </w:rPr>
              <w:t>),</w:t>
            </w:r>
            <w:r w:rsidRPr="007E0B31">
              <w:rPr>
                <w:rFonts w:cs="Arial"/>
              </w:rPr>
              <w:t xml:space="preserve"> and which also forms part of </w:t>
            </w:r>
            <w:r w:rsidRPr="007E0B31">
              <w:rPr>
                <w:rFonts w:cs="Arial"/>
                <w:b/>
              </w:rPr>
              <w:t xml:space="preserve">DRC </w:t>
            </w:r>
            <w:r w:rsidRPr="007E0B31">
              <w:rPr>
                <w:rFonts w:cs="Arial"/>
              </w:rPr>
              <w:t>Schedule 6 (</w:t>
            </w:r>
            <w:r w:rsidRPr="005C20E3">
              <w:rPr>
                <w:b/>
              </w:rPr>
              <w:t>User</w:t>
            </w:r>
            <w:r w:rsidRPr="007E0B31">
              <w:rPr>
                <w:rFonts w:cs="Arial"/>
              </w:rPr>
              <w:t>s’ Outage Data).</w:t>
            </w:r>
          </w:p>
        </w:tc>
      </w:tr>
      <w:tr w:rsidR="000E5686" w:rsidRPr="007E0B31" w14:paraId="1927BF72" w14:textId="77777777" w:rsidTr="56193979">
        <w:trPr>
          <w:cantSplit/>
        </w:trPr>
        <w:tc>
          <w:tcPr>
            <w:tcW w:w="2884" w:type="dxa"/>
          </w:tcPr>
          <w:p w14:paraId="361B8F64" w14:textId="77777777" w:rsidR="000E5686" w:rsidRPr="007E0B31" w:rsidRDefault="000E5686" w:rsidP="000E5686">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0E5686" w:rsidRPr="007E0B31" w:rsidRDefault="000E5686" w:rsidP="000E5686">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0E5686" w:rsidRPr="007E0B31" w14:paraId="3C2A40C1" w14:textId="77777777" w:rsidTr="56193979">
        <w:trPr>
          <w:cantSplit/>
        </w:trPr>
        <w:tc>
          <w:tcPr>
            <w:tcW w:w="2884" w:type="dxa"/>
          </w:tcPr>
          <w:p w14:paraId="24E83435" w14:textId="77777777" w:rsidR="000E5686" w:rsidRPr="007E0B31" w:rsidRDefault="000E5686" w:rsidP="000E5686">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0E5686" w:rsidRPr="007E0B31" w:rsidRDefault="000E5686" w:rsidP="000E5686">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0E5686" w:rsidRPr="007E0B31" w14:paraId="7655CF73" w14:textId="77777777" w:rsidTr="56193979">
        <w:trPr>
          <w:cantSplit/>
        </w:trPr>
        <w:tc>
          <w:tcPr>
            <w:tcW w:w="2884" w:type="dxa"/>
          </w:tcPr>
          <w:p w14:paraId="11BA1177" w14:textId="77777777" w:rsidR="000E5686" w:rsidRPr="007E0B31" w:rsidRDefault="000E5686" w:rsidP="000E5686">
            <w:pPr>
              <w:pStyle w:val="Arial11Bold"/>
              <w:rPr>
                <w:rFonts w:cs="Arial"/>
              </w:rPr>
            </w:pPr>
            <w:r w:rsidRPr="007E0B31">
              <w:rPr>
                <w:rFonts w:cs="Arial"/>
              </w:rPr>
              <w:t>European Specification</w:t>
            </w:r>
          </w:p>
        </w:tc>
        <w:tc>
          <w:tcPr>
            <w:tcW w:w="6634" w:type="dxa"/>
          </w:tcPr>
          <w:p w14:paraId="2A3CB76E" w14:textId="77777777" w:rsidR="000E5686" w:rsidRPr="007E0B31" w:rsidRDefault="000E5686" w:rsidP="000E5686">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0E5686" w:rsidRPr="007E0B31" w14:paraId="2A93D3F5" w14:textId="77777777" w:rsidTr="56193979">
        <w:trPr>
          <w:cantSplit/>
        </w:trPr>
        <w:tc>
          <w:tcPr>
            <w:tcW w:w="2884" w:type="dxa"/>
          </w:tcPr>
          <w:p w14:paraId="55045C79" w14:textId="77777777" w:rsidR="000E5686" w:rsidRPr="007E0B31" w:rsidRDefault="000E5686" w:rsidP="000E5686">
            <w:pPr>
              <w:pStyle w:val="Arial11Bold"/>
              <w:rPr>
                <w:rFonts w:cs="Arial"/>
              </w:rPr>
            </w:pPr>
            <w:r w:rsidRPr="007E0B31">
              <w:rPr>
                <w:rFonts w:cs="Arial"/>
              </w:rPr>
              <w:t>Event</w:t>
            </w:r>
          </w:p>
        </w:tc>
        <w:tc>
          <w:tcPr>
            <w:tcW w:w="6634" w:type="dxa"/>
          </w:tcPr>
          <w:p w14:paraId="235C64CD" w14:textId="77777777" w:rsidR="000E5686" w:rsidRPr="007E0B31" w:rsidRDefault="000E5686" w:rsidP="000E5686">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0E5686" w:rsidRPr="007E0B31" w14:paraId="22E6797D" w14:textId="77777777" w:rsidTr="56193979">
        <w:trPr>
          <w:cantSplit/>
        </w:trPr>
        <w:tc>
          <w:tcPr>
            <w:tcW w:w="2884" w:type="dxa"/>
          </w:tcPr>
          <w:p w14:paraId="04371C6C" w14:textId="77777777" w:rsidR="000E5686" w:rsidRPr="007E0B31" w:rsidRDefault="000E5686" w:rsidP="000E5686">
            <w:pPr>
              <w:pStyle w:val="Arial11Bold"/>
              <w:rPr>
                <w:rFonts w:cs="Arial"/>
              </w:rPr>
            </w:pPr>
            <w:r w:rsidRPr="007E0B31">
              <w:rPr>
                <w:rFonts w:cs="Arial"/>
              </w:rPr>
              <w:t>Exciter</w:t>
            </w:r>
          </w:p>
        </w:tc>
        <w:tc>
          <w:tcPr>
            <w:tcW w:w="6634" w:type="dxa"/>
          </w:tcPr>
          <w:p w14:paraId="514A1A79" w14:textId="77777777" w:rsidR="000E5686" w:rsidRPr="007E0B31" w:rsidRDefault="000E5686" w:rsidP="000E5686">
            <w:pPr>
              <w:pStyle w:val="TableArial11"/>
              <w:rPr>
                <w:rFonts w:cs="Arial"/>
              </w:rPr>
            </w:pPr>
            <w:r w:rsidRPr="007E0B31">
              <w:rPr>
                <w:rFonts w:cs="Arial"/>
              </w:rPr>
              <w:t>The source of the electrical power providing the field current of a synchronous machine.</w:t>
            </w:r>
          </w:p>
        </w:tc>
      </w:tr>
      <w:tr w:rsidR="000E5686" w:rsidRPr="007E0B31" w14:paraId="1C19A04B" w14:textId="77777777" w:rsidTr="56193979">
        <w:trPr>
          <w:cantSplit/>
        </w:trPr>
        <w:tc>
          <w:tcPr>
            <w:tcW w:w="2884" w:type="dxa"/>
          </w:tcPr>
          <w:p w14:paraId="7ECF689A" w14:textId="77777777" w:rsidR="000E5686" w:rsidRPr="007E0B31" w:rsidRDefault="000E5686" w:rsidP="000E5686">
            <w:pPr>
              <w:pStyle w:val="Arial11Bold"/>
              <w:rPr>
                <w:rFonts w:cs="Arial"/>
              </w:rPr>
            </w:pPr>
            <w:r w:rsidRPr="007E0B31">
              <w:rPr>
                <w:rFonts w:cs="Arial"/>
              </w:rPr>
              <w:t>Excitation System</w:t>
            </w:r>
          </w:p>
        </w:tc>
        <w:tc>
          <w:tcPr>
            <w:tcW w:w="6634" w:type="dxa"/>
          </w:tcPr>
          <w:p w14:paraId="75ECE4FC" w14:textId="77777777" w:rsidR="000E5686" w:rsidRPr="007E0B31" w:rsidRDefault="000E5686" w:rsidP="000E5686">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0E5686" w:rsidRPr="007E0B31" w14:paraId="5ABD535B" w14:textId="77777777" w:rsidTr="56193979">
        <w:trPr>
          <w:cantSplit/>
        </w:trPr>
        <w:tc>
          <w:tcPr>
            <w:tcW w:w="2884" w:type="dxa"/>
          </w:tcPr>
          <w:p w14:paraId="1E2723C2" w14:textId="77777777" w:rsidR="000E5686" w:rsidRPr="007E0B31" w:rsidRDefault="000E5686" w:rsidP="000E5686">
            <w:pPr>
              <w:pStyle w:val="Arial11Bold"/>
              <w:rPr>
                <w:rFonts w:cs="Arial"/>
              </w:rPr>
            </w:pPr>
            <w:r w:rsidRPr="007E0B31">
              <w:rPr>
                <w:rFonts w:cs="Arial"/>
              </w:rPr>
              <w:t>Excitation System No-Load Negative Ceiling Voltage</w:t>
            </w:r>
          </w:p>
        </w:tc>
        <w:tc>
          <w:tcPr>
            <w:tcW w:w="6634" w:type="dxa"/>
          </w:tcPr>
          <w:p w14:paraId="5E937A07" w14:textId="77777777" w:rsidR="000E5686" w:rsidRPr="007E0B31" w:rsidRDefault="000E5686" w:rsidP="000E5686">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w:t>
            </w:r>
            <w:proofErr w:type="gramStart"/>
            <w:r w:rsidRPr="007E0B31">
              <w:rPr>
                <w:rFonts w:cs="Arial"/>
              </w:rPr>
              <w:t>is able to</w:t>
            </w:r>
            <w:proofErr w:type="gramEnd"/>
            <w:r w:rsidRPr="007E0B31">
              <w:rPr>
                <w:rFonts w:cs="Arial"/>
              </w:rPr>
              <w:t xml:space="preserve"> provide from its terminals when it is not loaded, which may be zero or a negative value.</w:t>
            </w:r>
          </w:p>
        </w:tc>
      </w:tr>
      <w:tr w:rsidR="000E5686" w:rsidRPr="007E0B31" w14:paraId="2402AE83" w14:textId="77777777" w:rsidTr="56193979">
        <w:trPr>
          <w:cantSplit/>
        </w:trPr>
        <w:tc>
          <w:tcPr>
            <w:tcW w:w="2884" w:type="dxa"/>
          </w:tcPr>
          <w:p w14:paraId="2C33AAB8" w14:textId="77777777" w:rsidR="000E5686" w:rsidRPr="007E0B31" w:rsidRDefault="000E5686" w:rsidP="000E5686">
            <w:pPr>
              <w:pStyle w:val="Arial11Bold"/>
              <w:rPr>
                <w:rFonts w:cs="Arial"/>
              </w:rPr>
            </w:pPr>
            <w:r w:rsidRPr="007E0B31">
              <w:rPr>
                <w:rFonts w:cs="Arial"/>
              </w:rPr>
              <w:lastRenderedPageBreak/>
              <w:t>Excitation System Nominal Response</w:t>
            </w:r>
          </w:p>
        </w:tc>
        <w:tc>
          <w:tcPr>
            <w:tcW w:w="6634" w:type="dxa"/>
          </w:tcPr>
          <w:p w14:paraId="55291475" w14:textId="70F348CA" w:rsidR="000E5686" w:rsidRPr="007E0B31" w:rsidRDefault="000E5686" w:rsidP="000E5686">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0E5686" w:rsidRPr="007E0B31" w14:paraId="3E35616C" w14:textId="77777777" w:rsidTr="56193979">
        <w:trPr>
          <w:cantSplit/>
        </w:trPr>
        <w:tc>
          <w:tcPr>
            <w:tcW w:w="2884" w:type="dxa"/>
          </w:tcPr>
          <w:p w14:paraId="15EDA18C" w14:textId="77777777" w:rsidR="000E5686" w:rsidRPr="007E0B31" w:rsidRDefault="000E5686" w:rsidP="000E5686">
            <w:pPr>
              <w:pStyle w:val="Arial11Bold"/>
              <w:rPr>
                <w:rFonts w:cs="Arial"/>
              </w:rPr>
            </w:pPr>
            <w:r w:rsidRPr="007E0B31">
              <w:rPr>
                <w:rFonts w:cs="Arial"/>
              </w:rPr>
              <w:t>Excitation System On-Load Positive Ceiling Voltage</w:t>
            </w:r>
          </w:p>
        </w:tc>
        <w:tc>
          <w:tcPr>
            <w:tcW w:w="6634" w:type="dxa"/>
          </w:tcPr>
          <w:p w14:paraId="585B360C" w14:textId="403C5A67" w:rsidR="000E5686" w:rsidRPr="007E0B31" w:rsidRDefault="000E5686" w:rsidP="000E5686">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0E5686" w:rsidRPr="007E0B31" w14:paraId="4ACA97AD" w14:textId="77777777" w:rsidTr="56193979">
        <w:trPr>
          <w:cantSplit/>
        </w:trPr>
        <w:tc>
          <w:tcPr>
            <w:tcW w:w="2884" w:type="dxa"/>
          </w:tcPr>
          <w:p w14:paraId="20E737C4" w14:textId="77777777" w:rsidR="000E5686" w:rsidRPr="007E0B31" w:rsidRDefault="000E5686" w:rsidP="000E5686">
            <w:pPr>
              <w:pStyle w:val="Arial11Bold"/>
              <w:rPr>
                <w:rFonts w:cs="Arial"/>
              </w:rPr>
            </w:pPr>
            <w:r w:rsidRPr="007E0B31">
              <w:rPr>
                <w:rFonts w:cs="Arial"/>
              </w:rPr>
              <w:t>Excitation System No-Load Positive Ceiling Voltage</w:t>
            </w:r>
          </w:p>
        </w:tc>
        <w:tc>
          <w:tcPr>
            <w:tcW w:w="6634" w:type="dxa"/>
          </w:tcPr>
          <w:p w14:paraId="61531146" w14:textId="66650658" w:rsidR="000E5686" w:rsidRPr="007E0B31" w:rsidRDefault="000E5686" w:rsidP="000E5686">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0E5686" w:rsidRPr="007E0B31" w14:paraId="1A8BDD78" w14:textId="77777777" w:rsidTr="56193979">
        <w:trPr>
          <w:cantSplit/>
        </w:trPr>
        <w:tc>
          <w:tcPr>
            <w:tcW w:w="2884" w:type="dxa"/>
          </w:tcPr>
          <w:p w14:paraId="59299B3E" w14:textId="77777777" w:rsidR="000E5686" w:rsidRPr="007E0B31" w:rsidRDefault="000E5686" w:rsidP="000E5686">
            <w:pPr>
              <w:pStyle w:val="Arial11Bold"/>
              <w:rPr>
                <w:rFonts w:cs="Arial"/>
              </w:rPr>
            </w:pPr>
            <w:proofErr w:type="spellStart"/>
            <w:r w:rsidRPr="007E0B31">
              <w:rPr>
                <w:rFonts w:cs="Arial"/>
              </w:rPr>
              <w:t>Exemptable</w:t>
            </w:r>
            <w:proofErr w:type="spellEnd"/>
          </w:p>
        </w:tc>
        <w:tc>
          <w:tcPr>
            <w:tcW w:w="6634" w:type="dxa"/>
          </w:tcPr>
          <w:p w14:paraId="2C3579BC" w14:textId="77777777" w:rsidR="000E5686" w:rsidRPr="007E0B31" w:rsidRDefault="000E5686" w:rsidP="000E5686">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0E5686" w:rsidRPr="007E0B31" w14:paraId="32C10655" w14:textId="77777777" w:rsidTr="56193979">
        <w:trPr>
          <w:cantSplit/>
        </w:trPr>
        <w:tc>
          <w:tcPr>
            <w:tcW w:w="2884" w:type="dxa"/>
          </w:tcPr>
          <w:p w14:paraId="02BBF29B" w14:textId="77777777" w:rsidR="000E5686" w:rsidRPr="007E0B31" w:rsidRDefault="000E5686" w:rsidP="000E5686">
            <w:pPr>
              <w:pStyle w:val="Arial11Bold"/>
              <w:rPr>
                <w:rFonts w:cs="Arial"/>
              </w:rPr>
            </w:pPr>
            <w:r w:rsidRPr="007E0B31">
              <w:rPr>
                <w:rFonts w:cs="Arial"/>
              </w:rPr>
              <w:t xml:space="preserve">Existing AGR Plant </w:t>
            </w:r>
          </w:p>
        </w:tc>
        <w:tc>
          <w:tcPr>
            <w:tcW w:w="6634" w:type="dxa"/>
          </w:tcPr>
          <w:p w14:paraId="7F56C5A6" w14:textId="77777777" w:rsidR="000E5686" w:rsidRPr="007E0B31" w:rsidRDefault="000E5686" w:rsidP="000E5686">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3EE96AFE"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Dungeness B</w:t>
            </w:r>
          </w:p>
          <w:p w14:paraId="1BBA5C3B"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Hinkley Point B</w:t>
            </w:r>
          </w:p>
          <w:p w14:paraId="5771019F" w14:textId="77777777" w:rsidR="000E5686" w:rsidRPr="007E0B31" w:rsidRDefault="000E5686" w:rsidP="000E5686">
            <w:pPr>
              <w:pStyle w:val="TableArial11"/>
              <w:ind w:left="567" w:hanging="567"/>
              <w:rPr>
                <w:rFonts w:cs="Arial"/>
              </w:rPr>
            </w:pPr>
            <w:r w:rsidRPr="007E0B31">
              <w:rPr>
                <w:rFonts w:cs="Arial"/>
              </w:rPr>
              <w:t>(c)</w:t>
            </w:r>
            <w:r w:rsidRPr="007E0B31">
              <w:rPr>
                <w:rFonts w:cs="Arial"/>
              </w:rPr>
              <w:tab/>
              <w:t>Heysham 1</w:t>
            </w:r>
          </w:p>
          <w:p w14:paraId="255827D3" w14:textId="77777777" w:rsidR="000E5686" w:rsidRPr="007E0B31" w:rsidRDefault="000E5686" w:rsidP="000E5686">
            <w:pPr>
              <w:pStyle w:val="TableArial11"/>
              <w:ind w:left="567" w:hanging="567"/>
              <w:rPr>
                <w:rFonts w:cs="Arial"/>
              </w:rPr>
            </w:pPr>
            <w:r w:rsidRPr="007E0B31">
              <w:rPr>
                <w:rFonts w:cs="Arial"/>
              </w:rPr>
              <w:t>(d)</w:t>
            </w:r>
            <w:r w:rsidRPr="007E0B31">
              <w:rPr>
                <w:rFonts w:cs="Arial"/>
              </w:rPr>
              <w:tab/>
              <w:t>Heysham 2</w:t>
            </w:r>
          </w:p>
          <w:p w14:paraId="41FC952E" w14:textId="77777777" w:rsidR="000E5686" w:rsidRPr="007E0B31" w:rsidRDefault="000E5686" w:rsidP="000E5686">
            <w:pPr>
              <w:pStyle w:val="TableArial11"/>
              <w:ind w:left="567" w:hanging="567"/>
              <w:rPr>
                <w:rFonts w:cs="Arial"/>
              </w:rPr>
            </w:pPr>
            <w:r w:rsidRPr="007E0B31">
              <w:rPr>
                <w:rFonts w:cs="Arial"/>
              </w:rPr>
              <w:t>(e)</w:t>
            </w:r>
            <w:r w:rsidRPr="007E0B31">
              <w:rPr>
                <w:rFonts w:cs="Arial"/>
              </w:rPr>
              <w:tab/>
              <w:t>Hartlepool</w:t>
            </w:r>
          </w:p>
          <w:p w14:paraId="11F3E326" w14:textId="77777777" w:rsidR="000E5686" w:rsidRPr="007E0B31" w:rsidRDefault="000E5686" w:rsidP="000E5686">
            <w:pPr>
              <w:pStyle w:val="TableArial11"/>
              <w:ind w:left="567" w:hanging="567"/>
              <w:rPr>
                <w:rFonts w:cs="Arial"/>
              </w:rPr>
            </w:pPr>
            <w:r w:rsidRPr="007E0B31">
              <w:rPr>
                <w:rFonts w:cs="Arial"/>
              </w:rPr>
              <w:t>(f)</w:t>
            </w:r>
            <w:r w:rsidRPr="007E0B31">
              <w:rPr>
                <w:rFonts w:cs="Arial"/>
              </w:rPr>
              <w:tab/>
              <w:t>Hunterston B</w:t>
            </w:r>
          </w:p>
          <w:p w14:paraId="545DEFB0" w14:textId="77777777" w:rsidR="000E5686" w:rsidRPr="007E0B31" w:rsidRDefault="000E5686" w:rsidP="000E5686">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0E5686" w:rsidRPr="007E0B31" w14:paraId="6650020C" w14:textId="77777777" w:rsidTr="56193979">
        <w:trPr>
          <w:cantSplit/>
        </w:trPr>
        <w:tc>
          <w:tcPr>
            <w:tcW w:w="2884" w:type="dxa"/>
          </w:tcPr>
          <w:p w14:paraId="321CCB17" w14:textId="77777777" w:rsidR="000E5686" w:rsidRPr="007E0B31" w:rsidRDefault="000E5686" w:rsidP="000E5686">
            <w:pPr>
              <w:pStyle w:val="Arial11Bold"/>
              <w:rPr>
                <w:rFonts w:cs="Arial"/>
              </w:rPr>
            </w:pPr>
            <w:r w:rsidRPr="007E0B31">
              <w:rPr>
                <w:rFonts w:cs="Arial"/>
              </w:rPr>
              <w:t xml:space="preserve">Existing AGR Plant Flexibility Limit </w:t>
            </w:r>
          </w:p>
        </w:tc>
        <w:tc>
          <w:tcPr>
            <w:tcW w:w="6634" w:type="dxa"/>
          </w:tcPr>
          <w:p w14:paraId="15A7ED87" w14:textId="77C372A1" w:rsidR="000E5686" w:rsidRPr="007E0B31" w:rsidRDefault="000E5686" w:rsidP="000E5686">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0E5686" w:rsidRPr="007E0B31" w14:paraId="59796A65" w14:textId="77777777" w:rsidTr="56193979">
        <w:trPr>
          <w:cantSplit/>
        </w:trPr>
        <w:tc>
          <w:tcPr>
            <w:tcW w:w="2884" w:type="dxa"/>
          </w:tcPr>
          <w:p w14:paraId="266B746E" w14:textId="77777777" w:rsidR="000E5686" w:rsidRPr="007E0B31" w:rsidRDefault="000E5686" w:rsidP="000E5686">
            <w:pPr>
              <w:pStyle w:val="Arial11Bold"/>
              <w:rPr>
                <w:rFonts w:cs="Arial"/>
              </w:rPr>
            </w:pPr>
            <w:r w:rsidRPr="007E0B31">
              <w:rPr>
                <w:rFonts w:cs="Arial"/>
              </w:rPr>
              <w:t>Existing Gas Cooled Reactor Plant</w:t>
            </w:r>
          </w:p>
        </w:tc>
        <w:tc>
          <w:tcPr>
            <w:tcW w:w="6634" w:type="dxa"/>
          </w:tcPr>
          <w:p w14:paraId="035E7349" w14:textId="77777777" w:rsidR="000E5686" w:rsidRPr="007E0B31" w:rsidRDefault="000E5686" w:rsidP="000E5686">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0E5686" w:rsidRPr="007E0B31" w14:paraId="0CFB4AEC" w14:textId="77777777" w:rsidTr="56193979">
        <w:trPr>
          <w:cantSplit/>
        </w:trPr>
        <w:tc>
          <w:tcPr>
            <w:tcW w:w="2884" w:type="dxa"/>
          </w:tcPr>
          <w:p w14:paraId="21F38B58" w14:textId="77777777" w:rsidR="000E5686" w:rsidRPr="007E0B31" w:rsidRDefault="000E5686" w:rsidP="000E5686">
            <w:pPr>
              <w:pStyle w:val="Arial11Bold"/>
              <w:rPr>
                <w:rFonts w:cs="Arial"/>
              </w:rPr>
            </w:pPr>
            <w:r w:rsidRPr="007E0B31">
              <w:rPr>
                <w:rFonts w:cs="Arial"/>
              </w:rPr>
              <w:lastRenderedPageBreak/>
              <w:t>Existing Magnox Reactor Plant</w:t>
            </w:r>
          </w:p>
        </w:tc>
        <w:tc>
          <w:tcPr>
            <w:tcW w:w="6634" w:type="dxa"/>
          </w:tcPr>
          <w:p w14:paraId="173582F7" w14:textId="77777777" w:rsidR="000E5686" w:rsidRPr="007E0B31" w:rsidRDefault="000E5686" w:rsidP="000E5686">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7AEE08F5" w14:textId="6E4C96E4" w:rsidR="000E5686" w:rsidRPr="007E0B31" w:rsidRDefault="000E5686" w:rsidP="000E5686">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0E5686" w:rsidRPr="007E0B31" w:rsidRDefault="000E5686" w:rsidP="000E5686">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0E5686" w:rsidRPr="007E0B31" w:rsidRDefault="000E5686" w:rsidP="000E5686">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0E5686" w:rsidRPr="007E0B31" w:rsidRDefault="000E5686" w:rsidP="000E5686">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0E5686" w:rsidRPr="007E0B31" w:rsidRDefault="000E5686" w:rsidP="000E5686">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0E5686" w:rsidRPr="007E0B31" w:rsidRDefault="000E5686" w:rsidP="000E5686">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0E5686" w:rsidRPr="007E0B31" w:rsidRDefault="000E5686" w:rsidP="000E5686">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0E5686" w:rsidRPr="007E0B31" w:rsidRDefault="000E5686" w:rsidP="000E5686">
            <w:pPr>
              <w:pStyle w:val="TableArial11"/>
              <w:ind w:left="567" w:hanging="567"/>
              <w:rPr>
                <w:rFonts w:cs="Arial"/>
              </w:rPr>
            </w:pPr>
            <w:r w:rsidRPr="007E0B31">
              <w:rPr>
                <w:rFonts w:cs="Arial"/>
              </w:rPr>
              <w:t xml:space="preserve">(h) </w:t>
            </w:r>
            <w:r w:rsidRPr="007E0B31">
              <w:rPr>
                <w:rFonts w:cs="Arial"/>
              </w:rPr>
              <w:tab/>
              <w:t>Wylfa</w:t>
            </w:r>
          </w:p>
        </w:tc>
      </w:tr>
      <w:tr w:rsidR="000E5686" w:rsidRPr="007E0B31" w14:paraId="7B53BE74" w14:textId="77777777" w:rsidTr="56193979">
        <w:trPr>
          <w:cantSplit/>
        </w:trPr>
        <w:tc>
          <w:tcPr>
            <w:tcW w:w="2884" w:type="dxa"/>
          </w:tcPr>
          <w:p w14:paraId="1F760904" w14:textId="77777777" w:rsidR="000E5686" w:rsidRPr="007E0B31" w:rsidRDefault="000E5686" w:rsidP="000E5686">
            <w:pPr>
              <w:pStyle w:val="Arial11Bold"/>
              <w:rPr>
                <w:rFonts w:cs="Arial"/>
              </w:rPr>
            </w:pPr>
            <w:r w:rsidRPr="007E0B31">
              <w:rPr>
                <w:rFonts w:cs="Arial"/>
              </w:rPr>
              <w:t>Export and Import Limits</w:t>
            </w:r>
          </w:p>
        </w:tc>
        <w:tc>
          <w:tcPr>
            <w:tcW w:w="6634" w:type="dxa"/>
          </w:tcPr>
          <w:p w14:paraId="0E44AAA9" w14:textId="77777777" w:rsidR="000E5686" w:rsidRPr="007E0B31" w:rsidRDefault="000E5686" w:rsidP="000E5686">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0E5686" w:rsidRPr="007E0B31" w14:paraId="6D1EB3A4" w14:textId="77777777" w:rsidTr="56193979">
        <w:trPr>
          <w:cantSplit/>
        </w:trPr>
        <w:tc>
          <w:tcPr>
            <w:tcW w:w="2884" w:type="dxa"/>
          </w:tcPr>
          <w:p w14:paraId="56BE56A9" w14:textId="77777777" w:rsidR="000E5686" w:rsidRPr="007E0B31" w:rsidRDefault="000E5686" w:rsidP="000E5686">
            <w:pPr>
              <w:pStyle w:val="Arial11Bold"/>
              <w:rPr>
                <w:rFonts w:cs="Arial"/>
              </w:rPr>
            </w:pPr>
            <w:r w:rsidRPr="007E0B31">
              <w:rPr>
                <w:rFonts w:cs="Arial"/>
              </w:rPr>
              <w:t>External Interconnection</w:t>
            </w:r>
          </w:p>
        </w:tc>
        <w:tc>
          <w:tcPr>
            <w:tcW w:w="6634" w:type="dxa"/>
          </w:tcPr>
          <w:p w14:paraId="5F0F683C" w14:textId="77777777" w:rsidR="000E5686" w:rsidRPr="007E0B31" w:rsidRDefault="000E5686" w:rsidP="000E5686">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0E5686" w:rsidRPr="007E0B31" w14:paraId="0C7137CC" w14:textId="77777777" w:rsidTr="56193979">
        <w:trPr>
          <w:cantSplit/>
        </w:trPr>
        <w:tc>
          <w:tcPr>
            <w:tcW w:w="2884" w:type="dxa"/>
          </w:tcPr>
          <w:p w14:paraId="4DDE7F5B" w14:textId="77777777" w:rsidR="000E5686" w:rsidRPr="007E0B31" w:rsidRDefault="000E5686" w:rsidP="000E5686">
            <w:pPr>
              <w:pStyle w:val="Arial11Bold"/>
              <w:rPr>
                <w:rFonts w:cs="Arial"/>
              </w:rPr>
            </w:pPr>
            <w:r w:rsidRPr="007E0B31">
              <w:rPr>
                <w:rFonts w:cs="Arial"/>
              </w:rPr>
              <w:t>External Interconnection Circuit</w:t>
            </w:r>
          </w:p>
        </w:tc>
        <w:tc>
          <w:tcPr>
            <w:tcW w:w="6634" w:type="dxa"/>
          </w:tcPr>
          <w:p w14:paraId="6BC8ABBC" w14:textId="77777777" w:rsidR="000E5686" w:rsidRPr="007E0B31" w:rsidRDefault="000E5686" w:rsidP="000E5686">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0E5686" w:rsidRPr="007E0B31" w14:paraId="6E794FEB" w14:textId="77777777" w:rsidTr="56193979">
        <w:trPr>
          <w:cantSplit/>
        </w:trPr>
        <w:tc>
          <w:tcPr>
            <w:tcW w:w="2884" w:type="dxa"/>
          </w:tcPr>
          <w:p w14:paraId="6E76412F" w14:textId="77777777" w:rsidR="000E5686" w:rsidRPr="007E0B31" w:rsidRDefault="000E5686" w:rsidP="000E5686">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0E5686" w:rsidRPr="007E0B31" w:rsidRDefault="000E5686" w:rsidP="000E5686">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0E5686" w:rsidRPr="007E0B31" w14:paraId="3E085F45" w14:textId="77777777" w:rsidTr="56193979">
        <w:trPr>
          <w:cantSplit/>
        </w:trPr>
        <w:tc>
          <w:tcPr>
            <w:tcW w:w="2884" w:type="dxa"/>
          </w:tcPr>
          <w:p w14:paraId="3EFBEFE5" w14:textId="77777777" w:rsidR="000E5686" w:rsidRPr="007E0B31" w:rsidRDefault="000E5686" w:rsidP="000E5686">
            <w:pPr>
              <w:pStyle w:val="Arial11Bold"/>
              <w:rPr>
                <w:rFonts w:cs="Arial"/>
              </w:rPr>
            </w:pPr>
            <w:r w:rsidRPr="007E0B31">
              <w:rPr>
                <w:rFonts w:cs="Arial"/>
              </w:rPr>
              <w:t>External System</w:t>
            </w:r>
          </w:p>
        </w:tc>
        <w:tc>
          <w:tcPr>
            <w:tcW w:w="6634" w:type="dxa"/>
          </w:tcPr>
          <w:p w14:paraId="622EF20A" w14:textId="77777777" w:rsidR="000E5686" w:rsidRPr="007E0B31" w:rsidRDefault="000E5686" w:rsidP="000E5686">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 xml:space="preserve">External </w:t>
            </w:r>
            <w:proofErr w:type="gramStart"/>
            <w:r w:rsidRPr="007E0B31">
              <w:rPr>
                <w:rFonts w:cs="Arial"/>
                <w:b/>
              </w:rPr>
              <w:t>Interconnection</w:t>
            </w:r>
            <w:proofErr w:type="gramEnd"/>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0E5686" w:rsidRPr="007E0B31" w14:paraId="11605031" w14:textId="77777777" w:rsidTr="56193979">
        <w:trPr>
          <w:cantSplit/>
        </w:trPr>
        <w:tc>
          <w:tcPr>
            <w:tcW w:w="2884" w:type="dxa"/>
          </w:tcPr>
          <w:p w14:paraId="623BBAA6"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0E5686" w:rsidRPr="0079139F" w14:paraId="4A63685E" w14:textId="77777777" w:rsidTr="56193979">
        <w:trPr>
          <w:cantSplit/>
        </w:trPr>
        <w:tc>
          <w:tcPr>
            <w:tcW w:w="2884" w:type="dxa"/>
          </w:tcPr>
          <w:p w14:paraId="36F13162" w14:textId="77777777" w:rsidR="000E5686" w:rsidRPr="0079139F" w:rsidRDefault="000E5686" w:rsidP="000E5686">
            <w:pPr>
              <w:pStyle w:val="Arial11Bold"/>
              <w:rPr>
                <w:rFonts w:cs="Arial"/>
              </w:rPr>
            </w:pPr>
            <w:r w:rsidRPr="0079139F">
              <w:rPr>
                <w:rFonts w:cs="Arial"/>
              </w:rPr>
              <w:t>Fault Current Interruption Time</w:t>
            </w:r>
          </w:p>
        </w:tc>
        <w:tc>
          <w:tcPr>
            <w:tcW w:w="6634" w:type="dxa"/>
          </w:tcPr>
          <w:p w14:paraId="5E003E50" w14:textId="77777777" w:rsidR="000E5686" w:rsidRPr="0079139F" w:rsidRDefault="000E5686" w:rsidP="000E5686">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0E5686" w:rsidRPr="0079139F" w14:paraId="49B37323" w14:textId="77777777" w:rsidTr="56193979">
        <w:trPr>
          <w:cantSplit/>
        </w:trPr>
        <w:tc>
          <w:tcPr>
            <w:tcW w:w="2884" w:type="dxa"/>
          </w:tcPr>
          <w:p w14:paraId="62A7A7CD" w14:textId="77777777" w:rsidR="000E5686" w:rsidRPr="0079139F" w:rsidRDefault="000E5686" w:rsidP="000E5686">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0E5686" w:rsidRPr="0079139F" w:rsidRDefault="000E5686" w:rsidP="000E5686">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0E5686" w:rsidRPr="007E0B31" w14:paraId="126CA270" w14:textId="77777777" w:rsidTr="56193979">
        <w:trPr>
          <w:cantSplit/>
        </w:trPr>
        <w:tc>
          <w:tcPr>
            <w:tcW w:w="2884" w:type="dxa"/>
          </w:tcPr>
          <w:p w14:paraId="0454CFBF" w14:textId="77777777" w:rsidR="000E5686" w:rsidRPr="007E0B31" w:rsidRDefault="000E5686" w:rsidP="000E5686">
            <w:pPr>
              <w:pStyle w:val="Arial11Bold"/>
              <w:rPr>
                <w:rFonts w:cs="Arial"/>
              </w:rPr>
            </w:pPr>
            <w:r w:rsidRPr="007E0B31">
              <w:rPr>
                <w:rFonts w:cs="Arial"/>
              </w:rPr>
              <w:t>Fast Start</w:t>
            </w:r>
          </w:p>
        </w:tc>
        <w:tc>
          <w:tcPr>
            <w:tcW w:w="6634" w:type="dxa"/>
          </w:tcPr>
          <w:p w14:paraId="44B2978C" w14:textId="77777777" w:rsidR="000E5686" w:rsidRPr="007E0B31" w:rsidRDefault="000E5686" w:rsidP="000E5686">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0E5686" w:rsidRPr="007E0B31" w14:paraId="08560E36" w14:textId="77777777" w:rsidTr="56193979">
        <w:trPr>
          <w:cantSplit/>
        </w:trPr>
        <w:tc>
          <w:tcPr>
            <w:tcW w:w="2884" w:type="dxa"/>
          </w:tcPr>
          <w:p w14:paraId="6CA06E96" w14:textId="77777777" w:rsidR="000E5686" w:rsidRPr="007E0B31" w:rsidRDefault="000E5686" w:rsidP="000E5686">
            <w:pPr>
              <w:pStyle w:val="Arial11Bold"/>
              <w:rPr>
                <w:rFonts w:cs="Arial"/>
              </w:rPr>
            </w:pPr>
            <w:r w:rsidRPr="007E0B31">
              <w:rPr>
                <w:rFonts w:cs="Arial"/>
              </w:rPr>
              <w:t>Fast Start Capability</w:t>
            </w:r>
          </w:p>
        </w:tc>
        <w:tc>
          <w:tcPr>
            <w:tcW w:w="6634" w:type="dxa"/>
          </w:tcPr>
          <w:p w14:paraId="61BF70C5" w14:textId="77777777" w:rsidR="000E5686" w:rsidRPr="007E0B31" w:rsidRDefault="000E5686" w:rsidP="000E5686">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0E5686" w:rsidRPr="007E0B31" w14:paraId="4C9CE357" w14:textId="77777777" w:rsidTr="56193979">
        <w:trPr>
          <w:cantSplit/>
        </w:trPr>
        <w:tc>
          <w:tcPr>
            <w:tcW w:w="2884" w:type="dxa"/>
          </w:tcPr>
          <w:p w14:paraId="686BDC85" w14:textId="77777777" w:rsidR="000E5686" w:rsidRPr="007E0B31" w:rsidRDefault="000E5686" w:rsidP="000E5686">
            <w:pPr>
              <w:pStyle w:val="Arial11Bold"/>
              <w:rPr>
                <w:rFonts w:cs="Arial"/>
              </w:rPr>
            </w:pPr>
            <w:r w:rsidRPr="007E0B31">
              <w:rPr>
                <w:rFonts w:cs="Arial"/>
              </w:rPr>
              <w:lastRenderedPageBreak/>
              <w:t>Fast Track Criteria</w:t>
            </w:r>
          </w:p>
        </w:tc>
        <w:tc>
          <w:tcPr>
            <w:tcW w:w="6634" w:type="dxa"/>
          </w:tcPr>
          <w:p w14:paraId="0CF7CF48" w14:textId="77777777" w:rsidR="000E5686" w:rsidRPr="007E0B31" w:rsidRDefault="000E5686" w:rsidP="000E5686">
            <w:pPr>
              <w:pStyle w:val="TableArial11"/>
              <w:rPr>
                <w:rFonts w:cs="Arial"/>
              </w:rPr>
            </w:pPr>
            <w:r w:rsidRPr="007E0B31">
              <w:rPr>
                <w:rFonts w:cs="Arial"/>
              </w:rPr>
              <w:t>A proposed Grid Code Modification Proposal that, if implemented,</w:t>
            </w:r>
          </w:p>
          <w:p w14:paraId="19D7C564" w14:textId="77777777" w:rsidR="000E5686" w:rsidRPr="007E0B31" w:rsidRDefault="000E5686" w:rsidP="000E5686">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0E5686" w:rsidRPr="007E0B31" w:rsidRDefault="000E5686" w:rsidP="000E5686">
            <w:pPr>
              <w:pStyle w:val="TableArial11"/>
              <w:ind w:left="345" w:hanging="284"/>
              <w:rPr>
                <w:rFonts w:cs="Arial"/>
              </w:rPr>
            </w:pPr>
            <w:r w:rsidRPr="007E0B31">
              <w:rPr>
                <w:rFonts w:cs="Arial"/>
              </w:rPr>
              <w:t>(b) is properly a housekeeping modification required</w:t>
            </w:r>
            <w:r>
              <w:rPr>
                <w:rFonts w:cs="Arial"/>
              </w:rPr>
              <w:t xml:space="preserve"> </w:t>
            </w:r>
            <w:proofErr w:type="gramStart"/>
            <w:r w:rsidRPr="007E0B31">
              <w:rPr>
                <w:rFonts w:cs="Arial"/>
              </w:rPr>
              <w:t>as a result of</w:t>
            </w:r>
            <w:proofErr w:type="gramEnd"/>
            <w:r w:rsidRPr="007E0B31">
              <w:rPr>
                <w:rFonts w:cs="Arial"/>
              </w:rPr>
              <w:t xml:space="preserve"> some error or factual change,</w:t>
            </w:r>
            <w:r>
              <w:rPr>
                <w:rFonts w:cs="Arial"/>
              </w:rPr>
              <w:t xml:space="preserve"> </w:t>
            </w:r>
            <w:r w:rsidRPr="007E0B31">
              <w:rPr>
                <w:rFonts w:cs="Arial"/>
              </w:rPr>
              <w:t>including but not limited to:</w:t>
            </w:r>
          </w:p>
          <w:p w14:paraId="3683D811" w14:textId="77777777" w:rsidR="000E5686" w:rsidRPr="007E0B31" w:rsidRDefault="000E5686" w:rsidP="000E5686">
            <w:pPr>
              <w:pStyle w:val="TableArial11"/>
              <w:tabs>
                <w:tab w:val="left" w:pos="770"/>
                <w:tab w:val="left" w:pos="1195"/>
              </w:tabs>
              <w:rPr>
                <w:rFonts w:cs="Arial"/>
              </w:rPr>
            </w:pPr>
            <w:r>
              <w:rPr>
                <w:rFonts w:cs="Arial"/>
              </w:rPr>
              <w:tab/>
            </w:r>
            <w:r w:rsidRPr="007E0B31">
              <w:rPr>
                <w:rFonts w:cs="Arial"/>
              </w:rPr>
              <w:t xml:space="preserve">(i) </w:t>
            </w:r>
            <w:r>
              <w:rPr>
                <w:rFonts w:cs="Arial"/>
              </w:rPr>
              <w:tab/>
            </w:r>
            <w:r w:rsidRPr="007E0B31">
              <w:rPr>
                <w:rFonts w:cs="Arial"/>
              </w:rPr>
              <w:t xml:space="preserve">updating names or addresses listed in the </w:t>
            </w:r>
            <w:r w:rsidRPr="007E0B31">
              <w:rPr>
                <w:rFonts w:cs="Arial"/>
                <w:b/>
              </w:rPr>
              <w:t xml:space="preserve">Grid </w:t>
            </w:r>
            <w:proofErr w:type="gramStart"/>
            <w:r w:rsidRPr="007E0B31">
              <w:rPr>
                <w:rFonts w:cs="Arial"/>
                <w:b/>
              </w:rPr>
              <w:t>Code</w:t>
            </w:r>
            <w:r w:rsidRPr="007E0B31">
              <w:rPr>
                <w:rFonts w:cs="Arial"/>
              </w:rPr>
              <w:t>;</w:t>
            </w:r>
            <w:proofErr w:type="gramEnd"/>
          </w:p>
          <w:p w14:paraId="7B04D2D9" w14:textId="77777777" w:rsidR="000E5686" w:rsidRPr="007E0B31" w:rsidRDefault="000E5686" w:rsidP="000E5686">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 xml:space="preserve">correcting any minor typographical </w:t>
            </w:r>
            <w:proofErr w:type="gramStart"/>
            <w:r w:rsidRPr="007E0B31">
              <w:rPr>
                <w:rFonts w:cs="Arial"/>
              </w:rPr>
              <w:t>errors;</w:t>
            </w:r>
            <w:proofErr w:type="gramEnd"/>
          </w:p>
          <w:p w14:paraId="0319C466" w14:textId="77777777" w:rsidR="000E5686" w:rsidRPr="007E0B31" w:rsidRDefault="000E5686" w:rsidP="000E5686">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0E5686" w:rsidRPr="007E0B31" w:rsidRDefault="000E5686" w:rsidP="000E5686">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0E5686" w14:paraId="608919C2" w14:textId="77777777" w:rsidTr="56193979">
        <w:trPr>
          <w:cantSplit/>
        </w:trPr>
        <w:tc>
          <w:tcPr>
            <w:tcW w:w="2884" w:type="dxa"/>
          </w:tcPr>
          <w:p w14:paraId="04BB9A43" w14:textId="52E74410" w:rsidR="000E5686" w:rsidRPr="00CB537D" w:rsidRDefault="000E5686" w:rsidP="000E5686">
            <w:pPr>
              <w:pStyle w:val="Arial11Bold"/>
            </w:pPr>
            <w:r w:rsidRPr="00CB537D">
              <w:t>Fault Current Interruption Time</w:t>
            </w:r>
          </w:p>
        </w:tc>
        <w:tc>
          <w:tcPr>
            <w:tcW w:w="6634" w:type="dxa"/>
          </w:tcPr>
          <w:p w14:paraId="446020FC" w14:textId="3D15B86E" w:rsidR="000E5686" w:rsidRDefault="000E5686" w:rsidP="000E5686">
            <w:pPr>
              <w:pStyle w:val="TableArial11"/>
              <w:rPr>
                <w:rFonts w:cs="Arial"/>
              </w:rPr>
            </w:pPr>
            <w:r>
              <w:t>The time interval from fault inception until the end of the break time of the circuit breaker (as declared by the manufacturers).</w:t>
            </w:r>
          </w:p>
        </w:tc>
      </w:tr>
      <w:tr w:rsidR="000E5686" w14:paraId="2C8B2336" w14:textId="77777777" w:rsidTr="56193979">
        <w:trPr>
          <w:cantSplit/>
        </w:trPr>
        <w:tc>
          <w:tcPr>
            <w:tcW w:w="2884" w:type="dxa"/>
          </w:tcPr>
          <w:p w14:paraId="07661B3C" w14:textId="5FE1A371" w:rsidR="000E5686" w:rsidRPr="00CB537D" w:rsidRDefault="000E5686" w:rsidP="000E5686">
            <w:pPr>
              <w:pStyle w:val="Arial11Bold"/>
            </w:pPr>
            <w:r w:rsidRPr="00CB537D">
              <w:t>Fault Ride Through</w:t>
            </w:r>
          </w:p>
        </w:tc>
        <w:tc>
          <w:tcPr>
            <w:tcW w:w="6634" w:type="dxa"/>
          </w:tcPr>
          <w:p w14:paraId="52184373" w14:textId="6F339721" w:rsidR="000E5686" w:rsidRDefault="000E5686" w:rsidP="000E5686">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0E5686" w:rsidRPr="007E0B31" w14:paraId="4DC1F36D" w14:textId="77777777" w:rsidTr="56193979">
        <w:trPr>
          <w:cantSplit/>
        </w:trPr>
        <w:tc>
          <w:tcPr>
            <w:tcW w:w="2884" w:type="dxa"/>
          </w:tcPr>
          <w:p w14:paraId="39CA52E1" w14:textId="77777777" w:rsidR="000E5686" w:rsidRPr="007E0B31" w:rsidRDefault="000E5686" w:rsidP="000E5686">
            <w:pPr>
              <w:pStyle w:val="Arial11Bold"/>
              <w:rPr>
                <w:rFonts w:cs="Arial"/>
              </w:rPr>
            </w:pPr>
            <w:r w:rsidRPr="007E0B31">
              <w:rPr>
                <w:rFonts w:cs="Arial"/>
              </w:rPr>
              <w:t>Final Generation Outage Programme</w:t>
            </w:r>
          </w:p>
        </w:tc>
        <w:tc>
          <w:tcPr>
            <w:tcW w:w="6634" w:type="dxa"/>
          </w:tcPr>
          <w:p w14:paraId="21DA4626" w14:textId="20118034" w:rsidR="000E5686" w:rsidRPr="007E0B31" w:rsidRDefault="000E5686" w:rsidP="000E5686">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0E5686" w:rsidRPr="007E0B31" w14:paraId="25992C8B" w14:textId="77777777" w:rsidTr="56193979">
        <w:trPr>
          <w:cantSplit/>
        </w:trPr>
        <w:tc>
          <w:tcPr>
            <w:tcW w:w="2884" w:type="dxa"/>
          </w:tcPr>
          <w:p w14:paraId="24A46B59" w14:textId="77777777" w:rsidR="000E5686" w:rsidRPr="007E0B31" w:rsidRDefault="000E5686" w:rsidP="000E5686">
            <w:pPr>
              <w:pStyle w:val="Arial11Bold"/>
              <w:rPr>
                <w:rFonts w:cs="Arial"/>
              </w:rPr>
            </w:pPr>
            <w:bookmarkStart w:id="31" w:name="_DV_C20"/>
            <w:r w:rsidRPr="007E0B31">
              <w:rPr>
                <w:rFonts w:cs="Arial"/>
              </w:rPr>
              <w:t xml:space="preserve">Final Operational Notification </w:t>
            </w:r>
            <w:r w:rsidRPr="007E0B31">
              <w:rPr>
                <w:rFonts w:cs="Arial"/>
                <w:b w:val="0"/>
              </w:rPr>
              <w:t>or</w:t>
            </w:r>
            <w:r w:rsidRPr="007E0B31">
              <w:rPr>
                <w:rFonts w:cs="Arial"/>
              </w:rPr>
              <w:t xml:space="preserve"> FON </w:t>
            </w:r>
            <w:bookmarkEnd w:id="31"/>
          </w:p>
        </w:tc>
        <w:tc>
          <w:tcPr>
            <w:tcW w:w="6634" w:type="dxa"/>
          </w:tcPr>
          <w:p w14:paraId="52B70B80" w14:textId="1AE703F3" w:rsidR="000E5686" w:rsidRPr="007E0B31" w:rsidRDefault="000E5686" w:rsidP="000E5686">
            <w:pPr>
              <w:pStyle w:val="TableArial11"/>
              <w:rPr>
                <w:rFonts w:cs="Arial"/>
              </w:rPr>
            </w:pPr>
            <w:bookmarkStart w:id="32"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32"/>
          </w:p>
          <w:p w14:paraId="534102FE" w14:textId="77777777" w:rsidR="000E5686" w:rsidRPr="007E0B31" w:rsidRDefault="000E5686" w:rsidP="000E5686">
            <w:pPr>
              <w:pStyle w:val="TableArial11"/>
              <w:ind w:left="567" w:hanging="567"/>
              <w:rPr>
                <w:rFonts w:cs="Arial"/>
              </w:rPr>
            </w:pPr>
            <w:bookmarkStart w:id="33" w:name="_DV_C22"/>
            <w:r w:rsidRPr="007E0B31">
              <w:rPr>
                <w:rFonts w:cs="Arial"/>
              </w:rPr>
              <w:t>(a)</w:t>
            </w:r>
            <w:r w:rsidRPr="007E0B31">
              <w:rPr>
                <w:rFonts w:cs="Arial"/>
              </w:rPr>
              <w:tab/>
              <w:t>with the Grid Code, (or where they apply, that relevant derogations have been granted), and</w:t>
            </w:r>
            <w:bookmarkEnd w:id="33"/>
          </w:p>
          <w:p w14:paraId="001CADC8" w14:textId="77777777" w:rsidR="000E5686" w:rsidRPr="007E0B31" w:rsidRDefault="000E5686" w:rsidP="000E5686">
            <w:pPr>
              <w:pStyle w:val="TableArial11"/>
              <w:ind w:left="567" w:hanging="567"/>
              <w:rPr>
                <w:rFonts w:cs="Arial"/>
              </w:rPr>
            </w:pPr>
            <w:bookmarkStart w:id="34"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34"/>
          </w:p>
          <w:p w14:paraId="67438D86" w14:textId="77777777" w:rsidR="000E5686" w:rsidRPr="007E0B31" w:rsidRDefault="000E5686" w:rsidP="000E5686">
            <w:pPr>
              <w:pStyle w:val="TableArial11"/>
              <w:rPr>
                <w:rFonts w:cs="Arial"/>
                <w:u w:val="single"/>
              </w:rPr>
            </w:pPr>
            <w:bookmarkStart w:id="35"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35"/>
          </w:p>
        </w:tc>
      </w:tr>
      <w:tr w:rsidR="000E5686" w:rsidRPr="007E0B31" w14:paraId="197251CB" w14:textId="77777777" w:rsidTr="56193979">
        <w:trPr>
          <w:cantSplit/>
        </w:trPr>
        <w:tc>
          <w:tcPr>
            <w:tcW w:w="2884" w:type="dxa"/>
          </w:tcPr>
          <w:p w14:paraId="004E90B7" w14:textId="77777777" w:rsidR="000E5686" w:rsidRPr="007E0B31" w:rsidRDefault="000E5686" w:rsidP="000E5686">
            <w:pPr>
              <w:pStyle w:val="Arial11Bold"/>
              <w:rPr>
                <w:rFonts w:cs="Arial"/>
              </w:rPr>
            </w:pPr>
            <w:r w:rsidRPr="007E0B31">
              <w:rPr>
                <w:rFonts w:cs="Arial"/>
              </w:rPr>
              <w:t>Final Physical Notification Data</w:t>
            </w:r>
          </w:p>
        </w:tc>
        <w:tc>
          <w:tcPr>
            <w:tcW w:w="6634" w:type="dxa"/>
          </w:tcPr>
          <w:p w14:paraId="61126324" w14:textId="77777777" w:rsidR="000E5686" w:rsidRPr="007E0B31" w:rsidRDefault="000E5686" w:rsidP="000E5686">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0E5686" w:rsidRPr="007E0B31" w14:paraId="03ECD7A1" w14:textId="77777777" w:rsidTr="56193979">
        <w:trPr>
          <w:cantSplit/>
        </w:trPr>
        <w:tc>
          <w:tcPr>
            <w:tcW w:w="2884" w:type="dxa"/>
          </w:tcPr>
          <w:p w14:paraId="51B8A852" w14:textId="77777777" w:rsidR="000E5686" w:rsidRPr="007E0B31" w:rsidRDefault="000E5686" w:rsidP="000E5686">
            <w:pPr>
              <w:pStyle w:val="Arial11Bold"/>
              <w:rPr>
                <w:rFonts w:cs="Arial"/>
              </w:rPr>
            </w:pPr>
            <w:r w:rsidRPr="007E0B31">
              <w:rPr>
                <w:rFonts w:cs="Arial"/>
              </w:rPr>
              <w:t>Final Report</w:t>
            </w:r>
          </w:p>
        </w:tc>
        <w:tc>
          <w:tcPr>
            <w:tcW w:w="6634" w:type="dxa"/>
          </w:tcPr>
          <w:p w14:paraId="341E27E2" w14:textId="213B90D1" w:rsidR="000E5686" w:rsidRPr="007E0B31" w:rsidRDefault="000E5686" w:rsidP="000E5686">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0E5686" w:rsidRPr="007E0B31" w14:paraId="61B9A3B0" w14:textId="77777777" w:rsidTr="56193979">
        <w:trPr>
          <w:cantSplit/>
        </w:trPr>
        <w:tc>
          <w:tcPr>
            <w:tcW w:w="2884" w:type="dxa"/>
          </w:tcPr>
          <w:p w14:paraId="3018FCC1" w14:textId="77777777" w:rsidR="000E5686" w:rsidRPr="007E0B31" w:rsidRDefault="000E5686" w:rsidP="000E5686">
            <w:pPr>
              <w:pStyle w:val="Arial11Bold"/>
              <w:rPr>
                <w:rFonts w:cs="Arial"/>
              </w:rPr>
            </w:pPr>
            <w:r w:rsidRPr="007E0B31">
              <w:rPr>
                <w:rFonts w:cs="Arial"/>
              </w:rPr>
              <w:t>Financial Year</w:t>
            </w:r>
          </w:p>
        </w:tc>
        <w:tc>
          <w:tcPr>
            <w:tcW w:w="6634" w:type="dxa"/>
          </w:tcPr>
          <w:p w14:paraId="49A5339B" w14:textId="052F5BD9" w:rsidR="000E5686" w:rsidRPr="007E0B31" w:rsidRDefault="000E5686" w:rsidP="000E5686">
            <w:pPr>
              <w:pStyle w:val="TableArial11"/>
              <w:rPr>
                <w:rFonts w:cs="Arial"/>
              </w:rPr>
            </w:pPr>
            <w:r w:rsidRPr="007E0B31">
              <w:rPr>
                <w:rFonts w:cs="Arial"/>
              </w:rPr>
              <w:t xml:space="preserve">Bears the meaning given in Condition A1 (Definitions and Interpretation)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w:t>
            </w:r>
          </w:p>
        </w:tc>
      </w:tr>
      <w:tr w:rsidR="000E5686" w:rsidRPr="007E0B31" w14:paraId="6050AA75" w14:textId="77777777" w:rsidTr="56193979">
        <w:trPr>
          <w:cantSplit/>
        </w:trPr>
        <w:tc>
          <w:tcPr>
            <w:tcW w:w="2884" w:type="dxa"/>
          </w:tcPr>
          <w:p w14:paraId="29C983BC" w14:textId="77777777" w:rsidR="000E5686" w:rsidRPr="007E0B31" w:rsidRDefault="000E5686" w:rsidP="000E5686">
            <w:pPr>
              <w:pStyle w:val="Arial11Bold"/>
              <w:rPr>
                <w:rFonts w:cs="Arial"/>
              </w:rPr>
            </w:pPr>
            <w:r w:rsidRPr="007E0B31">
              <w:rPr>
                <w:rFonts w:cs="Arial"/>
              </w:rPr>
              <w:lastRenderedPageBreak/>
              <w:t>Fixed Proposed Implementation Date</w:t>
            </w:r>
          </w:p>
        </w:tc>
        <w:tc>
          <w:tcPr>
            <w:tcW w:w="6634" w:type="dxa"/>
          </w:tcPr>
          <w:p w14:paraId="32CF933F" w14:textId="77777777" w:rsidR="000E5686" w:rsidRPr="007E0B31" w:rsidRDefault="000E5686" w:rsidP="000E5686">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0E5686" w:rsidRPr="007E0B31" w14:paraId="3B05A2D5" w14:textId="77777777" w:rsidTr="56193979">
        <w:trPr>
          <w:cantSplit/>
        </w:trPr>
        <w:tc>
          <w:tcPr>
            <w:tcW w:w="2884" w:type="dxa"/>
          </w:tcPr>
          <w:p w14:paraId="11A82ACA" w14:textId="77777777" w:rsidR="000E5686" w:rsidRPr="007E0B31" w:rsidRDefault="000E5686" w:rsidP="000E5686">
            <w:pPr>
              <w:pStyle w:val="Arial11Bold"/>
              <w:rPr>
                <w:rFonts w:cs="Arial"/>
              </w:rPr>
            </w:pPr>
            <w:r w:rsidRPr="007E0B31">
              <w:rPr>
                <w:rFonts w:cs="Arial"/>
              </w:rPr>
              <w:t xml:space="preserve">Flicker Severity </w:t>
            </w:r>
          </w:p>
          <w:p w14:paraId="7B7E4A84" w14:textId="77777777" w:rsidR="000E5686" w:rsidRPr="007E0B31" w:rsidRDefault="000E5686" w:rsidP="000E5686">
            <w:pPr>
              <w:pStyle w:val="Arial11Bold"/>
              <w:rPr>
                <w:rFonts w:cs="Arial"/>
              </w:rPr>
            </w:pPr>
            <w:r w:rsidRPr="007E0B31">
              <w:rPr>
                <w:rFonts w:cs="Arial"/>
              </w:rPr>
              <w:t>(Long Term)</w:t>
            </w:r>
          </w:p>
        </w:tc>
        <w:tc>
          <w:tcPr>
            <w:tcW w:w="6634" w:type="dxa"/>
          </w:tcPr>
          <w:p w14:paraId="36FDA091" w14:textId="77777777" w:rsidR="000E5686" w:rsidRPr="007E0B31" w:rsidRDefault="000E5686" w:rsidP="000E5686">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w:t>
            </w:r>
            <w:proofErr w:type="gramStart"/>
            <w:r w:rsidRPr="007E0B31">
              <w:rPr>
                <w:rFonts w:cs="Arial"/>
              </w:rPr>
              <w:t>two hour</w:t>
            </w:r>
            <w:proofErr w:type="gramEnd"/>
            <w:r w:rsidRPr="007E0B31">
              <w:rPr>
                <w:rFonts w:cs="Arial"/>
              </w:rPr>
              <w:t xml:space="preserve">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0E5686" w:rsidRPr="007E0B31" w14:paraId="31D73F62" w14:textId="77777777" w:rsidTr="56193979">
        <w:trPr>
          <w:cantSplit/>
        </w:trPr>
        <w:tc>
          <w:tcPr>
            <w:tcW w:w="2884" w:type="dxa"/>
          </w:tcPr>
          <w:p w14:paraId="62449C25" w14:textId="77777777" w:rsidR="000E5686" w:rsidRPr="007E0B31" w:rsidRDefault="000E5686" w:rsidP="000E5686">
            <w:pPr>
              <w:pStyle w:val="Arial11Bold"/>
              <w:rPr>
                <w:rFonts w:cs="Arial"/>
              </w:rPr>
            </w:pPr>
            <w:r w:rsidRPr="007E0B31">
              <w:rPr>
                <w:rFonts w:cs="Arial"/>
              </w:rPr>
              <w:t xml:space="preserve">Flicker Severity </w:t>
            </w:r>
          </w:p>
          <w:p w14:paraId="7D271E51" w14:textId="77777777" w:rsidR="000E5686" w:rsidRPr="007E0B31" w:rsidRDefault="000E5686" w:rsidP="000E5686">
            <w:pPr>
              <w:pStyle w:val="Arial11Bold"/>
              <w:rPr>
                <w:rFonts w:cs="Arial"/>
              </w:rPr>
            </w:pPr>
            <w:r w:rsidRPr="007E0B31">
              <w:rPr>
                <w:rFonts w:cs="Arial"/>
              </w:rPr>
              <w:t>(Short Term)</w:t>
            </w:r>
          </w:p>
        </w:tc>
        <w:tc>
          <w:tcPr>
            <w:tcW w:w="6634" w:type="dxa"/>
          </w:tcPr>
          <w:p w14:paraId="60C2F253" w14:textId="77777777" w:rsidR="000E5686" w:rsidRPr="007E0B31" w:rsidRDefault="000E5686" w:rsidP="000E5686">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w:t>
            </w:r>
            <w:proofErr w:type="gramStart"/>
            <w:r w:rsidRPr="007E0B31">
              <w:rPr>
                <w:rFonts w:cs="Arial"/>
              </w:rPr>
              <w:t>10 minute</w:t>
            </w:r>
            <w:proofErr w:type="gramEnd"/>
            <w:r w:rsidRPr="007E0B31">
              <w:rPr>
                <w:rFonts w:cs="Arial"/>
              </w:rPr>
              <w:t xml:space="preserve"> period and as such provides an indication of the risk of </w:t>
            </w:r>
            <w:r w:rsidRPr="007E0B31">
              <w:rPr>
                <w:rFonts w:cs="Arial"/>
                <w:b/>
              </w:rPr>
              <w:t>Customer</w:t>
            </w:r>
            <w:r w:rsidRPr="007E0B31">
              <w:rPr>
                <w:rFonts w:cs="Arial"/>
              </w:rPr>
              <w:t xml:space="preserve"> complaints.</w:t>
            </w:r>
          </w:p>
        </w:tc>
      </w:tr>
      <w:tr w:rsidR="000E5686" w:rsidRPr="007E0B31" w14:paraId="27A94E62" w14:textId="77777777" w:rsidTr="56193979">
        <w:trPr>
          <w:cantSplit/>
        </w:trPr>
        <w:tc>
          <w:tcPr>
            <w:tcW w:w="2884" w:type="dxa"/>
          </w:tcPr>
          <w:p w14:paraId="29A7554A" w14:textId="77777777" w:rsidR="000E5686" w:rsidRPr="007E0B31" w:rsidRDefault="000E5686" w:rsidP="000E5686">
            <w:pPr>
              <w:pStyle w:val="Arial11Bold"/>
              <w:rPr>
                <w:rFonts w:cs="Arial"/>
              </w:rPr>
            </w:pPr>
            <w:r w:rsidRPr="007E0B31">
              <w:rPr>
                <w:rFonts w:cs="Arial"/>
              </w:rPr>
              <w:t>Forecast Data</w:t>
            </w:r>
          </w:p>
        </w:tc>
        <w:tc>
          <w:tcPr>
            <w:tcW w:w="6634" w:type="dxa"/>
          </w:tcPr>
          <w:p w14:paraId="137FC4B0" w14:textId="77777777" w:rsidR="000E5686" w:rsidRPr="007E0B31" w:rsidRDefault="000E5686" w:rsidP="000E5686">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0E5686" w:rsidRPr="007E0B31" w14:paraId="635D9387" w14:textId="77777777" w:rsidTr="56193979">
        <w:trPr>
          <w:cantSplit/>
        </w:trPr>
        <w:tc>
          <w:tcPr>
            <w:tcW w:w="2884" w:type="dxa"/>
          </w:tcPr>
          <w:p w14:paraId="2530D328" w14:textId="77777777" w:rsidR="000E5686" w:rsidRPr="007E0B31" w:rsidRDefault="000E5686" w:rsidP="000E5686">
            <w:pPr>
              <w:pStyle w:val="Arial11Bold"/>
              <w:rPr>
                <w:rFonts w:cs="Arial"/>
              </w:rPr>
            </w:pPr>
            <w:r w:rsidRPr="007E0B31">
              <w:rPr>
                <w:rFonts w:cs="Arial"/>
              </w:rPr>
              <w:t>Frequency</w:t>
            </w:r>
          </w:p>
        </w:tc>
        <w:tc>
          <w:tcPr>
            <w:tcW w:w="6634" w:type="dxa"/>
          </w:tcPr>
          <w:p w14:paraId="5D2158EE" w14:textId="77777777" w:rsidR="000E5686" w:rsidRPr="007E0B31" w:rsidRDefault="000E5686" w:rsidP="000E5686">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0E5686" w:rsidRPr="007E0B31" w14:paraId="7F38DB83" w14:textId="77777777" w:rsidTr="56193979">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0E5686" w:rsidRPr="00112FC3" w:rsidRDefault="000E5686" w:rsidP="000E5686">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0E5686" w:rsidRPr="00112FC3" w:rsidRDefault="000E5686" w:rsidP="000E5686">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0E5686" w:rsidRPr="00112FC3" w:rsidRDefault="000E5686" w:rsidP="000E5686">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0E5686" w:rsidRPr="0079139F" w14:paraId="1AC85899" w14:textId="77777777" w:rsidTr="56193979">
        <w:trPr>
          <w:cantSplit/>
        </w:trPr>
        <w:tc>
          <w:tcPr>
            <w:tcW w:w="2884" w:type="dxa"/>
          </w:tcPr>
          <w:p w14:paraId="06F08692" w14:textId="4BD622F9" w:rsidR="000E5686" w:rsidRPr="0079139F" w:rsidRDefault="000E5686" w:rsidP="000E5686">
            <w:pPr>
              <w:pStyle w:val="Level1Text"/>
              <w:tabs>
                <w:tab w:val="left" w:pos="0"/>
              </w:tabs>
              <w:ind w:left="0" w:firstLine="0"/>
              <w:rPr>
                <w:rFonts w:cs="Arial"/>
                <w:b/>
                <w:color w:val="auto"/>
              </w:rPr>
            </w:pPr>
            <w:r>
              <w:rPr>
                <w:rFonts w:cs="Arial"/>
                <w:b/>
                <w:color w:val="auto"/>
              </w:rPr>
              <w:t xml:space="preserve">Frequency Response </w:t>
            </w:r>
            <w:proofErr w:type="spellStart"/>
            <w:r w:rsidRPr="0079139F">
              <w:rPr>
                <w:rFonts w:cs="Arial"/>
                <w:b/>
                <w:color w:val="auto"/>
              </w:rPr>
              <w:t>Deadband</w:t>
            </w:r>
            <w:proofErr w:type="spellEnd"/>
          </w:p>
        </w:tc>
        <w:tc>
          <w:tcPr>
            <w:tcW w:w="6634" w:type="dxa"/>
          </w:tcPr>
          <w:p w14:paraId="502FEB98" w14:textId="30A9016F" w:rsidR="000E5686" w:rsidRPr="0079139F" w:rsidRDefault="000E5686" w:rsidP="000E5686">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0E5686" w:rsidRPr="00BB45B0" w:rsidRDefault="000E5686" w:rsidP="000E5686">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 xml:space="preserve">Frequency Response </w:t>
            </w:r>
            <w:proofErr w:type="spellStart"/>
            <w:r w:rsidRPr="00A87826">
              <w:rPr>
                <w:rFonts w:cs="Arial"/>
                <w:b/>
                <w:color w:val="auto"/>
              </w:rPr>
              <w:t>Deadband</w:t>
            </w:r>
            <w:proofErr w:type="spellEnd"/>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0E5686" w:rsidRPr="0079139F" w14:paraId="77B0CFDB" w14:textId="77777777" w:rsidTr="56193979">
        <w:trPr>
          <w:cantSplit/>
        </w:trPr>
        <w:tc>
          <w:tcPr>
            <w:tcW w:w="2884" w:type="dxa"/>
          </w:tcPr>
          <w:p w14:paraId="1510B015" w14:textId="08E45941" w:rsidR="000E5686" w:rsidRPr="0079139F" w:rsidRDefault="000E5686" w:rsidP="000E5686">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0E5686" w:rsidRPr="00BB45B0" w:rsidRDefault="000E5686" w:rsidP="000E5686">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0E5686" w:rsidRPr="007E0B31" w14:paraId="2FB4BCBE" w14:textId="77777777" w:rsidTr="56193979">
        <w:trPr>
          <w:cantSplit/>
        </w:trPr>
        <w:tc>
          <w:tcPr>
            <w:tcW w:w="2884" w:type="dxa"/>
          </w:tcPr>
          <w:p w14:paraId="7E69F55B" w14:textId="79011215" w:rsidR="000E5686" w:rsidRPr="00112FC3" w:rsidRDefault="000E5686" w:rsidP="000E5686">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0E5686" w:rsidRPr="00112FC3" w:rsidRDefault="000E5686" w:rsidP="000E5686">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0E5686" w:rsidRPr="007E0B31" w14:paraId="2BDE2553" w14:textId="77777777" w:rsidTr="56193979">
        <w:trPr>
          <w:cantSplit/>
        </w:trPr>
        <w:tc>
          <w:tcPr>
            <w:tcW w:w="2884" w:type="dxa"/>
          </w:tcPr>
          <w:p w14:paraId="56FA2E2D" w14:textId="77777777" w:rsidR="000E5686" w:rsidRPr="007E0B31" w:rsidRDefault="000E5686" w:rsidP="000E5686">
            <w:pPr>
              <w:pStyle w:val="Arial11Bold"/>
              <w:rPr>
                <w:rFonts w:cs="Arial"/>
              </w:rPr>
            </w:pPr>
            <w:r w:rsidRPr="007E0B31">
              <w:rPr>
                <w:rFonts w:cs="Arial"/>
              </w:rPr>
              <w:t>Frequency Sensitive AGR Unit</w:t>
            </w:r>
          </w:p>
        </w:tc>
        <w:tc>
          <w:tcPr>
            <w:tcW w:w="6634" w:type="dxa"/>
          </w:tcPr>
          <w:p w14:paraId="56CA59A6" w14:textId="04E356F9" w:rsidR="000E5686" w:rsidRPr="007E0B31" w:rsidRDefault="000E5686" w:rsidP="000E5686">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w:t>
            </w:r>
            <w:proofErr w:type="gramStart"/>
            <w:r w:rsidRPr="007E0B31">
              <w:rPr>
                <w:rFonts w:cs="Arial"/>
              </w:rPr>
              <w:t>provided that</w:t>
            </w:r>
            <w:proofErr w:type="gramEnd"/>
            <w:r w:rsidRPr="007E0B31">
              <w:rPr>
                <w:rFonts w:cs="Arial"/>
              </w:rPr>
              <w:t xml:space="preserve"> it is complying with its </w:t>
            </w:r>
            <w:r w:rsidRPr="007E0B31">
              <w:rPr>
                <w:rFonts w:cs="Arial"/>
                <w:b/>
              </w:rPr>
              <w:t>Frequency Sensitive AGR Unit Limit</w:t>
            </w:r>
            <w:r w:rsidRPr="007E0B31">
              <w:rPr>
                <w:rFonts w:cs="Arial"/>
              </w:rPr>
              <w:t>.</w:t>
            </w:r>
          </w:p>
        </w:tc>
      </w:tr>
      <w:tr w:rsidR="000E5686" w:rsidRPr="007E0B31" w14:paraId="35142B58" w14:textId="77777777" w:rsidTr="56193979">
        <w:trPr>
          <w:cantSplit/>
        </w:trPr>
        <w:tc>
          <w:tcPr>
            <w:tcW w:w="2884" w:type="dxa"/>
          </w:tcPr>
          <w:p w14:paraId="044AA9D6" w14:textId="77777777" w:rsidR="000E5686" w:rsidRPr="007E0B31" w:rsidRDefault="000E5686" w:rsidP="000E5686">
            <w:pPr>
              <w:pStyle w:val="Arial11Bold"/>
              <w:rPr>
                <w:rFonts w:cs="Arial"/>
              </w:rPr>
            </w:pPr>
            <w:r w:rsidRPr="007E0B31">
              <w:rPr>
                <w:rFonts w:cs="Arial"/>
              </w:rPr>
              <w:lastRenderedPageBreak/>
              <w:t>Frequency Sensitive AGR Unit Limit</w:t>
            </w:r>
          </w:p>
        </w:tc>
        <w:tc>
          <w:tcPr>
            <w:tcW w:w="6634" w:type="dxa"/>
          </w:tcPr>
          <w:p w14:paraId="3F623190" w14:textId="3E5A500D" w:rsidR="000E5686" w:rsidRPr="007E0B31" w:rsidRDefault="000E5686" w:rsidP="000E5686">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0E5686" w:rsidRPr="007E0B31" w14:paraId="0B07C095" w14:textId="77777777" w:rsidTr="56193979">
        <w:trPr>
          <w:cantSplit/>
        </w:trPr>
        <w:tc>
          <w:tcPr>
            <w:tcW w:w="2884" w:type="dxa"/>
          </w:tcPr>
          <w:p w14:paraId="61CF9420" w14:textId="77777777" w:rsidR="000E5686" w:rsidRPr="007E0B31" w:rsidRDefault="000E5686" w:rsidP="000E5686">
            <w:pPr>
              <w:pStyle w:val="Arial11Bold"/>
              <w:rPr>
                <w:rFonts w:cs="Arial"/>
              </w:rPr>
            </w:pPr>
            <w:r w:rsidRPr="007E0B31">
              <w:rPr>
                <w:rFonts w:cs="Arial"/>
              </w:rPr>
              <w:t>Frequency Sensitive Mode</w:t>
            </w:r>
          </w:p>
        </w:tc>
        <w:tc>
          <w:tcPr>
            <w:tcW w:w="6634" w:type="dxa"/>
          </w:tcPr>
          <w:p w14:paraId="73728290" w14:textId="77777777" w:rsidR="000E5686" w:rsidRPr="007E0B31" w:rsidRDefault="000E5686" w:rsidP="000E5686">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w:t>
            </w:r>
            <w:proofErr w:type="gramStart"/>
            <w:r w:rsidRPr="007E0B31">
              <w:rPr>
                <w:rFonts w:cs="Arial"/>
              </w:rPr>
              <w:t>so as to</w:t>
            </w:r>
            <w:proofErr w:type="gramEnd"/>
            <w:r w:rsidRPr="007E0B31">
              <w:rPr>
                <w:rFonts w:cs="Arial"/>
              </w:rPr>
              <w:t xml:space="preserve">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0E5686" w:rsidRPr="007E0B31" w14:paraId="164B885B" w14:textId="77777777" w:rsidTr="56193979">
        <w:trPr>
          <w:cantSplit/>
        </w:trPr>
        <w:tc>
          <w:tcPr>
            <w:tcW w:w="2884" w:type="dxa"/>
          </w:tcPr>
          <w:p w14:paraId="4373C7C1" w14:textId="77777777" w:rsidR="000E5686" w:rsidRPr="007E0B31" w:rsidRDefault="000E5686" w:rsidP="000E5686">
            <w:pPr>
              <w:pStyle w:val="Arial11Bold"/>
              <w:rPr>
                <w:rFonts w:cs="Arial"/>
              </w:rPr>
            </w:pPr>
            <w:r w:rsidRPr="007E0B31">
              <w:rPr>
                <w:rFonts w:cs="Arial"/>
              </w:rPr>
              <w:t>Fuel Security Code</w:t>
            </w:r>
          </w:p>
        </w:tc>
        <w:tc>
          <w:tcPr>
            <w:tcW w:w="6634" w:type="dxa"/>
          </w:tcPr>
          <w:p w14:paraId="4BC316B9" w14:textId="77777777" w:rsidR="000E5686" w:rsidRPr="007E0B31" w:rsidRDefault="000E5686" w:rsidP="000E5686">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0E5686" w:rsidRPr="007E0B31" w14:paraId="6D481950" w14:textId="77777777" w:rsidTr="56193979">
        <w:trPr>
          <w:cantSplit/>
        </w:trPr>
        <w:tc>
          <w:tcPr>
            <w:tcW w:w="2884" w:type="dxa"/>
          </w:tcPr>
          <w:p w14:paraId="6ABADA08" w14:textId="77777777" w:rsidR="000E5686" w:rsidRPr="007E0B31" w:rsidRDefault="000E5686" w:rsidP="000E5686">
            <w:pPr>
              <w:pStyle w:val="Arial11Bold"/>
              <w:rPr>
                <w:rFonts w:cs="Arial"/>
              </w:rPr>
            </w:pPr>
            <w:r w:rsidRPr="007E0B31">
              <w:rPr>
                <w:rFonts w:cs="Arial"/>
              </w:rPr>
              <w:t>Gas Turbine Unit</w:t>
            </w:r>
          </w:p>
        </w:tc>
        <w:tc>
          <w:tcPr>
            <w:tcW w:w="6634" w:type="dxa"/>
          </w:tcPr>
          <w:p w14:paraId="1D4B4FFB" w14:textId="77777777" w:rsidR="000E5686" w:rsidRPr="007E0B31" w:rsidRDefault="000E5686" w:rsidP="000E5686">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w:t>
            </w:r>
            <w:proofErr w:type="gramStart"/>
            <w:r w:rsidRPr="007E0B31">
              <w:rPr>
                <w:rFonts w:cs="Arial"/>
              </w:rPr>
              <w:t>aero-engine</w:t>
            </w:r>
            <w:proofErr w:type="gramEnd"/>
            <w:r w:rsidRPr="007E0B31">
              <w:rPr>
                <w:rFonts w:cs="Arial"/>
              </w:rPr>
              <w:t>).</w:t>
            </w:r>
          </w:p>
        </w:tc>
      </w:tr>
      <w:tr w:rsidR="000E5686" w:rsidRPr="007E0B31" w14:paraId="64E5C05F" w14:textId="77777777" w:rsidTr="56193979">
        <w:trPr>
          <w:cantSplit/>
        </w:trPr>
        <w:tc>
          <w:tcPr>
            <w:tcW w:w="2884" w:type="dxa"/>
          </w:tcPr>
          <w:p w14:paraId="01FFF6B2" w14:textId="77777777" w:rsidR="000E5686" w:rsidRPr="007E0B31" w:rsidRDefault="000E5686" w:rsidP="000E5686">
            <w:pPr>
              <w:pStyle w:val="Arial11Bold"/>
              <w:rPr>
                <w:rFonts w:cs="Arial"/>
              </w:rPr>
            </w:pPr>
            <w:r w:rsidRPr="007E0B31">
              <w:rPr>
                <w:rFonts w:cs="Arial"/>
              </w:rPr>
              <w:t>Gas Zone Diagram</w:t>
            </w:r>
          </w:p>
        </w:tc>
        <w:tc>
          <w:tcPr>
            <w:tcW w:w="6634" w:type="dxa"/>
          </w:tcPr>
          <w:p w14:paraId="53A7BC0A" w14:textId="77777777" w:rsidR="000E5686" w:rsidRPr="007E0B31" w:rsidRDefault="000E5686" w:rsidP="000E5686">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0E5686" w:rsidRPr="007E0B31" w14:paraId="25207431" w14:textId="77777777" w:rsidTr="56193979">
        <w:trPr>
          <w:cantSplit/>
        </w:trPr>
        <w:tc>
          <w:tcPr>
            <w:tcW w:w="2884" w:type="dxa"/>
          </w:tcPr>
          <w:p w14:paraId="5D11ED34" w14:textId="77777777" w:rsidR="000E5686" w:rsidRPr="007E0B31" w:rsidRDefault="000E5686" w:rsidP="000E5686">
            <w:pPr>
              <w:pStyle w:val="Arial11Bold"/>
              <w:rPr>
                <w:rFonts w:cs="Arial"/>
              </w:rPr>
            </w:pPr>
            <w:r w:rsidRPr="007E0B31">
              <w:rPr>
                <w:rFonts w:cs="Arial"/>
              </w:rPr>
              <w:t>Gate Closure</w:t>
            </w:r>
          </w:p>
        </w:tc>
        <w:tc>
          <w:tcPr>
            <w:tcW w:w="6634" w:type="dxa"/>
          </w:tcPr>
          <w:p w14:paraId="13C5C4ED" w14:textId="77777777" w:rsidR="000E5686" w:rsidRPr="007E0B31" w:rsidRDefault="000E5686" w:rsidP="000E5686">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0E5686" w:rsidRPr="007E0B31" w14:paraId="751C0B2D" w14:textId="77777777" w:rsidTr="56193979">
        <w:trPr>
          <w:cantSplit/>
        </w:trPr>
        <w:tc>
          <w:tcPr>
            <w:tcW w:w="2884" w:type="dxa"/>
          </w:tcPr>
          <w:p w14:paraId="69164933" w14:textId="77777777" w:rsidR="000E5686" w:rsidRPr="007E0B31" w:rsidRDefault="000E5686" w:rsidP="000E5686">
            <w:pPr>
              <w:pStyle w:val="Arial11Bold"/>
              <w:rPr>
                <w:rFonts w:cs="Arial"/>
              </w:rPr>
            </w:pPr>
            <w:r w:rsidRPr="007E0B31">
              <w:rPr>
                <w:rFonts w:cs="Arial"/>
              </w:rPr>
              <w:lastRenderedPageBreak/>
              <w:t>GB Code User</w:t>
            </w:r>
          </w:p>
        </w:tc>
        <w:tc>
          <w:tcPr>
            <w:tcW w:w="6634" w:type="dxa"/>
          </w:tcPr>
          <w:p w14:paraId="7C7DFDA1" w14:textId="77777777" w:rsidR="000E5686" w:rsidRPr="005C20E3" w:rsidRDefault="000E5686" w:rsidP="000E5686">
            <w:pPr>
              <w:pStyle w:val="TableArial11"/>
            </w:pPr>
            <w:r w:rsidRPr="005C20E3">
              <w:t xml:space="preserve">A </w:t>
            </w:r>
            <w:r w:rsidRPr="005C20E3">
              <w:rPr>
                <w:b/>
              </w:rPr>
              <w:t>User</w:t>
            </w:r>
            <w:r w:rsidRPr="005C20E3">
              <w:t xml:space="preserve"> in respect </w:t>
            </w:r>
            <w:proofErr w:type="gramStart"/>
            <w:r w:rsidRPr="005C20E3">
              <w:t>of:-</w:t>
            </w:r>
            <w:proofErr w:type="gramEnd"/>
            <w:r w:rsidRPr="005C20E3">
              <w:t xml:space="preserve"> </w:t>
            </w:r>
          </w:p>
          <w:p w14:paraId="0877FB88" w14:textId="08697FB3" w:rsidR="000E5686" w:rsidRPr="005C20E3" w:rsidRDefault="000E5686" w:rsidP="000E5686">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w:t>
            </w:r>
            <w:proofErr w:type="gramStart"/>
            <w:r w:rsidRPr="005C20E3">
              <w:t>2019;</w:t>
            </w:r>
            <w:proofErr w:type="gramEnd"/>
            <w:r w:rsidRPr="005C20E3">
              <w:t xml:space="preserve"> or </w:t>
            </w:r>
          </w:p>
          <w:p w14:paraId="7DF95590" w14:textId="03F95F65" w:rsidR="000E5686" w:rsidRPr="005C20E3" w:rsidRDefault="000E5686" w:rsidP="000E5686">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0E5686" w:rsidRPr="005C20E3" w:rsidRDefault="000E5686" w:rsidP="000E5686">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0E5686" w:rsidRPr="00943BB7" w:rsidRDefault="000E5686" w:rsidP="000E5686">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0E5686" w:rsidRPr="007E0B31" w14:paraId="4723553C" w14:textId="77777777" w:rsidTr="56193979">
        <w:trPr>
          <w:cantSplit/>
        </w:trPr>
        <w:tc>
          <w:tcPr>
            <w:tcW w:w="2884" w:type="dxa"/>
          </w:tcPr>
          <w:p w14:paraId="4FE5BF46" w14:textId="138D465C" w:rsidR="000E5686" w:rsidRPr="007E0B31" w:rsidRDefault="000E5686" w:rsidP="000E5686">
            <w:pPr>
              <w:pStyle w:val="Arial11Bold"/>
              <w:rPr>
                <w:rFonts w:cs="Arial"/>
              </w:rPr>
            </w:pPr>
            <w:r w:rsidRPr="007E0B31">
              <w:rPr>
                <w:rFonts w:cs="Arial"/>
              </w:rPr>
              <w:t>GB Generator</w:t>
            </w:r>
          </w:p>
        </w:tc>
        <w:tc>
          <w:tcPr>
            <w:tcW w:w="6634" w:type="dxa"/>
          </w:tcPr>
          <w:p w14:paraId="3BE7D000" w14:textId="1CD9DB0E" w:rsidR="000E5686" w:rsidRPr="007E0B31" w:rsidRDefault="000E5686" w:rsidP="000E5686">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0E5686" w:rsidRPr="007E0B31" w14:paraId="30B0063C" w14:textId="77777777" w:rsidTr="56193979">
        <w:trPr>
          <w:cantSplit/>
        </w:trPr>
        <w:tc>
          <w:tcPr>
            <w:tcW w:w="2884" w:type="dxa"/>
          </w:tcPr>
          <w:p w14:paraId="53F51ECC" w14:textId="0A2B2D8E" w:rsidR="000E5686" w:rsidRPr="0048511E" w:rsidRDefault="000E5686" w:rsidP="000E5686">
            <w:pPr>
              <w:pStyle w:val="Arial11Bold"/>
              <w:rPr>
                <w:rFonts w:cs="Arial"/>
              </w:rPr>
            </w:pPr>
            <w:r w:rsidRPr="002510FF">
              <w:rPr>
                <w:rFonts w:cs="Arial"/>
              </w:rPr>
              <w:t>GBGF Fast Fault Current Injection</w:t>
            </w:r>
          </w:p>
        </w:tc>
        <w:tc>
          <w:tcPr>
            <w:tcW w:w="6634" w:type="dxa"/>
          </w:tcPr>
          <w:p w14:paraId="7DAB5385" w14:textId="357F5E41" w:rsidR="000E5686" w:rsidRPr="0048511E" w:rsidRDefault="000E5686" w:rsidP="000E5686">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0E5686" w:rsidRPr="00EA00FC" w14:paraId="26F5238B" w14:textId="77777777" w:rsidTr="56193979">
        <w:trPr>
          <w:cantSplit/>
        </w:trPr>
        <w:tc>
          <w:tcPr>
            <w:tcW w:w="2884" w:type="dxa"/>
          </w:tcPr>
          <w:p w14:paraId="22B97752" w14:textId="071CAA70" w:rsidR="000E5686" w:rsidRPr="00EA00FC" w:rsidRDefault="000E5686" w:rsidP="000E5686">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0E5686" w:rsidRPr="00EA00FC" w:rsidRDefault="000E5686" w:rsidP="000E5686">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0E5686" w:rsidRPr="007E0B31" w14:paraId="76567AF3" w14:textId="77777777" w:rsidTr="56193979">
        <w:trPr>
          <w:cantSplit/>
        </w:trPr>
        <w:tc>
          <w:tcPr>
            <w:tcW w:w="2884" w:type="dxa"/>
          </w:tcPr>
          <w:p w14:paraId="7D346738" w14:textId="3C7670F7" w:rsidR="000E5686" w:rsidRPr="00D73207" w:rsidRDefault="000E5686" w:rsidP="000E5686">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0E5686" w:rsidRPr="00D73207" w:rsidRDefault="000E5686" w:rsidP="000E5686">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0E5686" w:rsidRPr="007E0B31" w14:paraId="65BB692A" w14:textId="77777777" w:rsidTr="56193979">
        <w:trPr>
          <w:cantSplit/>
        </w:trPr>
        <w:tc>
          <w:tcPr>
            <w:tcW w:w="2884" w:type="dxa"/>
          </w:tcPr>
          <w:p w14:paraId="415F428D" w14:textId="43AC9763" w:rsidR="000E5686" w:rsidRPr="00820AC6" w:rsidRDefault="000E5686" w:rsidP="000E5686">
            <w:pPr>
              <w:pStyle w:val="Arial11Bold"/>
              <w:rPr>
                <w:rFonts w:cs="Arial"/>
              </w:rPr>
            </w:pPr>
            <w:r w:rsidRPr="00820AC6">
              <w:rPr>
                <w:rFonts w:cs="Arial"/>
              </w:rPr>
              <w:lastRenderedPageBreak/>
              <w:t>GB Grid Supply Point</w:t>
            </w:r>
          </w:p>
        </w:tc>
        <w:tc>
          <w:tcPr>
            <w:tcW w:w="6634" w:type="dxa"/>
          </w:tcPr>
          <w:p w14:paraId="7E88EB64" w14:textId="1BCD6522" w:rsidR="000E5686" w:rsidRPr="00820AC6" w:rsidRDefault="000E5686" w:rsidP="000E5686">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0E5686" w:rsidRPr="007E0B31" w14:paraId="29C91D0A" w14:textId="77777777" w:rsidTr="56193979">
        <w:trPr>
          <w:cantSplit/>
        </w:trPr>
        <w:tc>
          <w:tcPr>
            <w:tcW w:w="2884" w:type="dxa"/>
          </w:tcPr>
          <w:p w14:paraId="3189B258"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rPr>
              <w:t>GB Synchronous Area</w:t>
            </w:r>
          </w:p>
        </w:tc>
        <w:tc>
          <w:tcPr>
            <w:tcW w:w="6634" w:type="dxa"/>
          </w:tcPr>
          <w:p w14:paraId="0A8BA1C1" w14:textId="44881771" w:rsidR="000E5686" w:rsidRPr="007E0B31" w:rsidRDefault="000E5686" w:rsidP="000E5686">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0E5686" w:rsidRPr="007E0B31" w14:paraId="7DAFA3C3" w14:textId="77777777" w:rsidTr="56193979">
        <w:trPr>
          <w:cantSplit/>
        </w:trPr>
        <w:tc>
          <w:tcPr>
            <w:tcW w:w="2884" w:type="dxa"/>
          </w:tcPr>
          <w:p w14:paraId="236BDDC1" w14:textId="77777777" w:rsidR="000E5686" w:rsidRPr="007E0B31" w:rsidRDefault="000E5686" w:rsidP="000E5686">
            <w:pPr>
              <w:pStyle w:val="Arial11Bold"/>
              <w:rPr>
                <w:rFonts w:cs="Arial"/>
              </w:rPr>
            </w:pPr>
            <w:r w:rsidRPr="007E0B31">
              <w:rPr>
                <w:rFonts w:cs="Arial"/>
              </w:rPr>
              <w:t>GCDF</w:t>
            </w:r>
          </w:p>
        </w:tc>
        <w:tc>
          <w:tcPr>
            <w:tcW w:w="6634" w:type="dxa"/>
          </w:tcPr>
          <w:p w14:paraId="7C26F5C6" w14:textId="77777777" w:rsidR="000E5686" w:rsidRPr="007E0B31" w:rsidRDefault="000E5686" w:rsidP="000E5686">
            <w:pPr>
              <w:pStyle w:val="TableArial11"/>
              <w:rPr>
                <w:rFonts w:cs="Arial"/>
              </w:rPr>
            </w:pPr>
            <w:r w:rsidRPr="007E0B31">
              <w:rPr>
                <w:rFonts w:cs="Arial"/>
              </w:rPr>
              <w:t>Means the Grid Code Development Forum.</w:t>
            </w:r>
          </w:p>
        </w:tc>
      </w:tr>
      <w:tr w:rsidR="000E5686" w:rsidRPr="007E0B31" w14:paraId="1530B793" w14:textId="77777777" w:rsidTr="56193979">
        <w:trPr>
          <w:cantSplit/>
        </w:trPr>
        <w:tc>
          <w:tcPr>
            <w:tcW w:w="2884" w:type="dxa"/>
          </w:tcPr>
          <w:p w14:paraId="562A7357" w14:textId="77777777" w:rsidR="000E5686" w:rsidRPr="007E0B31" w:rsidRDefault="000E5686" w:rsidP="000E5686">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0E5686" w:rsidRPr="007E0B31" w:rsidRDefault="000E5686" w:rsidP="000E5686">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0E5686" w:rsidRPr="007E0B31" w14:paraId="379C1A71" w14:textId="77777777" w:rsidTr="56193979">
        <w:trPr>
          <w:cantSplit/>
        </w:trPr>
        <w:tc>
          <w:tcPr>
            <w:tcW w:w="2884" w:type="dxa"/>
          </w:tcPr>
          <w:p w14:paraId="08FF36A2" w14:textId="77777777" w:rsidR="000E5686" w:rsidRPr="007E0B31" w:rsidRDefault="000E5686" w:rsidP="000E5686">
            <w:pPr>
              <w:pStyle w:val="Arial11Bold"/>
              <w:rPr>
                <w:rFonts w:cs="Arial"/>
              </w:rPr>
            </w:pPr>
            <w:r w:rsidRPr="007E0B31">
              <w:rPr>
                <w:rFonts w:cs="Arial"/>
              </w:rPr>
              <w:t>Generating Plant Demand Margin</w:t>
            </w:r>
          </w:p>
        </w:tc>
        <w:tc>
          <w:tcPr>
            <w:tcW w:w="6634" w:type="dxa"/>
          </w:tcPr>
          <w:p w14:paraId="41DF891E" w14:textId="77777777" w:rsidR="000E5686" w:rsidRPr="007E0B31" w:rsidRDefault="000E5686" w:rsidP="000E5686">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0E5686" w:rsidRPr="007E0B31" w14:paraId="311EAF72" w14:textId="77777777" w:rsidTr="56193979">
        <w:trPr>
          <w:cantSplit/>
        </w:trPr>
        <w:tc>
          <w:tcPr>
            <w:tcW w:w="2884" w:type="dxa"/>
          </w:tcPr>
          <w:p w14:paraId="7AAF3305" w14:textId="77777777" w:rsidR="000E5686" w:rsidRPr="007E0B31" w:rsidRDefault="000E5686" w:rsidP="000E5686">
            <w:pPr>
              <w:pStyle w:val="Arial11Bold"/>
              <w:rPr>
                <w:rFonts w:cs="Arial"/>
              </w:rPr>
            </w:pPr>
            <w:r w:rsidRPr="007E0B31">
              <w:rPr>
                <w:rFonts w:cs="Arial"/>
              </w:rPr>
              <w:t>Generating Unit</w:t>
            </w:r>
          </w:p>
        </w:tc>
        <w:tc>
          <w:tcPr>
            <w:tcW w:w="6634" w:type="dxa"/>
          </w:tcPr>
          <w:p w14:paraId="2E453C15" w14:textId="77777777" w:rsidR="000E5686" w:rsidRPr="007E0B31" w:rsidRDefault="000E5686" w:rsidP="000E5686">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0E5686" w:rsidRPr="007E0B31" w14:paraId="1EBF9128" w14:textId="77777777" w:rsidTr="56193979">
        <w:trPr>
          <w:cantSplit/>
        </w:trPr>
        <w:tc>
          <w:tcPr>
            <w:tcW w:w="2884" w:type="dxa"/>
          </w:tcPr>
          <w:p w14:paraId="013D7CA3" w14:textId="77777777" w:rsidR="000E5686" w:rsidRPr="007E0B31" w:rsidRDefault="000E5686" w:rsidP="000E5686">
            <w:pPr>
              <w:pStyle w:val="Arial11Bold"/>
              <w:rPr>
                <w:rFonts w:cs="Arial"/>
              </w:rPr>
            </w:pPr>
            <w:r w:rsidRPr="007E0B31">
              <w:rPr>
                <w:rFonts w:cs="Arial"/>
              </w:rPr>
              <w:t>Generating Unit Data</w:t>
            </w:r>
          </w:p>
        </w:tc>
        <w:tc>
          <w:tcPr>
            <w:tcW w:w="6634" w:type="dxa"/>
          </w:tcPr>
          <w:p w14:paraId="2EE332FC" w14:textId="77777777" w:rsidR="000E5686" w:rsidRPr="007E0B31" w:rsidRDefault="000E5686" w:rsidP="000E5686">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 xml:space="preserve">Cascade Hydro </w:t>
            </w:r>
            <w:proofErr w:type="gramStart"/>
            <w:r w:rsidRPr="007E0B31">
              <w:rPr>
                <w:rFonts w:cs="Arial"/>
                <w:b/>
              </w:rPr>
              <w:t>Scheme</w:t>
            </w:r>
            <w:r w:rsidRPr="007E0B31">
              <w:rPr>
                <w:rFonts w:cs="Arial"/>
              </w:rPr>
              <w:t>;</w:t>
            </w:r>
            <w:proofErr w:type="gramEnd"/>
          </w:p>
          <w:p w14:paraId="5A5B1B2A"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0E5686" w:rsidRPr="007E0B31" w:rsidRDefault="000E5686" w:rsidP="000E5686">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0E5686" w:rsidRPr="007E0B31" w:rsidRDefault="000E5686" w:rsidP="000E5686">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0E5686" w:rsidRPr="007E0B31" w14:paraId="04144821" w14:textId="77777777" w:rsidTr="56193979">
        <w:trPr>
          <w:cantSplit/>
        </w:trPr>
        <w:tc>
          <w:tcPr>
            <w:tcW w:w="2884" w:type="dxa"/>
          </w:tcPr>
          <w:p w14:paraId="36306D9E" w14:textId="77777777" w:rsidR="000E5686" w:rsidRPr="007E0B31" w:rsidRDefault="000E5686" w:rsidP="000E5686">
            <w:pPr>
              <w:pStyle w:val="Arial11Bold"/>
              <w:rPr>
                <w:rFonts w:cs="Arial"/>
              </w:rPr>
            </w:pPr>
            <w:r w:rsidRPr="007E0B31">
              <w:rPr>
                <w:rFonts w:cs="Arial"/>
              </w:rPr>
              <w:t>Generation Capacity</w:t>
            </w:r>
          </w:p>
        </w:tc>
        <w:tc>
          <w:tcPr>
            <w:tcW w:w="6634" w:type="dxa"/>
          </w:tcPr>
          <w:p w14:paraId="7AEA282D" w14:textId="77777777" w:rsidR="000E5686" w:rsidRPr="007E0B31" w:rsidRDefault="000E5686" w:rsidP="000E5686">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0E5686" w:rsidRPr="007E0B31" w14:paraId="492A589D" w14:textId="77777777" w:rsidTr="56193979">
        <w:trPr>
          <w:cantSplit/>
        </w:trPr>
        <w:tc>
          <w:tcPr>
            <w:tcW w:w="2884" w:type="dxa"/>
          </w:tcPr>
          <w:p w14:paraId="191FBE2E" w14:textId="77777777" w:rsidR="000E5686" w:rsidRPr="007E0B31" w:rsidRDefault="000E5686" w:rsidP="000E5686">
            <w:pPr>
              <w:pStyle w:val="Arial11Bold"/>
              <w:rPr>
                <w:rFonts w:cs="Arial"/>
              </w:rPr>
            </w:pPr>
            <w:r w:rsidRPr="007E0B31">
              <w:rPr>
                <w:rFonts w:cs="Arial"/>
              </w:rPr>
              <w:t>Generation Planning Parameters</w:t>
            </w:r>
          </w:p>
        </w:tc>
        <w:tc>
          <w:tcPr>
            <w:tcW w:w="6634" w:type="dxa"/>
          </w:tcPr>
          <w:p w14:paraId="71CFBA48" w14:textId="77777777" w:rsidR="000E5686" w:rsidRPr="007E0B31" w:rsidRDefault="000E5686" w:rsidP="000E5686">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0E5686" w:rsidRPr="007E0B31" w14:paraId="155BA927" w14:textId="77777777" w:rsidTr="56193979">
        <w:trPr>
          <w:cantSplit/>
        </w:trPr>
        <w:tc>
          <w:tcPr>
            <w:tcW w:w="2884" w:type="dxa"/>
          </w:tcPr>
          <w:p w14:paraId="78964DA2" w14:textId="77777777" w:rsidR="000E5686" w:rsidRPr="007E0B31" w:rsidRDefault="000E5686" w:rsidP="000E5686">
            <w:pPr>
              <w:pStyle w:val="Arial11Bold"/>
              <w:rPr>
                <w:rFonts w:cs="Arial"/>
              </w:rPr>
            </w:pPr>
            <w:r w:rsidRPr="007E0B31">
              <w:rPr>
                <w:rFonts w:cs="Arial"/>
              </w:rPr>
              <w:t xml:space="preserve">Generator </w:t>
            </w:r>
          </w:p>
        </w:tc>
        <w:tc>
          <w:tcPr>
            <w:tcW w:w="6634" w:type="dxa"/>
          </w:tcPr>
          <w:p w14:paraId="392D2E72" w14:textId="349A6839" w:rsidR="000E5686" w:rsidRPr="007E0B31" w:rsidRDefault="000E5686" w:rsidP="000E5686">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w:t>
            </w:r>
            <w:proofErr w:type="gramStart"/>
            <w:r w:rsidRPr="007E0B31">
              <w:rPr>
                <w:rFonts w:cs="Arial"/>
              </w:rPr>
              <w:t>a</w:t>
            </w:r>
            <w:proofErr w:type="gramEnd"/>
            <w:r w:rsidRPr="007E0B31">
              <w:rPr>
                <w:rFonts w:cs="Arial"/>
              </w:rPr>
              <w:t xml:space="preserve">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0E5686" w:rsidRPr="007E0B31" w14:paraId="4625887D" w14:textId="77777777" w:rsidTr="56193979">
        <w:trPr>
          <w:cantSplit/>
        </w:trPr>
        <w:tc>
          <w:tcPr>
            <w:tcW w:w="2884" w:type="dxa"/>
          </w:tcPr>
          <w:p w14:paraId="7874F98F" w14:textId="77777777" w:rsidR="000E5686" w:rsidRPr="007E0B31" w:rsidRDefault="000E5686" w:rsidP="000E5686">
            <w:pPr>
              <w:pStyle w:val="Arial11Bold"/>
              <w:rPr>
                <w:rFonts w:cs="Arial"/>
              </w:rPr>
            </w:pPr>
            <w:r w:rsidRPr="007E0B31">
              <w:rPr>
                <w:rFonts w:cs="Arial"/>
              </w:rPr>
              <w:t>Generator Performance Chart</w:t>
            </w:r>
          </w:p>
        </w:tc>
        <w:tc>
          <w:tcPr>
            <w:tcW w:w="6634" w:type="dxa"/>
          </w:tcPr>
          <w:p w14:paraId="3A96CC39" w14:textId="33F812BB" w:rsidR="000E5686" w:rsidRPr="007E0B31" w:rsidRDefault="000E5686" w:rsidP="000E5686">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0E5686" w:rsidRPr="007E0B31" w14:paraId="625353D3" w14:textId="77777777" w:rsidTr="56193979">
        <w:trPr>
          <w:cantSplit/>
        </w:trPr>
        <w:tc>
          <w:tcPr>
            <w:tcW w:w="2884" w:type="dxa"/>
          </w:tcPr>
          <w:p w14:paraId="28F1FED3" w14:textId="77777777" w:rsidR="000E5686" w:rsidRPr="007E0B31" w:rsidRDefault="000E5686" w:rsidP="000E5686">
            <w:pPr>
              <w:pStyle w:val="Arial11Bold"/>
              <w:rPr>
                <w:rFonts w:cs="Arial"/>
              </w:rPr>
            </w:pPr>
            <w:r w:rsidRPr="007E0B31">
              <w:rPr>
                <w:rFonts w:cs="Arial"/>
              </w:rPr>
              <w:t>Genset</w:t>
            </w:r>
          </w:p>
        </w:tc>
        <w:tc>
          <w:tcPr>
            <w:tcW w:w="6634" w:type="dxa"/>
          </w:tcPr>
          <w:p w14:paraId="66C9AF34" w14:textId="01B0E2EE" w:rsidR="000E5686" w:rsidRPr="007E0B31" w:rsidRDefault="000E5686" w:rsidP="000E5686">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0E5686" w:rsidRPr="007E0B31" w14:paraId="4D41E64A" w14:textId="77777777" w:rsidTr="56193979">
        <w:trPr>
          <w:cantSplit/>
        </w:trPr>
        <w:tc>
          <w:tcPr>
            <w:tcW w:w="2884" w:type="dxa"/>
          </w:tcPr>
          <w:p w14:paraId="31C3C21C" w14:textId="77777777" w:rsidR="000E5686" w:rsidRPr="007E0B31" w:rsidRDefault="000E5686" w:rsidP="000E5686">
            <w:pPr>
              <w:pStyle w:val="Arial11Bold"/>
              <w:rPr>
                <w:rFonts w:cs="Arial"/>
              </w:rPr>
            </w:pPr>
            <w:r w:rsidRPr="007E0B31">
              <w:rPr>
                <w:rFonts w:cs="Arial"/>
              </w:rPr>
              <w:lastRenderedPageBreak/>
              <w:t>Good Industry Practice</w:t>
            </w:r>
          </w:p>
        </w:tc>
        <w:tc>
          <w:tcPr>
            <w:tcW w:w="6634" w:type="dxa"/>
          </w:tcPr>
          <w:p w14:paraId="3DFA7AB2" w14:textId="77777777" w:rsidR="000E5686" w:rsidRPr="007E0B31" w:rsidRDefault="000E5686" w:rsidP="000E5686">
            <w:pPr>
              <w:pStyle w:val="TableArial11"/>
              <w:rPr>
                <w:rFonts w:cs="Arial"/>
              </w:rPr>
            </w:pPr>
            <w:r w:rsidRPr="007E0B31">
              <w:rPr>
                <w:rFonts w:cs="Arial"/>
              </w:rPr>
              <w:t xml:space="preserve">The exercise of that degree of skill, diligence, </w:t>
            </w:r>
            <w:proofErr w:type="gramStart"/>
            <w:r w:rsidRPr="007E0B31">
              <w:rPr>
                <w:rFonts w:cs="Arial"/>
              </w:rPr>
              <w:t>prudence</w:t>
            </w:r>
            <w:proofErr w:type="gramEnd"/>
            <w:r w:rsidRPr="007E0B31">
              <w:rPr>
                <w:rFonts w:cs="Arial"/>
              </w:rPr>
              <w:t xml:space="preserve"> and foresight which would reasonably and ordinarily be expected from a skilled and experienced operator engaged in the same type of undertaking under the same or similar circumstances.</w:t>
            </w:r>
          </w:p>
        </w:tc>
      </w:tr>
      <w:tr w:rsidR="000E5686" w:rsidRPr="007E0B31" w14:paraId="26C7E381" w14:textId="77777777" w:rsidTr="56193979">
        <w:trPr>
          <w:cantSplit/>
        </w:trPr>
        <w:tc>
          <w:tcPr>
            <w:tcW w:w="2884" w:type="dxa"/>
          </w:tcPr>
          <w:p w14:paraId="742C86BC" w14:textId="77777777" w:rsidR="000E5686" w:rsidRPr="007E0B31" w:rsidRDefault="000E5686" w:rsidP="000E5686">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0E5686" w:rsidRPr="007E0B31" w:rsidRDefault="000E5686" w:rsidP="000E5686">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0E5686" w:rsidRPr="007E0B31" w14:paraId="64198495" w14:textId="77777777" w:rsidTr="56193979">
        <w:trPr>
          <w:cantSplit/>
        </w:trPr>
        <w:tc>
          <w:tcPr>
            <w:tcW w:w="2884" w:type="dxa"/>
          </w:tcPr>
          <w:p w14:paraId="3EC6201C" w14:textId="34C4097C" w:rsidR="000E5686" w:rsidRPr="00A87826" w:rsidRDefault="000E5686" w:rsidP="000E5686">
            <w:pPr>
              <w:pStyle w:val="Arial11Bold"/>
            </w:pPr>
            <w:r w:rsidRPr="00A87826">
              <w:t xml:space="preserve">Governor </w:t>
            </w:r>
            <w:proofErr w:type="spellStart"/>
            <w:r w:rsidRPr="00A87826">
              <w:t>Deadband</w:t>
            </w:r>
            <w:proofErr w:type="spellEnd"/>
          </w:p>
        </w:tc>
        <w:tc>
          <w:tcPr>
            <w:tcW w:w="6634" w:type="dxa"/>
          </w:tcPr>
          <w:p w14:paraId="51CA9741" w14:textId="17755045" w:rsidR="000E5686" w:rsidRPr="009B5CCC" w:rsidRDefault="000E5686" w:rsidP="000E5686">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0E5686" w:rsidRPr="007E0B31" w14:paraId="66ABD35B" w14:textId="77777777" w:rsidTr="56193979">
        <w:trPr>
          <w:cantSplit/>
        </w:trPr>
        <w:tc>
          <w:tcPr>
            <w:tcW w:w="2884" w:type="dxa"/>
          </w:tcPr>
          <w:p w14:paraId="5D6FA2DB" w14:textId="77777777" w:rsidR="000E5686" w:rsidRPr="007E0B31" w:rsidRDefault="000E5686" w:rsidP="000E5686">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0E5686" w:rsidRPr="007E0B31" w:rsidRDefault="000E5686" w:rsidP="000E5686">
            <w:pPr>
              <w:pStyle w:val="TableArial11"/>
              <w:rPr>
                <w:rFonts w:cs="Arial"/>
              </w:rPr>
            </w:pPr>
            <w:r w:rsidRPr="007E0B31">
              <w:rPr>
                <w:rFonts w:cs="Arial"/>
              </w:rPr>
              <w:t>The landmass of England and Wales and Scotland, including internal waters.</w:t>
            </w:r>
          </w:p>
        </w:tc>
      </w:tr>
      <w:tr w:rsidR="000E5686" w:rsidRPr="007E0B31" w14:paraId="70929E33" w14:textId="77777777" w:rsidTr="56193979">
        <w:trPr>
          <w:cantSplit/>
        </w:trPr>
        <w:tc>
          <w:tcPr>
            <w:tcW w:w="2884" w:type="dxa"/>
          </w:tcPr>
          <w:p w14:paraId="68D83069" w14:textId="77777777" w:rsidR="000E5686" w:rsidRPr="007E0B31" w:rsidRDefault="000E5686" w:rsidP="000E5686">
            <w:pPr>
              <w:pStyle w:val="Arial11Bold"/>
              <w:rPr>
                <w:rFonts w:cs="Arial"/>
              </w:rPr>
            </w:pPr>
            <w:r w:rsidRPr="007E0B31">
              <w:rPr>
                <w:rFonts w:cs="Arial"/>
              </w:rPr>
              <w:t>Grid Code Fast Track Proposals</w:t>
            </w:r>
          </w:p>
        </w:tc>
        <w:tc>
          <w:tcPr>
            <w:tcW w:w="6634" w:type="dxa"/>
          </w:tcPr>
          <w:p w14:paraId="48C60AA1" w14:textId="77777777" w:rsidR="000E5686" w:rsidRPr="007E0B31" w:rsidRDefault="000E5686" w:rsidP="000E5686">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0E5686" w:rsidRPr="007E0B31" w14:paraId="2EDE9E2F" w14:textId="77777777" w:rsidTr="56193979">
        <w:trPr>
          <w:cantSplit/>
        </w:trPr>
        <w:tc>
          <w:tcPr>
            <w:tcW w:w="2884" w:type="dxa"/>
          </w:tcPr>
          <w:p w14:paraId="43CBF0F4" w14:textId="77777777" w:rsidR="000E5686" w:rsidRPr="007E0B31" w:rsidRDefault="000E5686" w:rsidP="000E5686">
            <w:pPr>
              <w:pStyle w:val="Arial11Bold"/>
              <w:rPr>
                <w:rFonts w:cs="Arial"/>
              </w:rPr>
            </w:pPr>
            <w:r w:rsidRPr="007E0B31">
              <w:rPr>
                <w:rFonts w:cs="Arial"/>
              </w:rPr>
              <w:t>Grid Code Modification Fast Track Report</w:t>
            </w:r>
          </w:p>
        </w:tc>
        <w:tc>
          <w:tcPr>
            <w:tcW w:w="6634" w:type="dxa"/>
          </w:tcPr>
          <w:p w14:paraId="01E7A62C" w14:textId="77777777" w:rsidR="000E5686" w:rsidRPr="007E0B31" w:rsidRDefault="000E5686" w:rsidP="000E5686">
            <w:pPr>
              <w:pStyle w:val="TableArial11"/>
              <w:rPr>
                <w:rFonts w:cs="Arial"/>
              </w:rPr>
            </w:pPr>
            <w:r w:rsidRPr="007E0B31">
              <w:rPr>
                <w:rFonts w:cs="Arial"/>
              </w:rPr>
              <w:t>A report prepared pursuant to GR.26</w:t>
            </w:r>
          </w:p>
        </w:tc>
      </w:tr>
      <w:tr w:rsidR="000E5686" w:rsidRPr="007E0B31" w14:paraId="7FE69FF9" w14:textId="77777777" w:rsidTr="56193979">
        <w:trPr>
          <w:cantSplit/>
        </w:trPr>
        <w:tc>
          <w:tcPr>
            <w:tcW w:w="2884" w:type="dxa"/>
          </w:tcPr>
          <w:p w14:paraId="2D672D65" w14:textId="77777777" w:rsidR="000E5686" w:rsidRPr="007E0B31" w:rsidRDefault="000E5686" w:rsidP="000E5686">
            <w:pPr>
              <w:pStyle w:val="Arial11Bold"/>
              <w:rPr>
                <w:rFonts w:cs="Arial"/>
              </w:rPr>
            </w:pPr>
            <w:r w:rsidRPr="007E0B31">
              <w:rPr>
                <w:rFonts w:cs="Arial"/>
              </w:rPr>
              <w:t>Grid Code Modification Register</w:t>
            </w:r>
          </w:p>
        </w:tc>
        <w:tc>
          <w:tcPr>
            <w:tcW w:w="6634" w:type="dxa"/>
          </w:tcPr>
          <w:p w14:paraId="6A454EA3" w14:textId="77777777" w:rsidR="000E5686" w:rsidRPr="007E0B31" w:rsidRDefault="000E5686" w:rsidP="000E5686">
            <w:pPr>
              <w:pStyle w:val="TableArial11"/>
              <w:rPr>
                <w:rFonts w:cs="Arial"/>
              </w:rPr>
            </w:pPr>
            <w:r w:rsidRPr="007E0B31">
              <w:rPr>
                <w:rFonts w:cs="Arial"/>
              </w:rPr>
              <w:t>Has the meaning given in GR.13.1.</w:t>
            </w:r>
          </w:p>
        </w:tc>
      </w:tr>
      <w:tr w:rsidR="000E5686" w:rsidRPr="007E0B31" w14:paraId="1B8E54A8" w14:textId="77777777" w:rsidTr="56193979">
        <w:trPr>
          <w:cantSplit/>
        </w:trPr>
        <w:tc>
          <w:tcPr>
            <w:tcW w:w="2884" w:type="dxa"/>
          </w:tcPr>
          <w:p w14:paraId="4D940EB7" w14:textId="77777777" w:rsidR="000E5686" w:rsidRPr="007E0B31" w:rsidRDefault="000E5686" w:rsidP="000E5686">
            <w:pPr>
              <w:pStyle w:val="Arial11Bold"/>
              <w:rPr>
                <w:rFonts w:cs="Arial"/>
              </w:rPr>
            </w:pPr>
            <w:r w:rsidRPr="007E0B31">
              <w:rPr>
                <w:rFonts w:cs="Arial"/>
              </w:rPr>
              <w:t>Grid Code Modification Report</w:t>
            </w:r>
          </w:p>
        </w:tc>
        <w:tc>
          <w:tcPr>
            <w:tcW w:w="6634" w:type="dxa"/>
          </w:tcPr>
          <w:p w14:paraId="440554AD" w14:textId="77777777" w:rsidR="000E5686" w:rsidRPr="007E0B31" w:rsidRDefault="000E5686" w:rsidP="000E5686">
            <w:pPr>
              <w:pStyle w:val="TableArial11"/>
              <w:rPr>
                <w:rFonts w:cs="Arial"/>
              </w:rPr>
            </w:pPr>
            <w:r w:rsidRPr="007E0B31">
              <w:rPr>
                <w:rFonts w:cs="Arial"/>
              </w:rPr>
              <w:t>Has the meaning given in GR.22.1.</w:t>
            </w:r>
          </w:p>
        </w:tc>
      </w:tr>
      <w:tr w:rsidR="000E5686" w:rsidRPr="007E0B31" w14:paraId="7F1BFC88" w14:textId="77777777" w:rsidTr="56193979">
        <w:trPr>
          <w:cantSplit/>
        </w:trPr>
        <w:tc>
          <w:tcPr>
            <w:tcW w:w="2884" w:type="dxa"/>
          </w:tcPr>
          <w:p w14:paraId="3E526269" w14:textId="77777777" w:rsidR="000E5686" w:rsidRPr="007E0B31" w:rsidRDefault="000E5686" w:rsidP="000E5686">
            <w:pPr>
              <w:pStyle w:val="Arial11Bold"/>
              <w:rPr>
                <w:rFonts w:cs="Arial"/>
              </w:rPr>
            </w:pPr>
            <w:r w:rsidRPr="007E0B31">
              <w:rPr>
                <w:rFonts w:cs="Arial"/>
              </w:rPr>
              <w:t>Grid Code Modification</w:t>
            </w:r>
          </w:p>
          <w:p w14:paraId="79962484" w14:textId="77777777" w:rsidR="000E5686" w:rsidRPr="007E0B31" w:rsidRDefault="000E5686" w:rsidP="000E5686">
            <w:pPr>
              <w:pStyle w:val="Arial11Bold"/>
              <w:rPr>
                <w:rFonts w:cs="Arial"/>
              </w:rPr>
            </w:pPr>
            <w:r w:rsidRPr="007E0B31">
              <w:rPr>
                <w:rFonts w:cs="Arial"/>
              </w:rPr>
              <w:t>Procedures</w:t>
            </w:r>
          </w:p>
        </w:tc>
        <w:tc>
          <w:tcPr>
            <w:tcW w:w="6634" w:type="dxa"/>
          </w:tcPr>
          <w:p w14:paraId="1003DC02" w14:textId="77777777" w:rsidR="000E5686" w:rsidRPr="007E0B31" w:rsidRDefault="000E5686" w:rsidP="000E5686">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0E5686" w:rsidRPr="007E0B31" w14:paraId="1019C4E6" w14:textId="77777777" w:rsidTr="56193979">
        <w:trPr>
          <w:cantSplit/>
        </w:trPr>
        <w:tc>
          <w:tcPr>
            <w:tcW w:w="2884" w:type="dxa"/>
          </w:tcPr>
          <w:p w14:paraId="6FB3FC5E" w14:textId="77777777" w:rsidR="000E5686" w:rsidRPr="007E0B31" w:rsidRDefault="000E5686" w:rsidP="000E5686">
            <w:pPr>
              <w:pStyle w:val="Arial11Bold"/>
              <w:rPr>
                <w:rFonts w:cs="Arial"/>
              </w:rPr>
            </w:pPr>
            <w:r w:rsidRPr="007E0B31">
              <w:rPr>
                <w:rFonts w:cs="Arial"/>
              </w:rPr>
              <w:t>Grid Code Modification Proposal</w:t>
            </w:r>
          </w:p>
        </w:tc>
        <w:tc>
          <w:tcPr>
            <w:tcW w:w="6634" w:type="dxa"/>
          </w:tcPr>
          <w:p w14:paraId="66E591DD" w14:textId="77777777" w:rsidR="000E5686" w:rsidRPr="007E0B31" w:rsidRDefault="000E5686" w:rsidP="000E5686">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0E5686" w:rsidRPr="007E0B31" w14:paraId="3F734B33" w14:textId="77777777" w:rsidTr="56193979">
        <w:trPr>
          <w:cantSplit/>
        </w:trPr>
        <w:tc>
          <w:tcPr>
            <w:tcW w:w="2884" w:type="dxa"/>
          </w:tcPr>
          <w:p w14:paraId="47A35776" w14:textId="77777777" w:rsidR="000E5686" w:rsidRPr="007E0B31" w:rsidRDefault="000E5686" w:rsidP="000E5686">
            <w:pPr>
              <w:pStyle w:val="Arial11Bold"/>
              <w:rPr>
                <w:rFonts w:cs="Arial"/>
              </w:rPr>
            </w:pPr>
            <w:r w:rsidRPr="007E0B31">
              <w:rPr>
                <w:rFonts w:cs="Arial"/>
              </w:rPr>
              <w:t>Grid Code Modification Self- Governance Report</w:t>
            </w:r>
          </w:p>
        </w:tc>
        <w:tc>
          <w:tcPr>
            <w:tcW w:w="6634" w:type="dxa"/>
          </w:tcPr>
          <w:p w14:paraId="605F34A3" w14:textId="77777777" w:rsidR="000E5686" w:rsidRPr="007E0B31" w:rsidRDefault="000E5686" w:rsidP="000E5686">
            <w:pPr>
              <w:pStyle w:val="TableArial11"/>
              <w:rPr>
                <w:rFonts w:cs="Arial"/>
              </w:rPr>
            </w:pPr>
            <w:r w:rsidRPr="007E0B31">
              <w:rPr>
                <w:rFonts w:cs="Arial"/>
              </w:rPr>
              <w:t>Has the meaning given in GR.24.5</w:t>
            </w:r>
          </w:p>
        </w:tc>
      </w:tr>
      <w:tr w:rsidR="000E5686" w:rsidRPr="007E0B31" w14:paraId="387C69DC" w14:textId="77777777" w:rsidTr="56193979">
        <w:trPr>
          <w:cantSplit/>
        </w:trPr>
        <w:tc>
          <w:tcPr>
            <w:tcW w:w="2884" w:type="dxa"/>
          </w:tcPr>
          <w:p w14:paraId="4518B247" w14:textId="77777777" w:rsidR="000E5686" w:rsidRPr="007E0B31" w:rsidRDefault="000E5686" w:rsidP="000E5686">
            <w:pPr>
              <w:pStyle w:val="Arial11Bold"/>
              <w:rPr>
                <w:rFonts w:cs="Arial"/>
              </w:rPr>
            </w:pPr>
            <w:r w:rsidRPr="007E0B31">
              <w:rPr>
                <w:rFonts w:cs="Arial"/>
              </w:rPr>
              <w:t>Grid Code Objectives</w:t>
            </w:r>
          </w:p>
        </w:tc>
        <w:tc>
          <w:tcPr>
            <w:tcW w:w="6634" w:type="dxa"/>
          </w:tcPr>
          <w:p w14:paraId="5F7C23F5" w14:textId="72422350" w:rsidR="000E5686" w:rsidRPr="007E0B31" w:rsidRDefault="000E5686" w:rsidP="000E5686">
            <w:pPr>
              <w:pStyle w:val="TableArial11"/>
              <w:rPr>
                <w:rFonts w:cs="Arial"/>
              </w:rPr>
            </w:pPr>
            <w:r w:rsidRPr="007E0B31">
              <w:rPr>
                <w:rFonts w:cs="Arial"/>
              </w:rPr>
              <w:t xml:space="preserve">Means the objectives referred to in Paragraph 1b of Standard Condition C14 of </w:t>
            </w:r>
            <w:r>
              <w:rPr>
                <w:rFonts w:cs="Arial"/>
                <w:b/>
              </w:rPr>
              <w:t>The Company</w:t>
            </w:r>
            <w:r w:rsidRPr="007E0B31">
              <w:rPr>
                <w:rFonts w:cs="Arial"/>
                <w:b/>
              </w:rPr>
              <w:t>’s Transmission Licence</w:t>
            </w:r>
            <w:r w:rsidRPr="007E0B31">
              <w:rPr>
                <w:rFonts w:cs="Arial"/>
              </w:rPr>
              <w:t>.</w:t>
            </w:r>
          </w:p>
        </w:tc>
      </w:tr>
      <w:tr w:rsidR="000E5686" w:rsidRPr="007E0B31" w14:paraId="39199EE0" w14:textId="77777777" w:rsidTr="56193979">
        <w:trPr>
          <w:cantSplit/>
        </w:trPr>
        <w:tc>
          <w:tcPr>
            <w:tcW w:w="2884" w:type="dxa"/>
          </w:tcPr>
          <w:p w14:paraId="17F6006E" w14:textId="77777777" w:rsidR="000E5686" w:rsidRPr="007E0B31" w:rsidRDefault="000E5686" w:rsidP="000E5686">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0E5686" w:rsidRPr="007E0B31" w:rsidRDefault="000E5686" w:rsidP="000E5686">
            <w:pPr>
              <w:pStyle w:val="TableArial11"/>
              <w:rPr>
                <w:rFonts w:cs="Arial"/>
              </w:rPr>
            </w:pPr>
            <w:r w:rsidRPr="007E0B31">
              <w:rPr>
                <w:rFonts w:cs="Arial"/>
              </w:rPr>
              <w:t>The panel with the functions set out in GR.1.2.</w:t>
            </w:r>
          </w:p>
        </w:tc>
      </w:tr>
      <w:tr w:rsidR="000E5686" w:rsidRPr="007E0B31" w14:paraId="781A6549" w14:textId="77777777" w:rsidTr="56193979">
        <w:trPr>
          <w:cantSplit/>
        </w:trPr>
        <w:tc>
          <w:tcPr>
            <w:tcW w:w="2884" w:type="dxa"/>
          </w:tcPr>
          <w:p w14:paraId="26F0CF91" w14:textId="77777777" w:rsidR="000E5686" w:rsidRPr="007E0B31" w:rsidRDefault="000E5686" w:rsidP="000E5686">
            <w:pPr>
              <w:pStyle w:val="Arial11Bold"/>
              <w:rPr>
                <w:rFonts w:cs="Arial"/>
              </w:rPr>
            </w:pPr>
            <w:r w:rsidRPr="007E0B31">
              <w:rPr>
                <w:rFonts w:cs="Arial"/>
              </w:rPr>
              <w:t>Grid Code Review Panel</w:t>
            </w:r>
          </w:p>
          <w:p w14:paraId="7F57BF7E" w14:textId="77777777" w:rsidR="000E5686" w:rsidRPr="007E0B31" w:rsidRDefault="000E5686" w:rsidP="000E5686">
            <w:pPr>
              <w:pStyle w:val="Arial11Bold"/>
              <w:rPr>
                <w:rFonts w:cs="Arial"/>
              </w:rPr>
            </w:pPr>
            <w:r w:rsidRPr="007E0B31">
              <w:rPr>
                <w:rFonts w:cs="Arial"/>
              </w:rPr>
              <w:t>Recommendation Vote</w:t>
            </w:r>
          </w:p>
        </w:tc>
        <w:tc>
          <w:tcPr>
            <w:tcW w:w="6634" w:type="dxa"/>
          </w:tcPr>
          <w:p w14:paraId="645A5276" w14:textId="513D9226" w:rsidR="000E5686" w:rsidRPr="007E0B31" w:rsidRDefault="000E5686" w:rsidP="000E5686">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0E5686" w:rsidRPr="007E0B31" w14:paraId="1870B32A" w14:textId="77777777" w:rsidTr="56193979">
        <w:trPr>
          <w:cantSplit/>
        </w:trPr>
        <w:tc>
          <w:tcPr>
            <w:tcW w:w="2884" w:type="dxa"/>
          </w:tcPr>
          <w:p w14:paraId="27AC9B5B" w14:textId="77777777" w:rsidR="000E5686" w:rsidRPr="007E0B31" w:rsidRDefault="000E5686" w:rsidP="000E5686">
            <w:pPr>
              <w:pStyle w:val="Arial11Bold"/>
              <w:rPr>
                <w:rFonts w:cs="Arial"/>
              </w:rPr>
            </w:pPr>
            <w:r w:rsidRPr="007E0B31">
              <w:rPr>
                <w:rFonts w:cs="Arial"/>
              </w:rPr>
              <w:t>Grid Code Review Panel Self-Governance Vote</w:t>
            </w:r>
          </w:p>
        </w:tc>
        <w:tc>
          <w:tcPr>
            <w:tcW w:w="6634" w:type="dxa"/>
          </w:tcPr>
          <w:p w14:paraId="23D0B306" w14:textId="50A5875B" w:rsidR="000E5686" w:rsidRPr="007E0B31" w:rsidRDefault="000E5686" w:rsidP="000E5686">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0E5686" w:rsidRPr="007E0B31" w14:paraId="46FD00F7" w14:textId="77777777" w:rsidTr="56193979">
        <w:trPr>
          <w:cantSplit/>
        </w:trPr>
        <w:tc>
          <w:tcPr>
            <w:tcW w:w="2884" w:type="dxa"/>
          </w:tcPr>
          <w:p w14:paraId="36961EC3" w14:textId="77777777" w:rsidR="000E5686" w:rsidRPr="007E0B31" w:rsidRDefault="000E5686" w:rsidP="000E5686">
            <w:pPr>
              <w:pStyle w:val="Arial11Bold"/>
              <w:rPr>
                <w:rFonts w:cs="Arial"/>
              </w:rPr>
            </w:pPr>
            <w:r w:rsidRPr="007E0B31">
              <w:rPr>
                <w:rFonts w:cs="Arial"/>
              </w:rPr>
              <w:lastRenderedPageBreak/>
              <w:t>Grid Code Self-Governance Proposals</w:t>
            </w:r>
          </w:p>
        </w:tc>
        <w:tc>
          <w:tcPr>
            <w:tcW w:w="6634" w:type="dxa"/>
          </w:tcPr>
          <w:p w14:paraId="3826E3C6" w14:textId="77777777" w:rsidR="000E5686" w:rsidRPr="007E0B31" w:rsidRDefault="000E5686" w:rsidP="000E5686">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0E5686" w:rsidRPr="007E0B31" w14:paraId="29A89EE1" w14:textId="77777777" w:rsidTr="56193979">
        <w:trPr>
          <w:cantSplit/>
        </w:trPr>
        <w:tc>
          <w:tcPr>
            <w:tcW w:w="2884" w:type="dxa"/>
          </w:tcPr>
          <w:p w14:paraId="731ADBFE" w14:textId="77777777" w:rsidR="000E5686" w:rsidRPr="007E0B31" w:rsidRDefault="000E5686" w:rsidP="000E5686">
            <w:pPr>
              <w:pStyle w:val="Arial11Bold"/>
              <w:rPr>
                <w:rFonts w:cs="Arial"/>
              </w:rPr>
            </w:pPr>
            <w:r w:rsidRPr="007E0B31">
              <w:rPr>
                <w:rFonts w:cs="Arial"/>
              </w:rPr>
              <w:t>Grid Entry Point</w:t>
            </w:r>
          </w:p>
        </w:tc>
        <w:tc>
          <w:tcPr>
            <w:tcW w:w="6634" w:type="dxa"/>
          </w:tcPr>
          <w:p w14:paraId="68769E6D" w14:textId="77777777" w:rsidR="000E5686" w:rsidRPr="007E0B31" w:rsidRDefault="000E5686" w:rsidP="000E5686">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0E5686" w:rsidRPr="007E0B31" w14:paraId="4F37A1E3" w14:textId="77777777" w:rsidTr="56193979">
        <w:trPr>
          <w:cantSplit/>
        </w:trPr>
        <w:tc>
          <w:tcPr>
            <w:tcW w:w="2884" w:type="dxa"/>
          </w:tcPr>
          <w:p w14:paraId="181D6559" w14:textId="7C5C269F" w:rsidR="000E5686" w:rsidRPr="005F78E9" w:rsidRDefault="000E5686" w:rsidP="000E5686">
            <w:pPr>
              <w:pStyle w:val="Arial11Bold"/>
              <w:rPr>
                <w:rFonts w:cs="Arial"/>
              </w:rPr>
            </w:pPr>
            <w:r w:rsidRPr="002510FF">
              <w:rPr>
                <w:rFonts w:cs="Arial"/>
              </w:rPr>
              <w:t>Grid Forming Active Power</w:t>
            </w:r>
          </w:p>
        </w:tc>
        <w:tc>
          <w:tcPr>
            <w:tcW w:w="6634" w:type="dxa"/>
          </w:tcPr>
          <w:p w14:paraId="3AC5BEDB" w14:textId="764294C6" w:rsidR="000E5686" w:rsidRPr="005F78E9" w:rsidRDefault="000E5686" w:rsidP="000E5686">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0E5686" w:rsidRPr="007E0B31" w14:paraId="7E5E89B0" w14:textId="77777777" w:rsidTr="56193979">
        <w:trPr>
          <w:cantSplit/>
        </w:trPr>
        <w:tc>
          <w:tcPr>
            <w:tcW w:w="2884" w:type="dxa"/>
          </w:tcPr>
          <w:p w14:paraId="6590D0EC" w14:textId="6684818F" w:rsidR="000E5686" w:rsidRPr="00585D91" w:rsidRDefault="000E5686" w:rsidP="000E5686">
            <w:pPr>
              <w:pStyle w:val="Arial11Bold"/>
              <w:rPr>
                <w:rFonts w:cs="Arial"/>
              </w:rPr>
            </w:pPr>
            <w:r w:rsidRPr="002510FF">
              <w:rPr>
                <w:rFonts w:cs="Arial"/>
              </w:rPr>
              <w:t>Grid Forming Capability</w:t>
            </w:r>
          </w:p>
        </w:tc>
        <w:tc>
          <w:tcPr>
            <w:tcW w:w="6634" w:type="dxa"/>
          </w:tcPr>
          <w:p w14:paraId="046B4623" w14:textId="77777777" w:rsidR="000E5686" w:rsidRPr="002510FF" w:rsidRDefault="000E5686" w:rsidP="000E5686">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w:t>
            </w:r>
            <w:proofErr w:type="gramStart"/>
            <w:r w:rsidRPr="002510FF">
              <w:rPr>
                <w:rFonts w:cs="Arial"/>
              </w:rPr>
              <w:t>As a consequence</w:t>
            </w:r>
            <w:proofErr w:type="gramEnd"/>
            <w:r w:rsidRPr="002510FF">
              <w:rPr>
                <w:rFonts w:cs="Arial"/>
              </w:rPr>
              <w:t xml:space="preserv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0E5686" w:rsidRPr="00585D91" w:rsidRDefault="000E5686" w:rsidP="000E5686">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0E5686" w:rsidRPr="007E0B31" w14:paraId="35D92F55" w14:textId="77777777" w:rsidTr="56193979">
        <w:trPr>
          <w:cantSplit/>
        </w:trPr>
        <w:tc>
          <w:tcPr>
            <w:tcW w:w="2884" w:type="dxa"/>
          </w:tcPr>
          <w:p w14:paraId="790189F5" w14:textId="19A2057B" w:rsidR="000E5686" w:rsidRPr="00BF5C30" w:rsidRDefault="000E5686" w:rsidP="000E5686">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0E5686" w:rsidRPr="00BF5C30" w:rsidRDefault="000E5686" w:rsidP="000E5686">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0E5686" w:rsidRPr="007E0B31" w14:paraId="1FA19575" w14:textId="77777777" w:rsidTr="56193979">
        <w:trPr>
          <w:cantSplit/>
        </w:trPr>
        <w:tc>
          <w:tcPr>
            <w:tcW w:w="2884" w:type="dxa"/>
          </w:tcPr>
          <w:p w14:paraId="1D0306EC" w14:textId="0E7A7061" w:rsidR="000E5686" w:rsidRPr="00BF5C30" w:rsidRDefault="000E5686" w:rsidP="000E5686">
            <w:pPr>
              <w:pStyle w:val="Arial11Bold"/>
              <w:rPr>
                <w:rFonts w:cs="Arial"/>
              </w:rPr>
            </w:pPr>
            <w:r w:rsidRPr="002510FF">
              <w:rPr>
                <w:rFonts w:cs="Arial"/>
              </w:rPr>
              <w:t>Grid Forming Plant</w:t>
            </w:r>
          </w:p>
        </w:tc>
        <w:tc>
          <w:tcPr>
            <w:tcW w:w="6634" w:type="dxa"/>
          </w:tcPr>
          <w:p w14:paraId="182D5EFC" w14:textId="0A35EDEB" w:rsidR="000E5686" w:rsidRPr="00BF5C30" w:rsidRDefault="000E5686" w:rsidP="000E5686">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0E5686" w:rsidRPr="007E0B31" w14:paraId="05065603" w14:textId="77777777" w:rsidTr="56193979">
        <w:trPr>
          <w:cantSplit/>
        </w:trPr>
        <w:tc>
          <w:tcPr>
            <w:tcW w:w="2884" w:type="dxa"/>
          </w:tcPr>
          <w:p w14:paraId="1DD8583E" w14:textId="51F4F815" w:rsidR="000E5686" w:rsidRPr="00BF5C30" w:rsidRDefault="000E5686" w:rsidP="000E5686">
            <w:pPr>
              <w:pStyle w:val="Arial11Bold"/>
              <w:rPr>
                <w:rFonts w:cs="Arial"/>
              </w:rPr>
            </w:pPr>
            <w:r w:rsidRPr="002510FF">
              <w:rPr>
                <w:rFonts w:cs="Arial"/>
              </w:rPr>
              <w:t>Grid Forming Plant Owner</w:t>
            </w:r>
          </w:p>
        </w:tc>
        <w:tc>
          <w:tcPr>
            <w:tcW w:w="6634" w:type="dxa"/>
          </w:tcPr>
          <w:p w14:paraId="0FBDF255" w14:textId="3DDE21CF" w:rsidR="000E5686" w:rsidRPr="00BF5C30" w:rsidRDefault="000E5686" w:rsidP="000E5686">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0E5686" w:rsidRPr="007E0B31" w14:paraId="4C4746AD" w14:textId="77777777" w:rsidTr="56193979">
        <w:trPr>
          <w:cantSplit/>
        </w:trPr>
        <w:tc>
          <w:tcPr>
            <w:tcW w:w="2884" w:type="dxa"/>
          </w:tcPr>
          <w:p w14:paraId="639AEB9D" w14:textId="0DC3D66C" w:rsidR="000E5686" w:rsidRPr="00BF5C30" w:rsidRDefault="000E5686" w:rsidP="000E5686">
            <w:pPr>
              <w:pStyle w:val="Arial11Bold"/>
              <w:rPr>
                <w:rFonts w:cs="Arial"/>
              </w:rPr>
            </w:pPr>
            <w:r w:rsidRPr="002510FF">
              <w:rPr>
                <w:rFonts w:cs="Arial"/>
              </w:rPr>
              <w:t>Grid Forming Unit</w:t>
            </w:r>
          </w:p>
        </w:tc>
        <w:tc>
          <w:tcPr>
            <w:tcW w:w="6634" w:type="dxa"/>
          </w:tcPr>
          <w:p w14:paraId="494DE497" w14:textId="6B458BD3" w:rsidR="000E5686" w:rsidRPr="00BF5C30" w:rsidRDefault="000E5686" w:rsidP="000E5686">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0E5686" w:rsidRPr="007E0B31" w14:paraId="456B70AD" w14:textId="77777777" w:rsidTr="56193979">
        <w:trPr>
          <w:cantSplit/>
        </w:trPr>
        <w:tc>
          <w:tcPr>
            <w:tcW w:w="2884" w:type="dxa"/>
          </w:tcPr>
          <w:p w14:paraId="5CDD4F61" w14:textId="4CE4ACED" w:rsidR="000E5686" w:rsidRPr="00BF5C30" w:rsidRDefault="000E5686" w:rsidP="000E5686">
            <w:pPr>
              <w:pStyle w:val="Arial11Bold"/>
              <w:rPr>
                <w:rFonts w:cs="Arial"/>
              </w:rPr>
            </w:pPr>
            <w:r w:rsidRPr="002510FF">
              <w:rPr>
                <w:rFonts w:cs="Arial"/>
              </w:rPr>
              <w:t>Grid Oscillation Value</w:t>
            </w:r>
          </w:p>
        </w:tc>
        <w:tc>
          <w:tcPr>
            <w:tcW w:w="6634" w:type="dxa"/>
          </w:tcPr>
          <w:p w14:paraId="313B279D" w14:textId="7BCAD896" w:rsidR="000E5686" w:rsidRPr="00BF5C30" w:rsidRDefault="000E5686" w:rsidP="000E5686">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0E5686" w:rsidRPr="007E0B31" w14:paraId="66172056" w14:textId="77777777" w:rsidTr="56193979">
        <w:trPr>
          <w:cantSplit/>
        </w:trPr>
        <w:tc>
          <w:tcPr>
            <w:tcW w:w="2884" w:type="dxa"/>
          </w:tcPr>
          <w:p w14:paraId="44E3EB10" w14:textId="77777777" w:rsidR="000E5686" w:rsidRPr="007E0B31" w:rsidRDefault="000E5686" w:rsidP="000E5686">
            <w:pPr>
              <w:pStyle w:val="Arial11Bold"/>
              <w:rPr>
                <w:rFonts w:cs="Arial"/>
              </w:rPr>
            </w:pPr>
            <w:r w:rsidRPr="007E0B31">
              <w:rPr>
                <w:rFonts w:cs="Arial"/>
              </w:rPr>
              <w:lastRenderedPageBreak/>
              <w:t>Grid Supply Point</w:t>
            </w:r>
          </w:p>
        </w:tc>
        <w:tc>
          <w:tcPr>
            <w:tcW w:w="6634" w:type="dxa"/>
          </w:tcPr>
          <w:p w14:paraId="76BDB008" w14:textId="0EB7F897" w:rsidR="000E5686" w:rsidRPr="007E0B31" w:rsidRDefault="000E5686" w:rsidP="000E5686">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0E5686" w:rsidRPr="007E0B31" w14:paraId="0AA8076E" w14:textId="77777777" w:rsidTr="56193979">
        <w:trPr>
          <w:cantSplit/>
        </w:trPr>
        <w:tc>
          <w:tcPr>
            <w:tcW w:w="2884" w:type="dxa"/>
          </w:tcPr>
          <w:p w14:paraId="20405FC8" w14:textId="77777777" w:rsidR="000E5686" w:rsidRPr="007E0B31" w:rsidRDefault="000E5686" w:rsidP="000E5686">
            <w:pPr>
              <w:pStyle w:val="Arial11Bold"/>
              <w:rPr>
                <w:rFonts w:cs="Arial"/>
              </w:rPr>
            </w:pPr>
            <w:r w:rsidRPr="007E0B31">
              <w:rPr>
                <w:rFonts w:cs="Arial"/>
              </w:rPr>
              <w:t>Group</w:t>
            </w:r>
          </w:p>
        </w:tc>
        <w:tc>
          <w:tcPr>
            <w:tcW w:w="6634" w:type="dxa"/>
          </w:tcPr>
          <w:p w14:paraId="60A73BA5" w14:textId="77777777" w:rsidR="000E5686" w:rsidRPr="007E0B31" w:rsidRDefault="000E5686" w:rsidP="000E5686">
            <w:pPr>
              <w:pStyle w:val="TableArial11"/>
              <w:rPr>
                <w:rFonts w:cs="Arial"/>
              </w:rPr>
            </w:pPr>
            <w:bookmarkStart w:id="36"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w:t>
            </w:r>
            <w:proofErr w:type="gramStart"/>
            <w:r w:rsidRPr="007E0B31">
              <w:rPr>
                <w:rFonts w:cs="Arial"/>
              </w:rPr>
              <w:t>third party</w:t>
            </w:r>
            <w:proofErr w:type="gramEnd"/>
            <w:r w:rsidRPr="007E0B31">
              <w:rPr>
                <w:rFonts w:cs="Arial"/>
              </w:rPr>
              <w:t xml:space="preserve">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36"/>
          </w:p>
        </w:tc>
      </w:tr>
      <w:tr w:rsidR="000E5686" w:rsidRPr="0079139F" w14:paraId="5A25DA6A" w14:textId="77777777" w:rsidTr="56193979">
        <w:trPr>
          <w:cantSplit/>
        </w:trPr>
        <w:tc>
          <w:tcPr>
            <w:tcW w:w="2884" w:type="dxa"/>
          </w:tcPr>
          <w:p w14:paraId="704101E4" w14:textId="22CAEA65" w:rsidR="000E5686" w:rsidRPr="0079139F" w:rsidRDefault="000E5686" w:rsidP="000E5686">
            <w:pPr>
              <w:pStyle w:val="Arial11Bold"/>
              <w:rPr>
                <w:rFonts w:cs="Arial"/>
              </w:rPr>
            </w:pPr>
            <w:r w:rsidRPr="0079139F">
              <w:rPr>
                <w:rFonts w:cs="Arial"/>
              </w:rPr>
              <w:t>GSP Group</w:t>
            </w:r>
          </w:p>
        </w:tc>
        <w:tc>
          <w:tcPr>
            <w:tcW w:w="6634" w:type="dxa"/>
          </w:tcPr>
          <w:p w14:paraId="08F28004" w14:textId="5D8EEE7F" w:rsidR="000E5686" w:rsidRPr="0079139F" w:rsidRDefault="000E5686" w:rsidP="000E5686">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0E5686" w:rsidRPr="007E0B31" w14:paraId="44F4F627" w14:textId="77777777" w:rsidTr="56193979">
        <w:trPr>
          <w:cantSplit/>
        </w:trPr>
        <w:tc>
          <w:tcPr>
            <w:tcW w:w="2884" w:type="dxa"/>
          </w:tcPr>
          <w:p w14:paraId="6B31BC4F" w14:textId="77777777" w:rsidR="000E5686" w:rsidRPr="007E0B31" w:rsidRDefault="000E5686" w:rsidP="000E5686">
            <w:pPr>
              <w:pStyle w:val="Arial11Bold"/>
              <w:rPr>
                <w:rFonts w:cs="Arial"/>
              </w:rPr>
            </w:pPr>
            <w:r w:rsidRPr="007E0B31">
              <w:rPr>
                <w:rFonts w:cs="Arial"/>
              </w:rPr>
              <w:t>Headroom</w:t>
            </w:r>
          </w:p>
        </w:tc>
        <w:tc>
          <w:tcPr>
            <w:tcW w:w="6634" w:type="dxa"/>
          </w:tcPr>
          <w:p w14:paraId="6E120920" w14:textId="77777777" w:rsidR="000E5686" w:rsidRPr="007E0B31" w:rsidRDefault="000E5686" w:rsidP="000E5686">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0E5686" w:rsidRPr="007E0B31" w14:paraId="4AFF1172" w14:textId="77777777" w:rsidTr="56193979">
        <w:trPr>
          <w:cantSplit/>
        </w:trPr>
        <w:tc>
          <w:tcPr>
            <w:tcW w:w="2884" w:type="dxa"/>
          </w:tcPr>
          <w:p w14:paraId="049414CE" w14:textId="77777777" w:rsidR="000E5686" w:rsidRPr="007E0B31" w:rsidRDefault="000E5686" w:rsidP="000E5686">
            <w:pPr>
              <w:pStyle w:val="Arial11Bold"/>
              <w:rPr>
                <w:rFonts w:cs="Arial"/>
              </w:rPr>
            </w:pPr>
            <w:r w:rsidRPr="007E0B31">
              <w:rPr>
                <w:rFonts w:cs="Arial"/>
              </w:rPr>
              <w:t>High Frequency Response</w:t>
            </w:r>
          </w:p>
        </w:tc>
        <w:tc>
          <w:tcPr>
            <w:tcW w:w="6634" w:type="dxa"/>
          </w:tcPr>
          <w:p w14:paraId="3FEEE61F" w14:textId="0D8ECC66" w:rsidR="000E5686" w:rsidRPr="007E0B31" w:rsidRDefault="000E5686" w:rsidP="000E5686">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0E5686" w:rsidRPr="007E0B31" w14:paraId="531CF8DE" w14:textId="77777777" w:rsidTr="56193979">
        <w:trPr>
          <w:cantSplit/>
        </w:trPr>
        <w:tc>
          <w:tcPr>
            <w:tcW w:w="2884" w:type="dxa"/>
          </w:tcPr>
          <w:p w14:paraId="364D289E" w14:textId="77777777" w:rsidR="000E5686" w:rsidRPr="007E0B31" w:rsidRDefault="000E5686" w:rsidP="000E5686">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0E5686" w:rsidRPr="007E0B31" w:rsidRDefault="000E5686" w:rsidP="000E5686">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0E5686" w:rsidRPr="007E0B31" w14:paraId="552B3754" w14:textId="77777777" w:rsidTr="56193979">
        <w:trPr>
          <w:cantSplit/>
        </w:trPr>
        <w:tc>
          <w:tcPr>
            <w:tcW w:w="2884" w:type="dxa"/>
          </w:tcPr>
          <w:p w14:paraId="243671CC" w14:textId="5CC5CA8B" w:rsidR="000E5686" w:rsidRPr="00D74C6B" w:rsidRDefault="000E5686" w:rsidP="000E5686">
            <w:pPr>
              <w:pStyle w:val="Level1Text"/>
              <w:tabs>
                <w:tab w:val="left" w:pos="0"/>
              </w:tabs>
              <w:ind w:left="0" w:firstLine="0"/>
              <w:rPr>
                <w:rFonts w:cs="Arial"/>
                <w:b/>
                <w:color w:val="auto"/>
              </w:rPr>
            </w:pPr>
            <w:r w:rsidRPr="00D74C6B">
              <w:rPr>
                <w:rFonts w:cs="Arial"/>
                <w:b/>
                <w:shd w:val="clear" w:color="auto" w:fill="FAF9F8"/>
              </w:rPr>
              <w:t>Historic Frequency Data</w:t>
            </w:r>
          </w:p>
        </w:tc>
        <w:tc>
          <w:tcPr>
            <w:tcW w:w="6634" w:type="dxa"/>
          </w:tcPr>
          <w:p w14:paraId="57B851E9" w14:textId="6208BB5F" w:rsidR="000E5686" w:rsidRPr="007E0B31" w:rsidRDefault="000E5686" w:rsidP="000E5686">
            <w:pPr>
              <w:pStyle w:val="Level1Text"/>
              <w:tabs>
                <w:tab w:val="left" w:pos="0"/>
              </w:tabs>
              <w:ind w:left="0" w:firstLine="0"/>
              <w:jc w:val="both"/>
              <w:rPr>
                <w:rFonts w:cs="Arial"/>
                <w:color w:val="auto"/>
              </w:rPr>
            </w:pPr>
            <w:r w:rsidRPr="00D74C6B">
              <w:rPr>
                <w:rFonts w:cs="Arial"/>
                <w:b/>
                <w:shd w:val="clear" w:color="auto" w:fill="FAF9F8"/>
              </w:rPr>
              <w:t>System Frequency</w:t>
            </w:r>
            <w:r>
              <w:rPr>
                <w:rFonts w:cs="Arial"/>
                <w:shd w:val="clear" w:color="auto" w:fill="FAF9F8"/>
              </w:rPr>
              <w:t xml:space="preserve"> data at a maximum of one second intervals for the whole month, published by </w:t>
            </w:r>
            <w:r w:rsidRPr="00D74C6B">
              <w:rPr>
                <w:rFonts w:cs="Arial"/>
                <w:b/>
                <w:shd w:val="clear" w:color="auto" w:fill="FAF9F8"/>
              </w:rPr>
              <w:t>The Company</w:t>
            </w:r>
            <w:r>
              <w:rPr>
                <w:rFonts w:cs="Arial"/>
                <w:shd w:val="clear" w:color="auto" w:fill="FAF9F8"/>
              </w:rPr>
              <w:t xml:space="preserve"> as detailed in OC3.4.4.</w:t>
            </w:r>
          </w:p>
        </w:tc>
      </w:tr>
      <w:tr w:rsidR="000E5686" w:rsidRPr="007E0B31" w14:paraId="2295F8BF" w14:textId="77777777" w:rsidTr="56193979">
        <w:trPr>
          <w:cantSplit/>
        </w:trPr>
        <w:tc>
          <w:tcPr>
            <w:tcW w:w="2884" w:type="dxa"/>
          </w:tcPr>
          <w:p w14:paraId="19844254" w14:textId="77777777" w:rsidR="000E5686" w:rsidRPr="007E0B31" w:rsidRDefault="000E5686" w:rsidP="000E5686">
            <w:pPr>
              <w:pStyle w:val="Level1Text"/>
              <w:tabs>
                <w:tab w:val="left" w:pos="0"/>
              </w:tabs>
              <w:ind w:left="0" w:firstLine="0"/>
              <w:rPr>
                <w:rFonts w:cs="Arial"/>
                <w:b/>
                <w:color w:val="auto"/>
              </w:rPr>
            </w:pPr>
            <w:proofErr w:type="spellStart"/>
            <w:r w:rsidRPr="007E0B31">
              <w:rPr>
                <w:rFonts w:cs="Arial"/>
                <w:b/>
                <w:color w:val="auto"/>
              </w:rPr>
              <w:t>Houseload</w:t>
            </w:r>
            <w:proofErr w:type="spellEnd"/>
            <w:r w:rsidRPr="007E0B31">
              <w:rPr>
                <w:rFonts w:cs="Arial"/>
                <w:b/>
                <w:color w:val="auto"/>
              </w:rPr>
              <w:t xml:space="preserve"> Operation</w:t>
            </w:r>
          </w:p>
        </w:tc>
        <w:tc>
          <w:tcPr>
            <w:tcW w:w="6634" w:type="dxa"/>
          </w:tcPr>
          <w:p w14:paraId="01F156A7" w14:textId="77777777"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w:t>
            </w:r>
            <w:proofErr w:type="gramStart"/>
            <w:r w:rsidRPr="007E0B31">
              <w:rPr>
                <w:rFonts w:cs="Arial"/>
                <w:color w:val="auto"/>
              </w:rPr>
              <w:t>is able to</w:t>
            </w:r>
            <w:proofErr w:type="gramEnd"/>
            <w:r w:rsidRPr="007E0B31">
              <w:rPr>
                <w:rFonts w:cs="Arial"/>
                <w:color w:val="auto"/>
              </w:rPr>
              <w:t xml:space="preserve">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0E5686" w:rsidRPr="007E0B31" w14:paraId="65C3AC05" w14:textId="77777777" w:rsidTr="56193979">
        <w:trPr>
          <w:cantSplit/>
        </w:trPr>
        <w:tc>
          <w:tcPr>
            <w:tcW w:w="2884" w:type="dxa"/>
          </w:tcPr>
          <w:p w14:paraId="2B9920C4" w14:textId="21408506" w:rsidR="000E5686" w:rsidRPr="0042789A" w:rsidRDefault="000E5686" w:rsidP="000E5686">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0E5686" w:rsidRPr="007E0B31" w:rsidRDefault="000E5686" w:rsidP="000E5686">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0E5686" w:rsidRPr="007E0B31" w14:paraId="0D4BF63F" w14:textId="77777777" w:rsidTr="56193979">
        <w:trPr>
          <w:cantSplit/>
        </w:trPr>
        <w:tc>
          <w:tcPr>
            <w:tcW w:w="2884" w:type="dxa"/>
          </w:tcPr>
          <w:p w14:paraId="6E747414" w14:textId="77777777" w:rsidR="000E5686" w:rsidRPr="007E0B31" w:rsidRDefault="000E5686" w:rsidP="000E5686">
            <w:pPr>
              <w:pStyle w:val="Arial11Bold"/>
              <w:rPr>
                <w:rFonts w:cs="Arial"/>
              </w:rPr>
            </w:pPr>
            <w:r w:rsidRPr="007E0B31">
              <w:rPr>
                <w:rFonts w:cs="Arial"/>
              </w:rPr>
              <w:t>HV Connections</w:t>
            </w:r>
          </w:p>
        </w:tc>
        <w:tc>
          <w:tcPr>
            <w:tcW w:w="6634" w:type="dxa"/>
          </w:tcPr>
          <w:p w14:paraId="0496190F" w14:textId="2371BB67" w:rsidR="000E5686" w:rsidRPr="007E0B31" w:rsidRDefault="000E5686" w:rsidP="000E5686">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0E5686" w:rsidRPr="007E0B31" w14:paraId="18D79B61" w14:textId="77777777" w:rsidTr="56193979">
        <w:trPr>
          <w:cantSplit/>
        </w:trPr>
        <w:tc>
          <w:tcPr>
            <w:tcW w:w="2884" w:type="dxa"/>
          </w:tcPr>
          <w:p w14:paraId="36327F4B"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0E5686" w:rsidRPr="007E0B31" w14:paraId="41B039F0" w14:textId="77777777" w:rsidTr="56193979">
        <w:trPr>
          <w:cantSplit/>
        </w:trPr>
        <w:tc>
          <w:tcPr>
            <w:tcW w:w="2884" w:type="dxa"/>
          </w:tcPr>
          <w:p w14:paraId="2270971B" w14:textId="77777777" w:rsidR="000E5686" w:rsidRPr="007E0B31" w:rsidRDefault="000E5686" w:rsidP="000E5686">
            <w:pPr>
              <w:pStyle w:val="Level1Text"/>
              <w:tabs>
                <w:tab w:val="left" w:pos="0"/>
              </w:tabs>
              <w:ind w:left="0" w:firstLine="0"/>
              <w:jc w:val="both"/>
              <w:rPr>
                <w:rFonts w:cs="Arial"/>
                <w:b/>
                <w:color w:val="auto"/>
                <w:lang w:val="en-GB"/>
              </w:rPr>
            </w:pPr>
            <w:r w:rsidRPr="007E0B31">
              <w:rPr>
                <w:rFonts w:cs="Arial"/>
                <w:b/>
                <w:color w:val="auto"/>
                <w:lang w:val="en-GB"/>
              </w:rPr>
              <w:lastRenderedPageBreak/>
              <w:t>HVDC Converter Station</w:t>
            </w:r>
          </w:p>
        </w:tc>
        <w:tc>
          <w:tcPr>
            <w:tcW w:w="6634" w:type="dxa"/>
          </w:tcPr>
          <w:p w14:paraId="5461A97E" w14:textId="77777777" w:rsidR="000E5686" w:rsidRPr="007E0B31" w:rsidRDefault="000E5686" w:rsidP="000E5686">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w:t>
            </w:r>
            <w:proofErr w:type="gramStart"/>
            <w:r w:rsidRPr="007E0B31">
              <w:rPr>
                <w:rFonts w:cs="Arial"/>
              </w:rPr>
              <w:t>measuring</w:t>
            </w:r>
            <w:proofErr w:type="gramEnd"/>
            <w:r w:rsidRPr="007E0B31">
              <w:rPr>
                <w:rFonts w:cs="Arial"/>
              </w:rPr>
              <w:t xml:space="preserve"> and auxiliary equipment.    </w:t>
            </w:r>
          </w:p>
        </w:tc>
      </w:tr>
      <w:tr w:rsidR="000E5686" w:rsidRPr="007E0B31" w14:paraId="50416B33" w14:textId="77777777" w:rsidTr="56193979">
        <w:trPr>
          <w:cantSplit/>
        </w:trPr>
        <w:tc>
          <w:tcPr>
            <w:tcW w:w="2884" w:type="dxa"/>
          </w:tcPr>
          <w:p w14:paraId="20AB8CFF" w14:textId="77777777" w:rsidR="000E5686" w:rsidRPr="007E0B31" w:rsidRDefault="000E5686" w:rsidP="000E5686">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0E5686" w:rsidRPr="007E0B31" w:rsidRDefault="000E5686" w:rsidP="000E5686">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0E5686" w:rsidRPr="007E0B31" w14:paraId="1C094FB8" w14:textId="77777777" w:rsidTr="56193979">
        <w:trPr>
          <w:cantSplit/>
        </w:trPr>
        <w:tc>
          <w:tcPr>
            <w:tcW w:w="2884" w:type="dxa"/>
          </w:tcPr>
          <w:p w14:paraId="78BA74BE" w14:textId="77777777" w:rsidR="000E5686" w:rsidRPr="007E0B31" w:rsidRDefault="000E5686" w:rsidP="000E5686">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0E5686" w:rsidRPr="007E0B31" w14:paraId="1593983F" w14:textId="77777777" w:rsidTr="56193979">
        <w:trPr>
          <w:cantSplit/>
        </w:trPr>
        <w:tc>
          <w:tcPr>
            <w:tcW w:w="2884" w:type="dxa"/>
          </w:tcPr>
          <w:p w14:paraId="2C43FD71" w14:textId="77777777" w:rsidR="000E5686" w:rsidRPr="007E0B31" w:rsidRDefault="000E5686" w:rsidP="000E5686">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0E5686" w:rsidRPr="007E0B31" w:rsidRDefault="000E5686" w:rsidP="000E5686">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0E5686" w:rsidRPr="007E0B31" w14:paraId="19165DC7" w14:textId="77777777" w:rsidTr="56193979">
        <w:trPr>
          <w:cantSplit/>
        </w:trPr>
        <w:tc>
          <w:tcPr>
            <w:tcW w:w="2884" w:type="dxa"/>
          </w:tcPr>
          <w:p w14:paraId="5A44655A" w14:textId="77777777" w:rsidR="000E5686" w:rsidRPr="007E0B31" w:rsidRDefault="000E5686" w:rsidP="000E5686">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634" w:type="dxa"/>
          </w:tcPr>
          <w:p w14:paraId="0CF11DF1" w14:textId="77777777" w:rsidR="000E5686" w:rsidRPr="007E0B31" w:rsidRDefault="000E5686" w:rsidP="000E5686">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0E5686" w:rsidRPr="007E0B31" w14:paraId="2D98393C" w14:textId="77777777" w:rsidTr="56193979">
        <w:trPr>
          <w:cantSplit/>
        </w:trPr>
        <w:tc>
          <w:tcPr>
            <w:tcW w:w="2884" w:type="dxa"/>
          </w:tcPr>
          <w:p w14:paraId="0863E908" w14:textId="77777777" w:rsidR="000E5686" w:rsidRPr="007E0B31" w:rsidRDefault="000E5686" w:rsidP="000E5686">
            <w:pPr>
              <w:pStyle w:val="Arial11Bold"/>
              <w:rPr>
                <w:rFonts w:cs="Arial"/>
              </w:rPr>
            </w:pPr>
            <w:r w:rsidRPr="007E0B31">
              <w:rPr>
                <w:rFonts w:cs="Arial"/>
              </w:rPr>
              <w:t>IEC</w:t>
            </w:r>
          </w:p>
        </w:tc>
        <w:tc>
          <w:tcPr>
            <w:tcW w:w="6634" w:type="dxa"/>
          </w:tcPr>
          <w:p w14:paraId="7BEF7CEB" w14:textId="77777777" w:rsidR="000E5686" w:rsidRPr="007E0B31" w:rsidRDefault="000E5686" w:rsidP="000E5686">
            <w:pPr>
              <w:pStyle w:val="TableArial11"/>
              <w:rPr>
                <w:rFonts w:cs="Arial"/>
              </w:rPr>
            </w:pPr>
            <w:r w:rsidRPr="007E0B31">
              <w:rPr>
                <w:rFonts w:cs="Arial"/>
              </w:rPr>
              <w:t>International Electrotechnical Commission.</w:t>
            </w:r>
          </w:p>
        </w:tc>
      </w:tr>
      <w:tr w:rsidR="000E5686" w:rsidRPr="007E0B31" w14:paraId="6C3D9361" w14:textId="77777777" w:rsidTr="56193979">
        <w:trPr>
          <w:cantSplit/>
        </w:trPr>
        <w:tc>
          <w:tcPr>
            <w:tcW w:w="2884" w:type="dxa"/>
          </w:tcPr>
          <w:p w14:paraId="43D881FF" w14:textId="77777777" w:rsidR="000E5686" w:rsidRPr="007E0B31" w:rsidRDefault="000E5686" w:rsidP="000E5686">
            <w:pPr>
              <w:pStyle w:val="Arial11Bold"/>
              <w:rPr>
                <w:rFonts w:cs="Arial"/>
              </w:rPr>
            </w:pPr>
            <w:r w:rsidRPr="007E0B31">
              <w:rPr>
                <w:rFonts w:cs="Arial"/>
              </w:rPr>
              <w:t>IEC Standard</w:t>
            </w:r>
          </w:p>
        </w:tc>
        <w:tc>
          <w:tcPr>
            <w:tcW w:w="6634" w:type="dxa"/>
          </w:tcPr>
          <w:p w14:paraId="63FFED40" w14:textId="77777777" w:rsidR="000E5686" w:rsidRPr="007E0B31" w:rsidRDefault="000E5686" w:rsidP="000E5686">
            <w:pPr>
              <w:pStyle w:val="TableArial11"/>
              <w:rPr>
                <w:rFonts w:cs="Arial"/>
              </w:rPr>
            </w:pPr>
            <w:r w:rsidRPr="007E0B31">
              <w:rPr>
                <w:rFonts w:cs="Arial"/>
              </w:rPr>
              <w:t>A standard approved by the International Electrotechnical Commission.</w:t>
            </w:r>
          </w:p>
        </w:tc>
      </w:tr>
      <w:tr w:rsidR="000E5686" w:rsidRPr="007E0B31" w14:paraId="05347EF0" w14:textId="77777777" w:rsidTr="56193979">
        <w:trPr>
          <w:cantSplit/>
        </w:trPr>
        <w:tc>
          <w:tcPr>
            <w:tcW w:w="2884" w:type="dxa"/>
          </w:tcPr>
          <w:p w14:paraId="114BD5FE" w14:textId="77777777" w:rsidR="000E5686" w:rsidRPr="007E0B31" w:rsidRDefault="000E5686" w:rsidP="000E5686">
            <w:pPr>
              <w:pStyle w:val="Arial11Bold"/>
              <w:rPr>
                <w:rFonts w:cs="Arial"/>
              </w:rPr>
            </w:pPr>
            <w:r w:rsidRPr="007E0B31">
              <w:rPr>
                <w:rFonts w:cs="Arial"/>
              </w:rPr>
              <w:t>Implementation Date</w:t>
            </w:r>
          </w:p>
        </w:tc>
        <w:tc>
          <w:tcPr>
            <w:tcW w:w="6634" w:type="dxa"/>
          </w:tcPr>
          <w:p w14:paraId="255D3E87" w14:textId="77777777" w:rsidR="000E5686" w:rsidRPr="007E0B31" w:rsidRDefault="000E5686" w:rsidP="000E5686">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0E5686" w:rsidRPr="007E0B31" w14:paraId="7B49F661" w14:textId="77777777" w:rsidTr="56193979">
        <w:trPr>
          <w:cantSplit/>
        </w:trPr>
        <w:tc>
          <w:tcPr>
            <w:tcW w:w="2884" w:type="dxa"/>
          </w:tcPr>
          <w:p w14:paraId="49F67203" w14:textId="77777777" w:rsidR="000E5686" w:rsidRPr="007E0B31" w:rsidRDefault="000E5686" w:rsidP="000E5686">
            <w:pPr>
              <w:pStyle w:val="Arial11Bold"/>
              <w:rPr>
                <w:rFonts w:cs="Arial"/>
              </w:rPr>
            </w:pPr>
            <w:r w:rsidRPr="007E0B31">
              <w:rPr>
                <w:rFonts w:cs="Arial"/>
              </w:rPr>
              <w:t>Implementing Safety Co-ordinator</w:t>
            </w:r>
          </w:p>
        </w:tc>
        <w:tc>
          <w:tcPr>
            <w:tcW w:w="6634" w:type="dxa"/>
          </w:tcPr>
          <w:p w14:paraId="0E80B91B" w14:textId="77777777" w:rsidR="000E5686" w:rsidRPr="007E0B31" w:rsidRDefault="000E5686" w:rsidP="000E5686">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0E5686" w:rsidRPr="007E0B31" w14:paraId="26018E72" w14:textId="77777777" w:rsidTr="56193979">
        <w:trPr>
          <w:cantSplit/>
        </w:trPr>
        <w:tc>
          <w:tcPr>
            <w:tcW w:w="2884" w:type="dxa"/>
          </w:tcPr>
          <w:p w14:paraId="5F7DE292" w14:textId="77777777" w:rsidR="000E5686" w:rsidRPr="007E0B31" w:rsidRDefault="000E5686" w:rsidP="000E5686">
            <w:pPr>
              <w:pStyle w:val="Arial11Bold"/>
              <w:rPr>
                <w:rFonts w:cs="Arial"/>
              </w:rPr>
            </w:pPr>
            <w:r w:rsidRPr="007E0B31">
              <w:rPr>
                <w:rFonts w:cs="Arial"/>
              </w:rPr>
              <w:t>Import Usable</w:t>
            </w:r>
          </w:p>
        </w:tc>
        <w:tc>
          <w:tcPr>
            <w:tcW w:w="6634" w:type="dxa"/>
          </w:tcPr>
          <w:p w14:paraId="7B69D446" w14:textId="77777777" w:rsidR="000E5686" w:rsidRPr="007E0B31" w:rsidRDefault="000E5686" w:rsidP="000E5686">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w:t>
            </w:r>
            <w:proofErr w:type="gramStart"/>
            <w:r w:rsidRPr="007E0B31">
              <w:rPr>
                <w:rFonts w:cs="Arial"/>
              </w:rPr>
              <w:t>available</w:t>
            </w:r>
            <w:proofErr w:type="gramEnd"/>
            <w:r w:rsidRPr="007E0B31">
              <w:rPr>
                <w:rFonts w:cs="Arial"/>
              </w:rPr>
              <w:t xml:space="preserve"> and which is not unavailable due to a </w:t>
            </w:r>
            <w:r w:rsidRPr="007E0B31">
              <w:rPr>
                <w:rFonts w:cs="Arial"/>
                <w:b/>
              </w:rPr>
              <w:t>Planned Outage</w:t>
            </w:r>
            <w:r w:rsidRPr="007E0B31">
              <w:rPr>
                <w:rFonts w:cs="Arial"/>
              </w:rPr>
              <w:t>.</w:t>
            </w:r>
          </w:p>
        </w:tc>
      </w:tr>
      <w:tr w:rsidR="000E5686" w:rsidRPr="007E0B31" w14:paraId="4287BA38" w14:textId="77777777" w:rsidTr="56193979">
        <w:trPr>
          <w:cantSplit/>
        </w:trPr>
        <w:tc>
          <w:tcPr>
            <w:tcW w:w="2884" w:type="dxa"/>
          </w:tcPr>
          <w:p w14:paraId="24C27F8F" w14:textId="77777777" w:rsidR="000E5686" w:rsidRPr="007E0B31" w:rsidRDefault="000E5686" w:rsidP="000E5686">
            <w:pPr>
              <w:pStyle w:val="Arial11Bold"/>
              <w:rPr>
                <w:rFonts w:cs="Arial"/>
              </w:rPr>
            </w:pPr>
            <w:r w:rsidRPr="007E0B31">
              <w:rPr>
                <w:rFonts w:cs="Arial"/>
              </w:rPr>
              <w:t>Incident Centre</w:t>
            </w:r>
          </w:p>
        </w:tc>
        <w:tc>
          <w:tcPr>
            <w:tcW w:w="6634" w:type="dxa"/>
          </w:tcPr>
          <w:p w14:paraId="54A46A1D" w14:textId="72BD2A9D" w:rsidR="000E5686" w:rsidRPr="007E0B31" w:rsidRDefault="000E5686" w:rsidP="000E5686">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0E5686" w:rsidRPr="007E0B31" w14:paraId="541F315D" w14:textId="77777777" w:rsidTr="56193979">
        <w:trPr>
          <w:cantSplit/>
        </w:trPr>
        <w:tc>
          <w:tcPr>
            <w:tcW w:w="2884" w:type="dxa"/>
          </w:tcPr>
          <w:p w14:paraId="6BFFCE75" w14:textId="77777777" w:rsidR="000E5686" w:rsidRPr="007E0B31" w:rsidRDefault="000E5686" w:rsidP="000E5686">
            <w:pPr>
              <w:pStyle w:val="Arial11Bold"/>
              <w:rPr>
                <w:rFonts w:cs="Arial"/>
              </w:rPr>
            </w:pPr>
            <w:r w:rsidRPr="007E0B31">
              <w:rPr>
                <w:rFonts w:cs="Arial"/>
              </w:rPr>
              <w:t>Independent Back-Up Protection</w:t>
            </w:r>
          </w:p>
        </w:tc>
        <w:tc>
          <w:tcPr>
            <w:tcW w:w="6634" w:type="dxa"/>
          </w:tcPr>
          <w:p w14:paraId="4FA04FB8" w14:textId="77777777" w:rsidR="000E5686" w:rsidRPr="007E0B31" w:rsidRDefault="000E5686" w:rsidP="000E5686">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w:t>
            </w:r>
            <w:proofErr w:type="gramStart"/>
            <w:r w:rsidRPr="007E0B31">
              <w:rPr>
                <w:rFonts w:cs="Arial"/>
              </w:rPr>
              <w:t>transformers</w:t>
            </w:r>
            <w:proofErr w:type="gramEnd"/>
            <w:r w:rsidRPr="007E0B31">
              <w:rPr>
                <w:rFonts w:cs="Arial"/>
              </w:rPr>
              <w:t xml:space="preserve">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0E5686" w:rsidRPr="007E0B31" w14:paraId="272081DF" w14:textId="77777777" w:rsidTr="56193979">
        <w:trPr>
          <w:cantSplit/>
        </w:trPr>
        <w:tc>
          <w:tcPr>
            <w:tcW w:w="2884" w:type="dxa"/>
          </w:tcPr>
          <w:p w14:paraId="4BB5AFBA" w14:textId="77777777" w:rsidR="000E5686" w:rsidRPr="007E0B31" w:rsidRDefault="000E5686" w:rsidP="000E5686">
            <w:pPr>
              <w:pStyle w:val="Arial11Bold"/>
              <w:rPr>
                <w:rFonts w:cs="Arial"/>
              </w:rPr>
            </w:pPr>
            <w:r w:rsidRPr="007E0B31">
              <w:rPr>
                <w:rFonts w:cs="Arial"/>
              </w:rPr>
              <w:t>Independent Main Protection</w:t>
            </w:r>
          </w:p>
        </w:tc>
        <w:tc>
          <w:tcPr>
            <w:tcW w:w="6634" w:type="dxa"/>
          </w:tcPr>
          <w:p w14:paraId="14233E7A" w14:textId="77777777" w:rsidR="000E5686" w:rsidRPr="007E0B31" w:rsidRDefault="000E5686" w:rsidP="000E5686">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0E5686" w:rsidRPr="007E0B31" w14:paraId="0DA774CA" w14:textId="77777777" w:rsidTr="56193979">
        <w:trPr>
          <w:cantSplit/>
        </w:trPr>
        <w:tc>
          <w:tcPr>
            <w:tcW w:w="2884" w:type="dxa"/>
          </w:tcPr>
          <w:p w14:paraId="252320A7" w14:textId="77777777" w:rsidR="000E5686" w:rsidRPr="007E0B31" w:rsidRDefault="000E5686" w:rsidP="000E5686">
            <w:pPr>
              <w:pStyle w:val="Arial11Bold"/>
              <w:rPr>
                <w:rFonts w:cs="Arial"/>
              </w:rPr>
            </w:pPr>
            <w:r w:rsidRPr="007E0B31">
              <w:rPr>
                <w:rFonts w:cs="Arial"/>
              </w:rPr>
              <w:t>Indicated Constraint Boundary Margin</w:t>
            </w:r>
          </w:p>
        </w:tc>
        <w:tc>
          <w:tcPr>
            <w:tcW w:w="6634" w:type="dxa"/>
          </w:tcPr>
          <w:p w14:paraId="4FA87BF0" w14:textId="77777777" w:rsidR="000E5686" w:rsidRPr="007E0B31" w:rsidRDefault="000E5686" w:rsidP="000E5686">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0E5686" w:rsidRPr="007E0B31" w14:paraId="61863565" w14:textId="77777777" w:rsidTr="56193979">
        <w:trPr>
          <w:cantSplit/>
        </w:trPr>
        <w:tc>
          <w:tcPr>
            <w:tcW w:w="2884" w:type="dxa"/>
          </w:tcPr>
          <w:p w14:paraId="6C38319C" w14:textId="77777777" w:rsidR="000E5686" w:rsidRPr="007E0B31" w:rsidRDefault="000E5686" w:rsidP="000E5686">
            <w:pPr>
              <w:pStyle w:val="Arial11Bold"/>
              <w:rPr>
                <w:rFonts w:cs="Arial"/>
              </w:rPr>
            </w:pPr>
            <w:r w:rsidRPr="007E0B31">
              <w:rPr>
                <w:rFonts w:cs="Arial"/>
              </w:rPr>
              <w:t>Indicated Imbalance</w:t>
            </w:r>
          </w:p>
        </w:tc>
        <w:tc>
          <w:tcPr>
            <w:tcW w:w="6634" w:type="dxa"/>
          </w:tcPr>
          <w:p w14:paraId="42D431C5" w14:textId="77777777" w:rsidR="000E5686" w:rsidRPr="007E0B31" w:rsidRDefault="000E5686" w:rsidP="000E5686">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0E5686" w:rsidRPr="007E0B31" w14:paraId="15FAF20B" w14:textId="77777777" w:rsidTr="56193979">
        <w:trPr>
          <w:cantSplit/>
        </w:trPr>
        <w:tc>
          <w:tcPr>
            <w:tcW w:w="2884" w:type="dxa"/>
          </w:tcPr>
          <w:p w14:paraId="74BB53EE" w14:textId="77777777" w:rsidR="000E5686" w:rsidRPr="007E0B31" w:rsidRDefault="000E5686" w:rsidP="000E5686">
            <w:pPr>
              <w:pStyle w:val="Arial11Bold"/>
              <w:rPr>
                <w:rFonts w:cs="Arial"/>
              </w:rPr>
            </w:pPr>
            <w:r w:rsidRPr="007E0B31">
              <w:rPr>
                <w:rFonts w:cs="Arial"/>
              </w:rPr>
              <w:lastRenderedPageBreak/>
              <w:t>Indicated Margin</w:t>
            </w:r>
          </w:p>
        </w:tc>
        <w:tc>
          <w:tcPr>
            <w:tcW w:w="6634" w:type="dxa"/>
          </w:tcPr>
          <w:p w14:paraId="518FD569" w14:textId="77777777" w:rsidR="000E5686" w:rsidRPr="007E0B31" w:rsidRDefault="000E5686" w:rsidP="000E5686">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0E5686" w:rsidRPr="007E0B31" w14:paraId="2A3705DD" w14:textId="77777777" w:rsidTr="56193979">
        <w:trPr>
          <w:cantSplit/>
        </w:trPr>
        <w:tc>
          <w:tcPr>
            <w:tcW w:w="2884" w:type="dxa"/>
          </w:tcPr>
          <w:p w14:paraId="421C3788" w14:textId="0C240CCC" w:rsidR="000E5686" w:rsidRPr="00051DEE" w:rsidRDefault="000E5686" w:rsidP="000E5686">
            <w:pPr>
              <w:pStyle w:val="Arial11Bold"/>
              <w:rPr>
                <w:rFonts w:cs="Arial"/>
              </w:rPr>
            </w:pPr>
            <w:r w:rsidRPr="002510FF">
              <w:rPr>
                <w:rFonts w:cs="Arial"/>
              </w:rPr>
              <w:t>Inertia Constant H</w:t>
            </w:r>
          </w:p>
        </w:tc>
        <w:tc>
          <w:tcPr>
            <w:tcW w:w="6634" w:type="dxa"/>
          </w:tcPr>
          <w:p w14:paraId="4F8B332C" w14:textId="5E0BA062" w:rsidR="000E5686" w:rsidRPr="00051DEE" w:rsidRDefault="000E5686" w:rsidP="000E5686">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w:t>
            </w:r>
            <w:proofErr w:type="spellStart"/>
            <w:r w:rsidRPr="002510FF">
              <w:rPr>
                <w:rFonts w:cs="Arial"/>
              </w:rPr>
              <w:t>MWsec</w:t>
            </w:r>
            <w:proofErr w:type="spellEnd"/>
            <w:r w:rsidRPr="002510FF">
              <w:rPr>
                <w:rFonts w:cs="Arial"/>
              </w:rPr>
              <w:t xml:space="preserve">/MVA. </w:t>
            </w:r>
          </w:p>
        </w:tc>
      </w:tr>
      <w:tr w:rsidR="000E5686" w:rsidRPr="007E0B31" w14:paraId="38E6BE11" w14:textId="77777777" w:rsidTr="56193979">
        <w:trPr>
          <w:cantSplit/>
        </w:trPr>
        <w:tc>
          <w:tcPr>
            <w:tcW w:w="2884" w:type="dxa"/>
          </w:tcPr>
          <w:p w14:paraId="536C7300" w14:textId="7F14CB3B" w:rsidR="000E5686" w:rsidRPr="00051DEE" w:rsidRDefault="000E5686" w:rsidP="000E5686">
            <w:pPr>
              <w:pStyle w:val="Arial11Bold"/>
              <w:rPr>
                <w:rFonts w:cs="Arial"/>
              </w:rPr>
            </w:pPr>
            <w:r w:rsidRPr="002510FF">
              <w:rPr>
                <w:rFonts w:cs="Arial"/>
              </w:rPr>
              <w:t>Inertia Constant He</w:t>
            </w:r>
          </w:p>
        </w:tc>
        <w:tc>
          <w:tcPr>
            <w:tcW w:w="6634" w:type="dxa"/>
          </w:tcPr>
          <w:p w14:paraId="0284BA2B" w14:textId="5BC58B65" w:rsidR="000E5686" w:rsidRPr="00051DEE" w:rsidRDefault="000E5686" w:rsidP="000E5686">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w:t>
            </w:r>
            <w:proofErr w:type="spellStart"/>
            <w:r w:rsidRPr="002510FF">
              <w:rPr>
                <w:rFonts w:cs="Arial"/>
              </w:rPr>
              <w:t>MWsec</w:t>
            </w:r>
            <w:proofErr w:type="spellEnd"/>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0E5686" w:rsidRPr="007E0B31" w14:paraId="5D104123" w14:textId="77777777" w:rsidTr="56193979">
        <w:trPr>
          <w:cantSplit/>
        </w:trPr>
        <w:tc>
          <w:tcPr>
            <w:tcW w:w="2884" w:type="dxa"/>
          </w:tcPr>
          <w:p w14:paraId="57243BC1" w14:textId="77777777" w:rsidR="000E5686" w:rsidRPr="007E0B31" w:rsidRDefault="000E5686" w:rsidP="000E5686">
            <w:pPr>
              <w:pStyle w:val="Arial11Bold"/>
              <w:rPr>
                <w:rFonts w:cs="Arial"/>
              </w:rPr>
            </w:pPr>
            <w:r w:rsidRPr="007E0B31">
              <w:rPr>
                <w:rFonts w:cs="Arial"/>
              </w:rPr>
              <w:t>Installation Document</w:t>
            </w:r>
          </w:p>
        </w:tc>
        <w:tc>
          <w:tcPr>
            <w:tcW w:w="6634" w:type="dxa"/>
          </w:tcPr>
          <w:p w14:paraId="241537F4" w14:textId="77777777" w:rsidR="000E5686" w:rsidRPr="007E0B31" w:rsidRDefault="000E5686" w:rsidP="000E5686">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0E5686" w:rsidRPr="007E0B31" w14:paraId="1F945CAA" w14:textId="77777777" w:rsidTr="56193979">
        <w:trPr>
          <w:cantSplit/>
        </w:trPr>
        <w:tc>
          <w:tcPr>
            <w:tcW w:w="2884" w:type="dxa"/>
          </w:tcPr>
          <w:p w14:paraId="539FD014" w14:textId="77777777" w:rsidR="000E5686" w:rsidRPr="007E0B31" w:rsidRDefault="000E5686" w:rsidP="000E5686">
            <w:pPr>
              <w:pStyle w:val="Arial11Bold"/>
              <w:rPr>
                <w:rFonts w:cs="Arial"/>
              </w:rPr>
            </w:pPr>
            <w:r w:rsidRPr="007E0B31">
              <w:rPr>
                <w:rFonts w:cs="Arial"/>
              </w:rPr>
              <w:t>Instructor Facilities</w:t>
            </w:r>
          </w:p>
        </w:tc>
        <w:tc>
          <w:tcPr>
            <w:tcW w:w="6634" w:type="dxa"/>
          </w:tcPr>
          <w:p w14:paraId="34FE6C7A" w14:textId="77777777" w:rsidR="000E5686" w:rsidRPr="007E0B31" w:rsidRDefault="000E5686" w:rsidP="000E5686">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w:t>
            </w:r>
            <w:proofErr w:type="gramStart"/>
            <w:r w:rsidRPr="007E0B31">
              <w:rPr>
                <w:rFonts w:cs="Arial"/>
              </w:rPr>
              <w:t>alarm, and</w:t>
            </w:r>
            <w:proofErr w:type="gramEnd"/>
            <w:r w:rsidRPr="007E0B31">
              <w:rPr>
                <w:rFonts w:cs="Arial"/>
              </w:rPr>
              <w:t xml:space="preserve"> incorporates the means to return message acknowledgements to the </w:t>
            </w:r>
            <w:r w:rsidRPr="007E0B31">
              <w:rPr>
                <w:rFonts w:cs="Arial"/>
                <w:b/>
              </w:rPr>
              <w:t>Transmission Control Centre</w:t>
            </w:r>
            <w:r w:rsidRPr="00A87826">
              <w:rPr>
                <w:rFonts w:cs="Arial"/>
                <w:bCs/>
              </w:rPr>
              <w:t>.</w:t>
            </w:r>
          </w:p>
        </w:tc>
      </w:tr>
      <w:tr w:rsidR="000E5686" w:rsidRPr="007E0B31" w14:paraId="2377D659" w14:textId="77777777" w:rsidTr="56193979">
        <w:trPr>
          <w:cantSplit/>
        </w:trPr>
        <w:tc>
          <w:tcPr>
            <w:tcW w:w="2884" w:type="dxa"/>
          </w:tcPr>
          <w:p w14:paraId="19B39F28" w14:textId="77777777" w:rsidR="000E5686" w:rsidRPr="007E0B31" w:rsidRDefault="000E5686" w:rsidP="000E5686">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0E5686" w:rsidRPr="007E0B31" w:rsidRDefault="000E5686" w:rsidP="000E5686">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0E5686" w:rsidRPr="007E0B31" w14:paraId="477F8729" w14:textId="77777777" w:rsidTr="56193979">
        <w:trPr>
          <w:cantSplit/>
        </w:trPr>
        <w:tc>
          <w:tcPr>
            <w:tcW w:w="2884" w:type="dxa"/>
          </w:tcPr>
          <w:p w14:paraId="4766D9CA" w14:textId="77777777" w:rsidR="000E5686" w:rsidRPr="007E0B31" w:rsidRDefault="000E5686" w:rsidP="000E5686">
            <w:pPr>
              <w:pStyle w:val="Arial11Bold"/>
              <w:rPr>
                <w:rFonts w:cs="Arial"/>
              </w:rPr>
            </w:pPr>
            <w:r w:rsidRPr="007E0B31">
              <w:rPr>
                <w:rFonts w:cs="Arial"/>
              </w:rPr>
              <w:t>Intellectual Property" or "IPRs</w:t>
            </w:r>
          </w:p>
        </w:tc>
        <w:tc>
          <w:tcPr>
            <w:tcW w:w="6634" w:type="dxa"/>
          </w:tcPr>
          <w:p w14:paraId="4FBE02D5" w14:textId="77777777" w:rsidR="000E5686" w:rsidRPr="007E0B31" w:rsidRDefault="000E5686" w:rsidP="000E5686">
            <w:pPr>
              <w:pStyle w:val="TableArial11"/>
              <w:rPr>
                <w:rFonts w:cs="Arial"/>
              </w:rPr>
            </w:pPr>
            <w:r w:rsidRPr="007E0B31">
              <w:rPr>
                <w:rFonts w:cs="Arial"/>
              </w:rPr>
              <w:t xml:space="preserve">Patents, </w:t>
            </w:r>
            <w:proofErr w:type="spellStart"/>
            <w:r w:rsidRPr="007E0B31">
              <w:rPr>
                <w:rFonts w:cs="Arial"/>
              </w:rPr>
              <w:t>trade marks</w:t>
            </w:r>
            <w:proofErr w:type="spell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0E5686" w:rsidRPr="007E0B31" w14:paraId="2FCFAD31" w14:textId="77777777" w:rsidTr="56193979">
        <w:trPr>
          <w:cantSplit/>
        </w:trPr>
        <w:tc>
          <w:tcPr>
            <w:tcW w:w="2884" w:type="dxa"/>
          </w:tcPr>
          <w:p w14:paraId="02710B50" w14:textId="77777777" w:rsidR="000E5686" w:rsidRPr="007E0B31" w:rsidRDefault="000E5686" w:rsidP="000E5686">
            <w:pPr>
              <w:pStyle w:val="Arial11Bold"/>
              <w:rPr>
                <w:rFonts w:cs="Arial"/>
              </w:rPr>
            </w:pPr>
            <w:r w:rsidRPr="007E0B31">
              <w:rPr>
                <w:rFonts w:cs="Arial"/>
              </w:rPr>
              <w:t>Interconnection Agreement</w:t>
            </w:r>
          </w:p>
        </w:tc>
        <w:tc>
          <w:tcPr>
            <w:tcW w:w="6634" w:type="dxa"/>
          </w:tcPr>
          <w:p w14:paraId="45CBA041" w14:textId="5E18B7DA" w:rsidR="000E5686" w:rsidRPr="007E0B31" w:rsidRDefault="000E5686" w:rsidP="000E5686">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0E5686" w:rsidRPr="007E0B31" w14:paraId="2BC48186" w14:textId="77777777" w:rsidTr="56193979">
        <w:trPr>
          <w:cantSplit/>
        </w:trPr>
        <w:tc>
          <w:tcPr>
            <w:tcW w:w="2884" w:type="dxa"/>
          </w:tcPr>
          <w:p w14:paraId="4D33F788" w14:textId="77777777" w:rsidR="000E5686" w:rsidRPr="007E0B31" w:rsidRDefault="000E5686" w:rsidP="000E5686">
            <w:pPr>
              <w:pStyle w:val="Arial11Bold"/>
              <w:rPr>
                <w:rFonts w:cs="Arial"/>
              </w:rPr>
            </w:pPr>
            <w:r w:rsidRPr="007E0B31">
              <w:rPr>
                <w:rFonts w:cs="Arial"/>
              </w:rPr>
              <w:t>Interconnector Export Capacity</w:t>
            </w:r>
          </w:p>
        </w:tc>
        <w:tc>
          <w:tcPr>
            <w:tcW w:w="6634" w:type="dxa"/>
          </w:tcPr>
          <w:p w14:paraId="5DAC083A" w14:textId="77777777" w:rsidR="000E5686" w:rsidRPr="007E0B31" w:rsidRDefault="000E5686" w:rsidP="000E5686">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0E5686" w:rsidRPr="007E0B31" w14:paraId="4FF599B1" w14:textId="77777777" w:rsidTr="56193979">
        <w:trPr>
          <w:cantSplit/>
        </w:trPr>
        <w:tc>
          <w:tcPr>
            <w:tcW w:w="2884" w:type="dxa"/>
          </w:tcPr>
          <w:p w14:paraId="2CA9AD19" w14:textId="77777777" w:rsidR="000E5686" w:rsidRPr="007E0B31" w:rsidRDefault="000E5686" w:rsidP="000E5686">
            <w:pPr>
              <w:pStyle w:val="Arial11Bold"/>
              <w:rPr>
                <w:rFonts w:cs="Arial"/>
              </w:rPr>
            </w:pPr>
            <w:r w:rsidRPr="007E0B31">
              <w:rPr>
                <w:rFonts w:cs="Arial"/>
              </w:rPr>
              <w:t>Interconnector Import Capacity</w:t>
            </w:r>
          </w:p>
        </w:tc>
        <w:tc>
          <w:tcPr>
            <w:tcW w:w="6634" w:type="dxa"/>
          </w:tcPr>
          <w:p w14:paraId="04627380" w14:textId="77777777" w:rsidR="000E5686" w:rsidRPr="007E0B31" w:rsidRDefault="000E5686" w:rsidP="000E5686">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0E5686" w:rsidRPr="007E0B31" w14:paraId="2F3AEF1F" w14:textId="77777777" w:rsidTr="56193979">
        <w:trPr>
          <w:cantSplit/>
        </w:trPr>
        <w:tc>
          <w:tcPr>
            <w:tcW w:w="2884" w:type="dxa"/>
          </w:tcPr>
          <w:p w14:paraId="1C15EAE1" w14:textId="77777777" w:rsidR="000E5686" w:rsidRPr="007E0B31" w:rsidRDefault="000E5686" w:rsidP="000E5686">
            <w:pPr>
              <w:pStyle w:val="Arial11Bold"/>
              <w:rPr>
                <w:rFonts w:cs="Arial"/>
              </w:rPr>
            </w:pPr>
            <w:r w:rsidRPr="007E0B31">
              <w:rPr>
                <w:rFonts w:cs="Arial"/>
              </w:rPr>
              <w:t>Interconnector Owner</w:t>
            </w:r>
          </w:p>
        </w:tc>
        <w:tc>
          <w:tcPr>
            <w:tcW w:w="6634" w:type="dxa"/>
          </w:tcPr>
          <w:p w14:paraId="0FE06979" w14:textId="77777777" w:rsidR="000E5686" w:rsidRPr="007E0B31" w:rsidRDefault="000E5686" w:rsidP="000E5686">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0E5686" w:rsidRPr="007E0B31" w14:paraId="01748928" w14:textId="77777777" w:rsidTr="56193979">
        <w:trPr>
          <w:cantSplit/>
        </w:trPr>
        <w:tc>
          <w:tcPr>
            <w:tcW w:w="2884" w:type="dxa"/>
          </w:tcPr>
          <w:p w14:paraId="02F43987" w14:textId="77777777" w:rsidR="000E5686" w:rsidRPr="007E0B31" w:rsidRDefault="000E5686" w:rsidP="000E5686">
            <w:pPr>
              <w:pStyle w:val="Arial11Bold"/>
              <w:rPr>
                <w:rFonts w:cs="Arial"/>
              </w:rPr>
            </w:pPr>
            <w:r w:rsidRPr="007E0B31">
              <w:rPr>
                <w:rFonts w:cs="Arial"/>
              </w:rPr>
              <w:t>Interconnector User</w:t>
            </w:r>
          </w:p>
        </w:tc>
        <w:tc>
          <w:tcPr>
            <w:tcW w:w="6634" w:type="dxa"/>
          </w:tcPr>
          <w:p w14:paraId="6E4FAB89" w14:textId="77777777" w:rsidR="000E5686" w:rsidRPr="007E0B31" w:rsidRDefault="000E5686" w:rsidP="000E5686">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E5686" w:rsidRPr="007E0B31" w14:paraId="68EE5DBC" w14:textId="77777777" w:rsidTr="56193979">
        <w:trPr>
          <w:cantSplit/>
        </w:trPr>
        <w:tc>
          <w:tcPr>
            <w:tcW w:w="2884" w:type="dxa"/>
          </w:tcPr>
          <w:p w14:paraId="6EBE7A9A" w14:textId="77777777" w:rsidR="000E5686" w:rsidRPr="007E0B31" w:rsidRDefault="000E5686" w:rsidP="000E5686">
            <w:pPr>
              <w:pStyle w:val="Arial11Bold"/>
              <w:rPr>
                <w:rFonts w:cs="Arial"/>
              </w:rPr>
            </w:pPr>
            <w:r w:rsidRPr="007E0B31">
              <w:rPr>
                <w:rFonts w:cs="Arial"/>
              </w:rPr>
              <w:t>Interface Agreement</w:t>
            </w:r>
          </w:p>
        </w:tc>
        <w:tc>
          <w:tcPr>
            <w:tcW w:w="6634" w:type="dxa"/>
          </w:tcPr>
          <w:p w14:paraId="1C725332" w14:textId="77777777" w:rsidR="000E5686" w:rsidRPr="007E0B31" w:rsidRDefault="000E5686" w:rsidP="000E5686">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0E5686" w:rsidRPr="007E0B31" w14:paraId="29BE3A79" w14:textId="77777777" w:rsidTr="56193979">
        <w:trPr>
          <w:cantSplit/>
        </w:trPr>
        <w:tc>
          <w:tcPr>
            <w:tcW w:w="2884" w:type="dxa"/>
          </w:tcPr>
          <w:p w14:paraId="1B8ED475" w14:textId="77777777" w:rsidR="000E5686" w:rsidRPr="007E0B31" w:rsidRDefault="000E5686" w:rsidP="000E5686">
            <w:pPr>
              <w:pStyle w:val="Arial11Bold"/>
              <w:rPr>
                <w:rFonts w:cs="Arial"/>
                <w:highlight w:val="green"/>
              </w:rPr>
            </w:pPr>
            <w:r w:rsidRPr="007E0B31">
              <w:rPr>
                <w:rFonts w:cs="Arial"/>
              </w:rPr>
              <w:lastRenderedPageBreak/>
              <w:t>Interface Point</w:t>
            </w:r>
          </w:p>
        </w:tc>
        <w:tc>
          <w:tcPr>
            <w:tcW w:w="6634" w:type="dxa"/>
          </w:tcPr>
          <w:p w14:paraId="51795A34" w14:textId="77777777" w:rsidR="000E5686" w:rsidRPr="007E0B31" w:rsidRDefault="000E5686" w:rsidP="000E5686">
            <w:pPr>
              <w:pStyle w:val="TableArial11"/>
              <w:rPr>
                <w:rFonts w:cs="Arial"/>
              </w:rPr>
            </w:pPr>
            <w:r w:rsidRPr="007E0B31">
              <w:rPr>
                <w:rFonts w:cs="Arial"/>
              </w:rPr>
              <w:t xml:space="preserve">As the context admits or requires </w:t>
            </w:r>
            <w:proofErr w:type="gramStart"/>
            <w:r w:rsidRPr="007E0B31">
              <w:rPr>
                <w:rFonts w:cs="Arial"/>
              </w:rPr>
              <w:t>either;</w:t>
            </w:r>
            <w:proofErr w:type="gramEnd"/>
          </w:p>
          <w:p w14:paraId="37866498"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0E5686" w:rsidRPr="007E0B31" w14:paraId="2C6BEDD2" w14:textId="77777777" w:rsidTr="56193979">
        <w:trPr>
          <w:cantSplit/>
        </w:trPr>
        <w:tc>
          <w:tcPr>
            <w:tcW w:w="2884" w:type="dxa"/>
          </w:tcPr>
          <w:p w14:paraId="01D5FAC5" w14:textId="77777777" w:rsidR="000E5686" w:rsidRPr="007E0B31" w:rsidRDefault="000E5686" w:rsidP="000E5686">
            <w:pPr>
              <w:pStyle w:val="Arial11Bold"/>
              <w:rPr>
                <w:rFonts w:cs="Arial"/>
              </w:rPr>
            </w:pPr>
            <w:r w:rsidRPr="007E0B31">
              <w:rPr>
                <w:rFonts w:cs="Arial"/>
              </w:rPr>
              <w:t>Interface Point Capacity</w:t>
            </w:r>
          </w:p>
        </w:tc>
        <w:tc>
          <w:tcPr>
            <w:tcW w:w="6634" w:type="dxa"/>
          </w:tcPr>
          <w:p w14:paraId="0901FDA2" w14:textId="77777777" w:rsidR="000E5686" w:rsidRPr="007E0B31" w:rsidRDefault="000E5686" w:rsidP="000E5686">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0E5686" w:rsidRPr="007E0B31" w14:paraId="4A82B3D9" w14:textId="77777777" w:rsidTr="56193979">
        <w:trPr>
          <w:cantSplit/>
        </w:trPr>
        <w:tc>
          <w:tcPr>
            <w:tcW w:w="2884" w:type="dxa"/>
          </w:tcPr>
          <w:p w14:paraId="438F6413" w14:textId="77777777" w:rsidR="000E5686" w:rsidRPr="007E0B31" w:rsidRDefault="000E5686" w:rsidP="000E5686">
            <w:pPr>
              <w:pStyle w:val="Arial11Bold"/>
              <w:rPr>
                <w:rFonts w:cs="Arial"/>
                <w:highlight w:val="green"/>
              </w:rPr>
            </w:pPr>
            <w:r w:rsidRPr="007E0B31">
              <w:rPr>
                <w:rFonts w:cs="Arial"/>
              </w:rPr>
              <w:t>Interface Point Target Voltage/Power factor</w:t>
            </w:r>
          </w:p>
        </w:tc>
        <w:tc>
          <w:tcPr>
            <w:tcW w:w="6634" w:type="dxa"/>
          </w:tcPr>
          <w:p w14:paraId="6EFF12D7" w14:textId="755218E8" w:rsidR="000E5686" w:rsidRPr="007E0B31" w:rsidRDefault="000E5686" w:rsidP="000E5686">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0E5686" w:rsidRPr="007E0B31" w14:paraId="5DAADA09" w14:textId="77777777" w:rsidTr="56193979">
        <w:trPr>
          <w:cantSplit/>
        </w:trPr>
        <w:tc>
          <w:tcPr>
            <w:tcW w:w="2884" w:type="dxa"/>
          </w:tcPr>
          <w:p w14:paraId="133A5B7C" w14:textId="77777777" w:rsidR="000E5686" w:rsidRPr="007E0B31" w:rsidRDefault="000E5686" w:rsidP="000E5686">
            <w:pPr>
              <w:pStyle w:val="Arial11Bold"/>
              <w:rPr>
                <w:rFonts w:cs="Arial"/>
              </w:rPr>
            </w:pPr>
            <w:bookmarkStart w:id="37" w:name="_DV_C25"/>
            <w:r w:rsidRPr="007E0B31">
              <w:rPr>
                <w:rFonts w:cs="Arial"/>
              </w:rPr>
              <w:t xml:space="preserve">Interim Operational Notification </w:t>
            </w:r>
            <w:r w:rsidRPr="007E0B31">
              <w:rPr>
                <w:rFonts w:cs="Arial"/>
                <w:b w:val="0"/>
              </w:rPr>
              <w:t>or</w:t>
            </w:r>
            <w:r w:rsidRPr="007E0B31">
              <w:rPr>
                <w:rFonts w:cs="Arial"/>
              </w:rPr>
              <w:t xml:space="preserve"> ION </w:t>
            </w:r>
            <w:bookmarkEnd w:id="37"/>
          </w:p>
        </w:tc>
        <w:tc>
          <w:tcPr>
            <w:tcW w:w="6634" w:type="dxa"/>
          </w:tcPr>
          <w:p w14:paraId="40D45ABF" w14:textId="409DC57C" w:rsidR="000E5686" w:rsidRPr="007E0B31" w:rsidRDefault="000E5686" w:rsidP="000E5686">
            <w:pPr>
              <w:pStyle w:val="TableArial11"/>
              <w:rPr>
                <w:rFonts w:cs="Arial"/>
              </w:rPr>
            </w:pPr>
            <w:bookmarkStart w:id="38"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 xml:space="preserve">Unresolved </w:t>
            </w:r>
            <w:proofErr w:type="gramStart"/>
            <w:r w:rsidRPr="007E0B31">
              <w:rPr>
                <w:rFonts w:cs="Arial"/>
                <w:b/>
              </w:rPr>
              <w:t>Issues</w:t>
            </w:r>
            <w:r w:rsidRPr="007E0B31">
              <w:rPr>
                <w:rFonts w:cs="Arial"/>
              </w:rPr>
              <w:t>;</w:t>
            </w:r>
            <w:bookmarkEnd w:id="38"/>
            <w:proofErr w:type="gramEnd"/>
          </w:p>
          <w:p w14:paraId="2DAA1BCB" w14:textId="77777777" w:rsidR="000E5686" w:rsidRPr="007E0B31" w:rsidRDefault="000E5686" w:rsidP="000E5686">
            <w:pPr>
              <w:pStyle w:val="TableArial11"/>
              <w:ind w:left="567" w:hanging="567"/>
              <w:rPr>
                <w:rFonts w:cs="Arial"/>
              </w:rPr>
            </w:pPr>
            <w:bookmarkStart w:id="39" w:name="_DV_C27"/>
            <w:r w:rsidRPr="007E0B31">
              <w:rPr>
                <w:rFonts w:cs="Arial"/>
              </w:rPr>
              <w:t>(a)</w:t>
            </w:r>
            <w:r w:rsidRPr="007E0B31">
              <w:rPr>
                <w:rFonts w:cs="Arial"/>
              </w:rPr>
              <w:tab/>
              <w:t xml:space="preserve">with the Grid Code, and </w:t>
            </w:r>
            <w:bookmarkEnd w:id="39"/>
          </w:p>
          <w:p w14:paraId="71F8FC61" w14:textId="77777777" w:rsidR="000E5686" w:rsidRPr="007E0B31" w:rsidRDefault="000E5686" w:rsidP="000E5686">
            <w:pPr>
              <w:pStyle w:val="TableArial11"/>
              <w:ind w:left="567" w:hanging="567"/>
              <w:rPr>
                <w:rFonts w:cs="Arial"/>
              </w:rPr>
            </w:pPr>
            <w:bookmarkStart w:id="40"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40"/>
          </w:p>
          <w:p w14:paraId="77F719EF" w14:textId="77777777" w:rsidR="000E5686" w:rsidRPr="007E0B31" w:rsidRDefault="000E5686" w:rsidP="000E5686">
            <w:pPr>
              <w:pStyle w:val="TableArial11"/>
              <w:rPr>
                <w:rFonts w:cs="Arial"/>
                <w:u w:val="single"/>
              </w:rPr>
            </w:pPr>
            <w:bookmarkStart w:id="41"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41"/>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0E5686" w:rsidRPr="007E0B31" w14:paraId="78927B55" w14:textId="77777777" w:rsidTr="56193979">
        <w:trPr>
          <w:cantSplit/>
        </w:trPr>
        <w:tc>
          <w:tcPr>
            <w:tcW w:w="2884" w:type="dxa"/>
          </w:tcPr>
          <w:p w14:paraId="7E7B80FA" w14:textId="77777777" w:rsidR="000E5686" w:rsidRPr="007E0B31" w:rsidRDefault="000E5686" w:rsidP="000E5686">
            <w:pPr>
              <w:pStyle w:val="Arial11Bold"/>
              <w:rPr>
                <w:rFonts w:cs="Arial"/>
              </w:rPr>
            </w:pPr>
            <w:r w:rsidRPr="007E0B31">
              <w:rPr>
                <w:rFonts w:cs="Arial"/>
              </w:rPr>
              <w:t>Intermittent Power Source</w:t>
            </w:r>
          </w:p>
        </w:tc>
        <w:tc>
          <w:tcPr>
            <w:tcW w:w="6634" w:type="dxa"/>
          </w:tcPr>
          <w:p w14:paraId="631004BC" w14:textId="4B244038" w:rsidR="000E5686" w:rsidRPr="007E0B31" w:rsidRDefault="000E5686" w:rsidP="000E5686">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w:t>
            </w:r>
            <w:proofErr w:type="gramStart"/>
            <w:r w:rsidRPr="007E0B31">
              <w:rPr>
                <w:rFonts w:cs="Arial"/>
              </w:rPr>
              <w:t>e.g.</w:t>
            </w:r>
            <w:proofErr w:type="gramEnd"/>
            <w:r w:rsidRPr="007E0B31">
              <w:rPr>
                <w:rFonts w:cs="Arial"/>
              </w:rPr>
              <w:t xml:space="preserve"> wind, wave or solar.</w:t>
            </w:r>
            <w:r>
              <w:rPr>
                <w:rFonts w:cs="Arial"/>
              </w:rPr>
              <w:t xml:space="preserve"> </w:t>
            </w:r>
            <w:r>
              <w:t xml:space="preserve">For the avoidance of doubt, the output from an </w:t>
            </w:r>
            <w:r w:rsidRPr="00745344">
              <w:rPr>
                <w:b/>
              </w:rPr>
              <w:t>Electricity Storage Module</w:t>
            </w:r>
            <w:r>
              <w:t xml:space="preserve"> would not </w:t>
            </w:r>
            <w:proofErr w:type="gramStart"/>
            <w:r>
              <w:t>be considered to be</w:t>
            </w:r>
            <w:proofErr w:type="gramEnd"/>
            <w:r>
              <w:t xml:space="preserve"> an </w:t>
            </w:r>
            <w:r w:rsidRPr="00745344">
              <w:rPr>
                <w:b/>
              </w:rPr>
              <w:t>Intermittent Power Source</w:t>
            </w:r>
            <w:r>
              <w:t>.</w:t>
            </w:r>
          </w:p>
        </w:tc>
      </w:tr>
      <w:tr w:rsidR="000E5686" w:rsidRPr="007E0B31" w14:paraId="0FF2C477" w14:textId="77777777" w:rsidTr="56193979">
        <w:trPr>
          <w:cantSplit/>
        </w:trPr>
        <w:tc>
          <w:tcPr>
            <w:tcW w:w="2884" w:type="dxa"/>
          </w:tcPr>
          <w:p w14:paraId="28EBC4C0" w14:textId="76EEE9C4" w:rsidR="000E5686" w:rsidRPr="00865ADF" w:rsidRDefault="000E5686" w:rsidP="000E5686">
            <w:pPr>
              <w:pStyle w:val="Arial11Bold"/>
              <w:rPr>
                <w:rFonts w:cs="Arial"/>
              </w:rPr>
            </w:pPr>
            <w:r w:rsidRPr="002510FF">
              <w:rPr>
                <w:rFonts w:cs="Arial"/>
              </w:rPr>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0E5686" w:rsidRPr="002510FF" w:rsidRDefault="000E5686" w:rsidP="000E5686">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 xml:space="preserve">internal </w:t>
            </w:r>
            <w:proofErr w:type="gramStart"/>
            <w:r w:rsidRPr="002510FF">
              <w:rPr>
                <w:rFonts w:cs="Arial"/>
                <w:bCs/>
              </w:rPr>
              <w:t>voltage</w:t>
            </w:r>
            <w:r w:rsidRPr="002510FF">
              <w:rPr>
                <w:rFonts w:cs="Arial"/>
                <w:b/>
                <w:bCs/>
              </w:rPr>
              <w:t xml:space="preserve">  </w:t>
            </w:r>
            <w:r w:rsidRPr="002510FF">
              <w:rPr>
                <w:rFonts w:cs="Arial"/>
                <w:bCs/>
              </w:rPr>
              <w:t>(</w:t>
            </w:r>
            <w:proofErr w:type="gramEnd"/>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0E5686" w:rsidRPr="002510FF" w:rsidRDefault="000E5686" w:rsidP="000E5686">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77777777" w:rsidR="000E5686" w:rsidRPr="002510FF" w:rsidRDefault="000E5686" w:rsidP="000E5686">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with only real physical values,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4524A652" w14:textId="77777777" w:rsidR="000E5686" w:rsidRDefault="000E5686" w:rsidP="000E5686">
            <w:pPr>
              <w:pStyle w:val="TableArial11"/>
              <w:ind w:left="567" w:hanging="567"/>
              <w:rPr>
                <w:rFonts w:cs="Arial"/>
              </w:rPr>
            </w:pPr>
            <w:r w:rsidRPr="002510FF">
              <w:rPr>
                <w:rFonts w:cs="Arial"/>
              </w:rPr>
              <w:t>For the avoidance of doubt, a virtual impedance, is not permitted in</w:t>
            </w:r>
          </w:p>
          <w:p w14:paraId="77E7BAB6" w14:textId="3A82C0A1" w:rsidR="000E5686" w:rsidRPr="00865ADF" w:rsidRDefault="000E5686" w:rsidP="000E5686">
            <w:pPr>
              <w:pStyle w:val="TableArial11"/>
              <w:ind w:left="567" w:hanging="567"/>
              <w:rPr>
                <w:rFonts w:cs="Arial"/>
              </w:rPr>
            </w:pPr>
            <w:r w:rsidRPr="002510FF">
              <w:rPr>
                <w:rFonts w:cs="Arial"/>
                <w:b/>
                <w:bCs/>
              </w:rPr>
              <w:t>GBGF-I</w:t>
            </w:r>
            <w:r w:rsidRPr="002510FF">
              <w:rPr>
                <w:rFonts w:cs="Arial"/>
              </w:rPr>
              <w:t>.</w:t>
            </w:r>
          </w:p>
        </w:tc>
      </w:tr>
      <w:tr w:rsidR="000E5686" w:rsidRPr="007E0B31" w14:paraId="638863F5" w14:textId="77777777" w:rsidTr="56193979">
        <w:trPr>
          <w:cantSplit/>
        </w:trPr>
        <w:tc>
          <w:tcPr>
            <w:tcW w:w="2884" w:type="dxa"/>
          </w:tcPr>
          <w:p w14:paraId="26926052" w14:textId="77777777" w:rsidR="000E5686" w:rsidRPr="007E0B31" w:rsidRDefault="000E5686" w:rsidP="000E5686">
            <w:pPr>
              <w:pStyle w:val="Arial11Bold"/>
              <w:rPr>
                <w:rFonts w:cs="Arial"/>
              </w:rPr>
            </w:pPr>
            <w:proofErr w:type="spellStart"/>
            <w:r w:rsidRPr="007E0B31">
              <w:rPr>
                <w:rFonts w:cs="Arial"/>
              </w:rPr>
              <w:lastRenderedPageBreak/>
              <w:t>Intertripping</w:t>
            </w:r>
            <w:proofErr w:type="spellEnd"/>
          </w:p>
        </w:tc>
        <w:tc>
          <w:tcPr>
            <w:tcW w:w="6634" w:type="dxa"/>
          </w:tcPr>
          <w:p w14:paraId="5885E7C1"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r>
            <w:r w:rsidRPr="007E0B31">
              <w:rPr>
                <w:rFonts w:cs="Arial"/>
                <w:b/>
              </w:rPr>
              <w:t xml:space="preserve">Operational </w:t>
            </w:r>
            <w:proofErr w:type="spellStart"/>
            <w:r w:rsidRPr="007E0B31">
              <w:rPr>
                <w:rFonts w:cs="Arial"/>
                <w:b/>
              </w:rPr>
              <w:t>Intertripping</w:t>
            </w:r>
            <w:proofErr w:type="spellEnd"/>
            <w:r w:rsidRPr="007E0B31">
              <w:rPr>
                <w:rFonts w:cs="Arial"/>
              </w:rPr>
              <w:t>.</w:t>
            </w:r>
          </w:p>
        </w:tc>
      </w:tr>
      <w:tr w:rsidR="000E5686" w:rsidRPr="007E0B31" w14:paraId="5FEC53DC" w14:textId="77777777" w:rsidTr="56193979">
        <w:trPr>
          <w:cantSplit/>
        </w:trPr>
        <w:tc>
          <w:tcPr>
            <w:tcW w:w="2884" w:type="dxa"/>
          </w:tcPr>
          <w:p w14:paraId="026F8A52" w14:textId="77777777" w:rsidR="000E5686" w:rsidRPr="007E0B31" w:rsidRDefault="000E5686" w:rsidP="000E5686">
            <w:pPr>
              <w:pStyle w:val="Arial11Bold"/>
              <w:rPr>
                <w:rFonts w:cs="Arial"/>
              </w:rPr>
            </w:pPr>
            <w:proofErr w:type="spellStart"/>
            <w:r w:rsidRPr="007E0B31">
              <w:rPr>
                <w:rFonts w:cs="Arial"/>
              </w:rPr>
              <w:t>Intertrip</w:t>
            </w:r>
            <w:proofErr w:type="spellEnd"/>
            <w:r w:rsidRPr="007E0B31">
              <w:rPr>
                <w:rFonts w:cs="Arial"/>
              </w:rPr>
              <w:t xml:space="preserve"> Apparatus</w:t>
            </w:r>
          </w:p>
        </w:tc>
        <w:tc>
          <w:tcPr>
            <w:tcW w:w="6634" w:type="dxa"/>
          </w:tcPr>
          <w:p w14:paraId="0C1A16E0" w14:textId="77777777" w:rsidR="000E5686" w:rsidRPr="007E0B31" w:rsidRDefault="000E5686" w:rsidP="000E5686">
            <w:pPr>
              <w:pStyle w:val="TableArial11"/>
              <w:rPr>
                <w:rFonts w:cs="Arial"/>
              </w:rPr>
            </w:pPr>
            <w:r w:rsidRPr="007E0B31">
              <w:rPr>
                <w:rFonts w:cs="Arial"/>
                <w:b/>
              </w:rPr>
              <w:t>Apparatus</w:t>
            </w:r>
            <w:r w:rsidRPr="007E0B31">
              <w:rPr>
                <w:rFonts w:cs="Arial"/>
              </w:rPr>
              <w:t xml:space="preserve"> which performs </w:t>
            </w:r>
            <w:proofErr w:type="spellStart"/>
            <w:r w:rsidRPr="007E0B31">
              <w:rPr>
                <w:rFonts w:cs="Arial"/>
                <w:b/>
              </w:rPr>
              <w:t>Intertripping</w:t>
            </w:r>
            <w:proofErr w:type="spellEnd"/>
            <w:r w:rsidRPr="007E0B31">
              <w:rPr>
                <w:rFonts w:cs="Arial"/>
              </w:rPr>
              <w:t>.</w:t>
            </w:r>
          </w:p>
        </w:tc>
      </w:tr>
      <w:tr w:rsidR="000E5686" w:rsidRPr="007E0B31" w14:paraId="55EDA8C8" w14:textId="77777777" w:rsidTr="56193979">
        <w:trPr>
          <w:cantSplit/>
        </w:trPr>
        <w:tc>
          <w:tcPr>
            <w:tcW w:w="2884" w:type="dxa"/>
          </w:tcPr>
          <w:p w14:paraId="2952593D" w14:textId="13C2FEE2" w:rsidR="000E5686" w:rsidRPr="005E6EA9" w:rsidRDefault="000E5686" w:rsidP="000E5686">
            <w:pPr>
              <w:pStyle w:val="Arial11Bold"/>
              <w:rPr>
                <w:rFonts w:cs="Arial"/>
              </w:rPr>
            </w:pPr>
            <w:r w:rsidRPr="005E6EA9">
              <w:rPr>
                <w:lang w:val="en-US"/>
              </w:rPr>
              <w:t>IP Completion Day</w:t>
            </w:r>
          </w:p>
        </w:tc>
        <w:tc>
          <w:tcPr>
            <w:tcW w:w="6634" w:type="dxa"/>
          </w:tcPr>
          <w:p w14:paraId="57363720" w14:textId="208EF631" w:rsidR="000E5686" w:rsidRPr="005E6EA9" w:rsidRDefault="000E5686" w:rsidP="000E5686">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0E5686" w:rsidRPr="007E0B31" w14:paraId="39051322" w14:textId="77777777" w:rsidTr="56193979">
        <w:trPr>
          <w:cantSplit/>
        </w:trPr>
        <w:tc>
          <w:tcPr>
            <w:tcW w:w="2884" w:type="dxa"/>
          </w:tcPr>
          <w:p w14:paraId="085A1082" w14:textId="77777777" w:rsidR="000E5686" w:rsidRPr="007E0B31" w:rsidRDefault="000E5686" w:rsidP="000E5686">
            <w:pPr>
              <w:pStyle w:val="Arial11Bold"/>
              <w:rPr>
                <w:rFonts w:cs="Arial"/>
              </w:rPr>
            </w:pPr>
            <w:r w:rsidRPr="007E0B31">
              <w:rPr>
                <w:rFonts w:cs="Arial"/>
              </w:rPr>
              <w:t>IP Turbine Power Fraction</w:t>
            </w:r>
          </w:p>
        </w:tc>
        <w:tc>
          <w:tcPr>
            <w:tcW w:w="6634" w:type="dxa"/>
          </w:tcPr>
          <w:p w14:paraId="0237FD82" w14:textId="77777777" w:rsidR="000E5686" w:rsidRPr="007E0B31" w:rsidRDefault="000E5686" w:rsidP="000E5686">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0E5686" w:rsidRPr="007E0B31" w14:paraId="216AAE0C" w14:textId="77777777" w:rsidTr="56193979">
        <w:trPr>
          <w:cantSplit/>
        </w:trPr>
        <w:tc>
          <w:tcPr>
            <w:tcW w:w="2884" w:type="dxa"/>
          </w:tcPr>
          <w:p w14:paraId="12BBCDF5" w14:textId="77777777" w:rsidR="000E5686" w:rsidRPr="007E0B31" w:rsidRDefault="000E5686" w:rsidP="000E5686">
            <w:pPr>
              <w:pStyle w:val="Arial11Bold"/>
              <w:rPr>
                <w:rFonts w:cs="Arial"/>
              </w:rPr>
            </w:pPr>
            <w:r w:rsidRPr="007E0B31">
              <w:rPr>
                <w:rFonts w:cs="Arial"/>
              </w:rPr>
              <w:t>Isolating Device</w:t>
            </w:r>
          </w:p>
        </w:tc>
        <w:tc>
          <w:tcPr>
            <w:tcW w:w="6634" w:type="dxa"/>
          </w:tcPr>
          <w:p w14:paraId="49D8E8E0" w14:textId="77777777" w:rsidR="000E5686" w:rsidRPr="007E0B31" w:rsidRDefault="000E5686" w:rsidP="000E5686">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0E5686" w:rsidRPr="007E0B31" w14:paraId="34453E39" w14:textId="77777777" w:rsidTr="56193979">
        <w:trPr>
          <w:cantSplit/>
        </w:trPr>
        <w:tc>
          <w:tcPr>
            <w:tcW w:w="2884" w:type="dxa"/>
          </w:tcPr>
          <w:p w14:paraId="14A3BF94" w14:textId="77777777" w:rsidR="000E5686" w:rsidRPr="007E0B31" w:rsidRDefault="000E5686" w:rsidP="000E5686">
            <w:pPr>
              <w:pStyle w:val="Arial11Bold"/>
              <w:rPr>
                <w:rFonts w:cs="Arial"/>
              </w:rPr>
            </w:pPr>
            <w:r w:rsidRPr="007E0B31">
              <w:rPr>
                <w:rFonts w:cs="Arial"/>
              </w:rPr>
              <w:t>Isolation</w:t>
            </w:r>
          </w:p>
        </w:tc>
        <w:tc>
          <w:tcPr>
            <w:tcW w:w="6634" w:type="dxa"/>
          </w:tcPr>
          <w:p w14:paraId="68F95399" w14:textId="77777777" w:rsidR="000E5686" w:rsidRPr="007E0B31" w:rsidRDefault="000E5686" w:rsidP="000E5686">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0E5686" w:rsidRPr="007E0B31" w:rsidRDefault="000E5686" w:rsidP="000E5686">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0E5686" w:rsidRPr="007E0B31" w:rsidRDefault="000E5686" w:rsidP="000E5686">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xml:space="preserve">, as the case may </w:t>
            </w:r>
            <w:proofErr w:type="gramStart"/>
            <w:r w:rsidRPr="007E0B31">
              <w:rPr>
                <w:rFonts w:cs="Arial"/>
              </w:rPr>
              <w:t>be;</w:t>
            </w:r>
            <w:proofErr w:type="gramEnd"/>
            <w:r w:rsidRPr="007E0B31">
              <w:rPr>
                <w:rFonts w:cs="Arial"/>
              </w:rPr>
              <w:t xml:space="preserve"> or</w:t>
            </w:r>
          </w:p>
          <w:p w14:paraId="63D66DF5" w14:textId="364EC693"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0E5686" w:rsidRPr="007E0B31" w14:paraId="1BD7DF5B" w14:textId="77777777" w:rsidTr="56193979">
        <w:trPr>
          <w:cantSplit/>
        </w:trPr>
        <w:tc>
          <w:tcPr>
            <w:tcW w:w="2884" w:type="dxa"/>
          </w:tcPr>
          <w:p w14:paraId="12863469" w14:textId="77777777" w:rsidR="000E5686" w:rsidRPr="007E0B31" w:rsidRDefault="000E5686" w:rsidP="000E5686">
            <w:pPr>
              <w:pStyle w:val="Arial11Bold"/>
              <w:rPr>
                <w:rFonts w:cs="Arial"/>
              </w:rPr>
            </w:pPr>
            <w:r w:rsidRPr="007E0B31">
              <w:rPr>
                <w:rFonts w:cs="Arial"/>
              </w:rPr>
              <w:t>Joint System Incident</w:t>
            </w:r>
          </w:p>
        </w:tc>
        <w:tc>
          <w:tcPr>
            <w:tcW w:w="6634" w:type="dxa"/>
          </w:tcPr>
          <w:p w14:paraId="41956887" w14:textId="12B5377A" w:rsidR="000E5686" w:rsidRPr="007E0B31" w:rsidRDefault="000E5686" w:rsidP="000E5686">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0E5686" w:rsidRPr="007E0B31" w14:paraId="191172B5" w14:textId="77777777" w:rsidTr="56193979">
        <w:trPr>
          <w:cantSplit/>
        </w:trPr>
        <w:tc>
          <w:tcPr>
            <w:tcW w:w="2884" w:type="dxa"/>
          </w:tcPr>
          <w:p w14:paraId="43A07781" w14:textId="77777777" w:rsidR="000E5686" w:rsidRPr="007E0B31" w:rsidRDefault="000E5686" w:rsidP="000E5686">
            <w:pPr>
              <w:pStyle w:val="Arial11Bold"/>
              <w:rPr>
                <w:rFonts w:cs="Arial"/>
              </w:rPr>
            </w:pPr>
            <w:r w:rsidRPr="007E0B31">
              <w:rPr>
                <w:rFonts w:cs="Arial"/>
              </w:rPr>
              <w:t>Key Safe</w:t>
            </w:r>
          </w:p>
        </w:tc>
        <w:tc>
          <w:tcPr>
            <w:tcW w:w="6634" w:type="dxa"/>
          </w:tcPr>
          <w:p w14:paraId="7E157AB5" w14:textId="77777777" w:rsidR="000E5686" w:rsidRPr="007E0B31" w:rsidRDefault="000E5686" w:rsidP="000E5686">
            <w:pPr>
              <w:pStyle w:val="TableArial11"/>
              <w:rPr>
                <w:rFonts w:cs="Arial"/>
              </w:rPr>
            </w:pPr>
            <w:r w:rsidRPr="007E0B31">
              <w:rPr>
                <w:rFonts w:cs="Arial"/>
              </w:rPr>
              <w:t>A device for the secure retention of keys.</w:t>
            </w:r>
          </w:p>
        </w:tc>
      </w:tr>
      <w:tr w:rsidR="000E5686" w:rsidRPr="007E0B31" w14:paraId="6CBC694D" w14:textId="77777777" w:rsidTr="56193979">
        <w:trPr>
          <w:cantSplit/>
        </w:trPr>
        <w:tc>
          <w:tcPr>
            <w:tcW w:w="2884" w:type="dxa"/>
          </w:tcPr>
          <w:p w14:paraId="4D6A5475" w14:textId="77777777" w:rsidR="000E5686" w:rsidRPr="007E0B31" w:rsidRDefault="000E5686" w:rsidP="000E5686">
            <w:pPr>
              <w:pStyle w:val="Arial11Bold"/>
              <w:rPr>
                <w:rFonts w:cs="Arial"/>
              </w:rPr>
            </w:pPr>
            <w:r w:rsidRPr="007E0B31">
              <w:rPr>
                <w:rFonts w:cs="Arial"/>
              </w:rPr>
              <w:lastRenderedPageBreak/>
              <w:t>Key Safe Key</w:t>
            </w:r>
          </w:p>
        </w:tc>
        <w:tc>
          <w:tcPr>
            <w:tcW w:w="6634" w:type="dxa"/>
          </w:tcPr>
          <w:p w14:paraId="0336EA05" w14:textId="77777777" w:rsidR="000E5686" w:rsidRPr="007E0B31" w:rsidRDefault="000E5686" w:rsidP="000E5686">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0E5686" w:rsidRPr="007E0B31" w14:paraId="1DCBAB6F" w14:textId="77777777" w:rsidTr="56193979">
        <w:trPr>
          <w:cantSplit/>
        </w:trPr>
        <w:tc>
          <w:tcPr>
            <w:tcW w:w="2884" w:type="dxa"/>
          </w:tcPr>
          <w:p w14:paraId="1320A49E" w14:textId="77777777" w:rsidR="000E5686" w:rsidRPr="007E0B31" w:rsidRDefault="000E5686" w:rsidP="000E5686">
            <w:pPr>
              <w:pStyle w:val="Arial11Bold"/>
              <w:rPr>
                <w:rFonts w:cs="Arial"/>
              </w:rPr>
            </w:pPr>
            <w:r w:rsidRPr="007E0B31">
              <w:rPr>
                <w:rFonts w:cs="Arial"/>
              </w:rPr>
              <w:lastRenderedPageBreak/>
              <w:t>Large Power Station</w:t>
            </w:r>
          </w:p>
        </w:tc>
        <w:tc>
          <w:tcPr>
            <w:tcW w:w="6634" w:type="dxa"/>
          </w:tcPr>
          <w:p w14:paraId="6657EC55" w14:textId="18AC66CA" w:rsidR="000E5686" w:rsidRPr="007E0B31" w:rsidDel="007D675E" w:rsidRDefault="000E5686" w:rsidP="000E5686">
            <w:pPr>
              <w:pStyle w:val="TableArial11"/>
              <w:rPr>
                <w:del w:id="42" w:author="ESO Code Admin" w:date="2024-01-17T13:44:00Z"/>
                <w:rFonts w:cs="Arial"/>
              </w:rPr>
            </w:pPr>
            <w:del w:id="43" w:author="ESO Code Admin" w:date="2024-01-17T13:44:00Z">
              <w:r w:rsidRPr="007E0B31" w:rsidDel="007D675E">
                <w:rPr>
                  <w:rFonts w:cs="Arial"/>
                </w:rPr>
                <w:delText xml:space="preserve">A </w:delText>
              </w:r>
              <w:r w:rsidRPr="007E0B31" w:rsidDel="007D675E">
                <w:rPr>
                  <w:rFonts w:cs="Arial"/>
                  <w:b/>
                </w:rPr>
                <w:delText>Power Station</w:delText>
              </w:r>
              <w:r w:rsidRPr="007E0B31" w:rsidDel="007D675E">
                <w:rPr>
                  <w:rFonts w:cs="Arial"/>
                </w:rPr>
                <w:delText xml:space="preserve"> which is </w:delText>
              </w:r>
            </w:del>
          </w:p>
          <w:p w14:paraId="561255CA" w14:textId="0E377949" w:rsidR="000E5686" w:rsidRPr="007E0B31" w:rsidRDefault="000E5686" w:rsidP="000E5686">
            <w:pPr>
              <w:pStyle w:val="TableArial11"/>
              <w:ind w:left="567" w:hanging="567"/>
              <w:rPr>
                <w:rFonts w:cs="Arial"/>
              </w:rPr>
            </w:pPr>
            <w:r w:rsidRPr="007E0B31">
              <w:rPr>
                <w:rFonts w:cs="Arial"/>
              </w:rPr>
              <w:t>(a)</w:t>
            </w:r>
            <w:r w:rsidRPr="007E0B31">
              <w:rPr>
                <w:rFonts w:cs="Arial"/>
              </w:rPr>
              <w:tab/>
            </w:r>
            <w:ins w:id="44" w:author="ESO Code Admin" w:date="2024-01-17T13:45:00Z">
              <w:r w:rsidR="00B840D6" w:rsidRPr="00BD2FCA">
                <w:rPr>
                  <w:rFonts w:cs="Arial"/>
                </w:rPr>
                <w:t xml:space="preserve">A </w:t>
              </w:r>
              <w:r w:rsidR="00B840D6" w:rsidRPr="00361ABE">
                <w:rPr>
                  <w:rFonts w:cs="Arial"/>
                  <w:b/>
                  <w:bCs/>
                </w:rPr>
                <w:t>Generator</w:t>
              </w:r>
              <w:r w:rsidR="00B840D6" w:rsidRPr="00BD2FCA">
                <w:rPr>
                  <w:rFonts w:cs="Arial"/>
                </w:rPr>
                <w:t xml:space="preserve"> in respect of a </w:t>
              </w:r>
              <w:r w:rsidR="00B840D6" w:rsidRPr="00BD2FCA">
                <w:rPr>
                  <w:rFonts w:cs="Arial"/>
                  <w:b/>
                </w:rPr>
                <w:t>Power Station</w:t>
              </w:r>
              <w:r w:rsidR="00B840D6" w:rsidRPr="00BD2FCA">
                <w:rPr>
                  <w:rFonts w:cs="Arial"/>
                </w:rPr>
                <w:t xml:space="preserve"> and that </w:t>
              </w:r>
              <w:r w:rsidR="00B840D6" w:rsidRPr="00361ABE">
                <w:rPr>
                  <w:rFonts w:cs="Arial"/>
                  <w:b/>
                  <w:bCs/>
                </w:rPr>
                <w:t>Generator</w:t>
              </w:r>
              <w:r w:rsidR="00B840D6" w:rsidRPr="00BD2FCA">
                <w:rPr>
                  <w:rFonts w:cs="Arial"/>
                </w:rPr>
                <w:t xml:space="preserve"> has applied for a </w:t>
              </w:r>
              <w:r w:rsidR="00B840D6" w:rsidRPr="00361ABE">
                <w:rPr>
                  <w:rFonts w:cs="Arial"/>
                  <w:b/>
                  <w:bCs/>
                </w:rPr>
                <w:t>CUSC Contract</w:t>
              </w:r>
              <w:r w:rsidR="00B840D6" w:rsidRPr="00BD2FCA">
                <w:rPr>
                  <w:rFonts w:cs="Arial"/>
                </w:rPr>
                <w:t xml:space="preserve"> before </w:t>
              </w:r>
              <w:r w:rsidR="00B840D6">
                <w:rPr>
                  <w:rFonts w:cs="Arial"/>
                </w:rPr>
                <w:t xml:space="preserve">XXXXXX </w:t>
              </w:r>
              <w:r w:rsidR="00B840D6" w:rsidRPr="00361ABE">
                <w:rPr>
                  <w:rFonts w:cs="Arial"/>
                  <w:highlight w:val="yellow"/>
                </w:rPr>
                <w:t>[</w:t>
              </w:r>
              <w:r w:rsidR="00B840D6" w:rsidRPr="00361ABE">
                <w:rPr>
                  <w:rFonts w:cs="Arial"/>
                  <w:i/>
                  <w:iCs/>
                  <w:highlight w:val="yellow"/>
                </w:rPr>
                <w:t>XXXXXX this being the implementation date, which is 10 working days after the Authority Decision date</w:t>
              </w:r>
              <w:r w:rsidR="00B840D6" w:rsidRPr="00361ABE">
                <w:rPr>
                  <w:rFonts w:cs="Arial"/>
                  <w:highlight w:val="yellow"/>
                </w:rPr>
                <w:t>]</w:t>
              </w:r>
              <w:r w:rsidR="00120EE0">
                <w:rPr>
                  <w:rFonts w:cs="Arial"/>
                </w:rPr>
                <w:t xml:space="preserve"> </w:t>
              </w:r>
              <w:r w:rsidR="00B840D6" w:rsidRPr="00BD2FCA">
                <w:rPr>
                  <w:rFonts w:cs="Arial"/>
                </w:rPr>
                <w:t xml:space="preserve">and that </w:t>
              </w:r>
              <w:r w:rsidR="00B840D6" w:rsidRPr="00361ABE">
                <w:rPr>
                  <w:rFonts w:cs="Arial"/>
                  <w:b/>
                  <w:bCs/>
                </w:rPr>
                <w:t>Power Station</w:t>
              </w:r>
              <w:r w:rsidR="00B840D6" w:rsidRPr="00BD2FCA">
                <w:rPr>
                  <w:rFonts w:cs="Arial"/>
                </w:rPr>
                <w:t xml:space="preserve"> is </w:t>
              </w:r>
            </w:ins>
            <w:r w:rsidRPr="007E0B31">
              <w:rPr>
                <w:rFonts w:cs="Arial"/>
              </w:rPr>
              <w:t>directly connected to:</w:t>
            </w:r>
          </w:p>
          <w:p w14:paraId="18720937" w14:textId="7E414EDE" w:rsidR="000E5686" w:rsidRPr="007E0B31" w:rsidRDefault="000E5686" w:rsidP="000E5686">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0E5686" w:rsidRPr="007E0B31" w:rsidRDefault="000E5686" w:rsidP="000E5686">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0E5686" w:rsidRPr="007E0B31" w:rsidRDefault="000E5686" w:rsidP="000E5686">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0E5686" w:rsidRPr="007E0B31" w:rsidRDefault="000E5686" w:rsidP="000E5686">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0A826084" w14:textId="77777777" w:rsidR="000E5686" w:rsidRPr="007E0B31" w:rsidRDefault="000E5686" w:rsidP="000E5686">
            <w:pPr>
              <w:pStyle w:val="TableArial11"/>
              <w:ind w:left="567" w:hanging="567"/>
              <w:rPr>
                <w:rFonts w:cs="Arial"/>
              </w:rPr>
            </w:pPr>
            <w:r w:rsidRPr="007E0B31">
              <w:rPr>
                <w:rFonts w:cs="Arial"/>
              </w:rPr>
              <w:t>or,</w:t>
            </w:r>
          </w:p>
          <w:p w14:paraId="46BD628C" w14:textId="3C637A90" w:rsidR="000E5686" w:rsidRPr="007E0B31" w:rsidRDefault="000E5686" w:rsidP="000E5686">
            <w:pPr>
              <w:pStyle w:val="TableArial11"/>
              <w:ind w:left="567" w:hanging="567"/>
              <w:rPr>
                <w:rFonts w:cs="Arial"/>
              </w:rPr>
            </w:pPr>
            <w:r w:rsidRPr="007E0B31">
              <w:rPr>
                <w:rFonts w:cs="Arial"/>
              </w:rPr>
              <w:t>(b)</w:t>
            </w:r>
            <w:r w:rsidRPr="007E0B31">
              <w:rPr>
                <w:rFonts w:cs="Arial"/>
              </w:rPr>
              <w:tab/>
            </w:r>
            <w:ins w:id="45" w:author="ESO Code Admin" w:date="2024-01-17T13:46:00Z">
              <w:r w:rsidR="00A35454" w:rsidRPr="007E0B31">
                <w:rPr>
                  <w:rFonts w:cs="Arial"/>
                </w:rPr>
                <w:t xml:space="preserve">A </w:t>
              </w:r>
              <w:r w:rsidR="00A35454" w:rsidRPr="00361ABE">
                <w:rPr>
                  <w:rFonts w:cs="Arial"/>
                  <w:b/>
                  <w:bCs/>
                </w:rPr>
                <w:t>Generator</w:t>
              </w:r>
              <w:r w:rsidR="00A35454" w:rsidRPr="00361ABE">
                <w:rPr>
                  <w:rFonts w:cs="Arial"/>
                </w:rPr>
                <w:t xml:space="preserve"> in respect of a </w:t>
              </w:r>
              <w:r w:rsidR="00A35454" w:rsidRPr="00361ABE">
                <w:rPr>
                  <w:rFonts w:cs="Arial"/>
                  <w:b/>
                </w:rPr>
                <w:t>Power Station</w:t>
              </w:r>
              <w:r w:rsidR="00A35454" w:rsidRPr="00361ABE">
                <w:rPr>
                  <w:rFonts w:cs="Arial"/>
                </w:rPr>
                <w:t xml:space="preserve"> and that </w:t>
              </w:r>
              <w:r w:rsidR="00A35454" w:rsidRPr="00361ABE">
                <w:rPr>
                  <w:rFonts w:cs="Arial"/>
                  <w:b/>
                  <w:bCs/>
                </w:rPr>
                <w:t>Generator</w:t>
              </w:r>
              <w:r w:rsidR="00A35454" w:rsidRPr="00361ABE">
                <w:rPr>
                  <w:rFonts w:cs="Arial"/>
                </w:rPr>
                <w:t xml:space="preserve"> has applied for a </w:t>
              </w:r>
              <w:r w:rsidR="00A35454" w:rsidRPr="00361ABE">
                <w:rPr>
                  <w:rFonts w:cs="Arial"/>
                  <w:b/>
                  <w:bCs/>
                </w:rPr>
                <w:t>CUSC Contract</w:t>
              </w:r>
              <w:r w:rsidR="00A35454" w:rsidRPr="00361ABE">
                <w:rPr>
                  <w:rFonts w:cs="Arial"/>
                </w:rPr>
                <w:t xml:space="preserve"> and </w:t>
              </w:r>
              <w:r w:rsidR="00A35454" w:rsidRPr="00361ABE">
                <w:rPr>
                  <w:rFonts w:cs="Arial"/>
                  <w:b/>
                  <w:bCs/>
                </w:rPr>
                <w:t>Connection Agreement</w:t>
              </w:r>
              <w:r w:rsidR="00A35454" w:rsidRPr="00361ABE">
                <w:rPr>
                  <w:rFonts w:cs="Arial"/>
                </w:rPr>
                <w:t xml:space="preserve"> before </w:t>
              </w:r>
              <w:r w:rsidR="00A35454">
                <w:rPr>
                  <w:rFonts w:cs="Arial"/>
                </w:rPr>
                <w:t xml:space="preserve">XXXXXX </w:t>
              </w:r>
              <w:r w:rsidR="00A35454" w:rsidRPr="00AF5D1F">
                <w:rPr>
                  <w:rFonts w:cs="Arial"/>
                  <w:highlight w:val="yellow"/>
                </w:rPr>
                <w:t>[</w:t>
              </w:r>
              <w:r w:rsidR="00A35454" w:rsidRPr="00AF5D1F">
                <w:rPr>
                  <w:rFonts w:cs="Arial"/>
                  <w:i/>
                  <w:iCs/>
                  <w:highlight w:val="yellow"/>
                </w:rPr>
                <w:t>XXXXXX this being the implementation date, which is 10 working days after the Authority Decision date</w:t>
              </w:r>
              <w:r w:rsidR="00A35454" w:rsidRPr="00AF5D1F">
                <w:rPr>
                  <w:rFonts w:cs="Arial"/>
                  <w:highlight w:val="yellow"/>
                </w:rPr>
                <w:t>]</w:t>
              </w:r>
              <w:r w:rsidR="00A35454" w:rsidRPr="00361ABE">
                <w:rPr>
                  <w:rFonts w:cs="Arial"/>
                </w:rPr>
                <w:t xml:space="preserve"> and </w:t>
              </w:r>
              <w:r w:rsidR="00A35454">
                <w:rPr>
                  <w:rFonts w:cs="Arial"/>
                </w:rPr>
                <w:t xml:space="preserve">that </w:t>
              </w:r>
              <w:r w:rsidR="00A35454" w:rsidRPr="00361ABE">
                <w:rPr>
                  <w:rFonts w:cs="Arial"/>
                  <w:b/>
                  <w:bCs/>
                </w:rPr>
                <w:t>Power Station</w:t>
              </w:r>
              <w:r w:rsidR="00A35454">
                <w:rPr>
                  <w:rFonts w:cs="Arial"/>
                </w:rPr>
                <w:t xml:space="preserve"> is </w:t>
              </w:r>
            </w:ins>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w:t>
            </w:r>
            <w:ins w:id="46" w:author="ESO Code Admin" w:date="2024-01-17T13:46:00Z">
              <w:r w:rsidR="00A35454">
                <w:rPr>
                  <w:rFonts w:cs="Arial"/>
                </w:rPr>
                <w:t xml:space="preserve"> and</w:t>
              </w:r>
            </w:ins>
            <w:r w:rsidRPr="007E0B31">
              <w:rPr>
                <w:rFonts w:cs="Arial"/>
              </w:rPr>
              <w:t xml:space="preserve"> where such </w:t>
            </w:r>
            <w:r w:rsidRPr="007E0B31">
              <w:rPr>
                <w:rFonts w:cs="Arial"/>
                <w:b/>
              </w:rPr>
              <w:t>User System</w:t>
            </w:r>
            <w:r w:rsidRPr="007E0B31">
              <w:rPr>
                <w:rFonts w:cs="Arial"/>
              </w:rPr>
              <w:t xml:space="preserve"> (or part thereof) is connected under normal operating conditions to:</w:t>
            </w:r>
          </w:p>
          <w:p w14:paraId="6A7A7058" w14:textId="2B1B8338" w:rsidR="000E5686" w:rsidRPr="007E0B31" w:rsidRDefault="000E5686" w:rsidP="000E5686">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0E5686" w:rsidRPr="007E0B31" w:rsidRDefault="000E5686" w:rsidP="000E5686">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0E5686" w:rsidRPr="007E0B31" w:rsidRDefault="000E5686" w:rsidP="000E5686">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7B2521A1" w14:textId="77777777" w:rsidR="000E5686" w:rsidRPr="007E0B31" w:rsidRDefault="000E5686" w:rsidP="000E5686">
            <w:pPr>
              <w:pStyle w:val="TableArial11"/>
              <w:ind w:left="567" w:hanging="567"/>
              <w:rPr>
                <w:rFonts w:cs="Arial"/>
              </w:rPr>
            </w:pPr>
            <w:r w:rsidRPr="007E0B31">
              <w:rPr>
                <w:rFonts w:cs="Arial"/>
              </w:rPr>
              <w:t>or,</w:t>
            </w:r>
          </w:p>
          <w:p w14:paraId="5A8815D2" w14:textId="0CAC9170" w:rsidR="000E5686" w:rsidRPr="007E0B31" w:rsidRDefault="000E5686" w:rsidP="000E5686">
            <w:pPr>
              <w:pStyle w:val="TableArial11"/>
              <w:ind w:left="567" w:hanging="567"/>
              <w:rPr>
                <w:rFonts w:cs="Arial"/>
              </w:rPr>
            </w:pPr>
            <w:r w:rsidRPr="007E0B31">
              <w:rPr>
                <w:rFonts w:cs="Arial"/>
              </w:rPr>
              <w:t>(c)</w:t>
            </w:r>
            <w:r w:rsidRPr="007E0B31">
              <w:rPr>
                <w:rFonts w:cs="Arial"/>
              </w:rPr>
              <w:tab/>
            </w:r>
            <w:ins w:id="47" w:author="ESO Code Admin" w:date="2024-01-17T13:48:00Z">
              <w:r w:rsidR="008C0003" w:rsidRPr="007E0B31">
                <w:rPr>
                  <w:rFonts w:cs="Arial"/>
                </w:rPr>
                <w:t xml:space="preserve">A </w:t>
              </w:r>
              <w:r w:rsidR="008C0003" w:rsidRPr="00D32503">
                <w:rPr>
                  <w:rFonts w:cs="Arial"/>
                  <w:b/>
                  <w:bCs/>
                </w:rPr>
                <w:t>Generator</w:t>
              </w:r>
              <w:r w:rsidR="008C0003" w:rsidRPr="00D32503">
                <w:rPr>
                  <w:rFonts w:cs="Arial"/>
                </w:rPr>
                <w:t xml:space="preserve"> in respect of a </w:t>
              </w:r>
              <w:r w:rsidR="008C0003" w:rsidRPr="00D32503">
                <w:rPr>
                  <w:rFonts w:cs="Arial"/>
                  <w:b/>
                </w:rPr>
                <w:t>Power Station</w:t>
              </w:r>
              <w:r w:rsidR="008C0003" w:rsidRPr="00D32503">
                <w:rPr>
                  <w:rFonts w:cs="Arial"/>
                </w:rPr>
                <w:t xml:space="preserve"> and that </w:t>
              </w:r>
              <w:r w:rsidR="008C0003" w:rsidRPr="00D32503">
                <w:rPr>
                  <w:rFonts w:cs="Arial"/>
                  <w:b/>
                  <w:bCs/>
                </w:rPr>
                <w:t>Generator</w:t>
              </w:r>
              <w:r w:rsidR="008C0003" w:rsidRPr="00D32503">
                <w:rPr>
                  <w:rFonts w:cs="Arial"/>
                </w:rPr>
                <w:t xml:space="preserve"> has applied for a </w:t>
              </w:r>
              <w:r w:rsidR="008C0003" w:rsidRPr="00D32503">
                <w:rPr>
                  <w:rFonts w:cs="Arial"/>
                  <w:b/>
                  <w:bCs/>
                </w:rPr>
                <w:t>CUSC Contract</w:t>
              </w:r>
              <w:r w:rsidR="008C0003" w:rsidRPr="00D32503">
                <w:rPr>
                  <w:rFonts w:cs="Arial"/>
                </w:rPr>
                <w:t xml:space="preserve"> and </w:t>
              </w:r>
              <w:r w:rsidR="008C0003" w:rsidRPr="00D32503">
                <w:rPr>
                  <w:rFonts w:cs="Arial"/>
                  <w:b/>
                  <w:bCs/>
                </w:rPr>
                <w:t>Connection Agreement</w:t>
              </w:r>
              <w:r w:rsidR="008C0003" w:rsidRPr="00D32503">
                <w:rPr>
                  <w:rFonts w:cs="Arial"/>
                </w:rPr>
                <w:t xml:space="preserve"> before </w:t>
              </w:r>
              <w:r w:rsidR="008C0003">
                <w:rPr>
                  <w:rFonts w:cs="Arial"/>
                </w:rPr>
                <w:t xml:space="preserve">XXXXXX </w:t>
              </w:r>
              <w:r w:rsidR="008C0003" w:rsidRPr="00AF5D1F">
                <w:rPr>
                  <w:rFonts w:cs="Arial"/>
                  <w:highlight w:val="yellow"/>
                </w:rPr>
                <w:t>[</w:t>
              </w:r>
              <w:r w:rsidR="008C0003" w:rsidRPr="00AF5D1F">
                <w:rPr>
                  <w:rFonts w:cs="Arial"/>
                  <w:i/>
                  <w:iCs/>
                  <w:highlight w:val="yellow"/>
                </w:rPr>
                <w:t>XXXXXX this being the implementation date, which is 10 working days after the Authority Decision date</w:t>
              </w:r>
              <w:r w:rsidR="008C0003" w:rsidRPr="00AF5D1F">
                <w:rPr>
                  <w:rFonts w:cs="Arial"/>
                  <w:highlight w:val="yellow"/>
                </w:rPr>
                <w:t>]</w:t>
              </w:r>
              <w:r w:rsidR="008C0003" w:rsidRPr="00D32503">
                <w:rPr>
                  <w:rFonts w:cs="Arial"/>
                </w:rPr>
                <w:t xml:space="preserve"> </w:t>
              </w:r>
              <w:r w:rsidR="008C0003">
                <w:rPr>
                  <w:rFonts w:cs="Arial"/>
                </w:rPr>
                <w:t xml:space="preserve">that </w:t>
              </w:r>
              <w:r w:rsidR="008C0003" w:rsidRPr="00D32503">
                <w:rPr>
                  <w:rFonts w:cs="Arial"/>
                  <w:b/>
                  <w:bCs/>
                </w:rPr>
                <w:t>Power Station</w:t>
              </w:r>
              <w:r w:rsidR="008C0003">
                <w:rPr>
                  <w:rFonts w:cs="Arial"/>
                </w:rPr>
                <w:t xml:space="preserve"> </w:t>
              </w:r>
            </w:ins>
            <w:ins w:id="48" w:author="ESO Code Admin" w:date="2024-01-17T13:53:00Z">
              <w:r w:rsidR="00F60B3B">
                <w:rPr>
                  <w:rFonts w:cs="Arial"/>
                </w:rPr>
                <w:t xml:space="preserve">is </w:t>
              </w:r>
            </w:ins>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t>
            </w:r>
            <w:ins w:id="49" w:author="ESO Code Admin" w:date="2024-01-17T13:48:00Z">
              <w:r w:rsidR="00C71DAD">
                <w:rPr>
                  <w:rFonts w:cs="Arial"/>
                </w:rPr>
                <w:t xml:space="preserve">and </w:t>
              </w:r>
            </w:ins>
            <w:r w:rsidRPr="007E0B31">
              <w:rPr>
                <w:rFonts w:cs="Arial"/>
              </w:rPr>
              <w:t xml:space="preserve">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ins w:id="50" w:author="ESO Code Admin" w:date="2024-01-17T13:59:00Z">
              <w:r w:rsidR="00ED132B">
                <w:rPr>
                  <w:rFonts w:cs="Arial"/>
                  <w:b/>
                </w:rPr>
                <w:t xml:space="preserve"> </w:t>
              </w:r>
              <w:r w:rsidR="00ED132B" w:rsidRPr="00361ABE">
                <w:rPr>
                  <w:rFonts w:cs="Arial"/>
                  <w:bCs/>
                </w:rPr>
                <w:t>although such</w:t>
              </w:r>
              <w:r w:rsidR="00ED132B">
                <w:rPr>
                  <w:rFonts w:cs="Arial"/>
                  <w:b/>
                </w:rPr>
                <w:t xml:space="preserve"> Power Station </w:t>
              </w:r>
              <w:r w:rsidR="00ED132B" w:rsidRPr="00361ABE">
                <w:rPr>
                  <w:rFonts w:cs="Arial"/>
                  <w:bCs/>
                </w:rPr>
                <w:t>is within the</w:t>
              </w:r>
              <w:r w:rsidR="00ED132B">
                <w:rPr>
                  <w:rFonts w:cs="Arial"/>
                  <w:b/>
                </w:rPr>
                <w:t xml:space="preserve"> GB Synchronous Area</w:t>
              </w:r>
              <w:r w:rsidR="00ED132B" w:rsidRPr="007E0B31">
                <w:rPr>
                  <w:rFonts w:cs="Arial"/>
                </w:rPr>
                <w:t xml:space="preserve">, </w:t>
              </w:r>
              <w:r w:rsidR="00ED132B">
                <w:rPr>
                  <w:rFonts w:cs="Arial"/>
                </w:rPr>
                <w:t>and</w:t>
              </w:r>
            </w:ins>
            <w:del w:id="51" w:author="ESO Code Admin" w:date="2024-01-17T13:59:00Z">
              <w:r w:rsidRPr="007E0B31" w:rsidDel="008873C6">
                <w:rPr>
                  <w:rFonts w:cs="Arial"/>
                </w:rPr>
                <w:delText>, although</w:delText>
              </w:r>
            </w:del>
            <w:r w:rsidRPr="007E0B31">
              <w:rPr>
                <w:rFonts w:cs="Arial"/>
              </w:rPr>
              <w:t xml:space="preserve"> such </w:t>
            </w:r>
            <w:r w:rsidRPr="007E0B31">
              <w:rPr>
                <w:rFonts w:cs="Arial"/>
                <w:b/>
              </w:rPr>
              <w:t>Power Station</w:t>
            </w:r>
            <w:r w:rsidRPr="007E0B31">
              <w:rPr>
                <w:rFonts w:cs="Arial"/>
              </w:rPr>
              <w:t xml:space="preserve"> is in:</w:t>
            </w:r>
          </w:p>
          <w:p w14:paraId="31BA0EB4" w14:textId="65EFA280" w:rsidR="000E5686" w:rsidRPr="007E0B31" w:rsidRDefault="000E5686" w:rsidP="000E5686">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0E5686" w:rsidRPr="007E0B31" w:rsidRDefault="000E5686" w:rsidP="000E5686">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0E5686" w:rsidRPr="007E0B31" w:rsidRDefault="000E5686" w:rsidP="000E5686">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3BF5E340" w14:textId="77777777" w:rsidR="00923ECD" w:rsidRDefault="00923ECD" w:rsidP="00923ECD">
            <w:pPr>
              <w:pStyle w:val="TableArial11"/>
              <w:rPr>
                <w:ins w:id="52" w:author="ESO Code Admin" w:date="2024-01-17T14:00:00Z"/>
                <w:rFonts w:cs="Arial"/>
              </w:rPr>
            </w:pPr>
            <w:ins w:id="53" w:author="ESO Code Admin" w:date="2024-01-17T14:00:00Z">
              <w:r>
                <w:rPr>
                  <w:rFonts w:cs="Arial"/>
                </w:rPr>
                <w:t xml:space="preserve">or, </w:t>
              </w:r>
            </w:ins>
          </w:p>
          <w:p w14:paraId="631BD821" w14:textId="77777777" w:rsidR="00923ECD" w:rsidRDefault="00923ECD" w:rsidP="00923ECD">
            <w:pPr>
              <w:pStyle w:val="TableArial11"/>
              <w:ind w:left="628" w:hanging="628"/>
              <w:rPr>
                <w:ins w:id="54" w:author="ESO Code Admin" w:date="2024-01-17T14:00:00Z"/>
                <w:rFonts w:cs="Arial"/>
              </w:rPr>
            </w:pPr>
            <w:ins w:id="55" w:author="ESO Code Admin" w:date="2024-01-17T14:00:00Z">
              <w:r>
                <w:rPr>
                  <w:rFonts w:cs="Arial"/>
                </w:rPr>
                <w:t>(d)</w:t>
              </w:r>
              <w:r>
                <w:rPr>
                  <w:rFonts w:cs="Arial"/>
                </w:rPr>
                <w:tab/>
                <w:t xml:space="preserve">A </w:t>
              </w:r>
              <w:r w:rsidRPr="00D32503">
                <w:rPr>
                  <w:rFonts w:cs="Arial"/>
                  <w:b/>
                  <w:bCs/>
                </w:rPr>
                <w:t>Generator</w:t>
              </w:r>
              <w:r w:rsidRPr="00BD2FCA">
                <w:rPr>
                  <w:rFonts w:cs="Arial"/>
                </w:rPr>
                <w:t xml:space="preserve"> in respect of a </w:t>
              </w:r>
              <w:r w:rsidRPr="00BD2FCA">
                <w:rPr>
                  <w:rFonts w:cs="Arial"/>
                  <w:b/>
                </w:rPr>
                <w:t>Power Station</w:t>
              </w:r>
              <w:r w:rsidRPr="00BD2FCA">
                <w:rPr>
                  <w:rFonts w:cs="Arial"/>
                </w:rPr>
                <w:t xml:space="preserve"> and that </w:t>
              </w:r>
              <w:r w:rsidRPr="00D32503">
                <w:rPr>
                  <w:rFonts w:cs="Arial"/>
                  <w:b/>
                  <w:bCs/>
                </w:rPr>
                <w:t>Generator</w:t>
              </w:r>
              <w:r w:rsidRPr="00BD2FCA">
                <w:rPr>
                  <w:rFonts w:cs="Arial"/>
                </w:rPr>
                <w:t xml:space="preserve"> has applied for a </w:t>
              </w:r>
              <w:r w:rsidRPr="00D32503">
                <w:rPr>
                  <w:rFonts w:cs="Arial"/>
                  <w:b/>
                  <w:bCs/>
                </w:rPr>
                <w:t>CUSC Contract</w:t>
              </w:r>
              <w:r w:rsidRPr="00BD2FCA">
                <w:rPr>
                  <w:rFonts w:cs="Arial"/>
                </w:rPr>
                <w:t xml:space="preserve"> </w:t>
              </w:r>
              <w:r>
                <w:rPr>
                  <w:rFonts w:cs="Arial"/>
                </w:rPr>
                <w:t xml:space="preserve">(including any </w:t>
              </w:r>
              <w:r w:rsidRPr="00361ABE">
                <w:rPr>
                  <w:rFonts w:cs="Arial"/>
                  <w:b/>
                  <w:bCs/>
                </w:rPr>
                <w:t>Substantial Modification</w:t>
              </w:r>
              <w:r>
                <w:rPr>
                  <w:rFonts w:cs="Arial"/>
                </w:rPr>
                <w:t>) after</w:t>
              </w:r>
              <w:r w:rsidRPr="00BD2FCA">
                <w:rPr>
                  <w:rFonts w:cs="Arial"/>
                </w:rPr>
                <w:t xml:space="preserve"> </w:t>
              </w:r>
              <w:r>
                <w:rPr>
                  <w:rFonts w:cs="Arial"/>
                </w:rPr>
                <w:t xml:space="preserve">XXXXXX </w:t>
              </w:r>
              <w:r w:rsidRPr="00AF5D1F">
                <w:rPr>
                  <w:rFonts w:cs="Arial"/>
                  <w:highlight w:val="yellow"/>
                </w:rPr>
                <w:t>[</w:t>
              </w:r>
              <w:r w:rsidRPr="00AF5D1F">
                <w:rPr>
                  <w:rFonts w:cs="Arial"/>
                  <w:i/>
                  <w:iCs/>
                  <w:highlight w:val="yellow"/>
                </w:rPr>
                <w:t xml:space="preserve">XXXXXX this being the </w:t>
              </w:r>
              <w:r w:rsidRPr="00AF5D1F">
                <w:rPr>
                  <w:rFonts w:cs="Arial"/>
                  <w:i/>
                  <w:iCs/>
                  <w:highlight w:val="yellow"/>
                </w:rPr>
                <w:lastRenderedPageBreak/>
                <w:t>implementation date, which is 10 working days after the Authority Decision date</w:t>
              </w:r>
              <w:r w:rsidRPr="00AF5D1F">
                <w:rPr>
                  <w:rFonts w:cs="Arial"/>
                  <w:highlight w:val="yellow"/>
                </w:rPr>
                <w:t>]</w:t>
              </w:r>
              <w:r w:rsidRPr="00BD2FCA">
                <w:rPr>
                  <w:rFonts w:cs="Arial"/>
                </w:rPr>
                <w:t xml:space="preserve"> and that </w:t>
              </w:r>
              <w:r w:rsidRPr="00D32503">
                <w:rPr>
                  <w:rFonts w:cs="Arial"/>
                  <w:b/>
                  <w:bCs/>
                </w:rPr>
                <w:t>Power Station</w:t>
              </w:r>
              <w:r w:rsidRPr="00BD2FCA">
                <w:rPr>
                  <w:rFonts w:cs="Arial"/>
                </w:rPr>
                <w:t xml:space="preserve"> </w:t>
              </w:r>
              <w:r w:rsidRPr="00E01C71">
                <w:rPr>
                  <w:rFonts w:cs="Arial"/>
                </w:rPr>
                <w:t xml:space="preserve">is directly connected to the </w:t>
              </w:r>
              <w:r w:rsidRPr="00E01C71">
                <w:rPr>
                  <w:rFonts w:cs="Arial"/>
                  <w:b/>
                  <w:bCs/>
                </w:rPr>
                <w:t>National Electricity</w:t>
              </w:r>
              <w:r w:rsidRPr="00E01C71">
                <w:rPr>
                  <w:rFonts w:cs="Arial"/>
                </w:rPr>
                <w:t xml:space="preserve"> </w:t>
              </w:r>
              <w:r w:rsidRPr="00E01C71">
                <w:rPr>
                  <w:rFonts w:cs="Arial"/>
                  <w:b/>
                </w:rPr>
                <w:t>Transmission System</w:t>
              </w:r>
              <w:r w:rsidRPr="00E01C71">
                <w:rPr>
                  <w:rFonts w:cs="Arial"/>
                </w:rPr>
                <w:t xml:space="preserve"> and such </w:t>
              </w:r>
              <w:r w:rsidRPr="00E01C71">
                <w:rPr>
                  <w:rFonts w:cs="Arial"/>
                  <w:b/>
                </w:rPr>
                <w:t>Power Station</w:t>
              </w:r>
              <w:r w:rsidRPr="00E01C71">
                <w:rPr>
                  <w:rFonts w:cs="Arial"/>
                </w:rPr>
                <w:t xml:space="preserve"> has a </w:t>
              </w:r>
              <w:r w:rsidRPr="00E01C71">
                <w:rPr>
                  <w:rFonts w:cs="Arial"/>
                  <w:b/>
                </w:rPr>
                <w:t>Registered Capacity</w:t>
              </w:r>
              <w:r w:rsidRPr="00E01C71">
                <w:rPr>
                  <w:rFonts w:cs="Arial"/>
                </w:rPr>
                <w:t xml:space="preserve"> of 10</w:t>
              </w:r>
              <w:r>
                <w:rPr>
                  <w:rFonts w:cs="Arial"/>
                </w:rPr>
                <w:t>0</w:t>
              </w:r>
              <w:r w:rsidRPr="00E01C71">
                <w:rPr>
                  <w:rFonts w:cs="Arial"/>
                </w:rPr>
                <w:t>MW or more.</w:t>
              </w:r>
            </w:ins>
          </w:p>
          <w:p w14:paraId="3E3F4793" w14:textId="77777777" w:rsidR="00923ECD" w:rsidRPr="007E0B31" w:rsidRDefault="00923ECD" w:rsidP="00923ECD">
            <w:pPr>
              <w:pStyle w:val="TableArial11"/>
              <w:rPr>
                <w:ins w:id="56" w:author="ESO Code Admin" w:date="2024-01-17T14:00:00Z"/>
                <w:rFonts w:cs="Arial"/>
              </w:rPr>
            </w:pPr>
            <w:ins w:id="57" w:author="ESO Code Admin" w:date="2024-01-17T14:00:00Z">
              <w:r w:rsidRPr="007E0B31">
                <w:rPr>
                  <w:rFonts w:cs="Arial"/>
                </w:rPr>
                <w:t>or</w:t>
              </w:r>
              <w:r>
                <w:rPr>
                  <w:rFonts w:cs="Arial"/>
                </w:rPr>
                <w:t>,</w:t>
              </w:r>
              <w:r w:rsidRPr="007E0B31">
                <w:rPr>
                  <w:rFonts w:cs="Arial"/>
                </w:rPr>
                <w:t xml:space="preserve"> </w:t>
              </w:r>
            </w:ins>
          </w:p>
          <w:p w14:paraId="1CA9A739" w14:textId="77777777" w:rsidR="00923ECD" w:rsidRDefault="00923ECD" w:rsidP="00923ECD">
            <w:pPr>
              <w:pStyle w:val="TableArial11"/>
              <w:ind w:left="567" w:hanging="567"/>
              <w:rPr>
                <w:ins w:id="58" w:author="ESO Code Admin" w:date="2024-01-17T14:00:00Z"/>
                <w:rFonts w:cs="Arial"/>
              </w:rPr>
            </w:pPr>
            <w:ins w:id="59" w:author="ESO Code Admin" w:date="2024-01-17T14:00:00Z">
              <w:r>
                <w:rPr>
                  <w:rFonts w:cs="Arial"/>
                </w:rPr>
                <w:t>(e)</w:t>
              </w:r>
              <w:r>
                <w:rPr>
                  <w:rFonts w:cs="Arial"/>
                </w:rPr>
                <w:tab/>
                <w:t xml:space="preserve">A </w:t>
              </w:r>
              <w:r w:rsidRPr="00D32503">
                <w:rPr>
                  <w:rFonts w:cs="Arial"/>
                  <w:b/>
                  <w:bCs/>
                </w:rPr>
                <w:t>Generator</w:t>
              </w:r>
              <w:r w:rsidRPr="00BD2FCA">
                <w:rPr>
                  <w:rFonts w:cs="Arial"/>
                </w:rPr>
                <w:t xml:space="preserve"> in respect of a </w:t>
              </w:r>
              <w:r w:rsidRPr="00BD2FCA">
                <w:rPr>
                  <w:rFonts w:cs="Arial"/>
                  <w:b/>
                </w:rPr>
                <w:t>Power Station</w:t>
              </w:r>
              <w:r w:rsidRPr="00BD2FCA">
                <w:rPr>
                  <w:rFonts w:cs="Arial"/>
                </w:rPr>
                <w:t xml:space="preserve"> and that </w:t>
              </w:r>
              <w:r w:rsidRPr="00D32503">
                <w:rPr>
                  <w:rFonts w:cs="Arial"/>
                  <w:b/>
                  <w:bCs/>
                </w:rPr>
                <w:t>Generator</w:t>
              </w:r>
              <w:r w:rsidRPr="00BD2FCA">
                <w:rPr>
                  <w:rFonts w:cs="Arial"/>
                </w:rPr>
                <w:t xml:space="preserve"> has applied for a </w:t>
              </w:r>
              <w:r w:rsidRPr="00D32503">
                <w:rPr>
                  <w:rFonts w:cs="Arial"/>
                  <w:b/>
                  <w:bCs/>
                </w:rPr>
                <w:t>CUSC Contract</w:t>
              </w:r>
              <w:r w:rsidRPr="00BD2FCA">
                <w:rPr>
                  <w:rFonts w:cs="Arial"/>
                </w:rPr>
                <w:t xml:space="preserve"> </w:t>
              </w:r>
              <w:r>
                <w:rPr>
                  <w:rFonts w:cs="Arial"/>
                </w:rPr>
                <w:t xml:space="preserve">and </w:t>
              </w:r>
              <w:r w:rsidRPr="00361ABE">
                <w:rPr>
                  <w:rFonts w:cs="Arial"/>
                  <w:b/>
                  <w:bCs/>
                </w:rPr>
                <w:t>Connection Agreement</w:t>
              </w:r>
              <w:r>
                <w:rPr>
                  <w:rFonts w:cs="Arial"/>
                </w:rPr>
                <w:t xml:space="preserve"> (including any </w:t>
              </w:r>
              <w:r w:rsidRPr="00D32503">
                <w:rPr>
                  <w:rFonts w:cs="Arial"/>
                  <w:b/>
                  <w:bCs/>
                </w:rPr>
                <w:t>Substantial Modification</w:t>
              </w:r>
              <w:r>
                <w:rPr>
                  <w:rFonts w:cs="Arial"/>
                </w:rPr>
                <w:t>) after</w:t>
              </w:r>
              <w:r w:rsidRPr="00BD2FCA">
                <w:rPr>
                  <w:rFonts w:cs="Arial"/>
                </w:rPr>
                <w:t xml:space="preserve"> </w:t>
              </w:r>
              <w:r>
                <w:rPr>
                  <w:rFonts w:cs="Arial"/>
                </w:rPr>
                <w:t xml:space="preserve">XXXXXX </w:t>
              </w:r>
              <w:r w:rsidRPr="00AF5D1F">
                <w:rPr>
                  <w:rFonts w:cs="Arial"/>
                  <w:highlight w:val="yellow"/>
                </w:rPr>
                <w:t>[</w:t>
              </w:r>
              <w:r w:rsidRPr="00AF5D1F">
                <w:rPr>
                  <w:rFonts w:cs="Arial"/>
                  <w:i/>
                  <w:iCs/>
                  <w:highlight w:val="yellow"/>
                </w:rPr>
                <w:t>XXXXXX this being the implementation date, which is 10 working days after the Authority Decision date</w:t>
              </w:r>
              <w:r w:rsidRPr="00AF5D1F">
                <w:rPr>
                  <w:rFonts w:cs="Arial"/>
                  <w:highlight w:val="yellow"/>
                </w:rPr>
                <w:t>]</w:t>
              </w:r>
              <w:r w:rsidRPr="00BD2FCA">
                <w:rPr>
                  <w:rFonts w:cs="Arial"/>
                </w:rPr>
                <w:t xml:space="preserve"> </w:t>
              </w:r>
              <w:r>
                <w:rPr>
                  <w:rFonts w:cs="Arial"/>
                </w:rPr>
                <w:t xml:space="preserve">and that </w:t>
              </w:r>
              <w:r w:rsidRPr="00361ABE">
                <w:rPr>
                  <w:rFonts w:cs="Arial"/>
                  <w:b/>
                  <w:bCs/>
                </w:rPr>
                <w:t>Power Station</w:t>
              </w:r>
              <w:r>
                <w:rPr>
                  <w:rFonts w:cs="Arial"/>
                </w:rPr>
                <w:t xml:space="preserve"> </w:t>
              </w:r>
              <w:r w:rsidRPr="00ED7428">
                <w:rPr>
                  <w:rFonts w:cs="Arial"/>
                </w:rPr>
                <w:t xml:space="preserve">is </w:t>
              </w:r>
              <w:r w:rsidRPr="00ED7428">
                <w:rPr>
                  <w:rFonts w:cs="Arial"/>
                  <w:b/>
                </w:rPr>
                <w:t>Embedded</w:t>
              </w:r>
              <w:r w:rsidRPr="00ED7428">
                <w:rPr>
                  <w:rFonts w:cs="Arial"/>
                </w:rPr>
                <w:t xml:space="preserve"> within a </w:t>
              </w:r>
              <w:r w:rsidRPr="00ED7428">
                <w:rPr>
                  <w:rFonts w:cs="Arial"/>
                  <w:b/>
                </w:rPr>
                <w:t>User System</w:t>
              </w:r>
              <w:r w:rsidRPr="00ED7428">
                <w:rPr>
                  <w:rFonts w:cs="Arial"/>
                </w:rPr>
                <w:t xml:space="preserve"> (or part thereof) and where such </w:t>
              </w:r>
              <w:r w:rsidRPr="00ED7428">
                <w:rPr>
                  <w:rFonts w:cs="Arial"/>
                  <w:b/>
                </w:rPr>
                <w:t>User System</w:t>
              </w:r>
              <w:r w:rsidRPr="00ED7428">
                <w:rPr>
                  <w:rFonts w:cs="Arial"/>
                </w:rPr>
                <w:t xml:space="preserve"> (or part thereof) is connected under normal operating conditions to the </w:t>
              </w:r>
              <w:r w:rsidRPr="00ED7428">
                <w:rPr>
                  <w:rFonts w:cs="Arial"/>
                  <w:b/>
                  <w:bCs/>
                </w:rPr>
                <w:t>National Electricity</w:t>
              </w:r>
              <w:r w:rsidRPr="00ED7428">
                <w:rPr>
                  <w:rFonts w:cs="Arial"/>
                  <w:b/>
                </w:rPr>
                <w:t xml:space="preserve"> Transmission System</w:t>
              </w:r>
              <w:r w:rsidRPr="00ED7428">
                <w:rPr>
                  <w:rFonts w:cs="Arial"/>
                </w:rPr>
                <w:t xml:space="preserve"> and such </w:t>
              </w:r>
              <w:r w:rsidRPr="00ED7428">
                <w:rPr>
                  <w:rFonts w:cs="Arial"/>
                  <w:b/>
                </w:rPr>
                <w:t>Power Station</w:t>
              </w:r>
              <w:r w:rsidRPr="00ED7428">
                <w:rPr>
                  <w:rFonts w:cs="Arial"/>
                </w:rPr>
                <w:t xml:space="preserve"> has a </w:t>
              </w:r>
              <w:r w:rsidRPr="00ED7428">
                <w:rPr>
                  <w:rFonts w:cs="Arial"/>
                  <w:b/>
                </w:rPr>
                <w:t>Registered Capacity</w:t>
              </w:r>
              <w:r w:rsidRPr="00ED7428">
                <w:rPr>
                  <w:rFonts w:cs="Arial"/>
                </w:rPr>
                <w:t xml:space="preserve"> of 10</w:t>
              </w:r>
              <w:r>
                <w:rPr>
                  <w:rFonts w:cs="Arial"/>
                </w:rPr>
                <w:t>0</w:t>
              </w:r>
              <w:r w:rsidRPr="00ED7428">
                <w:rPr>
                  <w:rFonts w:cs="Arial"/>
                </w:rPr>
                <w:t>MW or more</w:t>
              </w:r>
              <w:r>
                <w:rPr>
                  <w:rFonts w:cs="Arial"/>
                </w:rPr>
                <w:t>.</w:t>
              </w:r>
            </w:ins>
          </w:p>
          <w:p w14:paraId="338100DC" w14:textId="77777777" w:rsidR="00923ECD" w:rsidRDefault="00923ECD" w:rsidP="00923ECD">
            <w:pPr>
              <w:pStyle w:val="TableArial11"/>
              <w:ind w:left="567" w:hanging="567"/>
              <w:rPr>
                <w:ins w:id="60" w:author="ESO Code Admin" w:date="2024-01-17T14:00:00Z"/>
                <w:rFonts w:cs="Arial"/>
              </w:rPr>
            </w:pPr>
            <w:ins w:id="61" w:author="ESO Code Admin" w:date="2024-01-17T14:00:00Z">
              <w:r>
                <w:rPr>
                  <w:rFonts w:cs="Arial"/>
                </w:rPr>
                <w:t>or,</w:t>
              </w:r>
            </w:ins>
          </w:p>
          <w:p w14:paraId="770AD8E0" w14:textId="77777777" w:rsidR="00923ECD" w:rsidRDefault="00923ECD" w:rsidP="00923ECD">
            <w:pPr>
              <w:pStyle w:val="TableArial11"/>
              <w:ind w:left="567" w:hanging="567"/>
              <w:rPr>
                <w:ins w:id="62" w:author="ESO Code Admin" w:date="2024-01-17T14:00:00Z"/>
                <w:rFonts w:cs="Arial"/>
              </w:rPr>
            </w:pPr>
            <w:ins w:id="63" w:author="ESO Code Admin" w:date="2024-01-17T14:00:00Z">
              <w:r>
                <w:rPr>
                  <w:rFonts w:cs="Arial"/>
                </w:rPr>
                <w:t>(f)</w:t>
              </w:r>
              <w:r>
                <w:rPr>
                  <w:rFonts w:cs="Arial"/>
                </w:rPr>
                <w:tab/>
                <w:t xml:space="preserve">A </w:t>
              </w:r>
              <w:r w:rsidRPr="00D32503">
                <w:rPr>
                  <w:rFonts w:cs="Arial"/>
                  <w:b/>
                  <w:bCs/>
                </w:rPr>
                <w:t>Generator</w:t>
              </w:r>
              <w:r w:rsidRPr="00BD2FCA">
                <w:rPr>
                  <w:rFonts w:cs="Arial"/>
                </w:rPr>
                <w:t xml:space="preserve"> in respect of a </w:t>
              </w:r>
              <w:r w:rsidRPr="00BD2FCA">
                <w:rPr>
                  <w:rFonts w:cs="Arial"/>
                  <w:b/>
                </w:rPr>
                <w:t>Power Station</w:t>
              </w:r>
              <w:r w:rsidRPr="00BD2FCA">
                <w:rPr>
                  <w:rFonts w:cs="Arial"/>
                </w:rPr>
                <w:t xml:space="preserve"> and that </w:t>
              </w:r>
              <w:r w:rsidRPr="00D32503">
                <w:rPr>
                  <w:rFonts w:cs="Arial"/>
                  <w:b/>
                  <w:bCs/>
                </w:rPr>
                <w:t>Generator</w:t>
              </w:r>
              <w:r w:rsidRPr="00BD2FCA">
                <w:rPr>
                  <w:rFonts w:cs="Arial"/>
                </w:rPr>
                <w:t xml:space="preserve"> has applied for a </w:t>
              </w:r>
              <w:r w:rsidRPr="00D32503">
                <w:rPr>
                  <w:rFonts w:cs="Arial"/>
                  <w:b/>
                  <w:bCs/>
                </w:rPr>
                <w:t>CUSC Contract</w:t>
              </w:r>
              <w:r w:rsidRPr="00BD2FCA">
                <w:rPr>
                  <w:rFonts w:cs="Arial"/>
                </w:rPr>
                <w:t xml:space="preserve"> </w:t>
              </w:r>
              <w:r>
                <w:rPr>
                  <w:rFonts w:cs="Arial"/>
                </w:rPr>
                <w:t xml:space="preserve">and </w:t>
              </w:r>
              <w:r w:rsidRPr="00D32503">
                <w:rPr>
                  <w:rFonts w:cs="Arial"/>
                  <w:b/>
                  <w:bCs/>
                </w:rPr>
                <w:t>Connection Agreement</w:t>
              </w:r>
              <w:r>
                <w:rPr>
                  <w:rFonts w:cs="Arial"/>
                </w:rPr>
                <w:t xml:space="preserve"> (including any </w:t>
              </w:r>
              <w:r w:rsidRPr="00D32503">
                <w:rPr>
                  <w:rFonts w:cs="Arial"/>
                  <w:b/>
                  <w:bCs/>
                </w:rPr>
                <w:t>Substantial Modification</w:t>
              </w:r>
              <w:r>
                <w:rPr>
                  <w:rFonts w:cs="Arial"/>
                </w:rPr>
                <w:t>) after</w:t>
              </w:r>
              <w:r w:rsidRPr="00BD2FCA">
                <w:rPr>
                  <w:rFonts w:cs="Arial"/>
                </w:rPr>
                <w:t xml:space="preserve"> </w:t>
              </w:r>
              <w:r>
                <w:rPr>
                  <w:rFonts w:cs="Arial"/>
                </w:rPr>
                <w:t xml:space="preserve">XXXXXX </w:t>
              </w:r>
              <w:r w:rsidRPr="00AF5D1F">
                <w:rPr>
                  <w:rFonts w:cs="Arial"/>
                  <w:highlight w:val="yellow"/>
                </w:rPr>
                <w:t>[</w:t>
              </w:r>
              <w:r w:rsidRPr="00AF5D1F">
                <w:rPr>
                  <w:rFonts w:cs="Arial"/>
                  <w:i/>
                  <w:iCs/>
                  <w:highlight w:val="yellow"/>
                </w:rPr>
                <w:t>XXXXXX this being the implementation date, which is 10 working days after the Authority Decision date</w:t>
              </w:r>
              <w:r w:rsidRPr="00AF5D1F">
                <w:rPr>
                  <w:rFonts w:cs="Arial"/>
                  <w:highlight w:val="yellow"/>
                </w:rPr>
                <w:t>]</w:t>
              </w:r>
              <w:r w:rsidRPr="00BD2FCA">
                <w:rPr>
                  <w:rFonts w:cs="Arial"/>
                </w:rPr>
                <w:t xml:space="preserve"> </w:t>
              </w:r>
              <w:r>
                <w:rPr>
                  <w:rFonts w:cs="Arial"/>
                </w:rPr>
                <w:t xml:space="preserve">and that </w:t>
              </w:r>
              <w:r w:rsidRPr="00D32503">
                <w:rPr>
                  <w:rFonts w:cs="Arial"/>
                  <w:b/>
                  <w:bCs/>
                </w:rPr>
                <w:t>Power Station</w:t>
              </w:r>
              <w:r>
                <w:rPr>
                  <w:rFonts w:cs="Arial"/>
                </w:rPr>
                <w:t xml:space="preserve"> </w:t>
              </w:r>
              <w:r w:rsidRPr="00ED7428">
                <w:rPr>
                  <w:rFonts w:cs="Arial"/>
                </w:rPr>
                <w:t>is</w:t>
              </w:r>
              <w:r>
                <w:rPr>
                  <w:rFonts w:cs="Arial"/>
                </w:rPr>
                <w:t xml:space="preserve"> </w:t>
              </w:r>
              <w:r w:rsidRPr="00882AF1">
                <w:rPr>
                  <w:rFonts w:cs="Arial"/>
                  <w:b/>
                </w:rPr>
                <w:t>Embedded</w:t>
              </w:r>
              <w:r w:rsidRPr="00882AF1">
                <w:rPr>
                  <w:rFonts w:cs="Arial"/>
                </w:rPr>
                <w:t xml:space="preserve"> within a </w:t>
              </w:r>
              <w:r w:rsidRPr="00882AF1">
                <w:rPr>
                  <w:rFonts w:cs="Arial"/>
                  <w:b/>
                </w:rPr>
                <w:t>User System</w:t>
              </w:r>
              <w:r w:rsidRPr="00882AF1">
                <w:rPr>
                  <w:rFonts w:cs="Arial"/>
                </w:rPr>
                <w:t xml:space="preserve"> (or part thereof) and where the </w:t>
              </w:r>
              <w:r w:rsidRPr="00882AF1">
                <w:rPr>
                  <w:rFonts w:cs="Arial"/>
                  <w:b/>
                </w:rPr>
                <w:t>User System</w:t>
              </w:r>
              <w:r w:rsidRPr="00882AF1">
                <w:rPr>
                  <w:rFonts w:cs="Arial"/>
                </w:rPr>
                <w:t xml:space="preserve"> (or part thereof) is not connected to the </w:t>
              </w:r>
              <w:r w:rsidRPr="00882AF1">
                <w:rPr>
                  <w:rFonts w:cs="Arial"/>
                  <w:b/>
                </w:rPr>
                <w:t>National Electricity Transmission System</w:t>
              </w:r>
              <w:r w:rsidRPr="00882AF1">
                <w:rPr>
                  <w:rFonts w:cs="Arial"/>
                </w:rPr>
                <w:t xml:space="preserve">, although such </w:t>
              </w:r>
              <w:r w:rsidRPr="00882AF1">
                <w:rPr>
                  <w:rFonts w:cs="Arial"/>
                  <w:b/>
                </w:rPr>
                <w:t>Power Station</w:t>
              </w:r>
              <w:r w:rsidRPr="00882AF1">
                <w:rPr>
                  <w:rFonts w:cs="Arial"/>
                </w:rPr>
                <w:t xml:space="preserve"> is within the </w:t>
              </w:r>
              <w:r w:rsidRPr="00882AF1">
                <w:rPr>
                  <w:rFonts w:cs="Arial"/>
                  <w:b/>
                  <w:bCs/>
                </w:rPr>
                <w:t>GB Synchronous Area</w:t>
              </w:r>
              <w:r w:rsidRPr="00882AF1">
                <w:rPr>
                  <w:rFonts w:cs="Arial"/>
                </w:rPr>
                <w:t xml:space="preserve"> and such </w:t>
              </w:r>
              <w:r w:rsidRPr="00882AF1">
                <w:rPr>
                  <w:rFonts w:cs="Arial"/>
                  <w:b/>
                </w:rPr>
                <w:t>Power Station</w:t>
              </w:r>
              <w:r w:rsidRPr="00882AF1">
                <w:rPr>
                  <w:rFonts w:cs="Arial"/>
                </w:rPr>
                <w:t xml:space="preserve"> has a </w:t>
              </w:r>
              <w:r w:rsidRPr="00882AF1">
                <w:rPr>
                  <w:rFonts w:cs="Arial"/>
                  <w:b/>
                </w:rPr>
                <w:t>Registered Capacity</w:t>
              </w:r>
              <w:r w:rsidRPr="00882AF1">
                <w:rPr>
                  <w:rFonts w:cs="Arial"/>
                </w:rPr>
                <w:t xml:space="preserve"> of 1</w:t>
              </w:r>
              <w:r>
                <w:rPr>
                  <w:rFonts w:cs="Arial"/>
                </w:rPr>
                <w:t>0</w:t>
              </w:r>
              <w:r w:rsidRPr="00882AF1">
                <w:rPr>
                  <w:rFonts w:cs="Arial"/>
                </w:rPr>
                <w:t>0MW or more</w:t>
              </w:r>
              <w:r>
                <w:rPr>
                  <w:rFonts w:cs="Arial"/>
                </w:rPr>
                <w:t>.</w:t>
              </w:r>
            </w:ins>
          </w:p>
          <w:p w14:paraId="073F2DB2" w14:textId="77777777" w:rsidR="00923ECD" w:rsidRDefault="00923ECD" w:rsidP="000E5686">
            <w:pPr>
              <w:pStyle w:val="TableArial11"/>
              <w:rPr>
                <w:ins w:id="64" w:author="ESO Code Admin" w:date="2024-01-17T14:00:00Z"/>
                <w:rFonts w:cs="Arial"/>
              </w:rPr>
            </w:pPr>
          </w:p>
          <w:p w14:paraId="42A70DDD" w14:textId="1CE48E98" w:rsidR="000E5686" w:rsidRPr="007E0B31" w:rsidRDefault="000E5686" w:rsidP="000E5686">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0E5686" w:rsidRPr="007E0B31" w14:paraId="40707265" w14:textId="77777777" w:rsidTr="56193979">
        <w:trPr>
          <w:cantSplit/>
        </w:trPr>
        <w:tc>
          <w:tcPr>
            <w:tcW w:w="2884" w:type="dxa"/>
          </w:tcPr>
          <w:p w14:paraId="13B8C972" w14:textId="0C9541B8" w:rsidR="000E5686" w:rsidRPr="00221562" w:rsidRDefault="000E5686" w:rsidP="000E5686">
            <w:pPr>
              <w:pStyle w:val="Arial11Bold"/>
              <w:rPr>
                <w:rFonts w:cs="Arial"/>
              </w:rPr>
            </w:pPr>
            <w:r w:rsidRPr="00221562">
              <w:rPr>
                <w:lang w:val="en-US"/>
              </w:rPr>
              <w:lastRenderedPageBreak/>
              <w:t>Legally Binding Decisions of the European Commission and/or the Agency</w:t>
            </w:r>
          </w:p>
        </w:tc>
        <w:tc>
          <w:tcPr>
            <w:tcW w:w="6634" w:type="dxa"/>
          </w:tcPr>
          <w:p w14:paraId="3314CFB0" w14:textId="0C2C4D64" w:rsidR="000E5686" w:rsidRPr="00221562" w:rsidRDefault="000E5686" w:rsidP="000E5686">
            <w:pPr>
              <w:pStyle w:val="TableArial11"/>
              <w:rPr>
                <w:rFonts w:cs="Arial"/>
              </w:rPr>
            </w:pPr>
            <w:r w:rsidRPr="00221562">
              <w:rPr>
                <w:lang w:val="en-US"/>
              </w:rPr>
              <w:t xml:space="preserve">Any relevant legally binding decision or decisions of the European Commission and/or the </w:t>
            </w:r>
            <w:r w:rsidRPr="00221562">
              <w:rPr>
                <w:b/>
                <w:lang w:val="en-US"/>
              </w:rPr>
              <w:t>Agency</w:t>
            </w:r>
            <w:r w:rsidRPr="00221562">
              <w:rPr>
                <w:lang w:val="en-US"/>
              </w:rPr>
              <w:t xml:space="preserve">, but a binding decision does not include a decision that is not, or so much of a decision as is not, </w:t>
            </w:r>
            <w:r w:rsidRPr="00221562">
              <w:rPr>
                <w:b/>
                <w:lang w:val="en-US"/>
              </w:rPr>
              <w:t>Retained EU Law</w:t>
            </w:r>
            <w:r w:rsidRPr="00221562">
              <w:rPr>
                <w:lang w:val="en-US"/>
              </w:rPr>
              <w:t>.</w:t>
            </w:r>
          </w:p>
        </w:tc>
      </w:tr>
      <w:tr w:rsidR="000E5686" w:rsidRPr="007E0B31" w14:paraId="1040E1D1" w14:textId="77777777" w:rsidTr="56193979">
        <w:trPr>
          <w:cantSplit/>
        </w:trPr>
        <w:tc>
          <w:tcPr>
            <w:tcW w:w="2884" w:type="dxa"/>
          </w:tcPr>
          <w:p w14:paraId="297C7421" w14:textId="77777777" w:rsidR="000E5686" w:rsidRPr="007E0B31" w:rsidRDefault="000E5686" w:rsidP="000E5686">
            <w:pPr>
              <w:pStyle w:val="Arial11Bold"/>
              <w:rPr>
                <w:rFonts w:cs="Arial"/>
              </w:rPr>
            </w:pPr>
            <w:r w:rsidRPr="007E0B31">
              <w:rPr>
                <w:rFonts w:cs="Arial"/>
              </w:rPr>
              <w:t>Legal Challenge</w:t>
            </w:r>
          </w:p>
        </w:tc>
        <w:tc>
          <w:tcPr>
            <w:tcW w:w="6634" w:type="dxa"/>
          </w:tcPr>
          <w:p w14:paraId="267FCF4F" w14:textId="77777777" w:rsidR="000E5686" w:rsidRPr="007E0B31" w:rsidRDefault="000E5686" w:rsidP="000E5686">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0E5686" w:rsidRPr="007E0B31" w14:paraId="101848A3" w14:textId="77777777" w:rsidTr="56193979">
        <w:trPr>
          <w:cantSplit/>
        </w:trPr>
        <w:tc>
          <w:tcPr>
            <w:tcW w:w="2884" w:type="dxa"/>
          </w:tcPr>
          <w:p w14:paraId="2423D9C8" w14:textId="77777777" w:rsidR="000E5686" w:rsidRPr="007E0B31" w:rsidRDefault="000E5686" w:rsidP="000E5686">
            <w:pPr>
              <w:pStyle w:val="Arial11Bold"/>
              <w:rPr>
                <w:rFonts w:cs="Arial"/>
              </w:rPr>
            </w:pPr>
            <w:r w:rsidRPr="007E0B31">
              <w:rPr>
                <w:rFonts w:cs="Arial"/>
              </w:rPr>
              <w:t>Licence</w:t>
            </w:r>
          </w:p>
        </w:tc>
        <w:tc>
          <w:tcPr>
            <w:tcW w:w="6634" w:type="dxa"/>
          </w:tcPr>
          <w:p w14:paraId="0E6692BE" w14:textId="1578521F" w:rsidR="000E5686" w:rsidRPr="007E0B31" w:rsidRDefault="000E5686" w:rsidP="000E5686">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0E5686" w:rsidRPr="007E0B31" w14:paraId="1ADE1D2C" w14:textId="77777777" w:rsidTr="56193979">
        <w:trPr>
          <w:cantSplit/>
        </w:trPr>
        <w:tc>
          <w:tcPr>
            <w:tcW w:w="2884" w:type="dxa"/>
          </w:tcPr>
          <w:p w14:paraId="0EA73EE1" w14:textId="77777777" w:rsidR="000E5686" w:rsidRPr="007E0B31" w:rsidRDefault="000E5686" w:rsidP="000E5686">
            <w:pPr>
              <w:pStyle w:val="Arial11Bold"/>
              <w:rPr>
                <w:rFonts w:cs="Arial"/>
              </w:rPr>
            </w:pPr>
            <w:r w:rsidRPr="007E0B31">
              <w:rPr>
                <w:rFonts w:cs="Arial"/>
              </w:rPr>
              <w:t>Licence Standards</w:t>
            </w:r>
          </w:p>
        </w:tc>
        <w:tc>
          <w:tcPr>
            <w:tcW w:w="6634" w:type="dxa"/>
          </w:tcPr>
          <w:p w14:paraId="4123F0EA" w14:textId="43F339F7" w:rsidR="000E5686" w:rsidRPr="007E0B31" w:rsidRDefault="000E5686" w:rsidP="000E5686">
            <w:pPr>
              <w:pStyle w:val="TableArial11"/>
              <w:rPr>
                <w:rFonts w:cs="Arial"/>
              </w:rPr>
            </w:pPr>
            <w:r w:rsidRPr="007E0B31">
              <w:rPr>
                <w:rFonts w:cs="Arial"/>
              </w:rPr>
              <w:t xml:space="preserve">Those standards set out or referred to in Condition C17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and/or Condition D3 and/or Condition E16 of a </w:t>
            </w:r>
            <w:r w:rsidRPr="007E0B31">
              <w:rPr>
                <w:rFonts w:cs="Arial"/>
                <w:b/>
              </w:rPr>
              <w:t>Relevant</w:t>
            </w:r>
            <w:r w:rsidRPr="007E0B31">
              <w:rPr>
                <w:rFonts w:cs="Arial"/>
              </w:rPr>
              <w:t xml:space="preserve"> </w:t>
            </w:r>
            <w:r w:rsidRPr="007E0B31">
              <w:rPr>
                <w:rFonts w:cs="Arial"/>
                <w:b/>
              </w:rPr>
              <w:t>Transmission Licensee’s Transmission Licence</w:t>
            </w:r>
            <w:r w:rsidRPr="007E0B31">
              <w:rPr>
                <w:rFonts w:cs="Arial"/>
              </w:rPr>
              <w:t>.</w:t>
            </w:r>
          </w:p>
        </w:tc>
      </w:tr>
      <w:tr w:rsidR="000E5686" w:rsidRPr="007E0B31" w14:paraId="14960021" w14:textId="77777777" w:rsidTr="56193979">
        <w:trPr>
          <w:cantSplit/>
        </w:trPr>
        <w:tc>
          <w:tcPr>
            <w:tcW w:w="2884" w:type="dxa"/>
          </w:tcPr>
          <w:p w14:paraId="5611E47E" w14:textId="77777777" w:rsidR="000E5686" w:rsidRPr="007E0B31" w:rsidRDefault="000E5686" w:rsidP="000E5686">
            <w:pPr>
              <w:pStyle w:val="Arial11Bold"/>
              <w:rPr>
                <w:rFonts w:cs="Arial"/>
              </w:rPr>
            </w:pPr>
            <w:r w:rsidRPr="007E0B31">
              <w:rPr>
                <w:rFonts w:cs="Arial"/>
              </w:rPr>
              <w:lastRenderedPageBreak/>
              <w:t>Limited Frequency Sensitive Mode</w:t>
            </w:r>
          </w:p>
        </w:tc>
        <w:tc>
          <w:tcPr>
            <w:tcW w:w="6634" w:type="dxa"/>
          </w:tcPr>
          <w:p w14:paraId="0777A8DE" w14:textId="0AD15A96" w:rsidR="000E5686" w:rsidRPr="007E0B31" w:rsidRDefault="000E5686" w:rsidP="000E5686">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w:t>
            </w:r>
            <w:proofErr w:type="spellStart"/>
            <w:r w:rsidRPr="007E0B31">
              <w:rPr>
                <w:rFonts w:cs="Arial"/>
                <w:b/>
              </w:rPr>
              <w:t>Overfrequency</w:t>
            </w:r>
            <w:proofErr w:type="spellEnd"/>
            <w:r w:rsidRPr="007E0B31">
              <w:rPr>
                <w:rFonts w:cs="Arial"/>
                <w:b/>
              </w:rPr>
              <w:t xml:space="preserve">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0E5686" w:rsidRPr="007E0B31" w14:paraId="07943C3B" w14:textId="77777777" w:rsidTr="56193979">
        <w:trPr>
          <w:cantSplit/>
        </w:trPr>
        <w:tc>
          <w:tcPr>
            <w:tcW w:w="2884" w:type="dxa"/>
          </w:tcPr>
          <w:p w14:paraId="598F9D4C"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rPr>
              <w:t xml:space="preserve">Limited Frequency Sensitive Mode – </w:t>
            </w:r>
            <w:proofErr w:type="spellStart"/>
            <w:r w:rsidRPr="007E0B31">
              <w:rPr>
                <w:rFonts w:cs="Arial"/>
                <w:b/>
                <w:color w:val="auto"/>
              </w:rPr>
              <w:t>Overfrequency</w:t>
            </w:r>
            <w:proofErr w:type="spellEnd"/>
            <w:r w:rsidRPr="007E0B31">
              <w:rPr>
                <w:rFonts w:cs="Arial"/>
                <w:b/>
                <w:color w:val="auto"/>
              </w:rPr>
              <w:t xml:space="preserve"> </w:t>
            </w:r>
            <w:proofErr w:type="gramStart"/>
            <w:r w:rsidRPr="007E0B31">
              <w:rPr>
                <w:rFonts w:cs="Arial"/>
                <w:color w:val="auto"/>
              </w:rPr>
              <w:t>or</w:t>
            </w:r>
            <w:r w:rsidRPr="007E0B31">
              <w:rPr>
                <w:rFonts w:cs="Arial"/>
                <w:b/>
                <w:color w:val="auto"/>
              </w:rPr>
              <w:t xml:space="preserve">  LFSM</w:t>
            </w:r>
            <w:proofErr w:type="gramEnd"/>
            <w:r w:rsidRPr="007E0B31">
              <w:rPr>
                <w:rFonts w:cs="Arial"/>
                <w:b/>
                <w:color w:val="auto"/>
              </w:rPr>
              <w:t>-O</w:t>
            </w:r>
          </w:p>
        </w:tc>
        <w:tc>
          <w:tcPr>
            <w:tcW w:w="6634" w:type="dxa"/>
          </w:tcPr>
          <w:p w14:paraId="759245FF" w14:textId="77777777"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0E5686" w:rsidRPr="007E0B31" w14:paraId="1F330B5F" w14:textId="77777777" w:rsidTr="56193979">
        <w:trPr>
          <w:cantSplit/>
        </w:trPr>
        <w:tc>
          <w:tcPr>
            <w:tcW w:w="2884" w:type="dxa"/>
          </w:tcPr>
          <w:p w14:paraId="5CD748D2"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rPr>
              <w:t xml:space="preserve">Limited Frequency Sensitive Mode – Underfrequency </w:t>
            </w:r>
            <w:proofErr w:type="gramStart"/>
            <w:r w:rsidRPr="007E0B31">
              <w:rPr>
                <w:rFonts w:cs="Arial"/>
                <w:color w:val="auto"/>
              </w:rPr>
              <w:t>or</w:t>
            </w:r>
            <w:r w:rsidRPr="007E0B31">
              <w:rPr>
                <w:rFonts w:cs="Arial"/>
                <w:b/>
                <w:color w:val="auto"/>
              </w:rPr>
              <w:t xml:space="preserve">  LFSM</w:t>
            </w:r>
            <w:proofErr w:type="gramEnd"/>
            <w:r w:rsidRPr="007E0B31">
              <w:rPr>
                <w:rFonts w:cs="Arial"/>
                <w:b/>
                <w:color w:val="auto"/>
              </w:rPr>
              <w:t>-U</w:t>
            </w:r>
          </w:p>
        </w:tc>
        <w:tc>
          <w:tcPr>
            <w:tcW w:w="6634" w:type="dxa"/>
          </w:tcPr>
          <w:p w14:paraId="4A1192A1" w14:textId="77777777"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0E5686" w:rsidRPr="007E0B31" w14:paraId="04CF644E" w14:textId="77777777" w:rsidTr="56193979">
        <w:trPr>
          <w:cantSplit/>
        </w:trPr>
        <w:tc>
          <w:tcPr>
            <w:tcW w:w="2884" w:type="dxa"/>
          </w:tcPr>
          <w:p w14:paraId="04481009" w14:textId="77777777" w:rsidR="000E5686" w:rsidRPr="007E0B31" w:rsidRDefault="000E5686" w:rsidP="000E5686">
            <w:pPr>
              <w:pStyle w:val="Arial11Bold"/>
              <w:rPr>
                <w:rFonts w:cs="Arial"/>
              </w:rPr>
            </w:pPr>
            <w:r w:rsidRPr="007E0B31">
              <w:rPr>
                <w:rFonts w:cs="Arial"/>
              </w:rPr>
              <w:t>Limited High Frequency Response</w:t>
            </w:r>
          </w:p>
        </w:tc>
        <w:tc>
          <w:tcPr>
            <w:tcW w:w="6634" w:type="dxa"/>
          </w:tcPr>
          <w:p w14:paraId="5B9BD88C" w14:textId="77777777" w:rsidR="000E5686" w:rsidRPr="007E0B31" w:rsidRDefault="000E5686" w:rsidP="000E5686">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0E5686" w:rsidRPr="007E0B31" w14:paraId="4A585B12" w14:textId="77777777" w:rsidTr="56193979">
        <w:trPr>
          <w:cantSplit/>
        </w:trPr>
        <w:tc>
          <w:tcPr>
            <w:tcW w:w="2884" w:type="dxa"/>
          </w:tcPr>
          <w:p w14:paraId="16E753BE" w14:textId="1BBB246B" w:rsidR="000E5686" w:rsidRPr="007E0B31" w:rsidRDefault="000E5686" w:rsidP="000E5686">
            <w:pPr>
              <w:pStyle w:val="Arial11Bold"/>
              <w:rPr>
                <w:rFonts w:cs="Arial"/>
              </w:rPr>
            </w:pPr>
            <w:r w:rsidRPr="007723AB">
              <w:rPr>
                <w:rFonts w:eastAsia="Calibri" w:cs="Arial"/>
                <w:lang w:val="en-US"/>
              </w:rPr>
              <w:t>Limited Membership Workgroup</w:t>
            </w:r>
          </w:p>
        </w:tc>
        <w:tc>
          <w:tcPr>
            <w:tcW w:w="6634" w:type="dxa"/>
          </w:tcPr>
          <w:p w14:paraId="7570E925" w14:textId="18C1E540" w:rsidR="000E5686" w:rsidRPr="00182491" w:rsidRDefault="000E5686" w:rsidP="000E5686">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0E5686" w:rsidRPr="00182491" w:rsidRDefault="000E5686" w:rsidP="000E5686">
            <w:pPr>
              <w:autoSpaceDE w:val="0"/>
              <w:autoSpaceDN w:val="0"/>
              <w:adjustRightInd w:val="0"/>
              <w:rPr>
                <w:rFonts w:cs="Arial"/>
              </w:rPr>
            </w:pPr>
          </w:p>
          <w:p w14:paraId="43846D0D" w14:textId="19ABC1A4" w:rsidR="000E5686" w:rsidRPr="007E0B31" w:rsidRDefault="000E5686" w:rsidP="000E5686">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t>
            </w:r>
            <w:proofErr w:type="gramStart"/>
            <w:r w:rsidRPr="00182491">
              <w:rPr>
                <w:rFonts w:cs="Arial"/>
              </w:rPr>
              <w:t>where</w:t>
            </w:r>
            <w:proofErr w:type="gramEnd"/>
            <w:r w:rsidRPr="00182491">
              <w:rPr>
                <w:rFonts w:cs="Arial"/>
              </w:rPr>
              <w:t xml:space="preserv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0E5686" w:rsidRPr="007E0B31" w14:paraId="01EA6662" w14:textId="77777777" w:rsidTr="56193979">
        <w:trPr>
          <w:cantSplit/>
        </w:trPr>
        <w:tc>
          <w:tcPr>
            <w:tcW w:w="2884" w:type="dxa"/>
          </w:tcPr>
          <w:p w14:paraId="2347B7F7" w14:textId="77777777" w:rsidR="000E5686" w:rsidRPr="007E0B31" w:rsidRDefault="000E5686" w:rsidP="000E5686">
            <w:pPr>
              <w:pStyle w:val="Arial11Bold"/>
              <w:rPr>
                <w:rFonts w:cs="Arial"/>
              </w:rPr>
            </w:pPr>
            <w:bookmarkStart w:id="65" w:name="_DV_C34"/>
            <w:r w:rsidRPr="007E0B31">
              <w:rPr>
                <w:rFonts w:cs="Arial"/>
              </w:rPr>
              <w:t xml:space="preserve">Limited Operational Notification </w:t>
            </w:r>
            <w:r w:rsidRPr="007E0B31">
              <w:rPr>
                <w:rFonts w:cs="Arial"/>
                <w:b w:val="0"/>
              </w:rPr>
              <w:t>or</w:t>
            </w:r>
            <w:r w:rsidRPr="007E0B31">
              <w:rPr>
                <w:rFonts w:cs="Arial"/>
              </w:rPr>
              <w:t xml:space="preserve"> LON</w:t>
            </w:r>
            <w:bookmarkEnd w:id="65"/>
          </w:p>
        </w:tc>
        <w:tc>
          <w:tcPr>
            <w:tcW w:w="6634" w:type="dxa"/>
          </w:tcPr>
          <w:p w14:paraId="116937FB" w14:textId="55A25BAD" w:rsidR="000E5686" w:rsidRPr="007E0B31" w:rsidRDefault="000E5686" w:rsidP="000E5686">
            <w:pPr>
              <w:pStyle w:val="TableArial11"/>
              <w:rPr>
                <w:rFonts w:cs="Arial"/>
              </w:rPr>
            </w:pPr>
            <w:bookmarkStart w:id="66"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66"/>
          </w:p>
          <w:p w14:paraId="0C9542F9" w14:textId="77777777" w:rsidR="000E5686" w:rsidRPr="007E0B31" w:rsidRDefault="000E5686" w:rsidP="000E5686">
            <w:pPr>
              <w:pStyle w:val="TableArial11"/>
              <w:ind w:left="567" w:hanging="567"/>
              <w:rPr>
                <w:rFonts w:cs="Arial"/>
              </w:rPr>
            </w:pPr>
            <w:bookmarkStart w:id="67" w:name="_DV_C36"/>
            <w:r w:rsidRPr="007E0B31">
              <w:rPr>
                <w:rFonts w:cs="Arial"/>
              </w:rPr>
              <w:t>(a)</w:t>
            </w:r>
            <w:r w:rsidRPr="007E0B31">
              <w:rPr>
                <w:rFonts w:cs="Arial"/>
              </w:rPr>
              <w:tab/>
              <w:t xml:space="preserve">with the provisions of the Grid Code specified in the notice, and </w:t>
            </w:r>
            <w:bookmarkEnd w:id="67"/>
          </w:p>
          <w:p w14:paraId="5536F311" w14:textId="77777777" w:rsidR="000E5686" w:rsidRPr="007E0B31" w:rsidRDefault="000E5686" w:rsidP="000E5686">
            <w:pPr>
              <w:pStyle w:val="TableArial11"/>
              <w:ind w:left="567" w:hanging="567"/>
              <w:rPr>
                <w:rFonts w:cs="Arial"/>
              </w:rPr>
            </w:pPr>
            <w:bookmarkStart w:id="68" w:name="_DV_C37"/>
            <w:r w:rsidRPr="007E0B31">
              <w:rPr>
                <w:rFonts w:cs="Arial"/>
              </w:rPr>
              <w:t>(b)</w:t>
            </w:r>
            <w:r w:rsidRPr="007E0B31">
              <w:rPr>
                <w:rFonts w:cs="Arial"/>
              </w:rPr>
              <w:tab/>
              <w:t xml:space="preserve">where applicable, with Appendices F1 to F5 of the </w:t>
            </w:r>
            <w:r w:rsidRPr="007E0B31">
              <w:rPr>
                <w:rFonts w:cs="Arial"/>
                <w:b/>
              </w:rPr>
              <w:t xml:space="preserve">Bilateral </w:t>
            </w:r>
            <w:proofErr w:type="gramStart"/>
            <w:r w:rsidRPr="007E0B31">
              <w:rPr>
                <w:rFonts w:cs="Arial"/>
                <w:b/>
              </w:rPr>
              <w:t>Agreement</w:t>
            </w:r>
            <w:r w:rsidRPr="007E0B31">
              <w:rPr>
                <w:rFonts w:cs="Arial"/>
              </w:rPr>
              <w:t xml:space="preserve"> ,</w:t>
            </w:r>
            <w:bookmarkEnd w:id="68"/>
            <w:proofErr w:type="gramEnd"/>
          </w:p>
          <w:p w14:paraId="3817BE40" w14:textId="77777777" w:rsidR="000E5686" w:rsidRPr="007E0B31" w:rsidRDefault="000E5686" w:rsidP="000E5686">
            <w:pPr>
              <w:pStyle w:val="TableArial11"/>
              <w:rPr>
                <w:rFonts w:cs="Arial"/>
              </w:rPr>
            </w:pPr>
            <w:bookmarkStart w:id="69" w:name="_DV_C38"/>
            <w:r w:rsidRPr="007E0B31">
              <w:rPr>
                <w:rFonts w:cs="Arial"/>
              </w:rPr>
              <w:t xml:space="preserve">and specifying the </w:t>
            </w:r>
            <w:r w:rsidRPr="007E0B31">
              <w:rPr>
                <w:rFonts w:cs="Arial"/>
                <w:b/>
              </w:rPr>
              <w:t>Unresolved Issues</w:t>
            </w:r>
            <w:r w:rsidRPr="007E0B31">
              <w:rPr>
                <w:rFonts w:cs="Arial"/>
              </w:rPr>
              <w:t xml:space="preserve">. </w:t>
            </w:r>
            <w:bookmarkEnd w:id="69"/>
          </w:p>
        </w:tc>
      </w:tr>
      <w:tr w:rsidR="000E5686" w:rsidRPr="007E0B31" w14:paraId="6946C0D5" w14:textId="77777777" w:rsidTr="56193979">
        <w:trPr>
          <w:cantSplit/>
        </w:trPr>
        <w:tc>
          <w:tcPr>
            <w:tcW w:w="2884" w:type="dxa"/>
          </w:tcPr>
          <w:p w14:paraId="18667BDF" w14:textId="77777777" w:rsidR="000E5686" w:rsidRPr="007E0B31" w:rsidRDefault="000E5686" w:rsidP="000E5686">
            <w:pPr>
              <w:pStyle w:val="Arial11Bold"/>
              <w:rPr>
                <w:rFonts w:cs="Arial"/>
              </w:rPr>
            </w:pPr>
            <w:r w:rsidRPr="007E0B31">
              <w:rPr>
                <w:rFonts w:cs="Arial"/>
              </w:rPr>
              <w:t>Load</w:t>
            </w:r>
          </w:p>
        </w:tc>
        <w:tc>
          <w:tcPr>
            <w:tcW w:w="6634" w:type="dxa"/>
          </w:tcPr>
          <w:p w14:paraId="2EAACB51" w14:textId="77777777" w:rsidR="000E5686" w:rsidRPr="007E0B31" w:rsidRDefault="000E5686" w:rsidP="000E5686">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xml:space="preserve">, as the context requires, generated, </w:t>
            </w:r>
            <w:proofErr w:type="gramStart"/>
            <w:r w:rsidRPr="007E0B31">
              <w:rPr>
                <w:rFonts w:cs="Arial"/>
              </w:rPr>
              <w:t>transmitted</w:t>
            </w:r>
            <w:proofErr w:type="gramEnd"/>
            <w:r w:rsidRPr="007E0B31">
              <w:rPr>
                <w:rFonts w:cs="Arial"/>
              </w:rPr>
              <w:t xml:space="preserve"> or distributed.</w:t>
            </w:r>
          </w:p>
        </w:tc>
      </w:tr>
      <w:tr w:rsidR="000E5686" w:rsidRPr="007E0B31" w14:paraId="4CDF254C" w14:textId="77777777" w:rsidTr="56193979">
        <w:trPr>
          <w:cantSplit/>
        </w:trPr>
        <w:tc>
          <w:tcPr>
            <w:tcW w:w="2884" w:type="dxa"/>
          </w:tcPr>
          <w:p w14:paraId="5A60A67C" w14:textId="77777777" w:rsidR="000E5686" w:rsidRPr="007E0B31" w:rsidRDefault="000E5686" w:rsidP="000E5686">
            <w:pPr>
              <w:pStyle w:val="Arial11Bold"/>
              <w:rPr>
                <w:rFonts w:cs="Arial"/>
              </w:rPr>
            </w:pPr>
            <w:r w:rsidRPr="007E0B31">
              <w:rPr>
                <w:rFonts w:cs="Arial"/>
              </w:rPr>
              <w:t>Loaded</w:t>
            </w:r>
          </w:p>
        </w:tc>
        <w:tc>
          <w:tcPr>
            <w:tcW w:w="6634" w:type="dxa"/>
          </w:tcPr>
          <w:p w14:paraId="48DFCD98" w14:textId="77777777" w:rsidR="000E5686" w:rsidRPr="007E0B31" w:rsidRDefault="000E5686" w:rsidP="000E5686">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0E5686" w:rsidRPr="007E0B31" w14:paraId="4482A9A2" w14:textId="77777777" w:rsidTr="56193979">
        <w:trPr>
          <w:cantSplit/>
        </w:trPr>
        <w:tc>
          <w:tcPr>
            <w:tcW w:w="2884" w:type="dxa"/>
          </w:tcPr>
          <w:p w14:paraId="7CAD6FB9" w14:textId="02710C28" w:rsidR="000E5686" w:rsidRPr="00A42C57" w:rsidRDefault="000E5686" w:rsidP="000E5686">
            <w:pPr>
              <w:pStyle w:val="Arial11Bold"/>
              <w:rPr>
                <w:rFonts w:cs="Arial"/>
              </w:rPr>
            </w:pPr>
            <w:r w:rsidRPr="002510FF">
              <w:rPr>
                <w:rFonts w:cs="Arial"/>
              </w:rPr>
              <w:t>Load Angle</w:t>
            </w:r>
          </w:p>
        </w:tc>
        <w:tc>
          <w:tcPr>
            <w:tcW w:w="6634" w:type="dxa"/>
          </w:tcPr>
          <w:p w14:paraId="24A40C90" w14:textId="45EC0D1C" w:rsidR="000E5686" w:rsidRPr="00A42C57" w:rsidRDefault="000E5686" w:rsidP="000E5686">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0E5686" w:rsidRPr="007E0B31" w14:paraId="3FF8744F" w14:textId="77777777" w:rsidTr="56193979">
        <w:trPr>
          <w:cantSplit/>
        </w:trPr>
        <w:tc>
          <w:tcPr>
            <w:tcW w:w="2884" w:type="dxa"/>
          </w:tcPr>
          <w:p w14:paraId="27A6AFB9" w14:textId="77777777" w:rsidR="000E5686" w:rsidRPr="007E0B31" w:rsidRDefault="000E5686" w:rsidP="000E5686">
            <w:pPr>
              <w:pStyle w:val="Arial11Bold"/>
              <w:rPr>
                <w:rFonts w:cs="Arial"/>
              </w:rPr>
            </w:pPr>
            <w:r w:rsidRPr="007E0B31">
              <w:rPr>
                <w:rFonts w:cs="Arial"/>
              </w:rPr>
              <w:t>Load Factor</w:t>
            </w:r>
          </w:p>
        </w:tc>
        <w:tc>
          <w:tcPr>
            <w:tcW w:w="6634" w:type="dxa"/>
          </w:tcPr>
          <w:p w14:paraId="40B02140" w14:textId="77777777" w:rsidR="000E5686" w:rsidRPr="007E0B31" w:rsidRDefault="000E5686" w:rsidP="000E5686">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0E5686" w:rsidRPr="007E0B31" w14:paraId="0EBC5AE2" w14:textId="77777777" w:rsidTr="56193979">
        <w:trPr>
          <w:cantSplit/>
        </w:trPr>
        <w:tc>
          <w:tcPr>
            <w:tcW w:w="2884" w:type="dxa"/>
          </w:tcPr>
          <w:p w14:paraId="3992CF4B" w14:textId="77777777" w:rsidR="000E5686" w:rsidRPr="007E0B31" w:rsidRDefault="000E5686" w:rsidP="000E5686">
            <w:pPr>
              <w:pStyle w:val="Arial11Bold"/>
              <w:rPr>
                <w:rFonts w:cs="Arial"/>
              </w:rPr>
            </w:pPr>
            <w:r w:rsidRPr="007E0B31">
              <w:rPr>
                <w:rFonts w:cs="Arial"/>
              </w:rPr>
              <w:lastRenderedPageBreak/>
              <w:t>Load Management Block</w:t>
            </w:r>
          </w:p>
        </w:tc>
        <w:tc>
          <w:tcPr>
            <w:tcW w:w="6634" w:type="dxa"/>
          </w:tcPr>
          <w:p w14:paraId="50274CDB" w14:textId="77777777" w:rsidR="000E5686" w:rsidRPr="007E0B31" w:rsidRDefault="000E5686" w:rsidP="000E5686">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0E5686" w:rsidRPr="007E0B31" w14:paraId="53E23EC8" w14:textId="77777777" w:rsidTr="56193979">
        <w:trPr>
          <w:cantSplit/>
        </w:trPr>
        <w:tc>
          <w:tcPr>
            <w:tcW w:w="2884" w:type="dxa"/>
          </w:tcPr>
          <w:p w14:paraId="6AF74419" w14:textId="77777777" w:rsidR="000E5686" w:rsidRPr="007E0B31" w:rsidRDefault="000E5686" w:rsidP="000E5686">
            <w:pPr>
              <w:pStyle w:val="Arial11Bold"/>
              <w:rPr>
                <w:rFonts w:cs="Arial"/>
              </w:rPr>
            </w:pPr>
            <w:r w:rsidRPr="007E0B31">
              <w:rPr>
                <w:rFonts w:cs="Arial"/>
              </w:rPr>
              <w:t xml:space="preserve">Local Joint Restoration Plan </w:t>
            </w:r>
          </w:p>
        </w:tc>
        <w:tc>
          <w:tcPr>
            <w:tcW w:w="6634" w:type="dxa"/>
          </w:tcPr>
          <w:p w14:paraId="2AFC7589" w14:textId="636D88AC" w:rsidR="000E5686" w:rsidRPr="000B675D" w:rsidRDefault="000E5686" w:rsidP="000E5686">
            <w:pPr>
              <w:pStyle w:val="Default"/>
              <w:jc w:val="both"/>
            </w:pPr>
            <w:r w:rsidRPr="005C20E3">
              <w:rPr>
                <w:sz w:val="20"/>
                <w:szCs w:val="20"/>
              </w:rPr>
              <w:t xml:space="preserve">A plan produced under OC9.4.7.12 detailing the agreed method and procedure by which a </w:t>
            </w:r>
            <w:r w:rsidRPr="004C77B9">
              <w:rPr>
                <w:b/>
                <w:sz w:val="20"/>
                <w:szCs w:val="20"/>
              </w:rPr>
              <w:t xml:space="preserve">Black Start Service Provider </w:t>
            </w:r>
            <w:r w:rsidRPr="005C20E3">
              <w:rPr>
                <w:sz w:val="20"/>
                <w:szCs w:val="20"/>
              </w:rPr>
              <w:t xml:space="preserve">will energise part of the </w:t>
            </w:r>
            <w:r w:rsidRPr="005C20E3">
              <w:rPr>
                <w:b/>
                <w:sz w:val="20"/>
                <w:szCs w:val="20"/>
              </w:rPr>
              <w:t xml:space="preserve">Total System </w:t>
            </w:r>
            <w:r w:rsidRPr="005C20E3">
              <w:rPr>
                <w:sz w:val="20"/>
                <w:szCs w:val="20"/>
              </w:rPr>
              <w:t xml:space="preserve">and meet complementary blocks of local </w:t>
            </w:r>
            <w:r w:rsidRPr="005C20E3">
              <w:rPr>
                <w:b/>
                <w:sz w:val="20"/>
                <w:szCs w:val="20"/>
              </w:rPr>
              <w:t xml:space="preserve">Demand </w:t>
            </w:r>
            <w:proofErr w:type="gramStart"/>
            <w:r w:rsidRPr="005C20E3">
              <w:rPr>
                <w:sz w:val="20"/>
                <w:szCs w:val="20"/>
              </w:rPr>
              <w:t>so as to</w:t>
            </w:r>
            <w:proofErr w:type="gramEnd"/>
            <w:r w:rsidRPr="005C20E3">
              <w:rPr>
                <w:sz w:val="20"/>
                <w:szCs w:val="20"/>
              </w:rPr>
              <w:t xml:space="preserve"> form a </w:t>
            </w:r>
            <w:r w:rsidRPr="005C20E3">
              <w:rPr>
                <w:b/>
                <w:sz w:val="20"/>
                <w:szCs w:val="20"/>
              </w:rPr>
              <w:t>Power Island</w:t>
            </w:r>
            <w:r w:rsidRPr="005C20E3">
              <w:rPr>
                <w:sz w:val="20"/>
                <w:szCs w:val="20"/>
              </w:rPr>
              <w:t>.</w:t>
            </w:r>
            <w:r w:rsidRPr="004C77B9">
              <w:rPr>
                <w:sz w:val="20"/>
                <w:szCs w:val="20"/>
              </w:rPr>
              <w:t xml:space="preserve"> </w:t>
            </w:r>
          </w:p>
          <w:p w14:paraId="61DD5BE2" w14:textId="77777777" w:rsidR="000E5686" w:rsidRDefault="000E5686" w:rsidP="000E5686">
            <w:pPr>
              <w:pStyle w:val="Default"/>
              <w:jc w:val="both"/>
              <w:rPr>
                <w:sz w:val="20"/>
                <w:szCs w:val="20"/>
              </w:rPr>
            </w:pPr>
          </w:p>
          <w:p w14:paraId="3235C563" w14:textId="754EFD86" w:rsidR="000E5686" w:rsidRPr="007E0B31" w:rsidRDefault="000E5686" w:rsidP="000E5686">
            <w:pPr>
              <w:pStyle w:val="TableArial11"/>
              <w:rPr>
                <w:rFonts w:cs="Arial"/>
              </w:rPr>
            </w:pPr>
            <w:r w:rsidRPr="007E0B31">
              <w:rPr>
                <w:rFonts w:cs="Arial"/>
              </w:rPr>
              <w:t xml:space="preserve">In Scotland, the plan may also: cover more than one </w:t>
            </w:r>
            <w:r w:rsidRPr="007E0B31">
              <w:rPr>
                <w:rFonts w:cs="Arial"/>
                <w:b/>
              </w:rPr>
              <w:t xml:space="preserve">Black Start </w:t>
            </w:r>
            <w:r>
              <w:rPr>
                <w:rFonts w:cs="Arial"/>
                <w:b/>
              </w:rPr>
              <w:t>Service Provider</w:t>
            </w:r>
            <w:r w:rsidRPr="007E0B31">
              <w:rPr>
                <w:rFonts w:cs="Arial"/>
              </w:rPr>
              <w:t>; includ</w:t>
            </w:r>
            <w:r>
              <w:rPr>
                <w:rFonts w:cs="Arial"/>
              </w:rPr>
              <w:t>ing</w:t>
            </w:r>
            <w:r w:rsidRPr="007E0B31">
              <w:rPr>
                <w:rFonts w:cs="Arial"/>
              </w:rPr>
              <w:t xml:space="preserve"> </w:t>
            </w:r>
            <w:r w:rsidRPr="007E0B31">
              <w:rPr>
                <w:rFonts w:cs="Arial"/>
                <w:b/>
              </w:rPr>
              <w:t>Gensets</w:t>
            </w:r>
            <w:r w:rsidRPr="005C20E3">
              <w:rPr>
                <w:b/>
              </w:rPr>
              <w:t xml:space="preserve"> </w:t>
            </w:r>
            <w:r w:rsidRPr="007E0B31">
              <w:rPr>
                <w:rFonts w:cs="Arial"/>
              </w:rPr>
              <w:t xml:space="preserve">other than those at a </w:t>
            </w:r>
            <w:r w:rsidRPr="007E0B31">
              <w:rPr>
                <w:rFonts w:cs="Arial"/>
                <w:b/>
              </w:rPr>
              <w:t>Black Start Station</w:t>
            </w:r>
            <w:r w:rsidRPr="005C20E3">
              <w:rPr>
                <w:b/>
              </w:rPr>
              <w:t xml:space="preserve"> </w:t>
            </w:r>
            <w:r w:rsidRPr="007E0B31">
              <w:rPr>
                <w:rFonts w:cs="Arial"/>
              </w:rPr>
              <w:t xml:space="preserve">and cover the creation of one or more </w:t>
            </w:r>
            <w:r w:rsidRPr="007E0B31">
              <w:rPr>
                <w:rFonts w:cs="Arial"/>
                <w:b/>
              </w:rPr>
              <w:t>Power Islands</w:t>
            </w:r>
            <w:r w:rsidRPr="005C20E3">
              <w:rPr>
                <w:highlight w:val="darkGray"/>
              </w:rPr>
              <w:t>.</w:t>
            </w:r>
          </w:p>
        </w:tc>
      </w:tr>
      <w:tr w:rsidR="000E5686" w:rsidRPr="007E0B31" w14:paraId="74F6FA25" w14:textId="77777777" w:rsidTr="56193979">
        <w:trPr>
          <w:cantSplit/>
        </w:trPr>
        <w:tc>
          <w:tcPr>
            <w:tcW w:w="2884" w:type="dxa"/>
          </w:tcPr>
          <w:p w14:paraId="298F5400" w14:textId="77777777" w:rsidR="000E5686" w:rsidRPr="007E0B31" w:rsidRDefault="000E5686" w:rsidP="000E5686">
            <w:pPr>
              <w:pStyle w:val="Arial11Bold"/>
              <w:rPr>
                <w:rFonts w:cs="Arial"/>
              </w:rPr>
            </w:pPr>
            <w:r w:rsidRPr="007E0B31">
              <w:rPr>
                <w:rFonts w:cs="Arial"/>
              </w:rPr>
              <w:t>Local Safety Instructions</w:t>
            </w:r>
          </w:p>
        </w:tc>
        <w:tc>
          <w:tcPr>
            <w:tcW w:w="6634" w:type="dxa"/>
          </w:tcPr>
          <w:p w14:paraId="7A965991" w14:textId="1F7D937B" w:rsidR="000E5686" w:rsidRPr="007E0B31" w:rsidRDefault="000E5686" w:rsidP="000E5686">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r w:rsidRPr="007E0B31">
              <w:rPr>
                <w:rFonts w:cs="Arial"/>
              </w:rPr>
              <w:t xml:space="preserve"> or </w:t>
            </w:r>
            <w:r w:rsidRPr="007E0B31">
              <w:rPr>
                <w:rFonts w:cs="Arial"/>
                <w:b/>
              </w:rPr>
              <w:t>User's</w:t>
            </w:r>
            <w:r w:rsidRPr="007E0B31">
              <w:rPr>
                <w:rFonts w:cs="Arial"/>
              </w:rPr>
              <w:t xml:space="preserve"> relevant manager, setting down the methods of achieving the objectives of </w:t>
            </w:r>
            <w:r w:rsidRPr="00803955">
              <w:rPr>
                <w:rFonts w:cs="Arial"/>
                <w:b/>
              </w:rPr>
              <w:t>NGET</w:t>
            </w:r>
            <w:r w:rsidRPr="007E0B31">
              <w:rPr>
                <w:rFonts w:cs="Arial"/>
                <w:b/>
              </w:rPr>
              <w:t>'s</w:t>
            </w:r>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0E5686" w:rsidRPr="007E0B31" w14:paraId="77B1C1F3" w14:textId="77777777" w:rsidTr="56193979">
        <w:trPr>
          <w:cantSplit/>
        </w:trPr>
        <w:tc>
          <w:tcPr>
            <w:tcW w:w="2884" w:type="dxa"/>
          </w:tcPr>
          <w:p w14:paraId="41E761FD" w14:textId="77777777" w:rsidR="000E5686" w:rsidRPr="007E0B31" w:rsidRDefault="000E5686" w:rsidP="000E5686">
            <w:pPr>
              <w:pStyle w:val="Arial11Bold"/>
              <w:rPr>
                <w:rFonts w:cs="Arial"/>
              </w:rPr>
            </w:pPr>
            <w:r w:rsidRPr="007E0B31">
              <w:rPr>
                <w:rFonts w:cs="Arial"/>
              </w:rPr>
              <w:t>Local Switching Procedure</w:t>
            </w:r>
          </w:p>
        </w:tc>
        <w:tc>
          <w:tcPr>
            <w:tcW w:w="6634" w:type="dxa"/>
          </w:tcPr>
          <w:p w14:paraId="64A70D2F" w14:textId="77777777" w:rsidR="000E5686" w:rsidRPr="007E0B31" w:rsidRDefault="000E5686" w:rsidP="000E5686">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0E5686" w:rsidRPr="007E0B31" w14:paraId="4247B2A6" w14:textId="77777777" w:rsidTr="56193979">
        <w:trPr>
          <w:cantSplit/>
        </w:trPr>
        <w:tc>
          <w:tcPr>
            <w:tcW w:w="2884" w:type="dxa"/>
          </w:tcPr>
          <w:p w14:paraId="796A8D79" w14:textId="77777777" w:rsidR="000E5686" w:rsidRPr="007E0B31" w:rsidRDefault="000E5686" w:rsidP="000E5686">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0E5686" w:rsidRPr="007E0B31" w:rsidRDefault="000E5686" w:rsidP="000E5686">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0E5686" w:rsidRPr="007E0B31" w14:paraId="7AF5C5F6" w14:textId="77777777" w:rsidTr="56193979">
        <w:trPr>
          <w:cantSplit/>
        </w:trPr>
        <w:tc>
          <w:tcPr>
            <w:tcW w:w="2884" w:type="dxa"/>
          </w:tcPr>
          <w:p w14:paraId="539D52FC" w14:textId="77777777" w:rsidR="000E5686" w:rsidRPr="007E0B31" w:rsidRDefault="000E5686" w:rsidP="000E5686">
            <w:pPr>
              <w:pStyle w:val="Arial11Bold"/>
              <w:rPr>
                <w:rFonts w:cs="Arial"/>
              </w:rPr>
            </w:pPr>
            <w:r w:rsidRPr="007E0B31">
              <w:rPr>
                <w:rFonts w:cs="Arial"/>
              </w:rPr>
              <w:t>Location</w:t>
            </w:r>
          </w:p>
        </w:tc>
        <w:tc>
          <w:tcPr>
            <w:tcW w:w="6634" w:type="dxa"/>
          </w:tcPr>
          <w:p w14:paraId="55856EBA" w14:textId="77777777" w:rsidR="000E5686" w:rsidRPr="007E0B31" w:rsidRDefault="000E5686" w:rsidP="000E5686">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0E5686" w:rsidRPr="007E0B31" w14:paraId="0E4BDD8F" w14:textId="77777777" w:rsidTr="56193979">
        <w:trPr>
          <w:cantSplit/>
        </w:trPr>
        <w:tc>
          <w:tcPr>
            <w:tcW w:w="2884" w:type="dxa"/>
          </w:tcPr>
          <w:p w14:paraId="41B859E4" w14:textId="77777777" w:rsidR="000E5686" w:rsidRPr="007E0B31" w:rsidRDefault="000E5686" w:rsidP="000E5686">
            <w:pPr>
              <w:pStyle w:val="Arial11Bold"/>
              <w:rPr>
                <w:rFonts w:cs="Arial"/>
              </w:rPr>
            </w:pPr>
            <w:r w:rsidRPr="007E0B31">
              <w:rPr>
                <w:rFonts w:cs="Arial"/>
              </w:rPr>
              <w:t>Locked</w:t>
            </w:r>
          </w:p>
        </w:tc>
        <w:tc>
          <w:tcPr>
            <w:tcW w:w="6634" w:type="dxa"/>
          </w:tcPr>
          <w:p w14:paraId="585D4C7B" w14:textId="77777777" w:rsidR="000E5686" w:rsidRPr="007E0B31" w:rsidRDefault="000E5686" w:rsidP="000E5686">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0E5686" w:rsidRPr="007E0B31" w14:paraId="57EA3F5C" w14:textId="77777777" w:rsidTr="56193979">
        <w:trPr>
          <w:cantSplit/>
        </w:trPr>
        <w:tc>
          <w:tcPr>
            <w:tcW w:w="2884" w:type="dxa"/>
          </w:tcPr>
          <w:p w14:paraId="0F7F6662" w14:textId="77777777" w:rsidR="000E5686" w:rsidRPr="007E0B31" w:rsidRDefault="000E5686" w:rsidP="000E5686">
            <w:pPr>
              <w:pStyle w:val="Arial11Bold"/>
              <w:rPr>
                <w:rFonts w:cs="Arial"/>
              </w:rPr>
            </w:pPr>
            <w:r w:rsidRPr="007E0B31">
              <w:rPr>
                <w:rFonts w:cs="Arial"/>
              </w:rPr>
              <w:t>Locking</w:t>
            </w:r>
          </w:p>
        </w:tc>
        <w:tc>
          <w:tcPr>
            <w:tcW w:w="6634" w:type="dxa"/>
          </w:tcPr>
          <w:p w14:paraId="25877041" w14:textId="77777777" w:rsidR="000E5686" w:rsidRPr="007E0B31" w:rsidRDefault="000E5686" w:rsidP="000E5686">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0E5686" w:rsidRPr="007E0B31" w14:paraId="05FD6AF9" w14:textId="77777777" w:rsidTr="56193979">
        <w:trPr>
          <w:cantSplit/>
        </w:trPr>
        <w:tc>
          <w:tcPr>
            <w:tcW w:w="2884" w:type="dxa"/>
          </w:tcPr>
          <w:p w14:paraId="508D8CC7" w14:textId="77777777" w:rsidR="000E5686" w:rsidRPr="007E0B31" w:rsidRDefault="000E5686" w:rsidP="000E5686">
            <w:pPr>
              <w:pStyle w:val="Arial11Bold"/>
              <w:rPr>
                <w:rFonts w:cs="Arial"/>
              </w:rPr>
            </w:pPr>
            <w:r w:rsidRPr="007E0B31">
              <w:rPr>
                <w:rFonts w:cs="Arial"/>
              </w:rPr>
              <w:t>Low Frequency Relay</w:t>
            </w:r>
          </w:p>
        </w:tc>
        <w:tc>
          <w:tcPr>
            <w:tcW w:w="6634" w:type="dxa"/>
          </w:tcPr>
          <w:p w14:paraId="615E9EC2" w14:textId="77777777" w:rsidR="000E5686" w:rsidRPr="007E0B31" w:rsidRDefault="000E5686" w:rsidP="000E5686">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0E5686" w:rsidRPr="007E0B31" w14:paraId="3E4531E5" w14:textId="77777777" w:rsidTr="56193979">
        <w:trPr>
          <w:cantSplit/>
        </w:trPr>
        <w:tc>
          <w:tcPr>
            <w:tcW w:w="2884" w:type="dxa"/>
          </w:tcPr>
          <w:p w14:paraId="65FD748C" w14:textId="77777777" w:rsidR="000E5686" w:rsidRPr="007E0B31" w:rsidRDefault="000E5686" w:rsidP="000E5686">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0E5686" w:rsidRPr="007E0B31" w:rsidRDefault="000E5686" w:rsidP="000E5686">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0E5686" w:rsidRPr="007E0B31" w14:paraId="1231D50D" w14:textId="77777777" w:rsidTr="56193979">
        <w:trPr>
          <w:cantSplit/>
        </w:trPr>
        <w:tc>
          <w:tcPr>
            <w:tcW w:w="2884" w:type="dxa"/>
          </w:tcPr>
          <w:p w14:paraId="7F97E239" w14:textId="77777777" w:rsidR="000E5686" w:rsidRPr="007E0B31" w:rsidRDefault="000E5686" w:rsidP="000E5686">
            <w:pPr>
              <w:pStyle w:val="Arial11Bold"/>
              <w:rPr>
                <w:rFonts w:cs="Arial"/>
              </w:rPr>
            </w:pPr>
            <w:r w:rsidRPr="007E0B31">
              <w:rPr>
                <w:rFonts w:cs="Arial"/>
              </w:rPr>
              <w:t>LV Side of the Offshore Platform</w:t>
            </w:r>
          </w:p>
        </w:tc>
        <w:tc>
          <w:tcPr>
            <w:tcW w:w="6634" w:type="dxa"/>
          </w:tcPr>
          <w:p w14:paraId="00CEA237" w14:textId="77777777" w:rsidR="000E5686" w:rsidRPr="007E0B31" w:rsidRDefault="000E5686" w:rsidP="000E5686">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0E5686" w:rsidRPr="007E0B31" w14:paraId="43E02C23" w14:textId="77777777" w:rsidTr="56193979">
        <w:trPr>
          <w:cantSplit/>
        </w:trPr>
        <w:tc>
          <w:tcPr>
            <w:tcW w:w="2884" w:type="dxa"/>
          </w:tcPr>
          <w:p w14:paraId="149BA9AB" w14:textId="77777777" w:rsidR="000E5686" w:rsidRPr="007E0B31" w:rsidRDefault="000E5686" w:rsidP="000E5686">
            <w:pPr>
              <w:pStyle w:val="Level1Text"/>
              <w:tabs>
                <w:tab w:val="left" w:pos="0"/>
                <w:tab w:val="left" w:pos="34"/>
              </w:tabs>
              <w:ind w:left="0" w:firstLine="0"/>
              <w:rPr>
                <w:rFonts w:cs="Arial"/>
                <w:b/>
                <w:color w:val="auto"/>
                <w:lang w:val="en-GB"/>
              </w:rPr>
            </w:pPr>
            <w:r w:rsidRPr="007E0B31">
              <w:rPr>
                <w:rFonts w:cs="Arial"/>
                <w:b/>
                <w:color w:val="auto"/>
              </w:rPr>
              <w:lastRenderedPageBreak/>
              <w:t>Main Plant and Apparatus</w:t>
            </w:r>
          </w:p>
        </w:tc>
        <w:tc>
          <w:tcPr>
            <w:tcW w:w="6634" w:type="dxa"/>
          </w:tcPr>
          <w:p w14:paraId="32C8C795" w14:textId="20E0653A"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0E5686" w:rsidRDefault="000E5686" w:rsidP="000E5686">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0E5686" w:rsidRPr="00745344" w:rsidRDefault="000E5686" w:rsidP="000E5686">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0E5686" w:rsidRPr="007E0B31" w14:paraId="29A17BF0" w14:textId="77777777" w:rsidTr="56193979">
        <w:trPr>
          <w:cantSplit/>
        </w:trPr>
        <w:tc>
          <w:tcPr>
            <w:tcW w:w="2884" w:type="dxa"/>
          </w:tcPr>
          <w:p w14:paraId="0A0A0725" w14:textId="77777777" w:rsidR="000E5686" w:rsidRPr="007E0B31" w:rsidRDefault="000E5686" w:rsidP="000E5686">
            <w:pPr>
              <w:pStyle w:val="Arial11Bold"/>
              <w:rPr>
                <w:rFonts w:cs="Arial"/>
              </w:rPr>
            </w:pPr>
            <w:r w:rsidRPr="007E0B31">
              <w:rPr>
                <w:rFonts w:cs="Arial"/>
              </w:rPr>
              <w:t>Main Protection</w:t>
            </w:r>
          </w:p>
        </w:tc>
        <w:tc>
          <w:tcPr>
            <w:tcW w:w="6634" w:type="dxa"/>
          </w:tcPr>
          <w:p w14:paraId="3DC0D468" w14:textId="77777777" w:rsidR="000E5686" w:rsidRPr="007E0B31" w:rsidRDefault="000E5686" w:rsidP="000E5686">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0E5686" w:rsidRPr="007E0B31" w14:paraId="76CC7C36" w14:textId="77777777" w:rsidTr="56193979">
        <w:trPr>
          <w:cantSplit/>
        </w:trPr>
        <w:tc>
          <w:tcPr>
            <w:tcW w:w="2884" w:type="dxa"/>
          </w:tcPr>
          <w:p w14:paraId="331C7E14" w14:textId="77777777" w:rsidR="000E5686" w:rsidRPr="007E0B31" w:rsidRDefault="000E5686" w:rsidP="000E5686">
            <w:pPr>
              <w:pStyle w:val="Arial11Bold"/>
              <w:rPr>
                <w:rFonts w:cs="Arial"/>
              </w:rPr>
            </w:pPr>
            <w:bookmarkStart w:id="70" w:name="_DV_C39"/>
            <w:r w:rsidRPr="007E0B31">
              <w:rPr>
                <w:rFonts w:cs="Arial"/>
              </w:rPr>
              <w:t>Manufacturer’s Data &amp; Performance Report</w:t>
            </w:r>
            <w:bookmarkEnd w:id="70"/>
          </w:p>
        </w:tc>
        <w:tc>
          <w:tcPr>
            <w:tcW w:w="6634" w:type="dxa"/>
          </w:tcPr>
          <w:p w14:paraId="671DA193" w14:textId="02EFD935" w:rsidR="000E5686" w:rsidRPr="007E0B31" w:rsidRDefault="000E5686" w:rsidP="000E5686">
            <w:pPr>
              <w:pStyle w:val="TableArial11"/>
              <w:rPr>
                <w:rFonts w:cs="Arial"/>
              </w:rPr>
            </w:pPr>
            <w:bookmarkStart w:id="71"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71"/>
          </w:p>
        </w:tc>
      </w:tr>
      <w:tr w:rsidR="000E5686" w:rsidRPr="007E0B31" w14:paraId="0E2893AA" w14:textId="77777777" w:rsidTr="56193979">
        <w:trPr>
          <w:cantSplit/>
        </w:trPr>
        <w:tc>
          <w:tcPr>
            <w:tcW w:w="2884" w:type="dxa"/>
          </w:tcPr>
          <w:p w14:paraId="1DC60E78" w14:textId="77777777" w:rsidR="000E5686" w:rsidRPr="007E0B31" w:rsidRDefault="000E5686" w:rsidP="000E5686">
            <w:pPr>
              <w:pStyle w:val="Arial11Bold"/>
              <w:rPr>
                <w:rFonts w:cs="Arial"/>
              </w:rPr>
            </w:pPr>
            <w:r w:rsidRPr="007E0B31">
              <w:rPr>
                <w:rStyle w:val="DeltaViewInsertion"/>
                <w:rFonts w:cs="Arial"/>
                <w:color w:val="auto"/>
                <w:u w:val="none"/>
              </w:rPr>
              <w:t>Manufacturer’s Test Certificates</w:t>
            </w:r>
          </w:p>
        </w:tc>
        <w:tc>
          <w:tcPr>
            <w:tcW w:w="6634" w:type="dxa"/>
          </w:tcPr>
          <w:p w14:paraId="5225C5F8" w14:textId="62624DB0" w:rsidR="000E5686" w:rsidRPr="007E0B31" w:rsidRDefault="000E5686" w:rsidP="000E5686">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0E5686" w:rsidRPr="007E0B31" w14:paraId="0E3E88D3" w14:textId="77777777" w:rsidTr="56193979">
        <w:trPr>
          <w:cantSplit/>
        </w:trPr>
        <w:tc>
          <w:tcPr>
            <w:tcW w:w="2884" w:type="dxa"/>
          </w:tcPr>
          <w:p w14:paraId="45B588B2" w14:textId="77777777" w:rsidR="000E5686" w:rsidRPr="007E0B31" w:rsidRDefault="000E5686" w:rsidP="000E5686">
            <w:pPr>
              <w:pStyle w:val="Arial11Bold"/>
              <w:rPr>
                <w:rFonts w:cs="Arial"/>
              </w:rPr>
            </w:pPr>
            <w:r w:rsidRPr="007E0B31">
              <w:rPr>
                <w:rFonts w:cs="Arial"/>
              </w:rPr>
              <w:t>Market Operation Data Interface System (MODIS)</w:t>
            </w:r>
          </w:p>
        </w:tc>
        <w:tc>
          <w:tcPr>
            <w:tcW w:w="6634" w:type="dxa"/>
          </w:tcPr>
          <w:p w14:paraId="6049E762" w14:textId="5373A31D" w:rsidR="000E5686" w:rsidRPr="007E0B31" w:rsidRDefault="000E5686" w:rsidP="000E5686">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0E5686" w:rsidRPr="007E0B31" w14:paraId="2E9600F6" w14:textId="77777777" w:rsidTr="56193979">
        <w:trPr>
          <w:cantSplit/>
        </w:trPr>
        <w:tc>
          <w:tcPr>
            <w:tcW w:w="2884" w:type="dxa"/>
          </w:tcPr>
          <w:p w14:paraId="1013C18D" w14:textId="77777777" w:rsidR="000E5686" w:rsidRPr="007E0B31" w:rsidRDefault="000E5686" w:rsidP="000E5686">
            <w:pPr>
              <w:pStyle w:val="Arial11Bold"/>
              <w:rPr>
                <w:rFonts w:cs="Arial"/>
              </w:rPr>
            </w:pPr>
            <w:r w:rsidRPr="007E0B31">
              <w:rPr>
                <w:rFonts w:cs="Arial"/>
              </w:rPr>
              <w:t>Market Suspension Threshold</w:t>
            </w:r>
          </w:p>
        </w:tc>
        <w:tc>
          <w:tcPr>
            <w:tcW w:w="6634" w:type="dxa"/>
          </w:tcPr>
          <w:p w14:paraId="60F4E8DB" w14:textId="77777777" w:rsidR="000E5686" w:rsidRPr="007E0B31" w:rsidRDefault="000E5686" w:rsidP="000E5686">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0E5686" w:rsidRPr="007E0B31" w14:paraId="1F49614C" w14:textId="77777777" w:rsidTr="56193979">
        <w:trPr>
          <w:cantSplit/>
        </w:trPr>
        <w:tc>
          <w:tcPr>
            <w:tcW w:w="2884" w:type="dxa"/>
          </w:tcPr>
          <w:p w14:paraId="4BAFAA51" w14:textId="77777777" w:rsidR="000E5686" w:rsidRPr="007E0B31" w:rsidRDefault="000E5686" w:rsidP="000E5686">
            <w:pPr>
              <w:pStyle w:val="Arial11Bold"/>
              <w:rPr>
                <w:rFonts w:cs="Arial"/>
              </w:rPr>
            </w:pPr>
            <w:r w:rsidRPr="007E0B31">
              <w:rPr>
                <w:rFonts w:cs="Arial"/>
              </w:rPr>
              <w:t>Material Effect</w:t>
            </w:r>
          </w:p>
        </w:tc>
        <w:tc>
          <w:tcPr>
            <w:tcW w:w="6634" w:type="dxa"/>
          </w:tcPr>
          <w:p w14:paraId="2D25D42C" w14:textId="1645633C" w:rsidR="000E5686" w:rsidRPr="007E0B31" w:rsidRDefault="000E5686" w:rsidP="000E5686">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0E5686" w:rsidRPr="007E0B31" w14:paraId="4FE4892A" w14:textId="77777777" w:rsidTr="56193979">
        <w:trPr>
          <w:cantSplit/>
        </w:trPr>
        <w:tc>
          <w:tcPr>
            <w:tcW w:w="2884" w:type="dxa"/>
          </w:tcPr>
          <w:p w14:paraId="5D2654C2" w14:textId="77777777" w:rsidR="000E5686" w:rsidRPr="007E0B31" w:rsidRDefault="000E5686" w:rsidP="000E5686">
            <w:pPr>
              <w:pStyle w:val="Arial11Bold"/>
              <w:rPr>
                <w:rFonts w:cs="Arial"/>
              </w:rPr>
            </w:pPr>
            <w:r w:rsidRPr="007E0B31">
              <w:rPr>
                <w:rFonts w:cs="Arial"/>
              </w:rPr>
              <w:t>Materially Affected Party</w:t>
            </w:r>
          </w:p>
        </w:tc>
        <w:tc>
          <w:tcPr>
            <w:tcW w:w="6634" w:type="dxa"/>
          </w:tcPr>
          <w:p w14:paraId="228E8081" w14:textId="77777777" w:rsidR="000E5686" w:rsidRPr="007E0B31" w:rsidRDefault="000E5686" w:rsidP="000E5686">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0E5686" w:rsidRPr="007E0B31" w14:paraId="21849F19" w14:textId="77777777" w:rsidTr="56193979">
        <w:trPr>
          <w:cantSplit/>
        </w:trPr>
        <w:tc>
          <w:tcPr>
            <w:tcW w:w="2884" w:type="dxa"/>
          </w:tcPr>
          <w:p w14:paraId="3DA54DDA" w14:textId="1AE4917A" w:rsidR="000E5686" w:rsidRPr="007E0B31" w:rsidRDefault="000E5686" w:rsidP="000E5686">
            <w:pPr>
              <w:pStyle w:val="Arial11Bold"/>
              <w:rPr>
                <w:rFonts w:cs="Arial"/>
              </w:rPr>
            </w:pPr>
            <w:r w:rsidRPr="005C20E3">
              <w:rPr>
                <w:color w:val="000000" w:themeColor="text1"/>
              </w:rPr>
              <w:t>Maximum Export Capability</w:t>
            </w:r>
          </w:p>
        </w:tc>
        <w:tc>
          <w:tcPr>
            <w:tcW w:w="6634" w:type="dxa"/>
          </w:tcPr>
          <w:p w14:paraId="09A88861" w14:textId="6FF8BD00" w:rsidR="000E5686" w:rsidRPr="007E0B31" w:rsidRDefault="000E5686" w:rsidP="000E5686">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0E5686" w:rsidRPr="007E0B31" w14:paraId="08244F89" w14:textId="77777777" w:rsidTr="56193979">
        <w:trPr>
          <w:cantSplit/>
        </w:trPr>
        <w:tc>
          <w:tcPr>
            <w:tcW w:w="2884" w:type="dxa"/>
          </w:tcPr>
          <w:p w14:paraId="0D6EE1DC" w14:textId="77777777" w:rsidR="000E5686" w:rsidRPr="007E0B31" w:rsidRDefault="000E5686" w:rsidP="000E5686">
            <w:pPr>
              <w:pStyle w:val="Arial11Bold"/>
              <w:rPr>
                <w:rFonts w:cs="Arial"/>
                <w:highlight w:val="green"/>
              </w:rPr>
            </w:pPr>
            <w:r w:rsidRPr="007E0B31">
              <w:rPr>
                <w:rFonts w:cs="Arial"/>
              </w:rPr>
              <w:lastRenderedPageBreak/>
              <w:t>Maximum Export Capacity</w:t>
            </w:r>
          </w:p>
        </w:tc>
        <w:tc>
          <w:tcPr>
            <w:tcW w:w="6634" w:type="dxa"/>
          </w:tcPr>
          <w:p w14:paraId="71DB60FA" w14:textId="77777777" w:rsidR="000E5686" w:rsidRPr="007E0B31" w:rsidRDefault="000E5686" w:rsidP="000E5686">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0E5686" w:rsidRPr="007E0B31" w14:paraId="0948B47C" w14:textId="77777777" w:rsidTr="56193979">
        <w:trPr>
          <w:cantSplit/>
        </w:trPr>
        <w:tc>
          <w:tcPr>
            <w:tcW w:w="2884" w:type="dxa"/>
          </w:tcPr>
          <w:p w14:paraId="740BDFDB" w14:textId="77777777" w:rsidR="000E5686" w:rsidRPr="007E0B31" w:rsidRDefault="000E5686" w:rsidP="000E5686">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0E5686" w:rsidRPr="007E0B31" w14:paraId="37163BB3" w14:textId="77777777" w:rsidTr="56193979">
        <w:trPr>
          <w:cantSplit/>
        </w:trPr>
        <w:tc>
          <w:tcPr>
            <w:tcW w:w="2884" w:type="dxa"/>
          </w:tcPr>
          <w:p w14:paraId="4540B3A4" w14:textId="77777777" w:rsidR="000E5686" w:rsidRPr="007E0B31" w:rsidRDefault="000E5686" w:rsidP="000E5686">
            <w:pPr>
              <w:pStyle w:val="Arial11Bold"/>
              <w:rPr>
                <w:rFonts w:cs="Arial"/>
              </w:rPr>
            </w:pPr>
            <w:r w:rsidRPr="007E0B31">
              <w:rPr>
                <w:rFonts w:cs="Arial"/>
              </w:rPr>
              <w:t>Maximum Generation Service or MGS</w:t>
            </w:r>
          </w:p>
        </w:tc>
        <w:tc>
          <w:tcPr>
            <w:tcW w:w="6634" w:type="dxa"/>
          </w:tcPr>
          <w:p w14:paraId="5E387610" w14:textId="7EFCA426" w:rsidR="000E5686" w:rsidRPr="007E0B31" w:rsidRDefault="000E5686" w:rsidP="000E5686">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0E5686" w:rsidRPr="007E0B31" w14:paraId="1FF4E953" w14:textId="77777777" w:rsidTr="56193979">
        <w:trPr>
          <w:cantSplit/>
        </w:trPr>
        <w:tc>
          <w:tcPr>
            <w:tcW w:w="2884" w:type="dxa"/>
          </w:tcPr>
          <w:p w14:paraId="6AFD0D7A" w14:textId="77777777" w:rsidR="000E5686" w:rsidRPr="007E0B31" w:rsidRDefault="000E5686" w:rsidP="000E5686">
            <w:pPr>
              <w:pStyle w:val="Arial11Bold"/>
              <w:rPr>
                <w:rFonts w:cs="Arial"/>
              </w:rPr>
            </w:pPr>
            <w:r w:rsidRPr="007E0B31">
              <w:rPr>
                <w:rFonts w:cs="Arial"/>
              </w:rPr>
              <w:t>Maximum Generation Service Agreement</w:t>
            </w:r>
          </w:p>
        </w:tc>
        <w:tc>
          <w:tcPr>
            <w:tcW w:w="6634" w:type="dxa"/>
          </w:tcPr>
          <w:p w14:paraId="08FAFE28" w14:textId="4B8999EC" w:rsidR="000E5686" w:rsidRPr="007E0B31" w:rsidRDefault="000E5686" w:rsidP="000E5686">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0E5686" w:rsidRPr="007E0B31" w14:paraId="52F03BE5" w14:textId="77777777" w:rsidTr="56193979">
        <w:trPr>
          <w:cantSplit/>
        </w:trPr>
        <w:tc>
          <w:tcPr>
            <w:tcW w:w="2884" w:type="dxa"/>
          </w:tcPr>
          <w:p w14:paraId="11A7CFC0" w14:textId="77777777" w:rsidR="000E5686" w:rsidRPr="007E0B31" w:rsidRDefault="000E5686" w:rsidP="000E5686">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6634" w:type="dxa"/>
          </w:tcPr>
          <w:p w14:paraId="6DD9ADDF" w14:textId="78E2D9AF" w:rsidR="000E5686" w:rsidRPr="007E0B31" w:rsidRDefault="000E5686" w:rsidP="000E5686">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0E5686" w:rsidRPr="007E0B31" w14:paraId="11D155E9" w14:textId="77777777" w:rsidTr="56193979">
        <w:trPr>
          <w:cantSplit/>
        </w:trPr>
        <w:tc>
          <w:tcPr>
            <w:tcW w:w="2884" w:type="dxa"/>
          </w:tcPr>
          <w:p w14:paraId="62C8C8BB" w14:textId="217F8DC3" w:rsidR="000E5686" w:rsidRPr="007E0B31" w:rsidRDefault="000E5686" w:rsidP="000E5686">
            <w:pPr>
              <w:pStyle w:val="Arial11Bold"/>
              <w:rPr>
                <w:rFonts w:cs="Arial"/>
              </w:rPr>
            </w:pPr>
            <w:r w:rsidRPr="005C20E3">
              <w:rPr>
                <w:color w:val="000000" w:themeColor="text1"/>
              </w:rPr>
              <w:t>Maximum Import Capability</w:t>
            </w:r>
          </w:p>
        </w:tc>
        <w:tc>
          <w:tcPr>
            <w:tcW w:w="6634" w:type="dxa"/>
          </w:tcPr>
          <w:p w14:paraId="4BC9A525" w14:textId="34778CF5" w:rsidR="000E5686" w:rsidRPr="007E0B31" w:rsidRDefault="000E5686" w:rsidP="000E5686">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0E5686" w:rsidRPr="007E0B31" w14:paraId="0967C22C" w14:textId="77777777" w:rsidTr="56193979">
        <w:trPr>
          <w:cantSplit/>
        </w:trPr>
        <w:tc>
          <w:tcPr>
            <w:tcW w:w="2884" w:type="dxa"/>
          </w:tcPr>
          <w:p w14:paraId="6536B201" w14:textId="77777777" w:rsidR="000E5686" w:rsidRPr="007E0B31" w:rsidRDefault="000E5686" w:rsidP="000E5686">
            <w:pPr>
              <w:pStyle w:val="Arial11Bold"/>
              <w:rPr>
                <w:rFonts w:cs="Arial"/>
                <w:highlight w:val="green"/>
              </w:rPr>
            </w:pPr>
            <w:r w:rsidRPr="007E0B31">
              <w:rPr>
                <w:rFonts w:cs="Arial"/>
              </w:rPr>
              <w:t>Maximum Import Capacity</w:t>
            </w:r>
          </w:p>
        </w:tc>
        <w:tc>
          <w:tcPr>
            <w:tcW w:w="6634" w:type="dxa"/>
          </w:tcPr>
          <w:p w14:paraId="7E57CD31" w14:textId="77777777" w:rsidR="000E5686" w:rsidRPr="007E0B31" w:rsidRDefault="000E5686" w:rsidP="000E5686">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0E5686" w:rsidRPr="007E0B31" w14:paraId="03CA429B" w14:textId="77777777" w:rsidTr="56193979">
        <w:trPr>
          <w:cantSplit/>
        </w:trPr>
        <w:tc>
          <w:tcPr>
            <w:tcW w:w="2884" w:type="dxa"/>
          </w:tcPr>
          <w:p w14:paraId="2ED59A0E" w14:textId="77777777" w:rsidR="000E5686" w:rsidRPr="007E0B31" w:rsidRDefault="000E5686" w:rsidP="000E5686">
            <w:pPr>
              <w:pStyle w:val="Arial11Bold"/>
              <w:rPr>
                <w:rFonts w:cs="Arial"/>
              </w:rPr>
            </w:pPr>
            <w:r w:rsidRPr="00373816">
              <w:t xml:space="preserve">Maximum Import Power </w:t>
            </w:r>
          </w:p>
        </w:tc>
        <w:tc>
          <w:tcPr>
            <w:tcW w:w="6634" w:type="dxa"/>
          </w:tcPr>
          <w:p w14:paraId="5383D68A" w14:textId="77777777" w:rsidR="000E5686" w:rsidRPr="007E0B31" w:rsidRDefault="000E5686" w:rsidP="000E5686">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0E5686" w:rsidRPr="007E0B31" w14:paraId="3B0FB9D5" w14:textId="77777777" w:rsidTr="56193979">
        <w:trPr>
          <w:cantSplit/>
        </w:trPr>
        <w:tc>
          <w:tcPr>
            <w:tcW w:w="2884" w:type="dxa"/>
          </w:tcPr>
          <w:p w14:paraId="6C90BEB7" w14:textId="77777777" w:rsidR="000E5686" w:rsidRPr="007E0B31" w:rsidRDefault="000E5686" w:rsidP="000E5686">
            <w:pPr>
              <w:pStyle w:val="Arial11Bold"/>
              <w:rPr>
                <w:rFonts w:cs="Arial"/>
              </w:rPr>
            </w:pPr>
            <w:r w:rsidRPr="007E0B31">
              <w:rPr>
                <w:rFonts w:cs="Arial"/>
              </w:rPr>
              <w:lastRenderedPageBreak/>
              <w:t>Medium Power Station</w:t>
            </w:r>
          </w:p>
        </w:tc>
        <w:tc>
          <w:tcPr>
            <w:tcW w:w="6634" w:type="dxa"/>
          </w:tcPr>
          <w:p w14:paraId="07F15D2F" w14:textId="02057C37" w:rsidR="000E5686" w:rsidRPr="007E0B31" w:rsidDel="00F31E29" w:rsidRDefault="000E5686" w:rsidP="000E5686">
            <w:pPr>
              <w:pStyle w:val="TableArial11"/>
              <w:rPr>
                <w:del w:id="72" w:author="ESO Code Admin" w:date="2024-01-17T14:01:00Z"/>
                <w:rFonts w:cs="Arial"/>
              </w:rPr>
            </w:pPr>
            <w:del w:id="73" w:author="ESO Code Admin" w:date="2024-01-17T14:01:00Z">
              <w:r w:rsidRPr="007E0B31" w:rsidDel="00F31E29">
                <w:rPr>
                  <w:rFonts w:cs="Arial"/>
                </w:rPr>
                <w:delText xml:space="preserve">A </w:delText>
              </w:r>
              <w:r w:rsidRPr="007E0B31" w:rsidDel="00F31E29">
                <w:rPr>
                  <w:rFonts w:cs="Arial"/>
                  <w:b/>
                </w:rPr>
                <w:delText>Power Station</w:delText>
              </w:r>
              <w:r w:rsidRPr="007E0B31" w:rsidDel="00F31E29">
                <w:rPr>
                  <w:rFonts w:cs="Arial"/>
                </w:rPr>
                <w:delText xml:space="preserve"> which is</w:delText>
              </w:r>
            </w:del>
          </w:p>
          <w:p w14:paraId="51907A5D" w14:textId="61EC66B9" w:rsidR="000E5686" w:rsidRPr="007E0B31" w:rsidRDefault="000E5686" w:rsidP="000E5686">
            <w:pPr>
              <w:pStyle w:val="TableArial11"/>
              <w:ind w:left="567" w:hanging="567"/>
              <w:rPr>
                <w:rFonts w:cs="Arial"/>
              </w:rPr>
            </w:pPr>
            <w:r w:rsidRPr="007E0B31">
              <w:rPr>
                <w:rFonts w:cs="Arial"/>
              </w:rPr>
              <w:t>(a)</w:t>
            </w:r>
            <w:r w:rsidRPr="007E0B31">
              <w:rPr>
                <w:rFonts w:cs="Arial"/>
              </w:rPr>
              <w:tab/>
            </w:r>
            <w:ins w:id="74" w:author="ESO Code Admin" w:date="2024-01-17T14:01:00Z">
              <w:r w:rsidR="00DC3594" w:rsidRPr="00BD2FCA">
                <w:rPr>
                  <w:rFonts w:cs="Arial"/>
                </w:rPr>
                <w:t xml:space="preserve">A </w:t>
              </w:r>
              <w:r w:rsidR="00DC3594" w:rsidRPr="00D32503">
                <w:rPr>
                  <w:rFonts w:cs="Arial"/>
                  <w:b/>
                  <w:bCs/>
                </w:rPr>
                <w:t>Generator</w:t>
              </w:r>
              <w:r w:rsidR="00DC3594" w:rsidRPr="00BD2FCA">
                <w:rPr>
                  <w:rFonts w:cs="Arial"/>
                </w:rPr>
                <w:t xml:space="preserve"> in respect of a </w:t>
              </w:r>
              <w:r w:rsidR="00DC3594" w:rsidRPr="00BD2FCA">
                <w:rPr>
                  <w:rFonts w:cs="Arial"/>
                  <w:b/>
                </w:rPr>
                <w:t>Power Station</w:t>
              </w:r>
              <w:r w:rsidR="00DC3594" w:rsidRPr="00BD2FCA">
                <w:rPr>
                  <w:rFonts w:cs="Arial"/>
                </w:rPr>
                <w:t xml:space="preserve"> and that </w:t>
              </w:r>
              <w:r w:rsidR="00DC3594" w:rsidRPr="00D32503">
                <w:rPr>
                  <w:rFonts w:cs="Arial"/>
                  <w:b/>
                  <w:bCs/>
                </w:rPr>
                <w:t>Generator</w:t>
              </w:r>
              <w:r w:rsidR="00DC3594" w:rsidRPr="00BD2FCA">
                <w:rPr>
                  <w:rFonts w:cs="Arial"/>
                </w:rPr>
                <w:t xml:space="preserve"> has applied for a </w:t>
              </w:r>
              <w:r w:rsidR="00DC3594" w:rsidRPr="00D32503">
                <w:rPr>
                  <w:rFonts w:cs="Arial"/>
                  <w:b/>
                  <w:bCs/>
                </w:rPr>
                <w:t>CUSC Contract</w:t>
              </w:r>
              <w:r w:rsidR="00DC3594" w:rsidRPr="00BD2FCA">
                <w:rPr>
                  <w:rFonts w:cs="Arial"/>
                </w:rPr>
                <w:t xml:space="preserve"> before </w:t>
              </w:r>
              <w:r w:rsidR="00DC3594">
                <w:rPr>
                  <w:rFonts w:cs="Arial"/>
                </w:rPr>
                <w:t xml:space="preserve">XXXXXX </w:t>
              </w:r>
              <w:r w:rsidR="00DC3594" w:rsidRPr="00AF5D1F">
                <w:rPr>
                  <w:rFonts w:cs="Arial"/>
                  <w:highlight w:val="yellow"/>
                </w:rPr>
                <w:t>[</w:t>
              </w:r>
              <w:r w:rsidR="00DC3594" w:rsidRPr="00AF5D1F">
                <w:rPr>
                  <w:rFonts w:cs="Arial"/>
                  <w:i/>
                  <w:iCs/>
                  <w:highlight w:val="yellow"/>
                </w:rPr>
                <w:t>XXXXXX this being the implementation date, which is 10 working days after the Authority Decision date</w:t>
              </w:r>
              <w:r w:rsidR="00DC3594" w:rsidRPr="00AF5D1F">
                <w:rPr>
                  <w:rFonts w:cs="Arial"/>
                  <w:highlight w:val="yellow"/>
                </w:rPr>
                <w:t>]</w:t>
              </w:r>
              <w:r w:rsidR="00DC3594" w:rsidRPr="00BD2FCA">
                <w:rPr>
                  <w:rFonts w:cs="Arial"/>
                </w:rPr>
                <w:t xml:space="preserve"> and that </w:t>
              </w:r>
              <w:r w:rsidR="00DC3594" w:rsidRPr="00D32503">
                <w:rPr>
                  <w:rFonts w:cs="Arial"/>
                  <w:b/>
                  <w:bCs/>
                </w:rPr>
                <w:t>Power Station</w:t>
              </w:r>
              <w:r w:rsidR="00DC3594" w:rsidRPr="00BD2FCA">
                <w:rPr>
                  <w:rFonts w:cs="Arial"/>
                </w:rPr>
                <w:t xml:space="preserve"> is </w:t>
              </w:r>
            </w:ins>
            <w:r w:rsidRPr="007E0B31">
              <w:rPr>
                <w:rFonts w:cs="Arial"/>
              </w:rPr>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w:t>
            </w:r>
            <w:proofErr w:type="gramStart"/>
            <w:r w:rsidRPr="007E0B31">
              <w:rPr>
                <w:rFonts w:cs="Arial"/>
              </w:rPr>
              <w:t>100MW;</w:t>
            </w:r>
            <w:proofErr w:type="gramEnd"/>
            <w:r w:rsidRPr="007E0B31">
              <w:rPr>
                <w:rFonts w:cs="Arial"/>
              </w:rPr>
              <w:t xml:space="preserve"> </w:t>
            </w:r>
          </w:p>
          <w:p w14:paraId="2EB314A8" w14:textId="77777777" w:rsidR="000E5686" w:rsidRPr="007E0B31" w:rsidRDefault="000E5686" w:rsidP="000E5686">
            <w:pPr>
              <w:pStyle w:val="TableArial11"/>
              <w:ind w:left="567" w:hanging="567"/>
              <w:rPr>
                <w:rFonts w:cs="Arial"/>
              </w:rPr>
            </w:pPr>
            <w:r w:rsidRPr="007E0B31">
              <w:rPr>
                <w:rFonts w:cs="Arial"/>
              </w:rPr>
              <w:t>or,</w:t>
            </w:r>
          </w:p>
          <w:p w14:paraId="272C46D3" w14:textId="4179FE9B" w:rsidR="000E5686" w:rsidRPr="007E0B31" w:rsidRDefault="000E5686" w:rsidP="000E5686">
            <w:pPr>
              <w:pStyle w:val="TableArial11"/>
              <w:ind w:left="567" w:hanging="567"/>
              <w:rPr>
                <w:rFonts w:cs="Arial"/>
              </w:rPr>
            </w:pPr>
            <w:r w:rsidRPr="007E0B31">
              <w:rPr>
                <w:rFonts w:cs="Arial"/>
              </w:rPr>
              <w:t>(b)</w:t>
            </w:r>
            <w:r w:rsidRPr="007E0B31">
              <w:rPr>
                <w:rFonts w:cs="Arial"/>
              </w:rPr>
              <w:tab/>
            </w:r>
            <w:ins w:id="75" w:author="ESO Code Admin" w:date="2024-01-17T14:01:00Z">
              <w:r w:rsidR="00540C3A" w:rsidRPr="00BD2FCA">
                <w:rPr>
                  <w:rFonts w:cs="Arial"/>
                </w:rPr>
                <w:t xml:space="preserve">A </w:t>
              </w:r>
              <w:r w:rsidR="00540C3A" w:rsidRPr="00D32503">
                <w:rPr>
                  <w:rFonts w:cs="Arial"/>
                  <w:b/>
                  <w:bCs/>
                </w:rPr>
                <w:t>Generator</w:t>
              </w:r>
              <w:r w:rsidR="00540C3A" w:rsidRPr="00BD2FCA">
                <w:rPr>
                  <w:rFonts w:cs="Arial"/>
                </w:rPr>
                <w:t xml:space="preserve"> in respect of a </w:t>
              </w:r>
              <w:r w:rsidR="00540C3A" w:rsidRPr="00BD2FCA">
                <w:rPr>
                  <w:rFonts w:cs="Arial"/>
                  <w:b/>
                </w:rPr>
                <w:t>Power Station</w:t>
              </w:r>
              <w:r w:rsidR="00540C3A" w:rsidRPr="00BD2FCA">
                <w:rPr>
                  <w:rFonts w:cs="Arial"/>
                </w:rPr>
                <w:t xml:space="preserve"> and that </w:t>
              </w:r>
              <w:r w:rsidR="00540C3A" w:rsidRPr="00D32503">
                <w:rPr>
                  <w:rFonts w:cs="Arial"/>
                  <w:b/>
                  <w:bCs/>
                </w:rPr>
                <w:t>Generator</w:t>
              </w:r>
              <w:r w:rsidR="00540C3A" w:rsidRPr="00BD2FCA">
                <w:rPr>
                  <w:rFonts w:cs="Arial"/>
                </w:rPr>
                <w:t xml:space="preserve"> has applied for a </w:t>
              </w:r>
              <w:r w:rsidR="00540C3A" w:rsidRPr="00361ABE">
                <w:rPr>
                  <w:rFonts w:cs="Arial"/>
                  <w:b/>
                  <w:bCs/>
                </w:rPr>
                <w:t>CUSC Contract</w:t>
              </w:r>
              <w:r w:rsidR="00540C3A">
                <w:rPr>
                  <w:rFonts w:cs="Arial"/>
                </w:rPr>
                <w:t xml:space="preserve"> and/or </w:t>
              </w:r>
              <w:r w:rsidR="00540C3A" w:rsidRPr="00361ABE">
                <w:rPr>
                  <w:rFonts w:cs="Arial"/>
                  <w:b/>
                  <w:bCs/>
                </w:rPr>
                <w:t>Connection Agreement</w:t>
              </w:r>
              <w:r w:rsidR="00540C3A">
                <w:rPr>
                  <w:rFonts w:cs="Arial"/>
                </w:rPr>
                <w:t xml:space="preserve"> </w:t>
              </w:r>
              <w:r w:rsidR="00540C3A" w:rsidRPr="00BD2FCA">
                <w:rPr>
                  <w:rFonts w:cs="Arial"/>
                </w:rPr>
                <w:t xml:space="preserve">before </w:t>
              </w:r>
              <w:r w:rsidR="00540C3A">
                <w:rPr>
                  <w:rFonts w:cs="Arial"/>
                </w:rPr>
                <w:t xml:space="preserve">XXXXXX </w:t>
              </w:r>
              <w:r w:rsidR="00540C3A" w:rsidRPr="00AF5D1F">
                <w:rPr>
                  <w:rFonts w:cs="Arial"/>
                  <w:highlight w:val="yellow"/>
                </w:rPr>
                <w:t>[</w:t>
              </w:r>
              <w:r w:rsidR="00540C3A" w:rsidRPr="00AF5D1F">
                <w:rPr>
                  <w:rFonts w:cs="Arial"/>
                  <w:i/>
                  <w:iCs/>
                  <w:highlight w:val="yellow"/>
                </w:rPr>
                <w:t>XXXXXX this being the implementation date, which is 10 working days after the Authority Decision date</w:t>
              </w:r>
              <w:r w:rsidR="00540C3A" w:rsidRPr="00AF5D1F">
                <w:rPr>
                  <w:rFonts w:cs="Arial"/>
                  <w:highlight w:val="yellow"/>
                </w:rPr>
                <w:t>]</w:t>
              </w:r>
              <w:r w:rsidR="00540C3A" w:rsidRPr="00BD2FCA">
                <w:rPr>
                  <w:rFonts w:cs="Arial"/>
                </w:rPr>
                <w:t xml:space="preserve"> and that </w:t>
              </w:r>
              <w:r w:rsidR="00540C3A" w:rsidRPr="00D32503">
                <w:rPr>
                  <w:rFonts w:cs="Arial"/>
                  <w:b/>
                  <w:bCs/>
                </w:rPr>
                <w:t>Power Station</w:t>
              </w:r>
              <w:r w:rsidR="00540C3A" w:rsidRPr="00BD2FCA">
                <w:rPr>
                  <w:rFonts w:cs="Arial"/>
                </w:rPr>
                <w:t xml:space="preserve"> </w:t>
              </w:r>
              <w:r w:rsidR="00540C3A">
                <w:rPr>
                  <w:rFonts w:cs="Arial"/>
                </w:rPr>
                <w:t xml:space="preserve">is </w:t>
              </w:r>
            </w:ins>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0E5686" w:rsidRPr="007E0B31" w:rsidRDefault="000E5686" w:rsidP="000E5686">
            <w:pPr>
              <w:pStyle w:val="TableArial11"/>
              <w:ind w:left="567" w:hanging="567"/>
              <w:rPr>
                <w:rFonts w:cs="Arial"/>
              </w:rPr>
            </w:pPr>
            <w:r w:rsidRPr="007E0B31">
              <w:rPr>
                <w:rFonts w:cs="Arial"/>
              </w:rPr>
              <w:t>or,</w:t>
            </w:r>
          </w:p>
          <w:p w14:paraId="0673E0E4" w14:textId="77777777" w:rsidR="009B415F" w:rsidRDefault="000E5686" w:rsidP="009B415F">
            <w:pPr>
              <w:pStyle w:val="TableArial11"/>
              <w:ind w:left="628" w:hanging="628"/>
              <w:rPr>
                <w:ins w:id="76" w:author="ESO Code Admin" w:date="2024-01-17T14:03:00Z"/>
                <w:rFonts w:cs="Arial"/>
              </w:rPr>
            </w:pPr>
            <w:r w:rsidRPr="007E0B31">
              <w:rPr>
                <w:rFonts w:cs="Arial"/>
              </w:rPr>
              <w:t>(c)</w:t>
            </w:r>
            <w:r w:rsidRPr="007E0B31">
              <w:rPr>
                <w:rFonts w:cs="Arial"/>
              </w:rPr>
              <w:tab/>
            </w:r>
            <w:ins w:id="77" w:author="ESO Code Admin" w:date="2024-01-17T14:02:00Z">
              <w:r w:rsidR="006C4EF7" w:rsidRPr="00BD2FCA">
                <w:rPr>
                  <w:rFonts w:cs="Arial"/>
                </w:rPr>
                <w:t xml:space="preserve">A </w:t>
              </w:r>
              <w:r w:rsidR="006C4EF7" w:rsidRPr="00D32503">
                <w:rPr>
                  <w:rFonts w:cs="Arial"/>
                  <w:b/>
                  <w:bCs/>
                </w:rPr>
                <w:t>Generator</w:t>
              </w:r>
              <w:r w:rsidR="006C4EF7" w:rsidRPr="00BD2FCA">
                <w:rPr>
                  <w:rFonts w:cs="Arial"/>
                </w:rPr>
                <w:t xml:space="preserve"> in respect of a </w:t>
              </w:r>
              <w:r w:rsidR="006C4EF7" w:rsidRPr="00BD2FCA">
                <w:rPr>
                  <w:rFonts w:cs="Arial"/>
                  <w:b/>
                </w:rPr>
                <w:t>Power Station</w:t>
              </w:r>
              <w:r w:rsidR="006C4EF7" w:rsidRPr="00BD2FCA">
                <w:rPr>
                  <w:rFonts w:cs="Arial"/>
                </w:rPr>
                <w:t xml:space="preserve"> and that </w:t>
              </w:r>
              <w:r w:rsidR="006C4EF7" w:rsidRPr="00D32503">
                <w:rPr>
                  <w:rFonts w:cs="Arial"/>
                  <w:b/>
                  <w:bCs/>
                </w:rPr>
                <w:t>Generator</w:t>
              </w:r>
              <w:r w:rsidR="006C4EF7" w:rsidRPr="00BD2FCA">
                <w:rPr>
                  <w:rFonts w:cs="Arial"/>
                </w:rPr>
                <w:t xml:space="preserve"> has applied for a </w:t>
              </w:r>
              <w:r w:rsidR="006C4EF7" w:rsidRPr="00361ABE">
                <w:rPr>
                  <w:rFonts w:cs="Arial"/>
                  <w:b/>
                  <w:bCs/>
                </w:rPr>
                <w:t>CUSC Contract</w:t>
              </w:r>
              <w:r w:rsidR="006C4EF7">
                <w:rPr>
                  <w:rFonts w:cs="Arial"/>
                </w:rPr>
                <w:t xml:space="preserve"> and/or </w:t>
              </w:r>
              <w:r w:rsidR="006C4EF7" w:rsidRPr="00D32503">
                <w:rPr>
                  <w:rFonts w:cs="Arial"/>
                  <w:b/>
                  <w:bCs/>
                </w:rPr>
                <w:t>Connection Agreement</w:t>
              </w:r>
              <w:r w:rsidR="006C4EF7">
                <w:rPr>
                  <w:rFonts w:cs="Arial"/>
                </w:rPr>
                <w:t xml:space="preserve"> </w:t>
              </w:r>
              <w:r w:rsidR="006C4EF7" w:rsidRPr="00BD2FCA">
                <w:rPr>
                  <w:rFonts w:cs="Arial"/>
                </w:rPr>
                <w:t xml:space="preserve">before </w:t>
              </w:r>
              <w:r w:rsidR="006C4EF7">
                <w:rPr>
                  <w:rFonts w:cs="Arial"/>
                </w:rPr>
                <w:t xml:space="preserve">XXXXXX </w:t>
              </w:r>
              <w:r w:rsidR="006C4EF7" w:rsidRPr="00AF5D1F">
                <w:rPr>
                  <w:rFonts w:cs="Arial"/>
                  <w:highlight w:val="yellow"/>
                </w:rPr>
                <w:t>[</w:t>
              </w:r>
              <w:r w:rsidR="006C4EF7" w:rsidRPr="00AF5D1F">
                <w:rPr>
                  <w:rFonts w:cs="Arial"/>
                  <w:i/>
                  <w:iCs/>
                  <w:highlight w:val="yellow"/>
                </w:rPr>
                <w:t>XXXXXX this being the implementation date, which is 10 working days after the Authority Decision date</w:t>
              </w:r>
              <w:r w:rsidR="006C4EF7" w:rsidRPr="00AF5D1F">
                <w:rPr>
                  <w:rFonts w:cs="Arial"/>
                  <w:highlight w:val="yellow"/>
                </w:rPr>
                <w:t>]</w:t>
              </w:r>
              <w:r w:rsidR="006C4EF7" w:rsidRPr="00BD2FCA">
                <w:rPr>
                  <w:rFonts w:cs="Arial"/>
                </w:rPr>
                <w:t xml:space="preserve"> and that </w:t>
              </w:r>
              <w:r w:rsidR="006C4EF7" w:rsidRPr="00D32503">
                <w:rPr>
                  <w:rFonts w:cs="Arial"/>
                  <w:b/>
                  <w:bCs/>
                </w:rPr>
                <w:t>Power Station</w:t>
              </w:r>
              <w:r w:rsidR="006C4EF7" w:rsidRPr="00BD2FCA">
                <w:rPr>
                  <w:rFonts w:cs="Arial"/>
                </w:rPr>
                <w:t xml:space="preserve"> </w:t>
              </w:r>
              <w:r w:rsidR="006C4EF7">
                <w:rPr>
                  <w:rFonts w:cs="Arial"/>
                </w:rPr>
                <w:t xml:space="preserve">is </w:t>
              </w:r>
            </w:ins>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ins w:id="78" w:author="ESO Code Admin" w:date="2024-01-17T14:03:00Z">
              <w:r w:rsidR="00E94CD8">
                <w:rPr>
                  <w:rFonts w:cs="Arial"/>
                  <w:b/>
                </w:rPr>
                <w:t xml:space="preserve"> </w:t>
              </w:r>
              <w:r w:rsidR="00E94CD8" w:rsidRPr="00D32503">
                <w:rPr>
                  <w:rFonts w:cs="Arial"/>
                  <w:bCs/>
                </w:rPr>
                <w:t>is within the</w:t>
              </w:r>
              <w:r w:rsidR="00E94CD8">
                <w:rPr>
                  <w:rFonts w:cs="Arial"/>
                  <w:b/>
                </w:rPr>
                <w:t xml:space="preserve"> GB Synchronous Area</w:t>
              </w:r>
              <w:r w:rsidR="00E94CD8" w:rsidRPr="007E0B31">
                <w:rPr>
                  <w:rFonts w:cs="Arial"/>
                </w:rPr>
                <w:t xml:space="preserve"> </w:t>
              </w:r>
              <w:r w:rsidR="00E94CD8">
                <w:rPr>
                  <w:rFonts w:cs="Arial"/>
                </w:rPr>
                <w:t>and</w:t>
              </w:r>
            </w:ins>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ins w:id="79" w:author="ESO Code Admin" w:date="2024-01-17T14:03:00Z">
              <w:r w:rsidR="009B415F">
                <w:rPr>
                  <w:rFonts w:cs="Arial"/>
                </w:rPr>
                <w:t>;</w:t>
              </w:r>
            </w:ins>
          </w:p>
          <w:p w14:paraId="26874DD1" w14:textId="77777777" w:rsidR="009B415F" w:rsidRDefault="009B415F" w:rsidP="009B415F">
            <w:pPr>
              <w:pStyle w:val="TableArial11"/>
              <w:rPr>
                <w:ins w:id="80" w:author="ESO Code Admin" w:date="2024-01-17T14:03:00Z"/>
                <w:rFonts w:cs="Arial"/>
              </w:rPr>
            </w:pPr>
            <w:ins w:id="81" w:author="ESO Code Admin" w:date="2024-01-17T14:03:00Z">
              <w:r>
                <w:rPr>
                  <w:rFonts w:cs="Arial"/>
                </w:rPr>
                <w:t xml:space="preserve">or, </w:t>
              </w:r>
            </w:ins>
          </w:p>
          <w:p w14:paraId="2FC10D3D" w14:textId="77777777" w:rsidR="009B415F" w:rsidRDefault="009B415F" w:rsidP="009B415F">
            <w:pPr>
              <w:pStyle w:val="TableArial11"/>
              <w:ind w:left="628" w:hanging="628"/>
              <w:rPr>
                <w:ins w:id="82" w:author="ESO Code Admin" w:date="2024-01-17T14:03:00Z"/>
                <w:rFonts w:cs="Arial"/>
              </w:rPr>
            </w:pPr>
            <w:ins w:id="83" w:author="ESO Code Admin" w:date="2024-01-17T14:03:00Z">
              <w:r>
                <w:rPr>
                  <w:rFonts w:cs="Arial"/>
                </w:rPr>
                <w:t>(d)</w:t>
              </w:r>
              <w:r>
                <w:rPr>
                  <w:rFonts w:cs="Arial"/>
                </w:rPr>
                <w:tab/>
              </w:r>
              <w:r w:rsidRPr="00BD2FCA">
                <w:rPr>
                  <w:rFonts w:cs="Arial"/>
                </w:rPr>
                <w:t xml:space="preserve">A </w:t>
              </w:r>
              <w:r w:rsidRPr="00D32503">
                <w:rPr>
                  <w:rFonts w:cs="Arial"/>
                  <w:b/>
                  <w:bCs/>
                </w:rPr>
                <w:t>Generator</w:t>
              </w:r>
              <w:r w:rsidRPr="00BD2FCA">
                <w:rPr>
                  <w:rFonts w:cs="Arial"/>
                </w:rPr>
                <w:t xml:space="preserve"> in respect of a </w:t>
              </w:r>
              <w:r w:rsidRPr="00BD2FCA">
                <w:rPr>
                  <w:rFonts w:cs="Arial"/>
                  <w:b/>
                </w:rPr>
                <w:t>Power Station</w:t>
              </w:r>
              <w:r w:rsidRPr="00BD2FCA">
                <w:rPr>
                  <w:rFonts w:cs="Arial"/>
                </w:rPr>
                <w:t xml:space="preserve"> and that </w:t>
              </w:r>
              <w:r w:rsidRPr="00D32503">
                <w:rPr>
                  <w:rFonts w:cs="Arial"/>
                  <w:b/>
                  <w:bCs/>
                </w:rPr>
                <w:t>Generator</w:t>
              </w:r>
              <w:r w:rsidRPr="00BD2FCA">
                <w:rPr>
                  <w:rFonts w:cs="Arial"/>
                </w:rPr>
                <w:t xml:space="preserve"> has applied for a </w:t>
              </w:r>
              <w:r>
                <w:rPr>
                  <w:rFonts w:cs="Arial"/>
                  <w:b/>
                </w:rPr>
                <w:t>CUSC Contract</w:t>
              </w:r>
              <w:r w:rsidRPr="00BD2FCA">
                <w:rPr>
                  <w:rFonts w:cs="Arial"/>
                </w:rPr>
                <w:t xml:space="preserve"> </w:t>
              </w:r>
              <w:r>
                <w:rPr>
                  <w:rFonts w:cs="Arial"/>
                </w:rPr>
                <w:t xml:space="preserve">(including any </w:t>
              </w:r>
              <w:r w:rsidRPr="00361ABE">
                <w:rPr>
                  <w:rFonts w:cs="Arial"/>
                  <w:b/>
                  <w:bCs/>
                </w:rPr>
                <w:t>Substantial Modification</w:t>
              </w:r>
              <w:r>
                <w:rPr>
                  <w:rFonts w:cs="Arial"/>
                </w:rPr>
                <w:t>) after</w:t>
              </w:r>
              <w:r w:rsidRPr="00BD2FCA">
                <w:rPr>
                  <w:rFonts w:cs="Arial"/>
                </w:rPr>
                <w:t xml:space="preserve"> </w:t>
              </w:r>
              <w:r>
                <w:rPr>
                  <w:rFonts w:cs="Arial"/>
                </w:rPr>
                <w:t xml:space="preserve">XXXXXX </w:t>
              </w:r>
              <w:r w:rsidRPr="00AF5D1F">
                <w:rPr>
                  <w:rFonts w:cs="Arial"/>
                  <w:highlight w:val="yellow"/>
                </w:rPr>
                <w:t>[</w:t>
              </w:r>
              <w:r w:rsidRPr="00AF5D1F">
                <w:rPr>
                  <w:rFonts w:cs="Arial"/>
                  <w:i/>
                  <w:iCs/>
                  <w:highlight w:val="yellow"/>
                </w:rPr>
                <w:t>XXXXXX this being the implementation date, which is 10 working days after the Authority Decision date</w:t>
              </w:r>
              <w:r w:rsidRPr="00AF5D1F">
                <w:rPr>
                  <w:rFonts w:cs="Arial"/>
                  <w:highlight w:val="yellow"/>
                </w:rPr>
                <w:t>]</w:t>
              </w:r>
              <w:r w:rsidRPr="00BD2FCA">
                <w:rPr>
                  <w:rFonts w:cs="Arial"/>
                </w:rPr>
                <w:t xml:space="preserve"> and that </w:t>
              </w:r>
              <w:r w:rsidRPr="00D32503">
                <w:rPr>
                  <w:rFonts w:cs="Arial"/>
                  <w:b/>
                  <w:bCs/>
                </w:rPr>
                <w:t>Power Station</w:t>
              </w:r>
              <w:r w:rsidRPr="00BD2FCA">
                <w:rPr>
                  <w:rFonts w:cs="Arial"/>
                </w:rPr>
                <w:t xml:space="preserve"> is </w:t>
              </w:r>
              <w:r w:rsidRPr="007E0B31">
                <w:rPr>
                  <w:rFonts w:cs="Arial"/>
                </w:rPr>
                <w:t>directly connected to</w:t>
              </w:r>
              <w:r>
                <w:rPr>
                  <w:rFonts w:cs="Arial"/>
                </w:rPr>
                <w:t xml:space="preserve"> the </w:t>
              </w:r>
              <w:r w:rsidRPr="00A57570">
                <w:rPr>
                  <w:rFonts w:cs="Arial"/>
                  <w:b/>
                  <w:bCs/>
                </w:rPr>
                <w:t>National Electricity</w:t>
              </w:r>
              <w:r>
                <w:rPr>
                  <w:rFonts w:cs="Arial"/>
                </w:rPr>
                <w:t xml:space="preserve"> </w:t>
              </w:r>
              <w:r w:rsidRPr="007E0B31">
                <w:rPr>
                  <w:rFonts w:cs="Arial"/>
                  <w:b/>
                </w:rPr>
                <w:t>Transmission System</w:t>
              </w:r>
              <w:r w:rsidRPr="007E0B31">
                <w:rPr>
                  <w:rFonts w:cs="Arial"/>
                </w:rPr>
                <w:t xml:space="preserve"> </w:t>
              </w:r>
              <w:r>
                <w:rPr>
                  <w:rFonts w:cs="Arial"/>
                </w:rPr>
                <w:t>and</w:t>
              </w:r>
              <w:r w:rsidRPr="007E0B31">
                <w:rPr>
                  <w:rFonts w:cs="Arial"/>
                </w:rPr>
                <w:t xml:space="preserv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w:t>
              </w:r>
              <w:r>
                <w:rPr>
                  <w:rFonts w:cs="Arial"/>
                </w:rPr>
                <w:t xml:space="preserve">50MW or more but less than </w:t>
              </w:r>
              <w:proofErr w:type="gramStart"/>
              <w:r>
                <w:rPr>
                  <w:rFonts w:cs="Arial"/>
                </w:rPr>
                <w:t>100MW;</w:t>
              </w:r>
              <w:proofErr w:type="gramEnd"/>
            </w:ins>
          </w:p>
          <w:p w14:paraId="1C25AD7C" w14:textId="77777777" w:rsidR="009B415F" w:rsidRPr="007E0B31" w:rsidRDefault="009B415F" w:rsidP="009B415F">
            <w:pPr>
              <w:pStyle w:val="TableArial11"/>
              <w:rPr>
                <w:ins w:id="84" w:author="ESO Code Admin" w:date="2024-01-17T14:03:00Z"/>
                <w:rFonts w:cs="Arial"/>
              </w:rPr>
            </w:pPr>
            <w:ins w:id="85" w:author="ESO Code Admin" w:date="2024-01-17T14:03:00Z">
              <w:r w:rsidRPr="007E0B31">
                <w:rPr>
                  <w:rFonts w:cs="Arial"/>
                </w:rPr>
                <w:t xml:space="preserve">or </w:t>
              </w:r>
            </w:ins>
          </w:p>
          <w:p w14:paraId="6C7D3D18" w14:textId="77777777" w:rsidR="009B415F" w:rsidRDefault="009B415F" w:rsidP="009B415F">
            <w:pPr>
              <w:pStyle w:val="TableArial11"/>
              <w:ind w:left="567" w:hanging="567"/>
              <w:rPr>
                <w:ins w:id="86" w:author="ESO Code Admin" w:date="2024-01-17T14:03:00Z"/>
                <w:rFonts w:cs="Arial"/>
              </w:rPr>
            </w:pPr>
            <w:ins w:id="87" w:author="ESO Code Admin" w:date="2024-01-17T14:03:00Z">
              <w:r>
                <w:rPr>
                  <w:rFonts w:cs="Arial"/>
                </w:rPr>
                <w:t>(e)</w:t>
              </w:r>
              <w:r>
                <w:rPr>
                  <w:rFonts w:cs="Arial"/>
                </w:rPr>
                <w:tab/>
                <w:t xml:space="preserve">A </w:t>
              </w:r>
              <w:r w:rsidRPr="00D32503">
                <w:rPr>
                  <w:rFonts w:cs="Arial"/>
                  <w:b/>
                  <w:bCs/>
                </w:rPr>
                <w:t>Generator</w:t>
              </w:r>
              <w:r w:rsidRPr="00BD2FCA">
                <w:rPr>
                  <w:rFonts w:cs="Arial"/>
                </w:rPr>
                <w:t xml:space="preserve"> in respect of a </w:t>
              </w:r>
              <w:r w:rsidRPr="00BD2FCA">
                <w:rPr>
                  <w:rFonts w:cs="Arial"/>
                  <w:b/>
                </w:rPr>
                <w:t>Power Station</w:t>
              </w:r>
              <w:r w:rsidRPr="00BD2FCA">
                <w:rPr>
                  <w:rFonts w:cs="Arial"/>
                </w:rPr>
                <w:t xml:space="preserve"> and that </w:t>
              </w:r>
              <w:r w:rsidRPr="00D32503">
                <w:rPr>
                  <w:rFonts w:cs="Arial"/>
                  <w:b/>
                  <w:bCs/>
                </w:rPr>
                <w:t>Generator</w:t>
              </w:r>
              <w:r w:rsidRPr="00BD2FCA">
                <w:rPr>
                  <w:rFonts w:cs="Arial"/>
                </w:rPr>
                <w:t xml:space="preserve"> has applied for a</w:t>
              </w:r>
              <w:r>
                <w:rPr>
                  <w:rFonts w:cs="Arial"/>
                </w:rPr>
                <w:t xml:space="preserve"> </w:t>
              </w:r>
              <w:r w:rsidRPr="00361ABE">
                <w:rPr>
                  <w:rFonts w:cs="Arial"/>
                  <w:b/>
                  <w:bCs/>
                </w:rPr>
                <w:t>CUSC Contract</w:t>
              </w:r>
              <w:r>
                <w:rPr>
                  <w:rFonts w:cs="Arial"/>
                </w:rPr>
                <w:t xml:space="preserve"> and/or </w:t>
              </w:r>
              <w:r w:rsidRPr="00D32503">
                <w:rPr>
                  <w:rFonts w:cs="Arial"/>
                  <w:b/>
                  <w:bCs/>
                </w:rPr>
                <w:t>Connection Agreement</w:t>
              </w:r>
              <w:r>
                <w:rPr>
                  <w:rFonts w:cs="Arial"/>
                </w:rPr>
                <w:t xml:space="preserve"> (including any </w:t>
              </w:r>
              <w:r w:rsidRPr="00D32503">
                <w:rPr>
                  <w:rFonts w:cs="Arial"/>
                  <w:b/>
                  <w:bCs/>
                </w:rPr>
                <w:t>Substantial Modification</w:t>
              </w:r>
              <w:r>
                <w:rPr>
                  <w:rFonts w:cs="Arial"/>
                </w:rPr>
                <w:t>) after</w:t>
              </w:r>
              <w:r w:rsidRPr="00BD2FCA">
                <w:rPr>
                  <w:rFonts w:cs="Arial"/>
                </w:rPr>
                <w:t xml:space="preserve"> </w:t>
              </w:r>
              <w:r>
                <w:rPr>
                  <w:rFonts w:cs="Arial"/>
                </w:rPr>
                <w:t xml:space="preserve">XXXXXX </w:t>
              </w:r>
              <w:r w:rsidRPr="00AF5D1F">
                <w:rPr>
                  <w:rFonts w:cs="Arial"/>
                  <w:highlight w:val="yellow"/>
                </w:rPr>
                <w:t>[</w:t>
              </w:r>
              <w:r w:rsidRPr="00AF5D1F">
                <w:rPr>
                  <w:rFonts w:cs="Arial"/>
                  <w:i/>
                  <w:iCs/>
                  <w:highlight w:val="yellow"/>
                </w:rPr>
                <w:t>XXXXXX this being the implementation date, which is 10 working days after the Authority Decision date</w:t>
              </w:r>
              <w:r w:rsidRPr="00AF5D1F">
                <w:rPr>
                  <w:rFonts w:cs="Arial"/>
                  <w:highlight w:val="yellow"/>
                </w:rPr>
                <w:t>]</w:t>
              </w:r>
              <w:r w:rsidRPr="00BD2FCA">
                <w:rPr>
                  <w:rFonts w:cs="Arial"/>
                </w:rPr>
                <w:t xml:space="preserve"> </w:t>
              </w:r>
              <w:r>
                <w:rPr>
                  <w:rFonts w:cs="Arial"/>
                </w:rPr>
                <w:t xml:space="preserve">and that </w:t>
              </w:r>
              <w:r w:rsidRPr="00D32503">
                <w:rPr>
                  <w:rFonts w:cs="Arial"/>
                  <w:b/>
                  <w:bCs/>
                </w:rPr>
                <w:t>Power Station</w:t>
              </w:r>
              <w:r>
                <w:rPr>
                  <w:rFonts w:cs="Arial"/>
                </w:rPr>
                <w:t xml:space="preserve"> </w:t>
              </w:r>
              <w:r w:rsidRPr="00ED7428">
                <w:rPr>
                  <w:rFonts w:cs="Arial"/>
                </w:rPr>
                <w:t xml:space="preserve">is </w:t>
              </w:r>
              <w:r w:rsidRPr="00ED7428">
                <w:rPr>
                  <w:rFonts w:cs="Arial"/>
                  <w:b/>
                </w:rPr>
                <w:t>Embedded</w:t>
              </w:r>
              <w:r w:rsidRPr="00ED7428">
                <w:rPr>
                  <w:rFonts w:cs="Arial"/>
                </w:rPr>
                <w:t xml:space="preserve"> within a </w:t>
              </w:r>
              <w:r w:rsidRPr="00ED7428">
                <w:rPr>
                  <w:rFonts w:cs="Arial"/>
                  <w:b/>
                </w:rPr>
                <w:t>User System</w:t>
              </w:r>
              <w:r w:rsidRPr="00ED7428">
                <w:rPr>
                  <w:rFonts w:cs="Arial"/>
                </w:rPr>
                <w:t xml:space="preserve"> (or part thereof) and where such </w:t>
              </w:r>
              <w:r w:rsidRPr="00ED7428">
                <w:rPr>
                  <w:rFonts w:cs="Arial"/>
                  <w:b/>
                </w:rPr>
                <w:t>User System</w:t>
              </w:r>
              <w:r w:rsidRPr="00ED7428">
                <w:rPr>
                  <w:rFonts w:cs="Arial"/>
                </w:rPr>
                <w:t xml:space="preserve"> (or part thereof) is connected under normal operating conditions to the </w:t>
              </w:r>
              <w:r w:rsidRPr="00ED7428">
                <w:rPr>
                  <w:rFonts w:cs="Arial"/>
                  <w:b/>
                  <w:bCs/>
                </w:rPr>
                <w:t>National Electricity</w:t>
              </w:r>
              <w:r w:rsidRPr="00ED7428">
                <w:rPr>
                  <w:rFonts w:cs="Arial"/>
                  <w:b/>
                </w:rPr>
                <w:t xml:space="preserve"> Transmission System</w:t>
              </w:r>
              <w:r w:rsidRPr="00ED7428">
                <w:rPr>
                  <w:rFonts w:cs="Arial"/>
                </w:rPr>
                <w:t xml:space="preserve"> and such </w:t>
              </w:r>
              <w:r w:rsidRPr="00ED7428">
                <w:rPr>
                  <w:rFonts w:cs="Arial"/>
                  <w:b/>
                </w:rPr>
                <w:t>Power Station</w:t>
              </w:r>
              <w:r w:rsidRPr="00ED7428">
                <w:rPr>
                  <w:rFonts w:cs="Arial"/>
                </w:rPr>
                <w:t xml:space="preserve"> has a </w:t>
              </w:r>
              <w:r w:rsidRPr="007E0B31">
                <w:rPr>
                  <w:rFonts w:cs="Arial"/>
                  <w:b/>
                </w:rPr>
                <w:t>Registered Capacity</w:t>
              </w:r>
              <w:r w:rsidRPr="007E0B31">
                <w:rPr>
                  <w:rFonts w:cs="Arial"/>
                </w:rPr>
                <w:t xml:space="preserve"> of 50MW or more but less than 100MW</w:t>
              </w:r>
              <w:r>
                <w:rPr>
                  <w:rFonts w:cs="Arial"/>
                </w:rPr>
                <w:t>.</w:t>
              </w:r>
            </w:ins>
          </w:p>
          <w:p w14:paraId="1B9DB3C3" w14:textId="77777777" w:rsidR="009B415F" w:rsidRDefault="009B415F" w:rsidP="009B415F">
            <w:pPr>
              <w:pStyle w:val="TableArial11"/>
              <w:ind w:left="567" w:hanging="567"/>
              <w:rPr>
                <w:ins w:id="88" w:author="ESO Code Admin" w:date="2024-01-17T14:03:00Z"/>
                <w:rFonts w:cs="Arial"/>
              </w:rPr>
            </w:pPr>
            <w:ins w:id="89" w:author="ESO Code Admin" w:date="2024-01-17T14:03:00Z">
              <w:r w:rsidRPr="007E0B31">
                <w:rPr>
                  <w:rFonts w:cs="Arial"/>
                </w:rPr>
                <w:t xml:space="preserve">or </w:t>
              </w:r>
            </w:ins>
          </w:p>
          <w:p w14:paraId="3F68A2DE" w14:textId="0C060501" w:rsidR="000E5686" w:rsidRPr="007E0B31" w:rsidRDefault="009B415F" w:rsidP="009B415F">
            <w:pPr>
              <w:pStyle w:val="TableArial11"/>
              <w:ind w:left="567" w:hanging="567"/>
              <w:rPr>
                <w:rFonts w:cs="Arial"/>
              </w:rPr>
            </w:pPr>
            <w:ins w:id="90" w:author="ESO Code Admin" w:date="2024-01-17T14:03:00Z">
              <w:r>
                <w:rPr>
                  <w:rFonts w:cs="Arial"/>
                </w:rPr>
                <w:t>(f)</w:t>
              </w:r>
              <w:r>
                <w:rPr>
                  <w:rFonts w:cs="Arial"/>
                </w:rPr>
                <w:tab/>
                <w:t xml:space="preserve">A </w:t>
              </w:r>
              <w:r w:rsidRPr="00D32503">
                <w:rPr>
                  <w:rFonts w:cs="Arial"/>
                  <w:b/>
                  <w:bCs/>
                </w:rPr>
                <w:t>Generator</w:t>
              </w:r>
              <w:r w:rsidRPr="00BD2FCA">
                <w:rPr>
                  <w:rFonts w:cs="Arial"/>
                </w:rPr>
                <w:t xml:space="preserve"> in respect of a </w:t>
              </w:r>
              <w:r w:rsidRPr="00BD2FCA">
                <w:rPr>
                  <w:rFonts w:cs="Arial"/>
                  <w:b/>
                </w:rPr>
                <w:t>Power Station</w:t>
              </w:r>
              <w:r w:rsidRPr="00BD2FCA">
                <w:rPr>
                  <w:rFonts w:cs="Arial"/>
                </w:rPr>
                <w:t xml:space="preserve"> and that </w:t>
              </w:r>
              <w:r w:rsidRPr="00D32503">
                <w:rPr>
                  <w:rFonts w:cs="Arial"/>
                  <w:b/>
                  <w:bCs/>
                </w:rPr>
                <w:t>Generator</w:t>
              </w:r>
              <w:r w:rsidRPr="00BD2FCA">
                <w:rPr>
                  <w:rFonts w:cs="Arial"/>
                </w:rPr>
                <w:t xml:space="preserve"> </w:t>
              </w:r>
              <w:r w:rsidRPr="00BD2FCA">
                <w:rPr>
                  <w:rFonts w:cs="Arial"/>
                </w:rPr>
                <w:lastRenderedPageBreak/>
                <w:t>has applied for a</w:t>
              </w:r>
              <w:r>
                <w:rPr>
                  <w:rFonts w:cs="Arial"/>
                </w:rPr>
                <w:t xml:space="preserve"> </w:t>
              </w:r>
              <w:r w:rsidRPr="00361ABE">
                <w:rPr>
                  <w:rFonts w:cs="Arial"/>
                  <w:b/>
                  <w:bCs/>
                </w:rPr>
                <w:t>CUSC Contract</w:t>
              </w:r>
              <w:r>
                <w:rPr>
                  <w:rFonts w:cs="Arial"/>
                </w:rPr>
                <w:t xml:space="preserve"> and/or </w:t>
              </w:r>
              <w:r w:rsidRPr="00D32503">
                <w:rPr>
                  <w:rFonts w:cs="Arial"/>
                  <w:b/>
                  <w:bCs/>
                </w:rPr>
                <w:t>Connection Agreement</w:t>
              </w:r>
              <w:r>
                <w:rPr>
                  <w:rFonts w:cs="Arial"/>
                </w:rPr>
                <w:t xml:space="preserve"> (including any </w:t>
              </w:r>
              <w:r w:rsidRPr="00D32503">
                <w:rPr>
                  <w:rFonts w:cs="Arial"/>
                  <w:b/>
                  <w:bCs/>
                </w:rPr>
                <w:t>Substantial Modification</w:t>
              </w:r>
              <w:r>
                <w:rPr>
                  <w:rFonts w:cs="Arial"/>
                </w:rPr>
                <w:t>) after</w:t>
              </w:r>
              <w:r w:rsidRPr="00BD2FCA">
                <w:rPr>
                  <w:rFonts w:cs="Arial"/>
                </w:rPr>
                <w:t xml:space="preserve"> </w:t>
              </w:r>
              <w:r>
                <w:rPr>
                  <w:rFonts w:cs="Arial"/>
                </w:rPr>
                <w:t xml:space="preserve">XXXXXX </w:t>
              </w:r>
              <w:r w:rsidRPr="00AF5D1F">
                <w:rPr>
                  <w:rFonts w:cs="Arial"/>
                  <w:highlight w:val="yellow"/>
                </w:rPr>
                <w:t>[</w:t>
              </w:r>
              <w:r w:rsidRPr="00AF5D1F">
                <w:rPr>
                  <w:rFonts w:cs="Arial"/>
                  <w:i/>
                  <w:iCs/>
                  <w:highlight w:val="yellow"/>
                </w:rPr>
                <w:t>XXXXXX this being the implementation date, which is 10 working days after the Authority Decision date</w:t>
              </w:r>
              <w:r w:rsidRPr="00AF5D1F">
                <w:rPr>
                  <w:rFonts w:cs="Arial"/>
                  <w:highlight w:val="yellow"/>
                </w:rPr>
                <w:t>]</w:t>
              </w:r>
              <w:r w:rsidRPr="00BD2FCA">
                <w:rPr>
                  <w:rFonts w:cs="Arial"/>
                </w:rPr>
                <w:t xml:space="preserve"> </w:t>
              </w:r>
              <w:r>
                <w:rPr>
                  <w:rFonts w:cs="Arial"/>
                </w:rPr>
                <w:t xml:space="preserve">and that </w:t>
              </w:r>
              <w:r w:rsidRPr="00D32503">
                <w:rPr>
                  <w:rFonts w:cs="Arial"/>
                  <w:b/>
                  <w:bCs/>
                </w:rPr>
                <w:t>Power Station</w:t>
              </w:r>
              <w:r>
                <w:rPr>
                  <w:rFonts w:cs="Arial"/>
                </w:rPr>
                <w:t xml:space="preserve"> </w:t>
              </w:r>
              <w:r w:rsidRPr="00ED7428">
                <w:rPr>
                  <w:rFonts w:cs="Arial"/>
                </w:rPr>
                <w:t>is</w:t>
              </w:r>
              <w:r>
                <w:rPr>
                  <w:rFonts w:cs="Arial"/>
                </w:rPr>
                <w:t xml:space="preserve"> </w:t>
              </w:r>
              <w:r w:rsidRPr="00882AF1">
                <w:rPr>
                  <w:rFonts w:cs="Arial"/>
                  <w:b/>
                </w:rPr>
                <w:t>Embedded</w:t>
              </w:r>
              <w:r w:rsidRPr="00882AF1">
                <w:rPr>
                  <w:rFonts w:cs="Arial"/>
                </w:rPr>
                <w:t xml:space="preserve"> within a </w:t>
              </w:r>
              <w:r w:rsidRPr="00882AF1">
                <w:rPr>
                  <w:rFonts w:cs="Arial"/>
                  <w:b/>
                </w:rPr>
                <w:t>User System</w:t>
              </w:r>
              <w:r w:rsidRPr="00882AF1">
                <w:rPr>
                  <w:rFonts w:cs="Arial"/>
                </w:rPr>
                <w:t xml:space="preserve"> (or part thereof) and where the </w:t>
              </w:r>
              <w:r w:rsidRPr="00882AF1">
                <w:rPr>
                  <w:rFonts w:cs="Arial"/>
                  <w:b/>
                </w:rPr>
                <w:t>User System</w:t>
              </w:r>
              <w:r w:rsidRPr="00882AF1">
                <w:rPr>
                  <w:rFonts w:cs="Arial"/>
                </w:rPr>
                <w:t xml:space="preserve"> (or part thereof) is not connected to the </w:t>
              </w:r>
              <w:r w:rsidRPr="00882AF1">
                <w:rPr>
                  <w:rFonts w:cs="Arial"/>
                  <w:b/>
                </w:rPr>
                <w:t>National Electricity Transmission System</w:t>
              </w:r>
              <w:r w:rsidRPr="00882AF1">
                <w:rPr>
                  <w:rFonts w:cs="Arial"/>
                </w:rPr>
                <w:t xml:space="preserve">, although such </w:t>
              </w:r>
              <w:r w:rsidRPr="00882AF1">
                <w:rPr>
                  <w:rFonts w:cs="Arial"/>
                  <w:b/>
                </w:rPr>
                <w:t>Power Station</w:t>
              </w:r>
              <w:r w:rsidRPr="00882AF1">
                <w:rPr>
                  <w:rFonts w:cs="Arial"/>
                </w:rPr>
                <w:t xml:space="preserve"> is within the </w:t>
              </w:r>
              <w:r w:rsidRPr="00882AF1">
                <w:rPr>
                  <w:rFonts w:cs="Arial"/>
                  <w:b/>
                  <w:bCs/>
                </w:rPr>
                <w:t>GB Synchronous Area</w:t>
              </w:r>
              <w:r w:rsidRPr="00882AF1">
                <w:rPr>
                  <w:rFonts w:cs="Arial"/>
                </w:rPr>
                <w:t xml:space="preserve"> and such </w:t>
              </w:r>
              <w:r w:rsidRPr="00882AF1">
                <w:rPr>
                  <w:rFonts w:cs="Arial"/>
                  <w:b/>
                </w:rPr>
                <w:t>Power Station</w:t>
              </w:r>
              <w:r w:rsidRPr="00882AF1">
                <w:rPr>
                  <w:rFonts w:cs="Arial"/>
                </w:rPr>
                <w:t xml:space="preserve"> </w:t>
              </w:r>
              <w:r w:rsidRPr="007E0B31">
                <w:rPr>
                  <w:rFonts w:cs="Arial"/>
                  <w:b/>
                </w:rPr>
                <w:t>Registered Capacity</w:t>
              </w:r>
              <w:r w:rsidRPr="007E0B31">
                <w:rPr>
                  <w:rFonts w:cs="Arial"/>
                </w:rPr>
                <w:t xml:space="preserve"> of 50MW or more but less than 100MW</w:t>
              </w:r>
              <w:r>
                <w:rPr>
                  <w:rFonts w:cs="Arial"/>
                </w:rPr>
                <w:t>.</w:t>
              </w:r>
            </w:ins>
            <w:del w:id="91" w:author="ESO Code Admin" w:date="2024-01-17T14:03:00Z">
              <w:r w:rsidR="000E5686" w:rsidRPr="007E0B31" w:rsidDel="009B415F">
                <w:rPr>
                  <w:rFonts w:cs="Arial"/>
                </w:rPr>
                <w:delText>.</w:delText>
              </w:r>
            </w:del>
          </w:p>
          <w:p w14:paraId="2C3CFF02" w14:textId="77777777" w:rsidR="000E5686" w:rsidRPr="007E0B31" w:rsidRDefault="000E5686" w:rsidP="000E5686">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0E5686" w:rsidRPr="007E0B31" w14:paraId="0CDEA8DB" w14:textId="77777777" w:rsidTr="56193979">
        <w:trPr>
          <w:cantSplit/>
        </w:trPr>
        <w:tc>
          <w:tcPr>
            <w:tcW w:w="2884" w:type="dxa"/>
          </w:tcPr>
          <w:p w14:paraId="6558EC81" w14:textId="77777777" w:rsidR="000E5686" w:rsidRPr="007E0B31" w:rsidRDefault="000E5686" w:rsidP="000E5686">
            <w:pPr>
              <w:pStyle w:val="Arial11Bold"/>
              <w:rPr>
                <w:rFonts w:cs="Arial"/>
              </w:rPr>
            </w:pPr>
            <w:r w:rsidRPr="007E0B31">
              <w:rPr>
                <w:rFonts w:cs="Arial"/>
              </w:rPr>
              <w:lastRenderedPageBreak/>
              <w:t xml:space="preserve">Medium Voltage </w:t>
            </w:r>
            <w:r w:rsidRPr="007E0B31">
              <w:rPr>
                <w:rFonts w:cs="Arial"/>
                <w:b w:val="0"/>
              </w:rPr>
              <w:t>or</w:t>
            </w:r>
            <w:r w:rsidRPr="007E0B31">
              <w:rPr>
                <w:rFonts w:cs="Arial"/>
              </w:rPr>
              <w:t xml:space="preserve"> MV</w:t>
            </w:r>
          </w:p>
        </w:tc>
        <w:tc>
          <w:tcPr>
            <w:tcW w:w="6634" w:type="dxa"/>
          </w:tcPr>
          <w:p w14:paraId="1F75FFAF" w14:textId="77777777" w:rsidR="000E5686" w:rsidRPr="007E0B31" w:rsidRDefault="000E5686" w:rsidP="000E5686">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0E5686" w:rsidRPr="007E0B31" w14:paraId="1172E6F9" w14:textId="77777777" w:rsidTr="56193979">
        <w:trPr>
          <w:cantSplit/>
        </w:trPr>
        <w:tc>
          <w:tcPr>
            <w:tcW w:w="2884" w:type="dxa"/>
          </w:tcPr>
          <w:p w14:paraId="55008996" w14:textId="77777777" w:rsidR="000E5686" w:rsidRPr="007E0B31" w:rsidRDefault="000E5686" w:rsidP="000E5686">
            <w:pPr>
              <w:pStyle w:val="Arial11Bold"/>
              <w:rPr>
                <w:rFonts w:cs="Arial"/>
              </w:rPr>
            </w:pPr>
            <w:r w:rsidRPr="007E0B31">
              <w:rPr>
                <w:rFonts w:cs="Arial"/>
              </w:rPr>
              <w:t>Mills</w:t>
            </w:r>
          </w:p>
        </w:tc>
        <w:tc>
          <w:tcPr>
            <w:tcW w:w="6634" w:type="dxa"/>
          </w:tcPr>
          <w:p w14:paraId="10AB29E5" w14:textId="77777777" w:rsidR="000E5686" w:rsidRPr="007E0B31" w:rsidRDefault="000E5686" w:rsidP="000E5686">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0E5686" w:rsidRPr="007E0B31" w14:paraId="192F1CA5" w14:textId="77777777" w:rsidTr="56193979">
        <w:trPr>
          <w:cantSplit/>
        </w:trPr>
        <w:tc>
          <w:tcPr>
            <w:tcW w:w="2884" w:type="dxa"/>
          </w:tcPr>
          <w:p w14:paraId="00139B74" w14:textId="77777777" w:rsidR="000E5686" w:rsidRPr="007E0B31" w:rsidRDefault="000E5686" w:rsidP="000E5686">
            <w:pPr>
              <w:pStyle w:val="Arial11Bold"/>
              <w:rPr>
                <w:rFonts w:cs="Arial"/>
              </w:rPr>
            </w:pPr>
            <w:r w:rsidRPr="007E0B31">
              <w:rPr>
                <w:rFonts w:cs="Arial"/>
              </w:rPr>
              <w:t>Minimum Generation</w:t>
            </w:r>
          </w:p>
        </w:tc>
        <w:tc>
          <w:tcPr>
            <w:tcW w:w="6634" w:type="dxa"/>
          </w:tcPr>
          <w:p w14:paraId="0B3F5F13" w14:textId="0EA4BB3C" w:rsidR="000E5686" w:rsidRPr="007E0B31" w:rsidRDefault="000E5686" w:rsidP="000E5686">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w:t>
            </w:r>
            <w:proofErr w:type="gramStart"/>
            <w:r w:rsidRPr="007E0B31">
              <w:rPr>
                <w:rFonts w:cs="Arial"/>
              </w:rPr>
              <w:t>generate</w:t>
            </w:r>
            <w:proofErr w:type="gramEnd"/>
            <w:r w:rsidRPr="007E0B31">
              <w:rPr>
                <w:rFonts w:cs="Arial"/>
              </w:rPr>
              <w:t xml:space="preserv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xml:space="preserve">). For the avoidance of doubt, the output may go below this level </w:t>
            </w:r>
            <w:proofErr w:type="gramStart"/>
            <w:r w:rsidRPr="007E0B31">
              <w:rPr>
                <w:rFonts w:cs="Arial"/>
              </w:rPr>
              <w:t>as a result of</w:t>
            </w:r>
            <w:proofErr w:type="gramEnd"/>
            <w:r w:rsidRPr="007E0B31">
              <w:rPr>
                <w:rFonts w:cs="Arial"/>
              </w:rPr>
              <w:t xml:space="preserve"> operation in accordance with BC3.7.</w:t>
            </w:r>
          </w:p>
        </w:tc>
      </w:tr>
      <w:tr w:rsidR="000E5686" w:rsidRPr="007E0B31" w14:paraId="1A73A6F1" w14:textId="77777777" w:rsidTr="56193979">
        <w:trPr>
          <w:cantSplit/>
        </w:trPr>
        <w:tc>
          <w:tcPr>
            <w:tcW w:w="2884" w:type="dxa"/>
          </w:tcPr>
          <w:p w14:paraId="3F6AA4AD" w14:textId="77777777" w:rsidR="000E5686" w:rsidRPr="007E0B31" w:rsidRDefault="000E5686" w:rsidP="000E5686">
            <w:pPr>
              <w:pStyle w:val="Arial11Bold"/>
              <w:rPr>
                <w:rFonts w:cs="Arial"/>
              </w:rPr>
            </w:pPr>
            <w:r w:rsidRPr="007E0B31">
              <w:rPr>
                <w:rFonts w:cs="Arial"/>
              </w:rPr>
              <w:t>Minimum Active Power Transmission Capacity (</w:t>
            </w:r>
            <w:proofErr w:type="spellStart"/>
            <w:r w:rsidRPr="007E0B31">
              <w:rPr>
                <w:rFonts w:cs="Arial"/>
              </w:rPr>
              <w:t>PHmin</w:t>
            </w:r>
            <w:proofErr w:type="spellEnd"/>
            <w:r w:rsidRPr="007E0B31">
              <w:rPr>
                <w:rFonts w:cs="Arial"/>
              </w:rPr>
              <w:t>)</w:t>
            </w:r>
          </w:p>
        </w:tc>
        <w:tc>
          <w:tcPr>
            <w:tcW w:w="6634" w:type="dxa"/>
          </w:tcPr>
          <w:p w14:paraId="793C541C" w14:textId="35AD59ED" w:rsidR="000E5686" w:rsidRPr="007E0B31" w:rsidRDefault="000E5686" w:rsidP="000E5686">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0E5686" w:rsidRPr="007E0B31" w14:paraId="58E8AB98" w14:textId="77777777" w:rsidTr="56193979">
        <w:trPr>
          <w:cantSplit/>
        </w:trPr>
        <w:tc>
          <w:tcPr>
            <w:tcW w:w="2884" w:type="dxa"/>
          </w:tcPr>
          <w:p w14:paraId="61D82D43" w14:textId="66177675" w:rsidR="000E5686" w:rsidRPr="007E0B31" w:rsidRDefault="000E5686" w:rsidP="000E5686">
            <w:pPr>
              <w:pStyle w:val="Arial11Bold"/>
              <w:rPr>
                <w:rFonts w:cs="Arial"/>
              </w:rPr>
            </w:pPr>
            <w:r w:rsidRPr="007E0B31">
              <w:rPr>
                <w:rFonts w:cs="Arial"/>
              </w:rPr>
              <w:t>Minimum Import Capacit</w:t>
            </w:r>
            <w:r w:rsidRPr="00A72ACD">
              <w:rPr>
                <w:rFonts w:cs="Arial"/>
              </w:rPr>
              <w:t>y</w:t>
            </w:r>
          </w:p>
        </w:tc>
        <w:tc>
          <w:tcPr>
            <w:tcW w:w="6634" w:type="dxa"/>
          </w:tcPr>
          <w:p w14:paraId="3D4D48A5" w14:textId="565FA500" w:rsidR="000E5686" w:rsidRPr="007E0B31" w:rsidRDefault="000E5686" w:rsidP="000E5686">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0E5686" w:rsidRPr="007E0B31" w14:paraId="42E17AC9" w14:textId="77777777" w:rsidTr="56193979">
        <w:trPr>
          <w:cantSplit/>
        </w:trPr>
        <w:tc>
          <w:tcPr>
            <w:tcW w:w="2884" w:type="dxa"/>
          </w:tcPr>
          <w:p w14:paraId="710BD543" w14:textId="77777777" w:rsidR="000E5686" w:rsidRPr="007E0B31" w:rsidRDefault="000E5686" w:rsidP="000E5686">
            <w:pPr>
              <w:pStyle w:val="Arial11Bold"/>
              <w:rPr>
                <w:rFonts w:cs="Arial"/>
              </w:rPr>
            </w:pPr>
            <w:r w:rsidRPr="007E0B31">
              <w:rPr>
                <w:rFonts w:cs="Arial"/>
              </w:rPr>
              <w:t>Minimum Regulating Level</w:t>
            </w:r>
          </w:p>
        </w:tc>
        <w:tc>
          <w:tcPr>
            <w:tcW w:w="6634" w:type="dxa"/>
          </w:tcPr>
          <w:p w14:paraId="6E014C85" w14:textId="69675277" w:rsidR="000E5686" w:rsidRPr="007E0B31" w:rsidRDefault="000E5686" w:rsidP="000E5686">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0E5686" w:rsidRPr="007E0B31" w14:paraId="7A187781" w14:textId="77777777" w:rsidTr="56193979">
        <w:trPr>
          <w:cantSplit/>
        </w:trPr>
        <w:tc>
          <w:tcPr>
            <w:tcW w:w="2884" w:type="dxa"/>
          </w:tcPr>
          <w:p w14:paraId="5F303D38" w14:textId="77777777" w:rsidR="000E5686" w:rsidRPr="007E0B31" w:rsidRDefault="000E5686" w:rsidP="000E5686">
            <w:pPr>
              <w:pStyle w:val="Arial11Bold"/>
              <w:rPr>
                <w:rFonts w:cs="Arial"/>
              </w:rPr>
            </w:pPr>
            <w:r w:rsidRPr="007E0B31">
              <w:rPr>
                <w:rFonts w:cs="Arial"/>
              </w:rPr>
              <w:t>Minimum Stable Operating Level</w:t>
            </w:r>
          </w:p>
        </w:tc>
        <w:tc>
          <w:tcPr>
            <w:tcW w:w="6634" w:type="dxa"/>
          </w:tcPr>
          <w:p w14:paraId="58A98321" w14:textId="5FFA4BA5" w:rsidR="000E5686" w:rsidRPr="007E0B31" w:rsidRDefault="000E5686" w:rsidP="000E5686">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0E5686" w:rsidRPr="007E0B31" w14:paraId="38E50172" w14:textId="77777777" w:rsidTr="56193979">
        <w:trPr>
          <w:cantSplit/>
        </w:trPr>
        <w:tc>
          <w:tcPr>
            <w:tcW w:w="2884" w:type="dxa"/>
          </w:tcPr>
          <w:p w14:paraId="17AD8CFF" w14:textId="77777777" w:rsidR="000E5686" w:rsidRPr="007E0B31" w:rsidRDefault="000E5686" w:rsidP="000E5686">
            <w:pPr>
              <w:pStyle w:val="Arial11Bold"/>
              <w:rPr>
                <w:rFonts w:cs="Arial"/>
              </w:rPr>
            </w:pPr>
            <w:r w:rsidRPr="007E0B31">
              <w:rPr>
                <w:rFonts w:cs="Arial"/>
              </w:rPr>
              <w:t>Modification</w:t>
            </w:r>
          </w:p>
        </w:tc>
        <w:tc>
          <w:tcPr>
            <w:tcW w:w="6634" w:type="dxa"/>
          </w:tcPr>
          <w:p w14:paraId="7806D34C" w14:textId="2A977A01" w:rsidR="000E5686" w:rsidRPr="007E0B31" w:rsidRDefault="000E5686" w:rsidP="000E5686">
            <w:pPr>
              <w:pStyle w:val="TableArial11"/>
              <w:rPr>
                <w:rFonts w:cs="Arial"/>
              </w:rPr>
            </w:pPr>
            <w:r w:rsidRPr="007E0B31">
              <w:rPr>
                <w:rFonts w:cs="Arial"/>
              </w:rPr>
              <w:t xml:space="preserve">Any actual or proposed replacement, renovation, modification, </w:t>
            </w:r>
            <w:proofErr w:type="gramStart"/>
            <w:r w:rsidRPr="007E0B31">
              <w:rPr>
                <w:rFonts w:cs="Arial"/>
              </w:rPr>
              <w:t>alteration</w:t>
            </w:r>
            <w:proofErr w:type="gramEnd"/>
            <w:r w:rsidRPr="007E0B31">
              <w:rPr>
                <w:rFonts w:cs="Arial"/>
              </w:rPr>
              <w:t xml:space="preserve">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0E5686" w:rsidRPr="007E0B31" w14:paraId="4CD29C19" w14:textId="77777777" w:rsidTr="56193979">
        <w:trPr>
          <w:cantSplit/>
        </w:trPr>
        <w:tc>
          <w:tcPr>
            <w:tcW w:w="2884" w:type="dxa"/>
          </w:tcPr>
          <w:p w14:paraId="44754F8D" w14:textId="77777777" w:rsidR="000E5686" w:rsidRPr="007E0B31" w:rsidRDefault="000E5686" w:rsidP="000E5686">
            <w:pPr>
              <w:pStyle w:val="Arial11Bold"/>
              <w:rPr>
                <w:rFonts w:cs="Arial"/>
              </w:rPr>
            </w:pPr>
            <w:r w:rsidRPr="007E0B31">
              <w:rPr>
                <w:rFonts w:cs="Arial"/>
              </w:rPr>
              <w:lastRenderedPageBreak/>
              <w:t>Mothballed DC Connected Power Park Module</w:t>
            </w:r>
          </w:p>
        </w:tc>
        <w:tc>
          <w:tcPr>
            <w:tcW w:w="6634" w:type="dxa"/>
          </w:tcPr>
          <w:p w14:paraId="6379A598" w14:textId="77777777" w:rsidR="000E5686" w:rsidRPr="007E0B31" w:rsidRDefault="000E5686" w:rsidP="000E5686">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0E5686" w:rsidRPr="007E0B31" w14:paraId="28B4C911" w14:textId="77777777" w:rsidTr="56193979">
        <w:trPr>
          <w:cantSplit/>
        </w:trPr>
        <w:tc>
          <w:tcPr>
            <w:tcW w:w="2884" w:type="dxa"/>
          </w:tcPr>
          <w:p w14:paraId="46BB49CB" w14:textId="77777777" w:rsidR="000E5686" w:rsidRPr="007E0B31" w:rsidRDefault="000E5686" w:rsidP="000E5686">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0E5686" w:rsidRPr="007E0B31" w:rsidRDefault="000E5686" w:rsidP="000E5686">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0E5686" w:rsidRPr="007E0B31" w14:paraId="05B71069" w14:textId="77777777" w:rsidTr="56193979">
        <w:trPr>
          <w:cantSplit/>
        </w:trPr>
        <w:tc>
          <w:tcPr>
            <w:tcW w:w="2884" w:type="dxa"/>
          </w:tcPr>
          <w:p w14:paraId="3A925164" w14:textId="77777777" w:rsidR="000E5686" w:rsidRPr="007E0B31" w:rsidRDefault="000E5686" w:rsidP="000E5686">
            <w:pPr>
              <w:pStyle w:val="Arial11Bold"/>
              <w:rPr>
                <w:rFonts w:cs="Arial"/>
              </w:rPr>
            </w:pPr>
            <w:r w:rsidRPr="007E0B31">
              <w:rPr>
                <w:rFonts w:cs="Arial"/>
              </w:rPr>
              <w:t>Mothballed HVDC System</w:t>
            </w:r>
          </w:p>
        </w:tc>
        <w:tc>
          <w:tcPr>
            <w:tcW w:w="6634" w:type="dxa"/>
          </w:tcPr>
          <w:p w14:paraId="1A49365B" w14:textId="77777777" w:rsidR="000E5686" w:rsidRPr="007E0B31" w:rsidRDefault="000E5686" w:rsidP="000E5686">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0E5686" w:rsidRPr="007E0B31" w14:paraId="259A95B5" w14:textId="77777777" w:rsidTr="56193979">
        <w:trPr>
          <w:cantSplit/>
        </w:trPr>
        <w:tc>
          <w:tcPr>
            <w:tcW w:w="2884" w:type="dxa"/>
          </w:tcPr>
          <w:p w14:paraId="5AFD4D55" w14:textId="77777777" w:rsidR="000E5686" w:rsidRPr="007E0B31" w:rsidRDefault="000E5686" w:rsidP="000E5686">
            <w:pPr>
              <w:pStyle w:val="Arial11Bold"/>
              <w:rPr>
                <w:rFonts w:cs="Arial"/>
              </w:rPr>
            </w:pPr>
            <w:r w:rsidRPr="007E0B31">
              <w:rPr>
                <w:rFonts w:cs="Arial"/>
              </w:rPr>
              <w:t xml:space="preserve">Mothballed HVDC Converter </w:t>
            </w:r>
          </w:p>
        </w:tc>
        <w:tc>
          <w:tcPr>
            <w:tcW w:w="6634" w:type="dxa"/>
          </w:tcPr>
          <w:p w14:paraId="428C90C4" w14:textId="633A5BA8" w:rsidR="000E5686" w:rsidRPr="007E0B31" w:rsidRDefault="000E5686" w:rsidP="000E5686">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0E5686" w:rsidRPr="007E0B31" w14:paraId="72B47314" w14:textId="77777777" w:rsidTr="56193979">
        <w:trPr>
          <w:cantSplit/>
        </w:trPr>
        <w:tc>
          <w:tcPr>
            <w:tcW w:w="2884" w:type="dxa"/>
          </w:tcPr>
          <w:p w14:paraId="366E06D0" w14:textId="77777777" w:rsidR="000E5686" w:rsidRPr="007E0B31" w:rsidRDefault="000E5686" w:rsidP="000E5686">
            <w:pPr>
              <w:pStyle w:val="Arial11Bold"/>
              <w:rPr>
                <w:rFonts w:cs="Arial"/>
              </w:rPr>
            </w:pPr>
            <w:r w:rsidRPr="007E0B31">
              <w:rPr>
                <w:rFonts w:cs="Arial"/>
              </w:rPr>
              <w:t>Mothballed Generating Unit</w:t>
            </w:r>
          </w:p>
        </w:tc>
        <w:tc>
          <w:tcPr>
            <w:tcW w:w="6634" w:type="dxa"/>
          </w:tcPr>
          <w:p w14:paraId="36082D09" w14:textId="77777777" w:rsidR="000E5686" w:rsidRPr="007E0B31" w:rsidRDefault="000E5686" w:rsidP="000E5686">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0E5686" w:rsidRPr="007E0B31" w14:paraId="1EAD346D" w14:textId="77777777" w:rsidTr="56193979">
        <w:trPr>
          <w:cantSplit/>
        </w:trPr>
        <w:tc>
          <w:tcPr>
            <w:tcW w:w="2884" w:type="dxa"/>
          </w:tcPr>
          <w:p w14:paraId="0FAFCB0B" w14:textId="77777777" w:rsidR="000E5686" w:rsidRPr="007E0B31" w:rsidRDefault="000E5686" w:rsidP="000E5686">
            <w:pPr>
              <w:pStyle w:val="Arial11Bold"/>
              <w:rPr>
                <w:rFonts w:cs="Arial"/>
              </w:rPr>
            </w:pPr>
            <w:r w:rsidRPr="007E0B31">
              <w:rPr>
                <w:rFonts w:cs="Arial"/>
              </w:rPr>
              <w:t>Mothballed Power Generating Module</w:t>
            </w:r>
          </w:p>
        </w:tc>
        <w:tc>
          <w:tcPr>
            <w:tcW w:w="6634" w:type="dxa"/>
          </w:tcPr>
          <w:p w14:paraId="660D1360" w14:textId="77777777" w:rsidR="000E5686" w:rsidRPr="007E0B31" w:rsidRDefault="000E5686" w:rsidP="000E5686">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0E5686" w:rsidRPr="007E0B31" w14:paraId="16C4C365" w14:textId="77777777" w:rsidTr="56193979">
        <w:trPr>
          <w:cantSplit/>
        </w:trPr>
        <w:tc>
          <w:tcPr>
            <w:tcW w:w="2884" w:type="dxa"/>
          </w:tcPr>
          <w:p w14:paraId="75C0F84F" w14:textId="77777777" w:rsidR="000E5686" w:rsidRPr="007E0B31" w:rsidRDefault="000E5686" w:rsidP="000E5686">
            <w:pPr>
              <w:pStyle w:val="Arial11Bold"/>
              <w:rPr>
                <w:rFonts w:cs="Arial"/>
              </w:rPr>
            </w:pPr>
            <w:r w:rsidRPr="007E0B31">
              <w:rPr>
                <w:rFonts w:cs="Arial"/>
              </w:rPr>
              <w:t>Mothballed Power Park Module</w:t>
            </w:r>
          </w:p>
        </w:tc>
        <w:tc>
          <w:tcPr>
            <w:tcW w:w="6634" w:type="dxa"/>
          </w:tcPr>
          <w:p w14:paraId="0702F02E" w14:textId="77777777" w:rsidR="000E5686" w:rsidRPr="007E0B31" w:rsidRDefault="000E5686" w:rsidP="000E5686">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0E5686" w:rsidRPr="007E0B31" w14:paraId="70E6978F" w14:textId="77777777" w:rsidTr="56193979">
        <w:trPr>
          <w:cantSplit/>
        </w:trPr>
        <w:tc>
          <w:tcPr>
            <w:tcW w:w="2884" w:type="dxa"/>
          </w:tcPr>
          <w:p w14:paraId="1588B364" w14:textId="77777777" w:rsidR="000E5686" w:rsidRPr="007E0B31" w:rsidRDefault="000E5686" w:rsidP="000E5686">
            <w:pPr>
              <w:pStyle w:val="Arial11Bold"/>
              <w:rPr>
                <w:rFonts w:cs="Arial"/>
              </w:rPr>
            </w:pPr>
            <w:r w:rsidRPr="007E0B31">
              <w:rPr>
                <w:rFonts w:cs="Arial"/>
              </w:rPr>
              <w:t>Multiple Point of Connection</w:t>
            </w:r>
          </w:p>
        </w:tc>
        <w:tc>
          <w:tcPr>
            <w:tcW w:w="6634" w:type="dxa"/>
          </w:tcPr>
          <w:p w14:paraId="3856B18F" w14:textId="77777777" w:rsidR="000E5686" w:rsidRPr="007E0B31" w:rsidRDefault="000E5686" w:rsidP="000E5686">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0E5686" w:rsidRPr="007E0B31" w14:paraId="121449C6" w14:textId="77777777" w:rsidTr="56193979">
        <w:trPr>
          <w:cantSplit/>
        </w:trPr>
        <w:tc>
          <w:tcPr>
            <w:tcW w:w="2884" w:type="dxa"/>
          </w:tcPr>
          <w:p w14:paraId="3F92EF01" w14:textId="472B5B92" w:rsidR="000E5686" w:rsidRPr="007E0B31" w:rsidRDefault="000E5686" w:rsidP="000E5686">
            <w:pPr>
              <w:pStyle w:val="Arial11Bold"/>
              <w:rPr>
                <w:rFonts w:cs="Arial"/>
              </w:rPr>
            </w:pPr>
            <w:r>
              <w:rPr>
                <w:rFonts w:cs="Arial"/>
              </w:rPr>
              <w:t>MSID</w:t>
            </w:r>
          </w:p>
        </w:tc>
        <w:tc>
          <w:tcPr>
            <w:tcW w:w="6634" w:type="dxa"/>
          </w:tcPr>
          <w:p w14:paraId="02E7CF9C" w14:textId="66BD8694" w:rsidR="000E5686" w:rsidRPr="007E0B31" w:rsidRDefault="000E5686" w:rsidP="000E5686">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0E5686" w:rsidRPr="007E0B31" w14:paraId="270F25D3" w14:textId="77777777" w:rsidTr="56193979">
        <w:trPr>
          <w:cantSplit/>
        </w:trPr>
        <w:tc>
          <w:tcPr>
            <w:tcW w:w="2884" w:type="dxa"/>
          </w:tcPr>
          <w:p w14:paraId="59513645" w14:textId="77777777" w:rsidR="000E5686" w:rsidRPr="007E0B31" w:rsidRDefault="000E5686" w:rsidP="000E5686">
            <w:pPr>
              <w:pStyle w:val="Arial11Bold"/>
              <w:rPr>
                <w:rFonts w:cs="Arial"/>
              </w:rPr>
            </w:pPr>
            <w:r w:rsidRPr="007E0B31">
              <w:rPr>
                <w:rFonts w:cs="Arial"/>
              </w:rPr>
              <w:t>National Demand</w:t>
            </w:r>
          </w:p>
        </w:tc>
        <w:tc>
          <w:tcPr>
            <w:tcW w:w="6634" w:type="dxa"/>
          </w:tcPr>
          <w:p w14:paraId="1B9BCF82" w14:textId="77777777" w:rsidR="000E5686" w:rsidRPr="007E0B31" w:rsidRDefault="000E5686" w:rsidP="000E5686">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43746AEB" w14:textId="77777777" w:rsidR="000E5686" w:rsidRPr="007E0B31" w:rsidRDefault="000E5686" w:rsidP="000E5686">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0E5686" w:rsidRPr="007E0B31" w:rsidRDefault="000E5686" w:rsidP="000E5686">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0E5686" w:rsidRPr="007E0B31" w:rsidRDefault="000E5686" w:rsidP="000E5686">
            <w:pPr>
              <w:pStyle w:val="TableArial11"/>
              <w:ind w:left="567" w:hanging="567"/>
              <w:rPr>
                <w:rFonts w:cs="Arial"/>
              </w:rPr>
            </w:pPr>
            <w:proofErr w:type="gramStart"/>
            <w:r w:rsidRPr="007E0B31">
              <w:rPr>
                <w:rFonts w:cs="Arial"/>
              </w:rPr>
              <w:t>minus:-</w:t>
            </w:r>
            <w:proofErr w:type="gramEnd"/>
          </w:p>
          <w:p w14:paraId="20CE4D0F" w14:textId="099874B8" w:rsidR="000E5686" w:rsidRPr="007E0B31" w:rsidRDefault="000E5686" w:rsidP="000E5686">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0E5686" w:rsidRPr="007E0B31" w:rsidRDefault="000E5686" w:rsidP="000E5686">
            <w:pPr>
              <w:pStyle w:val="TableArial11"/>
              <w:ind w:left="567" w:hanging="567"/>
              <w:rPr>
                <w:rFonts w:cs="Arial"/>
              </w:rPr>
            </w:pPr>
            <w:r w:rsidRPr="007E0B31">
              <w:rPr>
                <w:rFonts w:cs="Arial"/>
              </w:rPr>
              <w:t xml:space="preserve">and, for the purposes of this definition, does not </w:t>
            </w:r>
            <w:proofErr w:type="gramStart"/>
            <w:r w:rsidRPr="007E0B31">
              <w:rPr>
                <w:rFonts w:cs="Arial"/>
              </w:rPr>
              <w:t>include:-</w:t>
            </w:r>
            <w:proofErr w:type="gramEnd"/>
          </w:p>
          <w:p w14:paraId="2D54BE24" w14:textId="77777777" w:rsidR="000E5686" w:rsidRPr="007E0B31" w:rsidRDefault="000E5686" w:rsidP="000E5686">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0E5686" w:rsidRPr="007E0B31" w14:paraId="004C280C" w14:textId="77777777" w:rsidTr="56193979">
        <w:trPr>
          <w:cantSplit/>
        </w:trPr>
        <w:tc>
          <w:tcPr>
            <w:tcW w:w="2884" w:type="dxa"/>
          </w:tcPr>
          <w:p w14:paraId="0B2AD2B7" w14:textId="77777777" w:rsidR="000E5686" w:rsidRPr="007E0B31" w:rsidRDefault="000E5686" w:rsidP="000E5686">
            <w:pPr>
              <w:pStyle w:val="Arial11Bold"/>
              <w:rPr>
                <w:rFonts w:cs="Arial"/>
              </w:rPr>
            </w:pPr>
            <w:r w:rsidRPr="007E0B31">
              <w:rPr>
                <w:rFonts w:cs="Arial"/>
              </w:rPr>
              <w:t>National Electricity Transmission System</w:t>
            </w:r>
          </w:p>
        </w:tc>
        <w:tc>
          <w:tcPr>
            <w:tcW w:w="6634" w:type="dxa"/>
          </w:tcPr>
          <w:p w14:paraId="04E27FC4" w14:textId="77777777" w:rsidR="000E5686" w:rsidRPr="007E0B31" w:rsidRDefault="000E5686" w:rsidP="000E5686">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0E5686" w:rsidRPr="007E0B31" w14:paraId="76C1171A" w14:textId="77777777" w:rsidTr="56193979">
        <w:trPr>
          <w:cantSplit/>
        </w:trPr>
        <w:tc>
          <w:tcPr>
            <w:tcW w:w="2884" w:type="dxa"/>
          </w:tcPr>
          <w:p w14:paraId="04A8FD6D" w14:textId="77777777" w:rsidR="000E5686" w:rsidRPr="007E0B31" w:rsidRDefault="000E5686" w:rsidP="000E5686">
            <w:pPr>
              <w:pStyle w:val="Arial11Bold"/>
              <w:rPr>
                <w:rFonts w:cs="Arial"/>
              </w:rPr>
            </w:pPr>
            <w:r w:rsidRPr="007E0B31">
              <w:rPr>
                <w:rFonts w:cs="Arial"/>
              </w:rPr>
              <w:lastRenderedPageBreak/>
              <w:t>National Electricity Transmission System Demand</w:t>
            </w:r>
          </w:p>
        </w:tc>
        <w:tc>
          <w:tcPr>
            <w:tcW w:w="6634" w:type="dxa"/>
          </w:tcPr>
          <w:p w14:paraId="620EE064" w14:textId="77777777" w:rsidR="000E5686" w:rsidRPr="007E0B31" w:rsidRDefault="000E5686" w:rsidP="000E5686">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6FC34177" w14:textId="77777777" w:rsidR="000E5686" w:rsidRPr="007E0B31" w:rsidRDefault="000E5686" w:rsidP="000E5686">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0E5686" w:rsidRPr="007E0B31" w:rsidRDefault="000E5686" w:rsidP="000E5686">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0E5686" w:rsidRPr="007E0B31" w:rsidRDefault="000E5686" w:rsidP="000E5686">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0E5686" w:rsidRPr="007E0B31" w:rsidRDefault="000E5686" w:rsidP="000E5686">
            <w:pPr>
              <w:pStyle w:val="TableArial11"/>
              <w:ind w:left="567" w:hanging="567"/>
              <w:rPr>
                <w:rFonts w:cs="Arial"/>
              </w:rPr>
            </w:pPr>
            <w:r w:rsidRPr="007E0B31">
              <w:rPr>
                <w:rFonts w:cs="Arial"/>
              </w:rPr>
              <w:t xml:space="preserve">and, for the purposes of this definition, </w:t>
            </w:r>
            <w:proofErr w:type="gramStart"/>
            <w:r w:rsidRPr="007E0B31">
              <w:rPr>
                <w:rFonts w:cs="Arial"/>
              </w:rPr>
              <w:t>includes:-</w:t>
            </w:r>
            <w:proofErr w:type="gramEnd"/>
          </w:p>
          <w:p w14:paraId="7D711860" w14:textId="2BFE9E03" w:rsidR="000E5686" w:rsidRPr="007E0B31" w:rsidRDefault="000E5686" w:rsidP="000E5686">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0E5686" w:rsidRPr="007E0B31" w14:paraId="74597BE5" w14:textId="77777777" w:rsidTr="56193979">
        <w:trPr>
          <w:cantSplit/>
        </w:trPr>
        <w:tc>
          <w:tcPr>
            <w:tcW w:w="2884" w:type="dxa"/>
          </w:tcPr>
          <w:p w14:paraId="68A046F0" w14:textId="77777777" w:rsidR="000E5686" w:rsidRPr="007E0B31" w:rsidRDefault="000E5686" w:rsidP="000E5686">
            <w:pPr>
              <w:pStyle w:val="Arial11Bold"/>
              <w:rPr>
                <w:rFonts w:cs="Arial"/>
              </w:rPr>
            </w:pPr>
            <w:r w:rsidRPr="007E0B31">
              <w:rPr>
                <w:rFonts w:cs="Arial"/>
              </w:rPr>
              <w:t xml:space="preserve">National Electricity Transmission System Losses </w:t>
            </w:r>
          </w:p>
        </w:tc>
        <w:tc>
          <w:tcPr>
            <w:tcW w:w="6634" w:type="dxa"/>
          </w:tcPr>
          <w:p w14:paraId="67CE6730" w14:textId="77777777" w:rsidR="000E5686" w:rsidRPr="007E0B31" w:rsidRDefault="000E5686" w:rsidP="000E5686">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0E5686" w:rsidRPr="007E0B31" w14:paraId="48376211" w14:textId="77777777" w:rsidTr="56193979">
        <w:trPr>
          <w:cantSplit/>
        </w:trPr>
        <w:tc>
          <w:tcPr>
            <w:tcW w:w="2884" w:type="dxa"/>
          </w:tcPr>
          <w:p w14:paraId="27F2E9C4" w14:textId="77777777" w:rsidR="000E5686" w:rsidRPr="007E0B31" w:rsidDel="00E0556C" w:rsidRDefault="000E5686" w:rsidP="000E5686">
            <w:pPr>
              <w:pStyle w:val="Arial11Bold"/>
              <w:rPr>
                <w:rFonts w:cs="Arial"/>
              </w:rPr>
            </w:pPr>
            <w:r w:rsidRPr="007E0B31">
              <w:rPr>
                <w:rFonts w:cs="Arial"/>
              </w:rPr>
              <w:t>National Electricity Transmission System Operator Area</w:t>
            </w:r>
          </w:p>
        </w:tc>
        <w:tc>
          <w:tcPr>
            <w:tcW w:w="6634" w:type="dxa"/>
          </w:tcPr>
          <w:p w14:paraId="2CFEDB7F" w14:textId="10304099" w:rsidR="000E5686" w:rsidRPr="007E0B31" w:rsidRDefault="000E5686" w:rsidP="000E5686">
            <w:pPr>
              <w:pStyle w:val="TableArial11"/>
              <w:rPr>
                <w:rFonts w:cs="Arial"/>
              </w:rPr>
            </w:pPr>
            <w:r w:rsidRPr="007E0B31">
              <w:rPr>
                <w:rFonts w:cs="Arial"/>
              </w:rPr>
              <w:t xml:space="preserve">Has the meaning set out in Schedule 1 of </w:t>
            </w:r>
            <w:r>
              <w:rPr>
                <w:rFonts w:cs="Arial"/>
                <w:b/>
              </w:rPr>
              <w:t>The Company</w:t>
            </w:r>
            <w:r w:rsidRPr="007E0B31">
              <w:rPr>
                <w:rFonts w:cs="Arial"/>
                <w:b/>
              </w:rPr>
              <w:t>'s Transmission Licence</w:t>
            </w:r>
            <w:r w:rsidRPr="007E0B31">
              <w:rPr>
                <w:rFonts w:cs="Arial"/>
              </w:rPr>
              <w:t>.</w:t>
            </w:r>
          </w:p>
        </w:tc>
      </w:tr>
      <w:tr w:rsidR="000E5686" w:rsidRPr="007E0B31" w14:paraId="55416822" w14:textId="77777777" w:rsidTr="56193979">
        <w:trPr>
          <w:cantSplit/>
        </w:trPr>
        <w:tc>
          <w:tcPr>
            <w:tcW w:w="2884" w:type="dxa"/>
          </w:tcPr>
          <w:p w14:paraId="0FB9F23B" w14:textId="77777777" w:rsidR="000E5686" w:rsidRPr="007E0B31" w:rsidRDefault="000E5686" w:rsidP="000E5686">
            <w:pPr>
              <w:pStyle w:val="Arial11Bold"/>
              <w:rPr>
                <w:rFonts w:cs="Arial"/>
              </w:rPr>
            </w:pPr>
            <w:r w:rsidRPr="007E0B31">
              <w:rPr>
                <w:rFonts w:cs="Arial"/>
              </w:rPr>
              <w:t>National Electricity Transmission System Study Network Data File</w:t>
            </w:r>
          </w:p>
        </w:tc>
        <w:tc>
          <w:tcPr>
            <w:tcW w:w="6634" w:type="dxa"/>
          </w:tcPr>
          <w:p w14:paraId="6B8E82EB" w14:textId="1125D6F8" w:rsidR="000E5686" w:rsidRPr="007E0B31" w:rsidRDefault="000E5686" w:rsidP="000E5686">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0E5686" w:rsidRPr="007E0B31" w14:paraId="59CB3966" w14:textId="77777777" w:rsidTr="56193979">
        <w:trPr>
          <w:cantSplit/>
        </w:trPr>
        <w:tc>
          <w:tcPr>
            <w:tcW w:w="2884" w:type="dxa"/>
          </w:tcPr>
          <w:p w14:paraId="4944B672" w14:textId="77777777" w:rsidR="000E5686" w:rsidRPr="007E0B31" w:rsidRDefault="000E5686" w:rsidP="000E5686">
            <w:pPr>
              <w:pStyle w:val="Arial11Bold"/>
              <w:rPr>
                <w:rFonts w:cs="Arial"/>
              </w:rPr>
            </w:pPr>
            <w:r w:rsidRPr="007E0B31">
              <w:rPr>
                <w:rFonts w:cs="Arial"/>
              </w:rPr>
              <w:t>National Electricity Transmission System Warning</w:t>
            </w:r>
          </w:p>
        </w:tc>
        <w:tc>
          <w:tcPr>
            <w:tcW w:w="6634" w:type="dxa"/>
          </w:tcPr>
          <w:p w14:paraId="6C1801F0" w14:textId="3FBAE0F4" w:rsidR="000E5686" w:rsidRPr="007E0B31" w:rsidRDefault="000E5686" w:rsidP="000E5686">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w:t>
            </w:r>
            <w:proofErr w:type="gramStart"/>
            <w:r w:rsidRPr="007E0B31">
              <w:rPr>
                <w:rFonts w:cs="Arial"/>
              </w:rPr>
              <w:t>reductions;</w:t>
            </w:r>
            <w:proofErr w:type="gramEnd"/>
            <w:r w:rsidRPr="007E0B31">
              <w:rPr>
                <w:rFonts w:cs="Arial"/>
              </w:rPr>
              <w:t xml:space="preserve"> </w:t>
            </w:r>
          </w:p>
          <w:p w14:paraId="13767C7F"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inform of the applicable </w:t>
            </w:r>
            <w:proofErr w:type="gramStart"/>
            <w:r w:rsidRPr="007E0B31">
              <w:rPr>
                <w:rFonts w:cs="Arial"/>
              </w:rPr>
              <w:t>period;</w:t>
            </w:r>
            <w:proofErr w:type="gramEnd"/>
          </w:p>
          <w:p w14:paraId="4392D733" w14:textId="77777777" w:rsidR="000E5686" w:rsidRPr="007E0B31" w:rsidRDefault="000E5686" w:rsidP="000E5686">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0E5686" w:rsidRPr="007E0B31" w:rsidRDefault="000E5686" w:rsidP="000E5686">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0E5686" w:rsidRPr="007E0B31" w14:paraId="01E8D3C9" w14:textId="77777777" w:rsidTr="56193979">
        <w:trPr>
          <w:cantSplit/>
        </w:trPr>
        <w:tc>
          <w:tcPr>
            <w:tcW w:w="2884" w:type="dxa"/>
          </w:tcPr>
          <w:p w14:paraId="6465F3EA" w14:textId="77777777" w:rsidR="000E5686" w:rsidRPr="007E0B31" w:rsidRDefault="000E5686" w:rsidP="000E5686">
            <w:pPr>
              <w:pStyle w:val="Arial11Bold"/>
              <w:rPr>
                <w:rFonts w:cs="Arial"/>
              </w:rPr>
            </w:pPr>
            <w:r w:rsidRPr="007E0B31">
              <w:rPr>
                <w:rFonts w:cs="Arial"/>
              </w:rPr>
              <w:t xml:space="preserve">National Electricity Transmission System Warning - Demand Control Imminent </w:t>
            </w:r>
          </w:p>
        </w:tc>
        <w:tc>
          <w:tcPr>
            <w:tcW w:w="6634" w:type="dxa"/>
          </w:tcPr>
          <w:p w14:paraId="364B4D7F" w14:textId="1DE41AB1" w:rsidR="000E5686" w:rsidRPr="007E0B31" w:rsidRDefault="000E5686" w:rsidP="000E5686">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0E5686" w:rsidRPr="007E0B31" w14:paraId="5619AA14" w14:textId="77777777" w:rsidTr="56193979">
        <w:trPr>
          <w:cantSplit/>
        </w:trPr>
        <w:tc>
          <w:tcPr>
            <w:tcW w:w="2884" w:type="dxa"/>
          </w:tcPr>
          <w:p w14:paraId="32EB5FAD" w14:textId="77777777" w:rsidR="000E5686" w:rsidRPr="007E0B31" w:rsidRDefault="000E5686" w:rsidP="000E5686">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0E5686" w:rsidRPr="007E0B31" w:rsidRDefault="000E5686" w:rsidP="000E5686">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0E5686" w:rsidRPr="00333F56" w14:paraId="63F60E1D" w14:textId="77777777" w:rsidTr="56193979">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0E5686" w:rsidRPr="00333F56" w:rsidRDefault="000E5686" w:rsidP="000E5686">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0E5686" w:rsidRPr="00333F56" w:rsidRDefault="000E5686" w:rsidP="000E5686">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0E5686" w:rsidRPr="007E0B31" w14:paraId="799F5D77" w14:textId="77777777" w:rsidTr="56193979">
        <w:trPr>
          <w:cantSplit/>
        </w:trPr>
        <w:tc>
          <w:tcPr>
            <w:tcW w:w="2884" w:type="dxa"/>
          </w:tcPr>
          <w:p w14:paraId="77FD5C8F" w14:textId="77777777" w:rsidR="000E5686" w:rsidRPr="007E0B31" w:rsidRDefault="000E5686" w:rsidP="000E5686">
            <w:pPr>
              <w:pStyle w:val="Arial11Bold"/>
              <w:rPr>
                <w:rFonts w:cs="Arial"/>
              </w:rPr>
            </w:pPr>
            <w:r w:rsidRPr="007E0B31">
              <w:rPr>
                <w:rFonts w:cs="Arial"/>
              </w:rPr>
              <w:lastRenderedPageBreak/>
              <w:t xml:space="preserve">National Electricity Transmission System Warning - High Risk of Demand Reduction </w:t>
            </w:r>
          </w:p>
        </w:tc>
        <w:tc>
          <w:tcPr>
            <w:tcW w:w="6634" w:type="dxa"/>
          </w:tcPr>
          <w:p w14:paraId="4DD4D940" w14:textId="77777777" w:rsidR="000E5686" w:rsidRPr="007E0B31" w:rsidRDefault="000E5686" w:rsidP="000E5686">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0E5686" w:rsidRPr="005C32A6" w14:paraId="11604B47" w14:textId="77777777" w:rsidTr="56193979">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0E5686" w:rsidRPr="005C32A6" w:rsidRDefault="000E5686" w:rsidP="000E5686">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0E5686" w:rsidRPr="005C32A6" w:rsidRDefault="000E5686" w:rsidP="000E5686">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0E5686" w:rsidRPr="007E0B31" w14:paraId="363916FF" w14:textId="77777777" w:rsidTr="56193979">
        <w:trPr>
          <w:cantSplit/>
        </w:trPr>
        <w:tc>
          <w:tcPr>
            <w:tcW w:w="2884" w:type="dxa"/>
          </w:tcPr>
          <w:p w14:paraId="79FD6F69" w14:textId="291AFEB3" w:rsidR="000E5686" w:rsidRPr="00F82697" w:rsidRDefault="000E5686" w:rsidP="000E5686">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0E5686" w:rsidRPr="007E0B31" w:rsidRDefault="000E5686" w:rsidP="000E5686">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0E5686" w:rsidRPr="007E0B31" w:rsidRDefault="000E5686" w:rsidP="000E5686">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0E5686" w:rsidRPr="007E0B31" w14:paraId="54897286" w14:textId="77777777" w:rsidTr="56193979">
        <w:trPr>
          <w:cantSplit/>
        </w:trPr>
        <w:tc>
          <w:tcPr>
            <w:tcW w:w="2884" w:type="dxa"/>
          </w:tcPr>
          <w:p w14:paraId="319EB794" w14:textId="77777777" w:rsidR="000E5686" w:rsidRPr="007E0B31" w:rsidRDefault="000E5686" w:rsidP="000E5686">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0E5686" w:rsidRPr="007E0B31" w:rsidRDefault="000E5686" w:rsidP="000E5686">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0E5686" w:rsidRPr="007E0B31" w14:paraId="41B7C8BE" w14:textId="77777777" w:rsidTr="56193979">
        <w:trPr>
          <w:cantSplit/>
        </w:trPr>
        <w:tc>
          <w:tcPr>
            <w:tcW w:w="2884" w:type="dxa"/>
          </w:tcPr>
          <w:p w14:paraId="6202E479" w14:textId="7629FE16" w:rsidR="000E5686" w:rsidRPr="007E0B31" w:rsidRDefault="000E5686" w:rsidP="000E5686">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0E5686" w:rsidRPr="007E0B31" w:rsidRDefault="000E5686" w:rsidP="000E5686">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0E5686" w:rsidRPr="007E0B31" w14:paraId="063EB174" w14:textId="77777777" w:rsidTr="56193979">
        <w:trPr>
          <w:cantSplit/>
        </w:trPr>
        <w:tc>
          <w:tcPr>
            <w:tcW w:w="2884" w:type="dxa"/>
          </w:tcPr>
          <w:p w14:paraId="37FB682E" w14:textId="77777777" w:rsidR="000E5686" w:rsidRPr="007E0B31" w:rsidRDefault="000E5686" w:rsidP="000E5686">
            <w:pPr>
              <w:pStyle w:val="Arial11Bold"/>
              <w:rPr>
                <w:rFonts w:cs="Arial"/>
              </w:rPr>
            </w:pPr>
            <w:r w:rsidRPr="007E0B31">
              <w:rPr>
                <w:rFonts w:cs="Arial"/>
              </w:rPr>
              <w:t>Network Data</w:t>
            </w:r>
          </w:p>
        </w:tc>
        <w:tc>
          <w:tcPr>
            <w:tcW w:w="6634" w:type="dxa"/>
          </w:tcPr>
          <w:p w14:paraId="42D87CF6" w14:textId="57380595" w:rsidR="000E5686" w:rsidRPr="007E0B31" w:rsidRDefault="000E5686" w:rsidP="000E5686">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0E5686" w:rsidRPr="007E0B31" w14:paraId="5CCE23CF" w14:textId="77777777" w:rsidTr="56193979">
        <w:trPr>
          <w:cantSplit/>
        </w:trPr>
        <w:tc>
          <w:tcPr>
            <w:tcW w:w="2884" w:type="dxa"/>
          </w:tcPr>
          <w:p w14:paraId="32A9362E" w14:textId="66E2C1A5" w:rsidR="000E5686" w:rsidRPr="00012DF8" w:rsidRDefault="000E5686" w:rsidP="000E5686">
            <w:pPr>
              <w:pStyle w:val="Arial11Bold"/>
              <w:rPr>
                <w:rFonts w:cs="Arial"/>
              </w:rPr>
            </w:pPr>
            <w:r w:rsidRPr="002510FF">
              <w:rPr>
                <w:rFonts w:cs="Arial"/>
              </w:rPr>
              <w:t>Network Frequency Perturbation Plot</w:t>
            </w:r>
          </w:p>
        </w:tc>
        <w:tc>
          <w:tcPr>
            <w:tcW w:w="6634" w:type="dxa"/>
          </w:tcPr>
          <w:p w14:paraId="242BB7C1" w14:textId="77777777" w:rsidR="000E5686" w:rsidRPr="002510FF" w:rsidRDefault="000E5686" w:rsidP="000E5686">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0E5686" w:rsidRPr="002510FF" w:rsidRDefault="000E5686" w:rsidP="000E5686">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0E5686" w:rsidRPr="002510FF" w:rsidRDefault="000E5686" w:rsidP="000E5686">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0E5686" w:rsidRPr="00012DF8" w:rsidRDefault="000E5686" w:rsidP="000E5686">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0E5686" w:rsidRPr="007E0B31" w14:paraId="110E5A97" w14:textId="77777777" w:rsidTr="56193979">
        <w:trPr>
          <w:cantSplit/>
        </w:trPr>
        <w:tc>
          <w:tcPr>
            <w:tcW w:w="2884" w:type="dxa"/>
          </w:tcPr>
          <w:p w14:paraId="470DA843" w14:textId="771D09CC" w:rsidR="000E5686" w:rsidRPr="00AE104B" w:rsidRDefault="000E5686" w:rsidP="000E5686">
            <w:pPr>
              <w:pStyle w:val="Arial11Bold"/>
              <w:rPr>
                <w:rFonts w:cs="Arial"/>
              </w:rPr>
            </w:pPr>
            <w:r w:rsidRPr="00AE104B">
              <w:rPr>
                <w:rFonts w:cs="Arial"/>
              </w:rPr>
              <w:t>Network Gas Supply Emergency</w:t>
            </w:r>
          </w:p>
        </w:tc>
        <w:tc>
          <w:tcPr>
            <w:tcW w:w="6634" w:type="dxa"/>
          </w:tcPr>
          <w:p w14:paraId="71FCF9F7" w14:textId="300DD61D" w:rsidR="000E5686" w:rsidRPr="00AE104B" w:rsidRDefault="000E5686" w:rsidP="000E5686">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0E5686" w:rsidRPr="007E0B31" w14:paraId="50F13394" w14:textId="77777777" w:rsidTr="56193979">
        <w:trPr>
          <w:cantSplit/>
        </w:trPr>
        <w:tc>
          <w:tcPr>
            <w:tcW w:w="2884" w:type="dxa"/>
          </w:tcPr>
          <w:p w14:paraId="2E2A5894" w14:textId="77777777" w:rsidR="000E5686" w:rsidRPr="007E0B31" w:rsidRDefault="000E5686" w:rsidP="000E5686">
            <w:pPr>
              <w:pStyle w:val="Arial11Bold"/>
              <w:rPr>
                <w:rFonts w:cs="Arial"/>
              </w:rPr>
            </w:pPr>
            <w:r w:rsidRPr="007E0B31">
              <w:rPr>
                <w:rFonts w:cs="Arial"/>
              </w:rPr>
              <w:t>Network Operator</w:t>
            </w:r>
          </w:p>
        </w:tc>
        <w:tc>
          <w:tcPr>
            <w:tcW w:w="6634" w:type="dxa"/>
          </w:tcPr>
          <w:p w14:paraId="2994EA67" w14:textId="77777777" w:rsidR="000E5686" w:rsidRPr="007E0B31" w:rsidRDefault="000E5686" w:rsidP="000E5686">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0E5686" w:rsidRPr="007E0B31" w14:paraId="7261B1B3" w14:textId="77777777" w:rsidTr="56193979">
        <w:trPr>
          <w:cantSplit/>
        </w:trPr>
        <w:tc>
          <w:tcPr>
            <w:tcW w:w="2884" w:type="dxa"/>
          </w:tcPr>
          <w:p w14:paraId="6140C6D1" w14:textId="78E67F2C" w:rsidR="000E5686" w:rsidRPr="00803955" w:rsidRDefault="000E5686" w:rsidP="000E5686">
            <w:pPr>
              <w:pStyle w:val="Arial11Bold"/>
              <w:rPr>
                <w:rFonts w:cs="Arial"/>
              </w:rPr>
            </w:pPr>
            <w:r w:rsidRPr="00803955">
              <w:rPr>
                <w:rFonts w:cs="Arial"/>
              </w:rPr>
              <w:t>NGET</w:t>
            </w:r>
          </w:p>
        </w:tc>
        <w:tc>
          <w:tcPr>
            <w:tcW w:w="6634" w:type="dxa"/>
          </w:tcPr>
          <w:p w14:paraId="0D182575" w14:textId="7BBDF97A" w:rsidR="000E5686" w:rsidRPr="007E0B31" w:rsidRDefault="000E5686" w:rsidP="000E5686">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0E5686" w:rsidRPr="007E0B31" w14:paraId="604B5261" w14:textId="77777777" w:rsidTr="56193979">
        <w:trPr>
          <w:cantSplit/>
        </w:trPr>
        <w:tc>
          <w:tcPr>
            <w:tcW w:w="2884" w:type="dxa"/>
          </w:tcPr>
          <w:p w14:paraId="2623F54E" w14:textId="01991352" w:rsidR="000E5686" w:rsidRPr="00D0602D" w:rsidRDefault="000E5686" w:rsidP="000E5686">
            <w:pPr>
              <w:pStyle w:val="Arial11Bold"/>
              <w:rPr>
                <w:rFonts w:cs="Arial"/>
              </w:rPr>
            </w:pPr>
            <w:r w:rsidRPr="002510FF">
              <w:rPr>
                <w:rFonts w:cs="Arial"/>
              </w:rPr>
              <w:lastRenderedPageBreak/>
              <w:t>Nichols Chart</w:t>
            </w:r>
          </w:p>
        </w:tc>
        <w:tc>
          <w:tcPr>
            <w:tcW w:w="6634" w:type="dxa"/>
          </w:tcPr>
          <w:p w14:paraId="4C86893A" w14:textId="422AF3BB" w:rsidR="000E5686" w:rsidRPr="00D0602D" w:rsidRDefault="000E5686" w:rsidP="000E5686">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0E5686" w:rsidRPr="007E0B31" w14:paraId="7E70E3CF" w14:textId="77777777" w:rsidTr="56193979">
        <w:trPr>
          <w:cantSplit/>
        </w:trPr>
        <w:tc>
          <w:tcPr>
            <w:tcW w:w="2884" w:type="dxa"/>
          </w:tcPr>
          <w:p w14:paraId="5C3F33DF" w14:textId="77777777" w:rsidR="000E5686" w:rsidRPr="007E0B31" w:rsidRDefault="000E5686" w:rsidP="000E5686">
            <w:pPr>
              <w:pStyle w:val="Arial11Bold"/>
              <w:rPr>
                <w:rFonts w:cs="Arial"/>
              </w:rPr>
            </w:pPr>
            <w:r w:rsidRPr="007E0B31">
              <w:rPr>
                <w:rFonts w:cs="Arial"/>
              </w:rPr>
              <w:t>No-Load Field Voltage</w:t>
            </w:r>
          </w:p>
        </w:tc>
        <w:tc>
          <w:tcPr>
            <w:tcW w:w="6634" w:type="dxa"/>
          </w:tcPr>
          <w:p w14:paraId="7FB5D9C9" w14:textId="77777777" w:rsidR="000E5686" w:rsidRPr="007E0B31" w:rsidRDefault="000E5686" w:rsidP="000E5686">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 xml:space="preserve">4999 Section </w:t>
            </w:r>
            <w:proofErr w:type="gramStart"/>
            <w:r w:rsidRPr="007E0B31">
              <w:rPr>
                <w:rFonts w:cs="Arial"/>
              </w:rPr>
              <w:t>116.1 :</w:t>
            </w:r>
            <w:proofErr w:type="gramEnd"/>
            <w:r w:rsidRPr="007E0B31">
              <w:rPr>
                <w:rFonts w:cs="Arial"/>
              </w:rPr>
              <w:t xml:space="preserve"> 1992].</w:t>
            </w:r>
          </w:p>
        </w:tc>
      </w:tr>
      <w:tr w:rsidR="000E5686" w:rsidRPr="007E0B31" w14:paraId="31E3CC2E" w14:textId="77777777" w:rsidTr="56193979">
        <w:trPr>
          <w:cantSplit/>
        </w:trPr>
        <w:tc>
          <w:tcPr>
            <w:tcW w:w="2884" w:type="dxa"/>
          </w:tcPr>
          <w:p w14:paraId="4BE07CB3" w14:textId="77777777" w:rsidR="000E5686" w:rsidRPr="007E0B31" w:rsidRDefault="000E5686" w:rsidP="000E5686">
            <w:pPr>
              <w:pStyle w:val="Arial11Bold"/>
              <w:rPr>
                <w:rFonts w:cs="Arial"/>
              </w:rPr>
            </w:pPr>
            <w:r w:rsidRPr="007E0B31">
              <w:rPr>
                <w:rFonts w:cs="Arial"/>
              </w:rPr>
              <w:t>No System Connection</w:t>
            </w:r>
          </w:p>
        </w:tc>
        <w:tc>
          <w:tcPr>
            <w:tcW w:w="6634" w:type="dxa"/>
          </w:tcPr>
          <w:p w14:paraId="7E1CCCA5" w14:textId="77777777" w:rsidR="000E5686" w:rsidRPr="007E0B31" w:rsidRDefault="000E5686" w:rsidP="000E5686">
            <w:pPr>
              <w:pStyle w:val="TableArial11"/>
              <w:rPr>
                <w:rFonts w:cs="Arial"/>
              </w:rPr>
            </w:pPr>
            <w:r w:rsidRPr="007E0B31">
              <w:rPr>
                <w:rFonts w:cs="Arial"/>
              </w:rPr>
              <w:t>As defined in OC8A.1.6.2 and OC8B.1.7.2</w:t>
            </w:r>
            <w:r>
              <w:rPr>
                <w:rFonts w:cs="Arial"/>
              </w:rPr>
              <w:t>.</w:t>
            </w:r>
          </w:p>
        </w:tc>
      </w:tr>
      <w:tr w:rsidR="000E5686" w:rsidRPr="007E0B31" w14:paraId="19692180" w14:textId="77777777" w:rsidTr="56193979">
        <w:trPr>
          <w:cantSplit/>
        </w:trPr>
        <w:tc>
          <w:tcPr>
            <w:tcW w:w="2884" w:type="dxa"/>
          </w:tcPr>
          <w:p w14:paraId="7BE22D98" w14:textId="3A2FC6EB" w:rsidR="000E5686" w:rsidRPr="00BC445E" w:rsidRDefault="000E5686" w:rsidP="000E5686">
            <w:pPr>
              <w:pStyle w:val="Arial11Bold"/>
              <w:rPr>
                <w:rFonts w:cs="Arial"/>
              </w:rPr>
            </w:pPr>
            <w:r w:rsidRPr="002510FF">
              <w:rPr>
                <w:rFonts w:cs="Arial"/>
              </w:rPr>
              <w:t>Non-CUSC Party</w:t>
            </w:r>
          </w:p>
        </w:tc>
        <w:tc>
          <w:tcPr>
            <w:tcW w:w="6634" w:type="dxa"/>
          </w:tcPr>
          <w:p w14:paraId="2EFC201F" w14:textId="55EEFEE9" w:rsidR="000E5686" w:rsidRPr="00BC445E" w:rsidRDefault="000E5686" w:rsidP="000E5686">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0E5686" w:rsidRPr="007E0B31" w14:paraId="1B3105BA" w14:textId="77777777" w:rsidTr="56193979">
        <w:trPr>
          <w:cantSplit/>
        </w:trPr>
        <w:tc>
          <w:tcPr>
            <w:tcW w:w="2884" w:type="dxa"/>
          </w:tcPr>
          <w:p w14:paraId="2932CD89" w14:textId="77777777" w:rsidR="000E5686" w:rsidRPr="00DB341C" w:rsidRDefault="000E5686" w:rsidP="000E5686">
            <w:pPr>
              <w:pStyle w:val="Arial11Bold"/>
              <w:rPr>
                <w:rFonts w:cs="Arial"/>
              </w:rPr>
            </w:pPr>
            <w:r w:rsidRPr="00DB341C">
              <w:rPr>
                <w:rFonts w:cs="Arial"/>
              </w:rPr>
              <w:t>Non-Synchronous Electricity Storage Module</w:t>
            </w:r>
          </w:p>
          <w:p w14:paraId="1DED6A82" w14:textId="77777777" w:rsidR="000E5686" w:rsidRPr="00DD7E1A" w:rsidRDefault="000E5686" w:rsidP="000E5686">
            <w:pPr>
              <w:pStyle w:val="Arial11Bold"/>
              <w:rPr>
                <w:rFonts w:cs="Arial"/>
                <w:szCs w:val="22"/>
              </w:rPr>
            </w:pPr>
          </w:p>
        </w:tc>
        <w:tc>
          <w:tcPr>
            <w:tcW w:w="6634" w:type="dxa"/>
          </w:tcPr>
          <w:p w14:paraId="381BBD11" w14:textId="03B1FEAF" w:rsidR="000E5686" w:rsidRPr="00DD7E1A" w:rsidRDefault="000E5686" w:rsidP="000E5686">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0E5686" w:rsidRPr="007E0B31" w14:paraId="59C66FC2" w14:textId="77777777" w:rsidTr="56193979">
        <w:trPr>
          <w:cantSplit/>
        </w:trPr>
        <w:tc>
          <w:tcPr>
            <w:tcW w:w="2884" w:type="dxa"/>
          </w:tcPr>
          <w:p w14:paraId="42528E88" w14:textId="2432B8B1" w:rsidR="000E5686" w:rsidRPr="00DD7E1A" w:rsidRDefault="000E5686" w:rsidP="000E5686">
            <w:pPr>
              <w:pStyle w:val="Arial11Bold"/>
              <w:rPr>
                <w:rFonts w:cs="Arial"/>
              </w:rPr>
            </w:pPr>
            <w:r w:rsidRPr="00DD7E1A">
              <w:rPr>
                <w:rFonts w:cs="Arial"/>
                <w:szCs w:val="22"/>
              </w:rPr>
              <w:t>Notification of User’s Intention to Operate</w:t>
            </w:r>
          </w:p>
        </w:tc>
        <w:tc>
          <w:tcPr>
            <w:tcW w:w="6634" w:type="dxa"/>
          </w:tcPr>
          <w:p w14:paraId="7432BE96" w14:textId="11A89A65" w:rsidR="000E5686" w:rsidRPr="00DD7E1A" w:rsidRDefault="000E5686" w:rsidP="000E5686">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0E5686" w:rsidRPr="007E0B31" w14:paraId="31537B23" w14:textId="77777777" w:rsidTr="56193979">
        <w:trPr>
          <w:cantSplit/>
        </w:trPr>
        <w:tc>
          <w:tcPr>
            <w:tcW w:w="2884" w:type="dxa"/>
          </w:tcPr>
          <w:p w14:paraId="0B1CCC78" w14:textId="77777777" w:rsidR="000E5686" w:rsidRPr="007E0B31" w:rsidRDefault="000E5686" w:rsidP="000E5686">
            <w:pPr>
              <w:pStyle w:val="Arial11Bold"/>
              <w:rPr>
                <w:rFonts w:cs="Arial"/>
              </w:rPr>
            </w:pPr>
            <w:bookmarkStart w:id="92" w:name="_DV_C45"/>
            <w:r w:rsidRPr="007E0B31">
              <w:rPr>
                <w:rFonts w:cs="Arial"/>
              </w:rPr>
              <w:t>Notification of User’s Intention to Synchronise</w:t>
            </w:r>
            <w:bookmarkEnd w:id="92"/>
          </w:p>
        </w:tc>
        <w:tc>
          <w:tcPr>
            <w:tcW w:w="6634" w:type="dxa"/>
          </w:tcPr>
          <w:p w14:paraId="6ADCBD35" w14:textId="0DA3F6C9" w:rsidR="000E5686" w:rsidRPr="007E0B31" w:rsidRDefault="000E5686" w:rsidP="000E5686">
            <w:pPr>
              <w:pStyle w:val="TableArial11"/>
              <w:rPr>
                <w:rFonts w:cs="Arial"/>
              </w:rPr>
            </w:pPr>
            <w:bookmarkStart w:id="93"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93"/>
          </w:p>
        </w:tc>
      </w:tr>
      <w:tr w:rsidR="000E5686" w:rsidRPr="007E0B31" w14:paraId="6F3AAFE1" w14:textId="77777777" w:rsidTr="56193979">
        <w:trPr>
          <w:cantSplit/>
        </w:trPr>
        <w:tc>
          <w:tcPr>
            <w:tcW w:w="2884" w:type="dxa"/>
          </w:tcPr>
          <w:p w14:paraId="03F8CDD9" w14:textId="77777777" w:rsidR="000E5686" w:rsidRPr="00DD7E1A" w:rsidRDefault="000E5686" w:rsidP="000E5686">
            <w:pPr>
              <w:pStyle w:val="Arial11Bold"/>
              <w:rPr>
                <w:rFonts w:cs="Arial"/>
                <w:szCs w:val="22"/>
              </w:rPr>
            </w:pPr>
            <w:r w:rsidRPr="00B11B83">
              <w:t xml:space="preserve">Non-Controllable Electricity Storage Equipment </w:t>
            </w:r>
          </w:p>
        </w:tc>
        <w:tc>
          <w:tcPr>
            <w:tcW w:w="6634" w:type="dxa"/>
          </w:tcPr>
          <w:p w14:paraId="7AFDA1F2" w14:textId="77777777" w:rsidR="000E5686" w:rsidRPr="00DD7E1A" w:rsidRDefault="000E5686" w:rsidP="000E5686">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0E5686" w:rsidRPr="007E0B31" w14:paraId="6BE07DD9" w14:textId="77777777" w:rsidTr="56193979">
        <w:trPr>
          <w:cantSplit/>
        </w:trPr>
        <w:tc>
          <w:tcPr>
            <w:tcW w:w="2884" w:type="dxa"/>
          </w:tcPr>
          <w:p w14:paraId="768646E5" w14:textId="36D40080" w:rsidR="000E5686" w:rsidRPr="00DD7E1A" w:rsidRDefault="000E5686" w:rsidP="000E5686">
            <w:pPr>
              <w:pStyle w:val="Arial11Bold"/>
              <w:rPr>
                <w:rFonts w:cs="Arial"/>
              </w:rPr>
            </w:pPr>
            <w:r w:rsidRPr="00DD7E1A">
              <w:rPr>
                <w:rFonts w:cs="Arial"/>
                <w:szCs w:val="22"/>
              </w:rPr>
              <w:t>Non-Dynamic Frequency Response Service</w:t>
            </w:r>
          </w:p>
        </w:tc>
        <w:tc>
          <w:tcPr>
            <w:tcW w:w="6634" w:type="dxa"/>
          </w:tcPr>
          <w:p w14:paraId="185ABBBA" w14:textId="1A0ABCC4" w:rsidR="000E5686" w:rsidRPr="00DD7E1A" w:rsidRDefault="000E5686" w:rsidP="000E5686">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0E5686" w:rsidRPr="007E0B31" w14:paraId="73951D04" w14:textId="77777777" w:rsidTr="56193979">
        <w:trPr>
          <w:cantSplit/>
        </w:trPr>
        <w:tc>
          <w:tcPr>
            <w:tcW w:w="2884" w:type="dxa"/>
          </w:tcPr>
          <w:p w14:paraId="6AA7C24E" w14:textId="77777777" w:rsidR="000E5686" w:rsidRPr="007E0B31" w:rsidRDefault="000E5686" w:rsidP="000E5686">
            <w:pPr>
              <w:pStyle w:val="Arial11Bold"/>
              <w:rPr>
                <w:rFonts w:cs="Arial"/>
              </w:rPr>
            </w:pPr>
            <w:r w:rsidRPr="007E0B31">
              <w:rPr>
                <w:rFonts w:cs="Arial"/>
              </w:rPr>
              <w:t>Non-Embedded Customer</w:t>
            </w:r>
          </w:p>
        </w:tc>
        <w:tc>
          <w:tcPr>
            <w:tcW w:w="6634" w:type="dxa"/>
          </w:tcPr>
          <w:p w14:paraId="40D62D50" w14:textId="77777777" w:rsidR="000E5686" w:rsidRPr="007E0B31" w:rsidRDefault="000E5686" w:rsidP="000E5686">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0E5686" w:rsidRPr="007E0B31" w14:paraId="74A5AC4F" w14:textId="77777777" w:rsidTr="56193979">
        <w:trPr>
          <w:cantSplit/>
        </w:trPr>
        <w:tc>
          <w:tcPr>
            <w:tcW w:w="2884" w:type="dxa"/>
          </w:tcPr>
          <w:p w14:paraId="397A4B64" w14:textId="77777777" w:rsidR="000E5686" w:rsidRPr="007E0B31" w:rsidRDefault="000E5686" w:rsidP="000E5686">
            <w:pPr>
              <w:pStyle w:val="Arial11Bold"/>
              <w:rPr>
                <w:rFonts w:cs="Arial"/>
              </w:rPr>
            </w:pPr>
            <w:r w:rsidRPr="00B61F80">
              <w:t>Non-Synchronous Electricity Storage Module</w:t>
            </w:r>
          </w:p>
        </w:tc>
        <w:tc>
          <w:tcPr>
            <w:tcW w:w="6634" w:type="dxa"/>
          </w:tcPr>
          <w:p w14:paraId="23AB1086" w14:textId="77777777" w:rsidR="000E5686" w:rsidRPr="007E0B31" w:rsidRDefault="000E5686" w:rsidP="000E5686">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0E5686" w:rsidRPr="007E0B31" w14:paraId="3C739ACC" w14:textId="77777777" w:rsidTr="56193979">
        <w:trPr>
          <w:cantSplit/>
        </w:trPr>
        <w:tc>
          <w:tcPr>
            <w:tcW w:w="2884" w:type="dxa"/>
          </w:tcPr>
          <w:p w14:paraId="12D0456B" w14:textId="77777777" w:rsidR="000E5686" w:rsidRPr="007E0B31" w:rsidRDefault="000E5686" w:rsidP="000E5686">
            <w:pPr>
              <w:pStyle w:val="Arial11Bold"/>
              <w:rPr>
                <w:rFonts w:cs="Arial"/>
              </w:rPr>
            </w:pPr>
            <w:r>
              <w:t>Non-Synchronous Electricity Storage Unit</w:t>
            </w:r>
          </w:p>
        </w:tc>
        <w:tc>
          <w:tcPr>
            <w:tcW w:w="6634" w:type="dxa"/>
          </w:tcPr>
          <w:p w14:paraId="5B03D0F1" w14:textId="77777777" w:rsidR="000E5686" w:rsidRPr="007E0B31" w:rsidRDefault="000E5686" w:rsidP="000E5686">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0E5686" w:rsidRPr="007E0B31" w14:paraId="35CF6FC2" w14:textId="77777777" w:rsidTr="56193979">
        <w:trPr>
          <w:cantSplit/>
        </w:trPr>
        <w:tc>
          <w:tcPr>
            <w:tcW w:w="2884" w:type="dxa"/>
          </w:tcPr>
          <w:p w14:paraId="3A87232E" w14:textId="77777777" w:rsidR="000E5686" w:rsidRPr="007E0B31" w:rsidRDefault="000E5686" w:rsidP="000E5686">
            <w:pPr>
              <w:pStyle w:val="Arial11Bold"/>
              <w:rPr>
                <w:rFonts w:cs="Arial"/>
              </w:rPr>
            </w:pPr>
            <w:r w:rsidRPr="007E0B31">
              <w:rPr>
                <w:rFonts w:cs="Arial"/>
              </w:rPr>
              <w:t>Non-Synchronous Generating Unit</w:t>
            </w:r>
          </w:p>
        </w:tc>
        <w:tc>
          <w:tcPr>
            <w:tcW w:w="6634" w:type="dxa"/>
          </w:tcPr>
          <w:p w14:paraId="6D5D77F2" w14:textId="77777777" w:rsidR="000E5686" w:rsidRPr="007E0B31" w:rsidRDefault="000E5686" w:rsidP="000E5686">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0E5686" w:rsidRPr="007E0B31" w14:paraId="64B4C18C" w14:textId="77777777" w:rsidTr="56193979">
        <w:trPr>
          <w:cantSplit/>
        </w:trPr>
        <w:tc>
          <w:tcPr>
            <w:tcW w:w="2884" w:type="dxa"/>
          </w:tcPr>
          <w:p w14:paraId="71FF2E3B" w14:textId="77777777" w:rsidR="000E5686" w:rsidRPr="007E0B31" w:rsidRDefault="000E5686" w:rsidP="000E5686">
            <w:pPr>
              <w:pStyle w:val="Arial11Bold"/>
              <w:rPr>
                <w:rFonts w:cs="Arial"/>
              </w:rPr>
            </w:pPr>
            <w:r w:rsidRPr="007E0B31">
              <w:rPr>
                <w:rFonts w:cs="Arial"/>
              </w:rPr>
              <w:lastRenderedPageBreak/>
              <w:t>Normal CCGT Module</w:t>
            </w:r>
          </w:p>
        </w:tc>
        <w:tc>
          <w:tcPr>
            <w:tcW w:w="6634" w:type="dxa"/>
          </w:tcPr>
          <w:p w14:paraId="659D7595" w14:textId="77777777" w:rsidR="000E5686" w:rsidRPr="007E0B31" w:rsidRDefault="000E5686" w:rsidP="000E5686">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0E5686" w:rsidRPr="007E0B31" w14:paraId="7EBC18BA" w14:textId="77777777" w:rsidTr="56193979">
        <w:trPr>
          <w:cantSplit/>
        </w:trPr>
        <w:tc>
          <w:tcPr>
            <w:tcW w:w="2884" w:type="dxa"/>
          </w:tcPr>
          <w:p w14:paraId="057211B2" w14:textId="77777777" w:rsidR="000E5686" w:rsidRPr="007E0B31" w:rsidRDefault="000E5686" w:rsidP="000E5686">
            <w:pPr>
              <w:pStyle w:val="Arial11Bold"/>
              <w:rPr>
                <w:rFonts w:cs="Arial"/>
              </w:rPr>
            </w:pPr>
            <w:r w:rsidRPr="007E0B31">
              <w:rPr>
                <w:rFonts w:cs="Arial"/>
              </w:rPr>
              <w:t>Novel Unit</w:t>
            </w:r>
          </w:p>
        </w:tc>
        <w:tc>
          <w:tcPr>
            <w:tcW w:w="6634" w:type="dxa"/>
          </w:tcPr>
          <w:p w14:paraId="041D9A7B" w14:textId="77777777" w:rsidR="000E5686" w:rsidRPr="007E0B31" w:rsidRDefault="000E5686" w:rsidP="000E5686">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0E5686" w:rsidRPr="007E0B31" w14:paraId="1296A4A5" w14:textId="77777777" w:rsidTr="56193979">
        <w:trPr>
          <w:cantSplit/>
        </w:trPr>
        <w:tc>
          <w:tcPr>
            <w:tcW w:w="2884" w:type="dxa"/>
          </w:tcPr>
          <w:p w14:paraId="110D92AE" w14:textId="77777777" w:rsidR="000E5686" w:rsidRPr="007E0B31" w:rsidRDefault="000E5686" w:rsidP="000E5686">
            <w:pPr>
              <w:pStyle w:val="Arial11Bold"/>
              <w:rPr>
                <w:rFonts w:cs="Arial"/>
              </w:rPr>
            </w:pPr>
            <w:r w:rsidRPr="007E0B31">
              <w:rPr>
                <w:rFonts w:cs="Arial"/>
              </w:rPr>
              <w:t>OC9 De-synchronised Island Procedure</w:t>
            </w:r>
          </w:p>
        </w:tc>
        <w:tc>
          <w:tcPr>
            <w:tcW w:w="6634" w:type="dxa"/>
          </w:tcPr>
          <w:p w14:paraId="50C0E178" w14:textId="77777777" w:rsidR="000E5686" w:rsidRPr="007E0B31" w:rsidRDefault="000E5686" w:rsidP="000E5686">
            <w:pPr>
              <w:pStyle w:val="TableArial11"/>
              <w:rPr>
                <w:rFonts w:cs="Arial"/>
                <w:b/>
                <w:u w:val="single"/>
              </w:rPr>
            </w:pPr>
            <w:r w:rsidRPr="007E0B31">
              <w:rPr>
                <w:rFonts w:cs="Arial"/>
              </w:rPr>
              <w:t>Has the meaning set out in OC9.5.4.</w:t>
            </w:r>
          </w:p>
        </w:tc>
      </w:tr>
      <w:tr w:rsidR="000E5686" w:rsidRPr="007E0B31" w14:paraId="5C71F10A" w14:textId="77777777" w:rsidTr="56193979">
        <w:trPr>
          <w:cantSplit/>
        </w:trPr>
        <w:tc>
          <w:tcPr>
            <w:tcW w:w="2884" w:type="dxa"/>
          </w:tcPr>
          <w:p w14:paraId="3836FE92" w14:textId="77777777" w:rsidR="000E5686" w:rsidRPr="007E0B31" w:rsidRDefault="000E5686" w:rsidP="000E5686">
            <w:pPr>
              <w:pStyle w:val="Arial11Bold"/>
              <w:rPr>
                <w:rFonts w:cs="Arial"/>
              </w:rPr>
            </w:pPr>
            <w:r w:rsidRPr="007E0B31">
              <w:rPr>
                <w:rFonts w:cs="Arial"/>
              </w:rPr>
              <w:t>Offshore</w:t>
            </w:r>
          </w:p>
        </w:tc>
        <w:tc>
          <w:tcPr>
            <w:tcW w:w="6634" w:type="dxa"/>
          </w:tcPr>
          <w:p w14:paraId="30D0FC75" w14:textId="77777777" w:rsidR="000E5686" w:rsidRPr="007E0B31" w:rsidRDefault="000E5686" w:rsidP="000E5686">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0E5686" w:rsidRPr="007E0B31" w14:paraId="2FDEEA9F" w14:textId="77777777" w:rsidTr="56193979">
        <w:trPr>
          <w:cantSplit/>
        </w:trPr>
        <w:tc>
          <w:tcPr>
            <w:tcW w:w="2884" w:type="dxa"/>
          </w:tcPr>
          <w:p w14:paraId="1A38F2FD" w14:textId="77777777" w:rsidR="000E5686" w:rsidRPr="007E0B31" w:rsidRDefault="000E5686" w:rsidP="000E5686">
            <w:pPr>
              <w:pStyle w:val="Arial11Bold"/>
              <w:rPr>
                <w:rFonts w:cs="Arial"/>
                <w:highlight w:val="yellow"/>
              </w:rPr>
            </w:pPr>
            <w:r w:rsidRPr="007E0B31">
              <w:rPr>
                <w:rFonts w:cs="Arial"/>
              </w:rPr>
              <w:t>Offshore DC Converter</w:t>
            </w:r>
          </w:p>
        </w:tc>
        <w:tc>
          <w:tcPr>
            <w:tcW w:w="6634" w:type="dxa"/>
          </w:tcPr>
          <w:p w14:paraId="15CE8C09" w14:textId="77777777" w:rsidR="000E5686" w:rsidRPr="007E0B31" w:rsidRDefault="000E5686" w:rsidP="000E5686">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0E5686" w:rsidRPr="007E0B31" w14:paraId="073DD467" w14:textId="77777777" w:rsidTr="56193979">
        <w:trPr>
          <w:cantSplit/>
        </w:trPr>
        <w:tc>
          <w:tcPr>
            <w:tcW w:w="2884" w:type="dxa"/>
          </w:tcPr>
          <w:p w14:paraId="15DB95D4" w14:textId="77777777" w:rsidR="000E5686" w:rsidRPr="007E0B31" w:rsidRDefault="000E5686" w:rsidP="000E5686">
            <w:pPr>
              <w:pStyle w:val="Arial11Bold"/>
              <w:rPr>
                <w:rFonts w:cs="Arial"/>
                <w:highlight w:val="yellow"/>
              </w:rPr>
            </w:pPr>
            <w:r w:rsidRPr="007E0B31">
              <w:rPr>
                <w:rFonts w:cs="Arial"/>
              </w:rPr>
              <w:t>Offshore HVDC Converter</w:t>
            </w:r>
          </w:p>
        </w:tc>
        <w:tc>
          <w:tcPr>
            <w:tcW w:w="6634" w:type="dxa"/>
          </w:tcPr>
          <w:p w14:paraId="240FA51B" w14:textId="77777777" w:rsidR="000E5686" w:rsidRPr="007E0B31" w:rsidRDefault="000E5686" w:rsidP="000E5686">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0E5686" w:rsidRPr="007E0B31" w14:paraId="19F4B6C3" w14:textId="77777777" w:rsidTr="56193979">
        <w:trPr>
          <w:cantSplit/>
        </w:trPr>
        <w:tc>
          <w:tcPr>
            <w:tcW w:w="2884" w:type="dxa"/>
          </w:tcPr>
          <w:p w14:paraId="6A0A33DB" w14:textId="77777777" w:rsidR="000E5686" w:rsidRPr="007E0B31" w:rsidRDefault="000E5686" w:rsidP="000E5686">
            <w:pPr>
              <w:pStyle w:val="Arial11Bold"/>
              <w:rPr>
                <w:rFonts w:cs="Arial"/>
              </w:rPr>
            </w:pPr>
            <w:r w:rsidRPr="007E0B31">
              <w:rPr>
                <w:rFonts w:cs="Arial"/>
              </w:rPr>
              <w:t>Offshore Development Information Statement</w:t>
            </w:r>
          </w:p>
        </w:tc>
        <w:tc>
          <w:tcPr>
            <w:tcW w:w="6634" w:type="dxa"/>
          </w:tcPr>
          <w:p w14:paraId="24743A7E" w14:textId="7F19CF94" w:rsidR="000E5686" w:rsidRPr="007E0B31" w:rsidRDefault="000E5686" w:rsidP="000E5686">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Special Condition C4 of </w:t>
            </w:r>
            <w:r>
              <w:rPr>
                <w:rFonts w:cs="Arial"/>
                <w:b/>
              </w:rPr>
              <w:t>The Company</w:t>
            </w:r>
            <w:r w:rsidRPr="007E0B31">
              <w:rPr>
                <w:rFonts w:cs="Arial"/>
                <w:b/>
              </w:rPr>
              <w:t>’s Transmission Licence</w:t>
            </w:r>
            <w:r w:rsidRPr="007E0B31">
              <w:rPr>
                <w:rFonts w:cs="Arial"/>
              </w:rPr>
              <w:t>.</w:t>
            </w:r>
          </w:p>
        </w:tc>
      </w:tr>
      <w:tr w:rsidR="000E5686" w:rsidRPr="007E0B31" w14:paraId="7F1359D2" w14:textId="77777777" w:rsidTr="56193979">
        <w:trPr>
          <w:cantSplit/>
        </w:trPr>
        <w:tc>
          <w:tcPr>
            <w:tcW w:w="2884" w:type="dxa"/>
          </w:tcPr>
          <w:p w14:paraId="5C141926" w14:textId="77777777" w:rsidR="000E5686" w:rsidRPr="007E0B31" w:rsidRDefault="000E5686" w:rsidP="000E5686">
            <w:pPr>
              <w:pStyle w:val="Arial11Bold"/>
              <w:rPr>
                <w:rFonts w:cs="Arial"/>
              </w:rPr>
            </w:pPr>
            <w:r w:rsidRPr="007E0B31">
              <w:rPr>
                <w:rFonts w:cs="Arial"/>
              </w:rPr>
              <w:t>Offshore Generating Unit</w:t>
            </w:r>
          </w:p>
        </w:tc>
        <w:tc>
          <w:tcPr>
            <w:tcW w:w="6634" w:type="dxa"/>
          </w:tcPr>
          <w:p w14:paraId="0A15BD7F" w14:textId="7F54D471" w:rsidR="000E5686" w:rsidRPr="007E0B31" w:rsidRDefault="000E5686" w:rsidP="000E5686">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0E5686" w:rsidRPr="007E0B31" w14:paraId="099E0414" w14:textId="77777777" w:rsidTr="56193979">
        <w:trPr>
          <w:cantSplit/>
        </w:trPr>
        <w:tc>
          <w:tcPr>
            <w:tcW w:w="2884" w:type="dxa"/>
          </w:tcPr>
          <w:p w14:paraId="2469BF55" w14:textId="77777777" w:rsidR="000E5686" w:rsidRPr="007E0B31" w:rsidRDefault="000E5686" w:rsidP="000E5686">
            <w:pPr>
              <w:pStyle w:val="Arial11Bold"/>
              <w:rPr>
                <w:rFonts w:cs="Arial"/>
              </w:rPr>
            </w:pPr>
            <w:r w:rsidRPr="007E0B31">
              <w:rPr>
                <w:rFonts w:cs="Arial"/>
              </w:rPr>
              <w:t>Offshore Grid Entry Point</w:t>
            </w:r>
          </w:p>
        </w:tc>
        <w:tc>
          <w:tcPr>
            <w:tcW w:w="6634" w:type="dxa"/>
          </w:tcPr>
          <w:p w14:paraId="07DDE50B" w14:textId="77777777" w:rsidR="000E5686" w:rsidRPr="007E0B31" w:rsidRDefault="000E5686" w:rsidP="000E5686">
            <w:pPr>
              <w:pStyle w:val="TableArial11"/>
              <w:rPr>
                <w:rFonts w:cs="Arial"/>
              </w:rPr>
            </w:pPr>
            <w:r w:rsidRPr="007E0B31">
              <w:rPr>
                <w:rFonts w:cs="Arial"/>
              </w:rPr>
              <w:t xml:space="preserve">In the case </w:t>
            </w:r>
            <w:proofErr w:type="gramStart"/>
            <w:r w:rsidRPr="007E0B31">
              <w:rPr>
                <w:rFonts w:cs="Arial"/>
              </w:rPr>
              <w:t>of:-</w:t>
            </w:r>
            <w:proofErr w:type="gramEnd"/>
          </w:p>
          <w:p w14:paraId="66A87D35" w14:textId="7466F12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r w:rsidRPr="007E0B31">
              <w:rPr>
                <w:rFonts w:cs="Arial"/>
              </w:rPr>
              <w:t xml:space="preserve"> </w:t>
            </w:r>
          </w:p>
          <w:p w14:paraId="68D84C84"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p>
          <w:p w14:paraId="4CFC643B" w14:textId="77777777" w:rsidR="000E5686" w:rsidRPr="007E0B31" w:rsidRDefault="000E5686" w:rsidP="000E5686">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0E5686" w:rsidRPr="007E0B31" w14:paraId="664F02B9" w14:textId="77777777" w:rsidTr="56193979">
        <w:trPr>
          <w:cantSplit/>
        </w:trPr>
        <w:tc>
          <w:tcPr>
            <w:tcW w:w="2884" w:type="dxa"/>
          </w:tcPr>
          <w:p w14:paraId="0E0F222D" w14:textId="77777777" w:rsidR="000E5686" w:rsidRPr="007E0B31" w:rsidRDefault="000E5686" w:rsidP="000E5686">
            <w:pPr>
              <w:pStyle w:val="Arial11Bold"/>
              <w:rPr>
                <w:rFonts w:cs="Arial"/>
              </w:rPr>
            </w:pPr>
            <w:r w:rsidRPr="007E0B31">
              <w:rPr>
                <w:rFonts w:cs="Arial"/>
              </w:rPr>
              <w:t>Offshore Non-Synchronous Generating Unit</w:t>
            </w:r>
          </w:p>
        </w:tc>
        <w:tc>
          <w:tcPr>
            <w:tcW w:w="6634" w:type="dxa"/>
          </w:tcPr>
          <w:p w14:paraId="759EC095" w14:textId="12A9D85E" w:rsidR="000E5686" w:rsidRPr="007E0B31" w:rsidRDefault="000E5686" w:rsidP="000E5686">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0E5686" w:rsidRPr="007E0B31" w14:paraId="549C699C" w14:textId="77777777" w:rsidTr="56193979">
        <w:trPr>
          <w:cantSplit/>
        </w:trPr>
        <w:tc>
          <w:tcPr>
            <w:tcW w:w="2884" w:type="dxa"/>
          </w:tcPr>
          <w:p w14:paraId="002850F2" w14:textId="77777777" w:rsidR="000E5686" w:rsidRPr="007E0B31" w:rsidRDefault="000E5686" w:rsidP="000E5686">
            <w:pPr>
              <w:pStyle w:val="Arial11Bold"/>
              <w:rPr>
                <w:rFonts w:cs="Arial"/>
              </w:rPr>
            </w:pPr>
            <w:r w:rsidRPr="007E0B31">
              <w:rPr>
                <w:rFonts w:cs="Arial"/>
              </w:rPr>
              <w:lastRenderedPageBreak/>
              <w:t>Offshore Platform</w:t>
            </w:r>
          </w:p>
        </w:tc>
        <w:tc>
          <w:tcPr>
            <w:tcW w:w="6634" w:type="dxa"/>
          </w:tcPr>
          <w:p w14:paraId="25B6104F" w14:textId="77777777" w:rsidR="000E5686" w:rsidRPr="007E0B31" w:rsidRDefault="000E5686" w:rsidP="000E5686">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0E5686" w:rsidRPr="007E0B31" w14:paraId="76D5DA50" w14:textId="77777777" w:rsidTr="56193979">
        <w:trPr>
          <w:cantSplit/>
        </w:trPr>
        <w:tc>
          <w:tcPr>
            <w:tcW w:w="2884" w:type="dxa"/>
          </w:tcPr>
          <w:p w14:paraId="0F8C75C5" w14:textId="77777777" w:rsidR="000E5686" w:rsidRPr="007E0B31" w:rsidRDefault="000E5686" w:rsidP="000E5686">
            <w:pPr>
              <w:pStyle w:val="Arial11Bold"/>
              <w:rPr>
                <w:rFonts w:cs="Arial"/>
              </w:rPr>
            </w:pPr>
            <w:r w:rsidRPr="007E0B31">
              <w:rPr>
                <w:rFonts w:cs="Arial"/>
              </w:rPr>
              <w:t>Offshore Power Park Module</w:t>
            </w:r>
          </w:p>
        </w:tc>
        <w:tc>
          <w:tcPr>
            <w:tcW w:w="6634" w:type="dxa"/>
          </w:tcPr>
          <w:p w14:paraId="1A8EAFDB" w14:textId="77777777" w:rsidR="000E5686" w:rsidRPr="007E0B31" w:rsidRDefault="000E5686" w:rsidP="000E5686">
            <w:pPr>
              <w:pStyle w:val="TableArial11"/>
              <w:rPr>
                <w:rFonts w:cs="Arial"/>
              </w:rPr>
            </w:pPr>
            <w:bookmarkStart w:id="94"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xml:space="preserve">, so long as </w:t>
            </w:r>
            <w:proofErr w:type="gramStart"/>
            <w:r w:rsidRPr="007E0B31">
              <w:rPr>
                <w:rFonts w:cs="Arial"/>
              </w:rPr>
              <w:t>they</w:t>
            </w:r>
            <w:proofErr w:type="gramEnd"/>
            <w:r w:rsidRPr="007E0B31">
              <w:rPr>
                <w:rFonts w:cs="Arial"/>
              </w:rPr>
              <w:t xml:space="preserve"> either:</w:t>
            </w:r>
          </w:p>
          <w:p w14:paraId="6EFD1B41"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94"/>
          </w:p>
        </w:tc>
      </w:tr>
      <w:tr w:rsidR="000E5686" w:rsidRPr="007E0B31" w14:paraId="3532A847" w14:textId="77777777" w:rsidTr="56193979">
        <w:trPr>
          <w:cantSplit/>
        </w:trPr>
        <w:tc>
          <w:tcPr>
            <w:tcW w:w="2884" w:type="dxa"/>
          </w:tcPr>
          <w:p w14:paraId="05251472" w14:textId="77777777" w:rsidR="000E5686" w:rsidRPr="007E0B31" w:rsidRDefault="000E5686" w:rsidP="000E5686">
            <w:pPr>
              <w:pStyle w:val="Arial11Bold"/>
              <w:rPr>
                <w:rFonts w:cs="Arial"/>
              </w:rPr>
            </w:pPr>
            <w:r w:rsidRPr="007E0B31">
              <w:rPr>
                <w:rFonts w:cs="Arial"/>
              </w:rPr>
              <w:t>Offshore Power Park String</w:t>
            </w:r>
          </w:p>
        </w:tc>
        <w:tc>
          <w:tcPr>
            <w:tcW w:w="6634" w:type="dxa"/>
          </w:tcPr>
          <w:p w14:paraId="7A8E03BF" w14:textId="4A4B8989" w:rsidR="000E5686" w:rsidRPr="007E0B31" w:rsidRDefault="000E5686" w:rsidP="000E5686">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0E5686" w:rsidRPr="007E0B31" w14:paraId="1B55EDF9" w14:textId="77777777" w:rsidTr="56193979">
        <w:trPr>
          <w:cantSplit/>
        </w:trPr>
        <w:tc>
          <w:tcPr>
            <w:tcW w:w="2884" w:type="dxa"/>
          </w:tcPr>
          <w:p w14:paraId="736E893A" w14:textId="77777777" w:rsidR="000E5686" w:rsidRPr="007E0B31" w:rsidRDefault="000E5686" w:rsidP="000E5686">
            <w:pPr>
              <w:pStyle w:val="Arial11Bold"/>
              <w:rPr>
                <w:rFonts w:cs="Arial"/>
              </w:rPr>
            </w:pPr>
            <w:r w:rsidRPr="007E0B31">
              <w:rPr>
                <w:rFonts w:cs="Arial"/>
              </w:rPr>
              <w:t>Offshore Synchronous Generating Unit</w:t>
            </w:r>
          </w:p>
        </w:tc>
        <w:tc>
          <w:tcPr>
            <w:tcW w:w="6634" w:type="dxa"/>
          </w:tcPr>
          <w:p w14:paraId="72936350" w14:textId="1BEFFF2B" w:rsidR="000E5686" w:rsidRPr="007E0B31" w:rsidRDefault="000E5686" w:rsidP="000E5686">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0E5686" w:rsidRPr="007E0B31" w14:paraId="62F839C9" w14:textId="77777777" w:rsidTr="56193979">
        <w:trPr>
          <w:cantSplit/>
        </w:trPr>
        <w:tc>
          <w:tcPr>
            <w:tcW w:w="2884" w:type="dxa"/>
          </w:tcPr>
          <w:p w14:paraId="4A973150" w14:textId="77777777" w:rsidR="000E5686" w:rsidRPr="007E0B31" w:rsidRDefault="000E5686" w:rsidP="000E5686">
            <w:pPr>
              <w:pStyle w:val="Arial11Bold"/>
              <w:spacing w:before="0"/>
              <w:rPr>
                <w:rFonts w:cs="Arial"/>
              </w:rPr>
            </w:pPr>
            <w:r w:rsidRPr="007E0B31">
              <w:rPr>
                <w:rFonts w:cs="Arial"/>
              </w:rPr>
              <w:t>Offshore Synchronous Power Generating Module</w:t>
            </w:r>
          </w:p>
        </w:tc>
        <w:tc>
          <w:tcPr>
            <w:tcW w:w="6634" w:type="dxa"/>
          </w:tcPr>
          <w:p w14:paraId="3E6A84C6" w14:textId="77777777" w:rsidR="000E5686" w:rsidRDefault="000E5686" w:rsidP="000E5686">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0E5686" w:rsidRPr="007E0B31" w:rsidDel="004B6FBB" w:rsidRDefault="000E5686" w:rsidP="000E5686">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0E5686" w:rsidRPr="007E0B31" w14:paraId="2A9A58D2" w14:textId="77777777" w:rsidTr="56193979">
        <w:trPr>
          <w:cantSplit/>
        </w:trPr>
        <w:tc>
          <w:tcPr>
            <w:tcW w:w="2884" w:type="dxa"/>
          </w:tcPr>
          <w:p w14:paraId="67CDBB6B" w14:textId="77777777" w:rsidR="000E5686" w:rsidRPr="007E0B31" w:rsidRDefault="000E5686" w:rsidP="000E5686">
            <w:pPr>
              <w:pStyle w:val="Arial11Bold"/>
              <w:rPr>
                <w:rFonts w:cs="Arial"/>
              </w:rPr>
            </w:pPr>
            <w:r w:rsidRPr="007E0B31">
              <w:rPr>
                <w:rFonts w:cs="Arial"/>
              </w:rPr>
              <w:t>Offshore Tender Process</w:t>
            </w:r>
          </w:p>
        </w:tc>
        <w:tc>
          <w:tcPr>
            <w:tcW w:w="6634" w:type="dxa"/>
          </w:tcPr>
          <w:p w14:paraId="5A9BEB2F" w14:textId="77777777" w:rsidR="000E5686" w:rsidRPr="007E0B31" w:rsidRDefault="000E5686" w:rsidP="000E5686">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0E5686" w:rsidRPr="007E0B31" w14:paraId="3A48C7BE" w14:textId="77777777" w:rsidTr="56193979">
        <w:trPr>
          <w:cantSplit/>
        </w:trPr>
        <w:tc>
          <w:tcPr>
            <w:tcW w:w="2884" w:type="dxa"/>
          </w:tcPr>
          <w:p w14:paraId="7E4E3598" w14:textId="77777777" w:rsidR="000E5686" w:rsidRPr="007E0B31" w:rsidRDefault="000E5686" w:rsidP="000E5686">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0E5686" w:rsidRPr="007E0B31" w:rsidRDefault="000E5686" w:rsidP="000E5686">
            <w:pPr>
              <w:pStyle w:val="TableArial11"/>
              <w:rPr>
                <w:rFonts w:cs="Arial"/>
              </w:rPr>
            </w:pPr>
            <w:r w:rsidRPr="007E0B31">
              <w:rPr>
                <w:rFonts w:cs="Arial"/>
              </w:rPr>
              <w:t xml:space="preserve">An agreement </w:t>
            </w:r>
            <w:proofErr w:type="gramStart"/>
            <w:r w:rsidRPr="007E0B31">
              <w:rPr>
                <w:rFonts w:cs="Arial"/>
              </w:rPr>
              <w:t>entered into</w:t>
            </w:r>
            <w:proofErr w:type="gramEnd"/>
            <w:r w:rsidRPr="007E0B31">
              <w:rPr>
                <w:rFonts w:cs="Arial"/>
              </w:rPr>
              <w:t xml:space="preserve">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0E5686" w:rsidRPr="007E0B31" w14:paraId="10413532" w14:textId="77777777" w:rsidTr="56193979">
        <w:trPr>
          <w:cantSplit/>
        </w:trPr>
        <w:tc>
          <w:tcPr>
            <w:tcW w:w="2884" w:type="dxa"/>
          </w:tcPr>
          <w:p w14:paraId="15239EB1" w14:textId="77777777" w:rsidR="000E5686" w:rsidRPr="007E0B31" w:rsidRDefault="000E5686" w:rsidP="000E5686">
            <w:pPr>
              <w:pStyle w:val="Arial11Bold"/>
              <w:rPr>
                <w:rFonts w:cs="Arial"/>
              </w:rPr>
            </w:pPr>
            <w:r w:rsidRPr="007E0B31">
              <w:rPr>
                <w:rFonts w:cs="Arial"/>
              </w:rPr>
              <w:t>Offshore Transmission Licensee</w:t>
            </w:r>
          </w:p>
        </w:tc>
        <w:tc>
          <w:tcPr>
            <w:tcW w:w="6634" w:type="dxa"/>
          </w:tcPr>
          <w:p w14:paraId="128B978A" w14:textId="77777777" w:rsidR="000E5686" w:rsidRPr="007E0B31" w:rsidRDefault="000E5686" w:rsidP="000E5686">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Licence </w:t>
            </w:r>
            <w:r w:rsidRPr="007E0B31">
              <w:rPr>
                <w:rFonts w:cs="Arial"/>
                <w:lang w:val="en-US"/>
              </w:rPr>
              <w:t xml:space="preserve">the standard conditions in Section E (offshore transmission owner standard conditions) of such </w:t>
            </w:r>
            <w:r w:rsidRPr="007E0B31">
              <w:rPr>
                <w:rFonts w:cs="Arial"/>
                <w:b/>
                <w:lang w:val="en-US"/>
              </w:rPr>
              <w:t>Transmission Licence</w:t>
            </w:r>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0E5686" w:rsidRPr="007E0B31" w14:paraId="1CDE4693" w14:textId="77777777" w:rsidTr="56193979">
        <w:trPr>
          <w:cantSplit/>
        </w:trPr>
        <w:tc>
          <w:tcPr>
            <w:tcW w:w="2884" w:type="dxa"/>
          </w:tcPr>
          <w:p w14:paraId="30A26B26" w14:textId="77777777" w:rsidR="000E5686" w:rsidRPr="007E0B31" w:rsidRDefault="000E5686" w:rsidP="000E5686">
            <w:pPr>
              <w:pStyle w:val="Arial11Bold"/>
              <w:rPr>
                <w:rFonts w:cs="Arial"/>
                <w:highlight w:val="yellow"/>
              </w:rPr>
            </w:pPr>
            <w:r w:rsidRPr="007E0B31">
              <w:rPr>
                <w:rFonts w:cs="Arial"/>
              </w:rPr>
              <w:t>Offshore Transmission System</w:t>
            </w:r>
          </w:p>
        </w:tc>
        <w:tc>
          <w:tcPr>
            <w:tcW w:w="6634" w:type="dxa"/>
          </w:tcPr>
          <w:p w14:paraId="61F55C2E" w14:textId="77777777" w:rsidR="000E5686" w:rsidRPr="007E0B31" w:rsidRDefault="000E5686" w:rsidP="000E5686">
            <w:pPr>
              <w:pStyle w:val="TableArial11"/>
              <w:rPr>
                <w:rFonts w:cs="Arial"/>
              </w:rPr>
            </w:pPr>
            <w:r w:rsidRPr="007E0B31">
              <w:rPr>
                <w:rFonts w:cs="Arial"/>
              </w:rPr>
              <w:t xml:space="preserve">A system </w:t>
            </w:r>
            <w:proofErr w:type="gramStart"/>
            <w:r w:rsidRPr="007E0B31">
              <w:rPr>
                <w:rFonts w:cs="Arial"/>
              </w:rPr>
              <w:t>consisting</w:t>
            </w:r>
            <w:proofErr w:type="gramEnd"/>
            <w:r w:rsidRPr="007E0B31">
              <w:rPr>
                <w:rFonts w:cs="Arial"/>
              </w:rPr>
              <w:t xml:space="preserve">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0E5686" w:rsidRPr="007E0B31" w14:paraId="77766430" w14:textId="77777777" w:rsidTr="56193979">
        <w:trPr>
          <w:cantSplit/>
        </w:trPr>
        <w:tc>
          <w:tcPr>
            <w:tcW w:w="2884" w:type="dxa"/>
          </w:tcPr>
          <w:p w14:paraId="16464488" w14:textId="77777777" w:rsidR="000E5686" w:rsidRPr="007E0B31" w:rsidRDefault="000E5686" w:rsidP="000E5686">
            <w:pPr>
              <w:pStyle w:val="Arial11Bold"/>
              <w:rPr>
                <w:rFonts w:cs="Arial"/>
              </w:rPr>
            </w:pPr>
            <w:r w:rsidRPr="007E0B31">
              <w:rPr>
                <w:rFonts w:cs="Arial"/>
              </w:rPr>
              <w:lastRenderedPageBreak/>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0E5686" w:rsidRPr="007E0B31" w:rsidRDefault="000E5686" w:rsidP="000E5686">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0E5686" w:rsidRPr="007E0B31" w14:paraId="47AC59A7" w14:textId="77777777" w:rsidTr="56193979">
        <w:trPr>
          <w:cantSplit/>
        </w:trPr>
        <w:tc>
          <w:tcPr>
            <w:tcW w:w="2884" w:type="dxa"/>
          </w:tcPr>
          <w:p w14:paraId="13EE6AD2" w14:textId="77777777" w:rsidR="000E5686" w:rsidRPr="007E0B31" w:rsidRDefault="000E5686" w:rsidP="000E5686">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0E5686" w:rsidRPr="007E0B31" w:rsidRDefault="000E5686" w:rsidP="000E5686">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0E5686" w:rsidRPr="007E0B31" w14:paraId="3C6964B2" w14:textId="77777777" w:rsidTr="56193979">
        <w:trPr>
          <w:cantSplit/>
        </w:trPr>
        <w:tc>
          <w:tcPr>
            <w:tcW w:w="2884" w:type="dxa"/>
          </w:tcPr>
          <w:p w14:paraId="39F8391B" w14:textId="77777777" w:rsidR="000E5686" w:rsidRPr="007E0B31" w:rsidRDefault="000E5686" w:rsidP="000E5686">
            <w:pPr>
              <w:pStyle w:val="Arial11Bold"/>
              <w:rPr>
                <w:rFonts w:cs="Arial"/>
                <w:highlight w:val="yellow"/>
              </w:rPr>
            </w:pPr>
            <w:r w:rsidRPr="007E0B31">
              <w:rPr>
                <w:rFonts w:cs="Arial"/>
              </w:rPr>
              <w:t>Offshore Waters</w:t>
            </w:r>
          </w:p>
        </w:tc>
        <w:tc>
          <w:tcPr>
            <w:tcW w:w="6634" w:type="dxa"/>
          </w:tcPr>
          <w:p w14:paraId="02B387B2" w14:textId="77777777" w:rsidR="000E5686" w:rsidRPr="007E0B31" w:rsidRDefault="000E5686" w:rsidP="000E5686">
            <w:pPr>
              <w:pStyle w:val="TableArial11"/>
              <w:rPr>
                <w:rFonts w:cs="Arial"/>
              </w:rPr>
            </w:pPr>
            <w:r w:rsidRPr="007E0B31">
              <w:rPr>
                <w:rFonts w:cs="Arial"/>
              </w:rPr>
              <w:t>Has the meaning given to “offshore waters” in Section 90(9) of the Energy Act 2004.</w:t>
            </w:r>
          </w:p>
        </w:tc>
      </w:tr>
      <w:tr w:rsidR="000E5686" w:rsidRPr="007E0B31" w14:paraId="466BFA2A" w14:textId="77777777" w:rsidTr="56193979">
        <w:trPr>
          <w:cantSplit/>
        </w:trPr>
        <w:tc>
          <w:tcPr>
            <w:tcW w:w="2884" w:type="dxa"/>
          </w:tcPr>
          <w:p w14:paraId="3248E0E0" w14:textId="77777777" w:rsidR="000E5686" w:rsidRPr="007E0B31" w:rsidRDefault="000E5686" w:rsidP="000E5686">
            <w:pPr>
              <w:pStyle w:val="Arial11Bold"/>
              <w:rPr>
                <w:rFonts w:cs="Arial"/>
              </w:rPr>
            </w:pPr>
            <w:r w:rsidRPr="007E0B31">
              <w:rPr>
                <w:rFonts w:cs="Arial"/>
              </w:rPr>
              <w:t>Offshore Works Assumptions</w:t>
            </w:r>
          </w:p>
        </w:tc>
        <w:tc>
          <w:tcPr>
            <w:tcW w:w="6634" w:type="dxa"/>
          </w:tcPr>
          <w:p w14:paraId="30E7C48C" w14:textId="77777777" w:rsidR="000E5686" w:rsidRPr="007E0B31" w:rsidRDefault="000E5686" w:rsidP="000E5686">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0E5686" w:rsidRPr="007E0B31" w14:paraId="2CC977C3" w14:textId="77777777" w:rsidTr="56193979">
        <w:trPr>
          <w:cantSplit/>
        </w:trPr>
        <w:tc>
          <w:tcPr>
            <w:tcW w:w="2884" w:type="dxa"/>
          </w:tcPr>
          <w:p w14:paraId="3768E5CA" w14:textId="77777777" w:rsidR="000E5686" w:rsidRPr="007E0B31" w:rsidRDefault="000E5686" w:rsidP="000E5686">
            <w:pPr>
              <w:pStyle w:val="Arial11Bold"/>
              <w:rPr>
                <w:rFonts w:cs="Arial"/>
                <w:highlight w:val="yellow"/>
              </w:rPr>
            </w:pPr>
            <w:r w:rsidRPr="007E0B31">
              <w:rPr>
                <w:rFonts w:cs="Arial"/>
              </w:rPr>
              <w:t>Onshore</w:t>
            </w:r>
          </w:p>
        </w:tc>
        <w:tc>
          <w:tcPr>
            <w:tcW w:w="6634" w:type="dxa"/>
          </w:tcPr>
          <w:p w14:paraId="4E4449A1" w14:textId="77777777" w:rsidR="000E5686" w:rsidRPr="007E0B31" w:rsidRDefault="000E5686" w:rsidP="000E5686">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0E5686" w:rsidRPr="007E0B31" w14:paraId="36B6B3C3" w14:textId="77777777" w:rsidTr="56193979">
        <w:trPr>
          <w:cantSplit/>
        </w:trPr>
        <w:tc>
          <w:tcPr>
            <w:tcW w:w="2884" w:type="dxa"/>
          </w:tcPr>
          <w:p w14:paraId="48043840" w14:textId="77777777" w:rsidR="000E5686" w:rsidRPr="007E0B31" w:rsidRDefault="000E5686" w:rsidP="000E5686">
            <w:pPr>
              <w:pStyle w:val="Arial11Bold"/>
              <w:rPr>
                <w:rFonts w:cs="Arial"/>
                <w:highlight w:val="yellow"/>
              </w:rPr>
            </w:pPr>
            <w:r w:rsidRPr="007E0B31">
              <w:rPr>
                <w:rFonts w:cs="Arial"/>
              </w:rPr>
              <w:t>Onshore DC Converter</w:t>
            </w:r>
          </w:p>
        </w:tc>
        <w:tc>
          <w:tcPr>
            <w:tcW w:w="6634" w:type="dxa"/>
          </w:tcPr>
          <w:p w14:paraId="64EEC2DE" w14:textId="77777777" w:rsidR="000E5686" w:rsidRPr="007E0B31" w:rsidRDefault="000E5686" w:rsidP="000E5686">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0E5686" w:rsidRPr="007E0B31" w14:paraId="4A68E7D9" w14:textId="77777777" w:rsidTr="56193979">
        <w:trPr>
          <w:cantSplit/>
        </w:trPr>
        <w:tc>
          <w:tcPr>
            <w:tcW w:w="2884" w:type="dxa"/>
          </w:tcPr>
          <w:p w14:paraId="1A1B1603" w14:textId="77777777" w:rsidR="000E5686" w:rsidRPr="007E0B31" w:rsidRDefault="000E5686" w:rsidP="000E5686">
            <w:pPr>
              <w:pStyle w:val="Arial11Bold"/>
              <w:rPr>
                <w:rFonts w:cs="Arial"/>
              </w:rPr>
            </w:pPr>
            <w:r w:rsidRPr="007E0B31">
              <w:rPr>
                <w:rFonts w:cs="Arial"/>
              </w:rPr>
              <w:t>Onshore Generating Unit</w:t>
            </w:r>
          </w:p>
        </w:tc>
        <w:tc>
          <w:tcPr>
            <w:tcW w:w="6634" w:type="dxa"/>
          </w:tcPr>
          <w:p w14:paraId="1C282039" w14:textId="3958CEB1" w:rsidR="000E5686" w:rsidRPr="007E0B31" w:rsidRDefault="000E5686" w:rsidP="000E5686">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0E5686" w:rsidRPr="007E0B31" w14:paraId="35FFB4AD" w14:textId="77777777" w:rsidTr="56193979">
        <w:trPr>
          <w:cantSplit/>
        </w:trPr>
        <w:tc>
          <w:tcPr>
            <w:tcW w:w="2884" w:type="dxa"/>
          </w:tcPr>
          <w:p w14:paraId="35935210" w14:textId="77777777" w:rsidR="000E5686" w:rsidRPr="007E0B31" w:rsidRDefault="000E5686" w:rsidP="000E5686">
            <w:pPr>
              <w:pStyle w:val="Arial11Bold"/>
              <w:rPr>
                <w:rFonts w:cs="Arial"/>
              </w:rPr>
            </w:pPr>
            <w:r w:rsidRPr="007E0B31">
              <w:rPr>
                <w:rFonts w:cs="Arial"/>
              </w:rPr>
              <w:t>Onshore Grid Entry Point</w:t>
            </w:r>
          </w:p>
        </w:tc>
        <w:tc>
          <w:tcPr>
            <w:tcW w:w="6634" w:type="dxa"/>
          </w:tcPr>
          <w:p w14:paraId="6FC00EAB" w14:textId="6552310D" w:rsidR="000E5686" w:rsidRPr="007E0B31" w:rsidRDefault="000E5686" w:rsidP="000E5686">
            <w:pPr>
              <w:pStyle w:val="TableArial11"/>
              <w:rPr>
                <w:rFonts w:cs="Arial"/>
              </w:rPr>
            </w:pPr>
            <w:r w:rsidRPr="007E0B31">
              <w:rPr>
                <w:rFonts w:cs="Arial"/>
              </w:rPr>
              <w:t xml:space="preserve">A point at which </w:t>
            </w:r>
            <w:proofErr w:type="gramStart"/>
            <w:r w:rsidRPr="007E0B31">
              <w:rPr>
                <w:rFonts w:cs="Arial"/>
              </w:rPr>
              <w:t>a</w:t>
            </w:r>
            <w:proofErr w:type="gramEnd"/>
            <w:r w:rsidRPr="007E0B31">
              <w:rPr>
                <w:rFonts w:cs="Arial"/>
              </w:rPr>
              <w:t xml:space="preserve">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0E5686" w:rsidRPr="007E0B31" w14:paraId="7ABD28A6" w14:textId="77777777" w:rsidTr="56193979">
        <w:trPr>
          <w:cantSplit/>
        </w:trPr>
        <w:tc>
          <w:tcPr>
            <w:tcW w:w="2884" w:type="dxa"/>
          </w:tcPr>
          <w:p w14:paraId="2DC322BF" w14:textId="77777777" w:rsidR="000E5686" w:rsidRPr="007E0B31" w:rsidRDefault="000E5686" w:rsidP="000E5686">
            <w:pPr>
              <w:pStyle w:val="Arial11Bold"/>
              <w:rPr>
                <w:rFonts w:cs="Arial"/>
                <w:highlight w:val="yellow"/>
              </w:rPr>
            </w:pPr>
            <w:r w:rsidRPr="007E0B31">
              <w:rPr>
                <w:rFonts w:cs="Arial"/>
              </w:rPr>
              <w:t>Onshore HVDC Converter</w:t>
            </w:r>
          </w:p>
        </w:tc>
        <w:tc>
          <w:tcPr>
            <w:tcW w:w="6634" w:type="dxa"/>
          </w:tcPr>
          <w:p w14:paraId="3218C152" w14:textId="77777777" w:rsidR="000E5686" w:rsidRPr="007E0B31" w:rsidRDefault="000E5686" w:rsidP="000E5686">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0E5686" w:rsidRPr="007E0B31" w14:paraId="47B1C59A" w14:textId="77777777" w:rsidTr="56193979">
        <w:trPr>
          <w:cantSplit/>
        </w:trPr>
        <w:tc>
          <w:tcPr>
            <w:tcW w:w="2884" w:type="dxa"/>
          </w:tcPr>
          <w:p w14:paraId="45CD5B8B" w14:textId="77777777" w:rsidR="000E5686" w:rsidRPr="007E0B31" w:rsidRDefault="000E5686" w:rsidP="000E5686">
            <w:pPr>
              <w:pStyle w:val="Arial11Bold"/>
              <w:rPr>
                <w:rFonts w:cs="Arial"/>
              </w:rPr>
            </w:pPr>
            <w:r w:rsidRPr="007E0B31">
              <w:rPr>
                <w:rFonts w:cs="Arial"/>
              </w:rPr>
              <w:lastRenderedPageBreak/>
              <w:t>Onshore Non-Synchronous Generating Unit</w:t>
            </w:r>
          </w:p>
        </w:tc>
        <w:tc>
          <w:tcPr>
            <w:tcW w:w="6634" w:type="dxa"/>
          </w:tcPr>
          <w:p w14:paraId="723DCB6B" w14:textId="4724C80E" w:rsidR="000E5686" w:rsidRPr="007E0B31" w:rsidRDefault="000E5686" w:rsidP="000E5686">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0E5686" w:rsidRPr="007E0B31" w14:paraId="5C54790F" w14:textId="77777777" w:rsidTr="56193979">
        <w:trPr>
          <w:cantSplit/>
        </w:trPr>
        <w:tc>
          <w:tcPr>
            <w:tcW w:w="2884" w:type="dxa"/>
          </w:tcPr>
          <w:p w14:paraId="09F676FF" w14:textId="77777777" w:rsidR="000E5686" w:rsidRPr="007E0B31" w:rsidRDefault="000E5686" w:rsidP="000E5686">
            <w:pPr>
              <w:pStyle w:val="Arial11Bold"/>
              <w:rPr>
                <w:rFonts w:cs="Arial"/>
              </w:rPr>
            </w:pPr>
            <w:r w:rsidRPr="007E0B31">
              <w:rPr>
                <w:rFonts w:cs="Arial"/>
              </w:rPr>
              <w:t>Onshore Power Park Module</w:t>
            </w:r>
          </w:p>
        </w:tc>
        <w:tc>
          <w:tcPr>
            <w:tcW w:w="6634" w:type="dxa"/>
          </w:tcPr>
          <w:p w14:paraId="4F3FC424" w14:textId="4AD18E75" w:rsidR="000E5686" w:rsidRPr="007E0B31" w:rsidRDefault="000E5686" w:rsidP="000E5686">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0E5686" w:rsidRPr="007E0B31" w14:paraId="67BDC2D1" w14:textId="77777777" w:rsidTr="56193979">
        <w:trPr>
          <w:cantSplit/>
        </w:trPr>
        <w:tc>
          <w:tcPr>
            <w:tcW w:w="2884" w:type="dxa"/>
          </w:tcPr>
          <w:p w14:paraId="2FB52871" w14:textId="77777777" w:rsidR="000E5686" w:rsidRPr="007E0B31" w:rsidRDefault="000E5686" w:rsidP="000E5686">
            <w:pPr>
              <w:pStyle w:val="Arial11Bold"/>
              <w:rPr>
                <w:rFonts w:cs="Arial"/>
              </w:rPr>
            </w:pPr>
            <w:r w:rsidRPr="007E0B31">
              <w:rPr>
                <w:rFonts w:cs="Arial"/>
              </w:rPr>
              <w:t>Onshore Synchronous Generating Unit</w:t>
            </w:r>
          </w:p>
        </w:tc>
        <w:tc>
          <w:tcPr>
            <w:tcW w:w="6634" w:type="dxa"/>
          </w:tcPr>
          <w:p w14:paraId="53DD316B" w14:textId="296089E4" w:rsidR="000E5686" w:rsidRPr="007E0B31" w:rsidRDefault="000E5686" w:rsidP="000E5686">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0E5686" w:rsidRPr="007E0B31" w14:paraId="322DBDDD" w14:textId="77777777" w:rsidTr="56193979">
        <w:trPr>
          <w:cantSplit/>
        </w:trPr>
        <w:tc>
          <w:tcPr>
            <w:tcW w:w="2884" w:type="dxa"/>
          </w:tcPr>
          <w:p w14:paraId="75E7A9CF" w14:textId="77777777" w:rsidR="000E5686" w:rsidRPr="007E0B31" w:rsidDel="004B6FBB" w:rsidRDefault="000E5686" w:rsidP="000E5686">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0E5686" w:rsidRDefault="000E5686" w:rsidP="000E5686">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0E5686" w:rsidRPr="00A87826" w:rsidDel="004B6FBB" w:rsidRDefault="000E5686" w:rsidP="000E5686">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0E5686" w:rsidRPr="007E0B31" w14:paraId="57567868" w14:textId="77777777" w:rsidTr="56193979">
        <w:trPr>
          <w:cantSplit/>
        </w:trPr>
        <w:tc>
          <w:tcPr>
            <w:tcW w:w="2884" w:type="dxa"/>
          </w:tcPr>
          <w:p w14:paraId="1FD98361" w14:textId="77777777" w:rsidR="000E5686" w:rsidRPr="007E0B31" w:rsidRDefault="000E5686" w:rsidP="000E5686">
            <w:pPr>
              <w:pStyle w:val="Arial11Bold"/>
              <w:rPr>
                <w:rFonts w:cs="Arial"/>
              </w:rPr>
            </w:pPr>
            <w:r w:rsidRPr="007E0B31">
              <w:rPr>
                <w:rFonts w:cs="Arial"/>
              </w:rPr>
              <w:t>Onshore Transmission Licensee</w:t>
            </w:r>
          </w:p>
        </w:tc>
        <w:tc>
          <w:tcPr>
            <w:tcW w:w="6634" w:type="dxa"/>
          </w:tcPr>
          <w:p w14:paraId="7691EDA3" w14:textId="1AA2E84A" w:rsidR="000E5686" w:rsidRPr="007E0B31" w:rsidRDefault="000E5686" w:rsidP="000E5686">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or </w:t>
            </w:r>
            <w:r w:rsidRPr="007E0B31">
              <w:rPr>
                <w:rFonts w:cs="Arial"/>
                <w:b/>
              </w:rPr>
              <w:t>SHETL</w:t>
            </w:r>
            <w:r w:rsidRPr="007E0B31">
              <w:rPr>
                <w:rFonts w:cs="Arial"/>
              </w:rPr>
              <w:t xml:space="preserve">. </w:t>
            </w:r>
          </w:p>
        </w:tc>
      </w:tr>
      <w:tr w:rsidR="000E5686" w:rsidRPr="007E0B31" w14:paraId="0953DDC7" w14:textId="77777777" w:rsidTr="56193979">
        <w:trPr>
          <w:cantSplit/>
        </w:trPr>
        <w:tc>
          <w:tcPr>
            <w:tcW w:w="2884" w:type="dxa"/>
          </w:tcPr>
          <w:p w14:paraId="2B5600BA" w14:textId="77777777" w:rsidR="000E5686" w:rsidRPr="007E0B31" w:rsidRDefault="000E5686" w:rsidP="000E5686">
            <w:pPr>
              <w:pStyle w:val="Arial11Bold"/>
              <w:rPr>
                <w:rFonts w:cs="Arial"/>
              </w:rPr>
            </w:pPr>
            <w:r w:rsidRPr="007E0B31">
              <w:rPr>
                <w:rFonts w:cs="Arial"/>
              </w:rPr>
              <w:t>Onshore Transmission System</w:t>
            </w:r>
          </w:p>
        </w:tc>
        <w:tc>
          <w:tcPr>
            <w:tcW w:w="6634" w:type="dxa"/>
          </w:tcPr>
          <w:p w14:paraId="1D66BC55" w14:textId="3B198D30" w:rsidR="000E5686" w:rsidRPr="007E0B31" w:rsidRDefault="000E5686" w:rsidP="000E5686">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0E5686" w:rsidRPr="007E0B31" w14:paraId="31EBBBE3" w14:textId="77777777" w:rsidTr="56193979">
        <w:trPr>
          <w:cantSplit/>
        </w:trPr>
        <w:tc>
          <w:tcPr>
            <w:tcW w:w="2884" w:type="dxa"/>
          </w:tcPr>
          <w:p w14:paraId="716FC70C" w14:textId="77777777" w:rsidR="000E5686" w:rsidRPr="007E0B31" w:rsidRDefault="000E5686" w:rsidP="000E5686">
            <w:pPr>
              <w:pStyle w:val="Arial11Bold"/>
              <w:rPr>
                <w:rFonts w:cs="Arial"/>
              </w:rPr>
            </w:pPr>
            <w:r w:rsidRPr="007E0B31">
              <w:rPr>
                <w:rFonts w:cs="Arial"/>
              </w:rPr>
              <w:t>On-Site Generator Site</w:t>
            </w:r>
          </w:p>
        </w:tc>
        <w:tc>
          <w:tcPr>
            <w:tcW w:w="6634" w:type="dxa"/>
          </w:tcPr>
          <w:p w14:paraId="68341A8F" w14:textId="77777777" w:rsidR="000E5686" w:rsidRPr="007E0B31" w:rsidRDefault="000E5686" w:rsidP="000E5686">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0E5686" w:rsidRPr="007E0B31" w14:paraId="6EC47238" w14:textId="77777777" w:rsidTr="56193979">
        <w:trPr>
          <w:cantSplit/>
        </w:trPr>
        <w:tc>
          <w:tcPr>
            <w:tcW w:w="2884" w:type="dxa"/>
          </w:tcPr>
          <w:p w14:paraId="3B93C86F" w14:textId="77777777" w:rsidR="000E5686" w:rsidRPr="007E0B31" w:rsidRDefault="000E5686" w:rsidP="000E5686">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0E5686" w:rsidRPr="007E0B31" w:rsidRDefault="000E5686" w:rsidP="000E5686">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0E5686" w:rsidRPr="007E0B31" w14:paraId="0706312C" w14:textId="77777777" w:rsidTr="56193979">
        <w:trPr>
          <w:cantSplit/>
        </w:trPr>
        <w:tc>
          <w:tcPr>
            <w:tcW w:w="2884" w:type="dxa"/>
          </w:tcPr>
          <w:p w14:paraId="015ED0F3" w14:textId="77777777" w:rsidR="000E5686" w:rsidRPr="007E0B31" w:rsidRDefault="000E5686" w:rsidP="000E5686">
            <w:pPr>
              <w:pStyle w:val="Arial11Bold"/>
              <w:rPr>
                <w:rFonts w:cs="Arial"/>
              </w:rPr>
            </w:pPr>
            <w:r w:rsidRPr="007E0B31">
              <w:rPr>
                <w:rFonts w:cs="Arial"/>
              </w:rPr>
              <w:t>Operating Margin</w:t>
            </w:r>
          </w:p>
        </w:tc>
        <w:tc>
          <w:tcPr>
            <w:tcW w:w="6634" w:type="dxa"/>
          </w:tcPr>
          <w:p w14:paraId="2D829E78" w14:textId="77777777" w:rsidR="000E5686" w:rsidRPr="007E0B31" w:rsidRDefault="000E5686" w:rsidP="000E5686">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0E5686" w:rsidRPr="007E0B31" w14:paraId="6399AF34" w14:textId="77777777" w:rsidTr="56193979">
        <w:trPr>
          <w:cantSplit/>
        </w:trPr>
        <w:tc>
          <w:tcPr>
            <w:tcW w:w="2884" w:type="dxa"/>
          </w:tcPr>
          <w:p w14:paraId="13992038" w14:textId="77777777" w:rsidR="000E5686" w:rsidRPr="007E0B31" w:rsidRDefault="000E5686" w:rsidP="000E5686">
            <w:pPr>
              <w:pStyle w:val="Arial11Bold"/>
              <w:rPr>
                <w:rFonts w:cs="Arial"/>
              </w:rPr>
            </w:pPr>
            <w:r w:rsidRPr="007E0B31">
              <w:rPr>
                <w:rFonts w:cs="Arial"/>
              </w:rPr>
              <w:t>Operating Reserve</w:t>
            </w:r>
          </w:p>
        </w:tc>
        <w:tc>
          <w:tcPr>
            <w:tcW w:w="6634" w:type="dxa"/>
          </w:tcPr>
          <w:p w14:paraId="7475BB27" w14:textId="77777777" w:rsidR="000E5686" w:rsidRPr="007E0B31" w:rsidRDefault="000E5686" w:rsidP="000E5686">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w:t>
            </w:r>
            <w:proofErr w:type="gramStart"/>
            <w:r w:rsidRPr="007E0B31">
              <w:rPr>
                <w:rFonts w:cs="Arial"/>
              </w:rPr>
              <w:t>in order to</w:t>
            </w:r>
            <w:proofErr w:type="gramEnd"/>
            <w:r w:rsidRPr="007E0B31">
              <w:rPr>
                <w:rFonts w:cs="Arial"/>
              </w:rPr>
              <w:t xml:space="preserve">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0E5686" w:rsidRPr="007E0B31" w14:paraId="7103EDE6" w14:textId="77777777" w:rsidTr="56193979">
        <w:trPr>
          <w:cantSplit/>
        </w:trPr>
        <w:tc>
          <w:tcPr>
            <w:tcW w:w="2884" w:type="dxa"/>
          </w:tcPr>
          <w:p w14:paraId="19E35302" w14:textId="77777777" w:rsidR="000E5686" w:rsidRPr="007E0B31" w:rsidRDefault="000E5686" w:rsidP="000E5686">
            <w:pPr>
              <w:pStyle w:val="Arial11Bold"/>
              <w:rPr>
                <w:rFonts w:cs="Arial"/>
              </w:rPr>
            </w:pPr>
            <w:r w:rsidRPr="007E0B31">
              <w:rPr>
                <w:rFonts w:cs="Arial"/>
              </w:rPr>
              <w:t>Operation</w:t>
            </w:r>
          </w:p>
        </w:tc>
        <w:tc>
          <w:tcPr>
            <w:tcW w:w="6634" w:type="dxa"/>
          </w:tcPr>
          <w:p w14:paraId="40F42388" w14:textId="77777777" w:rsidR="000E5686" w:rsidRPr="007E0B31" w:rsidRDefault="000E5686" w:rsidP="000E5686">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0E5686" w:rsidRPr="007E0B31" w14:paraId="7F250311" w14:textId="77777777" w:rsidTr="56193979">
        <w:trPr>
          <w:cantSplit/>
        </w:trPr>
        <w:tc>
          <w:tcPr>
            <w:tcW w:w="2884" w:type="dxa"/>
          </w:tcPr>
          <w:p w14:paraId="3ECA740F" w14:textId="77777777" w:rsidR="000E5686" w:rsidRPr="007E0B31" w:rsidRDefault="000E5686" w:rsidP="000E5686">
            <w:pPr>
              <w:pStyle w:val="Arial11Bold"/>
              <w:rPr>
                <w:rFonts w:cs="Arial"/>
              </w:rPr>
            </w:pPr>
            <w:r w:rsidRPr="007E0B31">
              <w:rPr>
                <w:rFonts w:cs="Arial"/>
              </w:rPr>
              <w:lastRenderedPageBreak/>
              <w:t>Operational Data</w:t>
            </w:r>
          </w:p>
        </w:tc>
        <w:tc>
          <w:tcPr>
            <w:tcW w:w="6634" w:type="dxa"/>
          </w:tcPr>
          <w:p w14:paraId="77D345AD" w14:textId="77777777" w:rsidR="000E5686" w:rsidRPr="007E0B31" w:rsidRDefault="000E5686" w:rsidP="000E5686">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0E5686" w:rsidRPr="007E0B31" w14:paraId="72A00B17" w14:textId="77777777" w:rsidTr="56193979">
        <w:trPr>
          <w:cantSplit/>
        </w:trPr>
        <w:tc>
          <w:tcPr>
            <w:tcW w:w="2884" w:type="dxa"/>
          </w:tcPr>
          <w:p w14:paraId="49F3A1E1" w14:textId="77777777" w:rsidR="000E5686" w:rsidRPr="007E0B31" w:rsidRDefault="000E5686" w:rsidP="000E5686">
            <w:pPr>
              <w:pStyle w:val="Arial11Bold"/>
              <w:rPr>
                <w:rFonts w:cs="Arial"/>
              </w:rPr>
            </w:pPr>
            <w:r w:rsidRPr="007E0B31">
              <w:rPr>
                <w:rFonts w:cs="Arial"/>
              </w:rPr>
              <w:t>Operational Day</w:t>
            </w:r>
          </w:p>
        </w:tc>
        <w:tc>
          <w:tcPr>
            <w:tcW w:w="6634" w:type="dxa"/>
          </w:tcPr>
          <w:p w14:paraId="22961493" w14:textId="77777777" w:rsidR="000E5686" w:rsidRPr="007E0B31" w:rsidRDefault="000E5686" w:rsidP="000E5686">
            <w:pPr>
              <w:pStyle w:val="TableArial11"/>
              <w:rPr>
                <w:rFonts w:cs="Arial"/>
              </w:rPr>
            </w:pPr>
            <w:r w:rsidRPr="007E0B31">
              <w:rPr>
                <w:rFonts w:cs="Arial"/>
              </w:rPr>
              <w:t>The period from 0500 hours on one day to 0500 on the following day.</w:t>
            </w:r>
          </w:p>
        </w:tc>
      </w:tr>
      <w:tr w:rsidR="000E5686" w:rsidRPr="007E0B31" w14:paraId="4B79EEEB" w14:textId="77777777" w:rsidTr="56193979">
        <w:trPr>
          <w:cantSplit/>
        </w:trPr>
        <w:tc>
          <w:tcPr>
            <w:tcW w:w="2884" w:type="dxa"/>
          </w:tcPr>
          <w:p w14:paraId="00D65A56" w14:textId="77777777" w:rsidR="000E5686" w:rsidRPr="007E0B31" w:rsidRDefault="000E5686" w:rsidP="000E5686">
            <w:pPr>
              <w:pStyle w:val="Arial11Bold"/>
              <w:rPr>
                <w:rFonts w:cs="Arial"/>
              </w:rPr>
            </w:pPr>
            <w:r w:rsidRPr="007E0B31">
              <w:rPr>
                <w:rFonts w:cs="Arial"/>
              </w:rPr>
              <w:t>Operation Diagrams</w:t>
            </w:r>
          </w:p>
        </w:tc>
        <w:tc>
          <w:tcPr>
            <w:tcW w:w="6634" w:type="dxa"/>
          </w:tcPr>
          <w:p w14:paraId="3A5434CA" w14:textId="77777777" w:rsidR="000E5686" w:rsidRPr="007E0B31" w:rsidRDefault="000E5686" w:rsidP="000E5686">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xml:space="preserve">), incorporating its numbering, </w:t>
            </w:r>
            <w:proofErr w:type="gramStart"/>
            <w:r w:rsidRPr="007E0B31">
              <w:rPr>
                <w:rFonts w:cs="Arial"/>
              </w:rPr>
              <w:t>nomenclature</w:t>
            </w:r>
            <w:proofErr w:type="gramEnd"/>
            <w:r w:rsidRPr="007E0B31">
              <w:rPr>
                <w:rFonts w:cs="Arial"/>
              </w:rPr>
              <w:t xml:space="preserve"> and labelling.</w:t>
            </w:r>
          </w:p>
        </w:tc>
      </w:tr>
      <w:tr w:rsidR="000E5686" w:rsidRPr="007E0B31" w14:paraId="605B3609" w14:textId="77777777" w:rsidTr="56193979">
        <w:trPr>
          <w:cantSplit/>
        </w:trPr>
        <w:tc>
          <w:tcPr>
            <w:tcW w:w="2884" w:type="dxa"/>
          </w:tcPr>
          <w:p w14:paraId="1FCF81E4" w14:textId="77777777" w:rsidR="000E5686" w:rsidRPr="007E0B31" w:rsidRDefault="000E5686" w:rsidP="000E5686">
            <w:pPr>
              <w:pStyle w:val="Arial11Bold"/>
              <w:rPr>
                <w:rFonts w:cs="Arial"/>
              </w:rPr>
            </w:pPr>
            <w:r w:rsidRPr="007E0B31">
              <w:rPr>
                <w:rFonts w:cs="Arial"/>
              </w:rPr>
              <w:t>Operational Effect</w:t>
            </w:r>
          </w:p>
        </w:tc>
        <w:tc>
          <w:tcPr>
            <w:tcW w:w="6634" w:type="dxa"/>
          </w:tcPr>
          <w:p w14:paraId="76B6DD78" w14:textId="77777777" w:rsidR="000E5686" w:rsidRPr="007E0B31" w:rsidRDefault="000E5686" w:rsidP="000E5686">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proofErr w:type="gramStart"/>
            <w:r w:rsidRPr="007E0B31">
              <w:rPr>
                <w:rFonts w:cs="Arial"/>
              </w:rPr>
              <w:t>, as the case may be, to</w:t>
            </w:r>
            <w:proofErr w:type="gramEnd"/>
            <w:r w:rsidRPr="007E0B31">
              <w:rPr>
                <w:rFonts w:cs="Arial"/>
              </w:rPr>
              <w:t xml:space="preserve"> operate (or be at a materially increased risk of operating) differently to the way in which they would or may have operated in the absence of that effect.</w:t>
            </w:r>
          </w:p>
        </w:tc>
      </w:tr>
      <w:tr w:rsidR="000E5686" w:rsidRPr="007E0B31" w14:paraId="1CAC0F6C" w14:textId="77777777" w:rsidTr="56193979">
        <w:trPr>
          <w:cantSplit/>
        </w:trPr>
        <w:tc>
          <w:tcPr>
            <w:tcW w:w="2884" w:type="dxa"/>
          </w:tcPr>
          <w:p w14:paraId="2634D169" w14:textId="77777777" w:rsidR="000E5686" w:rsidRPr="007E0B31" w:rsidRDefault="000E5686" w:rsidP="000E5686">
            <w:pPr>
              <w:pStyle w:val="Arial11Bold"/>
              <w:rPr>
                <w:rFonts w:cs="Arial"/>
              </w:rPr>
            </w:pPr>
            <w:r w:rsidRPr="007E0B31">
              <w:rPr>
                <w:rFonts w:cs="Arial"/>
              </w:rPr>
              <w:t xml:space="preserve">Operational </w:t>
            </w:r>
            <w:proofErr w:type="spellStart"/>
            <w:r w:rsidRPr="007E0B31">
              <w:rPr>
                <w:rFonts w:cs="Arial"/>
              </w:rPr>
              <w:t>Intertripping</w:t>
            </w:r>
            <w:proofErr w:type="spellEnd"/>
          </w:p>
        </w:tc>
        <w:tc>
          <w:tcPr>
            <w:tcW w:w="6634" w:type="dxa"/>
          </w:tcPr>
          <w:p w14:paraId="53527053" w14:textId="59F2C50B" w:rsidR="000E5686" w:rsidRPr="007E0B31" w:rsidRDefault="000E5686" w:rsidP="000E5686">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w:t>
            </w:r>
            <w:proofErr w:type="spellStart"/>
            <w:r w:rsidRPr="007E0B31">
              <w:rPr>
                <w:rFonts w:cs="Arial"/>
              </w:rPr>
              <w:t>intertripping</w:t>
            </w:r>
            <w:proofErr w:type="spellEnd"/>
            <w:r w:rsidRPr="007E0B31">
              <w:rPr>
                <w:rFonts w:cs="Arial"/>
              </w:rPr>
              <w:t xml:space="preserve"> schemes.</w:t>
            </w:r>
          </w:p>
        </w:tc>
      </w:tr>
      <w:tr w:rsidR="000E5686" w:rsidRPr="007E0B31" w14:paraId="6473278D" w14:textId="77777777" w:rsidTr="56193979">
        <w:trPr>
          <w:cantSplit/>
        </w:trPr>
        <w:tc>
          <w:tcPr>
            <w:tcW w:w="2884" w:type="dxa"/>
          </w:tcPr>
          <w:p w14:paraId="0FD871F6" w14:textId="77777777" w:rsidR="000E5686" w:rsidRPr="007E0B31" w:rsidRDefault="000E5686" w:rsidP="000E5686">
            <w:pPr>
              <w:pStyle w:val="Arial11Bold"/>
              <w:rPr>
                <w:rFonts w:cs="Arial"/>
              </w:rPr>
            </w:pPr>
            <w:bookmarkStart w:id="95" w:name="_DV_C41"/>
            <w:r w:rsidRPr="007E0B31">
              <w:rPr>
                <w:rFonts w:cs="Arial"/>
              </w:rPr>
              <w:t>Operational Notifications</w:t>
            </w:r>
            <w:bookmarkEnd w:id="95"/>
          </w:p>
        </w:tc>
        <w:tc>
          <w:tcPr>
            <w:tcW w:w="6634" w:type="dxa"/>
          </w:tcPr>
          <w:p w14:paraId="7D98A808" w14:textId="07D64618" w:rsidR="000E5686" w:rsidRPr="007E0B31" w:rsidRDefault="000E5686" w:rsidP="000E5686">
            <w:pPr>
              <w:pStyle w:val="TableArial11"/>
              <w:rPr>
                <w:rFonts w:cs="Arial"/>
              </w:rPr>
            </w:pPr>
            <w:bookmarkStart w:id="96"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96"/>
          </w:p>
        </w:tc>
      </w:tr>
      <w:tr w:rsidR="000E5686" w:rsidRPr="007E0B31" w14:paraId="5A6E5201" w14:textId="77777777" w:rsidTr="56193979">
        <w:trPr>
          <w:cantSplit/>
        </w:trPr>
        <w:tc>
          <w:tcPr>
            <w:tcW w:w="2884" w:type="dxa"/>
          </w:tcPr>
          <w:p w14:paraId="30C134C0" w14:textId="77777777" w:rsidR="000E5686" w:rsidRPr="007E0B31" w:rsidRDefault="000E5686" w:rsidP="000E5686">
            <w:pPr>
              <w:pStyle w:val="Arial11Bold"/>
              <w:rPr>
                <w:rFonts w:cs="Arial"/>
              </w:rPr>
            </w:pPr>
            <w:r w:rsidRPr="007E0B31">
              <w:rPr>
                <w:rFonts w:cs="Arial"/>
              </w:rPr>
              <w:t>Operational Planning</w:t>
            </w:r>
          </w:p>
        </w:tc>
        <w:tc>
          <w:tcPr>
            <w:tcW w:w="6634" w:type="dxa"/>
          </w:tcPr>
          <w:p w14:paraId="7F116C22" w14:textId="4984E7DE" w:rsidR="000E5686" w:rsidRPr="007E0B31" w:rsidRDefault="000E5686" w:rsidP="000E5686">
            <w:pPr>
              <w:pStyle w:val="TableArial11"/>
              <w:rPr>
                <w:rFonts w:cs="Arial"/>
              </w:rPr>
            </w:pPr>
            <w:r w:rsidRPr="007E0B31">
              <w:rPr>
                <w:rFonts w:cs="Arial"/>
              </w:rPr>
              <w:t xml:space="preserve">Planning through various timescales the matching of generation output with forecast </w:t>
            </w:r>
            <w:r w:rsidRPr="007E0B31">
              <w:rPr>
                <w:rFonts w:cs="Arial"/>
                <w:b/>
              </w:rPr>
              <w:t>National Electricity Transmission System</w:t>
            </w:r>
            <w:r w:rsidRPr="007E0B31">
              <w:rPr>
                <w:rFonts w:cs="Arial"/>
              </w:rPr>
              <w:t xml:space="preserve"> </w:t>
            </w:r>
            <w:r w:rsidRPr="007E0B31">
              <w:rPr>
                <w:rFonts w:cs="Arial"/>
                <w:b/>
              </w:rPr>
              <w:t>Demand</w:t>
            </w:r>
            <w:r w:rsidRPr="007E0B31">
              <w:rPr>
                <w:rFonts w:cs="Arial"/>
              </w:rPr>
              <w:t xml:space="preserve"> together with a reserve of generation to provide a margin, taking into account outages of certain </w:t>
            </w:r>
            <w:r w:rsidRPr="007E0B31">
              <w:rPr>
                <w:rFonts w:cs="Arial"/>
                <w:b/>
              </w:rPr>
              <w:t xml:space="preserve">Generating Units </w:t>
            </w:r>
            <w:r w:rsidRPr="007E0B31">
              <w:rPr>
                <w:rFonts w:cs="Arial"/>
              </w:rPr>
              <w:t>or</w:t>
            </w:r>
            <w:r w:rsidRPr="007E0B31">
              <w:rPr>
                <w:rFonts w:cs="Arial"/>
                <w:b/>
              </w:rPr>
              <w:t xml:space="preserve"> Power Generating Modules</w:t>
            </w:r>
            <w:r w:rsidRPr="007E0B31">
              <w:rPr>
                <w:rFonts w:cs="Arial"/>
              </w:rPr>
              <w:t xml:space="preserve">, of parts of the </w:t>
            </w:r>
            <w:r w:rsidRPr="007E0B31">
              <w:rPr>
                <w:rFonts w:cs="Arial"/>
                <w:b/>
              </w:rPr>
              <w:t>National Electricity Transmission System</w:t>
            </w:r>
            <w:r w:rsidRPr="007E0B31">
              <w:rPr>
                <w:rFonts w:cs="Arial"/>
              </w:rPr>
              <w:t xml:space="preserve"> and of parts of </w:t>
            </w:r>
            <w:r w:rsidRPr="007E0B31">
              <w:rPr>
                <w:rFonts w:cs="Arial"/>
                <w:b/>
              </w:rPr>
              <w:t>User Systems</w:t>
            </w:r>
            <w:r w:rsidRPr="007E0B31">
              <w:rPr>
                <w:rFonts w:cs="Arial"/>
              </w:rPr>
              <w:t xml:space="preserve"> to which </w:t>
            </w:r>
            <w:r w:rsidRPr="007E0B31">
              <w:rPr>
                <w:rFonts w:cs="Arial"/>
                <w:b/>
              </w:rPr>
              <w:t>Power Stations</w:t>
            </w:r>
            <w:r w:rsidRPr="007E0B31">
              <w:rPr>
                <w:rFonts w:cs="Arial"/>
              </w:rPr>
              <w:t xml:space="preserve"> and/or </w:t>
            </w:r>
            <w:r w:rsidRPr="007E0B31">
              <w:rPr>
                <w:rFonts w:cs="Arial"/>
                <w:b/>
              </w:rPr>
              <w:t>Customers</w:t>
            </w:r>
            <w:r w:rsidRPr="007E0B31">
              <w:rPr>
                <w:rFonts w:cs="Arial"/>
              </w:rPr>
              <w:t xml:space="preserve"> are connected, carried out to achieve, so far as possible, the standards of security set out in </w:t>
            </w:r>
            <w:r>
              <w:rPr>
                <w:rFonts w:cs="Arial"/>
                <w:b/>
              </w:rPr>
              <w:t>The Company</w:t>
            </w:r>
            <w:r w:rsidRPr="007E0B31">
              <w:rPr>
                <w:rFonts w:cs="Arial"/>
                <w:b/>
              </w:rPr>
              <w:t>’s Transmission Licence</w:t>
            </w:r>
            <w:r w:rsidRPr="007E0B31">
              <w:rPr>
                <w:rFonts w:cs="Arial"/>
              </w:rPr>
              <w:t xml:space="preserve">, each </w:t>
            </w:r>
            <w:r w:rsidRPr="007E0B31">
              <w:rPr>
                <w:rFonts w:cs="Arial"/>
                <w:b/>
              </w:rPr>
              <w:t>Relevant Transmission Licensee’s Transmission Licence</w:t>
            </w:r>
            <w:r w:rsidRPr="007E0B31">
              <w:rPr>
                <w:rFonts w:cs="Arial"/>
              </w:rPr>
              <w:t xml:space="preserve"> or </w:t>
            </w:r>
            <w:r w:rsidRPr="007E0B31">
              <w:rPr>
                <w:rFonts w:cs="Arial"/>
                <w:b/>
              </w:rPr>
              <w:t>Electricity Distribution Licence</w:t>
            </w:r>
            <w:r w:rsidRPr="007E0B31">
              <w:rPr>
                <w:rFonts w:cs="Arial"/>
              </w:rPr>
              <w:t>, as the case may be.</w:t>
            </w:r>
          </w:p>
        </w:tc>
      </w:tr>
      <w:tr w:rsidR="000E5686" w:rsidRPr="007E0B31" w14:paraId="2391955F" w14:textId="77777777" w:rsidTr="56193979">
        <w:trPr>
          <w:cantSplit/>
        </w:trPr>
        <w:tc>
          <w:tcPr>
            <w:tcW w:w="2884" w:type="dxa"/>
          </w:tcPr>
          <w:p w14:paraId="554CE1BB" w14:textId="77777777" w:rsidR="000E5686" w:rsidRPr="007E0B31" w:rsidRDefault="000E5686" w:rsidP="000E5686">
            <w:pPr>
              <w:pStyle w:val="Arial11Bold"/>
              <w:rPr>
                <w:rFonts w:cs="Arial"/>
              </w:rPr>
            </w:pPr>
            <w:r w:rsidRPr="007E0B31">
              <w:rPr>
                <w:rFonts w:cs="Arial"/>
              </w:rPr>
              <w:t xml:space="preserve">Operational Planning Margin </w:t>
            </w:r>
          </w:p>
        </w:tc>
        <w:tc>
          <w:tcPr>
            <w:tcW w:w="6634" w:type="dxa"/>
          </w:tcPr>
          <w:p w14:paraId="017C95F5" w14:textId="0ABFFC9A" w:rsidR="000E5686" w:rsidRPr="007E0B31" w:rsidRDefault="000E5686" w:rsidP="000E5686">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0E5686" w:rsidRPr="007E0B31" w14:paraId="2C70A3EB" w14:textId="77777777" w:rsidTr="56193979">
        <w:trPr>
          <w:cantSplit/>
        </w:trPr>
        <w:tc>
          <w:tcPr>
            <w:tcW w:w="2884" w:type="dxa"/>
          </w:tcPr>
          <w:p w14:paraId="231C2E4A" w14:textId="77777777" w:rsidR="000E5686" w:rsidRPr="007E0B31" w:rsidRDefault="000E5686" w:rsidP="000E5686">
            <w:pPr>
              <w:pStyle w:val="Arial11Bold"/>
              <w:rPr>
                <w:rFonts w:cs="Arial"/>
              </w:rPr>
            </w:pPr>
            <w:r w:rsidRPr="007E0B31">
              <w:rPr>
                <w:rFonts w:cs="Arial"/>
              </w:rPr>
              <w:t>Operational Planning Phase</w:t>
            </w:r>
          </w:p>
        </w:tc>
        <w:tc>
          <w:tcPr>
            <w:tcW w:w="6634" w:type="dxa"/>
          </w:tcPr>
          <w:p w14:paraId="0B288485" w14:textId="77777777" w:rsidR="000E5686" w:rsidRPr="007E0B31" w:rsidRDefault="000E5686" w:rsidP="000E5686">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0E5686" w:rsidRPr="007E0B31" w14:paraId="5168CED3" w14:textId="77777777" w:rsidTr="56193979">
        <w:trPr>
          <w:cantSplit/>
        </w:trPr>
        <w:tc>
          <w:tcPr>
            <w:tcW w:w="2884" w:type="dxa"/>
          </w:tcPr>
          <w:p w14:paraId="784D3609" w14:textId="77777777" w:rsidR="000E5686" w:rsidRPr="007E0B31" w:rsidRDefault="000E5686" w:rsidP="000E5686">
            <w:pPr>
              <w:pStyle w:val="Arial11Bold"/>
              <w:rPr>
                <w:rFonts w:cs="Arial"/>
              </w:rPr>
            </w:pPr>
            <w:r w:rsidRPr="007E0B31">
              <w:rPr>
                <w:rFonts w:cs="Arial"/>
              </w:rPr>
              <w:t>Operational Procedures</w:t>
            </w:r>
          </w:p>
        </w:tc>
        <w:tc>
          <w:tcPr>
            <w:tcW w:w="6634" w:type="dxa"/>
          </w:tcPr>
          <w:p w14:paraId="451F00A7" w14:textId="77777777" w:rsidR="000E5686" w:rsidRPr="007E0B31" w:rsidRDefault="000E5686" w:rsidP="000E5686">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0E5686" w:rsidRPr="007E0B31" w14:paraId="756B3E49" w14:textId="77777777" w:rsidTr="56193979">
        <w:trPr>
          <w:cantSplit/>
        </w:trPr>
        <w:tc>
          <w:tcPr>
            <w:tcW w:w="2884" w:type="dxa"/>
          </w:tcPr>
          <w:p w14:paraId="3CD34B6B" w14:textId="77777777" w:rsidR="000E5686" w:rsidRPr="007E0B31" w:rsidRDefault="000E5686" w:rsidP="000E5686">
            <w:pPr>
              <w:pStyle w:val="Arial11Bold"/>
              <w:rPr>
                <w:rFonts w:cs="Arial"/>
              </w:rPr>
            </w:pPr>
            <w:r w:rsidRPr="007E0B31">
              <w:rPr>
                <w:rFonts w:cs="Arial"/>
              </w:rPr>
              <w:t>Operational Switching</w:t>
            </w:r>
          </w:p>
        </w:tc>
        <w:tc>
          <w:tcPr>
            <w:tcW w:w="6634" w:type="dxa"/>
          </w:tcPr>
          <w:p w14:paraId="11012EC0" w14:textId="782A13A7" w:rsidR="000E5686" w:rsidRPr="007E0B31" w:rsidRDefault="000E5686" w:rsidP="000E5686">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0E5686" w:rsidRPr="007E0B31" w14:paraId="19E6505D" w14:textId="77777777" w:rsidTr="56193979">
        <w:trPr>
          <w:cantSplit/>
        </w:trPr>
        <w:tc>
          <w:tcPr>
            <w:tcW w:w="2884" w:type="dxa"/>
          </w:tcPr>
          <w:p w14:paraId="2E415BC0" w14:textId="77777777" w:rsidR="000E5686" w:rsidRPr="007E0B31" w:rsidRDefault="000E5686" w:rsidP="000E5686">
            <w:pPr>
              <w:pStyle w:val="Arial11Bold"/>
              <w:rPr>
                <w:rFonts w:cs="Arial"/>
              </w:rPr>
            </w:pPr>
            <w:r w:rsidRPr="007E0B31">
              <w:rPr>
                <w:rFonts w:cs="Arial"/>
              </w:rPr>
              <w:lastRenderedPageBreak/>
              <w:t>Other Relevant Data</w:t>
            </w:r>
          </w:p>
        </w:tc>
        <w:tc>
          <w:tcPr>
            <w:tcW w:w="6634" w:type="dxa"/>
          </w:tcPr>
          <w:p w14:paraId="1C699783" w14:textId="77777777" w:rsidR="000E5686" w:rsidRPr="007E0B31" w:rsidRDefault="000E5686" w:rsidP="000E5686">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0E5686" w:rsidRPr="007E0B31" w14:paraId="24B77B54" w14:textId="77777777" w:rsidTr="56193979">
        <w:trPr>
          <w:cantSplit/>
        </w:trPr>
        <w:tc>
          <w:tcPr>
            <w:tcW w:w="2884" w:type="dxa"/>
          </w:tcPr>
          <w:p w14:paraId="33A5B61C" w14:textId="77777777" w:rsidR="000E5686" w:rsidRPr="007E0B31" w:rsidRDefault="000E5686" w:rsidP="000E5686">
            <w:pPr>
              <w:pStyle w:val="Arial11Bold"/>
              <w:rPr>
                <w:rFonts w:cs="Arial"/>
              </w:rPr>
            </w:pPr>
            <w:r w:rsidRPr="007E0B31">
              <w:rPr>
                <w:rFonts w:cs="Arial"/>
              </w:rPr>
              <w:t>OTSDUW Arrangements</w:t>
            </w:r>
          </w:p>
        </w:tc>
        <w:tc>
          <w:tcPr>
            <w:tcW w:w="6634" w:type="dxa"/>
          </w:tcPr>
          <w:p w14:paraId="77481E18" w14:textId="77777777" w:rsidR="000E5686" w:rsidRPr="007E0B31" w:rsidRDefault="000E5686" w:rsidP="000E5686">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0E5686" w:rsidRPr="007E0B31" w14:paraId="6566765E" w14:textId="77777777" w:rsidTr="56193979">
        <w:trPr>
          <w:cantSplit/>
        </w:trPr>
        <w:tc>
          <w:tcPr>
            <w:tcW w:w="2884" w:type="dxa"/>
          </w:tcPr>
          <w:p w14:paraId="2E02FBB1" w14:textId="77777777" w:rsidR="000E5686" w:rsidRPr="007E0B31" w:rsidRDefault="000E5686" w:rsidP="000E5686">
            <w:pPr>
              <w:pStyle w:val="Arial11Bold"/>
              <w:rPr>
                <w:rFonts w:cs="Arial"/>
              </w:rPr>
            </w:pPr>
            <w:r w:rsidRPr="007E0B31">
              <w:rPr>
                <w:rFonts w:cs="Arial"/>
              </w:rPr>
              <w:t>OTSDUW Data and Information</w:t>
            </w:r>
          </w:p>
        </w:tc>
        <w:tc>
          <w:tcPr>
            <w:tcW w:w="6634" w:type="dxa"/>
          </w:tcPr>
          <w:p w14:paraId="437E754A" w14:textId="7B9123D2" w:rsidR="000E5686" w:rsidRPr="007E0B31" w:rsidRDefault="000E5686" w:rsidP="000E5686">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0E5686" w:rsidRPr="007E0B31" w14:paraId="0DFC68CA" w14:textId="77777777" w:rsidTr="56193979">
        <w:trPr>
          <w:cantSplit/>
        </w:trPr>
        <w:tc>
          <w:tcPr>
            <w:tcW w:w="2884" w:type="dxa"/>
          </w:tcPr>
          <w:p w14:paraId="26D7CFDD" w14:textId="77777777" w:rsidR="000E5686" w:rsidRPr="007E0B31" w:rsidRDefault="000E5686" w:rsidP="000E5686">
            <w:pPr>
              <w:pStyle w:val="Arial11Bold"/>
              <w:rPr>
                <w:rFonts w:cs="Arial"/>
              </w:rPr>
            </w:pPr>
            <w:r w:rsidRPr="007E0B31">
              <w:rPr>
                <w:rFonts w:cs="Arial"/>
              </w:rPr>
              <w:t>OTSDUW DC Converter</w:t>
            </w:r>
          </w:p>
        </w:tc>
        <w:tc>
          <w:tcPr>
            <w:tcW w:w="6634" w:type="dxa"/>
          </w:tcPr>
          <w:p w14:paraId="404E1159" w14:textId="77777777" w:rsidR="000E5686" w:rsidRPr="007E0B31" w:rsidRDefault="000E5686" w:rsidP="000E5686">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0E5686" w:rsidRPr="007E0B31" w14:paraId="1F5DFCE4" w14:textId="77777777" w:rsidTr="56193979">
        <w:trPr>
          <w:cantSplit/>
        </w:trPr>
        <w:tc>
          <w:tcPr>
            <w:tcW w:w="2884" w:type="dxa"/>
          </w:tcPr>
          <w:p w14:paraId="274CBE9D" w14:textId="77777777" w:rsidR="000E5686" w:rsidRPr="007E0B31" w:rsidRDefault="000E5686" w:rsidP="000E5686">
            <w:pPr>
              <w:pStyle w:val="Arial11Bold"/>
              <w:rPr>
                <w:rFonts w:cs="Arial"/>
              </w:rPr>
            </w:pPr>
            <w:r w:rsidRPr="007E0B31">
              <w:rPr>
                <w:rFonts w:cs="Arial"/>
              </w:rPr>
              <w:t>OTSDUW Development and Data Timetable</w:t>
            </w:r>
          </w:p>
        </w:tc>
        <w:tc>
          <w:tcPr>
            <w:tcW w:w="6634" w:type="dxa"/>
          </w:tcPr>
          <w:p w14:paraId="46394D79" w14:textId="77777777" w:rsidR="000E5686" w:rsidRPr="007E0B31" w:rsidRDefault="000E5686" w:rsidP="000E5686">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0E5686" w:rsidRPr="007E0B31" w14:paraId="12983990" w14:textId="77777777" w:rsidTr="56193979">
        <w:trPr>
          <w:cantSplit/>
        </w:trPr>
        <w:tc>
          <w:tcPr>
            <w:tcW w:w="2884" w:type="dxa"/>
          </w:tcPr>
          <w:p w14:paraId="73BB79D0" w14:textId="77777777" w:rsidR="000E5686" w:rsidRPr="007E0B31" w:rsidRDefault="000E5686" w:rsidP="000E5686">
            <w:pPr>
              <w:pStyle w:val="Arial11Bold"/>
              <w:rPr>
                <w:rFonts w:cs="Arial"/>
              </w:rPr>
            </w:pPr>
            <w:r w:rsidRPr="007E0B31">
              <w:rPr>
                <w:rFonts w:cs="Arial"/>
              </w:rPr>
              <w:t xml:space="preserve">OTSDUW Network Data and Information </w:t>
            </w:r>
          </w:p>
        </w:tc>
        <w:tc>
          <w:tcPr>
            <w:tcW w:w="6634" w:type="dxa"/>
          </w:tcPr>
          <w:p w14:paraId="7A3D093C" w14:textId="0A18302C" w:rsidR="000E5686" w:rsidRPr="007E0B31" w:rsidRDefault="000E5686" w:rsidP="000E5686">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0E5686" w:rsidRPr="007E0B31" w14:paraId="2F357AF2" w14:textId="77777777" w:rsidTr="56193979">
        <w:trPr>
          <w:cantSplit/>
        </w:trPr>
        <w:tc>
          <w:tcPr>
            <w:tcW w:w="2884" w:type="dxa"/>
          </w:tcPr>
          <w:p w14:paraId="74E4F90A" w14:textId="77777777" w:rsidR="000E5686" w:rsidRPr="007E0B31" w:rsidRDefault="000E5686" w:rsidP="000E5686">
            <w:pPr>
              <w:pStyle w:val="Arial11Bold"/>
              <w:rPr>
                <w:rFonts w:cs="Arial"/>
              </w:rPr>
            </w:pPr>
            <w:r w:rsidRPr="007E0B31">
              <w:rPr>
                <w:rFonts w:cs="Arial"/>
              </w:rPr>
              <w:t>OTSDUW Plant and Apparatus</w:t>
            </w:r>
          </w:p>
        </w:tc>
        <w:tc>
          <w:tcPr>
            <w:tcW w:w="6634" w:type="dxa"/>
          </w:tcPr>
          <w:p w14:paraId="0F32E986" w14:textId="77777777" w:rsidR="000E5686" w:rsidRPr="007E0B31" w:rsidRDefault="000E5686" w:rsidP="000E5686">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0E5686" w:rsidRPr="007E0B31" w14:paraId="365142B1" w14:textId="77777777" w:rsidTr="56193979">
        <w:trPr>
          <w:cantSplit/>
        </w:trPr>
        <w:tc>
          <w:tcPr>
            <w:tcW w:w="2884" w:type="dxa"/>
          </w:tcPr>
          <w:p w14:paraId="31BA5169" w14:textId="77777777" w:rsidR="000E5686" w:rsidRPr="007E0B31" w:rsidRDefault="000E5686" w:rsidP="000E5686">
            <w:pPr>
              <w:pStyle w:val="Arial11Bold"/>
              <w:rPr>
                <w:rFonts w:cs="Arial"/>
              </w:rPr>
            </w:pPr>
            <w:r w:rsidRPr="007E0B31">
              <w:rPr>
                <w:rFonts w:cs="Arial"/>
              </w:rPr>
              <w:t>OTSUA Transfer Time</w:t>
            </w:r>
          </w:p>
        </w:tc>
        <w:tc>
          <w:tcPr>
            <w:tcW w:w="6634" w:type="dxa"/>
          </w:tcPr>
          <w:p w14:paraId="53D1E529" w14:textId="77777777" w:rsidR="000E5686" w:rsidRPr="007E0B31" w:rsidRDefault="000E5686" w:rsidP="000E5686">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0E5686" w:rsidRPr="007E0B31" w14:paraId="3D6D4D93" w14:textId="77777777" w:rsidTr="56193979">
        <w:trPr>
          <w:cantSplit/>
        </w:trPr>
        <w:tc>
          <w:tcPr>
            <w:tcW w:w="2884" w:type="dxa"/>
          </w:tcPr>
          <w:p w14:paraId="6678503F" w14:textId="77777777" w:rsidR="000E5686" w:rsidRPr="007E0B31" w:rsidRDefault="000E5686" w:rsidP="000E5686">
            <w:pPr>
              <w:pStyle w:val="Arial11Bold"/>
              <w:rPr>
                <w:rFonts w:cs="Arial"/>
              </w:rPr>
            </w:pPr>
            <w:r w:rsidRPr="007E0B31">
              <w:rPr>
                <w:rFonts w:cs="Arial"/>
              </w:rPr>
              <w:t>Out of Synchronism</w:t>
            </w:r>
          </w:p>
        </w:tc>
        <w:tc>
          <w:tcPr>
            <w:tcW w:w="6634" w:type="dxa"/>
          </w:tcPr>
          <w:p w14:paraId="30AB79D2" w14:textId="77777777" w:rsidR="000E5686" w:rsidRPr="007E0B31" w:rsidRDefault="000E5686" w:rsidP="000E5686">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0E5686" w:rsidRPr="007E0B31" w14:paraId="04D20161" w14:textId="77777777" w:rsidTr="56193979">
        <w:trPr>
          <w:cantSplit/>
        </w:trPr>
        <w:tc>
          <w:tcPr>
            <w:tcW w:w="2884" w:type="dxa"/>
          </w:tcPr>
          <w:p w14:paraId="2545C38A" w14:textId="77777777" w:rsidR="000E5686" w:rsidRPr="007E0B31" w:rsidRDefault="000E5686" w:rsidP="000E5686">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9FA7620" w:rsidR="000E5686" w:rsidRPr="007E0B31" w:rsidRDefault="000E5686" w:rsidP="000E5686">
            <w:pPr>
              <w:pStyle w:val="TableArial11"/>
              <w:rPr>
                <w:rFonts w:cs="Arial"/>
              </w:rPr>
            </w:pPr>
            <w:r w:rsidRPr="007E0B31">
              <w:rPr>
                <w:rFonts w:cs="Arial"/>
              </w:rPr>
              <w:t xml:space="preserve">The forecast value (in MW), </w:t>
            </w:r>
            <w:r>
              <w:rPr>
                <w:rFonts w:cs="Arial"/>
              </w:rPr>
              <w:t xml:space="preserve">profiled across the </w:t>
            </w:r>
            <w:proofErr w:type="gramStart"/>
            <w:r>
              <w:rPr>
                <w:rFonts w:cs="Arial"/>
              </w:rPr>
              <w:t>time period</w:t>
            </w:r>
            <w:proofErr w:type="gramEnd"/>
            <w:r>
              <w:rPr>
                <w:rFonts w:cs="Arial"/>
              </w:rPr>
              <w:t xml:space="preserve"> affected by the unplanned or planned Event of the </w:t>
            </w:r>
            <w:r w:rsidRPr="007E0B31">
              <w:rPr>
                <w:rFonts w:cs="Arial"/>
              </w:rPr>
              <w:t xml:space="preserve">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0E5686" w:rsidRPr="007E0B31" w:rsidRDefault="000E5686" w:rsidP="000E5686">
            <w:pPr>
              <w:pStyle w:val="TableArial11"/>
              <w:rPr>
                <w:rFonts w:cs="Arial"/>
              </w:rPr>
            </w:pPr>
            <w:proofErr w:type="gramStart"/>
            <w:r w:rsidRPr="007E0B31">
              <w:rPr>
                <w:rFonts w:cs="Arial"/>
              </w:rPr>
              <w:t>For the purpose of</w:t>
            </w:r>
            <w:proofErr w:type="gramEnd"/>
            <w:r w:rsidRPr="007E0B31">
              <w:rPr>
                <w:rFonts w:cs="Arial"/>
              </w:rPr>
              <w:t xml:space="preserve">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0E5686" w:rsidRPr="007E0B31" w14:paraId="4CD6C7B7" w14:textId="77777777" w:rsidTr="56193979">
        <w:trPr>
          <w:cantSplit/>
        </w:trPr>
        <w:tc>
          <w:tcPr>
            <w:tcW w:w="2884" w:type="dxa"/>
          </w:tcPr>
          <w:p w14:paraId="078B9004" w14:textId="77777777" w:rsidR="000E5686" w:rsidRPr="007E0B31" w:rsidRDefault="000E5686" w:rsidP="000E5686">
            <w:pPr>
              <w:pStyle w:val="Arial11Bold"/>
              <w:rPr>
                <w:rFonts w:cs="Arial"/>
              </w:rPr>
            </w:pPr>
            <w:r w:rsidRPr="007E0B31">
              <w:rPr>
                <w:rFonts w:cs="Arial"/>
              </w:rPr>
              <w:t>Over-excitation Limiter</w:t>
            </w:r>
          </w:p>
        </w:tc>
        <w:tc>
          <w:tcPr>
            <w:tcW w:w="6634" w:type="dxa"/>
          </w:tcPr>
          <w:p w14:paraId="102093E7" w14:textId="2C3E59FC" w:rsidR="000E5686" w:rsidRPr="007E0B31" w:rsidRDefault="000E5686" w:rsidP="000E5686">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0E5686" w:rsidRPr="007E0B31" w14:paraId="30243EFA" w14:textId="77777777" w:rsidTr="56193979">
        <w:trPr>
          <w:cantSplit/>
        </w:trPr>
        <w:tc>
          <w:tcPr>
            <w:tcW w:w="2884" w:type="dxa"/>
          </w:tcPr>
          <w:p w14:paraId="66B8A1EA" w14:textId="0810689B" w:rsidR="000E5686" w:rsidRPr="007E0B31" w:rsidRDefault="000E5686" w:rsidP="000E5686">
            <w:pPr>
              <w:pStyle w:val="Arial11Bold"/>
              <w:rPr>
                <w:rFonts w:cs="Arial"/>
              </w:rPr>
            </w:pPr>
            <w:r w:rsidRPr="007E0B31">
              <w:rPr>
                <w:rFonts w:cs="Arial"/>
              </w:rPr>
              <w:t>Panel Chair</w:t>
            </w:r>
            <w:r>
              <w:rPr>
                <w:rFonts w:cs="Arial"/>
              </w:rPr>
              <w:t>person</w:t>
            </w:r>
          </w:p>
        </w:tc>
        <w:tc>
          <w:tcPr>
            <w:tcW w:w="6634" w:type="dxa"/>
          </w:tcPr>
          <w:p w14:paraId="54287BDA" w14:textId="77777777" w:rsidR="000E5686" w:rsidRPr="007E0B31" w:rsidRDefault="000E5686" w:rsidP="000E5686">
            <w:pPr>
              <w:pStyle w:val="TableArial11"/>
              <w:rPr>
                <w:rFonts w:cs="Arial"/>
              </w:rPr>
            </w:pPr>
            <w:r w:rsidRPr="007E0B31">
              <w:rPr>
                <w:rFonts w:cs="Arial"/>
              </w:rPr>
              <w:t>A person appointed as such in accordance with GR.4.1.</w:t>
            </w:r>
          </w:p>
        </w:tc>
      </w:tr>
      <w:tr w:rsidR="000E5686" w:rsidRPr="007E0B31" w14:paraId="407A0574" w14:textId="77777777" w:rsidTr="56193979">
        <w:trPr>
          <w:cantSplit/>
        </w:trPr>
        <w:tc>
          <w:tcPr>
            <w:tcW w:w="2884" w:type="dxa"/>
          </w:tcPr>
          <w:p w14:paraId="7990BC0E" w14:textId="77777777" w:rsidR="000E5686" w:rsidRPr="007E0B31" w:rsidRDefault="000E5686" w:rsidP="000E5686">
            <w:pPr>
              <w:pStyle w:val="Arial11Bold"/>
              <w:rPr>
                <w:rFonts w:cs="Arial"/>
              </w:rPr>
            </w:pPr>
            <w:r w:rsidRPr="007E0B31">
              <w:rPr>
                <w:rFonts w:cs="Arial"/>
              </w:rPr>
              <w:t>Panel Member</w:t>
            </w:r>
          </w:p>
        </w:tc>
        <w:tc>
          <w:tcPr>
            <w:tcW w:w="6634" w:type="dxa"/>
          </w:tcPr>
          <w:p w14:paraId="408B70FA" w14:textId="77777777" w:rsidR="000E5686" w:rsidRPr="007E0B31" w:rsidRDefault="000E5686" w:rsidP="000E5686">
            <w:pPr>
              <w:pStyle w:val="TableArial11"/>
              <w:rPr>
                <w:rFonts w:cs="Arial"/>
              </w:rPr>
            </w:pPr>
            <w:r w:rsidRPr="007E0B31">
              <w:rPr>
                <w:rFonts w:cs="Arial"/>
              </w:rPr>
              <w:t>Any of the persons identified as such in GR.4.</w:t>
            </w:r>
          </w:p>
        </w:tc>
      </w:tr>
      <w:tr w:rsidR="000E5686" w:rsidRPr="007E0B31" w14:paraId="4408AF49" w14:textId="77777777" w:rsidTr="56193979">
        <w:trPr>
          <w:cantSplit/>
        </w:trPr>
        <w:tc>
          <w:tcPr>
            <w:tcW w:w="2884" w:type="dxa"/>
          </w:tcPr>
          <w:p w14:paraId="24301CCB" w14:textId="77777777" w:rsidR="000E5686" w:rsidRPr="007E0B31" w:rsidRDefault="000E5686" w:rsidP="000E5686">
            <w:pPr>
              <w:pStyle w:val="Arial11Bold"/>
              <w:rPr>
                <w:rFonts w:cs="Arial"/>
              </w:rPr>
            </w:pPr>
            <w:r w:rsidRPr="007E0B31">
              <w:rPr>
                <w:rFonts w:cs="Arial"/>
              </w:rPr>
              <w:t>Panel Members’</w:t>
            </w:r>
          </w:p>
          <w:p w14:paraId="64CD4F91" w14:textId="77777777" w:rsidR="000E5686" w:rsidRPr="007E0B31" w:rsidRDefault="000E5686" w:rsidP="000E5686">
            <w:pPr>
              <w:pStyle w:val="Arial11Bold"/>
              <w:rPr>
                <w:rFonts w:cs="Arial"/>
              </w:rPr>
            </w:pPr>
            <w:r w:rsidRPr="007E0B31">
              <w:rPr>
                <w:rFonts w:cs="Arial"/>
              </w:rPr>
              <w:t>Recommendation</w:t>
            </w:r>
          </w:p>
        </w:tc>
        <w:tc>
          <w:tcPr>
            <w:tcW w:w="6634" w:type="dxa"/>
          </w:tcPr>
          <w:p w14:paraId="337253E1" w14:textId="33E0395A" w:rsidR="000E5686" w:rsidRPr="007E0B31" w:rsidRDefault="000E5686" w:rsidP="000E5686">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0E5686" w:rsidRPr="007E0B31" w14:paraId="73919D58" w14:textId="77777777" w:rsidTr="56193979">
        <w:trPr>
          <w:cantSplit/>
        </w:trPr>
        <w:tc>
          <w:tcPr>
            <w:tcW w:w="2884" w:type="dxa"/>
          </w:tcPr>
          <w:p w14:paraId="1C39677A" w14:textId="77777777" w:rsidR="000E5686" w:rsidRPr="007E0B31" w:rsidRDefault="000E5686" w:rsidP="000E5686">
            <w:pPr>
              <w:pStyle w:val="Arial11Bold"/>
              <w:rPr>
                <w:rFonts w:cs="Arial"/>
              </w:rPr>
            </w:pPr>
            <w:r w:rsidRPr="007E0B31">
              <w:rPr>
                <w:rFonts w:cs="Arial"/>
              </w:rPr>
              <w:lastRenderedPageBreak/>
              <w:t>Panel Secretary</w:t>
            </w:r>
          </w:p>
        </w:tc>
        <w:tc>
          <w:tcPr>
            <w:tcW w:w="6634" w:type="dxa"/>
          </w:tcPr>
          <w:p w14:paraId="614372A2" w14:textId="77777777" w:rsidR="000E5686" w:rsidRPr="007E0B31" w:rsidRDefault="000E5686" w:rsidP="000E5686">
            <w:pPr>
              <w:pStyle w:val="TableArial11"/>
              <w:rPr>
                <w:rFonts w:cs="Arial"/>
              </w:rPr>
            </w:pPr>
            <w:r w:rsidRPr="007E0B31">
              <w:rPr>
                <w:rFonts w:cs="Arial"/>
              </w:rPr>
              <w:t>A person appointed as such in accordance with GR.3.1.2(d).</w:t>
            </w:r>
          </w:p>
        </w:tc>
      </w:tr>
      <w:tr w:rsidR="000E5686" w:rsidRPr="007E0B31" w14:paraId="1D7F1B6B" w14:textId="77777777" w:rsidTr="56193979">
        <w:trPr>
          <w:cantSplit/>
        </w:trPr>
        <w:tc>
          <w:tcPr>
            <w:tcW w:w="2884" w:type="dxa"/>
          </w:tcPr>
          <w:p w14:paraId="344E39C6" w14:textId="77777777" w:rsidR="000E5686" w:rsidRPr="007E0B31" w:rsidRDefault="000E5686" w:rsidP="000E5686">
            <w:pPr>
              <w:pStyle w:val="Arial11Bold"/>
              <w:rPr>
                <w:rFonts w:cs="Arial"/>
              </w:rPr>
            </w:pPr>
            <w:r w:rsidRPr="007E0B31">
              <w:rPr>
                <w:rFonts w:cs="Arial"/>
              </w:rPr>
              <w:t>Part 1 System Ancillary Services</w:t>
            </w:r>
          </w:p>
        </w:tc>
        <w:tc>
          <w:tcPr>
            <w:tcW w:w="6634" w:type="dxa"/>
          </w:tcPr>
          <w:p w14:paraId="380B1DB3" w14:textId="77777777" w:rsidR="000E5686" w:rsidRPr="007E0B31" w:rsidRDefault="000E5686" w:rsidP="000E5686">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0E5686" w:rsidRPr="007E0B31" w14:paraId="0D7E215D" w14:textId="77777777" w:rsidTr="56193979">
        <w:trPr>
          <w:cantSplit/>
        </w:trPr>
        <w:tc>
          <w:tcPr>
            <w:tcW w:w="2884" w:type="dxa"/>
          </w:tcPr>
          <w:p w14:paraId="304BA4F9" w14:textId="77777777" w:rsidR="000E5686" w:rsidRPr="007E0B31" w:rsidRDefault="000E5686" w:rsidP="000E5686">
            <w:pPr>
              <w:pStyle w:val="Arial11Bold"/>
              <w:rPr>
                <w:rFonts w:cs="Arial"/>
              </w:rPr>
            </w:pPr>
            <w:r w:rsidRPr="007E0B31">
              <w:rPr>
                <w:rFonts w:cs="Arial"/>
              </w:rPr>
              <w:t>Part 2 System Ancillary Services</w:t>
            </w:r>
          </w:p>
        </w:tc>
        <w:tc>
          <w:tcPr>
            <w:tcW w:w="6634" w:type="dxa"/>
          </w:tcPr>
          <w:p w14:paraId="6104BAC6" w14:textId="77777777" w:rsidR="000E5686" w:rsidRPr="007E0B31" w:rsidRDefault="000E5686" w:rsidP="000E5686">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0E5686" w:rsidRPr="007E0B31" w14:paraId="15BCB468" w14:textId="77777777" w:rsidTr="56193979">
        <w:trPr>
          <w:cantSplit/>
        </w:trPr>
        <w:tc>
          <w:tcPr>
            <w:tcW w:w="2884" w:type="dxa"/>
          </w:tcPr>
          <w:p w14:paraId="3AD2A1AF" w14:textId="77777777" w:rsidR="000E5686" w:rsidRPr="007E0B31" w:rsidRDefault="000E5686" w:rsidP="000E5686">
            <w:pPr>
              <w:pStyle w:val="Arial11Bold"/>
              <w:rPr>
                <w:rFonts w:cs="Arial"/>
              </w:rPr>
            </w:pPr>
            <w:r w:rsidRPr="007E0B31">
              <w:rPr>
                <w:rFonts w:cs="Arial"/>
              </w:rPr>
              <w:t>Part Load</w:t>
            </w:r>
          </w:p>
        </w:tc>
        <w:tc>
          <w:tcPr>
            <w:tcW w:w="6634" w:type="dxa"/>
          </w:tcPr>
          <w:p w14:paraId="3D91998E" w14:textId="77777777" w:rsidR="000E5686" w:rsidRPr="007E0B31" w:rsidRDefault="000E5686" w:rsidP="000E5686">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0E5686" w:rsidRPr="007E0B31" w14:paraId="2651AA6E" w14:textId="77777777" w:rsidTr="56193979">
        <w:trPr>
          <w:cantSplit/>
        </w:trPr>
        <w:tc>
          <w:tcPr>
            <w:tcW w:w="2884" w:type="dxa"/>
          </w:tcPr>
          <w:p w14:paraId="18C02C4B" w14:textId="05548110" w:rsidR="000E5686" w:rsidRPr="0053170A" w:rsidRDefault="000E5686" w:rsidP="000E5686">
            <w:pPr>
              <w:pStyle w:val="Arial11Bold"/>
              <w:rPr>
                <w:rFonts w:cs="Arial"/>
              </w:rPr>
            </w:pPr>
            <w:r w:rsidRPr="002510FF">
              <w:rPr>
                <w:rFonts w:cs="Arial"/>
              </w:rPr>
              <w:t>Peak Current Rating</w:t>
            </w:r>
          </w:p>
        </w:tc>
        <w:tc>
          <w:tcPr>
            <w:tcW w:w="6634" w:type="dxa"/>
          </w:tcPr>
          <w:p w14:paraId="15E7F46B" w14:textId="77777777" w:rsidR="000E5686" w:rsidRPr="002510FF" w:rsidRDefault="000E5686" w:rsidP="000E5686">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0E5686" w:rsidRPr="002510FF" w:rsidRDefault="000E5686" w:rsidP="000E5686">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0E5686" w:rsidRPr="002510FF" w:rsidRDefault="000E5686" w:rsidP="000E5686">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0E5686" w:rsidRPr="0053170A" w:rsidRDefault="000E5686" w:rsidP="000E5686">
            <w:pPr>
              <w:pStyle w:val="TableArial11"/>
              <w:rPr>
                <w:rFonts w:cs="Arial"/>
              </w:rPr>
            </w:pPr>
            <w:r w:rsidRPr="002510FF">
              <w:rPr>
                <w:rFonts w:cs="Arial"/>
              </w:rPr>
              <w:t xml:space="preserve">This is the maximum short term total </w:t>
            </w:r>
            <w:proofErr w:type="gramStart"/>
            <w:r w:rsidRPr="002510FF">
              <w:rPr>
                <w:rFonts w:cs="Arial"/>
              </w:rPr>
              <w:t xml:space="preserve">current </w:t>
            </w:r>
            <w:r w:rsidRPr="002510FF">
              <w:rPr>
                <w:rFonts w:cs="Arial"/>
                <w:b/>
                <w:bCs/>
              </w:rPr>
              <w:t xml:space="preserve"> </w:t>
            </w:r>
            <w:r w:rsidRPr="002510FF">
              <w:rPr>
                <w:rFonts w:cs="Arial"/>
                <w:bCs/>
              </w:rPr>
              <w:t>as</w:t>
            </w:r>
            <w:proofErr w:type="gramEnd"/>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0E5686" w:rsidRPr="007E0B31" w14:paraId="55F461B9" w14:textId="77777777" w:rsidTr="56193979">
        <w:trPr>
          <w:cantSplit/>
        </w:trPr>
        <w:tc>
          <w:tcPr>
            <w:tcW w:w="2884" w:type="dxa"/>
          </w:tcPr>
          <w:p w14:paraId="0361A8C4" w14:textId="77777777" w:rsidR="000E5686" w:rsidRPr="007E0B31" w:rsidRDefault="000E5686" w:rsidP="000E5686">
            <w:pPr>
              <w:pStyle w:val="Arial11Bold"/>
              <w:rPr>
                <w:rFonts w:cs="Arial"/>
              </w:rPr>
            </w:pPr>
            <w:r w:rsidRPr="007E0B31">
              <w:rPr>
                <w:rFonts w:cs="Arial"/>
              </w:rPr>
              <w:t>Permit for Work for proximity work</w:t>
            </w:r>
          </w:p>
        </w:tc>
        <w:tc>
          <w:tcPr>
            <w:tcW w:w="6634" w:type="dxa"/>
          </w:tcPr>
          <w:p w14:paraId="54941668" w14:textId="77777777" w:rsidR="000E5686" w:rsidRPr="007E0B31" w:rsidRDefault="000E5686" w:rsidP="000E5686">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0E5686" w:rsidRPr="007E0B31" w:rsidRDefault="000E5686" w:rsidP="000E5686">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0E5686" w:rsidRPr="007E0B31" w14:paraId="1F8F8A6D" w14:textId="77777777" w:rsidTr="56193979">
        <w:trPr>
          <w:cantSplit/>
        </w:trPr>
        <w:tc>
          <w:tcPr>
            <w:tcW w:w="2884" w:type="dxa"/>
          </w:tcPr>
          <w:p w14:paraId="1B55D572" w14:textId="77777777" w:rsidR="000E5686" w:rsidRPr="007E0B31" w:rsidRDefault="000E5686" w:rsidP="000E5686">
            <w:pPr>
              <w:pStyle w:val="Arial11Bold"/>
              <w:rPr>
                <w:rFonts w:cs="Arial"/>
              </w:rPr>
            </w:pPr>
            <w:r w:rsidRPr="007E0B31">
              <w:rPr>
                <w:rFonts w:cs="Arial"/>
              </w:rPr>
              <w:t>Partial Shutdown</w:t>
            </w:r>
          </w:p>
        </w:tc>
        <w:tc>
          <w:tcPr>
            <w:tcW w:w="6634" w:type="dxa"/>
          </w:tcPr>
          <w:p w14:paraId="46EA24B8" w14:textId="5CFCBC5C" w:rsidR="000E5686" w:rsidRPr="007E0B31" w:rsidRDefault="000E5686" w:rsidP="000E5686">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a </w:t>
            </w:r>
            <w:r w:rsidRPr="007E0B31">
              <w:rPr>
                <w:rFonts w:cs="Arial"/>
                <w:b/>
              </w:rPr>
              <w:t>Black Start</w:t>
            </w:r>
            <w:r w:rsidRPr="007E0B31">
              <w:rPr>
                <w:rFonts w:cs="Arial"/>
              </w:rPr>
              <w:t>.</w:t>
            </w:r>
          </w:p>
        </w:tc>
      </w:tr>
      <w:tr w:rsidR="000E5686" w:rsidRPr="007E0B31" w14:paraId="01813162" w14:textId="77777777" w:rsidTr="56193979">
        <w:trPr>
          <w:cantSplit/>
        </w:trPr>
        <w:tc>
          <w:tcPr>
            <w:tcW w:w="2884" w:type="dxa"/>
          </w:tcPr>
          <w:p w14:paraId="60BE3A6F" w14:textId="77777777" w:rsidR="000E5686" w:rsidRPr="007E0B31" w:rsidRDefault="000E5686" w:rsidP="000E5686">
            <w:pPr>
              <w:pStyle w:val="Arial11Bold"/>
              <w:rPr>
                <w:rFonts w:cs="Arial"/>
              </w:rPr>
            </w:pPr>
            <w:r w:rsidRPr="007E0B31">
              <w:rPr>
                <w:rFonts w:cs="Arial"/>
              </w:rPr>
              <w:lastRenderedPageBreak/>
              <w:t>Pending Grid Code Modification Proposal</w:t>
            </w:r>
          </w:p>
        </w:tc>
        <w:tc>
          <w:tcPr>
            <w:tcW w:w="6634" w:type="dxa"/>
          </w:tcPr>
          <w:p w14:paraId="7CD48F0F" w14:textId="77777777" w:rsidR="000E5686" w:rsidRPr="007E0B31" w:rsidRDefault="000E5686" w:rsidP="000E5686">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at the relevant time, the </w:t>
            </w:r>
            <w:r w:rsidRPr="007E0B31">
              <w:rPr>
                <w:rFonts w:cs="Arial"/>
                <w:b/>
              </w:rPr>
              <w:t>Authority</w:t>
            </w:r>
            <w:r w:rsidRPr="007E0B31">
              <w:rPr>
                <w:rFonts w:cs="Arial"/>
              </w:rPr>
              <w:t xml:space="preserve"> has not yet made a decision as to whether to direct such </w:t>
            </w:r>
            <w:r w:rsidRPr="007E0B31">
              <w:rPr>
                <w:rFonts w:cs="Arial"/>
                <w:b/>
              </w:rPr>
              <w:t>Grid Code Modification Proposal</w:t>
            </w:r>
            <w:r w:rsidRPr="007E0B31">
              <w:rPr>
                <w:rFonts w:cs="Arial"/>
              </w:rPr>
              <w:t xml:space="preserve"> to be made pursuant to the </w:t>
            </w:r>
            <w:r w:rsidRPr="007E0B31">
              <w:rPr>
                <w:rFonts w:cs="Arial"/>
                <w:b/>
              </w:rPr>
              <w:t>Transmission Licence</w:t>
            </w:r>
            <w:r w:rsidRPr="007E0B31">
              <w:rPr>
                <w:rFonts w:cs="Arial"/>
              </w:rPr>
              <w:t xml:space="preserve"> (whether or not a </w:t>
            </w:r>
            <w:r w:rsidRPr="007E0B31">
              <w:rPr>
                <w:rFonts w:cs="Arial"/>
                <w:b/>
              </w:rPr>
              <w:t>Grid Code Modification Report</w:t>
            </w:r>
            <w:r w:rsidRPr="007E0B31">
              <w:rPr>
                <w:rFonts w:cs="Arial"/>
              </w:rPr>
              <w:t xml:space="preserve"> has been submitted in respect of such </w:t>
            </w:r>
            <w:r w:rsidRPr="007E0B31">
              <w:rPr>
                <w:rFonts w:cs="Arial"/>
                <w:b/>
              </w:rPr>
              <w:t>Grid Code Modification Proposal</w:t>
            </w:r>
            <w:r w:rsidRPr="007E0B31">
              <w:rPr>
                <w:rFonts w:cs="Arial"/>
              </w:rPr>
              <w:t xml:space="preserve">) or, in the case of a </w:t>
            </w:r>
            <w:r w:rsidRPr="007E0B31">
              <w:rPr>
                <w:rFonts w:cs="Arial"/>
                <w:b/>
              </w:rPr>
              <w:t>Grid Code Self Governance Proposals</w:t>
            </w:r>
            <w:r w:rsidRPr="007E0B31">
              <w:rPr>
                <w:rFonts w:cs="Arial"/>
              </w:rPr>
              <w:t xml:space="preserve">, in respect of which the </w:t>
            </w:r>
            <w:r w:rsidRPr="007E0B31">
              <w:rPr>
                <w:rFonts w:cs="Arial"/>
                <w:b/>
              </w:rPr>
              <w:t>Grid Code Review Panel</w:t>
            </w:r>
            <w:r w:rsidRPr="007E0B31">
              <w:rPr>
                <w:rFonts w:cs="Arial"/>
              </w:rPr>
              <w:t xml:space="preserve"> has not yet voted whether or not to approve.</w:t>
            </w:r>
          </w:p>
        </w:tc>
      </w:tr>
      <w:tr w:rsidR="000E5686" w:rsidRPr="007E0B31" w14:paraId="6FD50AA9" w14:textId="77777777" w:rsidTr="56193979">
        <w:trPr>
          <w:cantSplit/>
        </w:trPr>
        <w:tc>
          <w:tcPr>
            <w:tcW w:w="2884" w:type="dxa"/>
          </w:tcPr>
          <w:p w14:paraId="18519627" w14:textId="64385BF6" w:rsidR="000E5686" w:rsidRPr="00247DBF" w:rsidRDefault="000E5686" w:rsidP="000E5686">
            <w:pPr>
              <w:pStyle w:val="Arial11Bold"/>
              <w:rPr>
                <w:rFonts w:cs="Arial"/>
              </w:rPr>
            </w:pPr>
            <w:r w:rsidRPr="002510FF">
              <w:rPr>
                <w:rFonts w:cs="Arial"/>
              </w:rPr>
              <w:t>Phase Jump Angle</w:t>
            </w:r>
          </w:p>
        </w:tc>
        <w:tc>
          <w:tcPr>
            <w:tcW w:w="6634" w:type="dxa"/>
          </w:tcPr>
          <w:p w14:paraId="0CFA0D18" w14:textId="612CCA40" w:rsidR="000E5686" w:rsidRPr="00247DBF" w:rsidRDefault="000E5686" w:rsidP="000E5686">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 xml:space="preserve">User System Entry </w:t>
            </w:r>
            <w:proofErr w:type="gramStart"/>
            <w:r w:rsidRPr="002510FF">
              <w:rPr>
                <w:rFonts w:cs="Arial"/>
                <w:b/>
              </w:rPr>
              <w:t>Point</w:t>
            </w:r>
            <w:r w:rsidRPr="002510FF">
              <w:rPr>
                <w:rFonts w:cs="Arial"/>
              </w:rPr>
              <w:t xml:space="preserve">  in</w:t>
            </w:r>
            <w:proofErr w:type="gramEnd"/>
            <w:r w:rsidRPr="002510FF">
              <w:rPr>
                <w:rFonts w:cs="Arial"/>
              </w:rPr>
              <w:t xml:space="preserve">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0E5686" w:rsidRPr="007E0B31" w14:paraId="4A36544F" w14:textId="77777777" w:rsidTr="56193979">
        <w:trPr>
          <w:cantSplit/>
        </w:trPr>
        <w:tc>
          <w:tcPr>
            <w:tcW w:w="2884" w:type="dxa"/>
          </w:tcPr>
          <w:p w14:paraId="4B64D01C" w14:textId="0E57E9F2" w:rsidR="000E5686" w:rsidRPr="00247DBF" w:rsidRDefault="000E5686" w:rsidP="000E5686">
            <w:pPr>
              <w:pStyle w:val="Arial11Bold"/>
              <w:rPr>
                <w:rFonts w:cs="Arial"/>
              </w:rPr>
            </w:pPr>
            <w:r w:rsidRPr="002510FF">
              <w:rPr>
                <w:rFonts w:cs="Arial"/>
              </w:rPr>
              <w:t xml:space="preserve">Phase Jump Angle Limit </w:t>
            </w:r>
          </w:p>
        </w:tc>
        <w:tc>
          <w:tcPr>
            <w:tcW w:w="6634" w:type="dxa"/>
          </w:tcPr>
          <w:p w14:paraId="7590AC7E" w14:textId="5DB6A395" w:rsidR="000E5686" w:rsidRPr="00247DBF" w:rsidRDefault="000E5686" w:rsidP="000E5686">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0E5686" w:rsidRPr="007E0B31" w14:paraId="6A5A8541" w14:textId="77777777" w:rsidTr="56193979">
        <w:trPr>
          <w:cantSplit/>
        </w:trPr>
        <w:tc>
          <w:tcPr>
            <w:tcW w:w="2884" w:type="dxa"/>
          </w:tcPr>
          <w:p w14:paraId="22CECB1C" w14:textId="42AE6D96" w:rsidR="000E5686" w:rsidRPr="00247DBF" w:rsidRDefault="000E5686" w:rsidP="000E5686">
            <w:pPr>
              <w:pStyle w:val="Arial11Bold"/>
              <w:rPr>
                <w:rFonts w:cs="Arial"/>
              </w:rPr>
            </w:pPr>
            <w:r w:rsidRPr="002510FF">
              <w:rPr>
                <w:rFonts w:cs="Arial"/>
              </w:rPr>
              <w:t>Phase Jump Angle Withstand</w:t>
            </w:r>
          </w:p>
        </w:tc>
        <w:tc>
          <w:tcPr>
            <w:tcW w:w="6634" w:type="dxa"/>
          </w:tcPr>
          <w:p w14:paraId="7252B79A" w14:textId="38AEE0E5" w:rsidR="000E5686" w:rsidRPr="00247DBF" w:rsidRDefault="000E5686" w:rsidP="000E5686">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0E5686" w:rsidRPr="007E0B31" w14:paraId="05663CAA" w14:textId="77777777" w:rsidTr="56193979">
        <w:trPr>
          <w:cantSplit/>
        </w:trPr>
        <w:tc>
          <w:tcPr>
            <w:tcW w:w="2884" w:type="dxa"/>
          </w:tcPr>
          <w:p w14:paraId="545024B0" w14:textId="77777777" w:rsidR="000E5686" w:rsidRPr="007E0B31" w:rsidRDefault="000E5686" w:rsidP="000E5686">
            <w:pPr>
              <w:pStyle w:val="Arial11Bold"/>
              <w:rPr>
                <w:rFonts w:cs="Arial"/>
              </w:rPr>
            </w:pPr>
            <w:r w:rsidRPr="007E0B31">
              <w:rPr>
                <w:rFonts w:cs="Arial"/>
              </w:rPr>
              <w:t>Phase (Voltage) Unbalance</w:t>
            </w:r>
          </w:p>
        </w:tc>
        <w:tc>
          <w:tcPr>
            <w:tcW w:w="6634" w:type="dxa"/>
          </w:tcPr>
          <w:p w14:paraId="219C5499" w14:textId="77777777" w:rsidR="000E5686" w:rsidRPr="007E0B31" w:rsidRDefault="000E5686" w:rsidP="000E5686">
            <w:pPr>
              <w:pStyle w:val="TableArial11"/>
              <w:rPr>
                <w:rFonts w:cs="Arial"/>
              </w:rPr>
            </w:pPr>
            <w:r w:rsidRPr="007E0B31">
              <w:rPr>
                <w:rFonts w:cs="Arial"/>
              </w:rPr>
              <w:t>The ratio (in percent) between the rms values of the negative sequence component and the positive sequence component of the voltage.</w:t>
            </w:r>
          </w:p>
        </w:tc>
      </w:tr>
      <w:tr w:rsidR="000E5686" w:rsidRPr="007E0B31" w14:paraId="0C635CC5" w14:textId="77777777" w:rsidTr="56193979">
        <w:trPr>
          <w:cantSplit/>
        </w:trPr>
        <w:tc>
          <w:tcPr>
            <w:tcW w:w="2884" w:type="dxa"/>
          </w:tcPr>
          <w:p w14:paraId="3E31F962" w14:textId="77777777" w:rsidR="000E5686" w:rsidRPr="007E0B31" w:rsidRDefault="000E5686" w:rsidP="000E5686">
            <w:pPr>
              <w:pStyle w:val="Arial11Bold"/>
              <w:rPr>
                <w:rFonts w:cs="Arial"/>
              </w:rPr>
            </w:pPr>
            <w:r w:rsidRPr="007E0B31">
              <w:rPr>
                <w:rFonts w:cs="Arial"/>
              </w:rPr>
              <w:t>Physical Notification</w:t>
            </w:r>
          </w:p>
        </w:tc>
        <w:tc>
          <w:tcPr>
            <w:tcW w:w="6634" w:type="dxa"/>
          </w:tcPr>
          <w:p w14:paraId="1E390436" w14:textId="6EB99028" w:rsidR="000E5686" w:rsidRPr="007E0B31" w:rsidRDefault="000E5686" w:rsidP="000E5686">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0E5686" w:rsidRPr="007E0B31" w14:paraId="583C475D" w14:textId="77777777" w:rsidTr="56193979">
        <w:trPr>
          <w:cantSplit/>
        </w:trPr>
        <w:tc>
          <w:tcPr>
            <w:tcW w:w="2884" w:type="dxa"/>
          </w:tcPr>
          <w:p w14:paraId="5AEA9A2D" w14:textId="77777777" w:rsidR="000E5686" w:rsidRPr="007E0B31" w:rsidRDefault="000E5686" w:rsidP="000E5686">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0E5686" w:rsidRPr="007E0B31" w:rsidRDefault="000E5686" w:rsidP="000E5686">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0E5686" w:rsidRPr="007E0B31" w14:paraId="5058EEC1" w14:textId="77777777" w:rsidTr="56193979">
        <w:trPr>
          <w:cantSplit/>
        </w:trPr>
        <w:tc>
          <w:tcPr>
            <w:tcW w:w="2884" w:type="dxa"/>
          </w:tcPr>
          <w:p w14:paraId="1B8A9F6B" w14:textId="77777777" w:rsidR="000E5686" w:rsidRPr="007E0B31" w:rsidRDefault="000E5686" w:rsidP="000E5686">
            <w:pPr>
              <w:pStyle w:val="Arial11Bold"/>
              <w:rPr>
                <w:rFonts w:cs="Arial"/>
              </w:rPr>
            </w:pPr>
            <w:r w:rsidRPr="007E0B31">
              <w:rPr>
                <w:rFonts w:cs="Arial"/>
              </w:rPr>
              <w:t>Planned Maintenance Outage</w:t>
            </w:r>
          </w:p>
        </w:tc>
        <w:tc>
          <w:tcPr>
            <w:tcW w:w="6634" w:type="dxa"/>
          </w:tcPr>
          <w:p w14:paraId="30127D2D" w14:textId="435FEC76" w:rsidR="000E5686" w:rsidRPr="007E0B31" w:rsidRDefault="000E5686" w:rsidP="000E5686">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0E5686" w:rsidRPr="007E0B31" w14:paraId="0012AFBC" w14:textId="77777777" w:rsidTr="56193979">
        <w:trPr>
          <w:cantSplit/>
        </w:trPr>
        <w:tc>
          <w:tcPr>
            <w:tcW w:w="2884" w:type="dxa"/>
          </w:tcPr>
          <w:p w14:paraId="7ECC3FEC" w14:textId="77777777" w:rsidR="000E5686" w:rsidRPr="007E0B31" w:rsidRDefault="000E5686" w:rsidP="000E5686">
            <w:pPr>
              <w:pStyle w:val="Arial11Bold"/>
              <w:rPr>
                <w:rFonts w:cs="Arial"/>
              </w:rPr>
            </w:pPr>
            <w:r w:rsidRPr="007E0B31">
              <w:rPr>
                <w:rFonts w:cs="Arial"/>
              </w:rPr>
              <w:t>Planned Outage</w:t>
            </w:r>
          </w:p>
        </w:tc>
        <w:tc>
          <w:tcPr>
            <w:tcW w:w="6634" w:type="dxa"/>
          </w:tcPr>
          <w:p w14:paraId="7CBD2A74" w14:textId="51FF4C20" w:rsidR="000E5686" w:rsidRPr="007E0B31" w:rsidRDefault="000E5686" w:rsidP="000E5686">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0E5686" w:rsidRPr="007E0B31" w14:paraId="5F0D47AA" w14:textId="77777777" w:rsidTr="56193979">
        <w:trPr>
          <w:cantSplit/>
        </w:trPr>
        <w:tc>
          <w:tcPr>
            <w:tcW w:w="2884" w:type="dxa"/>
          </w:tcPr>
          <w:p w14:paraId="67EC820E" w14:textId="77777777" w:rsidR="000E5686" w:rsidRPr="007E0B31" w:rsidRDefault="000E5686" w:rsidP="000E5686">
            <w:pPr>
              <w:pStyle w:val="Arial11Bold"/>
              <w:rPr>
                <w:rFonts w:cs="Arial"/>
              </w:rPr>
            </w:pPr>
            <w:r w:rsidRPr="007E0B31">
              <w:rPr>
                <w:rFonts w:cs="Arial"/>
              </w:rPr>
              <w:t>Plant</w:t>
            </w:r>
          </w:p>
        </w:tc>
        <w:tc>
          <w:tcPr>
            <w:tcW w:w="6634" w:type="dxa"/>
          </w:tcPr>
          <w:p w14:paraId="77464D38" w14:textId="77777777" w:rsidR="000E5686" w:rsidRPr="007E0B31" w:rsidRDefault="000E5686" w:rsidP="000E5686">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0E5686" w:rsidRPr="007E0B31" w14:paraId="78245E04" w14:textId="77777777" w:rsidTr="56193979">
        <w:trPr>
          <w:cantSplit/>
        </w:trPr>
        <w:tc>
          <w:tcPr>
            <w:tcW w:w="2884" w:type="dxa"/>
          </w:tcPr>
          <w:p w14:paraId="1B833B5F" w14:textId="77777777" w:rsidR="000E5686" w:rsidRPr="007E0B31" w:rsidRDefault="000E5686" w:rsidP="000E5686">
            <w:pPr>
              <w:pStyle w:val="Arial11Bold"/>
              <w:rPr>
                <w:rFonts w:cs="Arial"/>
              </w:rPr>
            </w:pPr>
            <w:r w:rsidRPr="007E0B31">
              <w:rPr>
                <w:rFonts w:cs="Arial"/>
              </w:rPr>
              <w:lastRenderedPageBreak/>
              <w:t>Point of Common Coupling</w:t>
            </w:r>
          </w:p>
        </w:tc>
        <w:tc>
          <w:tcPr>
            <w:tcW w:w="6634" w:type="dxa"/>
          </w:tcPr>
          <w:p w14:paraId="14897399" w14:textId="77777777" w:rsidR="000E5686" w:rsidRPr="007E0B31" w:rsidRDefault="000E5686" w:rsidP="000E5686">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0E5686" w:rsidRPr="007E0B31" w14:paraId="5E9A00B9" w14:textId="77777777" w:rsidTr="56193979">
        <w:trPr>
          <w:cantSplit/>
        </w:trPr>
        <w:tc>
          <w:tcPr>
            <w:tcW w:w="2884" w:type="dxa"/>
          </w:tcPr>
          <w:p w14:paraId="2637AA74" w14:textId="77777777" w:rsidR="000E5686" w:rsidRPr="007E0B31" w:rsidRDefault="000E5686" w:rsidP="000E5686">
            <w:pPr>
              <w:pStyle w:val="Arial11Bold"/>
              <w:rPr>
                <w:rFonts w:cs="Arial"/>
              </w:rPr>
            </w:pPr>
            <w:r w:rsidRPr="007E0B31">
              <w:rPr>
                <w:rFonts w:cs="Arial"/>
              </w:rPr>
              <w:t>Point of Connection</w:t>
            </w:r>
          </w:p>
        </w:tc>
        <w:tc>
          <w:tcPr>
            <w:tcW w:w="6634" w:type="dxa"/>
          </w:tcPr>
          <w:p w14:paraId="4092E64D" w14:textId="77777777" w:rsidR="000E5686" w:rsidRPr="007E0B31" w:rsidRDefault="000E5686" w:rsidP="000E5686">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0E5686" w:rsidRPr="007E0B31" w14:paraId="12DBCD04" w14:textId="77777777" w:rsidTr="56193979">
        <w:trPr>
          <w:cantSplit/>
        </w:trPr>
        <w:tc>
          <w:tcPr>
            <w:tcW w:w="2884" w:type="dxa"/>
          </w:tcPr>
          <w:p w14:paraId="551A907F" w14:textId="77777777" w:rsidR="000E5686" w:rsidRPr="007E0B31" w:rsidRDefault="000E5686" w:rsidP="000E5686">
            <w:pPr>
              <w:pStyle w:val="Arial11Bold"/>
              <w:rPr>
                <w:rFonts w:cs="Arial"/>
              </w:rPr>
            </w:pPr>
            <w:r w:rsidRPr="007E0B31">
              <w:rPr>
                <w:rFonts w:cs="Arial"/>
              </w:rPr>
              <w:t>Point of Isolation</w:t>
            </w:r>
          </w:p>
        </w:tc>
        <w:tc>
          <w:tcPr>
            <w:tcW w:w="6634" w:type="dxa"/>
          </w:tcPr>
          <w:p w14:paraId="7726496D" w14:textId="77777777" w:rsidR="000E5686" w:rsidRPr="007E0B31" w:rsidRDefault="000E5686" w:rsidP="000E5686">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0E5686" w:rsidRPr="007E0B31" w14:paraId="79CC6E2F" w14:textId="77777777" w:rsidTr="56193979">
        <w:trPr>
          <w:cantSplit/>
        </w:trPr>
        <w:tc>
          <w:tcPr>
            <w:tcW w:w="2884" w:type="dxa"/>
          </w:tcPr>
          <w:p w14:paraId="1554D405" w14:textId="77777777" w:rsidR="000E5686" w:rsidRPr="007E0B31" w:rsidRDefault="000E5686" w:rsidP="000E5686">
            <w:pPr>
              <w:pStyle w:val="Arial11Bold"/>
              <w:rPr>
                <w:rFonts w:cs="Arial"/>
              </w:rPr>
            </w:pPr>
            <w:r w:rsidRPr="007E0B31">
              <w:rPr>
                <w:rFonts w:cs="Arial"/>
              </w:rPr>
              <w:t>Post-Control Phase</w:t>
            </w:r>
          </w:p>
        </w:tc>
        <w:tc>
          <w:tcPr>
            <w:tcW w:w="6634" w:type="dxa"/>
          </w:tcPr>
          <w:p w14:paraId="725674D1" w14:textId="77777777" w:rsidR="000E5686" w:rsidRPr="007E0B31" w:rsidRDefault="000E5686" w:rsidP="000E5686">
            <w:pPr>
              <w:pStyle w:val="TableArial11"/>
              <w:rPr>
                <w:rFonts w:cs="Arial"/>
              </w:rPr>
            </w:pPr>
            <w:r w:rsidRPr="007E0B31">
              <w:rPr>
                <w:rFonts w:cs="Arial"/>
              </w:rPr>
              <w:t>The period following real time operation.</w:t>
            </w:r>
          </w:p>
        </w:tc>
      </w:tr>
      <w:tr w:rsidR="000E5686" w:rsidRPr="007E0B31" w14:paraId="6D586683" w14:textId="77777777" w:rsidTr="56193979">
        <w:trPr>
          <w:cantSplit/>
        </w:trPr>
        <w:tc>
          <w:tcPr>
            <w:tcW w:w="2884" w:type="dxa"/>
          </w:tcPr>
          <w:p w14:paraId="32ABEF72" w14:textId="77777777" w:rsidR="000E5686" w:rsidRPr="007E0B31" w:rsidRDefault="000E5686" w:rsidP="000E5686">
            <w:pPr>
              <w:pStyle w:val="Arial11Bold"/>
              <w:rPr>
                <w:rFonts w:cs="Arial"/>
              </w:rPr>
            </w:pPr>
            <w:r w:rsidRPr="007E0B31">
              <w:rPr>
                <w:rFonts w:cs="Arial"/>
              </w:rPr>
              <w:t>Power Available</w:t>
            </w:r>
          </w:p>
        </w:tc>
        <w:tc>
          <w:tcPr>
            <w:tcW w:w="6634" w:type="dxa"/>
          </w:tcPr>
          <w:p w14:paraId="090DB153" w14:textId="783F911A" w:rsidR="000E5686" w:rsidRPr="007E0B31" w:rsidRDefault="000E5686" w:rsidP="000E5686">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0E5686" w:rsidRPr="007E0B31" w14:paraId="345CCB51" w14:textId="77777777" w:rsidTr="56193979">
        <w:trPr>
          <w:cantSplit/>
        </w:trPr>
        <w:tc>
          <w:tcPr>
            <w:tcW w:w="2884" w:type="dxa"/>
          </w:tcPr>
          <w:p w14:paraId="7361939E" w14:textId="77777777" w:rsidR="000E5686" w:rsidRPr="007E0B31" w:rsidRDefault="000E5686" w:rsidP="000E5686">
            <w:pPr>
              <w:pStyle w:val="Arial11Bold"/>
              <w:rPr>
                <w:rFonts w:cs="Arial"/>
              </w:rPr>
            </w:pPr>
            <w:r w:rsidRPr="007E0B31">
              <w:rPr>
                <w:rFonts w:cs="Arial"/>
              </w:rPr>
              <w:t>Power Factor</w:t>
            </w:r>
          </w:p>
        </w:tc>
        <w:tc>
          <w:tcPr>
            <w:tcW w:w="6634" w:type="dxa"/>
          </w:tcPr>
          <w:p w14:paraId="01690120" w14:textId="77777777" w:rsidR="000E5686" w:rsidRPr="007E0B31" w:rsidRDefault="000E5686" w:rsidP="000E5686">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0E5686" w:rsidRPr="007E0B31" w14:paraId="2852E6E0" w14:textId="77777777" w:rsidTr="56193979">
        <w:trPr>
          <w:cantSplit/>
        </w:trPr>
        <w:tc>
          <w:tcPr>
            <w:tcW w:w="2884" w:type="dxa"/>
          </w:tcPr>
          <w:p w14:paraId="66F0C016" w14:textId="77777777" w:rsidR="000E5686" w:rsidRPr="007E0B31" w:rsidRDefault="000E5686" w:rsidP="000E5686">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0E5686" w:rsidRPr="007E0B31" w:rsidRDefault="000E5686" w:rsidP="000E5686">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w:t>
            </w:r>
            <w:proofErr w:type="gramStart"/>
            <w:r w:rsidRPr="007E0B31">
              <w:rPr>
                <w:rFonts w:cs="Arial"/>
                <w:b/>
                <w:color w:val="auto"/>
              </w:rPr>
              <w:t>Module</w:t>
            </w:r>
            <w:proofErr w:type="gramEnd"/>
            <w:r w:rsidRPr="007E0B31">
              <w:rPr>
                <w:rFonts w:cs="Arial"/>
                <w:b/>
                <w:color w:val="auto"/>
              </w:rPr>
              <w:t xml:space="preserv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0E5686" w:rsidRPr="007E0B31" w14:paraId="562ACF6D" w14:textId="77777777" w:rsidTr="56193979">
        <w:trPr>
          <w:cantSplit/>
        </w:trPr>
        <w:tc>
          <w:tcPr>
            <w:tcW w:w="2884" w:type="dxa"/>
          </w:tcPr>
          <w:p w14:paraId="0F6FF16D"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0E5686" w:rsidRPr="007E0B31" w14:paraId="53E0E2A7" w14:textId="77777777" w:rsidTr="56193979">
        <w:trPr>
          <w:cantSplit/>
        </w:trPr>
        <w:tc>
          <w:tcPr>
            <w:tcW w:w="2884" w:type="dxa"/>
          </w:tcPr>
          <w:p w14:paraId="43647C96"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0E5686" w:rsidRPr="007E0B31" w14:paraId="06D65955" w14:textId="77777777" w:rsidTr="56193979">
        <w:trPr>
          <w:cantSplit/>
        </w:trPr>
        <w:tc>
          <w:tcPr>
            <w:tcW w:w="2884" w:type="dxa"/>
          </w:tcPr>
          <w:p w14:paraId="7563FE8D" w14:textId="77777777" w:rsidR="000E5686" w:rsidRPr="007E0B31" w:rsidRDefault="000E5686" w:rsidP="000E5686">
            <w:pPr>
              <w:pStyle w:val="Arial11Bold"/>
              <w:rPr>
                <w:rFonts w:cs="Arial"/>
              </w:rPr>
            </w:pPr>
            <w:r w:rsidRPr="007E0B31">
              <w:rPr>
                <w:rFonts w:cs="Arial"/>
              </w:rPr>
              <w:t>Power Island</w:t>
            </w:r>
          </w:p>
        </w:tc>
        <w:tc>
          <w:tcPr>
            <w:tcW w:w="6634" w:type="dxa"/>
          </w:tcPr>
          <w:p w14:paraId="18296362" w14:textId="77777777" w:rsidR="000E5686" w:rsidRPr="007E0B31" w:rsidRDefault="000E5686" w:rsidP="000E5686">
            <w:pPr>
              <w:pStyle w:val="TableArial11"/>
              <w:rPr>
                <w:rFonts w:cs="Arial"/>
              </w:rPr>
            </w:pPr>
            <w:r w:rsidRPr="007E0B31">
              <w:rPr>
                <w:rFonts w:cs="Arial"/>
                <w:b/>
              </w:rPr>
              <w:t xml:space="preserve">Gensets </w:t>
            </w:r>
            <w:r w:rsidRPr="007E0B31">
              <w:rPr>
                <w:rFonts w:cs="Arial"/>
              </w:rPr>
              <w:t xml:space="preserve">at an isolated </w:t>
            </w:r>
            <w:r w:rsidRPr="007E0B31">
              <w:rPr>
                <w:rFonts w:cs="Arial"/>
                <w:b/>
              </w:rPr>
              <w:t>Power Station</w:t>
            </w:r>
            <w:r w:rsidRPr="007E0B31">
              <w:rPr>
                <w:rFonts w:cs="Arial"/>
              </w:rPr>
              <w:t xml:space="preserve">, together with complementary local </w:t>
            </w:r>
            <w:r w:rsidRPr="007E0B31">
              <w:rPr>
                <w:rFonts w:cs="Arial"/>
                <w:b/>
              </w:rPr>
              <w:t>Demand</w:t>
            </w:r>
            <w:r w:rsidRPr="007E0B31">
              <w:rPr>
                <w:rFonts w:cs="Arial"/>
              </w:rPr>
              <w:t xml:space="preserve">. In Scotland a </w:t>
            </w:r>
            <w:r w:rsidRPr="007E0B31">
              <w:rPr>
                <w:rFonts w:cs="Arial"/>
                <w:b/>
              </w:rPr>
              <w:t>Power Island</w:t>
            </w:r>
            <w:r w:rsidRPr="007E0B31">
              <w:rPr>
                <w:rFonts w:cs="Arial"/>
              </w:rPr>
              <w:t xml:space="preserve"> may include more than one </w:t>
            </w:r>
            <w:r w:rsidRPr="007E0B31">
              <w:rPr>
                <w:rFonts w:cs="Arial"/>
                <w:b/>
              </w:rPr>
              <w:t>Power Station</w:t>
            </w:r>
            <w:r w:rsidRPr="007E0B31">
              <w:rPr>
                <w:rFonts w:cs="Arial"/>
              </w:rPr>
              <w:t>.</w:t>
            </w:r>
          </w:p>
        </w:tc>
      </w:tr>
      <w:tr w:rsidR="000E5686" w:rsidRPr="007E0B31" w14:paraId="7C3D7BF6" w14:textId="77777777" w:rsidTr="56193979">
        <w:trPr>
          <w:cantSplit/>
        </w:trPr>
        <w:tc>
          <w:tcPr>
            <w:tcW w:w="2884" w:type="dxa"/>
          </w:tcPr>
          <w:p w14:paraId="682DC43B" w14:textId="77777777" w:rsidR="000E5686" w:rsidRPr="007E0B31" w:rsidRDefault="000E5686" w:rsidP="000E5686">
            <w:pPr>
              <w:pStyle w:val="Arial11Bold"/>
              <w:rPr>
                <w:rFonts w:cs="Arial"/>
              </w:rPr>
            </w:pPr>
            <w:r w:rsidRPr="007E0B31">
              <w:rPr>
                <w:rFonts w:cs="Arial"/>
              </w:rPr>
              <w:t>Power Park Module</w:t>
            </w:r>
          </w:p>
        </w:tc>
        <w:tc>
          <w:tcPr>
            <w:tcW w:w="6634" w:type="dxa"/>
          </w:tcPr>
          <w:p w14:paraId="3ECDE7AC" w14:textId="77777777" w:rsidR="000E5686" w:rsidRPr="007E0B31" w:rsidRDefault="000E5686" w:rsidP="000E5686">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0E5686" w:rsidRPr="007E0B31" w14:paraId="6D897286" w14:textId="77777777" w:rsidTr="56193979">
        <w:trPr>
          <w:cantSplit/>
        </w:trPr>
        <w:tc>
          <w:tcPr>
            <w:tcW w:w="2884" w:type="dxa"/>
          </w:tcPr>
          <w:p w14:paraId="5DC97B56" w14:textId="77777777" w:rsidR="000E5686" w:rsidRPr="007E0B31" w:rsidRDefault="000E5686" w:rsidP="000E5686">
            <w:pPr>
              <w:pStyle w:val="Arial11Bold"/>
              <w:rPr>
                <w:rFonts w:cs="Arial"/>
              </w:rPr>
            </w:pPr>
            <w:r w:rsidRPr="007E0B31">
              <w:rPr>
                <w:rFonts w:cs="Arial"/>
              </w:rPr>
              <w:t>Power Park Module Availability Matrix</w:t>
            </w:r>
          </w:p>
        </w:tc>
        <w:tc>
          <w:tcPr>
            <w:tcW w:w="6634" w:type="dxa"/>
          </w:tcPr>
          <w:p w14:paraId="158D6C89" w14:textId="77777777" w:rsidR="000E5686" w:rsidRPr="007E0B31" w:rsidRDefault="000E5686" w:rsidP="000E5686">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0E5686" w:rsidRPr="007E0B31" w14:paraId="4C2DEAED" w14:textId="77777777" w:rsidTr="56193979">
        <w:trPr>
          <w:cantSplit/>
        </w:trPr>
        <w:tc>
          <w:tcPr>
            <w:tcW w:w="2884" w:type="dxa"/>
          </w:tcPr>
          <w:p w14:paraId="4CFB65B5" w14:textId="77777777" w:rsidR="000E5686" w:rsidRPr="007E0B31" w:rsidRDefault="000E5686" w:rsidP="000E5686">
            <w:pPr>
              <w:pStyle w:val="Arial11Bold"/>
              <w:rPr>
                <w:rFonts w:cs="Arial"/>
              </w:rPr>
            </w:pPr>
            <w:r w:rsidRPr="007E0B31">
              <w:rPr>
                <w:rFonts w:cs="Arial"/>
              </w:rPr>
              <w:lastRenderedPageBreak/>
              <w:t>Power Park Module Planning Matrix</w:t>
            </w:r>
          </w:p>
        </w:tc>
        <w:tc>
          <w:tcPr>
            <w:tcW w:w="6634" w:type="dxa"/>
          </w:tcPr>
          <w:p w14:paraId="6379A14D" w14:textId="77777777" w:rsidR="000E5686" w:rsidRPr="007E0B31" w:rsidRDefault="000E5686" w:rsidP="000E5686">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0E5686" w:rsidRPr="007E0B31" w14:paraId="73636B09" w14:textId="77777777" w:rsidTr="56193979">
        <w:trPr>
          <w:cantSplit/>
        </w:trPr>
        <w:tc>
          <w:tcPr>
            <w:tcW w:w="2884" w:type="dxa"/>
          </w:tcPr>
          <w:p w14:paraId="189A6BC7" w14:textId="77777777" w:rsidR="000E5686" w:rsidRPr="007E0B31" w:rsidRDefault="000E5686" w:rsidP="000E5686">
            <w:pPr>
              <w:pStyle w:val="Arial11Bold"/>
              <w:rPr>
                <w:rFonts w:cs="Arial"/>
              </w:rPr>
            </w:pPr>
            <w:r w:rsidRPr="007E0B31">
              <w:rPr>
                <w:rFonts w:cs="Arial"/>
              </w:rPr>
              <w:t>Power Park Unit</w:t>
            </w:r>
          </w:p>
        </w:tc>
        <w:tc>
          <w:tcPr>
            <w:tcW w:w="6634" w:type="dxa"/>
          </w:tcPr>
          <w:p w14:paraId="7725776C" w14:textId="77777777" w:rsidR="000E5686" w:rsidRPr="007E0B31" w:rsidRDefault="000E5686" w:rsidP="000E5686">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0E5686" w:rsidRPr="007E0B31" w14:paraId="45419B2C" w14:textId="77777777" w:rsidTr="56193979">
        <w:trPr>
          <w:cantSplit/>
        </w:trPr>
        <w:tc>
          <w:tcPr>
            <w:tcW w:w="2884" w:type="dxa"/>
          </w:tcPr>
          <w:p w14:paraId="480E1B66" w14:textId="77777777" w:rsidR="000E5686" w:rsidRPr="007E0B31" w:rsidRDefault="000E5686" w:rsidP="000E5686">
            <w:pPr>
              <w:pStyle w:val="Arial11Bold"/>
              <w:rPr>
                <w:rFonts w:cs="Arial"/>
              </w:rPr>
            </w:pPr>
            <w:r w:rsidRPr="007E0B31">
              <w:rPr>
                <w:rFonts w:cs="Arial"/>
              </w:rPr>
              <w:t xml:space="preserve">Power Station </w:t>
            </w:r>
          </w:p>
        </w:tc>
        <w:tc>
          <w:tcPr>
            <w:tcW w:w="6634" w:type="dxa"/>
          </w:tcPr>
          <w:p w14:paraId="603DFDE1" w14:textId="32880D9B" w:rsidR="000E5686" w:rsidRPr="007E0B31" w:rsidRDefault="000E5686" w:rsidP="000E5686">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0E5686" w:rsidRPr="007E0B31" w14:paraId="6AE088B1" w14:textId="77777777" w:rsidTr="56193979">
        <w:trPr>
          <w:cantSplit/>
        </w:trPr>
        <w:tc>
          <w:tcPr>
            <w:tcW w:w="2884" w:type="dxa"/>
          </w:tcPr>
          <w:p w14:paraId="00EAB92F" w14:textId="77777777" w:rsidR="000E5686" w:rsidRPr="007E0B31" w:rsidRDefault="000E5686" w:rsidP="000E5686">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0E5686" w:rsidRPr="007E0B31" w:rsidRDefault="000E5686" w:rsidP="000E5686">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w:t>
            </w:r>
            <w:proofErr w:type="gramStart"/>
            <w:r w:rsidRPr="007E0B31">
              <w:rPr>
                <w:rFonts w:cs="Arial"/>
              </w:rPr>
              <w:t>frequency</w:t>
            </w:r>
            <w:proofErr w:type="gramEnd"/>
            <w:r w:rsidRPr="007E0B31">
              <w:rPr>
                <w:rFonts w:cs="Arial"/>
              </w:rPr>
              <w:t xml:space="preserve"> or power (or a combination of these).</w:t>
            </w:r>
          </w:p>
        </w:tc>
      </w:tr>
      <w:tr w:rsidR="000E5686" w:rsidRPr="007E0B31" w14:paraId="4E0EED07" w14:textId="77777777" w:rsidTr="56193979">
        <w:trPr>
          <w:cantSplit/>
        </w:trPr>
        <w:tc>
          <w:tcPr>
            <w:tcW w:w="2884" w:type="dxa"/>
          </w:tcPr>
          <w:p w14:paraId="42E8EE81" w14:textId="77777777" w:rsidR="000E5686" w:rsidRPr="007E0B31" w:rsidRDefault="000E5686" w:rsidP="000E5686">
            <w:pPr>
              <w:pStyle w:val="Arial11Bold"/>
              <w:rPr>
                <w:rFonts w:cs="Arial"/>
              </w:rPr>
            </w:pPr>
            <w:r w:rsidRPr="007E0B31">
              <w:rPr>
                <w:rFonts w:cs="Arial"/>
              </w:rPr>
              <w:t>Preface</w:t>
            </w:r>
          </w:p>
        </w:tc>
        <w:tc>
          <w:tcPr>
            <w:tcW w:w="6634" w:type="dxa"/>
          </w:tcPr>
          <w:p w14:paraId="7D129C9B" w14:textId="77777777" w:rsidR="000E5686" w:rsidRPr="007E0B31" w:rsidRDefault="000E5686" w:rsidP="000E5686">
            <w:pPr>
              <w:pStyle w:val="TableArial11"/>
              <w:rPr>
                <w:rFonts w:cs="Arial"/>
              </w:rPr>
            </w:pPr>
            <w:r w:rsidRPr="007E0B31">
              <w:rPr>
                <w:rFonts w:cs="Arial"/>
              </w:rPr>
              <w:t>The preface to the Grid Code (which does not form part of the Grid Code and therefore is not binding).</w:t>
            </w:r>
          </w:p>
        </w:tc>
      </w:tr>
      <w:tr w:rsidR="000E5686" w:rsidRPr="007E0B31" w14:paraId="1E032995" w14:textId="77777777" w:rsidTr="56193979">
        <w:trPr>
          <w:cantSplit/>
        </w:trPr>
        <w:tc>
          <w:tcPr>
            <w:tcW w:w="2884" w:type="dxa"/>
          </w:tcPr>
          <w:p w14:paraId="2DA81629" w14:textId="77777777" w:rsidR="000E5686" w:rsidRPr="007E0B31" w:rsidRDefault="000E5686" w:rsidP="000E5686">
            <w:pPr>
              <w:pStyle w:val="Arial11Bold"/>
              <w:rPr>
                <w:rFonts w:cs="Arial"/>
              </w:rPr>
            </w:pPr>
            <w:r w:rsidRPr="007E0B31">
              <w:rPr>
                <w:rFonts w:cs="Arial"/>
              </w:rPr>
              <w:t>Preliminary Notice</w:t>
            </w:r>
          </w:p>
        </w:tc>
        <w:tc>
          <w:tcPr>
            <w:tcW w:w="6634" w:type="dxa"/>
          </w:tcPr>
          <w:p w14:paraId="2466FCF6" w14:textId="4188FF36" w:rsidR="000E5686" w:rsidRPr="007E0B31" w:rsidRDefault="000E5686" w:rsidP="000E5686">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0E5686" w:rsidRPr="007E0B31" w14:paraId="717ACE5D" w14:textId="77777777" w:rsidTr="56193979">
        <w:trPr>
          <w:cantSplit/>
        </w:trPr>
        <w:tc>
          <w:tcPr>
            <w:tcW w:w="2884" w:type="dxa"/>
          </w:tcPr>
          <w:p w14:paraId="7A5F0627" w14:textId="77777777" w:rsidR="000E5686" w:rsidRPr="007E0B31" w:rsidRDefault="000E5686" w:rsidP="000E5686">
            <w:pPr>
              <w:pStyle w:val="Arial11Bold"/>
              <w:rPr>
                <w:rFonts w:cs="Arial"/>
              </w:rPr>
            </w:pPr>
            <w:r w:rsidRPr="007E0B31">
              <w:rPr>
                <w:rFonts w:cs="Arial"/>
              </w:rPr>
              <w:t>Preliminary Project Planning Data</w:t>
            </w:r>
          </w:p>
        </w:tc>
        <w:tc>
          <w:tcPr>
            <w:tcW w:w="6634" w:type="dxa"/>
          </w:tcPr>
          <w:p w14:paraId="2A7BFBE2" w14:textId="77777777" w:rsidR="000E5686" w:rsidRPr="007E0B31" w:rsidRDefault="000E5686" w:rsidP="000E5686">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0E5686" w:rsidRPr="007E0B31" w14:paraId="3A69BCE4" w14:textId="77777777" w:rsidTr="56193979">
        <w:trPr>
          <w:cantSplit/>
        </w:trPr>
        <w:tc>
          <w:tcPr>
            <w:tcW w:w="2884" w:type="dxa"/>
          </w:tcPr>
          <w:p w14:paraId="7E5AC1B9" w14:textId="77777777" w:rsidR="000E5686" w:rsidRPr="007E0B31" w:rsidRDefault="000E5686" w:rsidP="000E5686">
            <w:pPr>
              <w:pStyle w:val="Arial11Bold"/>
              <w:rPr>
                <w:rFonts w:cs="Arial"/>
              </w:rPr>
            </w:pPr>
            <w:r w:rsidRPr="007E0B31">
              <w:rPr>
                <w:rFonts w:cs="Arial"/>
              </w:rPr>
              <w:t>Primary Response</w:t>
            </w:r>
          </w:p>
        </w:tc>
        <w:tc>
          <w:tcPr>
            <w:tcW w:w="6634" w:type="dxa"/>
          </w:tcPr>
          <w:p w14:paraId="7AC6DF19" w14:textId="77777777" w:rsidR="000E5686" w:rsidRPr="007E0B31" w:rsidRDefault="000E5686" w:rsidP="000E5686">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0E5686" w:rsidRPr="007E0B31" w14:paraId="2901EA52" w14:textId="77777777" w:rsidTr="56193979">
        <w:trPr>
          <w:cantSplit/>
        </w:trPr>
        <w:tc>
          <w:tcPr>
            <w:tcW w:w="2884" w:type="dxa"/>
          </w:tcPr>
          <w:p w14:paraId="05804595" w14:textId="77777777" w:rsidR="000E5686" w:rsidRPr="007E0B31" w:rsidRDefault="000E5686" w:rsidP="000E5686">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0E5686" w:rsidRPr="007E0B31" w:rsidRDefault="000E5686" w:rsidP="000E5686">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0E5686" w:rsidRPr="007E0B31" w14:paraId="147F892A" w14:textId="77777777" w:rsidTr="56193979">
        <w:trPr>
          <w:cantSplit/>
        </w:trPr>
        <w:tc>
          <w:tcPr>
            <w:tcW w:w="2884" w:type="dxa"/>
          </w:tcPr>
          <w:p w14:paraId="498708EE" w14:textId="77777777" w:rsidR="000E5686" w:rsidRPr="007E0B31" w:rsidRDefault="000E5686" w:rsidP="000E5686">
            <w:pPr>
              <w:pStyle w:val="Arial11Bold"/>
              <w:rPr>
                <w:rFonts w:cs="Arial"/>
              </w:rPr>
            </w:pPr>
            <w:r w:rsidRPr="007E0B31">
              <w:rPr>
                <w:rFonts w:cs="Arial"/>
              </w:rPr>
              <w:t>Programming Phase</w:t>
            </w:r>
          </w:p>
        </w:tc>
        <w:tc>
          <w:tcPr>
            <w:tcW w:w="6634" w:type="dxa"/>
          </w:tcPr>
          <w:p w14:paraId="5C6E74B1" w14:textId="77777777" w:rsidR="000E5686" w:rsidRPr="007E0B31" w:rsidRDefault="000E5686" w:rsidP="000E5686">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0E5686" w:rsidRPr="007E0B31" w14:paraId="528BEDE3" w14:textId="77777777" w:rsidTr="56193979">
        <w:trPr>
          <w:cantSplit/>
        </w:trPr>
        <w:tc>
          <w:tcPr>
            <w:tcW w:w="2884" w:type="dxa"/>
          </w:tcPr>
          <w:p w14:paraId="7BBDC215" w14:textId="77777777" w:rsidR="000E5686" w:rsidRPr="007E0B31" w:rsidRDefault="000E5686" w:rsidP="000E5686">
            <w:pPr>
              <w:pStyle w:val="Arial11Bold"/>
              <w:rPr>
                <w:rFonts w:cs="Arial"/>
              </w:rPr>
            </w:pPr>
            <w:r w:rsidRPr="007E0B31">
              <w:rPr>
                <w:rFonts w:cs="Arial"/>
              </w:rPr>
              <w:t>Proposal Notice</w:t>
            </w:r>
          </w:p>
        </w:tc>
        <w:tc>
          <w:tcPr>
            <w:tcW w:w="6634" w:type="dxa"/>
          </w:tcPr>
          <w:p w14:paraId="39CB97D1" w14:textId="64B55C4F" w:rsidR="000E5686" w:rsidRPr="007E0B31" w:rsidRDefault="000E5686" w:rsidP="000E5686">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0E5686" w:rsidRPr="007E0B31" w14:paraId="432EF504" w14:textId="77777777" w:rsidTr="56193979">
        <w:trPr>
          <w:cantSplit/>
        </w:trPr>
        <w:tc>
          <w:tcPr>
            <w:tcW w:w="2884" w:type="dxa"/>
          </w:tcPr>
          <w:p w14:paraId="5D3209CF" w14:textId="77777777" w:rsidR="000E5686" w:rsidRPr="007E0B31" w:rsidRDefault="000E5686" w:rsidP="000E5686">
            <w:pPr>
              <w:pStyle w:val="Arial11Bold"/>
              <w:rPr>
                <w:rFonts w:cs="Arial"/>
              </w:rPr>
            </w:pPr>
            <w:r w:rsidRPr="007E0B31">
              <w:rPr>
                <w:rFonts w:cs="Arial"/>
              </w:rPr>
              <w:lastRenderedPageBreak/>
              <w:t>Proposal Report</w:t>
            </w:r>
          </w:p>
        </w:tc>
        <w:tc>
          <w:tcPr>
            <w:tcW w:w="6634" w:type="dxa"/>
          </w:tcPr>
          <w:p w14:paraId="63AF3D10" w14:textId="77777777" w:rsidR="000E5686" w:rsidRPr="007E0B31" w:rsidRDefault="000E5686" w:rsidP="000E5686">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roofErr w:type="gramStart"/>
            <w:r w:rsidRPr="007E0B31">
              <w:rPr>
                <w:rFonts w:cs="Arial"/>
              </w:rPr>
              <w:t>);</w:t>
            </w:r>
            <w:proofErr w:type="gramEnd"/>
          </w:p>
          <w:p w14:paraId="5D476235"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0E5686" w:rsidRPr="007E0B31" w:rsidRDefault="000E5686" w:rsidP="000E5686">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0E5686" w:rsidRPr="007E0B31" w:rsidRDefault="000E5686" w:rsidP="000E5686">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0E5686" w:rsidRPr="007E0B31" w14:paraId="6C46AF56" w14:textId="77777777" w:rsidTr="56193979">
        <w:trPr>
          <w:cantSplit/>
        </w:trPr>
        <w:tc>
          <w:tcPr>
            <w:tcW w:w="2884" w:type="dxa"/>
          </w:tcPr>
          <w:p w14:paraId="7B7A60CF" w14:textId="77777777" w:rsidR="000E5686" w:rsidRPr="007E0B31" w:rsidRDefault="000E5686" w:rsidP="000E5686">
            <w:pPr>
              <w:pStyle w:val="Arial11Bold"/>
              <w:rPr>
                <w:rFonts w:cs="Arial"/>
              </w:rPr>
            </w:pPr>
            <w:r w:rsidRPr="007E0B31">
              <w:rPr>
                <w:rFonts w:cs="Arial"/>
              </w:rPr>
              <w:t>Proposed Implementation Date</w:t>
            </w:r>
          </w:p>
        </w:tc>
        <w:tc>
          <w:tcPr>
            <w:tcW w:w="6634" w:type="dxa"/>
          </w:tcPr>
          <w:p w14:paraId="20E0D48B" w14:textId="77777777" w:rsidR="000E5686" w:rsidRPr="007E0B31" w:rsidRDefault="000E5686" w:rsidP="000E5686">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0E5686" w:rsidRPr="007E0B31" w14:paraId="600FA7E2" w14:textId="77777777" w:rsidTr="56193979">
        <w:trPr>
          <w:cantSplit/>
        </w:trPr>
        <w:tc>
          <w:tcPr>
            <w:tcW w:w="2884" w:type="dxa"/>
          </w:tcPr>
          <w:p w14:paraId="2EF9FB68" w14:textId="57079F41" w:rsidR="000E5686" w:rsidRPr="007E0B31" w:rsidRDefault="000E5686" w:rsidP="000E5686">
            <w:pPr>
              <w:pStyle w:val="Arial11Bold"/>
              <w:rPr>
                <w:rFonts w:cs="Arial"/>
              </w:rPr>
            </w:pPr>
            <w:r w:rsidRPr="00090EF5">
              <w:rPr>
                <w:rFonts w:eastAsia="Calibri" w:cs="Arial"/>
                <w:lang w:val="en-US"/>
              </w:rPr>
              <w:t>Proposer</w:t>
            </w:r>
          </w:p>
        </w:tc>
        <w:tc>
          <w:tcPr>
            <w:tcW w:w="6634" w:type="dxa"/>
          </w:tcPr>
          <w:p w14:paraId="472E8E23" w14:textId="5A7572BA" w:rsidR="000E5686" w:rsidRPr="007E0B31" w:rsidRDefault="000E5686" w:rsidP="000E5686">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0E5686" w:rsidRPr="007E0B31" w14:paraId="2FDD1EFD" w14:textId="77777777" w:rsidTr="56193979">
        <w:trPr>
          <w:cantSplit/>
        </w:trPr>
        <w:tc>
          <w:tcPr>
            <w:tcW w:w="2884" w:type="dxa"/>
          </w:tcPr>
          <w:p w14:paraId="6EC16416" w14:textId="77777777" w:rsidR="000E5686" w:rsidRPr="007E0B31" w:rsidRDefault="000E5686" w:rsidP="000E5686">
            <w:pPr>
              <w:pStyle w:val="Arial11Bold"/>
              <w:rPr>
                <w:rFonts w:cs="Arial"/>
              </w:rPr>
            </w:pPr>
            <w:r w:rsidRPr="007E0B31">
              <w:rPr>
                <w:rFonts w:cs="Arial"/>
              </w:rPr>
              <w:t>Protection</w:t>
            </w:r>
          </w:p>
        </w:tc>
        <w:tc>
          <w:tcPr>
            <w:tcW w:w="6634" w:type="dxa"/>
          </w:tcPr>
          <w:p w14:paraId="0C2984ED" w14:textId="77777777" w:rsidR="000E5686" w:rsidRPr="007E0B31" w:rsidRDefault="000E5686" w:rsidP="000E5686">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0E5686" w:rsidRPr="007E0B31" w14:paraId="339E4B68" w14:textId="77777777" w:rsidTr="56193979">
        <w:trPr>
          <w:cantSplit/>
        </w:trPr>
        <w:tc>
          <w:tcPr>
            <w:tcW w:w="2884" w:type="dxa"/>
          </w:tcPr>
          <w:p w14:paraId="50FA8DCD" w14:textId="77777777" w:rsidR="000E5686" w:rsidRPr="007E0B31" w:rsidRDefault="000E5686" w:rsidP="000E5686">
            <w:pPr>
              <w:pStyle w:val="Arial11Bold"/>
              <w:rPr>
                <w:rFonts w:cs="Arial"/>
              </w:rPr>
            </w:pPr>
            <w:r w:rsidRPr="007E0B31">
              <w:rPr>
                <w:rFonts w:cs="Arial"/>
              </w:rPr>
              <w:t>Protection Apparatus</w:t>
            </w:r>
          </w:p>
        </w:tc>
        <w:tc>
          <w:tcPr>
            <w:tcW w:w="6634" w:type="dxa"/>
          </w:tcPr>
          <w:p w14:paraId="371ECCA9" w14:textId="77777777" w:rsidR="000E5686" w:rsidRPr="007E0B31" w:rsidRDefault="000E5686" w:rsidP="000E5686">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0E5686" w:rsidRPr="007E0B31" w14:paraId="0D949FA8" w14:textId="77777777" w:rsidTr="56193979">
        <w:trPr>
          <w:cantSplit/>
        </w:trPr>
        <w:tc>
          <w:tcPr>
            <w:tcW w:w="2884" w:type="dxa"/>
          </w:tcPr>
          <w:p w14:paraId="5ABFB0B8" w14:textId="1B073C6D" w:rsidR="000E5686" w:rsidRPr="007E0B31" w:rsidRDefault="000E5686" w:rsidP="000E5686">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0E5686" w:rsidRPr="007E0B31" w:rsidRDefault="000E5686" w:rsidP="000E5686">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0E5686" w:rsidRPr="007E0B31" w14:paraId="763F95A9" w14:textId="77777777" w:rsidTr="56193979">
        <w:trPr>
          <w:cantSplit/>
        </w:trPr>
        <w:tc>
          <w:tcPr>
            <w:tcW w:w="2884" w:type="dxa"/>
          </w:tcPr>
          <w:p w14:paraId="3489E2F3" w14:textId="4937B4CF" w:rsidR="000E5686" w:rsidRPr="007E0B31" w:rsidRDefault="000E5686" w:rsidP="000E5686">
            <w:pPr>
              <w:pStyle w:val="Arial11Bold"/>
              <w:rPr>
                <w:rFonts w:cs="Arial"/>
              </w:rPr>
            </w:pPr>
            <w:r>
              <w:t>Pumped Storage Generating Unit</w:t>
            </w:r>
          </w:p>
        </w:tc>
        <w:tc>
          <w:tcPr>
            <w:tcW w:w="6634" w:type="dxa"/>
          </w:tcPr>
          <w:p w14:paraId="28D45EA5" w14:textId="78281C6F" w:rsidR="000E5686" w:rsidRPr="007E0B31" w:rsidRDefault="000E5686" w:rsidP="000E5686">
            <w:pPr>
              <w:pStyle w:val="TableArial11"/>
              <w:rPr>
                <w:rFonts w:cs="Arial"/>
              </w:rPr>
            </w:pPr>
            <w:r>
              <w:t xml:space="preserve">A </w:t>
            </w:r>
            <w:r w:rsidRPr="00C67361">
              <w:rPr>
                <w:b/>
              </w:rPr>
              <w:t>Generating Unit</w:t>
            </w:r>
            <w:r>
              <w:t xml:space="preserve"> at a </w:t>
            </w:r>
            <w:r w:rsidRPr="00C67361">
              <w:rPr>
                <w:b/>
              </w:rPr>
              <w:t>Pumped Storage Plant</w:t>
            </w:r>
          </w:p>
        </w:tc>
      </w:tr>
      <w:tr w:rsidR="000E5686" w:rsidRPr="007E0B31" w14:paraId="1F4EB396" w14:textId="77777777" w:rsidTr="56193979">
        <w:trPr>
          <w:cantSplit/>
        </w:trPr>
        <w:tc>
          <w:tcPr>
            <w:tcW w:w="2884" w:type="dxa"/>
          </w:tcPr>
          <w:p w14:paraId="19BDA263" w14:textId="77777777" w:rsidR="000E5686" w:rsidRPr="007E0B31" w:rsidRDefault="000E5686" w:rsidP="000E5686">
            <w:pPr>
              <w:pStyle w:val="Arial11Bold"/>
              <w:rPr>
                <w:rFonts w:cs="Arial"/>
              </w:rPr>
            </w:pPr>
            <w:r w:rsidRPr="007E0B31">
              <w:rPr>
                <w:rFonts w:cs="Arial"/>
              </w:rPr>
              <w:t>Pumped Storage Generator</w:t>
            </w:r>
          </w:p>
        </w:tc>
        <w:tc>
          <w:tcPr>
            <w:tcW w:w="6634" w:type="dxa"/>
          </w:tcPr>
          <w:p w14:paraId="1B0B65D7" w14:textId="77777777" w:rsidR="000E5686" w:rsidRPr="007E0B31" w:rsidRDefault="000E5686" w:rsidP="000E5686">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0E5686" w:rsidRPr="007E0B31" w14:paraId="5C5DE0C2" w14:textId="77777777" w:rsidTr="56193979">
        <w:trPr>
          <w:cantSplit/>
        </w:trPr>
        <w:tc>
          <w:tcPr>
            <w:tcW w:w="2884" w:type="dxa"/>
          </w:tcPr>
          <w:p w14:paraId="294C4A19" w14:textId="77777777" w:rsidR="000E5686" w:rsidRPr="007E0B31" w:rsidRDefault="000E5686" w:rsidP="000E5686">
            <w:pPr>
              <w:pStyle w:val="Arial11Bold"/>
              <w:rPr>
                <w:rFonts w:cs="Arial"/>
              </w:rPr>
            </w:pPr>
            <w:r w:rsidRPr="007E0B31">
              <w:rPr>
                <w:rFonts w:cs="Arial"/>
              </w:rPr>
              <w:t>Pumped Storage Plant</w:t>
            </w:r>
          </w:p>
        </w:tc>
        <w:tc>
          <w:tcPr>
            <w:tcW w:w="6634" w:type="dxa"/>
          </w:tcPr>
          <w:p w14:paraId="6EC37B4B" w14:textId="3205A98B" w:rsidR="000E5686" w:rsidRPr="007E0B31" w:rsidRDefault="000E5686" w:rsidP="000E5686">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0E5686" w:rsidRPr="007E0B31" w14:paraId="374B3C1B" w14:textId="77777777" w:rsidTr="56193979">
        <w:trPr>
          <w:cantSplit/>
        </w:trPr>
        <w:tc>
          <w:tcPr>
            <w:tcW w:w="2884" w:type="dxa"/>
          </w:tcPr>
          <w:p w14:paraId="18845DB4" w14:textId="77777777" w:rsidR="000E5686" w:rsidRPr="007E0B31" w:rsidRDefault="000E5686" w:rsidP="000E5686">
            <w:pPr>
              <w:pStyle w:val="Arial11Bold"/>
              <w:rPr>
                <w:rFonts w:cs="Arial"/>
              </w:rPr>
            </w:pPr>
            <w:r w:rsidRPr="007E0B31">
              <w:rPr>
                <w:rFonts w:cs="Arial"/>
              </w:rPr>
              <w:t>Pumped Storage Unit</w:t>
            </w:r>
          </w:p>
        </w:tc>
        <w:tc>
          <w:tcPr>
            <w:tcW w:w="6634" w:type="dxa"/>
          </w:tcPr>
          <w:p w14:paraId="290B7319" w14:textId="7CE3B4C0" w:rsidR="000E5686" w:rsidRPr="007E0B31" w:rsidRDefault="000E5686" w:rsidP="000E5686">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0E5686" w:rsidRPr="007E0B31" w14:paraId="449CBA4A" w14:textId="77777777" w:rsidTr="56193979">
        <w:trPr>
          <w:cantSplit/>
        </w:trPr>
        <w:tc>
          <w:tcPr>
            <w:tcW w:w="2884" w:type="dxa"/>
          </w:tcPr>
          <w:p w14:paraId="5C4DB039" w14:textId="77777777" w:rsidR="000E5686" w:rsidRPr="007E0B31" w:rsidRDefault="000E5686" w:rsidP="000E5686">
            <w:pPr>
              <w:pStyle w:val="Arial11Bold"/>
              <w:rPr>
                <w:rFonts w:cs="Arial"/>
              </w:rPr>
            </w:pPr>
            <w:r w:rsidRPr="007E0B31">
              <w:rPr>
                <w:rFonts w:cs="Arial"/>
              </w:rPr>
              <w:t>Purchase Contracts</w:t>
            </w:r>
          </w:p>
        </w:tc>
        <w:tc>
          <w:tcPr>
            <w:tcW w:w="6634" w:type="dxa"/>
          </w:tcPr>
          <w:p w14:paraId="2B6E616F" w14:textId="77777777" w:rsidR="000E5686" w:rsidRPr="007E0B31" w:rsidRDefault="000E5686" w:rsidP="000E5686">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0E5686" w:rsidRPr="007E0B31" w14:paraId="169C7FAB" w14:textId="77777777" w:rsidTr="56193979">
        <w:trPr>
          <w:cantSplit/>
        </w:trPr>
        <w:tc>
          <w:tcPr>
            <w:tcW w:w="2884" w:type="dxa"/>
          </w:tcPr>
          <w:p w14:paraId="4BA36FFD" w14:textId="77777777" w:rsidR="000E5686" w:rsidRPr="007E0B31" w:rsidRDefault="000E5686" w:rsidP="000E5686">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0E5686" w:rsidRPr="007E0B31" w:rsidRDefault="000E5686" w:rsidP="000E5686">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w:t>
            </w:r>
            <w:proofErr w:type="gramStart"/>
            <w:r w:rsidRPr="007E0B31">
              <w:rPr>
                <w:rFonts w:cs="Arial"/>
                <w:color w:val="auto"/>
              </w:rPr>
              <w:t>formula:-</w:t>
            </w:r>
            <w:proofErr w:type="gramEnd"/>
          </w:p>
          <w:p w14:paraId="64FC5C76" w14:textId="77777777" w:rsidR="000E5686" w:rsidRPr="007E0B31" w:rsidRDefault="000E5686" w:rsidP="000E5686">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0E5686" w:rsidRPr="007E0B31" w:rsidRDefault="000E5686" w:rsidP="000E5686">
            <w:pPr>
              <w:pStyle w:val="Level1Text"/>
              <w:tabs>
                <w:tab w:val="left" w:pos="0"/>
              </w:tabs>
              <w:ind w:left="0" w:firstLine="0"/>
              <w:rPr>
                <w:rFonts w:cs="Arial"/>
                <w:color w:val="auto"/>
              </w:rPr>
            </w:pPr>
          </w:p>
          <w:p w14:paraId="3CF8247C" w14:textId="77777777" w:rsidR="000E5686" w:rsidRPr="007E0B31" w:rsidDel="00FD6436" w:rsidRDefault="000E5686" w:rsidP="000E5686">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0E5686" w:rsidRPr="007E0B31" w14:paraId="7C2E6242" w14:textId="77777777" w:rsidTr="56193979">
        <w:trPr>
          <w:cantSplit/>
        </w:trPr>
        <w:tc>
          <w:tcPr>
            <w:tcW w:w="2884" w:type="dxa"/>
          </w:tcPr>
          <w:p w14:paraId="68D71726" w14:textId="238986E0" w:rsidR="000E5686" w:rsidRPr="000B675D" w:rsidRDefault="000E5686" w:rsidP="000E5686">
            <w:pPr>
              <w:pStyle w:val="Level1Text"/>
              <w:tabs>
                <w:tab w:val="left" w:pos="0"/>
              </w:tabs>
              <w:ind w:left="0" w:firstLine="0"/>
              <w:rPr>
                <w:bCs/>
              </w:rPr>
            </w:pPr>
            <w:r w:rsidRPr="005C20E3">
              <w:rPr>
                <w:b/>
                <w:bCs/>
              </w:rPr>
              <w:lastRenderedPageBreak/>
              <w:t xml:space="preserve">Quick </w:t>
            </w:r>
            <w:proofErr w:type="spellStart"/>
            <w:r w:rsidRPr="005C20E3">
              <w:rPr>
                <w:b/>
                <w:bCs/>
              </w:rPr>
              <w:t>Resynchronisation</w:t>
            </w:r>
            <w:proofErr w:type="spellEnd"/>
            <w:r w:rsidRPr="005C20E3">
              <w:rPr>
                <w:b/>
                <w:bCs/>
              </w:rPr>
              <w:t xml:space="preserve"> Capability</w:t>
            </w:r>
          </w:p>
        </w:tc>
        <w:tc>
          <w:tcPr>
            <w:tcW w:w="6634" w:type="dxa"/>
          </w:tcPr>
          <w:p w14:paraId="1EA006B7" w14:textId="0676D3B7" w:rsidR="000E5686" w:rsidRPr="000B675D" w:rsidRDefault="000E5686" w:rsidP="000E5686">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only applies to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sidRPr="00DB341C">
              <w:rPr>
                <w:rFonts w:cs="Arial"/>
              </w:rPr>
              <w:t>.</w:t>
            </w:r>
          </w:p>
        </w:tc>
      </w:tr>
      <w:tr w:rsidR="000E5686" w:rsidRPr="007E0B31" w14:paraId="2E8D30AC" w14:textId="77777777" w:rsidTr="56193979">
        <w:trPr>
          <w:cantSplit/>
        </w:trPr>
        <w:tc>
          <w:tcPr>
            <w:tcW w:w="2884" w:type="dxa"/>
          </w:tcPr>
          <w:p w14:paraId="2AB6F035" w14:textId="5D123789" w:rsidR="000E5686" w:rsidRPr="000B675D" w:rsidRDefault="000E5686" w:rsidP="000E5686">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6634" w:type="dxa"/>
          </w:tcPr>
          <w:p w14:paraId="4729ED9B" w14:textId="05C88E6D" w:rsidR="000E5686" w:rsidRPr="000B675D" w:rsidRDefault="000E5686" w:rsidP="000E5686">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OC5.7.1 and OC5.7.4 necessary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0E5686" w:rsidRPr="007E0B31" w14:paraId="42E6F9C6" w14:textId="77777777" w:rsidTr="56193979">
        <w:trPr>
          <w:cantSplit/>
        </w:trPr>
        <w:tc>
          <w:tcPr>
            <w:tcW w:w="2884" w:type="dxa"/>
          </w:tcPr>
          <w:p w14:paraId="07A05229" w14:textId="77777777" w:rsidR="000E5686" w:rsidRPr="007E0B31" w:rsidRDefault="000E5686" w:rsidP="000E5686">
            <w:pPr>
              <w:pStyle w:val="Arial11Bold"/>
              <w:rPr>
                <w:rFonts w:cs="Arial"/>
              </w:rPr>
            </w:pPr>
            <w:r w:rsidRPr="007E0B31">
              <w:rPr>
                <w:rFonts w:cs="Arial"/>
              </w:rPr>
              <w:t>Range CCGT Module</w:t>
            </w:r>
          </w:p>
        </w:tc>
        <w:tc>
          <w:tcPr>
            <w:tcW w:w="6634" w:type="dxa"/>
          </w:tcPr>
          <w:p w14:paraId="2C7C982E" w14:textId="77777777" w:rsidR="000E5686" w:rsidRPr="007E0B31" w:rsidRDefault="000E5686" w:rsidP="000E5686">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0E5686" w:rsidRPr="007E0B31" w14:paraId="7556AD12" w14:textId="77777777" w:rsidTr="56193979">
        <w:trPr>
          <w:cantSplit/>
        </w:trPr>
        <w:tc>
          <w:tcPr>
            <w:tcW w:w="2884" w:type="dxa"/>
          </w:tcPr>
          <w:p w14:paraId="3208EB56" w14:textId="77777777" w:rsidR="000E5686" w:rsidRPr="007E0B31" w:rsidRDefault="000E5686" w:rsidP="000E5686">
            <w:pPr>
              <w:pStyle w:val="Arial11Bold"/>
              <w:rPr>
                <w:rFonts w:cs="Arial"/>
              </w:rPr>
            </w:pPr>
            <w:r w:rsidRPr="007E0B31">
              <w:rPr>
                <w:rFonts w:cs="Arial"/>
              </w:rPr>
              <w:t>Rated Field Voltage</w:t>
            </w:r>
          </w:p>
        </w:tc>
        <w:tc>
          <w:tcPr>
            <w:tcW w:w="6634" w:type="dxa"/>
          </w:tcPr>
          <w:p w14:paraId="1B3903E2" w14:textId="26BE47F5" w:rsidR="000E5686" w:rsidRPr="007E0B31" w:rsidRDefault="000E5686" w:rsidP="000E5686">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0E5686" w:rsidRPr="007E0B31" w14:paraId="51D42A6E" w14:textId="77777777" w:rsidTr="56193979">
        <w:trPr>
          <w:cantSplit/>
        </w:trPr>
        <w:tc>
          <w:tcPr>
            <w:tcW w:w="2884" w:type="dxa"/>
          </w:tcPr>
          <w:p w14:paraId="193A7FAE" w14:textId="77777777" w:rsidR="000E5686" w:rsidRPr="007E0B31" w:rsidRDefault="000E5686" w:rsidP="000E5686">
            <w:pPr>
              <w:pStyle w:val="Arial11Bold"/>
              <w:rPr>
                <w:rFonts w:cs="Arial"/>
              </w:rPr>
            </w:pPr>
            <w:r w:rsidRPr="007E0B31">
              <w:rPr>
                <w:rFonts w:cs="Arial"/>
              </w:rPr>
              <w:t>Rated MW</w:t>
            </w:r>
          </w:p>
        </w:tc>
        <w:tc>
          <w:tcPr>
            <w:tcW w:w="6634" w:type="dxa"/>
          </w:tcPr>
          <w:p w14:paraId="7440FEAA" w14:textId="5AE0AD7F" w:rsidR="000E5686" w:rsidRPr="007E0B31" w:rsidRDefault="000E5686" w:rsidP="000E5686">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0E5686" w:rsidRDefault="000E5686" w:rsidP="000E5686">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0E5686" w:rsidRDefault="000E5686" w:rsidP="000E5686">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w:t>
            </w:r>
            <w:proofErr w:type="gramStart"/>
            <w:r>
              <w:t>is:-</w:t>
            </w:r>
            <w:proofErr w:type="gramEnd"/>
            <w:r>
              <w:t xml:space="preserve"> </w:t>
            </w:r>
          </w:p>
          <w:p w14:paraId="02AEF52D" w14:textId="51072C81" w:rsidR="000E5686" w:rsidRDefault="000E5686" w:rsidP="000E5686">
            <w:pPr>
              <w:pStyle w:val="TableArial11"/>
              <w:ind w:left="1134" w:hanging="567"/>
            </w:pPr>
            <w:r>
              <w:t xml:space="preserve">(i)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0E5686" w:rsidRPr="007E0B31" w:rsidRDefault="000E5686" w:rsidP="000E5686">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0E5686" w:rsidRPr="007E0B31" w14:paraId="273F78B3" w14:textId="77777777" w:rsidTr="56193979">
        <w:trPr>
          <w:cantSplit/>
        </w:trPr>
        <w:tc>
          <w:tcPr>
            <w:tcW w:w="2884" w:type="dxa"/>
          </w:tcPr>
          <w:p w14:paraId="536CA4E9" w14:textId="77777777" w:rsidR="000E5686" w:rsidRPr="007E0B31" w:rsidRDefault="000E5686" w:rsidP="000E5686">
            <w:pPr>
              <w:pStyle w:val="Arial11Bold"/>
              <w:rPr>
                <w:rFonts w:cs="Arial"/>
              </w:rPr>
            </w:pPr>
            <w:r w:rsidRPr="007E0B31">
              <w:rPr>
                <w:rFonts w:cs="Arial"/>
              </w:rPr>
              <w:t>Reactive Despatch Instruction</w:t>
            </w:r>
          </w:p>
        </w:tc>
        <w:tc>
          <w:tcPr>
            <w:tcW w:w="6634" w:type="dxa"/>
          </w:tcPr>
          <w:p w14:paraId="09FF6E84" w14:textId="77777777" w:rsidR="000E5686" w:rsidRPr="007E0B31" w:rsidRDefault="000E5686" w:rsidP="000E5686">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0E5686" w:rsidRPr="007E0B31" w14:paraId="109CC66C" w14:textId="77777777" w:rsidTr="56193979">
        <w:trPr>
          <w:cantSplit/>
        </w:trPr>
        <w:tc>
          <w:tcPr>
            <w:tcW w:w="2884" w:type="dxa"/>
          </w:tcPr>
          <w:p w14:paraId="49062E17" w14:textId="77777777" w:rsidR="000E5686" w:rsidRPr="007E0B31" w:rsidRDefault="000E5686" w:rsidP="000E5686">
            <w:pPr>
              <w:pStyle w:val="Arial11Bold"/>
              <w:rPr>
                <w:rFonts w:cs="Arial"/>
              </w:rPr>
            </w:pPr>
            <w:r w:rsidRPr="007E0B31">
              <w:rPr>
                <w:rFonts w:cs="Arial"/>
              </w:rPr>
              <w:lastRenderedPageBreak/>
              <w:t>Reactive Despatch Network Restriction</w:t>
            </w:r>
          </w:p>
        </w:tc>
        <w:tc>
          <w:tcPr>
            <w:tcW w:w="6634" w:type="dxa"/>
          </w:tcPr>
          <w:p w14:paraId="0D22F1A4" w14:textId="6CDB39AC" w:rsidR="000E5686" w:rsidRPr="007E0B31" w:rsidRDefault="000E5686" w:rsidP="000E5686">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proofErr w:type="spellStart"/>
            <w:r w:rsidRPr="0079139F">
              <w:rPr>
                <w:rFonts w:cs="Arial"/>
              </w:rPr>
              <w:t>MVArs</w:t>
            </w:r>
            <w:proofErr w:type="spellEnd"/>
            <w:r w:rsidRPr="007E0B31">
              <w:rPr>
                <w:rFonts w:cs="Arial"/>
              </w:rPr>
              <w:t xml:space="preserve"> over the range referred to in CC 6.3.2, ECC.6.3.2 or otherwise.</w:t>
            </w:r>
          </w:p>
        </w:tc>
      </w:tr>
      <w:tr w:rsidR="000E5686" w:rsidRPr="0079139F" w14:paraId="41F1D243" w14:textId="77777777" w:rsidTr="56193979">
        <w:trPr>
          <w:cantSplit/>
        </w:trPr>
        <w:tc>
          <w:tcPr>
            <w:tcW w:w="2884" w:type="dxa"/>
          </w:tcPr>
          <w:p w14:paraId="09E990EB" w14:textId="53E66CB7" w:rsidR="000E5686" w:rsidRPr="0079139F" w:rsidRDefault="000E5686" w:rsidP="000E5686">
            <w:pPr>
              <w:pStyle w:val="Arial11Bold"/>
              <w:rPr>
                <w:rFonts w:cs="Arial"/>
              </w:rPr>
            </w:pPr>
            <w:r>
              <w:rPr>
                <w:rFonts w:cs="Arial"/>
              </w:rPr>
              <w:t xml:space="preserve">Reactive Despatch to Zero </w:t>
            </w:r>
            <w:proofErr w:type="spellStart"/>
            <w:r>
              <w:rPr>
                <w:rFonts w:cs="Arial"/>
              </w:rPr>
              <w:t>Mvar</w:t>
            </w:r>
            <w:proofErr w:type="spellEnd"/>
            <w:r>
              <w:rPr>
                <w:rFonts w:cs="Arial"/>
              </w:rPr>
              <w:t xml:space="preserve"> Network Restriction</w:t>
            </w:r>
          </w:p>
        </w:tc>
        <w:tc>
          <w:tcPr>
            <w:tcW w:w="6634" w:type="dxa"/>
          </w:tcPr>
          <w:p w14:paraId="606947BC" w14:textId="0AF66AB6" w:rsidR="000E5686" w:rsidRPr="0079139F" w:rsidRDefault="000E5686" w:rsidP="000E5686">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0E5686" w:rsidRPr="007E0B31" w14:paraId="46314AF8" w14:textId="77777777" w:rsidTr="56193979">
        <w:trPr>
          <w:cantSplit/>
        </w:trPr>
        <w:tc>
          <w:tcPr>
            <w:tcW w:w="2884" w:type="dxa"/>
          </w:tcPr>
          <w:p w14:paraId="6974C64B" w14:textId="77777777" w:rsidR="000E5686" w:rsidRPr="007E0B31" w:rsidRDefault="000E5686" w:rsidP="000E5686">
            <w:pPr>
              <w:pStyle w:val="Arial11Bold"/>
              <w:rPr>
                <w:rFonts w:cs="Arial"/>
              </w:rPr>
            </w:pPr>
            <w:r w:rsidRPr="007E0B31">
              <w:rPr>
                <w:rFonts w:cs="Arial"/>
              </w:rPr>
              <w:t>Reactive Energy</w:t>
            </w:r>
          </w:p>
        </w:tc>
        <w:tc>
          <w:tcPr>
            <w:tcW w:w="6634" w:type="dxa"/>
          </w:tcPr>
          <w:p w14:paraId="3FE819C4" w14:textId="77777777" w:rsidR="000E5686" w:rsidRPr="007E0B31" w:rsidRDefault="000E5686" w:rsidP="000E5686">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0E5686" w:rsidRPr="007E0B31" w14:paraId="4C6A9206" w14:textId="77777777" w:rsidTr="56193979">
        <w:trPr>
          <w:cantSplit/>
        </w:trPr>
        <w:tc>
          <w:tcPr>
            <w:tcW w:w="2884" w:type="dxa"/>
          </w:tcPr>
          <w:p w14:paraId="6C15F2F8" w14:textId="77777777" w:rsidR="000E5686" w:rsidRPr="007E0B31" w:rsidRDefault="000E5686" w:rsidP="000E5686">
            <w:pPr>
              <w:pStyle w:val="Arial11Bold"/>
              <w:rPr>
                <w:rFonts w:cs="Arial"/>
              </w:rPr>
            </w:pPr>
            <w:r w:rsidRPr="007E0B31">
              <w:rPr>
                <w:rFonts w:cs="Arial"/>
              </w:rPr>
              <w:t>Reactive Power</w:t>
            </w:r>
          </w:p>
        </w:tc>
        <w:tc>
          <w:tcPr>
            <w:tcW w:w="6634" w:type="dxa"/>
          </w:tcPr>
          <w:p w14:paraId="2116FCFF" w14:textId="77777777" w:rsidR="000E5686" w:rsidRPr="007E0B31" w:rsidRDefault="000E5686" w:rsidP="000E5686">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0E5686" w:rsidRPr="007E0B31" w:rsidRDefault="000E5686" w:rsidP="000E5686">
            <w:pPr>
              <w:pStyle w:val="TableArial11"/>
              <w:rPr>
                <w:rFonts w:cs="Arial"/>
              </w:rPr>
            </w:pPr>
            <w:r w:rsidRPr="007E0B31">
              <w:rPr>
                <w:rFonts w:cs="Arial"/>
              </w:rPr>
              <w:t xml:space="preserve">1000 </w:t>
            </w:r>
            <w:proofErr w:type="spellStart"/>
            <w:r w:rsidRPr="007E0B31">
              <w:rPr>
                <w:rFonts w:cs="Arial"/>
              </w:rPr>
              <w:t>VAr</w:t>
            </w:r>
            <w:proofErr w:type="spellEnd"/>
            <w:r w:rsidRPr="007E0B31">
              <w:rPr>
                <w:rFonts w:cs="Arial"/>
              </w:rPr>
              <w:t xml:space="preserve"> = 1 </w:t>
            </w:r>
            <w:proofErr w:type="spellStart"/>
            <w:r w:rsidRPr="007E0B31">
              <w:rPr>
                <w:rFonts w:cs="Arial"/>
              </w:rPr>
              <w:t>kVAr</w:t>
            </w:r>
            <w:proofErr w:type="spellEnd"/>
          </w:p>
          <w:p w14:paraId="0418F48E" w14:textId="31407A1D" w:rsidR="000E5686" w:rsidRPr="007E0B31" w:rsidRDefault="000E5686" w:rsidP="000E5686">
            <w:pPr>
              <w:pStyle w:val="TableArial11"/>
              <w:rPr>
                <w:rFonts w:cs="Arial"/>
              </w:rPr>
            </w:pPr>
            <w:r w:rsidRPr="007E0B31">
              <w:rPr>
                <w:rFonts w:cs="Arial"/>
              </w:rPr>
              <w:t xml:space="preserve">1000 </w:t>
            </w:r>
            <w:proofErr w:type="spellStart"/>
            <w:r w:rsidRPr="007E0B31">
              <w:rPr>
                <w:rFonts w:cs="Arial"/>
              </w:rPr>
              <w:t>kVAr</w:t>
            </w:r>
            <w:proofErr w:type="spellEnd"/>
            <w:r w:rsidRPr="007E0B31">
              <w:rPr>
                <w:rFonts w:cs="Arial"/>
              </w:rPr>
              <w:t xml:space="preserve"> = 1 </w:t>
            </w:r>
            <w:r w:rsidRPr="0079139F">
              <w:rPr>
                <w:rFonts w:cs="Arial"/>
              </w:rPr>
              <w:t>MVAr</w:t>
            </w:r>
          </w:p>
        </w:tc>
      </w:tr>
      <w:tr w:rsidR="000E5686" w:rsidRPr="007E0B31" w14:paraId="3CD853A2" w14:textId="77777777" w:rsidTr="56193979">
        <w:trPr>
          <w:cantSplit/>
        </w:trPr>
        <w:tc>
          <w:tcPr>
            <w:tcW w:w="2884" w:type="dxa"/>
          </w:tcPr>
          <w:p w14:paraId="2F70D0FD" w14:textId="77777777" w:rsidR="000E5686" w:rsidRPr="007E0B31" w:rsidRDefault="000E5686" w:rsidP="000E5686">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0E5686" w:rsidRPr="007E0B31" w:rsidRDefault="000E5686" w:rsidP="000E5686">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0E5686" w:rsidRPr="007E0B31" w14:paraId="0FE2CCF3" w14:textId="77777777" w:rsidTr="56193979">
        <w:trPr>
          <w:cantSplit/>
        </w:trPr>
        <w:tc>
          <w:tcPr>
            <w:tcW w:w="2884" w:type="dxa"/>
          </w:tcPr>
          <w:p w14:paraId="4CA01335" w14:textId="11F1E4DD" w:rsidR="000E5686" w:rsidRPr="007E0B31" w:rsidRDefault="000E5686" w:rsidP="000E5686">
            <w:pPr>
              <w:pStyle w:val="Arial11Bold"/>
              <w:rPr>
                <w:rFonts w:cs="Arial"/>
              </w:rPr>
            </w:pPr>
            <w:r>
              <w:t>Regenerative Braking</w:t>
            </w:r>
          </w:p>
        </w:tc>
        <w:tc>
          <w:tcPr>
            <w:tcW w:w="6634" w:type="dxa"/>
          </w:tcPr>
          <w:p w14:paraId="340DC8F2" w14:textId="18ACDBC8" w:rsidR="000E5686" w:rsidRPr="007E0B31" w:rsidRDefault="000E5686" w:rsidP="000E5686">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0E5686" w:rsidRPr="007E0B31" w14:paraId="02810D1E" w14:textId="77777777" w:rsidTr="56193979">
        <w:trPr>
          <w:cantSplit/>
        </w:trPr>
        <w:tc>
          <w:tcPr>
            <w:tcW w:w="2884" w:type="dxa"/>
          </w:tcPr>
          <w:p w14:paraId="520D388E" w14:textId="77777777" w:rsidR="000E5686" w:rsidRPr="007E0B31" w:rsidRDefault="000E5686" w:rsidP="000E5686">
            <w:pPr>
              <w:pStyle w:val="Arial11Bold"/>
              <w:rPr>
                <w:rFonts w:cs="Arial"/>
              </w:rPr>
            </w:pPr>
            <w:r w:rsidRPr="007E0B31">
              <w:rPr>
                <w:rFonts w:cs="Arial"/>
              </w:rPr>
              <w:lastRenderedPageBreak/>
              <w:t>Registered Capacity</w:t>
            </w:r>
          </w:p>
        </w:tc>
        <w:tc>
          <w:tcPr>
            <w:tcW w:w="6634" w:type="dxa"/>
          </w:tcPr>
          <w:p w14:paraId="603F7D18"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62B0ED34"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w:t>
            </w:r>
            <w:del w:id="97" w:author="ESO Code Admin" w:date="2024-01-17T14:05:00Z">
              <w:r w:rsidRPr="007E0B31" w:rsidDel="00D22C82">
                <w:rPr>
                  <w:rFonts w:cs="Arial"/>
                </w:rPr>
                <w:delText xml:space="preserve">For the avoidance of doubt </w:delText>
              </w:r>
              <w:r w:rsidRPr="007E0B31" w:rsidDel="00D22C82">
                <w:rPr>
                  <w:rFonts w:cs="Arial"/>
                  <w:b/>
                </w:rPr>
                <w:delText>Maximum Capacity</w:delText>
              </w:r>
              <w:r w:rsidRPr="007E0B31" w:rsidDel="00D22C82">
                <w:rPr>
                  <w:rFonts w:cs="Arial"/>
                </w:rPr>
                <w:delText xml:space="preserve"> would apply to </w:delText>
              </w:r>
              <w:r w:rsidRPr="007E0B31" w:rsidDel="00D22C82">
                <w:rPr>
                  <w:rFonts w:cs="Arial"/>
                  <w:b/>
                </w:rPr>
                <w:delText>Power Generating Modules</w:delText>
              </w:r>
              <w:r w:rsidRPr="007E0B31" w:rsidDel="00D22C82">
                <w:rPr>
                  <w:rFonts w:cs="Arial"/>
                </w:rPr>
                <w:delText xml:space="preserve"> which form part of a </w:delText>
              </w:r>
              <w:r w:rsidRPr="007E0B31" w:rsidDel="00D22C82">
                <w:rPr>
                  <w:rFonts w:cs="Arial"/>
                  <w:b/>
                </w:rPr>
                <w:delText>Large</w:delText>
              </w:r>
              <w:r w:rsidRPr="007E0B31" w:rsidDel="00D22C82">
                <w:rPr>
                  <w:rFonts w:cs="Arial"/>
                </w:rPr>
                <w:delText xml:space="preserve">, </w:delText>
              </w:r>
              <w:r w:rsidRPr="007E0B31" w:rsidDel="00D22C82">
                <w:rPr>
                  <w:rFonts w:cs="Arial"/>
                  <w:b/>
                </w:rPr>
                <w:delText>Medium</w:delText>
              </w:r>
              <w:r w:rsidRPr="007E0B31" w:rsidDel="00D22C82">
                <w:rPr>
                  <w:rFonts w:cs="Arial"/>
                </w:rPr>
                <w:delText xml:space="preserve"> or </w:delText>
              </w:r>
              <w:r w:rsidRPr="007E0B31" w:rsidDel="00D22C82">
                <w:rPr>
                  <w:rFonts w:cs="Arial"/>
                  <w:b/>
                </w:rPr>
                <w:delText>Small Power Station</w:delText>
              </w:r>
              <w:r w:rsidRPr="007E0B31" w:rsidDel="00D22C82">
                <w:rPr>
                  <w:rFonts w:cs="Arial"/>
                </w:rPr>
                <w:delText>.</w:delText>
              </w:r>
            </w:del>
          </w:p>
          <w:p w14:paraId="191DA11A" w14:textId="0A17549C" w:rsidR="000E5686" w:rsidRPr="007E0B31" w:rsidRDefault="000E5686" w:rsidP="000E5686">
            <w:pPr>
              <w:pStyle w:val="TableArial11"/>
              <w:ind w:left="567" w:hanging="567"/>
              <w:rPr>
                <w:rFonts w:cs="Arial"/>
              </w:rPr>
            </w:pPr>
            <w:r w:rsidRPr="007E0B31">
              <w:rPr>
                <w:rFonts w:cs="Arial"/>
              </w:rPr>
              <w:t>(c)</w:t>
            </w:r>
            <w:r w:rsidRPr="007E0B31">
              <w:rPr>
                <w:rFonts w:cs="Arial"/>
              </w:rPr>
              <w:tab/>
              <w:t>In the case of a</w:t>
            </w:r>
            <w:del w:id="98" w:author="ESO Code Admin" w:date="2024-01-17T14:06:00Z">
              <w:r w:rsidRPr="007E0B31" w:rsidDel="00225963">
                <w:rPr>
                  <w:rFonts w:cs="Arial"/>
                </w:rPr>
                <w:delText xml:space="preserve"> </w:delText>
              </w:r>
              <w:r w:rsidRPr="007E0B31" w:rsidDel="00225963">
                <w:rPr>
                  <w:rFonts w:cs="Arial"/>
                  <w:b/>
                </w:rPr>
                <w:delText>Power Station</w:delText>
              </w:r>
            </w:del>
            <w:ins w:id="99" w:author="ESO Code Admin" w:date="2024-01-17T14:06:00Z">
              <w:r w:rsidR="00225963">
                <w:rPr>
                  <w:rFonts w:cs="Arial"/>
                  <w:b/>
                </w:rPr>
                <w:t xml:space="preserve"> </w:t>
              </w:r>
              <w:r w:rsidR="00225963" w:rsidRPr="00D32503">
                <w:rPr>
                  <w:rFonts w:cs="Arial"/>
                  <w:b/>
                  <w:bCs/>
                </w:rPr>
                <w:t>Generator</w:t>
              </w:r>
              <w:r w:rsidR="00225963">
                <w:rPr>
                  <w:rFonts w:cs="Arial"/>
                </w:rPr>
                <w:t xml:space="preserve"> in respect of a </w:t>
              </w:r>
              <w:r w:rsidR="00225963" w:rsidRPr="00D32503">
                <w:rPr>
                  <w:rFonts w:cs="Arial"/>
                  <w:b/>
                  <w:bCs/>
                </w:rPr>
                <w:t>Power Station</w:t>
              </w:r>
              <w:r w:rsidR="00225963">
                <w:rPr>
                  <w:rFonts w:cs="Arial"/>
                </w:rPr>
                <w:t xml:space="preserve"> which applied for a </w:t>
              </w:r>
              <w:r w:rsidR="00225963" w:rsidRPr="00D32503">
                <w:rPr>
                  <w:rFonts w:cs="Arial"/>
                  <w:b/>
                  <w:bCs/>
                </w:rPr>
                <w:t>CUSC Contract</w:t>
              </w:r>
              <w:r w:rsidR="00225963">
                <w:rPr>
                  <w:rFonts w:cs="Arial"/>
                </w:rPr>
                <w:t xml:space="preserve"> or </w:t>
              </w:r>
              <w:r w:rsidR="00225963" w:rsidRPr="00D32503">
                <w:rPr>
                  <w:rFonts w:cs="Arial"/>
                  <w:b/>
                  <w:bCs/>
                </w:rPr>
                <w:t>Connection Agreement</w:t>
              </w:r>
              <w:r w:rsidR="00225963">
                <w:rPr>
                  <w:rFonts w:cs="Arial"/>
                </w:rPr>
                <w:t xml:space="preserve"> before XXXXXX </w:t>
              </w:r>
              <w:r w:rsidR="00225963" w:rsidRPr="00AF5D1F">
                <w:rPr>
                  <w:rFonts w:cs="Arial"/>
                  <w:highlight w:val="yellow"/>
                </w:rPr>
                <w:t>[</w:t>
              </w:r>
              <w:r w:rsidR="00225963" w:rsidRPr="00AF5D1F">
                <w:rPr>
                  <w:rFonts w:cs="Arial"/>
                  <w:i/>
                  <w:iCs/>
                  <w:highlight w:val="yellow"/>
                </w:rPr>
                <w:t>XXXXXX this being the implementation date, which is 10 working days after the Authority Decision date</w:t>
              </w:r>
              <w:r w:rsidR="00225963" w:rsidRPr="00AF5D1F">
                <w:rPr>
                  <w:rFonts w:cs="Arial"/>
                  <w:highlight w:val="yellow"/>
                </w:rPr>
                <w:t>]</w:t>
              </w:r>
              <w:r w:rsidR="00225963" w:rsidRPr="00837095">
                <w:rPr>
                  <w:rFonts w:cs="Arial"/>
                </w:rPr>
                <w:t>,</w:t>
              </w:r>
              <w:r w:rsidR="00225963">
                <w:rPr>
                  <w:rFonts w:cs="Arial"/>
                </w:rPr>
                <w:t xml:space="preserve"> then the </w:t>
              </w:r>
              <w:r w:rsidR="00225963" w:rsidRPr="00D32503">
                <w:rPr>
                  <w:rFonts w:cs="Arial"/>
                  <w:b/>
                  <w:bCs/>
                </w:rPr>
                <w:t>Registered Capacity</w:t>
              </w:r>
              <w:r w:rsidR="00225963">
                <w:rPr>
                  <w:rFonts w:cs="Arial"/>
                  <w:b/>
                  <w:bCs/>
                </w:rPr>
                <w:t xml:space="preserve"> </w:t>
              </w:r>
              <w:r w:rsidR="00225963" w:rsidRPr="00D32503">
                <w:rPr>
                  <w:rFonts w:cs="Arial"/>
                </w:rPr>
                <w:t>is</w:t>
              </w:r>
            </w:ins>
            <w:del w:id="100" w:author="ESO Code Admin" w:date="2024-01-17T14:06:00Z">
              <w:r w:rsidRPr="007E0B31" w:rsidDel="00225963">
                <w:rPr>
                  <w:rFonts w:cs="Arial"/>
                </w:rPr>
                <w:delText>,</w:delText>
              </w:r>
            </w:del>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0E5686" w:rsidRPr="007E0B31" w:rsidRDefault="000E5686" w:rsidP="000E5686">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0E5686" w:rsidRDefault="000E5686" w:rsidP="000E5686">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446394DD" w14:textId="77777777" w:rsidR="000E5686" w:rsidRDefault="000E5686" w:rsidP="000E5686">
            <w:pPr>
              <w:pStyle w:val="TableArial11"/>
              <w:ind w:left="567" w:hanging="567"/>
              <w:rPr>
                <w:ins w:id="101" w:author="ESO Code Admin" w:date="2024-01-17T14:07:00Z"/>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xml:space="preserve">, expressed in whole MW, or in MW to </w:t>
            </w:r>
            <w:r>
              <w:lastRenderedPageBreak/>
              <w:t>one decimal place.</w:t>
            </w:r>
          </w:p>
          <w:p w14:paraId="138985A2" w14:textId="77777777" w:rsidR="00401E05" w:rsidRPr="00401E05" w:rsidRDefault="004332FF" w:rsidP="00401E05">
            <w:pPr>
              <w:spacing w:after="160" w:line="252" w:lineRule="auto"/>
              <w:ind w:left="578" w:hanging="567"/>
              <w:jc w:val="both"/>
              <w:rPr>
                <w:ins w:id="102" w:author="ESO Code Admin" w:date="2024-02-02T17:17:00Z"/>
                <w:rFonts w:cs="Arial"/>
                <w:snapToGrid/>
              </w:rPr>
            </w:pPr>
            <w:ins w:id="103" w:author="ESO Code Admin" w:date="2024-01-17T14:07:00Z">
              <w:r>
                <w:rPr>
                  <w:rFonts w:cs="Arial"/>
                </w:rPr>
                <w:t>(g)</w:t>
              </w:r>
              <w:r>
                <w:rPr>
                  <w:rFonts w:cs="Arial"/>
                </w:rPr>
                <w:tab/>
              </w:r>
            </w:ins>
            <w:ins w:id="104" w:author="ESO Code Admin" w:date="2024-02-02T17:17:00Z">
              <w:r w:rsidR="00401E05" w:rsidRPr="00401E05">
                <w:rPr>
                  <w:rFonts w:cs="Arial"/>
                </w:rPr>
                <w:t xml:space="preserve">In the case of a </w:t>
              </w:r>
              <w:r w:rsidR="00401E05" w:rsidRPr="00401E05">
                <w:rPr>
                  <w:rFonts w:cs="Arial"/>
                  <w:b/>
                  <w:bCs/>
                </w:rPr>
                <w:t>Power Station</w:t>
              </w:r>
              <w:r w:rsidR="00401E05" w:rsidRPr="00401E05">
                <w:rPr>
                  <w:rFonts w:cs="Arial"/>
                </w:rPr>
                <w:t xml:space="preserve"> where </w:t>
              </w:r>
              <w:r w:rsidR="00401E05" w:rsidRPr="00401E05">
                <w:rPr>
                  <w:rFonts w:cs="Arial"/>
                  <w:b/>
                  <w:bCs/>
                </w:rPr>
                <w:t>Purchase Contracts</w:t>
              </w:r>
              <w:r w:rsidR="00401E05" w:rsidRPr="00401E05">
                <w:rPr>
                  <w:rFonts w:cs="Arial"/>
                </w:rPr>
                <w:t xml:space="preserve"> for its </w:t>
              </w:r>
              <w:r w:rsidR="00401E05" w:rsidRPr="00401E05">
                <w:rPr>
                  <w:rFonts w:cs="Arial"/>
                  <w:b/>
                  <w:bCs/>
                </w:rPr>
                <w:t>Main Plant</w:t>
              </w:r>
              <w:r w:rsidR="00401E05" w:rsidRPr="00401E05">
                <w:rPr>
                  <w:rFonts w:cs="Arial"/>
                </w:rPr>
                <w:t xml:space="preserve"> and </w:t>
              </w:r>
              <w:r w:rsidR="00401E05" w:rsidRPr="00401E05">
                <w:rPr>
                  <w:rFonts w:cs="Arial"/>
                  <w:b/>
                  <w:bCs/>
                </w:rPr>
                <w:t>Apparatus</w:t>
              </w:r>
              <w:r w:rsidR="00401E05" w:rsidRPr="00401E05">
                <w:rPr>
                  <w:rFonts w:cs="Arial"/>
                </w:rPr>
                <w:t xml:space="preserve"> had been concluded on or after 1</w:t>
              </w:r>
              <w:r w:rsidR="00401E05" w:rsidRPr="00401E05">
                <w:rPr>
                  <w:rFonts w:cs="Arial"/>
                  <w:vertAlign w:val="superscript"/>
                </w:rPr>
                <w:t>st</w:t>
              </w:r>
              <w:r w:rsidR="00401E05" w:rsidRPr="00401E05">
                <w:rPr>
                  <w:rFonts w:cs="Arial"/>
                </w:rPr>
                <w:t xml:space="preserve"> June 2027 or where </w:t>
              </w:r>
              <w:r w:rsidR="00401E05" w:rsidRPr="00401E05">
                <w:rPr>
                  <w:rFonts w:cs="Arial"/>
                  <w:b/>
                  <w:bCs/>
                </w:rPr>
                <w:t>Purchase Contracts</w:t>
              </w:r>
              <w:r w:rsidR="00401E05" w:rsidRPr="00401E05">
                <w:rPr>
                  <w:rFonts w:cs="Arial"/>
                </w:rPr>
                <w:t xml:space="preserve"> relating to a </w:t>
              </w:r>
              <w:r w:rsidR="00401E05" w:rsidRPr="00401E05">
                <w:rPr>
                  <w:rFonts w:cs="Arial"/>
                  <w:b/>
                  <w:bCs/>
                </w:rPr>
                <w:t xml:space="preserve">Substantial Modification </w:t>
              </w:r>
              <w:r w:rsidR="00401E05" w:rsidRPr="00401E05">
                <w:rPr>
                  <w:rFonts w:cs="Arial"/>
                </w:rPr>
                <w:t>in respect of its</w:t>
              </w:r>
              <w:r w:rsidR="00401E05" w:rsidRPr="00401E05">
                <w:rPr>
                  <w:rFonts w:cs="Arial"/>
                  <w:b/>
                  <w:bCs/>
                </w:rPr>
                <w:t xml:space="preserve"> Main Plant </w:t>
              </w:r>
              <w:r w:rsidR="00401E05" w:rsidRPr="00401E05">
                <w:rPr>
                  <w:rFonts w:cs="Arial"/>
                </w:rPr>
                <w:t>and</w:t>
              </w:r>
              <w:r w:rsidR="00401E05" w:rsidRPr="00401E05">
                <w:rPr>
                  <w:rFonts w:cs="Arial"/>
                  <w:b/>
                  <w:bCs/>
                </w:rPr>
                <w:t xml:space="preserve"> Apparatus</w:t>
              </w:r>
              <w:r w:rsidR="00401E05" w:rsidRPr="00401E05">
                <w:rPr>
                  <w:rFonts w:cs="Arial"/>
                </w:rPr>
                <w:t xml:space="preserve"> had been concluded on or after 1</w:t>
              </w:r>
              <w:r w:rsidR="00401E05" w:rsidRPr="00401E05">
                <w:rPr>
                  <w:rFonts w:cs="Arial"/>
                  <w:vertAlign w:val="superscript"/>
                </w:rPr>
                <w:t>st</w:t>
              </w:r>
              <w:r w:rsidR="00401E05" w:rsidRPr="00401E05">
                <w:rPr>
                  <w:rFonts w:cs="Arial"/>
                </w:rPr>
                <w:t xml:space="preserve"> June 2027 and a </w:t>
              </w:r>
              <w:r w:rsidR="00401E05" w:rsidRPr="00401E05">
                <w:rPr>
                  <w:rFonts w:cs="Arial"/>
                  <w:b/>
                  <w:bCs/>
                </w:rPr>
                <w:t>Generator</w:t>
              </w:r>
              <w:r w:rsidR="00401E05" w:rsidRPr="00401E05">
                <w:rPr>
                  <w:rFonts w:cs="Arial"/>
                </w:rPr>
                <w:t xml:space="preserve"> in respect of that </w:t>
              </w:r>
              <w:r w:rsidR="00401E05" w:rsidRPr="00401E05">
                <w:rPr>
                  <w:rFonts w:cs="Arial"/>
                  <w:b/>
                  <w:bCs/>
                </w:rPr>
                <w:t>Power Station</w:t>
              </w:r>
              <w:r w:rsidR="00401E05" w:rsidRPr="00401E05">
                <w:rPr>
                  <w:rFonts w:cs="Arial"/>
                </w:rPr>
                <w:t xml:space="preserve"> applied for a </w:t>
              </w:r>
              <w:r w:rsidR="00401E05" w:rsidRPr="00401E05">
                <w:rPr>
                  <w:rFonts w:cs="Arial"/>
                  <w:b/>
                  <w:bCs/>
                </w:rPr>
                <w:t>CUSC Contract</w:t>
              </w:r>
              <w:r w:rsidR="00401E05" w:rsidRPr="00401E05">
                <w:rPr>
                  <w:rFonts w:cs="Arial"/>
                </w:rPr>
                <w:t xml:space="preserve"> and/or </w:t>
              </w:r>
              <w:r w:rsidR="00401E05" w:rsidRPr="00401E05">
                <w:rPr>
                  <w:rFonts w:cs="Arial"/>
                  <w:b/>
                  <w:bCs/>
                </w:rPr>
                <w:t>Connection Agreement</w:t>
              </w:r>
              <w:r w:rsidR="00401E05" w:rsidRPr="00401E05">
                <w:rPr>
                  <w:rFonts w:cs="Arial"/>
                </w:rPr>
                <w:t xml:space="preserve"> on or after XXXXXX </w:t>
              </w:r>
              <w:r w:rsidR="00401E05" w:rsidRPr="00590CB8">
                <w:rPr>
                  <w:rFonts w:cs="Arial"/>
                  <w:highlight w:val="yellow"/>
                </w:rPr>
                <w:t>[</w:t>
              </w:r>
              <w:r w:rsidR="00401E05" w:rsidRPr="005D743D">
                <w:rPr>
                  <w:rFonts w:cs="Arial"/>
                  <w:highlight w:val="yellow"/>
                </w:rPr>
                <w:t>XXXXXX</w:t>
              </w:r>
              <w:r w:rsidR="00401E05" w:rsidRPr="00590CB8">
                <w:rPr>
                  <w:rFonts w:cs="Arial"/>
                  <w:highlight w:val="yellow"/>
                </w:rPr>
                <w:t xml:space="preserve"> </w:t>
              </w:r>
              <w:r w:rsidR="00401E05" w:rsidRPr="005D743D">
                <w:rPr>
                  <w:rFonts w:cs="Arial"/>
                  <w:i/>
                  <w:iCs/>
                  <w:highlight w:val="yellow"/>
                </w:rPr>
                <w:t>this being the Implementation Date,  which is ten working days after the Authority Decision date</w:t>
              </w:r>
              <w:r w:rsidR="00401E05" w:rsidRPr="00590CB8">
                <w:rPr>
                  <w:rFonts w:cs="Arial"/>
                  <w:highlight w:val="yellow"/>
                </w:rPr>
                <w:t>]</w:t>
              </w:r>
              <w:r w:rsidR="00401E05" w:rsidRPr="00401E05">
                <w:rPr>
                  <w:rFonts w:cs="Arial"/>
                </w:rPr>
                <w:t xml:space="preserve">, then the </w:t>
              </w:r>
              <w:r w:rsidR="00401E05" w:rsidRPr="00401E05">
                <w:rPr>
                  <w:rFonts w:cs="Arial"/>
                  <w:b/>
                  <w:bCs/>
                </w:rPr>
                <w:t>Registered Capacity</w:t>
              </w:r>
              <w:r w:rsidR="00401E05" w:rsidRPr="00401E05">
                <w:rPr>
                  <w:rFonts w:cs="Arial"/>
                </w:rPr>
                <w:t xml:space="preserve"> is either,</w:t>
              </w:r>
            </w:ins>
          </w:p>
          <w:p w14:paraId="1DD84BEE" w14:textId="77777777" w:rsidR="00401E05" w:rsidRPr="00401E05" w:rsidRDefault="00401E05" w:rsidP="00401E05">
            <w:pPr>
              <w:spacing w:after="160" w:line="252" w:lineRule="auto"/>
              <w:ind w:left="861"/>
              <w:jc w:val="both"/>
              <w:rPr>
                <w:ins w:id="105" w:author="ESO Code Admin" w:date="2024-02-02T17:17:00Z"/>
                <w:rFonts w:cs="Arial"/>
              </w:rPr>
            </w:pPr>
            <w:ins w:id="106" w:author="ESO Code Admin" w:date="2024-02-02T17:17:00Z">
              <w:r w:rsidRPr="00401E05">
                <w:rPr>
                  <w:rFonts w:cs="Arial"/>
                </w:rPr>
                <w:t xml:space="preserve">the maximum </w:t>
              </w:r>
              <w:r w:rsidRPr="00401E05">
                <w:rPr>
                  <w:rFonts w:cs="Arial"/>
                  <w:b/>
                  <w:bCs/>
                </w:rPr>
                <w:t>Active Power</w:t>
              </w:r>
              <w:r w:rsidRPr="00401E05">
                <w:rPr>
                  <w:rFonts w:cs="Arial"/>
                </w:rPr>
                <w:t xml:space="preserve"> deliverable simultaneously by the </w:t>
              </w:r>
              <w:r w:rsidRPr="00401E05">
                <w:rPr>
                  <w:rFonts w:cs="Arial"/>
                  <w:b/>
                  <w:bCs/>
                </w:rPr>
                <w:t>Power Generating Modules</w:t>
              </w:r>
              <w:r w:rsidRPr="00401E05">
                <w:rPr>
                  <w:rFonts w:cs="Arial"/>
                </w:rPr>
                <w:t xml:space="preserve"> and/or </w:t>
              </w:r>
              <w:r w:rsidRPr="00401E05">
                <w:rPr>
                  <w:rFonts w:cs="Arial"/>
                  <w:b/>
                  <w:bCs/>
                </w:rPr>
                <w:t>Generating Units</w:t>
              </w:r>
              <w:r w:rsidRPr="00401E05">
                <w:rPr>
                  <w:rFonts w:cs="Arial"/>
                </w:rPr>
                <w:t xml:space="preserve"> and/or </w:t>
              </w:r>
              <w:r w:rsidRPr="00401E05">
                <w:rPr>
                  <w:rFonts w:cs="Arial"/>
                  <w:b/>
                  <w:bCs/>
                </w:rPr>
                <w:t>CCGT Modules</w:t>
              </w:r>
              <w:r w:rsidRPr="00401E05">
                <w:rPr>
                  <w:rFonts w:cs="Arial"/>
                </w:rPr>
                <w:t xml:space="preserve"> and/or </w:t>
              </w:r>
              <w:r w:rsidRPr="00401E05">
                <w:rPr>
                  <w:rFonts w:cs="Arial"/>
                  <w:b/>
                  <w:bCs/>
                </w:rPr>
                <w:t>Power Park Modules</w:t>
              </w:r>
              <w:r w:rsidRPr="00401E05">
                <w:rPr>
                  <w:rFonts w:cs="Arial"/>
                </w:rPr>
                <w:t xml:space="preserve"> less the MW consumed by the </w:t>
              </w:r>
              <w:r w:rsidRPr="00401E05">
                <w:rPr>
                  <w:rFonts w:cs="Arial"/>
                  <w:b/>
                  <w:bCs/>
                </w:rPr>
                <w:t>Power Generating Modules</w:t>
              </w:r>
              <w:r w:rsidRPr="00401E05">
                <w:rPr>
                  <w:rFonts w:cs="Arial"/>
                </w:rPr>
                <w:t xml:space="preserve"> and/or </w:t>
              </w:r>
              <w:r w:rsidRPr="00401E05">
                <w:rPr>
                  <w:rFonts w:cs="Arial"/>
                  <w:b/>
                  <w:bCs/>
                </w:rPr>
                <w:t>Generating Units</w:t>
              </w:r>
              <w:r w:rsidRPr="00401E05">
                <w:rPr>
                  <w:rFonts w:cs="Arial"/>
                </w:rPr>
                <w:t xml:space="preserve"> and/or </w:t>
              </w:r>
              <w:r w:rsidRPr="00401E05">
                <w:rPr>
                  <w:rFonts w:cs="Arial"/>
                  <w:b/>
                  <w:bCs/>
                </w:rPr>
                <w:t>CCGT Modules</w:t>
              </w:r>
              <w:r w:rsidRPr="00401E05">
                <w:rPr>
                  <w:rFonts w:cs="Arial"/>
                </w:rPr>
                <w:t xml:space="preserve"> in producing that </w:t>
              </w:r>
              <w:r w:rsidRPr="00401E05">
                <w:rPr>
                  <w:rFonts w:cs="Arial"/>
                  <w:b/>
                  <w:bCs/>
                </w:rPr>
                <w:t>Active Power</w:t>
              </w:r>
              <w:r w:rsidRPr="00401E05">
                <w:rPr>
                  <w:rFonts w:cs="Arial"/>
                </w:rPr>
                <w:t xml:space="preserve"> and forming part of a </w:t>
              </w:r>
              <w:r w:rsidRPr="00401E05">
                <w:rPr>
                  <w:rFonts w:cs="Arial"/>
                  <w:b/>
                  <w:bCs/>
                </w:rPr>
                <w:t>Power Station</w:t>
              </w:r>
              <w:r w:rsidRPr="00401E05">
                <w:rPr>
                  <w:rFonts w:cs="Arial"/>
                </w:rPr>
                <w:t xml:space="preserve"> without deductions for any other on-site </w:t>
              </w:r>
              <w:r w:rsidRPr="00401E05">
                <w:rPr>
                  <w:rFonts w:cs="Arial"/>
                  <w:b/>
                  <w:bCs/>
                </w:rPr>
                <w:t>Demand</w:t>
              </w:r>
              <w:r w:rsidRPr="00401E05">
                <w:rPr>
                  <w:rFonts w:cs="Arial"/>
                </w:rPr>
                <w:t>,</w:t>
              </w:r>
            </w:ins>
          </w:p>
          <w:p w14:paraId="0DE5A628" w14:textId="77777777" w:rsidR="00401E05" w:rsidRPr="00401E05" w:rsidRDefault="00401E05" w:rsidP="00401E05">
            <w:pPr>
              <w:spacing w:after="160" w:line="252" w:lineRule="auto"/>
              <w:ind w:left="861"/>
              <w:rPr>
                <w:ins w:id="107" w:author="ESO Code Admin" w:date="2024-02-02T17:17:00Z"/>
                <w:rFonts w:cs="Arial"/>
              </w:rPr>
            </w:pPr>
            <w:ins w:id="108" w:author="ESO Code Admin" w:date="2024-02-02T17:17:00Z">
              <w:r w:rsidRPr="00401E05">
                <w:rPr>
                  <w:rFonts w:cs="Arial"/>
                </w:rPr>
                <w:t xml:space="preserve">or </w:t>
              </w:r>
            </w:ins>
          </w:p>
          <w:p w14:paraId="3E2404F4" w14:textId="77777777" w:rsidR="00401E05" w:rsidRPr="00401E05" w:rsidRDefault="00401E05" w:rsidP="00401E05">
            <w:pPr>
              <w:spacing w:after="160" w:line="252" w:lineRule="auto"/>
              <w:ind w:left="861"/>
              <w:jc w:val="both"/>
              <w:rPr>
                <w:ins w:id="109" w:author="ESO Code Admin" w:date="2024-02-02T17:17:00Z"/>
                <w:rFonts w:cs="Arial"/>
              </w:rPr>
            </w:pPr>
            <w:ins w:id="110" w:author="ESO Code Admin" w:date="2024-02-02T17:17:00Z">
              <w:r w:rsidRPr="00401E05">
                <w:rPr>
                  <w:rFonts w:cs="Arial"/>
                </w:rPr>
                <w:t>in the case of sites covered by the special</w:t>
              </w:r>
              <w:r w:rsidRPr="00401E05">
                <w:rPr>
                  <w:rFonts w:cs="Arial"/>
                  <w:color w:val="0000FF"/>
                </w:rPr>
                <w:t xml:space="preserve"> </w:t>
              </w:r>
              <w:r w:rsidRPr="00401E05">
                <w:rPr>
                  <w:rFonts w:cs="Arial"/>
                </w:rPr>
                <w:t xml:space="preserve">provisions of ECC.6.2.2.13, the maximum amount of </w:t>
              </w:r>
              <w:r w:rsidRPr="00401E05">
                <w:rPr>
                  <w:rFonts w:cs="Arial"/>
                  <w:b/>
                  <w:bCs/>
                </w:rPr>
                <w:t>Active Power</w:t>
              </w:r>
              <w:r w:rsidRPr="00401E05">
                <w:rPr>
                  <w:rFonts w:cs="Arial"/>
                </w:rPr>
                <w:t xml:space="preserve"> deliverable by the </w:t>
              </w:r>
              <w:r w:rsidRPr="00401E05">
                <w:rPr>
                  <w:rFonts w:cs="Arial"/>
                  <w:b/>
                  <w:bCs/>
                </w:rPr>
                <w:t>Power Station</w:t>
              </w:r>
              <w:r w:rsidRPr="00401E05">
                <w:rPr>
                  <w:rFonts w:cs="Arial"/>
                </w:rPr>
                <w:t xml:space="preserve"> at the </w:t>
              </w:r>
              <w:r w:rsidRPr="00401E05">
                <w:rPr>
                  <w:rFonts w:cs="Arial"/>
                  <w:b/>
                  <w:bCs/>
                </w:rPr>
                <w:t>Grid Entry Point</w:t>
              </w:r>
              <w:r w:rsidRPr="00401E05">
                <w:rPr>
                  <w:rFonts w:cs="Arial"/>
                </w:rPr>
                <w:t xml:space="preserve"> (or in the case of an </w:t>
              </w:r>
              <w:r w:rsidRPr="00401E05">
                <w:rPr>
                  <w:rFonts w:cs="Arial"/>
                  <w:b/>
                  <w:bCs/>
                </w:rPr>
                <w:t>Embedded Power Station</w:t>
              </w:r>
              <w:r w:rsidRPr="00401E05">
                <w:rPr>
                  <w:rFonts w:cs="Arial"/>
                </w:rPr>
                <w:t xml:space="preserve"> at the </w:t>
              </w:r>
              <w:r w:rsidRPr="00401E05">
                <w:rPr>
                  <w:rFonts w:cs="Arial"/>
                  <w:b/>
                  <w:bCs/>
                </w:rPr>
                <w:t>User System Entry Point</w:t>
              </w:r>
              <w:r w:rsidRPr="00401E05">
                <w:rPr>
                  <w:rFonts w:cs="Arial"/>
                </w:rPr>
                <w:t>),</w:t>
              </w:r>
            </w:ins>
          </w:p>
          <w:p w14:paraId="06DED5DE" w14:textId="77777777" w:rsidR="00401E05" w:rsidRDefault="00401E05" w:rsidP="00401E05">
            <w:pPr>
              <w:pStyle w:val="TableArial11"/>
              <w:ind w:left="567" w:firstLine="11"/>
              <w:rPr>
                <w:ins w:id="111" w:author="ESO Code Admin" w:date="2024-02-02T17:17:00Z"/>
                <w:rFonts w:cs="Arial"/>
                <w:bCs/>
              </w:rPr>
            </w:pPr>
            <w:ins w:id="112" w:author="ESO Code Admin" w:date="2024-02-02T17:17:00Z">
              <w:r w:rsidRPr="00401E05">
                <w:rPr>
                  <w:rFonts w:cs="Arial"/>
                </w:rPr>
                <w:t xml:space="preserve">as declared by the </w:t>
              </w:r>
              <w:r w:rsidRPr="00401E05">
                <w:rPr>
                  <w:rFonts w:cs="Arial"/>
                  <w:b/>
                  <w:bCs/>
                </w:rPr>
                <w:t>Generato</w:t>
              </w:r>
              <w:r w:rsidRPr="00401E05">
                <w:rPr>
                  <w:rFonts w:cs="Arial"/>
                </w:rPr>
                <w:t>r, expressed in whole MW, or in MW to one decimal place</w:t>
              </w:r>
              <w:r w:rsidRPr="00401E05">
                <w:rPr>
                  <w:rFonts w:cs="Arial"/>
                  <w:bCs/>
                </w:rPr>
                <w:t>.</w:t>
              </w:r>
              <w:r>
                <w:rPr>
                  <w:rFonts w:cs="Arial"/>
                  <w:bCs/>
                </w:rPr>
                <w:t xml:space="preserve">  </w:t>
              </w:r>
            </w:ins>
          </w:p>
          <w:p w14:paraId="1EF04483" w14:textId="2DBF553B" w:rsidR="00AA45C9" w:rsidRPr="007E0B31" w:rsidRDefault="004332FF" w:rsidP="00483EFC">
            <w:pPr>
              <w:pStyle w:val="TableArial11"/>
              <w:ind w:left="157" w:hanging="127"/>
              <w:rPr>
                <w:rFonts w:cs="Arial"/>
              </w:rPr>
            </w:pPr>
            <w:ins w:id="113" w:author="ESO Code Admin" w:date="2024-01-17T14:07:00Z">
              <w:r>
                <w:rPr>
                  <w:rFonts w:cs="Arial"/>
                  <w:bCs/>
                </w:rPr>
                <w:t xml:space="preserve">   </w:t>
              </w:r>
              <w:r w:rsidRPr="004332FF">
                <w:rPr>
                  <w:rFonts w:cs="Arial"/>
                </w:rPr>
                <w:t xml:space="preserve">For the avoidance of doubt </w:t>
              </w:r>
              <w:r w:rsidRPr="004332FF">
                <w:rPr>
                  <w:rFonts w:cs="Arial"/>
                  <w:b/>
                </w:rPr>
                <w:t>Maximum Capacity</w:t>
              </w:r>
              <w:r w:rsidRPr="004332FF">
                <w:rPr>
                  <w:rFonts w:cs="Arial"/>
                </w:rPr>
                <w:t xml:space="preserve"> would apply to </w:t>
              </w:r>
              <w:r w:rsidRPr="004332FF">
                <w:rPr>
                  <w:rFonts w:cs="Arial"/>
                  <w:b/>
                </w:rPr>
                <w:t>Power Generating Modules</w:t>
              </w:r>
              <w:r w:rsidRPr="004332FF">
                <w:rPr>
                  <w:rFonts w:cs="Arial"/>
                </w:rPr>
                <w:t xml:space="preserve"> which form part of a </w:t>
              </w:r>
              <w:r w:rsidRPr="004332FF">
                <w:rPr>
                  <w:rFonts w:cs="Arial"/>
                  <w:b/>
                </w:rPr>
                <w:t>Large</w:t>
              </w:r>
              <w:r w:rsidRPr="004332FF">
                <w:rPr>
                  <w:rFonts w:cs="Arial"/>
                </w:rPr>
                <w:t xml:space="preserve">, </w:t>
              </w:r>
              <w:r w:rsidRPr="004332FF">
                <w:rPr>
                  <w:rFonts w:cs="Arial"/>
                  <w:b/>
                </w:rPr>
                <w:t>Medium</w:t>
              </w:r>
              <w:r w:rsidRPr="004332FF">
                <w:rPr>
                  <w:rFonts w:cs="Arial"/>
                </w:rPr>
                <w:t xml:space="preserve"> or </w:t>
              </w:r>
              <w:r w:rsidRPr="004332FF">
                <w:rPr>
                  <w:rFonts w:cs="Arial"/>
                  <w:b/>
                </w:rPr>
                <w:t>Small Power Station</w:t>
              </w:r>
              <w:r w:rsidRPr="004332FF">
                <w:rPr>
                  <w:rFonts w:cs="Arial"/>
                </w:rPr>
                <w:t>.</w:t>
              </w:r>
            </w:ins>
          </w:p>
        </w:tc>
      </w:tr>
      <w:tr w:rsidR="000E5686" w:rsidRPr="007E0B31" w14:paraId="28E3B2E3" w14:textId="77777777" w:rsidTr="56193979">
        <w:trPr>
          <w:cantSplit/>
        </w:trPr>
        <w:tc>
          <w:tcPr>
            <w:tcW w:w="2884" w:type="dxa"/>
          </w:tcPr>
          <w:p w14:paraId="2BE0DBDE" w14:textId="77777777" w:rsidR="000E5686" w:rsidRPr="007E0B31" w:rsidRDefault="000E5686" w:rsidP="000E5686">
            <w:pPr>
              <w:pStyle w:val="Arial11Bold"/>
              <w:rPr>
                <w:rFonts w:cs="Arial"/>
              </w:rPr>
            </w:pPr>
            <w:r w:rsidRPr="007E0B31">
              <w:rPr>
                <w:rFonts w:cs="Arial"/>
              </w:rPr>
              <w:lastRenderedPageBreak/>
              <w:t>Registered Data</w:t>
            </w:r>
          </w:p>
        </w:tc>
        <w:tc>
          <w:tcPr>
            <w:tcW w:w="6634" w:type="dxa"/>
          </w:tcPr>
          <w:p w14:paraId="6C5F8E51" w14:textId="77777777" w:rsidR="000E5686" w:rsidRPr="007E0B31" w:rsidRDefault="000E5686" w:rsidP="000E5686">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0E5686" w:rsidRPr="007E0B31" w14:paraId="6D4F3B34" w14:textId="77777777" w:rsidTr="56193979">
        <w:trPr>
          <w:cantSplit/>
        </w:trPr>
        <w:tc>
          <w:tcPr>
            <w:tcW w:w="2884" w:type="dxa"/>
          </w:tcPr>
          <w:p w14:paraId="425272E0" w14:textId="77777777" w:rsidR="000E5686" w:rsidRPr="007E0B31" w:rsidRDefault="000E5686" w:rsidP="000E5686">
            <w:pPr>
              <w:pStyle w:val="Arial11Bold"/>
              <w:rPr>
                <w:rFonts w:cs="Arial"/>
              </w:rPr>
            </w:pPr>
            <w:r w:rsidRPr="007E0B31">
              <w:rPr>
                <w:rFonts w:cs="Arial"/>
              </w:rPr>
              <w:lastRenderedPageBreak/>
              <w:t>Registered Import Capability</w:t>
            </w:r>
          </w:p>
        </w:tc>
        <w:tc>
          <w:tcPr>
            <w:tcW w:w="6634" w:type="dxa"/>
          </w:tcPr>
          <w:p w14:paraId="700DCEFE" w14:textId="77777777" w:rsidR="000E5686" w:rsidRPr="007E0B31" w:rsidRDefault="000E5686" w:rsidP="000E5686">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0E5686" w:rsidRDefault="000E5686" w:rsidP="000E5686">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0E5686" w:rsidRPr="007E0B31" w:rsidRDefault="000E5686" w:rsidP="000E5686">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0E5686" w:rsidRPr="007E0B31" w14:paraId="2F4B1BA2" w14:textId="77777777" w:rsidTr="56193979">
        <w:trPr>
          <w:cantSplit/>
        </w:trPr>
        <w:tc>
          <w:tcPr>
            <w:tcW w:w="2884" w:type="dxa"/>
          </w:tcPr>
          <w:p w14:paraId="139F3CB8" w14:textId="77777777" w:rsidR="000E5686" w:rsidRPr="007E0B31" w:rsidRDefault="000E5686" w:rsidP="000E5686">
            <w:pPr>
              <w:pStyle w:val="Arial11Bold"/>
              <w:rPr>
                <w:rFonts w:cs="Arial"/>
              </w:rPr>
            </w:pPr>
            <w:r w:rsidRPr="007E0B31">
              <w:rPr>
                <w:rFonts w:cs="Arial"/>
              </w:rPr>
              <w:t>Regulations</w:t>
            </w:r>
          </w:p>
        </w:tc>
        <w:tc>
          <w:tcPr>
            <w:tcW w:w="6634" w:type="dxa"/>
          </w:tcPr>
          <w:p w14:paraId="5EE91803" w14:textId="77777777" w:rsidR="000E5686" w:rsidRPr="007E0B31" w:rsidRDefault="000E5686" w:rsidP="000E5686">
            <w:pPr>
              <w:pStyle w:val="TableArial11"/>
              <w:rPr>
                <w:rFonts w:cs="Arial"/>
              </w:rPr>
            </w:pPr>
            <w:r w:rsidRPr="007E0B31">
              <w:rPr>
                <w:rFonts w:cs="Arial"/>
              </w:rPr>
              <w:t>The Utilities Contracts Regulations 1996, as amended from time to time.</w:t>
            </w:r>
          </w:p>
        </w:tc>
      </w:tr>
      <w:tr w:rsidR="000E5686" w:rsidRPr="00DE788D" w14:paraId="2B2A16BA" w14:textId="77777777" w:rsidTr="56193979">
        <w:trPr>
          <w:cantSplit/>
        </w:trPr>
        <w:tc>
          <w:tcPr>
            <w:tcW w:w="2884" w:type="dxa"/>
          </w:tcPr>
          <w:p w14:paraId="07E0207E" w14:textId="00F1704F" w:rsidR="000E5686" w:rsidRPr="00845BD2" w:rsidRDefault="000E5686" w:rsidP="000E5686">
            <w:pPr>
              <w:pStyle w:val="Arial11Bold"/>
              <w:rPr>
                <w:rFonts w:cs="Arial"/>
              </w:rPr>
            </w:pPr>
            <w:r w:rsidRPr="00845BD2">
              <w:rPr>
                <w:rFonts w:cs="Arial"/>
                <w:snapToGrid/>
                <w:lang w:val="x-none" w:eastAsia="en-GB"/>
              </w:rPr>
              <w:t>Regulated Sections</w:t>
            </w:r>
          </w:p>
        </w:tc>
        <w:tc>
          <w:tcPr>
            <w:tcW w:w="6634" w:type="dxa"/>
          </w:tcPr>
          <w:p w14:paraId="198AE7F5" w14:textId="77777777" w:rsidR="000E5686" w:rsidRPr="00845BD2" w:rsidRDefault="000E5686" w:rsidP="000E5686">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0E5686" w:rsidRPr="00845BD2" w:rsidRDefault="000E5686" w:rsidP="000E5686">
            <w:pPr>
              <w:widowControl/>
              <w:autoSpaceDE w:val="0"/>
              <w:autoSpaceDN w:val="0"/>
              <w:adjustRightInd w:val="0"/>
              <w:snapToGrid w:val="0"/>
              <w:rPr>
                <w:rFonts w:cs="Arial"/>
              </w:rPr>
            </w:pPr>
          </w:p>
        </w:tc>
      </w:tr>
      <w:tr w:rsidR="000E5686" w:rsidRPr="00DE788D" w14:paraId="7DFB31AF" w14:textId="77777777" w:rsidTr="56193979">
        <w:trPr>
          <w:cantSplit/>
        </w:trPr>
        <w:tc>
          <w:tcPr>
            <w:tcW w:w="2884" w:type="dxa"/>
          </w:tcPr>
          <w:p w14:paraId="6F6FE8F2" w14:textId="77777777" w:rsidR="000E5686" w:rsidRPr="00DE788D" w:rsidRDefault="000E5686" w:rsidP="000E5686">
            <w:pPr>
              <w:pStyle w:val="Arial11Bold"/>
              <w:rPr>
                <w:rFonts w:cs="Arial"/>
              </w:rPr>
            </w:pPr>
            <w:r w:rsidRPr="00DE788D">
              <w:rPr>
                <w:rFonts w:cs="Arial"/>
              </w:rPr>
              <w:t>Reheater Time Constant</w:t>
            </w:r>
          </w:p>
        </w:tc>
        <w:tc>
          <w:tcPr>
            <w:tcW w:w="6634" w:type="dxa"/>
          </w:tcPr>
          <w:p w14:paraId="3348769D" w14:textId="77777777" w:rsidR="000E5686" w:rsidRPr="00DE788D" w:rsidRDefault="000E5686" w:rsidP="000E5686">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0E5686" w:rsidRPr="007E0B31" w14:paraId="23631208" w14:textId="77777777" w:rsidTr="56193979">
        <w:trPr>
          <w:cantSplit/>
        </w:trPr>
        <w:tc>
          <w:tcPr>
            <w:tcW w:w="2884" w:type="dxa"/>
          </w:tcPr>
          <w:p w14:paraId="28ADFFCF" w14:textId="77777777" w:rsidR="000E5686" w:rsidRPr="007E0B31" w:rsidRDefault="000E5686" w:rsidP="000E5686">
            <w:pPr>
              <w:pStyle w:val="Arial11Bold"/>
              <w:rPr>
                <w:rFonts w:cs="Arial"/>
              </w:rPr>
            </w:pPr>
            <w:r w:rsidRPr="007E0B31">
              <w:rPr>
                <w:rFonts w:cs="Arial"/>
              </w:rPr>
              <w:t>Rejected Grid Code Modification Proposal</w:t>
            </w:r>
          </w:p>
        </w:tc>
        <w:tc>
          <w:tcPr>
            <w:tcW w:w="6634" w:type="dxa"/>
          </w:tcPr>
          <w:p w14:paraId="363B7E25" w14:textId="41DB448D" w:rsidR="000E5686" w:rsidRPr="007E0B31" w:rsidRDefault="000E5686" w:rsidP="000E5686">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the </w:t>
            </w:r>
            <w:r w:rsidRPr="007E0B31">
              <w:rPr>
                <w:rFonts w:cs="Arial"/>
                <w:b/>
              </w:rPr>
              <w:t>Authority</w:t>
            </w:r>
            <w:r w:rsidRPr="007E0B31">
              <w:rPr>
                <w:rFonts w:cs="Arial"/>
              </w:rPr>
              <w:t xml:space="preserve"> has decided not to direct </w:t>
            </w:r>
            <w:r w:rsidRPr="007E0B31">
              <w:rPr>
                <w:rFonts w:cs="Arial"/>
                <w:b/>
              </w:rPr>
              <w:t>The Company</w:t>
            </w:r>
            <w:r w:rsidRPr="007E0B31">
              <w:rPr>
                <w:rFonts w:cs="Arial"/>
              </w:rPr>
              <w:t xml:space="preserve"> to modify the </w:t>
            </w:r>
            <w:r w:rsidRPr="007E0B31">
              <w:rPr>
                <w:rFonts w:cs="Arial"/>
                <w:b/>
              </w:rPr>
              <w:t>Grid Code</w:t>
            </w:r>
            <w:r w:rsidRPr="007E0B31">
              <w:rPr>
                <w:rFonts w:cs="Arial"/>
              </w:rPr>
              <w:t xml:space="preserve"> pursu</w:t>
            </w:r>
            <w:r>
              <w:rPr>
                <w:rFonts w:cs="Arial"/>
              </w:rPr>
              <w:t xml:space="preserve">ant to </w:t>
            </w:r>
            <w:r w:rsidRPr="00A7751D">
              <w:rPr>
                <w:rFonts w:cs="Arial"/>
                <w:b/>
              </w:rPr>
              <w:t>The Company’s</w:t>
            </w:r>
            <w:r>
              <w:rPr>
                <w:rFonts w:cs="Arial"/>
              </w:rPr>
              <w:t xml:space="preserve"> </w:t>
            </w:r>
            <w:r w:rsidRPr="007E0B31">
              <w:rPr>
                <w:rFonts w:cs="Arial"/>
                <w:b/>
              </w:rPr>
              <w:t>Transmission Licence</w:t>
            </w:r>
            <w:r w:rsidRPr="007E0B31">
              <w:rPr>
                <w:rFonts w:cs="Arial"/>
              </w:rPr>
              <w:t xml:space="preserve"> in the manner set out herein or, in the case of a </w:t>
            </w:r>
            <w:r w:rsidRPr="007E0B31">
              <w:rPr>
                <w:rFonts w:cs="Arial"/>
                <w:b/>
              </w:rPr>
              <w:t>Grid Code Self Governance Proposals</w:t>
            </w:r>
            <w:r w:rsidRPr="007E0B31">
              <w:rPr>
                <w:rFonts w:cs="Arial"/>
              </w:rPr>
              <w:t xml:space="preserve">, in respect of which the </w:t>
            </w:r>
            <w:r w:rsidRPr="007E0B31">
              <w:rPr>
                <w:rFonts w:cs="Arial"/>
                <w:b/>
              </w:rPr>
              <w:t xml:space="preserve">Grid Code Review Panel </w:t>
            </w:r>
            <w:r w:rsidRPr="007E0B31">
              <w:rPr>
                <w:rFonts w:cs="Arial"/>
              </w:rPr>
              <w:t>has voted not to approve.</w:t>
            </w:r>
          </w:p>
        </w:tc>
      </w:tr>
      <w:tr w:rsidR="000E5686" w:rsidRPr="007E0B31" w14:paraId="35CFBFAD" w14:textId="77777777" w:rsidTr="56193979">
        <w:trPr>
          <w:cantSplit/>
        </w:trPr>
        <w:tc>
          <w:tcPr>
            <w:tcW w:w="2884" w:type="dxa"/>
          </w:tcPr>
          <w:p w14:paraId="2AB7866A" w14:textId="77777777" w:rsidR="000E5686" w:rsidRPr="007E0B31" w:rsidRDefault="000E5686" w:rsidP="000E5686">
            <w:pPr>
              <w:pStyle w:val="Arial11Bold"/>
              <w:rPr>
                <w:rFonts w:cs="Arial"/>
              </w:rPr>
            </w:pPr>
            <w:r w:rsidRPr="007E0B31">
              <w:rPr>
                <w:rFonts w:cs="Arial"/>
              </w:rPr>
              <w:t>Related Person</w:t>
            </w:r>
          </w:p>
        </w:tc>
        <w:tc>
          <w:tcPr>
            <w:tcW w:w="6634" w:type="dxa"/>
          </w:tcPr>
          <w:p w14:paraId="5DAC4B40" w14:textId="088FFBC5" w:rsidR="000E5686" w:rsidRPr="007E0B31" w:rsidRDefault="000E5686" w:rsidP="000E5686">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0E5686" w:rsidRPr="007E0B31" w14:paraId="09C3CE4E" w14:textId="77777777" w:rsidTr="56193979">
        <w:trPr>
          <w:cantSplit/>
        </w:trPr>
        <w:tc>
          <w:tcPr>
            <w:tcW w:w="2884" w:type="dxa"/>
          </w:tcPr>
          <w:p w14:paraId="7DF91920" w14:textId="77777777" w:rsidR="000E5686" w:rsidRPr="007E0B31" w:rsidRDefault="000E5686" w:rsidP="000E5686">
            <w:pPr>
              <w:pStyle w:val="Arial11Bold"/>
              <w:rPr>
                <w:rFonts w:cs="Arial"/>
              </w:rPr>
            </w:pPr>
            <w:r w:rsidRPr="007E0B31">
              <w:rPr>
                <w:rFonts w:cs="Arial"/>
              </w:rPr>
              <w:t>Relevant E&amp;W Transmission Licensee</w:t>
            </w:r>
          </w:p>
        </w:tc>
        <w:tc>
          <w:tcPr>
            <w:tcW w:w="6634" w:type="dxa"/>
          </w:tcPr>
          <w:p w14:paraId="5845D330" w14:textId="29A6343A" w:rsidR="000E5686" w:rsidRPr="007E0B31" w:rsidRDefault="000E5686" w:rsidP="000E5686">
            <w:pPr>
              <w:pStyle w:val="TableArial11"/>
              <w:rPr>
                <w:rFonts w:cs="Arial"/>
              </w:rPr>
            </w:pPr>
            <w:r w:rsidRPr="007E0B31">
              <w:rPr>
                <w:rFonts w:cs="Arial"/>
              </w:rPr>
              <w:t xml:space="preserve">As the context requires </w:t>
            </w:r>
            <w:r w:rsidRPr="00A7751D">
              <w:rPr>
                <w:rFonts w:cs="Arial"/>
                <w:b/>
              </w:rPr>
              <w:t>NGET</w:t>
            </w:r>
            <w:r w:rsidRPr="007E0B31">
              <w:rPr>
                <w:rFonts w:cs="Arial"/>
              </w:rPr>
              <w:t xml:space="preserve"> and/or an </w:t>
            </w:r>
            <w:r w:rsidRPr="007E0B31">
              <w:rPr>
                <w:rFonts w:cs="Arial"/>
                <w:b/>
              </w:rPr>
              <w:t>E&amp;W Offshore Transmission Licensee</w:t>
            </w:r>
            <w:r w:rsidRPr="007E0B31">
              <w:rPr>
                <w:rFonts w:cs="Arial"/>
              </w:rPr>
              <w:t>.</w:t>
            </w:r>
          </w:p>
        </w:tc>
      </w:tr>
      <w:tr w:rsidR="000E5686" w:rsidRPr="007E0B31" w14:paraId="00495AD3" w14:textId="77777777" w:rsidTr="56193979">
        <w:trPr>
          <w:cantSplit/>
        </w:trPr>
        <w:tc>
          <w:tcPr>
            <w:tcW w:w="2884" w:type="dxa"/>
          </w:tcPr>
          <w:p w14:paraId="37CE2F19" w14:textId="77777777" w:rsidR="000E5686" w:rsidRPr="007E0B31" w:rsidRDefault="000E5686" w:rsidP="000E5686">
            <w:pPr>
              <w:pStyle w:val="Arial11Bold"/>
              <w:rPr>
                <w:rFonts w:cs="Arial"/>
              </w:rPr>
            </w:pPr>
            <w:r w:rsidRPr="007E0B31">
              <w:rPr>
                <w:rFonts w:cs="Arial"/>
              </w:rPr>
              <w:t>Relevant Party</w:t>
            </w:r>
          </w:p>
        </w:tc>
        <w:tc>
          <w:tcPr>
            <w:tcW w:w="6634" w:type="dxa"/>
          </w:tcPr>
          <w:p w14:paraId="7BF1A4B9" w14:textId="77777777" w:rsidR="000E5686" w:rsidRPr="007E0B31" w:rsidRDefault="000E5686" w:rsidP="000E5686">
            <w:pPr>
              <w:pStyle w:val="TableArial11"/>
              <w:rPr>
                <w:rFonts w:cs="Arial"/>
              </w:rPr>
            </w:pPr>
            <w:r w:rsidRPr="007E0B31">
              <w:rPr>
                <w:rFonts w:cs="Arial"/>
              </w:rPr>
              <w:t>Has the meaning given in GR15.10(a).</w:t>
            </w:r>
          </w:p>
        </w:tc>
      </w:tr>
      <w:tr w:rsidR="000E5686" w:rsidRPr="007E0B31" w14:paraId="0089BD19" w14:textId="77777777" w:rsidTr="56193979">
        <w:trPr>
          <w:cantSplit/>
        </w:trPr>
        <w:tc>
          <w:tcPr>
            <w:tcW w:w="2884" w:type="dxa"/>
          </w:tcPr>
          <w:p w14:paraId="192E0FD2" w14:textId="77777777" w:rsidR="000E5686" w:rsidRPr="007E0B31" w:rsidRDefault="000E5686" w:rsidP="000E5686">
            <w:pPr>
              <w:pStyle w:val="Arial11Bold"/>
              <w:rPr>
                <w:rFonts w:cs="Arial"/>
              </w:rPr>
            </w:pPr>
            <w:r w:rsidRPr="007E0B31">
              <w:rPr>
                <w:rFonts w:cs="Arial"/>
              </w:rPr>
              <w:t>Relevant Scottish Transmission Licensee</w:t>
            </w:r>
          </w:p>
        </w:tc>
        <w:tc>
          <w:tcPr>
            <w:tcW w:w="6634" w:type="dxa"/>
          </w:tcPr>
          <w:p w14:paraId="1721A37D" w14:textId="77777777" w:rsidR="000E5686" w:rsidRPr="007E0B31" w:rsidRDefault="000E5686" w:rsidP="000E5686">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r w:rsidRPr="007E0B31">
              <w:rPr>
                <w:rFonts w:cs="Arial"/>
              </w:rPr>
              <w:t xml:space="preserve"> and/or a </w:t>
            </w:r>
            <w:r w:rsidRPr="007E0B31">
              <w:rPr>
                <w:rFonts w:cs="Arial"/>
                <w:b/>
              </w:rPr>
              <w:t>Scottish Offshore Transmission Licensee</w:t>
            </w:r>
            <w:r w:rsidRPr="007E0B31">
              <w:rPr>
                <w:rFonts w:cs="Arial"/>
              </w:rPr>
              <w:t>.</w:t>
            </w:r>
          </w:p>
        </w:tc>
      </w:tr>
      <w:tr w:rsidR="000E5686" w:rsidRPr="007E0B31" w14:paraId="1E25E753" w14:textId="77777777" w:rsidTr="56193979">
        <w:trPr>
          <w:cantSplit/>
        </w:trPr>
        <w:tc>
          <w:tcPr>
            <w:tcW w:w="2884" w:type="dxa"/>
          </w:tcPr>
          <w:p w14:paraId="3F282714" w14:textId="77777777" w:rsidR="000E5686" w:rsidRPr="007E0B31" w:rsidRDefault="000E5686" w:rsidP="000E5686">
            <w:pPr>
              <w:pStyle w:val="Arial11Bold"/>
              <w:rPr>
                <w:rFonts w:cs="Arial"/>
              </w:rPr>
            </w:pPr>
            <w:r w:rsidRPr="007E0B31">
              <w:rPr>
                <w:rFonts w:cs="Arial"/>
              </w:rPr>
              <w:lastRenderedPageBreak/>
              <w:t>Relevant Transmission Licensee</w:t>
            </w:r>
          </w:p>
        </w:tc>
        <w:tc>
          <w:tcPr>
            <w:tcW w:w="6634" w:type="dxa"/>
          </w:tcPr>
          <w:p w14:paraId="027002BE" w14:textId="766B658F" w:rsidR="000E5686" w:rsidRPr="007E0B31" w:rsidRDefault="000E5686" w:rsidP="000E5686">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any </w:t>
            </w:r>
            <w:r w:rsidRPr="007E0B31">
              <w:rPr>
                <w:rFonts w:cs="Arial"/>
                <w:b/>
              </w:rPr>
              <w:t>Offshore Transmission Licensee</w:t>
            </w:r>
            <w:r w:rsidRPr="007E0B31">
              <w:rPr>
                <w:rFonts w:cs="Arial"/>
              </w:rPr>
              <w:t xml:space="preserve"> in its </w:t>
            </w:r>
            <w:r w:rsidRPr="007E0B31">
              <w:rPr>
                <w:rFonts w:cs="Arial"/>
                <w:b/>
              </w:rPr>
              <w:t>Transmission Area</w:t>
            </w:r>
            <w:r w:rsidRPr="007E0B31">
              <w:rPr>
                <w:rFonts w:cs="Arial"/>
              </w:rPr>
              <w:t>.</w:t>
            </w:r>
          </w:p>
        </w:tc>
      </w:tr>
      <w:tr w:rsidR="000E5686" w:rsidRPr="007E0B31" w14:paraId="2C38A6A1" w14:textId="77777777" w:rsidTr="56193979">
        <w:trPr>
          <w:cantSplit/>
        </w:trPr>
        <w:tc>
          <w:tcPr>
            <w:tcW w:w="2884" w:type="dxa"/>
          </w:tcPr>
          <w:p w14:paraId="2F282CC1" w14:textId="77777777" w:rsidR="000E5686" w:rsidRPr="007E0B31" w:rsidRDefault="000E5686" w:rsidP="000E5686">
            <w:pPr>
              <w:pStyle w:val="Arial11Bold"/>
              <w:rPr>
                <w:rFonts w:cs="Arial"/>
              </w:rPr>
            </w:pPr>
            <w:r w:rsidRPr="007E0B31">
              <w:rPr>
                <w:rFonts w:cs="Arial"/>
              </w:rPr>
              <w:t>Relevant Unit</w:t>
            </w:r>
          </w:p>
        </w:tc>
        <w:tc>
          <w:tcPr>
            <w:tcW w:w="6634" w:type="dxa"/>
          </w:tcPr>
          <w:p w14:paraId="3349AB2D" w14:textId="77777777" w:rsidR="000E5686" w:rsidRPr="007E0B31" w:rsidRDefault="000E5686" w:rsidP="000E5686">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0E5686" w:rsidRPr="007E0B31" w14:paraId="661512B9" w14:textId="77777777" w:rsidTr="56193979">
        <w:trPr>
          <w:cantSplit/>
        </w:trPr>
        <w:tc>
          <w:tcPr>
            <w:tcW w:w="2884" w:type="dxa"/>
          </w:tcPr>
          <w:p w14:paraId="145D3AB1" w14:textId="77777777" w:rsidR="000E5686" w:rsidRPr="007E0B31" w:rsidRDefault="000E5686" w:rsidP="000E5686">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0E5686" w:rsidRPr="007E0B31" w:rsidRDefault="000E5686" w:rsidP="000E5686">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0E5686" w:rsidRPr="007E0B31" w14:paraId="0FC4184C" w14:textId="77777777" w:rsidTr="56193979">
        <w:trPr>
          <w:cantSplit/>
        </w:trPr>
        <w:tc>
          <w:tcPr>
            <w:tcW w:w="2884" w:type="dxa"/>
          </w:tcPr>
          <w:p w14:paraId="517C4056" w14:textId="77777777" w:rsidR="000E5686" w:rsidRPr="007E0B31" w:rsidRDefault="000E5686" w:rsidP="000E5686">
            <w:pPr>
              <w:pStyle w:val="Arial11Bold"/>
              <w:rPr>
                <w:rFonts w:cs="Arial"/>
              </w:rPr>
            </w:pPr>
            <w:r w:rsidRPr="007E0B31">
              <w:rPr>
                <w:rFonts w:cs="Arial"/>
              </w:rPr>
              <w:t>Remote Transmission Assets</w:t>
            </w:r>
          </w:p>
        </w:tc>
        <w:tc>
          <w:tcPr>
            <w:tcW w:w="6634" w:type="dxa"/>
          </w:tcPr>
          <w:p w14:paraId="26BD0A1F" w14:textId="402ED181" w:rsidR="000E5686" w:rsidRPr="007E0B31" w:rsidRDefault="000E5686" w:rsidP="000E5686">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0E5686" w:rsidRPr="007E0B31" w:rsidRDefault="000E5686" w:rsidP="000E5686">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0E5686" w:rsidRPr="007E0B31" w14:paraId="4A5E7BA6" w14:textId="77777777" w:rsidTr="56193979">
        <w:trPr>
          <w:cantSplit/>
        </w:trPr>
        <w:tc>
          <w:tcPr>
            <w:tcW w:w="2884" w:type="dxa"/>
          </w:tcPr>
          <w:p w14:paraId="57C0BDFF" w14:textId="339174F7" w:rsidR="000E5686" w:rsidRPr="007E0B31" w:rsidRDefault="000E5686" w:rsidP="000E5686">
            <w:pPr>
              <w:pStyle w:val="Arial11Bold"/>
              <w:rPr>
                <w:rFonts w:cs="Arial"/>
              </w:rPr>
            </w:pPr>
            <w:r>
              <w:rPr>
                <w:rFonts w:cs="Arial"/>
              </w:rPr>
              <w:t>Replacement Reserves (RR)</w:t>
            </w:r>
          </w:p>
        </w:tc>
        <w:tc>
          <w:tcPr>
            <w:tcW w:w="6634" w:type="dxa"/>
          </w:tcPr>
          <w:p w14:paraId="1845D73A" w14:textId="2F61E8A5" w:rsidR="000E5686" w:rsidRPr="007E0B31" w:rsidRDefault="000E5686" w:rsidP="000E5686">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0E5686" w:rsidRPr="007E0B31" w14:paraId="3E793E1A" w14:textId="77777777" w:rsidTr="56193979">
        <w:trPr>
          <w:cantSplit/>
        </w:trPr>
        <w:tc>
          <w:tcPr>
            <w:tcW w:w="2884" w:type="dxa"/>
          </w:tcPr>
          <w:p w14:paraId="70E4C232" w14:textId="77777777" w:rsidR="000E5686" w:rsidRPr="007E0B31" w:rsidRDefault="000E5686" w:rsidP="000E5686">
            <w:pPr>
              <w:pStyle w:val="Arial11Bold"/>
              <w:rPr>
                <w:rFonts w:cs="Arial"/>
              </w:rPr>
            </w:pPr>
            <w:r w:rsidRPr="007E0B31">
              <w:rPr>
                <w:rFonts w:cs="Arial"/>
              </w:rPr>
              <w:t>Requesting Safety Co-ordinator</w:t>
            </w:r>
          </w:p>
        </w:tc>
        <w:tc>
          <w:tcPr>
            <w:tcW w:w="6634" w:type="dxa"/>
          </w:tcPr>
          <w:p w14:paraId="12FAE6E9" w14:textId="77777777" w:rsidR="000E5686" w:rsidRPr="007E0B31" w:rsidRDefault="000E5686" w:rsidP="000E5686">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0E5686" w:rsidRPr="007E0B31" w14:paraId="221B80DF" w14:textId="77777777" w:rsidTr="56193979">
        <w:trPr>
          <w:cantSplit/>
        </w:trPr>
        <w:tc>
          <w:tcPr>
            <w:tcW w:w="2884" w:type="dxa"/>
          </w:tcPr>
          <w:p w14:paraId="4C5053E5" w14:textId="77777777" w:rsidR="000E5686" w:rsidRPr="007E0B31" w:rsidRDefault="000E5686" w:rsidP="000E5686">
            <w:pPr>
              <w:pStyle w:val="Arial11Bold"/>
              <w:rPr>
                <w:rFonts w:cs="Arial"/>
              </w:rPr>
            </w:pPr>
            <w:r w:rsidRPr="007E0B31">
              <w:rPr>
                <w:rFonts w:cs="Arial"/>
              </w:rPr>
              <w:t>Responsible Engineer/ Operator</w:t>
            </w:r>
          </w:p>
        </w:tc>
        <w:tc>
          <w:tcPr>
            <w:tcW w:w="6634" w:type="dxa"/>
          </w:tcPr>
          <w:p w14:paraId="40AF59F9" w14:textId="77777777" w:rsidR="000E5686" w:rsidRPr="007E0B31" w:rsidRDefault="000E5686" w:rsidP="000E5686">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0E5686" w:rsidRPr="007E0B31" w14:paraId="43B07A92" w14:textId="77777777" w:rsidTr="56193979">
        <w:trPr>
          <w:cantSplit/>
        </w:trPr>
        <w:tc>
          <w:tcPr>
            <w:tcW w:w="2884" w:type="dxa"/>
          </w:tcPr>
          <w:p w14:paraId="142BB592" w14:textId="77777777" w:rsidR="000E5686" w:rsidRPr="007E0B31" w:rsidRDefault="000E5686" w:rsidP="000E5686">
            <w:pPr>
              <w:pStyle w:val="Arial11Bold"/>
              <w:rPr>
                <w:rFonts w:cs="Arial"/>
              </w:rPr>
            </w:pPr>
            <w:r w:rsidRPr="007E0B31">
              <w:rPr>
                <w:rFonts w:cs="Arial"/>
              </w:rPr>
              <w:t>Responsible Manager</w:t>
            </w:r>
          </w:p>
        </w:tc>
        <w:tc>
          <w:tcPr>
            <w:tcW w:w="6634" w:type="dxa"/>
          </w:tcPr>
          <w:p w14:paraId="3D10AC58" w14:textId="010E800C" w:rsidR="000E5686" w:rsidRPr="007E0B31" w:rsidRDefault="000E5686" w:rsidP="000E5686">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0E5686" w:rsidRPr="007E0B31" w14:paraId="359C52EC" w14:textId="77777777" w:rsidTr="56193979">
        <w:trPr>
          <w:cantSplit/>
        </w:trPr>
        <w:tc>
          <w:tcPr>
            <w:tcW w:w="2884" w:type="dxa"/>
          </w:tcPr>
          <w:p w14:paraId="600D70C7" w14:textId="51582C98" w:rsidR="000E5686" w:rsidRPr="007E0B31" w:rsidRDefault="000E5686" w:rsidP="000E5686">
            <w:pPr>
              <w:pStyle w:val="Arial11Bold"/>
              <w:rPr>
                <w:rFonts w:cs="Arial"/>
              </w:rPr>
            </w:pPr>
            <w:r>
              <w:rPr>
                <w:rFonts w:cs="Arial"/>
              </w:rPr>
              <w:t>Restoration Service Provider</w:t>
            </w:r>
          </w:p>
        </w:tc>
        <w:tc>
          <w:tcPr>
            <w:tcW w:w="6634" w:type="dxa"/>
          </w:tcPr>
          <w:p w14:paraId="7EAC5DED" w14:textId="212C2B15" w:rsidR="000E5686" w:rsidRPr="00A87826" w:rsidRDefault="000E5686" w:rsidP="000E5686">
            <w:pPr>
              <w:pStyle w:val="TableArial11"/>
              <w:rPr>
                <w:b/>
              </w:rPr>
            </w:pPr>
            <w:r>
              <w:rPr>
                <w:rFonts w:cs="Arial"/>
              </w:rPr>
              <w:t>A</w:t>
            </w:r>
            <w:r w:rsidRPr="00A87826">
              <w:t xml:space="preserve"> </w:t>
            </w:r>
            <w:r>
              <w:rPr>
                <w:rFonts w:cs="Arial"/>
                <w:b/>
                <w:bCs/>
              </w:rPr>
              <w:t xml:space="preserve">Black Start Service </w:t>
            </w:r>
            <w:r w:rsidR="00C74B78">
              <w:rPr>
                <w:rFonts w:cs="Arial"/>
                <w:b/>
                <w:bCs/>
              </w:rPr>
              <w:t>Provider</w:t>
            </w:r>
            <w:r w:rsidR="00C74B78">
              <w:rPr>
                <w:rFonts w:cs="Arial"/>
              </w:rPr>
              <w:t xml:space="preserve">, </w:t>
            </w:r>
            <w:r w:rsidR="00C74B78">
              <w:rPr>
                <w:rFonts w:cs="Arial"/>
                <w:b/>
                <w:bCs/>
              </w:rPr>
              <w:t xml:space="preserve">User </w:t>
            </w:r>
            <w:r w:rsidR="00C74B78" w:rsidRPr="007703DC">
              <w:rPr>
                <w:rFonts w:cs="Arial"/>
              </w:rPr>
              <w:t>or</w:t>
            </w:r>
            <w:r w:rsidR="00C74B78">
              <w:rPr>
                <w:rFonts w:cs="Arial"/>
                <w:b/>
                <w:bCs/>
              </w:rPr>
              <w:t xml:space="preserve"> Non-CUSC Party</w:t>
            </w:r>
            <w:r w:rsidR="00C74B78" w:rsidRPr="00A87826">
              <w:rPr>
                <w:b/>
              </w:rPr>
              <w:t xml:space="preserve"> </w:t>
            </w:r>
            <w:r w:rsidR="00C74B78">
              <w:rPr>
                <w:rFonts w:cs="Arial"/>
              </w:rPr>
              <w:t xml:space="preserve">with a legal or contractual obligation </w:t>
            </w:r>
            <w:r w:rsidR="00C74B78">
              <w:t>to</w:t>
            </w:r>
            <w:r w:rsidR="00C74B78">
              <w:rPr>
                <w:rFonts w:cs="Arial"/>
              </w:rPr>
              <w:t xml:space="preserve"> provide a service contributing to one or several</w:t>
            </w:r>
            <w:r w:rsidR="00C74B78" w:rsidRPr="00A87826">
              <w:t xml:space="preserve"> </w:t>
            </w:r>
            <w:r w:rsidR="00C74B78">
              <w:rPr>
                <w:rFonts w:cs="Arial"/>
              </w:rPr>
              <w:t xml:space="preserve">measures of the </w:t>
            </w:r>
            <w:r w:rsidR="00C74B78">
              <w:rPr>
                <w:rFonts w:cs="Arial"/>
                <w:b/>
                <w:bCs/>
              </w:rPr>
              <w:t>System Restoration Plan.</w:t>
            </w:r>
          </w:p>
        </w:tc>
      </w:tr>
      <w:tr w:rsidR="000E5686" w:rsidRPr="007E0B31" w14:paraId="200F923B" w14:textId="77777777" w:rsidTr="56193979">
        <w:trPr>
          <w:cantSplit/>
        </w:trPr>
        <w:tc>
          <w:tcPr>
            <w:tcW w:w="2884" w:type="dxa"/>
          </w:tcPr>
          <w:p w14:paraId="645AFB45" w14:textId="77777777" w:rsidR="000E5686" w:rsidRPr="007E0B31" w:rsidRDefault="000E5686" w:rsidP="000E5686">
            <w:pPr>
              <w:pStyle w:val="Arial11Bold"/>
              <w:rPr>
                <w:rFonts w:cs="Arial"/>
              </w:rPr>
            </w:pPr>
            <w:r w:rsidRPr="007E0B31">
              <w:rPr>
                <w:rFonts w:cs="Arial"/>
              </w:rPr>
              <w:t>Re-synchronisation</w:t>
            </w:r>
          </w:p>
        </w:tc>
        <w:tc>
          <w:tcPr>
            <w:tcW w:w="6634" w:type="dxa"/>
          </w:tcPr>
          <w:p w14:paraId="116663CE" w14:textId="77777777" w:rsidR="000E5686" w:rsidRPr="007E0B31" w:rsidRDefault="000E5686" w:rsidP="000E5686">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0E5686" w:rsidRPr="007E0B31" w14:paraId="5C8B475C" w14:textId="77777777" w:rsidTr="56193979">
        <w:trPr>
          <w:cantSplit/>
        </w:trPr>
        <w:tc>
          <w:tcPr>
            <w:tcW w:w="2884" w:type="dxa"/>
          </w:tcPr>
          <w:p w14:paraId="7A0A7098" w14:textId="6C07E83D" w:rsidR="000E5686" w:rsidRPr="00A24C6C" w:rsidRDefault="000E5686" w:rsidP="000E5686">
            <w:pPr>
              <w:pStyle w:val="Arial11Bold"/>
              <w:rPr>
                <w:rFonts w:cs="Arial"/>
              </w:rPr>
            </w:pPr>
            <w:r w:rsidRPr="00A24C6C">
              <w:rPr>
                <w:lang w:val="en-US"/>
              </w:rPr>
              <w:t>Retained EU Law</w:t>
            </w:r>
          </w:p>
        </w:tc>
        <w:tc>
          <w:tcPr>
            <w:tcW w:w="6634" w:type="dxa"/>
          </w:tcPr>
          <w:p w14:paraId="7D8E70D3" w14:textId="3160A6BF" w:rsidR="000E5686" w:rsidRPr="00A24C6C" w:rsidRDefault="000E5686" w:rsidP="000E5686">
            <w:pPr>
              <w:pStyle w:val="TableArial11"/>
              <w:rPr>
                <w:rFonts w:cs="Arial"/>
              </w:rPr>
            </w:pPr>
            <w:r w:rsidRPr="00A24C6C">
              <w:rPr>
                <w:lang w:val="en-US"/>
              </w:rPr>
              <w:t>31 December 2020 as defined in European Union (Withdrawal) Act 2018 as amended by the European Union (Withdrawal Agreement) Act 2020.</w:t>
            </w:r>
          </w:p>
        </w:tc>
      </w:tr>
      <w:tr w:rsidR="000E5686" w:rsidRPr="007E0B31" w14:paraId="6CA184A0" w14:textId="77777777" w:rsidTr="56193979">
        <w:trPr>
          <w:cantSplit/>
        </w:trPr>
        <w:tc>
          <w:tcPr>
            <w:tcW w:w="2884" w:type="dxa"/>
          </w:tcPr>
          <w:p w14:paraId="0F616CE0" w14:textId="68331982" w:rsidR="000E5686" w:rsidRPr="007E0B31" w:rsidRDefault="000E5686" w:rsidP="000E5686">
            <w:pPr>
              <w:pStyle w:val="Arial11Bold"/>
              <w:rPr>
                <w:rFonts w:cs="Arial"/>
              </w:rPr>
            </w:pPr>
            <w:r>
              <w:rPr>
                <w:rFonts w:cs="Arial"/>
              </w:rPr>
              <w:t>RR Acceptance</w:t>
            </w:r>
          </w:p>
        </w:tc>
        <w:tc>
          <w:tcPr>
            <w:tcW w:w="6634" w:type="dxa"/>
          </w:tcPr>
          <w:p w14:paraId="279A7C5B" w14:textId="3CF00C6B" w:rsidR="000E5686" w:rsidRPr="007E0B31" w:rsidRDefault="000E5686" w:rsidP="000E5686">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0E5686" w:rsidRPr="007E0B31" w14:paraId="375C4E00" w14:textId="77777777" w:rsidTr="56193979">
        <w:trPr>
          <w:cantSplit/>
        </w:trPr>
        <w:tc>
          <w:tcPr>
            <w:tcW w:w="2884" w:type="dxa"/>
          </w:tcPr>
          <w:p w14:paraId="1EAC68C5" w14:textId="2FCFB406" w:rsidR="000E5686" w:rsidRDefault="000E5686" w:rsidP="000E5686">
            <w:pPr>
              <w:pStyle w:val="Arial11Bold"/>
              <w:rPr>
                <w:rFonts w:cs="Arial"/>
              </w:rPr>
            </w:pPr>
            <w:r>
              <w:rPr>
                <w:rFonts w:cs="Arial"/>
              </w:rPr>
              <w:t>Restricted</w:t>
            </w:r>
          </w:p>
        </w:tc>
        <w:tc>
          <w:tcPr>
            <w:tcW w:w="6634" w:type="dxa"/>
          </w:tcPr>
          <w:p w14:paraId="573C1772" w14:textId="01CB4CF7" w:rsidR="000E5686" w:rsidRPr="008D5BEE" w:rsidRDefault="000E5686" w:rsidP="000E5686">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0E5686" w:rsidRPr="007E0B31" w14:paraId="43440108" w14:textId="77777777" w:rsidTr="56193979">
        <w:trPr>
          <w:cantSplit/>
        </w:trPr>
        <w:tc>
          <w:tcPr>
            <w:tcW w:w="2884" w:type="dxa"/>
          </w:tcPr>
          <w:p w14:paraId="2D0B4C2D" w14:textId="026534D0" w:rsidR="000E5686" w:rsidRPr="000B7208" w:rsidRDefault="000E5686" w:rsidP="000E5686">
            <w:pPr>
              <w:pStyle w:val="Arial11Bold"/>
              <w:rPr>
                <w:rFonts w:cs="Arial"/>
              </w:rPr>
            </w:pPr>
            <w:r w:rsidRPr="002510FF">
              <w:rPr>
                <w:rFonts w:cs="Arial"/>
                <w:bCs/>
              </w:rPr>
              <w:t>ROCOF</w:t>
            </w:r>
          </w:p>
        </w:tc>
        <w:tc>
          <w:tcPr>
            <w:tcW w:w="6634" w:type="dxa"/>
          </w:tcPr>
          <w:p w14:paraId="257637B6" w14:textId="7FA7C548" w:rsidR="000E5686" w:rsidRPr="000B7208" w:rsidRDefault="000E5686" w:rsidP="000E5686">
            <w:pPr>
              <w:pStyle w:val="TableArial11"/>
              <w:rPr>
                <w:rFonts w:cs="Arial"/>
                <w:b/>
              </w:rPr>
            </w:pPr>
            <w:r w:rsidRPr="002510FF">
              <w:rPr>
                <w:rFonts w:cs="Arial"/>
                <w:b/>
              </w:rPr>
              <w:t>Rate of Change of Frequency</w:t>
            </w:r>
          </w:p>
        </w:tc>
      </w:tr>
      <w:tr w:rsidR="000E5686" w:rsidRPr="007E0B31" w14:paraId="724EBAD0" w14:textId="77777777" w:rsidTr="56193979">
        <w:trPr>
          <w:cantSplit/>
        </w:trPr>
        <w:tc>
          <w:tcPr>
            <w:tcW w:w="2884" w:type="dxa"/>
          </w:tcPr>
          <w:p w14:paraId="389CD79A" w14:textId="38EDBFB4" w:rsidR="000E5686" w:rsidRDefault="000E5686" w:rsidP="000E5686">
            <w:pPr>
              <w:pStyle w:val="Arial11Bold"/>
              <w:rPr>
                <w:rFonts w:cs="Arial"/>
              </w:rPr>
            </w:pPr>
            <w:r>
              <w:rPr>
                <w:rFonts w:cs="Arial"/>
              </w:rPr>
              <w:t>RR Instruction</w:t>
            </w:r>
          </w:p>
        </w:tc>
        <w:tc>
          <w:tcPr>
            <w:tcW w:w="6634" w:type="dxa"/>
          </w:tcPr>
          <w:p w14:paraId="74080257" w14:textId="66AE87CD" w:rsidR="000E5686" w:rsidRPr="008D5BEE" w:rsidRDefault="000E5686" w:rsidP="000E5686">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0E5686" w:rsidRPr="007E0B31" w14:paraId="0F2AB24C" w14:textId="77777777" w:rsidTr="56193979">
        <w:trPr>
          <w:cantSplit/>
        </w:trPr>
        <w:tc>
          <w:tcPr>
            <w:tcW w:w="2884" w:type="dxa"/>
          </w:tcPr>
          <w:p w14:paraId="1069A459" w14:textId="77777777" w:rsidR="000E5686" w:rsidRPr="007E0B31" w:rsidRDefault="000E5686" w:rsidP="000E5686">
            <w:pPr>
              <w:pStyle w:val="Arial11Bold"/>
              <w:rPr>
                <w:rFonts w:cs="Arial"/>
              </w:rPr>
            </w:pPr>
            <w:r w:rsidRPr="007E0B31">
              <w:rPr>
                <w:rFonts w:cs="Arial"/>
              </w:rPr>
              <w:lastRenderedPageBreak/>
              <w:t>Safety Co-ordinator</w:t>
            </w:r>
          </w:p>
        </w:tc>
        <w:tc>
          <w:tcPr>
            <w:tcW w:w="6634" w:type="dxa"/>
          </w:tcPr>
          <w:p w14:paraId="3FD2A5AD" w14:textId="77777777" w:rsidR="000E5686" w:rsidRPr="007E0B31" w:rsidRDefault="000E5686" w:rsidP="000E5686">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0E5686" w:rsidRPr="007E0B31" w14:paraId="3A1DC384" w14:textId="77777777" w:rsidTr="56193979">
        <w:trPr>
          <w:cantSplit/>
        </w:trPr>
        <w:tc>
          <w:tcPr>
            <w:tcW w:w="2884" w:type="dxa"/>
          </w:tcPr>
          <w:p w14:paraId="7406B5EB" w14:textId="77777777" w:rsidR="000E5686" w:rsidRPr="007E0B31" w:rsidRDefault="000E5686" w:rsidP="000E5686">
            <w:pPr>
              <w:pStyle w:val="Arial11Bold"/>
              <w:rPr>
                <w:rFonts w:cs="Arial"/>
              </w:rPr>
            </w:pPr>
            <w:r w:rsidRPr="007E0B31">
              <w:rPr>
                <w:rFonts w:cs="Arial"/>
              </w:rPr>
              <w:t xml:space="preserve">Safety From </w:t>
            </w:r>
            <w:proofErr w:type="gramStart"/>
            <w:r w:rsidRPr="007E0B31">
              <w:rPr>
                <w:rFonts w:cs="Arial"/>
              </w:rPr>
              <w:t>The</w:t>
            </w:r>
            <w:proofErr w:type="gramEnd"/>
            <w:r w:rsidRPr="007E0B31">
              <w:rPr>
                <w:rFonts w:cs="Arial"/>
              </w:rPr>
              <w:t xml:space="preserve"> System</w:t>
            </w:r>
          </w:p>
        </w:tc>
        <w:tc>
          <w:tcPr>
            <w:tcW w:w="6634" w:type="dxa"/>
          </w:tcPr>
          <w:p w14:paraId="407DEDEF" w14:textId="77777777" w:rsidR="000E5686" w:rsidRPr="007E0B31" w:rsidRDefault="000E5686" w:rsidP="000E5686">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0E5686" w:rsidRPr="007E0B31" w14:paraId="70243D83" w14:textId="77777777" w:rsidTr="56193979">
        <w:trPr>
          <w:cantSplit/>
        </w:trPr>
        <w:tc>
          <w:tcPr>
            <w:tcW w:w="2884" w:type="dxa"/>
          </w:tcPr>
          <w:p w14:paraId="22E262B1" w14:textId="77777777" w:rsidR="000E5686" w:rsidRPr="007E0B31" w:rsidRDefault="000E5686" w:rsidP="000E5686">
            <w:pPr>
              <w:pStyle w:val="Arial11Bold"/>
              <w:rPr>
                <w:rFonts w:cs="Arial"/>
              </w:rPr>
            </w:pPr>
            <w:r w:rsidRPr="007E0B31">
              <w:rPr>
                <w:rFonts w:cs="Arial"/>
              </w:rPr>
              <w:t xml:space="preserve">Safety Key </w:t>
            </w:r>
          </w:p>
        </w:tc>
        <w:tc>
          <w:tcPr>
            <w:tcW w:w="6634" w:type="dxa"/>
          </w:tcPr>
          <w:p w14:paraId="61F0DB91" w14:textId="77777777" w:rsidR="000E5686" w:rsidRPr="007E0B31" w:rsidRDefault="000E5686" w:rsidP="000E5686">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0E5686" w:rsidRPr="007E0B31" w14:paraId="30E0A369" w14:textId="77777777" w:rsidTr="56193979">
        <w:trPr>
          <w:cantSplit/>
        </w:trPr>
        <w:tc>
          <w:tcPr>
            <w:tcW w:w="2884" w:type="dxa"/>
          </w:tcPr>
          <w:p w14:paraId="3958C3C0" w14:textId="77777777" w:rsidR="000E5686" w:rsidRPr="007E0B31" w:rsidRDefault="000E5686" w:rsidP="000E5686">
            <w:pPr>
              <w:pStyle w:val="Arial11Bold"/>
              <w:rPr>
                <w:rFonts w:cs="Arial"/>
              </w:rPr>
            </w:pPr>
            <w:r w:rsidRPr="007E0B31">
              <w:rPr>
                <w:rFonts w:cs="Arial"/>
              </w:rPr>
              <w:t>Safety Log</w:t>
            </w:r>
          </w:p>
        </w:tc>
        <w:tc>
          <w:tcPr>
            <w:tcW w:w="6634" w:type="dxa"/>
          </w:tcPr>
          <w:p w14:paraId="1D5A6BA7" w14:textId="77777777" w:rsidR="000E5686" w:rsidRPr="007E0B31" w:rsidRDefault="000E5686" w:rsidP="000E5686">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0E5686" w:rsidRPr="007E0B31" w14:paraId="7B8B0D19" w14:textId="77777777" w:rsidTr="56193979">
        <w:trPr>
          <w:cantSplit/>
        </w:trPr>
        <w:tc>
          <w:tcPr>
            <w:tcW w:w="2884" w:type="dxa"/>
          </w:tcPr>
          <w:p w14:paraId="34E9C066" w14:textId="77777777" w:rsidR="000E5686" w:rsidRPr="007E0B31" w:rsidRDefault="000E5686" w:rsidP="000E5686">
            <w:pPr>
              <w:pStyle w:val="Arial11Bold"/>
              <w:rPr>
                <w:rFonts w:cs="Arial"/>
              </w:rPr>
            </w:pPr>
            <w:r w:rsidRPr="007E0B31">
              <w:rPr>
                <w:rFonts w:cs="Arial"/>
              </w:rPr>
              <w:t>Safety Precautions</w:t>
            </w:r>
          </w:p>
        </w:tc>
        <w:tc>
          <w:tcPr>
            <w:tcW w:w="6634" w:type="dxa"/>
          </w:tcPr>
          <w:p w14:paraId="0686C6F3" w14:textId="77777777" w:rsidR="000E5686" w:rsidRPr="007E0B31" w:rsidRDefault="000E5686" w:rsidP="000E5686">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0E5686" w:rsidRPr="007E0B31" w14:paraId="5883E205" w14:textId="77777777" w:rsidTr="56193979">
        <w:trPr>
          <w:cantSplit/>
        </w:trPr>
        <w:tc>
          <w:tcPr>
            <w:tcW w:w="2884" w:type="dxa"/>
          </w:tcPr>
          <w:p w14:paraId="20827A76" w14:textId="77777777" w:rsidR="000E5686" w:rsidRPr="007E0B31" w:rsidRDefault="000E5686" w:rsidP="000E5686">
            <w:pPr>
              <w:pStyle w:val="Arial11Bold"/>
              <w:rPr>
                <w:rFonts w:cs="Arial"/>
              </w:rPr>
            </w:pPr>
            <w:r w:rsidRPr="007E0B31">
              <w:rPr>
                <w:rFonts w:cs="Arial"/>
              </w:rPr>
              <w:t>Safety Rules</w:t>
            </w:r>
          </w:p>
        </w:tc>
        <w:tc>
          <w:tcPr>
            <w:tcW w:w="6634" w:type="dxa"/>
          </w:tcPr>
          <w:p w14:paraId="48A0B671" w14:textId="174D5A7A" w:rsidR="000E5686" w:rsidRPr="007E0B31" w:rsidRDefault="000E5686" w:rsidP="000E5686">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0E5686" w:rsidRPr="007E0B31" w14:paraId="44AE80E0" w14:textId="77777777" w:rsidTr="56193979">
        <w:trPr>
          <w:cantSplit/>
        </w:trPr>
        <w:tc>
          <w:tcPr>
            <w:tcW w:w="2884" w:type="dxa"/>
          </w:tcPr>
          <w:p w14:paraId="5682B2E8" w14:textId="77777777" w:rsidR="000E5686" w:rsidRPr="007E0B31" w:rsidRDefault="000E5686" w:rsidP="000E5686">
            <w:pPr>
              <w:pStyle w:val="Arial11Bold"/>
              <w:rPr>
                <w:rFonts w:cs="Arial"/>
              </w:rPr>
            </w:pPr>
            <w:r w:rsidRPr="007E0B31">
              <w:rPr>
                <w:rFonts w:cs="Arial"/>
              </w:rPr>
              <w:t>Scottish Offshore Transmission System</w:t>
            </w:r>
          </w:p>
        </w:tc>
        <w:tc>
          <w:tcPr>
            <w:tcW w:w="6634" w:type="dxa"/>
          </w:tcPr>
          <w:p w14:paraId="6F1646FE" w14:textId="77777777" w:rsidR="000E5686" w:rsidRPr="007E0B31" w:rsidRDefault="000E5686" w:rsidP="000E5686">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0E5686" w:rsidRPr="007E0B31" w14:paraId="4EC37483" w14:textId="77777777" w:rsidTr="56193979">
        <w:trPr>
          <w:cantSplit/>
        </w:trPr>
        <w:tc>
          <w:tcPr>
            <w:tcW w:w="2884" w:type="dxa"/>
          </w:tcPr>
          <w:p w14:paraId="7592DBED" w14:textId="77777777" w:rsidR="000E5686" w:rsidRPr="007E0B31" w:rsidRDefault="000E5686" w:rsidP="000E5686">
            <w:pPr>
              <w:pStyle w:val="Arial11Bold"/>
              <w:rPr>
                <w:rFonts w:cs="Arial"/>
              </w:rPr>
            </w:pPr>
            <w:r w:rsidRPr="007E0B31">
              <w:rPr>
                <w:rFonts w:cs="Arial"/>
              </w:rPr>
              <w:t>Scottish Offshore Transmission Licensee</w:t>
            </w:r>
          </w:p>
        </w:tc>
        <w:tc>
          <w:tcPr>
            <w:tcW w:w="6634" w:type="dxa"/>
          </w:tcPr>
          <w:p w14:paraId="1E0C090A" w14:textId="77777777" w:rsidR="000E5686" w:rsidRPr="007E0B31" w:rsidRDefault="000E5686" w:rsidP="000E5686">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0E5686" w:rsidRPr="007E0B31" w14:paraId="46996A6A" w14:textId="77777777" w:rsidTr="56193979">
        <w:trPr>
          <w:cantSplit/>
        </w:trPr>
        <w:tc>
          <w:tcPr>
            <w:tcW w:w="2884" w:type="dxa"/>
          </w:tcPr>
          <w:p w14:paraId="3B59A20D" w14:textId="77777777" w:rsidR="000E5686" w:rsidRPr="007E0B31" w:rsidRDefault="000E5686" w:rsidP="000E5686">
            <w:pPr>
              <w:pStyle w:val="Arial11Bold"/>
              <w:rPr>
                <w:rFonts w:cs="Arial"/>
              </w:rPr>
            </w:pPr>
            <w:r w:rsidRPr="007E0B31">
              <w:rPr>
                <w:rFonts w:cs="Arial"/>
              </w:rPr>
              <w:t>Scottish Transmission System</w:t>
            </w:r>
          </w:p>
        </w:tc>
        <w:tc>
          <w:tcPr>
            <w:tcW w:w="6634" w:type="dxa"/>
          </w:tcPr>
          <w:p w14:paraId="78AAAC1A" w14:textId="77777777" w:rsidR="000E5686" w:rsidRPr="007E0B31" w:rsidRDefault="000E5686" w:rsidP="000E5686">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r w:rsidRPr="007E0B31">
              <w:rPr>
                <w:rFonts w:cs="Arial"/>
              </w:rPr>
              <w:t xml:space="preserve"> and any </w:t>
            </w:r>
            <w:r w:rsidRPr="007E0B31">
              <w:rPr>
                <w:rFonts w:cs="Arial"/>
                <w:b/>
              </w:rPr>
              <w:t>Scottish Offshore Transmission Systems</w:t>
            </w:r>
            <w:r w:rsidRPr="007E0B31">
              <w:rPr>
                <w:rFonts w:cs="Arial"/>
              </w:rPr>
              <w:t>.</w:t>
            </w:r>
          </w:p>
        </w:tc>
      </w:tr>
      <w:tr w:rsidR="000E5686" w:rsidRPr="007E0B31" w14:paraId="51287B91" w14:textId="77777777" w:rsidTr="56193979">
        <w:trPr>
          <w:cantSplit/>
        </w:trPr>
        <w:tc>
          <w:tcPr>
            <w:tcW w:w="2884" w:type="dxa"/>
          </w:tcPr>
          <w:p w14:paraId="06943FD9" w14:textId="77777777" w:rsidR="000E5686" w:rsidRPr="007E0B31" w:rsidRDefault="000E5686" w:rsidP="000E5686">
            <w:pPr>
              <w:pStyle w:val="Arial11Bold"/>
              <w:rPr>
                <w:rFonts w:cs="Arial"/>
              </w:rPr>
            </w:pPr>
            <w:r w:rsidRPr="007E0B31">
              <w:rPr>
                <w:rFonts w:cs="Arial"/>
              </w:rPr>
              <w:t>Scottish User</w:t>
            </w:r>
          </w:p>
        </w:tc>
        <w:tc>
          <w:tcPr>
            <w:tcW w:w="6634" w:type="dxa"/>
          </w:tcPr>
          <w:p w14:paraId="00622B6C" w14:textId="77777777" w:rsidR="000E5686" w:rsidRPr="007E0B31" w:rsidRDefault="000E5686" w:rsidP="000E5686">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0E5686" w:rsidRPr="007E0B31" w14:paraId="3C0B3E03" w14:textId="77777777" w:rsidTr="56193979">
        <w:trPr>
          <w:cantSplit/>
        </w:trPr>
        <w:tc>
          <w:tcPr>
            <w:tcW w:w="2884" w:type="dxa"/>
          </w:tcPr>
          <w:p w14:paraId="0790467A" w14:textId="0FEE74A2" w:rsidR="000E5686" w:rsidRPr="007E0B31" w:rsidRDefault="000E5686" w:rsidP="000E5686">
            <w:pPr>
              <w:pStyle w:val="Arial11Bold"/>
              <w:rPr>
                <w:rFonts w:cs="Arial"/>
              </w:rPr>
            </w:pPr>
            <w:r>
              <w:rPr>
                <w:rFonts w:cs="Arial"/>
              </w:rPr>
              <w:t>Secondary BM Unit</w:t>
            </w:r>
          </w:p>
        </w:tc>
        <w:tc>
          <w:tcPr>
            <w:tcW w:w="6634" w:type="dxa"/>
          </w:tcPr>
          <w:p w14:paraId="44EC65D4" w14:textId="2371A3C1" w:rsidR="000E5686" w:rsidRPr="007E0B31" w:rsidRDefault="000E5686" w:rsidP="000E5686">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0E5686" w:rsidRPr="007E0B31" w14:paraId="76062AB2" w14:textId="77777777" w:rsidTr="56193979">
        <w:trPr>
          <w:cantSplit/>
        </w:trPr>
        <w:tc>
          <w:tcPr>
            <w:tcW w:w="2884" w:type="dxa"/>
          </w:tcPr>
          <w:p w14:paraId="19193F66" w14:textId="77777777" w:rsidR="000E5686" w:rsidRPr="007E0B31" w:rsidRDefault="000E5686" w:rsidP="000E5686">
            <w:pPr>
              <w:pStyle w:val="Arial11Bold"/>
              <w:rPr>
                <w:rFonts w:cs="Arial"/>
              </w:rPr>
            </w:pPr>
            <w:r w:rsidRPr="007E0B31">
              <w:rPr>
                <w:rFonts w:cs="Arial"/>
              </w:rPr>
              <w:t>Secondary Response</w:t>
            </w:r>
          </w:p>
        </w:tc>
        <w:tc>
          <w:tcPr>
            <w:tcW w:w="6634" w:type="dxa"/>
          </w:tcPr>
          <w:p w14:paraId="78A1E61F" w14:textId="77777777" w:rsidR="000E5686" w:rsidRPr="007E0B31" w:rsidRDefault="000E5686" w:rsidP="000E5686">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0E5686" w:rsidRPr="007E0B31" w14:paraId="564540DA" w14:textId="77777777" w:rsidTr="56193979">
        <w:trPr>
          <w:cantSplit/>
        </w:trPr>
        <w:tc>
          <w:tcPr>
            <w:tcW w:w="2884" w:type="dxa"/>
          </w:tcPr>
          <w:p w14:paraId="65A0DD2E" w14:textId="77777777" w:rsidR="000E5686" w:rsidRPr="007E0B31" w:rsidRDefault="000E5686" w:rsidP="000E5686">
            <w:pPr>
              <w:pStyle w:val="Arial11Bold"/>
              <w:rPr>
                <w:rFonts w:cs="Arial"/>
              </w:rPr>
            </w:pPr>
            <w:r w:rsidRPr="007E0B31">
              <w:rPr>
                <w:rFonts w:cs="Arial"/>
              </w:rPr>
              <w:lastRenderedPageBreak/>
              <w:t>Secretary of State</w:t>
            </w:r>
          </w:p>
        </w:tc>
        <w:tc>
          <w:tcPr>
            <w:tcW w:w="6634" w:type="dxa"/>
          </w:tcPr>
          <w:p w14:paraId="67522AEA" w14:textId="77777777" w:rsidR="000E5686" w:rsidRPr="007E0B31" w:rsidRDefault="000E5686" w:rsidP="000E5686">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0E5686" w:rsidRPr="007E0B31" w14:paraId="240349FB" w14:textId="77777777" w:rsidTr="56193979">
        <w:trPr>
          <w:cantSplit/>
        </w:trPr>
        <w:tc>
          <w:tcPr>
            <w:tcW w:w="2884" w:type="dxa"/>
          </w:tcPr>
          <w:p w14:paraId="39D5CFF9" w14:textId="77777777" w:rsidR="000E5686" w:rsidRPr="007E0B31" w:rsidRDefault="000E5686" w:rsidP="000E5686">
            <w:pPr>
              <w:pStyle w:val="Arial11Bold"/>
              <w:rPr>
                <w:rFonts w:cs="Arial"/>
              </w:rPr>
            </w:pPr>
            <w:r w:rsidRPr="007E0B31">
              <w:rPr>
                <w:rFonts w:cs="Arial"/>
              </w:rPr>
              <w:t>Secured Event</w:t>
            </w:r>
          </w:p>
        </w:tc>
        <w:tc>
          <w:tcPr>
            <w:tcW w:w="6634" w:type="dxa"/>
          </w:tcPr>
          <w:p w14:paraId="5A98690F" w14:textId="77777777" w:rsidR="000E5686" w:rsidRPr="007E0B31" w:rsidRDefault="000E5686" w:rsidP="000E5686">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0E5686" w:rsidRPr="007E0B31" w14:paraId="646622AD" w14:textId="77777777" w:rsidTr="56193979">
        <w:trPr>
          <w:cantSplit/>
        </w:trPr>
        <w:tc>
          <w:tcPr>
            <w:tcW w:w="2884" w:type="dxa"/>
          </w:tcPr>
          <w:p w14:paraId="2D39DA62" w14:textId="77777777" w:rsidR="000E5686" w:rsidRPr="007E0B31" w:rsidRDefault="000E5686" w:rsidP="000E5686">
            <w:pPr>
              <w:pStyle w:val="Arial11Bold"/>
              <w:rPr>
                <w:rFonts w:cs="Arial"/>
              </w:rPr>
            </w:pPr>
            <w:r w:rsidRPr="007E0B31">
              <w:rPr>
                <w:rFonts w:cs="Arial"/>
              </w:rPr>
              <w:t>Security and Quality of Supply Standard (SQSS)</w:t>
            </w:r>
          </w:p>
        </w:tc>
        <w:tc>
          <w:tcPr>
            <w:tcW w:w="6634" w:type="dxa"/>
          </w:tcPr>
          <w:p w14:paraId="1F7B9DEC" w14:textId="77777777" w:rsidR="000E5686" w:rsidRPr="007E0B31" w:rsidRDefault="000E5686" w:rsidP="000E5686">
            <w:pPr>
              <w:pStyle w:val="TableArial11"/>
              <w:rPr>
                <w:rFonts w:cs="Arial"/>
              </w:rPr>
            </w:pPr>
            <w:r w:rsidRPr="007E0B31">
              <w:rPr>
                <w:rFonts w:cs="Arial"/>
              </w:rPr>
              <w:t xml:space="preserve">The version of the document entitled ‘Security and Quality of Supply Standard’ established pursuant to the </w:t>
            </w:r>
            <w:r w:rsidRPr="007E0B31">
              <w:rPr>
                <w:rFonts w:cs="Arial"/>
                <w:b/>
              </w:rPr>
              <w:t>Transmission Licence</w:t>
            </w:r>
            <w:r w:rsidRPr="007E0B31">
              <w:rPr>
                <w:rFonts w:cs="Arial"/>
              </w:rPr>
              <w:t xml:space="preserve"> in force at the time of entering into the relevant </w:t>
            </w:r>
            <w:r w:rsidRPr="007E0B31">
              <w:rPr>
                <w:rFonts w:cs="Arial"/>
                <w:b/>
              </w:rPr>
              <w:t>Bilateral Agreement</w:t>
            </w:r>
            <w:r w:rsidRPr="007E0B31">
              <w:rPr>
                <w:rFonts w:cs="Arial"/>
              </w:rPr>
              <w:t>.</w:t>
            </w:r>
          </w:p>
        </w:tc>
      </w:tr>
      <w:tr w:rsidR="000E5686" w:rsidRPr="007E0B31" w14:paraId="6D1F96AD" w14:textId="77777777" w:rsidTr="56193979">
        <w:trPr>
          <w:cantSplit/>
        </w:trPr>
        <w:tc>
          <w:tcPr>
            <w:tcW w:w="2884" w:type="dxa"/>
          </w:tcPr>
          <w:p w14:paraId="3D4D2CAD" w14:textId="77777777" w:rsidR="000E5686" w:rsidRPr="007E0B31" w:rsidRDefault="000E5686" w:rsidP="000E5686">
            <w:pPr>
              <w:pStyle w:val="Arial11Bold"/>
              <w:rPr>
                <w:rFonts w:cs="Arial"/>
              </w:rPr>
            </w:pPr>
            <w:r w:rsidRPr="007E0B31">
              <w:rPr>
                <w:rFonts w:cs="Arial"/>
              </w:rPr>
              <w:t>Self-Governance Criteria</w:t>
            </w:r>
          </w:p>
        </w:tc>
        <w:tc>
          <w:tcPr>
            <w:tcW w:w="6634" w:type="dxa"/>
          </w:tcPr>
          <w:p w14:paraId="54B7BCEB" w14:textId="77777777" w:rsidR="000E5686" w:rsidRPr="007E0B31" w:rsidRDefault="000E5686" w:rsidP="000E5686">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0E5686" w:rsidRPr="007E0B31" w:rsidRDefault="000E5686" w:rsidP="000E5686">
            <w:pPr>
              <w:pStyle w:val="TableArial11"/>
              <w:numPr>
                <w:ilvl w:val="0"/>
                <w:numId w:val="8"/>
              </w:numPr>
              <w:rPr>
                <w:rFonts w:cs="Arial"/>
              </w:rPr>
            </w:pPr>
            <w:r w:rsidRPr="007E0B31">
              <w:rPr>
                <w:rFonts w:cs="Arial"/>
              </w:rPr>
              <w:t>is unlikely to have a material effect on:</w:t>
            </w:r>
          </w:p>
          <w:p w14:paraId="0AFA7F7C" w14:textId="77777777" w:rsidR="000E5686" w:rsidRPr="007E0B31" w:rsidRDefault="000E5686" w:rsidP="000E5686">
            <w:pPr>
              <w:pStyle w:val="TableArial11"/>
              <w:numPr>
                <w:ilvl w:val="0"/>
                <w:numId w:val="9"/>
              </w:numPr>
              <w:rPr>
                <w:rFonts w:cs="Arial"/>
              </w:rPr>
            </w:pPr>
            <w:r w:rsidRPr="007E0B31">
              <w:rPr>
                <w:rFonts w:cs="Arial"/>
              </w:rPr>
              <w:t>existing or future electricity consumers; and</w:t>
            </w:r>
          </w:p>
          <w:p w14:paraId="46F9696D" w14:textId="29B1C8A6" w:rsidR="000E5686" w:rsidRPr="007E0B31" w:rsidRDefault="000E5686" w:rsidP="000E5686">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w:t>
            </w:r>
            <w:proofErr w:type="gramStart"/>
            <w:r w:rsidRPr="007E0B31">
              <w:rPr>
                <w:rFonts w:cs="Arial"/>
              </w:rPr>
              <w:t>distribution</w:t>
            </w:r>
            <w:proofErr w:type="gramEnd"/>
            <w:r w:rsidRPr="007E0B31">
              <w:rPr>
                <w:rFonts w:cs="Arial"/>
              </w:rPr>
              <w:t xml:space="preserve"> or supply of electricity; and</w:t>
            </w:r>
          </w:p>
          <w:p w14:paraId="694E48F8" w14:textId="77777777" w:rsidR="000E5686" w:rsidRPr="007E0B31" w:rsidRDefault="000E5686" w:rsidP="000E5686">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0E5686" w:rsidRPr="007E0B31" w:rsidRDefault="000E5686" w:rsidP="000E5686">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0E5686" w:rsidRPr="007E0B31" w:rsidRDefault="000E5686" w:rsidP="000E5686">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0E5686" w:rsidRPr="00612E81" w:rsidRDefault="000E5686" w:rsidP="000E5686">
            <w:pPr>
              <w:pStyle w:val="TableArial11"/>
              <w:numPr>
                <w:ilvl w:val="0"/>
                <w:numId w:val="8"/>
              </w:numPr>
              <w:rPr>
                <w:rFonts w:cs="Arial"/>
              </w:rPr>
            </w:pPr>
            <w:r w:rsidRPr="00612E81">
              <w:rPr>
                <w:rFonts w:cs="Arial"/>
              </w:rPr>
              <w:t>is unlikely to discriminate between different classes of Users.</w:t>
            </w:r>
          </w:p>
          <w:p w14:paraId="766072C3" w14:textId="0AB255AC" w:rsidR="000E5686" w:rsidRPr="007E0B31" w:rsidRDefault="000E5686" w:rsidP="000E5686">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0E5686" w:rsidRPr="007E0B31" w14:paraId="519D0516" w14:textId="77777777" w:rsidTr="56193979">
        <w:trPr>
          <w:cantSplit/>
        </w:trPr>
        <w:tc>
          <w:tcPr>
            <w:tcW w:w="2884" w:type="dxa"/>
          </w:tcPr>
          <w:p w14:paraId="6FE46427" w14:textId="77777777" w:rsidR="000E5686" w:rsidRPr="007E0B31" w:rsidRDefault="000E5686" w:rsidP="000E5686">
            <w:pPr>
              <w:pStyle w:val="Arial11Bold"/>
              <w:rPr>
                <w:rFonts w:cs="Arial"/>
              </w:rPr>
            </w:pPr>
            <w:r w:rsidRPr="007E0B31">
              <w:rPr>
                <w:rFonts w:cs="Arial"/>
              </w:rPr>
              <w:t>Self-Governance Modifications</w:t>
            </w:r>
          </w:p>
        </w:tc>
        <w:tc>
          <w:tcPr>
            <w:tcW w:w="6634" w:type="dxa"/>
          </w:tcPr>
          <w:p w14:paraId="27E32F5F" w14:textId="77777777" w:rsidR="000E5686" w:rsidRPr="007E0B31" w:rsidRDefault="000E5686" w:rsidP="000E5686">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0E5686" w:rsidRPr="007E0B31" w14:paraId="6A0ED69B" w14:textId="77777777" w:rsidTr="56193979">
        <w:trPr>
          <w:cantSplit/>
        </w:trPr>
        <w:tc>
          <w:tcPr>
            <w:tcW w:w="2884" w:type="dxa"/>
          </w:tcPr>
          <w:p w14:paraId="0FD8F1F7" w14:textId="77777777" w:rsidR="000E5686" w:rsidRPr="007E0B31" w:rsidRDefault="000E5686" w:rsidP="000E5686">
            <w:pPr>
              <w:pStyle w:val="Arial11Bold"/>
              <w:rPr>
                <w:rFonts w:cs="Arial"/>
              </w:rPr>
            </w:pPr>
            <w:r w:rsidRPr="007E0B31">
              <w:rPr>
                <w:rFonts w:cs="Arial"/>
              </w:rPr>
              <w:t>Self-Governance Statement</w:t>
            </w:r>
          </w:p>
        </w:tc>
        <w:tc>
          <w:tcPr>
            <w:tcW w:w="6634" w:type="dxa"/>
          </w:tcPr>
          <w:p w14:paraId="10C74376" w14:textId="77777777" w:rsidR="000E5686" w:rsidRPr="007E0B31" w:rsidRDefault="000E5686" w:rsidP="000E5686">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0E5686" w:rsidRPr="007E0B31" w:rsidRDefault="000E5686" w:rsidP="000E5686">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w:t>
            </w:r>
            <w:proofErr w:type="gramStart"/>
            <w:r w:rsidRPr="007E0B31">
              <w:rPr>
                <w:rFonts w:cs="Arial"/>
              </w:rPr>
              <w:t>met</w:t>
            </w:r>
            <w:proofErr w:type="gramEnd"/>
            <w:r w:rsidRPr="007E0B31">
              <w:rPr>
                <w:rFonts w:cs="Arial"/>
              </w:rPr>
              <w:t xml:space="preserve">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0E5686" w:rsidRPr="007E0B31" w:rsidRDefault="000E5686" w:rsidP="000E5686">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0E5686" w:rsidRPr="007E0B31" w14:paraId="136D3FE1" w14:textId="77777777" w:rsidTr="56193979">
        <w:trPr>
          <w:cantSplit/>
        </w:trPr>
        <w:tc>
          <w:tcPr>
            <w:tcW w:w="2884" w:type="dxa"/>
          </w:tcPr>
          <w:p w14:paraId="564BE747" w14:textId="77777777" w:rsidR="000E5686" w:rsidRPr="007E0B31" w:rsidRDefault="000E5686" w:rsidP="000E5686">
            <w:pPr>
              <w:pStyle w:val="Arial11Bold"/>
              <w:rPr>
                <w:rFonts w:cs="Arial"/>
              </w:rPr>
            </w:pPr>
            <w:r w:rsidRPr="007E0B31">
              <w:rPr>
                <w:rFonts w:cs="Arial"/>
              </w:rPr>
              <w:t>Setpoint Voltage</w:t>
            </w:r>
          </w:p>
        </w:tc>
        <w:tc>
          <w:tcPr>
            <w:tcW w:w="6634" w:type="dxa"/>
          </w:tcPr>
          <w:p w14:paraId="38F46902" w14:textId="77777777" w:rsidR="000E5686" w:rsidRPr="007E0B31" w:rsidRDefault="000E5686" w:rsidP="000E5686">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0E5686" w:rsidRPr="007E0B31" w14:paraId="2C5B1DCD" w14:textId="77777777" w:rsidTr="56193979">
        <w:trPr>
          <w:cantSplit/>
        </w:trPr>
        <w:tc>
          <w:tcPr>
            <w:tcW w:w="2884" w:type="dxa"/>
          </w:tcPr>
          <w:p w14:paraId="61385F85" w14:textId="77777777" w:rsidR="000E5686" w:rsidRPr="007E0B31" w:rsidRDefault="000E5686" w:rsidP="000E5686">
            <w:pPr>
              <w:pStyle w:val="Arial11Bold"/>
              <w:rPr>
                <w:rFonts w:cs="Arial"/>
              </w:rPr>
            </w:pPr>
            <w:r w:rsidRPr="007E0B31">
              <w:rPr>
                <w:rFonts w:cs="Arial"/>
              </w:rPr>
              <w:t>Settlement Period</w:t>
            </w:r>
          </w:p>
        </w:tc>
        <w:tc>
          <w:tcPr>
            <w:tcW w:w="6634" w:type="dxa"/>
          </w:tcPr>
          <w:p w14:paraId="4AB567C7" w14:textId="77777777" w:rsidR="000E5686" w:rsidRPr="007E0B31" w:rsidRDefault="000E5686" w:rsidP="000E5686">
            <w:pPr>
              <w:pStyle w:val="TableArial11"/>
              <w:rPr>
                <w:rFonts w:cs="Arial"/>
              </w:rPr>
            </w:pPr>
            <w:r w:rsidRPr="007E0B31">
              <w:rPr>
                <w:rFonts w:cs="Arial"/>
              </w:rPr>
              <w:t>A period of 30 minutes ending on the hour and half-hour in each hour during a day.</w:t>
            </w:r>
          </w:p>
        </w:tc>
      </w:tr>
      <w:tr w:rsidR="000E5686" w:rsidRPr="007E0B31" w14:paraId="2C952150" w14:textId="77777777" w:rsidTr="56193979">
        <w:trPr>
          <w:cantSplit/>
        </w:trPr>
        <w:tc>
          <w:tcPr>
            <w:tcW w:w="2884" w:type="dxa"/>
          </w:tcPr>
          <w:p w14:paraId="3E931984" w14:textId="77777777" w:rsidR="000E5686" w:rsidRPr="007E0B31" w:rsidRDefault="000E5686" w:rsidP="000E5686">
            <w:pPr>
              <w:pStyle w:val="Arial11Bold"/>
              <w:rPr>
                <w:rFonts w:cs="Arial"/>
              </w:rPr>
            </w:pPr>
            <w:r w:rsidRPr="007E0B31">
              <w:rPr>
                <w:rFonts w:cs="Arial"/>
              </w:rPr>
              <w:lastRenderedPageBreak/>
              <w:t>Seven Year Statement</w:t>
            </w:r>
          </w:p>
        </w:tc>
        <w:tc>
          <w:tcPr>
            <w:tcW w:w="6634" w:type="dxa"/>
          </w:tcPr>
          <w:p w14:paraId="2C46A0D7" w14:textId="20DD6457" w:rsidR="000E5686" w:rsidRPr="007E0B31" w:rsidRDefault="000E5686" w:rsidP="000E5686">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the terms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showing for each of the seven succeeding </w:t>
            </w:r>
            <w:r w:rsidRPr="007E0B31">
              <w:rPr>
                <w:rFonts w:cs="Arial"/>
                <w:b/>
              </w:rPr>
              <w:t>Financial Years</w:t>
            </w:r>
            <w:r w:rsidRPr="007E0B31">
              <w:rPr>
                <w:rFonts w:cs="Arial"/>
              </w:rPr>
              <w:t xml:space="preserve">, the opportunities available for connecting to and using the </w:t>
            </w:r>
            <w:r w:rsidRPr="007E0B31">
              <w:rPr>
                <w:rFonts w:cs="Arial"/>
                <w:b/>
              </w:rPr>
              <w:t>National Electricity Transmission System</w:t>
            </w:r>
            <w:r w:rsidRPr="007E0B31">
              <w:rPr>
                <w:rFonts w:cs="Arial"/>
              </w:rPr>
              <w:t xml:space="preserve"> and indicating those parts of the </w:t>
            </w:r>
            <w:r w:rsidRPr="007E0B31">
              <w:rPr>
                <w:rFonts w:cs="Arial"/>
                <w:b/>
              </w:rPr>
              <w:t>National Electricity Transmission System</w:t>
            </w:r>
            <w:r w:rsidRPr="007E0B31">
              <w:rPr>
                <w:rFonts w:cs="Arial"/>
              </w:rPr>
              <w:t xml:space="preserve"> most suited to new connections and transport of further quantities of electricity.</w:t>
            </w:r>
          </w:p>
        </w:tc>
      </w:tr>
      <w:tr w:rsidR="000E5686" w:rsidRPr="007E0B31" w14:paraId="6A64B863" w14:textId="77777777" w:rsidTr="56193979">
        <w:trPr>
          <w:cantSplit/>
        </w:trPr>
        <w:tc>
          <w:tcPr>
            <w:tcW w:w="2884" w:type="dxa"/>
          </w:tcPr>
          <w:p w14:paraId="702BBF4B" w14:textId="77777777" w:rsidR="000E5686" w:rsidRPr="007E0B31" w:rsidRDefault="000E5686" w:rsidP="000E5686">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0E5686" w:rsidRPr="007E0B31" w:rsidRDefault="000E5686" w:rsidP="000E5686">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0E5686" w:rsidRPr="007E0B31" w14:paraId="510136CA" w14:textId="77777777" w:rsidTr="56193979">
        <w:trPr>
          <w:cantSplit/>
        </w:trPr>
        <w:tc>
          <w:tcPr>
            <w:tcW w:w="2884" w:type="dxa"/>
          </w:tcPr>
          <w:p w14:paraId="35028F39" w14:textId="77777777" w:rsidR="000E5686" w:rsidRPr="007E0B31" w:rsidRDefault="000E5686" w:rsidP="000E5686">
            <w:pPr>
              <w:pStyle w:val="Arial11Bold"/>
              <w:rPr>
                <w:rFonts w:cs="Arial"/>
                <w:lang w:val="en-US"/>
              </w:rPr>
            </w:pPr>
            <w:r w:rsidRPr="007E0B31">
              <w:rPr>
                <w:rFonts w:cs="Arial"/>
                <w:lang w:val="en-US"/>
              </w:rPr>
              <w:t>SHETL</w:t>
            </w:r>
          </w:p>
        </w:tc>
        <w:tc>
          <w:tcPr>
            <w:tcW w:w="6634" w:type="dxa"/>
          </w:tcPr>
          <w:p w14:paraId="3E3D4EB4" w14:textId="77777777" w:rsidR="000E5686" w:rsidRPr="007E0B31" w:rsidRDefault="000E5686" w:rsidP="000E5686">
            <w:pPr>
              <w:pStyle w:val="TableArial11"/>
              <w:rPr>
                <w:rFonts w:cs="Arial"/>
              </w:rPr>
            </w:pPr>
            <w:r w:rsidRPr="007E0B31">
              <w:rPr>
                <w:rFonts w:cs="Arial"/>
              </w:rPr>
              <w:t>Scottish Hydro-Electric Transmission Limited</w:t>
            </w:r>
            <w:r>
              <w:rPr>
                <w:rFonts w:cs="Arial"/>
              </w:rPr>
              <w:t>.</w:t>
            </w:r>
          </w:p>
        </w:tc>
      </w:tr>
      <w:tr w:rsidR="000E5686" w:rsidRPr="007E0B31" w14:paraId="67FED673" w14:textId="77777777" w:rsidTr="56193979">
        <w:trPr>
          <w:cantSplit/>
        </w:trPr>
        <w:tc>
          <w:tcPr>
            <w:tcW w:w="2884" w:type="dxa"/>
          </w:tcPr>
          <w:p w14:paraId="369FD6B3" w14:textId="77777777" w:rsidR="000E5686" w:rsidRPr="007E0B31" w:rsidRDefault="000E5686" w:rsidP="000E5686">
            <w:pPr>
              <w:pStyle w:val="Arial11Bold"/>
              <w:rPr>
                <w:rFonts w:cs="Arial"/>
              </w:rPr>
            </w:pPr>
            <w:r w:rsidRPr="007E0B31">
              <w:rPr>
                <w:rFonts w:cs="Arial"/>
              </w:rPr>
              <w:t>Shutdown</w:t>
            </w:r>
          </w:p>
        </w:tc>
        <w:tc>
          <w:tcPr>
            <w:tcW w:w="6634" w:type="dxa"/>
          </w:tcPr>
          <w:p w14:paraId="6E389810" w14:textId="7260EDEB" w:rsidR="000E5686" w:rsidRPr="000B675D" w:rsidRDefault="000E5686" w:rsidP="000E5686">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p>
          <w:p w14:paraId="1128E205" w14:textId="77777777" w:rsidR="000E5686" w:rsidRPr="00105C6E" w:rsidRDefault="000E5686" w:rsidP="000E5686">
            <w:pPr>
              <w:pStyle w:val="Default"/>
              <w:jc w:val="both"/>
              <w:rPr>
                <w:sz w:val="20"/>
                <w:szCs w:val="20"/>
              </w:rPr>
            </w:pPr>
          </w:p>
          <w:p w14:paraId="2CFC5969" w14:textId="7E76E59F" w:rsidR="000E5686" w:rsidRPr="00A87826" w:rsidRDefault="000E5686" w:rsidP="000E5686">
            <w:pPr>
              <w:pStyle w:val="Default"/>
              <w:jc w:val="both"/>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tc>
      </w:tr>
      <w:tr w:rsidR="000E5686" w:rsidRPr="007E0B31" w14:paraId="7BC2DAF6" w14:textId="77777777" w:rsidTr="56193979">
        <w:trPr>
          <w:cantSplit/>
        </w:trPr>
        <w:tc>
          <w:tcPr>
            <w:tcW w:w="2884" w:type="dxa"/>
          </w:tcPr>
          <w:p w14:paraId="3675FAA8" w14:textId="77777777" w:rsidR="000E5686" w:rsidRPr="007E0B31" w:rsidRDefault="000E5686" w:rsidP="000E5686">
            <w:pPr>
              <w:pStyle w:val="Arial11Bold"/>
              <w:rPr>
                <w:rFonts w:cs="Arial"/>
                <w:lang w:val="en-US"/>
              </w:rPr>
            </w:pPr>
            <w:r w:rsidRPr="007E0B31">
              <w:rPr>
                <w:rFonts w:cs="Arial"/>
                <w:lang w:val="en-US"/>
              </w:rPr>
              <w:t>Significant Code Review</w:t>
            </w:r>
          </w:p>
        </w:tc>
        <w:tc>
          <w:tcPr>
            <w:tcW w:w="6634" w:type="dxa"/>
          </w:tcPr>
          <w:p w14:paraId="671DC2B0" w14:textId="77777777" w:rsidR="000E5686" w:rsidRPr="007E0B31" w:rsidRDefault="000E5686" w:rsidP="000E5686">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proofErr w:type="gramStart"/>
            <w:r w:rsidRPr="007E0B31">
              <w:rPr>
                <w:rFonts w:cs="Arial"/>
                <w:b/>
              </w:rPr>
              <w:t>Authority</w:t>
            </w:r>
            <w:r w:rsidRPr="007E0B31">
              <w:rPr>
                <w:rFonts w:cs="Arial"/>
              </w:rPr>
              <w:t>, and</w:t>
            </w:r>
            <w:proofErr w:type="gramEnd"/>
            <w:r w:rsidRPr="007E0B31">
              <w:rPr>
                <w:rFonts w:cs="Arial"/>
              </w:rPr>
              <w:t xml:space="preserve"> ending in the circumstances described in GR.16.6 or GR.16.7, as appropriate.</w:t>
            </w:r>
          </w:p>
        </w:tc>
      </w:tr>
      <w:tr w:rsidR="000E5686" w:rsidRPr="007E0B31" w14:paraId="1B5DF07B" w14:textId="77777777" w:rsidTr="56193979">
        <w:trPr>
          <w:cantSplit/>
        </w:trPr>
        <w:tc>
          <w:tcPr>
            <w:tcW w:w="2884" w:type="dxa"/>
          </w:tcPr>
          <w:p w14:paraId="7D570753" w14:textId="77777777" w:rsidR="000E5686" w:rsidRPr="007E0B31" w:rsidRDefault="000E5686" w:rsidP="000E5686">
            <w:pPr>
              <w:pStyle w:val="Arial11Bold"/>
              <w:rPr>
                <w:rFonts w:cs="Arial"/>
                <w:lang w:val="en-US"/>
              </w:rPr>
            </w:pPr>
            <w:r w:rsidRPr="007E0B31">
              <w:rPr>
                <w:rFonts w:cs="Arial"/>
                <w:lang w:val="en-US"/>
              </w:rPr>
              <w:t>Significant Code Review Phase</w:t>
            </w:r>
          </w:p>
        </w:tc>
        <w:tc>
          <w:tcPr>
            <w:tcW w:w="6634" w:type="dxa"/>
          </w:tcPr>
          <w:p w14:paraId="0EC0F404" w14:textId="77777777" w:rsidR="000E5686" w:rsidRPr="007E0B31" w:rsidRDefault="000E5686" w:rsidP="000E5686">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proofErr w:type="gramStart"/>
            <w:r w:rsidRPr="007E0B31">
              <w:rPr>
                <w:rFonts w:cs="Arial"/>
                <w:b/>
              </w:rPr>
              <w:t>Authority</w:t>
            </w:r>
            <w:r w:rsidRPr="007E0B31">
              <w:rPr>
                <w:rFonts w:cs="Arial"/>
              </w:rPr>
              <w:t>, and</w:t>
            </w:r>
            <w:proofErr w:type="gramEnd"/>
            <w:r w:rsidRPr="007E0B31">
              <w:rPr>
                <w:rFonts w:cs="Arial"/>
              </w:rPr>
              <w:t xml:space="preserve"> ending in the circumstances described in GR.16.6 or GR.16.7, as appropriate. </w:t>
            </w:r>
          </w:p>
        </w:tc>
      </w:tr>
      <w:tr w:rsidR="000E5686" w:rsidRPr="007E0B31" w14:paraId="5ADB841A" w14:textId="77777777" w:rsidTr="56193979">
        <w:trPr>
          <w:cantSplit/>
        </w:trPr>
        <w:tc>
          <w:tcPr>
            <w:tcW w:w="2884" w:type="dxa"/>
          </w:tcPr>
          <w:p w14:paraId="7F34926A" w14:textId="77777777" w:rsidR="000E5686" w:rsidRPr="007E0B31" w:rsidRDefault="000E5686" w:rsidP="000E5686">
            <w:pPr>
              <w:pStyle w:val="Arial11Bold"/>
              <w:rPr>
                <w:rFonts w:cs="Arial"/>
              </w:rPr>
            </w:pPr>
            <w:r>
              <w:rPr>
                <w:rFonts w:cs="Arial"/>
                <w:shd w:val="clear" w:color="auto" w:fill="FAF9F8"/>
              </w:rPr>
              <w:t>Significant Event</w:t>
            </w:r>
          </w:p>
        </w:tc>
        <w:tc>
          <w:tcPr>
            <w:tcW w:w="6634" w:type="dxa"/>
          </w:tcPr>
          <w:p w14:paraId="1EE1E359" w14:textId="77777777" w:rsidR="000E5686" w:rsidRPr="007E0B31" w:rsidRDefault="000E5686" w:rsidP="000E5686">
            <w:pPr>
              <w:pStyle w:val="TableArial11"/>
              <w:rPr>
                <w:rFonts w:cs="Arial"/>
              </w:rPr>
            </w:pPr>
            <w:r>
              <w:rPr>
                <w:rFonts w:cs="Arial"/>
                <w:shd w:val="clear" w:color="auto" w:fill="FAF9F8"/>
              </w:rPr>
              <w:t xml:space="preserve">An </w:t>
            </w:r>
            <w:r w:rsidRPr="00D74C6B">
              <w:rPr>
                <w:rFonts w:cs="Arial"/>
                <w:b/>
                <w:shd w:val="clear" w:color="auto" w:fill="FAF9F8"/>
              </w:rPr>
              <w:t>Event</w:t>
            </w:r>
            <w:r>
              <w:rPr>
                <w:rFonts w:cs="Arial"/>
                <w:shd w:val="clear" w:color="auto" w:fill="FAF9F8"/>
              </w:rPr>
              <w:t>, as defined in OC3.4.1.</w:t>
            </w:r>
          </w:p>
        </w:tc>
      </w:tr>
      <w:tr w:rsidR="000E5686" w:rsidRPr="007E0B31" w14:paraId="1BEA81BE" w14:textId="77777777" w:rsidTr="56193979">
        <w:trPr>
          <w:cantSplit/>
        </w:trPr>
        <w:tc>
          <w:tcPr>
            <w:tcW w:w="2884" w:type="dxa"/>
          </w:tcPr>
          <w:p w14:paraId="7DDF6CE8" w14:textId="77777777" w:rsidR="000E5686" w:rsidRPr="007E0B31" w:rsidRDefault="000E5686" w:rsidP="000E5686">
            <w:pPr>
              <w:pStyle w:val="Arial11Bold"/>
              <w:rPr>
                <w:rFonts w:cs="Arial"/>
              </w:rPr>
            </w:pPr>
            <w:r w:rsidRPr="007E0B31">
              <w:rPr>
                <w:rFonts w:cs="Arial"/>
              </w:rPr>
              <w:t>Significant Incident</w:t>
            </w:r>
          </w:p>
        </w:tc>
        <w:tc>
          <w:tcPr>
            <w:tcW w:w="6634" w:type="dxa"/>
          </w:tcPr>
          <w:p w14:paraId="7F61F265" w14:textId="77777777" w:rsidR="000E5686" w:rsidRPr="007E0B31" w:rsidRDefault="000E5686" w:rsidP="000E5686">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proofErr w:type="gramStart"/>
            <w:r w:rsidRPr="007E0B31">
              <w:rPr>
                <w:rFonts w:cs="Arial"/>
                <w:b/>
              </w:rPr>
              <w:t>User</w:t>
            </w:r>
            <w:r w:rsidRPr="007E0B31">
              <w:rPr>
                <w:rFonts w:cs="Arial"/>
              </w:rPr>
              <w:t xml:space="preserve"> accordingly;</w:t>
            </w:r>
            <w:proofErr w:type="gramEnd"/>
            <w:r w:rsidRPr="007E0B31">
              <w:rPr>
                <w:rFonts w:cs="Arial"/>
              </w:rPr>
              <w:t xml:space="preserve"> or</w:t>
            </w:r>
          </w:p>
          <w:p w14:paraId="00F396BD" w14:textId="5EB0F9B3"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0E5686" w:rsidRPr="007E0B31" w14:paraId="3E055DF2" w14:textId="77777777" w:rsidTr="56193979">
        <w:trPr>
          <w:cantSplit/>
        </w:trPr>
        <w:tc>
          <w:tcPr>
            <w:tcW w:w="2884" w:type="dxa"/>
          </w:tcPr>
          <w:p w14:paraId="0E800888" w14:textId="77777777" w:rsidR="000E5686" w:rsidRPr="007E0B31" w:rsidRDefault="000E5686" w:rsidP="000E5686">
            <w:pPr>
              <w:pStyle w:val="Arial11Bold"/>
              <w:rPr>
                <w:rFonts w:cs="Arial"/>
              </w:rPr>
            </w:pPr>
            <w:r w:rsidRPr="007E0B31">
              <w:rPr>
                <w:rFonts w:cs="Arial"/>
              </w:rPr>
              <w:t>Simultaneous Tap Change</w:t>
            </w:r>
          </w:p>
        </w:tc>
        <w:tc>
          <w:tcPr>
            <w:tcW w:w="6634" w:type="dxa"/>
          </w:tcPr>
          <w:p w14:paraId="60D3F25A" w14:textId="2377F85E" w:rsidR="000E5686" w:rsidRPr="007E0B31" w:rsidRDefault="000E5686" w:rsidP="000E5686">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 xml:space="preserve">The instruction, preceded by advance notice, must be </w:t>
            </w:r>
            <w:proofErr w:type="gramStart"/>
            <w:r w:rsidRPr="007E0B31">
              <w:rPr>
                <w:rFonts w:cs="Arial"/>
              </w:rPr>
              <w:t>effected</w:t>
            </w:r>
            <w:proofErr w:type="gramEnd"/>
            <w:r w:rsidRPr="007E0B31">
              <w:rPr>
                <w:rFonts w:cs="Arial"/>
              </w:rPr>
              <w:t xml:space="preserve">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0E5686" w:rsidRPr="007E0B31" w14:paraId="328E6979" w14:textId="77777777" w:rsidTr="56193979">
        <w:trPr>
          <w:cantSplit/>
        </w:trPr>
        <w:tc>
          <w:tcPr>
            <w:tcW w:w="2884" w:type="dxa"/>
          </w:tcPr>
          <w:p w14:paraId="7DB29454" w14:textId="260E372C" w:rsidR="000E5686" w:rsidRPr="009A551F" w:rsidRDefault="000E5686" w:rsidP="000E5686">
            <w:pPr>
              <w:pStyle w:val="Arial11Bold"/>
              <w:rPr>
                <w:rFonts w:cs="Arial"/>
              </w:rPr>
            </w:pPr>
            <w:r w:rsidRPr="009A551F">
              <w:rPr>
                <w:lang w:val="en-US"/>
              </w:rPr>
              <w:t>Single Intraday Coupling</w:t>
            </w:r>
          </w:p>
        </w:tc>
        <w:tc>
          <w:tcPr>
            <w:tcW w:w="6634" w:type="dxa"/>
          </w:tcPr>
          <w:p w14:paraId="46F14FC7" w14:textId="686B1D19" w:rsidR="000E5686" w:rsidRPr="009A551F" w:rsidRDefault="000E5686" w:rsidP="000E5686">
            <w:pPr>
              <w:pStyle w:val="TableArial11"/>
              <w:rPr>
                <w:rFonts w:cs="Arial"/>
              </w:rPr>
            </w:pPr>
            <w:r w:rsidRPr="009A551F">
              <w:t>The continuous process where collected orders are matched and cross-zonal capacity is allocated simultaneously for different bidding zones in the intraday market.</w:t>
            </w:r>
          </w:p>
        </w:tc>
      </w:tr>
      <w:tr w:rsidR="000E5686" w:rsidRPr="007E0B31" w14:paraId="5AFB48FD" w14:textId="77777777" w:rsidTr="56193979">
        <w:trPr>
          <w:cantSplit/>
        </w:trPr>
        <w:tc>
          <w:tcPr>
            <w:tcW w:w="2884" w:type="dxa"/>
          </w:tcPr>
          <w:p w14:paraId="6EF1D6A4" w14:textId="77777777" w:rsidR="000E5686" w:rsidRPr="007E0B31" w:rsidRDefault="000E5686" w:rsidP="000E5686">
            <w:pPr>
              <w:pStyle w:val="Arial11Bold"/>
              <w:rPr>
                <w:rFonts w:cs="Arial"/>
              </w:rPr>
            </w:pPr>
            <w:r w:rsidRPr="007E0B31">
              <w:rPr>
                <w:rFonts w:cs="Arial"/>
              </w:rPr>
              <w:lastRenderedPageBreak/>
              <w:t>Single Line Diagram</w:t>
            </w:r>
          </w:p>
        </w:tc>
        <w:tc>
          <w:tcPr>
            <w:tcW w:w="6634" w:type="dxa"/>
          </w:tcPr>
          <w:p w14:paraId="4EC44797" w14:textId="77777777" w:rsidR="000E5686" w:rsidRPr="007E0B31" w:rsidRDefault="000E5686" w:rsidP="000E5686">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0E5686" w:rsidRPr="007E0B31" w14:paraId="465C7113" w14:textId="77777777" w:rsidTr="56193979">
        <w:trPr>
          <w:cantSplit/>
        </w:trPr>
        <w:tc>
          <w:tcPr>
            <w:tcW w:w="2884" w:type="dxa"/>
          </w:tcPr>
          <w:p w14:paraId="752C09A5" w14:textId="77777777" w:rsidR="000E5686" w:rsidRPr="007E0B31" w:rsidRDefault="000E5686" w:rsidP="000E5686">
            <w:pPr>
              <w:pStyle w:val="Arial11Bold"/>
              <w:rPr>
                <w:rFonts w:cs="Arial"/>
              </w:rPr>
            </w:pPr>
            <w:r w:rsidRPr="007E0B31">
              <w:rPr>
                <w:rFonts w:cs="Arial"/>
              </w:rPr>
              <w:t>Single Point of Connection</w:t>
            </w:r>
          </w:p>
        </w:tc>
        <w:tc>
          <w:tcPr>
            <w:tcW w:w="6634" w:type="dxa"/>
          </w:tcPr>
          <w:p w14:paraId="357AE2D2" w14:textId="77777777" w:rsidR="000E5686" w:rsidRPr="007E0B31" w:rsidRDefault="000E5686" w:rsidP="000E5686">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0E5686" w:rsidRPr="007E0B31" w14:paraId="6F54CDA0" w14:textId="77777777" w:rsidTr="56193979">
        <w:trPr>
          <w:cantSplit/>
        </w:trPr>
        <w:tc>
          <w:tcPr>
            <w:tcW w:w="2884" w:type="dxa"/>
          </w:tcPr>
          <w:p w14:paraId="636AB71F" w14:textId="77777777" w:rsidR="000E5686" w:rsidRPr="007E0B31" w:rsidRDefault="000E5686" w:rsidP="000E5686">
            <w:pPr>
              <w:pStyle w:val="Arial11Bold"/>
              <w:rPr>
                <w:rFonts w:cs="Arial"/>
              </w:rPr>
            </w:pPr>
            <w:r w:rsidRPr="007E0B31">
              <w:rPr>
                <w:rFonts w:cs="Arial"/>
              </w:rPr>
              <w:t>Site Common Drawings</w:t>
            </w:r>
          </w:p>
        </w:tc>
        <w:tc>
          <w:tcPr>
            <w:tcW w:w="6634" w:type="dxa"/>
          </w:tcPr>
          <w:p w14:paraId="10001C92" w14:textId="77777777" w:rsidR="000E5686" w:rsidRPr="007E0B31" w:rsidRDefault="000E5686" w:rsidP="000E5686">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0E5686" w:rsidRPr="007E0B31" w14:paraId="5735D188" w14:textId="77777777" w:rsidTr="56193979">
        <w:trPr>
          <w:cantSplit/>
        </w:trPr>
        <w:tc>
          <w:tcPr>
            <w:tcW w:w="2884" w:type="dxa"/>
          </w:tcPr>
          <w:p w14:paraId="236162FF" w14:textId="77777777" w:rsidR="000E5686" w:rsidRPr="007E0B31" w:rsidRDefault="000E5686" w:rsidP="000E5686">
            <w:pPr>
              <w:pStyle w:val="Arial11Bold"/>
              <w:rPr>
                <w:rFonts w:cs="Arial"/>
              </w:rPr>
            </w:pPr>
            <w:r w:rsidRPr="007E0B31">
              <w:rPr>
                <w:rFonts w:cs="Arial"/>
              </w:rPr>
              <w:t xml:space="preserve">Site Responsibility Schedule </w:t>
            </w:r>
          </w:p>
        </w:tc>
        <w:tc>
          <w:tcPr>
            <w:tcW w:w="6634" w:type="dxa"/>
          </w:tcPr>
          <w:p w14:paraId="6A1F8B74" w14:textId="77777777" w:rsidR="000E5686" w:rsidRPr="007E0B31" w:rsidRDefault="000E5686" w:rsidP="000E5686">
            <w:pPr>
              <w:pStyle w:val="TableArial11"/>
              <w:rPr>
                <w:rFonts w:cs="Arial"/>
              </w:rPr>
            </w:pPr>
            <w:r w:rsidRPr="007E0B31">
              <w:rPr>
                <w:rFonts w:cs="Arial"/>
              </w:rPr>
              <w:t xml:space="preserve">A schedule containing the information and prepared </w:t>
            </w:r>
            <w:proofErr w:type="gramStart"/>
            <w:r w:rsidRPr="007E0B31">
              <w:rPr>
                <w:rFonts w:cs="Arial"/>
              </w:rPr>
              <w:t>on the basis of</w:t>
            </w:r>
            <w:proofErr w:type="gramEnd"/>
            <w:r w:rsidRPr="007E0B31">
              <w:rPr>
                <w:rFonts w:cs="Arial"/>
              </w:rPr>
              <w:t xml:space="preserve">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0E5686" w:rsidRPr="007E0B31" w14:paraId="45E94789" w14:textId="77777777" w:rsidTr="56193979">
        <w:trPr>
          <w:cantSplit/>
        </w:trPr>
        <w:tc>
          <w:tcPr>
            <w:tcW w:w="2884" w:type="dxa"/>
          </w:tcPr>
          <w:p w14:paraId="46B439EE" w14:textId="77777777" w:rsidR="000E5686" w:rsidRPr="007E0B31" w:rsidRDefault="000E5686" w:rsidP="000E5686">
            <w:pPr>
              <w:pStyle w:val="Arial11Bold"/>
              <w:rPr>
                <w:rFonts w:cs="Arial"/>
              </w:rPr>
            </w:pPr>
            <w:r w:rsidRPr="007E0B31">
              <w:rPr>
                <w:rFonts w:cs="Arial"/>
              </w:rPr>
              <w:t>Slope</w:t>
            </w:r>
          </w:p>
        </w:tc>
        <w:tc>
          <w:tcPr>
            <w:tcW w:w="6634" w:type="dxa"/>
          </w:tcPr>
          <w:p w14:paraId="0B1F2C0B" w14:textId="77777777" w:rsidR="000E5686" w:rsidRPr="007E0B31" w:rsidRDefault="000E5686" w:rsidP="000E5686">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0E5686" w:rsidRPr="007E0B31" w14:paraId="37CB2940" w14:textId="77777777" w:rsidTr="56193979">
        <w:trPr>
          <w:cantSplit/>
        </w:trPr>
        <w:tc>
          <w:tcPr>
            <w:tcW w:w="2884" w:type="dxa"/>
          </w:tcPr>
          <w:p w14:paraId="216A2CB0" w14:textId="77777777" w:rsidR="000E5686" w:rsidRPr="007E0B31" w:rsidRDefault="000E5686" w:rsidP="000E5686">
            <w:pPr>
              <w:pStyle w:val="Arial11Bold"/>
              <w:rPr>
                <w:rFonts w:cs="Arial"/>
              </w:rPr>
            </w:pPr>
            <w:r w:rsidRPr="007E0B31">
              <w:rPr>
                <w:rFonts w:cs="Arial"/>
              </w:rPr>
              <w:t>Small Participant</w:t>
            </w:r>
          </w:p>
        </w:tc>
        <w:tc>
          <w:tcPr>
            <w:tcW w:w="6634" w:type="dxa"/>
          </w:tcPr>
          <w:p w14:paraId="01410E38" w14:textId="77777777" w:rsidR="000E5686" w:rsidRPr="007E0B31" w:rsidRDefault="000E5686" w:rsidP="000E5686">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0E5686" w:rsidRPr="007E0B31" w14:paraId="1F395979" w14:textId="77777777" w:rsidTr="56193979">
        <w:trPr>
          <w:cantSplit/>
        </w:trPr>
        <w:tc>
          <w:tcPr>
            <w:tcW w:w="2884" w:type="dxa"/>
          </w:tcPr>
          <w:p w14:paraId="07FA4ADB" w14:textId="77777777" w:rsidR="000E5686" w:rsidRPr="007E0B31" w:rsidRDefault="000E5686" w:rsidP="000E5686">
            <w:pPr>
              <w:pStyle w:val="Arial11Bold"/>
              <w:rPr>
                <w:rFonts w:cs="Arial"/>
              </w:rPr>
            </w:pPr>
            <w:r w:rsidRPr="007E0B31">
              <w:rPr>
                <w:rFonts w:cs="Arial"/>
              </w:rPr>
              <w:lastRenderedPageBreak/>
              <w:t>Small Power Station</w:t>
            </w:r>
          </w:p>
        </w:tc>
        <w:tc>
          <w:tcPr>
            <w:tcW w:w="6634" w:type="dxa"/>
          </w:tcPr>
          <w:p w14:paraId="281660E4" w14:textId="61BF39F8" w:rsidR="000E5686" w:rsidRPr="007E0B31" w:rsidDel="00A31ED9" w:rsidRDefault="000E5686" w:rsidP="000E5686">
            <w:pPr>
              <w:pStyle w:val="TableArial11"/>
              <w:ind w:left="567" w:hanging="567"/>
              <w:rPr>
                <w:del w:id="114" w:author="ESO Code Admin" w:date="2024-01-17T14:09:00Z"/>
                <w:rFonts w:cs="Arial"/>
              </w:rPr>
            </w:pPr>
            <w:del w:id="115" w:author="ESO Code Admin" w:date="2024-01-17T14:09:00Z">
              <w:r w:rsidRPr="007E0B31" w:rsidDel="00A31ED9">
                <w:rPr>
                  <w:rFonts w:cs="Arial"/>
                </w:rPr>
                <w:delText xml:space="preserve">A </w:delText>
              </w:r>
              <w:r w:rsidRPr="007E0B31" w:rsidDel="00A31ED9">
                <w:rPr>
                  <w:rFonts w:cs="Arial"/>
                  <w:b/>
                </w:rPr>
                <w:delText>Power Station</w:delText>
              </w:r>
              <w:r w:rsidRPr="007E0B31" w:rsidDel="00A31ED9">
                <w:rPr>
                  <w:rFonts w:cs="Arial"/>
                </w:rPr>
                <w:delText xml:space="preserve"> which is </w:delText>
              </w:r>
            </w:del>
          </w:p>
          <w:p w14:paraId="7D8FE08B" w14:textId="0290B490" w:rsidR="000E5686" w:rsidRPr="007E0B31" w:rsidRDefault="000E5686" w:rsidP="000E5686">
            <w:pPr>
              <w:pStyle w:val="TableArial11"/>
              <w:ind w:left="567" w:hanging="567"/>
              <w:rPr>
                <w:rFonts w:cs="Arial"/>
              </w:rPr>
            </w:pPr>
            <w:r w:rsidRPr="007E0B31">
              <w:rPr>
                <w:rFonts w:cs="Arial"/>
              </w:rPr>
              <w:t>(a)</w:t>
            </w:r>
            <w:r w:rsidRPr="007E0B31">
              <w:rPr>
                <w:rFonts w:cs="Arial"/>
              </w:rPr>
              <w:tab/>
            </w:r>
            <w:ins w:id="116" w:author="ESO Code Admin" w:date="2024-01-17T14:09:00Z">
              <w:r w:rsidR="00A31ED9" w:rsidRPr="00BD2FCA">
                <w:rPr>
                  <w:rFonts w:cs="Arial"/>
                </w:rPr>
                <w:t xml:space="preserve">A </w:t>
              </w:r>
              <w:r w:rsidR="00A31ED9" w:rsidRPr="00D32503">
                <w:rPr>
                  <w:rFonts w:cs="Arial"/>
                  <w:b/>
                  <w:bCs/>
                </w:rPr>
                <w:t>Generator</w:t>
              </w:r>
              <w:r w:rsidR="00A31ED9" w:rsidRPr="00BD2FCA">
                <w:rPr>
                  <w:rFonts w:cs="Arial"/>
                </w:rPr>
                <w:t xml:space="preserve"> in respect of a </w:t>
              </w:r>
              <w:r w:rsidR="00A31ED9" w:rsidRPr="00BD2FCA">
                <w:rPr>
                  <w:rFonts w:cs="Arial"/>
                  <w:b/>
                </w:rPr>
                <w:t>Power Station</w:t>
              </w:r>
              <w:r w:rsidR="00A31ED9" w:rsidRPr="00BD2FCA">
                <w:rPr>
                  <w:rFonts w:cs="Arial"/>
                </w:rPr>
                <w:t xml:space="preserve"> and that </w:t>
              </w:r>
              <w:r w:rsidR="00A31ED9" w:rsidRPr="00D32503">
                <w:rPr>
                  <w:rFonts w:cs="Arial"/>
                  <w:b/>
                  <w:bCs/>
                </w:rPr>
                <w:t>Generator</w:t>
              </w:r>
              <w:r w:rsidR="00A31ED9" w:rsidRPr="00BD2FCA">
                <w:rPr>
                  <w:rFonts w:cs="Arial"/>
                </w:rPr>
                <w:t xml:space="preserve"> has applied for a </w:t>
              </w:r>
              <w:r w:rsidR="00A31ED9" w:rsidRPr="00D32503">
                <w:rPr>
                  <w:rFonts w:cs="Arial"/>
                  <w:b/>
                  <w:bCs/>
                </w:rPr>
                <w:t>CUSC Contract</w:t>
              </w:r>
              <w:r w:rsidR="00A31ED9" w:rsidRPr="00BD2FCA">
                <w:rPr>
                  <w:rFonts w:cs="Arial"/>
                </w:rPr>
                <w:t xml:space="preserve"> before </w:t>
              </w:r>
              <w:r w:rsidR="00A31ED9">
                <w:rPr>
                  <w:rFonts w:cs="Arial"/>
                </w:rPr>
                <w:t xml:space="preserve">XXXXXX </w:t>
              </w:r>
              <w:r w:rsidR="00A31ED9" w:rsidRPr="00AF5D1F">
                <w:rPr>
                  <w:rFonts w:cs="Arial"/>
                  <w:highlight w:val="yellow"/>
                </w:rPr>
                <w:t>[</w:t>
              </w:r>
              <w:r w:rsidR="00A31ED9" w:rsidRPr="00AF5D1F">
                <w:rPr>
                  <w:rFonts w:cs="Arial"/>
                  <w:i/>
                  <w:iCs/>
                  <w:highlight w:val="yellow"/>
                </w:rPr>
                <w:t>XXXXXX this being the implementation date, which is 10 working days after the Authority Decision date</w:t>
              </w:r>
              <w:r w:rsidR="00A31ED9" w:rsidRPr="00AF5D1F">
                <w:rPr>
                  <w:rFonts w:cs="Arial"/>
                  <w:highlight w:val="yellow"/>
                </w:rPr>
                <w:t>]</w:t>
              </w:r>
              <w:r w:rsidR="00A31ED9" w:rsidRPr="00BD2FCA">
                <w:rPr>
                  <w:rFonts w:cs="Arial"/>
                </w:rPr>
                <w:t xml:space="preserve"> and that </w:t>
              </w:r>
              <w:r w:rsidR="00A31ED9" w:rsidRPr="00D32503">
                <w:rPr>
                  <w:rFonts w:cs="Arial"/>
                  <w:b/>
                  <w:bCs/>
                </w:rPr>
                <w:t>Power Station</w:t>
              </w:r>
              <w:r w:rsidR="00A31ED9" w:rsidRPr="00BD2FCA">
                <w:rPr>
                  <w:rFonts w:cs="Arial"/>
                </w:rPr>
                <w:t xml:space="preserve"> </w:t>
              </w:r>
              <w:r w:rsidR="00A31ED9">
                <w:rPr>
                  <w:rFonts w:cs="Arial"/>
                </w:rPr>
                <w:t xml:space="preserve">is </w:t>
              </w:r>
            </w:ins>
            <w:r w:rsidRPr="007E0B31">
              <w:rPr>
                <w:rFonts w:cs="Arial"/>
              </w:rPr>
              <w:t>directly connected to:</w:t>
            </w:r>
          </w:p>
          <w:p w14:paraId="13A62CE9" w14:textId="4218E8A6" w:rsidR="000E5686" w:rsidRPr="007E0B31" w:rsidRDefault="000E5686" w:rsidP="000E5686">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0E5686" w:rsidRPr="007E0B31" w:rsidRDefault="000E5686" w:rsidP="000E5686">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0E5686" w:rsidRPr="007E0B31" w:rsidRDefault="000E5686" w:rsidP="000E5686">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w:t>
            </w:r>
            <w:proofErr w:type="gramStart"/>
            <w:r w:rsidRPr="007E0B31">
              <w:rPr>
                <w:rFonts w:cs="Arial"/>
              </w:rPr>
              <w:t>MW;</w:t>
            </w:r>
            <w:proofErr w:type="gramEnd"/>
            <w:r w:rsidRPr="007E0B31">
              <w:rPr>
                <w:rFonts w:cs="Arial"/>
              </w:rPr>
              <w:t xml:space="preserve"> or</w:t>
            </w:r>
          </w:p>
          <w:p w14:paraId="7C66EFE5" w14:textId="77777777" w:rsidR="000E5686" w:rsidRPr="007E0B31" w:rsidRDefault="000E5686" w:rsidP="000E5686">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r w:rsidRPr="007E0B31">
              <w:rPr>
                <w:rFonts w:cs="Arial"/>
              </w:rPr>
              <w:t xml:space="preserve"> </w:t>
            </w:r>
          </w:p>
          <w:p w14:paraId="140E2BBD" w14:textId="77777777" w:rsidR="000E5686" w:rsidRPr="007E0B31" w:rsidRDefault="000E5686" w:rsidP="000E5686">
            <w:pPr>
              <w:pStyle w:val="TableArial11"/>
              <w:ind w:left="567" w:hanging="567"/>
              <w:rPr>
                <w:rFonts w:cs="Arial"/>
              </w:rPr>
            </w:pPr>
            <w:r w:rsidRPr="007E0B31">
              <w:rPr>
                <w:rFonts w:cs="Arial"/>
              </w:rPr>
              <w:t>or,</w:t>
            </w:r>
          </w:p>
          <w:p w14:paraId="7EB0BBC3" w14:textId="421F4A72" w:rsidR="000E5686" w:rsidRPr="007E0B31" w:rsidRDefault="000E5686" w:rsidP="000E5686">
            <w:pPr>
              <w:pStyle w:val="TableArial11"/>
              <w:ind w:left="567" w:hanging="567"/>
              <w:rPr>
                <w:rFonts w:cs="Arial"/>
              </w:rPr>
            </w:pPr>
            <w:r w:rsidRPr="007E0B31">
              <w:rPr>
                <w:rFonts w:cs="Arial"/>
              </w:rPr>
              <w:t>(b)</w:t>
            </w:r>
            <w:r w:rsidRPr="007E0B31">
              <w:rPr>
                <w:rFonts w:cs="Arial"/>
              </w:rPr>
              <w:tab/>
            </w:r>
            <w:ins w:id="117" w:author="ESO Code Admin" w:date="2024-01-17T14:09:00Z">
              <w:r w:rsidR="008E58FE" w:rsidRPr="007E0B31">
                <w:rPr>
                  <w:rFonts w:cs="Arial"/>
                </w:rPr>
                <w:t xml:space="preserve">A </w:t>
              </w:r>
              <w:r w:rsidR="008E58FE" w:rsidRPr="00D32503">
                <w:rPr>
                  <w:rFonts w:cs="Arial"/>
                  <w:b/>
                  <w:bCs/>
                </w:rPr>
                <w:t>Generator</w:t>
              </w:r>
              <w:r w:rsidR="008E58FE" w:rsidRPr="00D32503">
                <w:rPr>
                  <w:rFonts w:cs="Arial"/>
                </w:rPr>
                <w:t xml:space="preserve"> in respect of a </w:t>
              </w:r>
              <w:r w:rsidR="008E58FE" w:rsidRPr="00D32503">
                <w:rPr>
                  <w:rFonts w:cs="Arial"/>
                  <w:b/>
                </w:rPr>
                <w:t>Power Station</w:t>
              </w:r>
              <w:r w:rsidR="008E58FE" w:rsidRPr="00D32503">
                <w:rPr>
                  <w:rFonts w:cs="Arial"/>
                </w:rPr>
                <w:t xml:space="preserve"> and that </w:t>
              </w:r>
              <w:r w:rsidR="008E58FE" w:rsidRPr="00D32503">
                <w:rPr>
                  <w:rFonts w:cs="Arial"/>
                  <w:b/>
                  <w:bCs/>
                </w:rPr>
                <w:t>Generator</w:t>
              </w:r>
              <w:r w:rsidR="008E58FE" w:rsidRPr="00D32503">
                <w:rPr>
                  <w:rFonts w:cs="Arial"/>
                </w:rPr>
                <w:t xml:space="preserve"> has applied for a </w:t>
              </w:r>
              <w:r w:rsidR="008E58FE" w:rsidRPr="00D32503">
                <w:rPr>
                  <w:rFonts w:cs="Arial"/>
                  <w:b/>
                  <w:bCs/>
                </w:rPr>
                <w:t>CUSC Contract</w:t>
              </w:r>
              <w:r w:rsidR="008E58FE" w:rsidRPr="00D32503">
                <w:rPr>
                  <w:rFonts w:cs="Arial"/>
                </w:rPr>
                <w:t xml:space="preserve"> and</w:t>
              </w:r>
              <w:r w:rsidR="008E58FE">
                <w:rPr>
                  <w:rFonts w:cs="Arial"/>
                </w:rPr>
                <w:t>/or</w:t>
              </w:r>
              <w:r w:rsidR="008E58FE" w:rsidRPr="00D32503">
                <w:rPr>
                  <w:rFonts w:cs="Arial"/>
                </w:rPr>
                <w:t xml:space="preserve"> </w:t>
              </w:r>
              <w:r w:rsidR="008E58FE" w:rsidRPr="00D32503">
                <w:rPr>
                  <w:rFonts w:cs="Arial"/>
                  <w:b/>
                  <w:bCs/>
                </w:rPr>
                <w:t>Connection Agreement</w:t>
              </w:r>
              <w:r w:rsidR="008E58FE" w:rsidRPr="00D32503">
                <w:rPr>
                  <w:rFonts w:cs="Arial"/>
                </w:rPr>
                <w:t xml:space="preserve"> before </w:t>
              </w:r>
              <w:r w:rsidR="008E58FE">
                <w:rPr>
                  <w:rFonts w:cs="Arial"/>
                </w:rPr>
                <w:t xml:space="preserve">XXXXXX </w:t>
              </w:r>
              <w:r w:rsidR="008E58FE" w:rsidRPr="00AF5D1F">
                <w:rPr>
                  <w:rFonts w:cs="Arial"/>
                  <w:highlight w:val="yellow"/>
                </w:rPr>
                <w:t>[</w:t>
              </w:r>
              <w:r w:rsidR="008E58FE" w:rsidRPr="00AF5D1F">
                <w:rPr>
                  <w:rFonts w:cs="Arial"/>
                  <w:i/>
                  <w:iCs/>
                  <w:highlight w:val="yellow"/>
                </w:rPr>
                <w:t>XXXXXX this being the implementation date, which is 10 working days after the Authority Decision date</w:t>
              </w:r>
              <w:r w:rsidR="008E58FE" w:rsidRPr="00AF5D1F">
                <w:rPr>
                  <w:rFonts w:cs="Arial"/>
                  <w:highlight w:val="yellow"/>
                </w:rPr>
                <w:t>]</w:t>
              </w:r>
              <w:r w:rsidR="008E58FE" w:rsidRPr="00D32503">
                <w:rPr>
                  <w:rFonts w:cs="Arial"/>
                </w:rPr>
                <w:t xml:space="preserve"> and </w:t>
              </w:r>
              <w:r w:rsidR="008E58FE">
                <w:rPr>
                  <w:rFonts w:cs="Arial"/>
                </w:rPr>
                <w:t xml:space="preserve">that </w:t>
              </w:r>
              <w:r w:rsidR="008E58FE" w:rsidRPr="00361ABE">
                <w:rPr>
                  <w:rFonts w:cs="Arial"/>
                  <w:b/>
                  <w:bCs/>
                </w:rPr>
                <w:t>Power Station</w:t>
              </w:r>
              <w:r w:rsidR="008E58FE">
                <w:rPr>
                  <w:rFonts w:cs="Arial"/>
                </w:rPr>
                <w:t xml:space="preserve"> is </w:t>
              </w:r>
            </w:ins>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0E5686" w:rsidRPr="007E0B31" w:rsidRDefault="000E5686" w:rsidP="000E5686">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0E5686" w:rsidRPr="007E0B31" w:rsidRDefault="000E5686" w:rsidP="000E5686">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0E5686" w:rsidRPr="007E0B31" w:rsidRDefault="000E5686" w:rsidP="000E5686">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709A46B5" w14:textId="77777777" w:rsidR="000E5686" w:rsidRPr="007E0B31" w:rsidRDefault="000E5686" w:rsidP="000E5686">
            <w:pPr>
              <w:pStyle w:val="TableArial11"/>
              <w:ind w:left="567" w:hanging="567"/>
              <w:rPr>
                <w:rFonts w:cs="Arial"/>
              </w:rPr>
            </w:pPr>
            <w:r w:rsidRPr="007E0B31">
              <w:rPr>
                <w:rFonts w:cs="Arial"/>
              </w:rPr>
              <w:t>or,</w:t>
            </w:r>
          </w:p>
          <w:p w14:paraId="6997783A" w14:textId="10589C38" w:rsidR="000E5686" w:rsidRPr="007E0B31" w:rsidRDefault="000E5686" w:rsidP="000E5686">
            <w:pPr>
              <w:pStyle w:val="TableArial11"/>
              <w:ind w:left="567" w:hanging="567"/>
              <w:rPr>
                <w:rFonts w:cs="Arial"/>
              </w:rPr>
            </w:pPr>
            <w:r w:rsidRPr="007E0B31">
              <w:rPr>
                <w:rFonts w:cs="Arial"/>
              </w:rPr>
              <w:t>(c)</w:t>
            </w:r>
            <w:r w:rsidRPr="007E0B31">
              <w:rPr>
                <w:rFonts w:cs="Arial"/>
              </w:rPr>
              <w:tab/>
            </w:r>
            <w:ins w:id="118" w:author="ESO Code Admin" w:date="2024-01-17T14:10:00Z">
              <w:r w:rsidR="00FF4A1A" w:rsidRPr="007E0B31">
                <w:rPr>
                  <w:rFonts w:cs="Arial"/>
                </w:rPr>
                <w:t xml:space="preserve">A </w:t>
              </w:r>
              <w:r w:rsidR="00FF4A1A" w:rsidRPr="00D32503">
                <w:rPr>
                  <w:rFonts w:cs="Arial"/>
                  <w:b/>
                  <w:bCs/>
                </w:rPr>
                <w:t>Generator</w:t>
              </w:r>
              <w:r w:rsidR="00FF4A1A" w:rsidRPr="00D32503">
                <w:rPr>
                  <w:rFonts w:cs="Arial"/>
                </w:rPr>
                <w:t xml:space="preserve"> in respect of a </w:t>
              </w:r>
              <w:r w:rsidR="00FF4A1A" w:rsidRPr="00D32503">
                <w:rPr>
                  <w:rFonts w:cs="Arial"/>
                  <w:b/>
                </w:rPr>
                <w:t>Power Station</w:t>
              </w:r>
              <w:r w:rsidR="00FF4A1A" w:rsidRPr="00D32503">
                <w:rPr>
                  <w:rFonts w:cs="Arial"/>
                </w:rPr>
                <w:t xml:space="preserve"> and that </w:t>
              </w:r>
              <w:r w:rsidR="00FF4A1A" w:rsidRPr="00D32503">
                <w:rPr>
                  <w:rFonts w:cs="Arial"/>
                  <w:b/>
                  <w:bCs/>
                </w:rPr>
                <w:t>Generator</w:t>
              </w:r>
              <w:r w:rsidR="00FF4A1A" w:rsidRPr="00D32503">
                <w:rPr>
                  <w:rFonts w:cs="Arial"/>
                </w:rPr>
                <w:t xml:space="preserve"> has applied for a </w:t>
              </w:r>
              <w:r w:rsidR="00FF4A1A" w:rsidRPr="00D32503">
                <w:rPr>
                  <w:rFonts w:cs="Arial"/>
                  <w:b/>
                  <w:bCs/>
                </w:rPr>
                <w:t>CUSC Contract</w:t>
              </w:r>
              <w:r w:rsidR="00FF4A1A" w:rsidRPr="00D32503">
                <w:rPr>
                  <w:rFonts w:cs="Arial"/>
                </w:rPr>
                <w:t xml:space="preserve"> and</w:t>
              </w:r>
              <w:r w:rsidR="00FF4A1A">
                <w:rPr>
                  <w:rFonts w:cs="Arial"/>
                </w:rPr>
                <w:t>/or</w:t>
              </w:r>
              <w:r w:rsidR="00FF4A1A" w:rsidRPr="00D32503">
                <w:rPr>
                  <w:rFonts w:cs="Arial"/>
                </w:rPr>
                <w:t xml:space="preserve"> </w:t>
              </w:r>
              <w:r w:rsidR="00FF4A1A" w:rsidRPr="00D32503">
                <w:rPr>
                  <w:rFonts w:cs="Arial"/>
                  <w:b/>
                  <w:bCs/>
                </w:rPr>
                <w:t>Connection Agreement</w:t>
              </w:r>
              <w:r w:rsidR="00FF4A1A" w:rsidRPr="00D32503">
                <w:rPr>
                  <w:rFonts w:cs="Arial"/>
                </w:rPr>
                <w:t xml:space="preserve"> before </w:t>
              </w:r>
              <w:r w:rsidR="00FF4A1A">
                <w:rPr>
                  <w:rFonts w:cs="Arial"/>
                </w:rPr>
                <w:t xml:space="preserve">XXXXXX </w:t>
              </w:r>
              <w:r w:rsidR="00FF4A1A" w:rsidRPr="00AF5D1F">
                <w:rPr>
                  <w:rFonts w:cs="Arial"/>
                  <w:highlight w:val="yellow"/>
                </w:rPr>
                <w:t>[</w:t>
              </w:r>
              <w:r w:rsidR="00FF4A1A" w:rsidRPr="00AF5D1F">
                <w:rPr>
                  <w:rFonts w:cs="Arial"/>
                  <w:i/>
                  <w:iCs/>
                  <w:highlight w:val="yellow"/>
                </w:rPr>
                <w:t>XXXXXX this being the implementation date, which is 10 working days after the Authority Decision date</w:t>
              </w:r>
              <w:r w:rsidR="00FF4A1A" w:rsidRPr="00AF5D1F">
                <w:rPr>
                  <w:rFonts w:cs="Arial"/>
                  <w:highlight w:val="yellow"/>
                </w:rPr>
                <w:t>]</w:t>
              </w:r>
              <w:r w:rsidR="00FF4A1A" w:rsidRPr="00D32503">
                <w:rPr>
                  <w:rFonts w:cs="Arial"/>
                </w:rPr>
                <w:t xml:space="preserve"> </w:t>
              </w:r>
              <w:r w:rsidR="00FF4A1A">
                <w:rPr>
                  <w:rFonts w:cs="Arial"/>
                </w:rPr>
                <w:t xml:space="preserve">that </w:t>
              </w:r>
              <w:r w:rsidR="00FF4A1A" w:rsidRPr="00D32503">
                <w:rPr>
                  <w:rFonts w:cs="Arial"/>
                  <w:b/>
                  <w:bCs/>
                </w:rPr>
                <w:t>Power Station</w:t>
              </w:r>
              <w:r w:rsidR="00FF4A1A">
                <w:rPr>
                  <w:rFonts w:cs="Arial"/>
                </w:rPr>
                <w:t xml:space="preserve"> is </w:t>
              </w:r>
            </w:ins>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del w:id="119" w:author="ESO Code Admin" w:date="2024-01-17T14:11:00Z">
              <w:r w:rsidRPr="007E0B31" w:rsidDel="00CC25F1">
                <w:rPr>
                  <w:rFonts w:cs="Arial"/>
                </w:rPr>
                <w:delText>,</w:delText>
              </w:r>
            </w:del>
            <w:r w:rsidRPr="007E0B31">
              <w:rPr>
                <w:rFonts w:cs="Arial"/>
              </w:rPr>
              <w:t xml:space="preserve"> although such </w:t>
            </w:r>
            <w:r w:rsidRPr="007E0B31">
              <w:rPr>
                <w:rFonts w:cs="Arial"/>
                <w:b/>
              </w:rPr>
              <w:t>Power Station</w:t>
            </w:r>
            <w:ins w:id="120" w:author="ESO Code Admin" w:date="2024-01-17T14:12:00Z">
              <w:r w:rsidR="00AB74EE">
                <w:rPr>
                  <w:rFonts w:cs="Arial"/>
                  <w:b/>
                </w:rPr>
                <w:t xml:space="preserve"> </w:t>
              </w:r>
              <w:r w:rsidR="00AB74EE" w:rsidRPr="00D32503">
                <w:rPr>
                  <w:rFonts w:cs="Arial"/>
                  <w:bCs/>
                </w:rPr>
                <w:t>is within the</w:t>
              </w:r>
              <w:r w:rsidR="00AB74EE">
                <w:rPr>
                  <w:rFonts w:cs="Arial"/>
                  <w:b/>
                </w:rPr>
                <w:t xml:space="preserve"> GB Synchronous Area</w:t>
              </w:r>
              <w:r w:rsidR="00AB74EE" w:rsidRPr="007E0B31">
                <w:rPr>
                  <w:rFonts w:cs="Arial"/>
                </w:rPr>
                <w:t xml:space="preserve">, </w:t>
              </w:r>
              <w:r w:rsidR="00AB74EE">
                <w:rPr>
                  <w:rFonts w:cs="Arial"/>
                </w:rPr>
                <w:t>and</w:t>
              </w:r>
              <w:r w:rsidR="00AB74EE" w:rsidRPr="007E0B31">
                <w:rPr>
                  <w:rFonts w:cs="Arial"/>
                </w:rPr>
                <w:t xml:space="preserve"> such </w:t>
              </w:r>
              <w:r w:rsidR="00AB74EE" w:rsidRPr="007E0B31">
                <w:rPr>
                  <w:rFonts w:cs="Arial"/>
                  <w:b/>
                </w:rPr>
                <w:t>Power Station</w:t>
              </w:r>
            </w:ins>
            <w:r w:rsidRPr="007E0B31">
              <w:rPr>
                <w:rFonts w:cs="Arial"/>
              </w:rPr>
              <w:t xml:space="preserve"> is in:</w:t>
            </w:r>
          </w:p>
          <w:p w14:paraId="72EC2741" w14:textId="3258F724" w:rsidR="000E5686" w:rsidRPr="007E0B31" w:rsidRDefault="000E5686" w:rsidP="000E5686">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0E5686" w:rsidRPr="007E0B31" w:rsidRDefault="000E5686" w:rsidP="000E5686">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2438DBF7" w14:textId="77777777" w:rsidR="00D71DFE" w:rsidRDefault="000E5686" w:rsidP="00D71DFE">
            <w:pPr>
              <w:pStyle w:val="TableArial11"/>
              <w:ind w:left="1429" w:hanging="770"/>
              <w:rPr>
                <w:ins w:id="121" w:author="ESO Code Admin" w:date="2024-01-17T14:12:00Z"/>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345B4E39" w14:textId="77777777" w:rsidR="00D71DFE" w:rsidRDefault="00D71DFE" w:rsidP="00D71DFE">
            <w:pPr>
              <w:pStyle w:val="TableArial11"/>
              <w:rPr>
                <w:ins w:id="122" w:author="ESO Code Admin" w:date="2024-01-17T14:12:00Z"/>
                <w:rFonts w:cs="Arial"/>
              </w:rPr>
            </w:pPr>
            <w:ins w:id="123" w:author="ESO Code Admin" w:date="2024-01-17T14:12:00Z">
              <w:r>
                <w:rPr>
                  <w:rFonts w:cs="Arial"/>
                </w:rPr>
                <w:t xml:space="preserve">or, </w:t>
              </w:r>
            </w:ins>
          </w:p>
          <w:p w14:paraId="2DD4C317" w14:textId="77777777" w:rsidR="00D71DFE" w:rsidRDefault="00D71DFE" w:rsidP="00D71DFE">
            <w:pPr>
              <w:pStyle w:val="TableArial11"/>
              <w:ind w:left="628" w:hanging="628"/>
              <w:rPr>
                <w:ins w:id="124" w:author="ESO Code Admin" w:date="2024-01-17T14:12:00Z"/>
                <w:rFonts w:cs="Arial"/>
              </w:rPr>
            </w:pPr>
            <w:ins w:id="125" w:author="ESO Code Admin" w:date="2024-01-17T14:12:00Z">
              <w:r>
                <w:rPr>
                  <w:rFonts w:cs="Arial"/>
                </w:rPr>
                <w:t>(d)</w:t>
              </w:r>
              <w:r>
                <w:rPr>
                  <w:rFonts w:cs="Arial"/>
                </w:rPr>
                <w:tab/>
                <w:t xml:space="preserve">A </w:t>
              </w:r>
              <w:r w:rsidRPr="00D32503">
                <w:rPr>
                  <w:rFonts w:cs="Arial"/>
                  <w:b/>
                  <w:bCs/>
                </w:rPr>
                <w:t>Generator</w:t>
              </w:r>
              <w:r w:rsidRPr="00BD2FCA">
                <w:rPr>
                  <w:rFonts w:cs="Arial"/>
                </w:rPr>
                <w:t xml:space="preserve"> in respect of a </w:t>
              </w:r>
              <w:r w:rsidRPr="00BD2FCA">
                <w:rPr>
                  <w:rFonts w:cs="Arial"/>
                  <w:b/>
                </w:rPr>
                <w:t>Power Station</w:t>
              </w:r>
              <w:r w:rsidRPr="00BD2FCA">
                <w:rPr>
                  <w:rFonts w:cs="Arial"/>
                </w:rPr>
                <w:t xml:space="preserve"> and that </w:t>
              </w:r>
              <w:r w:rsidRPr="00D32503">
                <w:rPr>
                  <w:rFonts w:cs="Arial"/>
                  <w:b/>
                  <w:bCs/>
                </w:rPr>
                <w:t>Generator</w:t>
              </w:r>
              <w:r w:rsidRPr="00BD2FCA">
                <w:rPr>
                  <w:rFonts w:cs="Arial"/>
                </w:rPr>
                <w:t xml:space="preserve"> has applied for a </w:t>
              </w:r>
              <w:r w:rsidRPr="00D32503">
                <w:rPr>
                  <w:rFonts w:cs="Arial"/>
                  <w:b/>
                  <w:bCs/>
                </w:rPr>
                <w:t>CUSC Contract</w:t>
              </w:r>
              <w:r w:rsidRPr="00BD2FCA">
                <w:rPr>
                  <w:rFonts w:cs="Arial"/>
                </w:rPr>
                <w:t xml:space="preserve"> </w:t>
              </w:r>
              <w:r>
                <w:rPr>
                  <w:rFonts w:cs="Arial"/>
                </w:rPr>
                <w:t xml:space="preserve">(including any </w:t>
              </w:r>
              <w:r w:rsidRPr="00D32503">
                <w:rPr>
                  <w:rFonts w:cs="Arial"/>
                  <w:b/>
                  <w:bCs/>
                </w:rPr>
                <w:t>Substantial Modification</w:t>
              </w:r>
              <w:r>
                <w:rPr>
                  <w:rFonts w:cs="Arial"/>
                </w:rPr>
                <w:t>) after</w:t>
              </w:r>
              <w:r w:rsidRPr="00BD2FCA">
                <w:rPr>
                  <w:rFonts w:cs="Arial"/>
                </w:rPr>
                <w:t xml:space="preserve"> </w:t>
              </w:r>
              <w:r>
                <w:rPr>
                  <w:rFonts w:cs="Arial"/>
                </w:rPr>
                <w:t xml:space="preserve">XXXXXX </w:t>
              </w:r>
              <w:r w:rsidRPr="00AF5D1F">
                <w:rPr>
                  <w:rFonts w:cs="Arial"/>
                  <w:highlight w:val="yellow"/>
                </w:rPr>
                <w:t>[</w:t>
              </w:r>
              <w:r w:rsidRPr="00AF5D1F">
                <w:rPr>
                  <w:rFonts w:cs="Arial"/>
                  <w:i/>
                  <w:iCs/>
                  <w:highlight w:val="yellow"/>
                </w:rPr>
                <w:t xml:space="preserve">XXXXXX this being the </w:t>
              </w:r>
              <w:r w:rsidRPr="00AF5D1F">
                <w:rPr>
                  <w:rFonts w:cs="Arial"/>
                  <w:i/>
                  <w:iCs/>
                  <w:highlight w:val="yellow"/>
                </w:rPr>
                <w:lastRenderedPageBreak/>
                <w:t>implementation date, which is 10 working days after the Authority Decision date</w:t>
              </w:r>
              <w:r w:rsidRPr="00AF5D1F">
                <w:rPr>
                  <w:rFonts w:cs="Arial"/>
                  <w:highlight w:val="yellow"/>
                </w:rPr>
                <w:t>]</w:t>
              </w:r>
              <w:r w:rsidRPr="00BD2FCA">
                <w:rPr>
                  <w:rFonts w:cs="Arial"/>
                </w:rPr>
                <w:t xml:space="preserve"> and that </w:t>
              </w:r>
              <w:r w:rsidRPr="00D32503">
                <w:rPr>
                  <w:rFonts w:cs="Arial"/>
                  <w:b/>
                  <w:bCs/>
                </w:rPr>
                <w:t>Power Station</w:t>
              </w:r>
              <w:r w:rsidRPr="00BD2FCA">
                <w:rPr>
                  <w:rFonts w:cs="Arial"/>
                </w:rPr>
                <w:t xml:space="preserve"> </w:t>
              </w:r>
              <w:r w:rsidRPr="00E01C71">
                <w:rPr>
                  <w:rFonts w:cs="Arial"/>
                </w:rPr>
                <w:t xml:space="preserve">is directly connected to the </w:t>
              </w:r>
              <w:r w:rsidRPr="00E01C71">
                <w:rPr>
                  <w:rFonts w:cs="Arial"/>
                  <w:b/>
                  <w:bCs/>
                </w:rPr>
                <w:t>National Electricity</w:t>
              </w:r>
              <w:r w:rsidRPr="00E01C71">
                <w:rPr>
                  <w:rFonts w:cs="Arial"/>
                </w:rPr>
                <w:t xml:space="preserve"> </w:t>
              </w:r>
              <w:r w:rsidRPr="00E01C71">
                <w:rPr>
                  <w:rFonts w:cs="Arial"/>
                  <w:b/>
                </w:rPr>
                <w:t>Transmission System</w:t>
              </w:r>
              <w:r w:rsidRPr="00E01C71">
                <w:rPr>
                  <w:rFonts w:cs="Arial"/>
                </w:rPr>
                <w:t xml:space="preserve"> and such </w:t>
              </w:r>
              <w:r w:rsidRPr="00E01C71">
                <w:rPr>
                  <w:rFonts w:cs="Arial"/>
                  <w:b/>
                </w:rPr>
                <w:t>Power Station</w:t>
              </w:r>
              <w:r w:rsidRPr="00E01C71">
                <w:rPr>
                  <w:rFonts w:cs="Arial"/>
                </w:rPr>
                <w:t xml:space="preserve"> has a </w:t>
              </w:r>
              <w:r w:rsidRPr="00E01C71">
                <w:rPr>
                  <w:rFonts w:cs="Arial"/>
                  <w:b/>
                </w:rPr>
                <w:t>Registered Capacity</w:t>
              </w:r>
              <w:r w:rsidRPr="00E01C71">
                <w:rPr>
                  <w:rFonts w:cs="Arial"/>
                </w:rPr>
                <w:t xml:space="preserve"> of </w:t>
              </w:r>
              <w:r>
                <w:rPr>
                  <w:rFonts w:cs="Arial"/>
                </w:rPr>
                <w:t xml:space="preserve">less than </w:t>
              </w:r>
              <w:proofErr w:type="gramStart"/>
              <w:r>
                <w:rPr>
                  <w:rFonts w:cs="Arial"/>
                </w:rPr>
                <w:t>50</w:t>
              </w:r>
              <w:r w:rsidRPr="00E01C71">
                <w:rPr>
                  <w:rFonts w:cs="Arial"/>
                </w:rPr>
                <w:t>MW</w:t>
              </w:r>
              <w:r w:rsidRPr="00361ABE">
                <w:rPr>
                  <w:rFonts w:cs="Arial"/>
                  <w:bCs/>
                </w:rPr>
                <w:t>;</w:t>
              </w:r>
              <w:proofErr w:type="gramEnd"/>
            </w:ins>
          </w:p>
          <w:p w14:paraId="564D0FC9" w14:textId="77777777" w:rsidR="00D71DFE" w:rsidRPr="007E0B31" w:rsidRDefault="00D71DFE" w:rsidP="00D71DFE">
            <w:pPr>
              <w:pStyle w:val="TableArial11"/>
              <w:rPr>
                <w:ins w:id="126" w:author="ESO Code Admin" w:date="2024-01-17T14:12:00Z"/>
                <w:rFonts w:cs="Arial"/>
              </w:rPr>
            </w:pPr>
            <w:ins w:id="127" w:author="ESO Code Admin" w:date="2024-01-17T14:12:00Z">
              <w:r w:rsidRPr="007E0B31">
                <w:rPr>
                  <w:rFonts w:cs="Arial"/>
                </w:rPr>
                <w:t>or</w:t>
              </w:r>
              <w:r>
                <w:rPr>
                  <w:rFonts w:cs="Arial"/>
                </w:rPr>
                <w:t>,</w:t>
              </w:r>
              <w:r w:rsidRPr="007E0B31">
                <w:rPr>
                  <w:rFonts w:cs="Arial"/>
                </w:rPr>
                <w:t xml:space="preserve"> </w:t>
              </w:r>
            </w:ins>
          </w:p>
          <w:p w14:paraId="65638854" w14:textId="77777777" w:rsidR="00D71DFE" w:rsidRDefault="00D71DFE" w:rsidP="00D71DFE">
            <w:pPr>
              <w:pStyle w:val="TableArial11"/>
              <w:ind w:left="567" w:hanging="567"/>
              <w:rPr>
                <w:ins w:id="128" w:author="ESO Code Admin" w:date="2024-01-17T14:12:00Z"/>
                <w:rFonts w:cs="Arial"/>
              </w:rPr>
            </w:pPr>
            <w:ins w:id="129" w:author="ESO Code Admin" w:date="2024-01-17T14:12:00Z">
              <w:r>
                <w:rPr>
                  <w:rFonts w:cs="Arial"/>
                </w:rPr>
                <w:t>(e)</w:t>
              </w:r>
              <w:r>
                <w:rPr>
                  <w:rFonts w:cs="Arial"/>
                </w:rPr>
                <w:tab/>
                <w:t xml:space="preserve">A </w:t>
              </w:r>
              <w:r w:rsidRPr="00D32503">
                <w:rPr>
                  <w:rFonts w:cs="Arial"/>
                  <w:b/>
                  <w:bCs/>
                </w:rPr>
                <w:t>Generator</w:t>
              </w:r>
              <w:r w:rsidRPr="00BD2FCA">
                <w:rPr>
                  <w:rFonts w:cs="Arial"/>
                </w:rPr>
                <w:t xml:space="preserve"> in respect of a </w:t>
              </w:r>
              <w:r w:rsidRPr="00BD2FCA">
                <w:rPr>
                  <w:rFonts w:cs="Arial"/>
                  <w:b/>
                </w:rPr>
                <w:t>Power Station</w:t>
              </w:r>
              <w:r w:rsidRPr="00BD2FCA">
                <w:rPr>
                  <w:rFonts w:cs="Arial"/>
                </w:rPr>
                <w:t xml:space="preserve"> and that </w:t>
              </w:r>
              <w:r w:rsidRPr="00D32503">
                <w:rPr>
                  <w:rFonts w:cs="Arial"/>
                  <w:b/>
                  <w:bCs/>
                </w:rPr>
                <w:t>Generator</w:t>
              </w:r>
              <w:r w:rsidRPr="00BD2FCA">
                <w:rPr>
                  <w:rFonts w:cs="Arial"/>
                </w:rPr>
                <w:t xml:space="preserve"> has applied for a </w:t>
              </w:r>
              <w:r w:rsidRPr="00D32503">
                <w:rPr>
                  <w:rFonts w:cs="Arial"/>
                  <w:b/>
                  <w:bCs/>
                </w:rPr>
                <w:t>CUSC Contract</w:t>
              </w:r>
              <w:r w:rsidRPr="00BD2FCA">
                <w:rPr>
                  <w:rFonts w:cs="Arial"/>
                </w:rPr>
                <w:t xml:space="preserve"> </w:t>
              </w:r>
              <w:r w:rsidRPr="00D71DFE">
                <w:rPr>
                  <w:rFonts w:cs="Arial"/>
                </w:rPr>
                <w:t>and/or</w:t>
              </w:r>
              <w:r>
                <w:rPr>
                  <w:rFonts w:cs="Arial"/>
                </w:rPr>
                <w:t xml:space="preserve"> </w:t>
              </w:r>
              <w:r w:rsidRPr="00D32503">
                <w:rPr>
                  <w:rFonts w:cs="Arial"/>
                  <w:b/>
                  <w:bCs/>
                </w:rPr>
                <w:t>Connection Agreement</w:t>
              </w:r>
              <w:r>
                <w:rPr>
                  <w:rFonts w:cs="Arial"/>
                </w:rPr>
                <w:t xml:space="preserve"> (including any </w:t>
              </w:r>
              <w:r w:rsidRPr="00D32503">
                <w:rPr>
                  <w:rFonts w:cs="Arial"/>
                  <w:b/>
                  <w:bCs/>
                </w:rPr>
                <w:t>Substantial Modification</w:t>
              </w:r>
              <w:r>
                <w:rPr>
                  <w:rFonts w:cs="Arial"/>
                </w:rPr>
                <w:t>) after</w:t>
              </w:r>
              <w:r w:rsidRPr="00BD2FCA">
                <w:rPr>
                  <w:rFonts w:cs="Arial"/>
                </w:rPr>
                <w:t xml:space="preserve"> </w:t>
              </w:r>
              <w:r>
                <w:rPr>
                  <w:rFonts w:cs="Arial"/>
                </w:rPr>
                <w:t xml:space="preserve">XXXXXX </w:t>
              </w:r>
              <w:r w:rsidRPr="00AF5D1F">
                <w:rPr>
                  <w:rFonts w:cs="Arial"/>
                  <w:highlight w:val="yellow"/>
                </w:rPr>
                <w:t>[</w:t>
              </w:r>
              <w:r w:rsidRPr="00AF5D1F">
                <w:rPr>
                  <w:rFonts w:cs="Arial"/>
                  <w:i/>
                  <w:iCs/>
                  <w:highlight w:val="yellow"/>
                </w:rPr>
                <w:t>XXXXXX this being the implementation date, which is 10 working days after the Authority Decision date</w:t>
              </w:r>
              <w:r w:rsidRPr="00AF5D1F">
                <w:rPr>
                  <w:rFonts w:cs="Arial"/>
                  <w:highlight w:val="yellow"/>
                </w:rPr>
                <w:t>]</w:t>
              </w:r>
              <w:r w:rsidRPr="00BD2FCA">
                <w:rPr>
                  <w:rFonts w:cs="Arial"/>
                </w:rPr>
                <w:t xml:space="preserve"> </w:t>
              </w:r>
              <w:r>
                <w:rPr>
                  <w:rFonts w:cs="Arial"/>
                </w:rPr>
                <w:t xml:space="preserve">and that </w:t>
              </w:r>
              <w:r w:rsidRPr="00D32503">
                <w:rPr>
                  <w:rFonts w:cs="Arial"/>
                  <w:b/>
                  <w:bCs/>
                </w:rPr>
                <w:t>Power Station</w:t>
              </w:r>
              <w:r>
                <w:rPr>
                  <w:rFonts w:cs="Arial"/>
                </w:rPr>
                <w:t xml:space="preserve"> </w:t>
              </w:r>
              <w:r w:rsidRPr="00ED7428">
                <w:rPr>
                  <w:rFonts w:cs="Arial"/>
                </w:rPr>
                <w:t xml:space="preserve">is </w:t>
              </w:r>
              <w:r w:rsidRPr="00ED7428">
                <w:rPr>
                  <w:rFonts w:cs="Arial"/>
                  <w:b/>
                </w:rPr>
                <w:t>Embedded</w:t>
              </w:r>
              <w:r w:rsidRPr="00ED7428">
                <w:rPr>
                  <w:rFonts w:cs="Arial"/>
                </w:rPr>
                <w:t xml:space="preserve"> within a </w:t>
              </w:r>
              <w:r w:rsidRPr="00ED7428">
                <w:rPr>
                  <w:rFonts w:cs="Arial"/>
                  <w:b/>
                </w:rPr>
                <w:t>User System</w:t>
              </w:r>
              <w:r w:rsidRPr="00ED7428">
                <w:rPr>
                  <w:rFonts w:cs="Arial"/>
                </w:rPr>
                <w:t xml:space="preserve"> (or part thereof) and where such </w:t>
              </w:r>
              <w:r w:rsidRPr="00ED7428">
                <w:rPr>
                  <w:rFonts w:cs="Arial"/>
                  <w:b/>
                </w:rPr>
                <w:t>User System</w:t>
              </w:r>
              <w:r w:rsidRPr="00ED7428">
                <w:rPr>
                  <w:rFonts w:cs="Arial"/>
                </w:rPr>
                <w:t xml:space="preserve"> (or part thereof) is connected under normal operating conditions to the </w:t>
              </w:r>
              <w:r w:rsidRPr="00ED7428">
                <w:rPr>
                  <w:rFonts w:cs="Arial"/>
                  <w:b/>
                  <w:bCs/>
                </w:rPr>
                <w:t>National Electricity</w:t>
              </w:r>
              <w:r w:rsidRPr="00ED7428">
                <w:rPr>
                  <w:rFonts w:cs="Arial"/>
                  <w:b/>
                </w:rPr>
                <w:t xml:space="preserve"> Transmission System</w:t>
              </w:r>
              <w:r w:rsidRPr="00ED7428">
                <w:rPr>
                  <w:rFonts w:cs="Arial"/>
                </w:rPr>
                <w:t xml:space="preserve"> and such </w:t>
              </w:r>
              <w:r w:rsidRPr="00ED7428">
                <w:rPr>
                  <w:rFonts w:cs="Arial"/>
                  <w:b/>
                </w:rPr>
                <w:t>Power Station</w:t>
              </w:r>
              <w:r w:rsidRPr="00ED7428">
                <w:rPr>
                  <w:rFonts w:cs="Arial"/>
                </w:rPr>
                <w:t xml:space="preserve"> has a </w:t>
              </w:r>
              <w:r w:rsidRPr="00ED7428">
                <w:rPr>
                  <w:rFonts w:cs="Arial"/>
                  <w:b/>
                </w:rPr>
                <w:t>Registered Capacity</w:t>
              </w:r>
              <w:r w:rsidRPr="00ED7428">
                <w:rPr>
                  <w:rFonts w:cs="Arial"/>
                </w:rPr>
                <w:t xml:space="preserve"> of </w:t>
              </w:r>
              <w:r>
                <w:rPr>
                  <w:rFonts w:cs="Arial"/>
                </w:rPr>
                <w:t>less than 50MW;</w:t>
              </w:r>
            </w:ins>
          </w:p>
          <w:p w14:paraId="3671F773" w14:textId="77777777" w:rsidR="00D71DFE" w:rsidRDefault="00D71DFE" w:rsidP="00D71DFE">
            <w:pPr>
              <w:pStyle w:val="TableArial11"/>
              <w:ind w:left="567" w:hanging="567"/>
              <w:rPr>
                <w:ins w:id="130" w:author="ESO Code Admin" w:date="2024-01-17T14:12:00Z"/>
                <w:rFonts w:cs="Arial"/>
              </w:rPr>
            </w:pPr>
            <w:ins w:id="131" w:author="ESO Code Admin" w:date="2024-01-17T14:12:00Z">
              <w:r>
                <w:rPr>
                  <w:rFonts w:cs="Arial"/>
                </w:rPr>
                <w:t>or,</w:t>
              </w:r>
            </w:ins>
          </w:p>
          <w:p w14:paraId="4D2ED70F" w14:textId="77777777" w:rsidR="00D71DFE" w:rsidRDefault="00D71DFE" w:rsidP="00D71DFE">
            <w:pPr>
              <w:pStyle w:val="TableArial11"/>
              <w:ind w:left="567" w:hanging="567"/>
              <w:rPr>
                <w:ins w:id="132" w:author="ESO Code Admin" w:date="2024-01-17T14:12:00Z"/>
                <w:rFonts w:cs="Arial"/>
              </w:rPr>
            </w:pPr>
            <w:ins w:id="133" w:author="ESO Code Admin" w:date="2024-01-17T14:12:00Z">
              <w:r>
                <w:rPr>
                  <w:rFonts w:cs="Arial"/>
                </w:rPr>
                <w:t>(f)</w:t>
              </w:r>
              <w:r>
                <w:rPr>
                  <w:rFonts w:cs="Arial"/>
                </w:rPr>
                <w:tab/>
                <w:t xml:space="preserve">A </w:t>
              </w:r>
              <w:r w:rsidRPr="00D32503">
                <w:rPr>
                  <w:rFonts w:cs="Arial"/>
                  <w:b/>
                  <w:bCs/>
                </w:rPr>
                <w:t>Generator</w:t>
              </w:r>
              <w:r w:rsidRPr="00BD2FCA">
                <w:rPr>
                  <w:rFonts w:cs="Arial"/>
                </w:rPr>
                <w:t xml:space="preserve"> in respect of a </w:t>
              </w:r>
              <w:r w:rsidRPr="00BD2FCA">
                <w:rPr>
                  <w:rFonts w:cs="Arial"/>
                  <w:b/>
                </w:rPr>
                <w:t>Power Station</w:t>
              </w:r>
              <w:r w:rsidRPr="00BD2FCA">
                <w:rPr>
                  <w:rFonts w:cs="Arial"/>
                </w:rPr>
                <w:t xml:space="preserve"> and that </w:t>
              </w:r>
              <w:r w:rsidRPr="00D32503">
                <w:rPr>
                  <w:rFonts w:cs="Arial"/>
                  <w:b/>
                  <w:bCs/>
                </w:rPr>
                <w:t>Generator</w:t>
              </w:r>
              <w:r w:rsidRPr="00BD2FCA">
                <w:rPr>
                  <w:rFonts w:cs="Arial"/>
                </w:rPr>
                <w:t xml:space="preserve"> has applied for a </w:t>
              </w:r>
              <w:r w:rsidRPr="00D32503">
                <w:rPr>
                  <w:rFonts w:cs="Arial"/>
                  <w:b/>
                  <w:bCs/>
                </w:rPr>
                <w:t>CUSC Contract</w:t>
              </w:r>
              <w:r w:rsidRPr="00BD2FCA">
                <w:rPr>
                  <w:rFonts w:cs="Arial"/>
                </w:rPr>
                <w:t xml:space="preserve"> </w:t>
              </w:r>
              <w:r w:rsidRPr="00D71DFE">
                <w:rPr>
                  <w:rFonts w:cs="Arial"/>
                </w:rPr>
                <w:t>and/or</w:t>
              </w:r>
              <w:r>
                <w:rPr>
                  <w:rFonts w:cs="Arial"/>
                </w:rPr>
                <w:t xml:space="preserve"> </w:t>
              </w:r>
              <w:r w:rsidRPr="00D32503">
                <w:rPr>
                  <w:rFonts w:cs="Arial"/>
                  <w:b/>
                  <w:bCs/>
                </w:rPr>
                <w:t>Connection Agreement</w:t>
              </w:r>
              <w:r>
                <w:rPr>
                  <w:rFonts w:cs="Arial"/>
                </w:rPr>
                <w:t xml:space="preserve"> (including any </w:t>
              </w:r>
              <w:r w:rsidRPr="00D32503">
                <w:rPr>
                  <w:rFonts w:cs="Arial"/>
                  <w:b/>
                  <w:bCs/>
                </w:rPr>
                <w:t>Substantial Modification</w:t>
              </w:r>
              <w:r>
                <w:rPr>
                  <w:rFonts w:cs="Arial"/>
                </w:rPr>
                <w:t>) after</w:t>
              </w:r>
              <w:r w:rsidRPr="00BD2FCA">
                <w:rPr>
                  <w:rFonts w:cs="Arial"/>
                </w:rPr>
                <w:t xml:space="preserve"> </w:t>
              </w:r>
              <w:r>
                <w:rPr>
                  <w:rFonts w:cs="Arial"/>
                </w:rPr>
                <w:t xml:space="preserve">XXXXXX </w:t>
              </w:r>
              <w:r w:rsidRPr="00AF5D1F">
                <w:rPr>
                  <w:rFonts w:cs="Arial"/>
                  <w:highlight w:val="yellow"/>
                </w:rPr>
                <w:t>[</w:t>
              </w:r>
              <w:r w:rsidRPr="00AF5D1F">
                <w:rPr>
                  <w:rFonts w:cs="Arial"/>
                  <w:i/>
                  <w:iCs/>
                  <w:highlight w:val="yellow"/>
                </w:rPr>
                <w:t>XXXXXX this being the implementation date, which is 10 working days after the Authority Decision date</w:t>
              </w:r>
              <w:r w:rsidRPr="00AF5D1F">
                <w:rPr>
                  <w:rFonts w:cs="Arial"/>
                  <w:highlight w:val="yellow"/>
                </w:rPr>
                <w:t>]</w:t>
              </w:r>
              <w:r w:rsidRPr="00BD2FCA">
                <w:rPr>
                  <w:rFonts w:cs="Arial"/>
                </w:rPr>
                <w:t xml:space="preserve"> </w:t>
              </w:r>
              <w:r>
                <w:rPr>
                  <w:rFonts w:cs="Arial"/>
                </w:rPr>
                <w:t xml:space="preserve">and that </w:t>
              </w:r>
              <w:r w:rsidRPr="00D32503">
                <w:rPr>
                  <w:rFonts w:cs="Arial"/>
                  <w:b/>
                  <w:bCs/>
                </w:rPr>
                <w:t>Power Station</w:t>
              </w:r>
              <w:r>
                <w:rPr>
                  <w:rFonts w:cs="Arial"/>
                </w:rPr>
                <w:t xml:space="preserve"> </w:t>
              </w:r>
              <w:r w:rsidRPr="00ED7428">
                <w:rPr>
                  <w:rFonts w:cs="Arial"/>
                </w:rPr>
                <w:t>is</w:t>
              </w:r>
              <w:r>
                <w:rPr>
                  <w:rFonts w:cs="Arial"/>
                </w:rPr>
                <w:t xml:space="preserve"> </w:t>
              </w:r>
              <w:r w:rsidRPr="00882AF1">
                <w:rPr>
                  <w:rFonts w:cs="Arial"/>
                  <w:b/>
                </w:rPr>
                <w:t>Embedded</w:t>
              </w:r>
              <w:r w:rsidRPr="00882AF1">
                <w:rPr>
                  <w:rFonts w:cs="Arial"/>
                </w:rPr>
                <w:t xml:space="preserve"> within a </w:t>
              </w:r>
              <w:r w:rsidRPr="00882AF1">
                <w:rPr>
                  <w:rFonts w:cs="Arial"/>
                  <w:b/>
                </w:rPr>
                <w:t>User System</w:t>
              </w:r>
              <w:r w:rsidRPr="00882AF1">
                <w:rPr>
                  <w:rFonts w:cs="Arial"/>
                </w:rPr>
                <w:t xml:space="preserve"> (or part thereof) and where the </w:t>
              </w:r>
              <w:r w:rsidRPr="00882AF1">
                <w:rPr>
                  <w:rFonts w:cs="Arial"/>
                  <w:b/>
                </w:rPr>
                <w:t>User System</w:t>
              </w:r>
              <w:r w:rsidRPr="00882AF1">
                <w:rPr>
                  <w:rFonts w:cs="Arial"/>
                </w:rPr>
                <w:t xml:space="preserve"> (or part thereof) is not connected to the </w:t>
              </w:r>
              <w:r w:rsidRPr="00882AF1">
                <w:rPr>
                  <w:rFonts w:cs="Arial"/>
                  <w:b/>
                </w:rPr>
                <w:t>National Electricity Transmission System</w:t>
              </w:r>
              <w:r w:rsidRPr="00882AF1">
                <w:rPr>
                  <w:rFonts w:cs="Arial"/>
                </w:rPr>
                <w:t xml:space="preserve">, although such </w:t>
              </w:r>
              <w:r w:rsidRPr="00882AF1">
                <w:rPr>
                  <w:rFonts w:cs="Arial"/>
                  <w:b/>
                </w:rPr>
                <w:t>Power Station</w:t>
              </w:r>
              <w:r w:rsidRPr="00882AF1">
                <w:rPr>
                  <w:rFonts w:cs="Arial"/>
                </w:rPr>
                <w:t xml:space="preserve"> is within the </w:t>
              </w:r>
              <w:r w:rsidRPr="00882AF1">
                <w:rPr>
                  <w:rFonts w:cs="Arial"/>
                  <w:b/>
                  <w:bCs/>
                </w:rPr>
                <w:t>GB Synchronous Area</w:t>
              </w:r>
              <w:r w:rsidRPr="00882AF1">
                <w:rPr>
                  <w:rFonts w:cs="Arial"/>
                </w:rPr>
                <w:t xml:space="preserve"> and such </w:t>
              </w:r>
              <w:r w:rsidRPr="00882AF1">
                <w:rPr>
                  <w:rFonts w:cs="Arial"/>
                  <w:b/>
                </w:rPr>
                <w:t>Power Station</w:t>
              </w:r>
              <w:r w:rsidRPr="00882AF1">
                <w:rPr>
                  <w:rFonts w:cs="Arial"/>
                </w:rPr>
                <w:t xml:space="preserve"> has a </w:t>
              </w:r>
              <w:r w:rsidRPr="00882AF1">
                <w:rPr>
                  <w:rFonts w:cs="Arial"/>
                  <w:b/>
                </w:rPr>
                <w:t>Registered Capacity</w:t>
              </w:r>
              <w:r w:rsidRPr="00882AF1">
                <w:rPr>
                  <w:rFonts w:cs="Arial"/>
                </w:rPr>
                <w:t xml:space="preserve"> of </w:t>
              </w:r>
              <w:r>
                <w:rPr>
                  <w:rFonts w:cs="Arial"/>
                </w:rPr>
                <w:t>less than 5</w:t>
              </w:r>
              <w:r w:rsidRPr="00882AF1">
                <w:rPr>
                  <w:rFonts w:cs="Arial"/>
                </w:rPr>
                <w:t>0MW</w:t>
              </w:r>
              <w:r>
                <w:rPr>
                  <w:rFonts w:cs="Arial"/>
                </w:rPr>
                <w:t>.</w:t>
              </w:r>
            </w:ins>
          </w:p>
          <w:p w14:paraId="7BCCF878" w14:textId="18FD43F3" w:rsidR="000E5686" w:rsidRPr="007E0B31" w:rsidRDefault="000E5686" w:rsidP="000E5686">
            <w:pPr>
              <w:pStyle w:val="TableArial11"/>
              <w:ind w:left="1134" w:hanging="567"/>
              <w:rPr>
                <w:rFonts w:cs="Arial"/>
              </w:rPr>
            </w:pPr>
          </w:p>
          <w:p w14:paraId="01651DEA" w14:textId="77777777" w:rsidR="000E5686" w:rsidRPr="007E0B31" w:rsidRDefault="000E5686" w:rsidP="000E5686">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0E5686" w:rsidRPr="007E0B31" w14:paraId="7573FBB9" w14:textId="77777777" w:rsidTr="56193979">
        <w:trPr>
          <w:cantSplit/>
        </w:trPr>
        <w:tc>
          <w:tcPr>
            <w:tcW w:w="2884" w:type="dxa"/>
          </w:tcPr>
          <w:p w14:paraId="762A4B06" w14:textId="77777777" w:rsidR="000E5686" w:rsidRPr="007E0B31" w:rsidRDefault="000E5686" w:rsidP="000E5686">
            <w:pPr>
              <w:pStyle w:val="Arial11Bold"/>
              <w:rPr>
                <w:rFonts w:cs="Arial"/>
              </w:rPr>
            </w:pPr>
            <w:r w:rsidRPr="007E0B31">
              <w:rPr>
                <w:rFonts w:cs="Arial"/>
              </w:rPr>
              <w:lastRenderedPageBreak/>
              <w:t>Speeder Motor Setting Range</w:t>
            </w:r>
          </w:p>
        </w:tc>
        <w:tc>
          <w:tcPr>
            <w:tcW w:w="6634" w:type="dxa"/>
          </w:tcPr>
          <w:p w14:paraId="4F8D293D" w14:textId="77777777" w:rsidR="000E5686" w:rsidRPr="007E0B31" w:rsidRDefault="000E5686" w:rsidP="000E5686">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0E5686" w:rsidRPr="007E0B31" w14:paraId="04280D98" w14:textId="77777777" w:rsidTr="56193979">
        <w:trPr>
          <w:cantSplit/>
        </w:trPr>
        <w:tc>
          <w:tcPr>
            <w:tcW w:w="2884" w:type="dxa"/>
          </w:tcPr>
          <w:p w14:paraId="7D8CDDFE" w14:textId="77777777" w:rsidR="000E5686" w:rsidRPr="007E0B31" w:rsidRDefault="000E5686" w:rsidP="000E5686">
            <w:pPr>
              <w:pStyle w:val="Arial11Bold"/>
              <w:rPr>
                <w:rFonts w:cs="Arial"/>
              </w:rPr>
            </w:pPr>
            <w:r w:rsidRPr="007E0B31">
              <w:rPr>
                <w:rFonts w:cs="Arial"/>
              </w:rPr>
              <w:t>SPT</w:t>
            </w:r>
          </w:p>
        </w:tc>
        <w:tc>
          <w:tcPr>
            <w:tcW w:w="6634" w:type="dxa"/>
          </w:tcPr>
          <w:p w14:paraId="202D47CC" w14:textId="77777777" w:rsidR="000E5686" w:rsidRPr="007E0B31" w:rsidRDefault="000E5686" w:rsidP="000E5686">
            <w:pPr>
              <w:pStyle w:val="TableArial11"/>
              <w:rPr>
                <w:rFonts w:cs="Arial"/>
              </w:rPr>
            </w:pPr>
            <w:r w:rsidRPr="007E0B31">
              <w:rPr>
                <w:rFonts w:cs="Arial"/>
              </w:rPr>
              <w:t>SP Transmission Limited</w:t>
            </w:r>
            <w:r>
              <w:rPr>
                <w:rFonts w:cs="Arial"/>
              </w:rPr>
              <w:t xml:space="preserve"> plc</w:t>
            </w:r>
          </w:p>
        </w:tc>
      </w:tr>
      <w:tr w:rsidR="000E5686" w:rsidRPr="007E0B31" w14:paraId="2DA67376" w14:textId="77777777" w:rsidTr="56193979">
        <w:trPr>
          <w:cantSplit/>
        </w:trPr>
        <w:tc>
          <w:tcPr>
            <w:tcW w:w="2884" w:type="dxa"/>
          </w:tcPr>
          <w:p w14:paraId="22F630E2" w14:textId="084D3F3B" w:rsidR="000E5686" w:rsidRPr="004F1DF0" w:rsidRDefault="000E5686" w:rsidP="000E5686">
            <w:pPr>
              <w:rPr>
                <w:b/>
              </w:rPr>
            </w:pPr>
            <w:r w:rsidRPr="004F1DF0">
              <w:rPr>
                <w:rFonts w:cs="Arial"/>
                <w:b/>
              </w:rPr>
              <w:t>Standard Contract Terms</w:t>
            </w:r>
          </w:p>
        </w:tc>
        <w:tc>
          <w:tcPr>
            <w:tcW w:w="6634" w:type="dxa"/>
          </w:tcPr>
          <w:p w14:paraId="5D840AFD" w14:textId="4E3A5439" w:rsidR="000E5686" w:rsidRPr="00DD7E1A" w:rsidRDefault="000E5686" w:rsidP="000E5686">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0E5686" w:rsidRPr="007E0B31" w14:paraId="67A0366B" w14:textId="77777777" w:rsidTr="56193979">
        <w:trPr>
          <w:cantSplit/>
        </w:trPr>
        <w:tc>
          <w:tcPr>
            <w:tcW w:w="2884" w:type="dxa"/>
          </w:tcPr>
          <w:p w14:paraId="0F9E2157" w14:textId="5498E044" w:rsidR="000E5686" w:rsidRDefault="000E5686" w:rsidP="000E5686">
            <w:pPr>
              <w:pStyle w:val="Arial11Bold"/>
              <w:rPr>
                <w:rFonts w:cs="Arial"/>
              </w:rPr>
            </w:pPr>
            <w:r w:rsidRPr="007E0B31">
              <w:rPr>
                <w:rFonts w:cs="Arial"/>
              </w:rPr>
              <w:t>Standard Modifications</w:t>
            </w:r>
          </w:p>
          <w:p w14:paraId="07E084EC" w14:textId="7E4794BD" w:rsidR="000E5686" w:rsidRPr="00FB43E1" w:rsidRDefault="000E5686" w:rsidP="000E5686"/>
        </w:tc>
        <w:tc>
          <w:tcPr>
            <w:tcW w:w="6634" w:type="dxa"/>
          </w:tcPr>
          <w:p w14:paraId="46989946" w14:textId="77777777" w:rsidR="000E5686" w:rsidRPr="005C20E3" w:rsidRDefault="000E5686" w:rsidP="000E5686">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7DD50D8" w14:textId="77777777" w:rsidR="000E5686" w:rsidRPr="005C20E3" w:rsidRDefault="000E5686" w:rsidP="000E5686">
            <w:pPr>
              <w:widowControl/>
              <w:autoSpaceDE w:val="0"/>
              <w:autoSpaceDN w:val="0"/>
              <w:adjustRightInd w:val="0"/>
              <w:snapToGrid w:val="0"/>
              <w:jc w:val="both"/>
              <w:rPr>
                <w:rFonts w:cs="Arial"/>
                <w:snapToGrid/>
                <w:lang w:val="x-none" w:eastAsia="en-GB"/>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p w14:paraId="4071C505" w14:textId="2D2A3919" w:rsidR="000E5686" w:rsidRPr="007E0B31" w:rsidRDefault="000E5686" w:rsidP="000E5686">
            <w:pPr>
              <w:widowControl/>
              <w:autoSpaceDE w:val="0"/>
              <w:autoSpaceDN w:val="0"/>
              <w:adjustRightInd w:val="0"/>
              <w:snapToGrid w:val="0"/>
              <w:rPr>
                <w:rFonts w:cs="Arial"/>
              </w:rPr>
            </w:pPr>
          </w:p>
        </w:tc>
      </w:tr>
      <w:tr w:rsidR="000E5686" w:rsidRPr="007E0B31" w14:paraId="0BE680B8" w14:textId="77777777" w:rsidTr="56193979">
        <w:trPr>
          <w:cantSplit/>
        </w:trPr>
        <w:tc>
          <w:tcPr>
            <w:tcW w:w="2884" w:type="dxa"/>
          </w:tcPr>
          <w:p w14:paraId="08548C67" w14:textId="77777777" w:rsidR="000E5686" w:rsidRPr="007E0B31" w:rsidRDefault="000E5686" w:rsidP="000E5686">
            <w:pPr>
              <w:pStyle w:val="Arial11Bold"/>
              <w:rPr>
                <w:rFonts w:cs="Arial"/>
              </w:rPr>
            </w:pPr>
            <w:r w:rsidRPr="007E0B31">
              <w:rPr>
                <w:rFonts w:cs="Arial"/>
              </w:rPr>
              <w:t>Standard Planning Data</w:t>
            </w:r>
          </w:p>
        </w:tc>
        <w:tc>
          <w:tcPr>
            <w:tcW w:w="6634" w:type="dxa"/>
          </w:tcPr>
          <w:p w14:paraId="2E9B039E" w14:textId="4F20BEE7" w:rsidR="000E5686" w:rsidRPr="007E0B31" w:rsidRDefault="000E5686" w:rsidP="000E5686">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0E5686" w:rsidRPr="007E0B31" w14:paraId="50C48905" w14:textId="77777777" w:rsidTr="56193979">
        <w:trPr>
          <w:cantSplit/>
        </w:trPr>
        <w:tc>
          <w:tcPr>
            <w:tcW w:w="2884" w:type="dxa"/>
          </w:tcPr>
          <w:p w14:paraId="2AB06ACF" w14:textId="35A4C384" w:rsidR="000E5686" w:rsidRPr="007E0B31" w:rsidRDefault="000E5686" w:rsidP="000E5686">
            <w:pPr>
              <w:pStyle w:val="Arial11Bold"/>
              <w:rPr>
                <w:rFonts w:cs="Arial"/>
              </w:rPr>
            </w:pPr>
            <w:r>
              <w:rPr>
                <w:rFonts w:cs="Arial"/>
              </w:rPr>
              <w:lastRenderedPageBreak/>
              <w:t>Standard Product</w:t>
            </w:r>
          </w:p>
        </w:tc>
        <w:tc>
          <w:tcPr>
            <w:tcW w:w="6634" w:type="dxa"/>
          </w:tcPr>
          <w:p w14:paraId="4CFE3F05" w14:textId="3648906A" w:rsidR="000E5686" w:rsidRPr="007E0B31" w:rsidRDefault="000E5686" w:rsidP="000E5686">
            <w:pPr>
              <w:pStyle w:val="TableArial11"/>
              <w:rPr>
                <w:rFonts w:cs="Arial"/>
              </w:rPr>
            </w:pPr>
            <w:r>
              <w:rPr>
                <w:rFonts w:cs="Arial"/>
              </w:rPr>
              <w:t>Means a harmonised balancing product defined by all EU TSOs for the exchange of balance services.</w:t>
            </w:r>
          </w:p>
        </w:tc>
      </w:tr>
      <w:tr w:rsidR="000E5686" w:rsidRPr="007E0B31" w14:paraId="4044E3F1" w14:textId="77777777" w:rsidTr="56193979">
        <w:trPr>
          <w:cantSplit/>
        </w:trPr>
        <w:tc>
          <w:tcPr>
            <w:tcW w:w="2884" w:type="dxa"/>
          </w:tcPr>
          <w:p w14:paraId="1595BA77" w14:textId="0A36263B" w:rsidR="000E5686" w:rsidRPr="007E0B31" w:rsidRDefault="000E5686" w:rsidP="000E5686">
            <w:pPr>
              <w:pStyle w:val="Arial11Bold"/>
              <w:rPr>
                <w:rFonts w:cs="Arial"/>
              </w:rPr>
            </w:pPr>
            <w:r>
              <w:rPr>
                <w:rFonts w:cs="Arial"/>
              </w:rPr>
              <w:t>Specific Product</w:t>
            </w:r>
          </w:p>
        </w:tc>
        <w:tc>
          <w:tcPr>
            <w:tcW w:w="6634" w:type="dxa"/>
          </w:tcPr>
          <w:p w14:paraId="2C1F1A68" w14:textId="18D90CF3" w:rsidR="000E5686" w:rsidRPr="007E0B31" w:rsidRDefault="000E5686" w:rsidP="000E5686">
            <w:pPr>
              <w:pStyle w:val="TableArial11"/>
              <w:rPr>
                <w:rFonts w:cs="Arial"/>
              </w:rPr>
            </w:pPr>
            <w:r>
              <w:rPr>
                <w:rFonts w:cs="Arial"/>
              </w:rPr>
              <w:t>Means in the context of Balancing Services a product that is not a standard product.</w:t>
            </w:r>
          </w:p>
        </w:tc>
      </w:tr>
      <w:tr w:rsidR="000E5686" w:rsidRPr="007E0B31" w14:paraId="72218AE6" w14:textId="77777777" w:rsidTr="56193979">
        <w:trPr>
          <w:cantSplit/>
        </w:trPr>
        <w:tc>
          <w:tcPr>
            <w:tcW w:w="2884" w:type="dxa"/>
          </w:tcPr>
          <w:p w14:paraId="24E4CECA" w14:textId="77777777" w:rsidR="000E5686" w:rsidRPr="007E0B31" w:rsidRDefault="000E5686" w:rsidP="000E5686">
            <w:pPr>
              <w:pStyle w:val="Arial11Bold"/>
              <w:rPr>
                <w:rFonts w:cs="Arial"/>
              </w:rPr>
            </w:pPr>
            <w:r w:rsidRPr="007E0B31">
              <w:rPr>
                <w:rFonts w:cs="Arial"/>
              </w:rPr>
              <w:t>Start Time</w:t>
            </w:r>
          </w:p>
        </w:tc>
        <w:tc>
          <w:tcPr>
            <w:tcW w:w="6634" w:type="dxa"/>
          </w:tcPr>
          <w:p w14:paraId="78DDDAD8" w14:textId="508DFE7C" w:rsidR="000E5686" w:rsidRPr="007E0B31" w:rsidRDefault="000E5686" w:rsidP="000E5686">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0E5686" w:rsidRPr="007E0B31" w14:paraId="763B02FF" w14:textId="77777777" w:rsidTr="56193979">
        <w:trPr>
          <w:cantSplit/>
        </w:trPr>
        <w:tc>
          <w:tcPr>
            <w:tcW w:w="2884" w:type="dxa"/>
          </w:tcPr>
          <w:p w14:paraId="0BDA9245" w14:textId="77777777" w:rsidR="000E5686" w:rsidRPr="007E0B31" w:rsidRDefault="000E5686" w:rsidP="000E5686">
            <w:pPr>
              <w:pStyle w:val="Arial11Bold"/>
              <w:rPr>
                <w:rFonts w:cs="Arial"/>
              </w:rPr>
            </w:pPr>
            <w:r w:rsidRPr="007E0B31">
              <w:rPr>
                <w:rFonts w:cs="Arial"/>
              </w:rPr>
              <w:t>Start-Up</w:t>
            </w:r>
          </w:p>
        </w:tc>
        <w:tc>
          <w:tcPr>
            <w:tcW w:w="6634" w:type="dxa"/>
          </w:tcPr>
          <w:p w14:paraId="4FEE3525" w14:textId="0B945479" w:rsidR="000E5686" w:rsidRPr="000B675D" w:rsidRDefault="000E5686" w:rsidP="000E5686">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0E5686" w:rsidRPr="00020048" w:rsidRDefault="000E5686" w:rsidP="000E5686">
            <w:pPr>
              <w:pStyle w:val="Default"/>
              <w:jc w:val="both"/>
              <w:rPr>
                <w:sz w:val="20"/>
                <w:szCs w:val="20"/>
              </w:rPr>
            </w:pPr>
          </w:p>
          <w:p w14:paraId="5B2A0628" w14:textId="4DE42AEA" w:rsidR="000E5686" w:rsidRPr="00020048" w:rsidRDefault="000E5686" w:rsidP="000E5686">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0E5686" w:rsidRPr="007E0B31" w14:paraId="62345A33" w14:textId="77777777" w:rsidTr="56193979">
        <w:trPr>
          <w:cantSplit/>
        </w:trPr>
        <w:tc>
          <w:tcPr>
            <w:tcW w:w="2884" w:type="dxa"/>
          </w:tcPr>
          <w:p w14:paraId="50EEE201" w14:textId="77777777" w:rsidR="000E5686" w:rsidRPr="007E0B31" w:rsidRDefault="000E5686" w:rsidP="000E5686">
            <w:pPr>
              <w:pStyle w:val="Arial11Bold"/>
              <w:rPr>
                <w:rFonts w:cs="Arial"/>
              </w:rPr>
            </w:pPr>
            <w:r w:rsidRPr="007E0B31">
              <w:rPr>
                <w:rFonts w:cs="Arial"/>
              </w:rPr>
              <w:t>Statement of Readiness</w:t>
            </w:r>
          </w:p>
        </w:tc>
        <w:tc>
          <w:tcPr>
            <w:tcW w:w="6634" w:type="dxa"/>
          </w:tcPr>
          <w:p w14:paraId="77611375" w14:textId="77777777" w:rsidR="000E5686" w:rsidRPr="007E0B31" w:rsidRDefault="000E5686" w:rsidP="000E5686">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0E5686" w:rsidRPr="007E0B31" w14:paraId="1419E7F2" w14:textId="77777777" w:rsidTr="56193979">
        <w:trPr>
          <w:cantSplit/>
        </w:trPr>
        <w:tc>
          <w:tcPr>
            <w:tcW w:w="2884" w:type="dxa"/>
          </w:tcPr>
          <w:p w14:paraId="0D75498C" w14:textId="77777777" w:rsidR="000E5686" w:rsidRPr="007E0B31" w:rsidRDefault="000E5686" w:rsidP="000E5686">
            <w:pPr>
              <w:pStyle w:val="Arial11Bold"/>
              <w:rPr>
                <w:rFonts w:cs="Arial"/>
              </w:rPr>
            </w:pPr>
            <w:r w:rsidRPr="007E0B31">
              <w:rPr>
                <w:rFonts w:cs="Arial"/>
              </w:rPr>
              <w:t>Station Board</w:t>
            </w:r>
          </w:p>
        </w:tc>
        <w:tc>
          <w:tcPr>
            <w:tcW w:w="6634" w:type="dxa"/>
          </w:tcPr>
          <w:p w14:paraId="67932C5D" w14:textId="77777777" w:rsidR="000E5686" w:rsidRPr="007E0B31" w:rsidRDefault="000E5686" w:rsidP="000E5686">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0E5686" w:rsidRPr="007E0B31" w14:paraId="600D28C8" w14:textId="77777777" w:rsidTr="56193979">
        <w:trPr>
          <w:cantSplit/>
        </w:trPr>
        <w:tc>
          <w:tcPr>
            <w:tcW w:w="2884" w:type="dxa"/>
          </w:tcPr>
          <w:p w14:paraId="40E3E191" w14:textId="77777777" w:rsidR="000E5686" w:rsidRPr="007E0B31" w:rsidRDefault="000E5686" w:rsidP="000E5686">
            <w:pPr>
              <w:pStyle w:val="Arial11Bold"/>
              <w:rPr>
                <w:rFonts w:cs="Arial"/>
              </w:rPr>
            </w:pPr>
            <w:r w:rsidRPr="007E0B31">
              <w:rPr>
                <w:rFonts w:cs="Arial"/>
              </w:rPr>
              <w:t>Station Transformer</w:t>
            </w:r>
          </w:p>
        </w:tc>
        <w:tc>
          <w:tcPr>
            <w:tcW w:w="6634" w:type="dxa"/>
          </w:tcPr>
          <w:p w14:paraId="0151496D" w14:textId="77777777" w:rsidR="000E5686" w:rsidRPr="007E0B31" w:rsidRDefault="000E5686" w:rsidP="000E5686">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0E5686" w:rsidRPr="007E0B31" w14:paraId="7EF10FB5" w14:textId="77777777" w:rsidTr="56193979">
        <w:trPr>
          <w:cantSplit/>
        </w:trPr>
        <w:tc>
          <w:tcPr>
            <w:tcW w:w="2884" w:type="dxa"/>
          </w:tcPr>
          <w:p w14:paraId="73E257B8" w14:textId="77777777" w:rsidR="000E5686" w:rsidRPr="007E0B31" w:rsidRDefault="000E5686" w:rsidP="000E5686">
            <w:pPr>
              <w:pStyle w:val="Arial11Bold"/>
              <w:rPr>
                <w:rFonts w:cs="Arial"/>
              </w:rPr>
            </w:pPr>
            <w:r w:rsidRPr="007E0B31">
              <w:rPr>
                <w:rFonts w:cs="Arial"/>
              </w:rPr>
              <w:t>STC Committee</w:t>
            </w:r>
          </w:p>
        </w:tc>
        <w:tc>
          <w:tcPr>
            <w:tcW w:w="6634" w:type="dxa"/>
          </w:tcPr>
          <w:p w14:paraId="4D4C3098" w14:textId="77777777" w:rsidR="000E5686" w:rsidRPr="007E0B31" w:rsidRDefault="000E5686" w:rsidP="000E5686">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0E5686" w:rsidRPr="007E0B31" w14:paraId="2E35A53F" w14:textId="77777777" w:rsidTr="56193979">
        <w:trPr>
          <w:cantSplit/>
        </w:trPr>
        <w:tc>
          <w:tcPr>
            <w:tcW w:w="2884" w:type="dxa"/>
          </w:tcPr>
          <w:p w14:paraId="00F48074" w14:textId="77777777" w:rsidR="000E5686" w:rsidRPr="007E0B31" w:rsidRDefault="000E5686" w:rsidP="000E5686">
            <w:pPr>
              <w:pStyle w:val="Arial11Bold"/>
              <w:rPr>
                <w:rFonts w:cs="Arial"/>
              </w:rPr>
            </w:pPr>
            <w:r w:rsidRPr="007E0B31">
              <w:rPr>
                <w:rFonts w:cs="Arial"/>
              </w:rPr>
              <w:t>Steam Unit</w:t>
            </w:r>
          </w:p>
        </w:tc>
        <w:tc>
          <w:tcPr>
            <w:tcW w:w="6634" w:type="dxa"/>
          </w:tcPr>
          <w:p w14:paraId="3EF0929F" w14:textId="77777777" w:rsidR="000E5686" w:rsidRPr="007E0B31" w:rsidRDefault="000E5686" w:rsidP="000E5686">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0E5686" w:rsidRPr="007E0B31" w14:paraId="79BC204A" w14:textId="77777777" w:rsidTr="56193979">
        <w:trPr>
          <w:cantSplit/>
        </w:trPr>
        <w:tc>
          <w:tcPr>
            <w:tcW w:w="2884" w:type="dxa"/>
          </w:tcPr>
          <w:p w14:paraId="6442283E" w14:textId="77777777" w:rsidR="000E5686" w:rsidRPr="007E0B31" w:rsidRDefault="000E5686" w:rsidP="000E5686">
            <w:pPr>
              <w:pStyle w:val="Arial11Bold"/>
              <w:rPr>
                <w:rFonts w:cs="Arial"/>
              </w:rPr>
            </w:pPr>
            <w:r>
              <w:t>Storage User</w:t>
            </w:r>
          </w:p>
        </w:tc>
        <w:tc>
          <w:tcPr>
            <w:tcW w:w="6634" w:type="dxa"/>
          </w:tcPr>
          <w:p w14:paraId="590EC982" w14:textId="77777777" w:rsidR="000E5686" w:rsidRDefault="000E5686" w:rsidP="000E5686">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186DBFE8" w:rsidR="000E5686" w:rsidRDefault="000E5686" w:rsidP="000E5686">
            <w:pPr>
              <w:pStyle w:val="TableArial11"/>
              <w:ind w:left="1195" w:hanging="475"/>
            </w:pPr>
            <w:r>
              <w:t xml:space="preserve">(a) </w:t>
            </w:r>
            <w:r>
              <w:tab/>
            </w:r>
            <w:r w:rsidRPr="00586705">
              <w:rPr>
                <w:b/>
              </w:rPr>
              <w:t>Retained EU Law</w:t>
            </w:r>
            <w:r w:rsidRPr="00586705">
              <w:t xml:space="preserve"> (Commission Regulation (EU) 2016/631, Commission Regulation (EU) 2016/1388 and Commission Regulation (EU) 2016/1485) shall </w:t>
            </w:r>
            <w:r>
              <w:t xml:space="preserve">not apply to </w:t>
            </w:r>
            <w:r w:rsidRPr="00C614EB">
              <w:rPr>
                <w:b/>
              </w:rPr>
              <w:t>Storage Users</w:t>
            </w:r>
            <w:r>
              <w:t xml:space="preserve">; and </w:t>
            </w:r>
          </w:p>
          <w:p w14:paraId="12FC725D" w14:textId="7877E760" w:rsidR="000E5686" w:rsidRPr="007E0B31" w:rsidRDefault="000E5686" w:rsidP="000E5686">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0E5686" w:rsidRPr="007E0B31" w14:paraId="00A4A935" w14:textId="77777777" w:rsidTr="56193979">
        <w:trPr>
          <w:cantSplit/>
        </w:trPr>
        <w:tc>
          <w:tcPr>
            <w:tcW w:w="2884" w:type="dxa"/>
          </w:tcPr>
          <w:p w14:paraId="5B112BC4" w14:textId="77777777" w:rsidR="000E5686" w:rsidRPr="007E0B31" w:rsidRDefault="000E5686" w:rsidP="000E5686">
            <w:pPr>
              <w:pStyle w:val="Arial11Bold"/>
              <w:rPr>
                <w:rFonts w:cs="Arial"/>
              </w:rPr>
            </w:pPr>
            <w:proofErr w:type="spellStart"/>
            <w:r w:rsidRPr="007E0B31">
              <w:rPr>
                <w:rFonts w:cs="Arial"/>
              </w:rPr>
              <w:t>Subtransmission</w:t>
            </w:r>
            <w:proofErr w:type="spellEnd"/>
            <w:r w:rsidRPr="007E0B31">
              <w:rPr>
                <w:rFonts w:cs="Arial"/>
              </w:rPr>
              <w:t xml:space="preserve"> System</w:t>
            </w:r>
          </w:p>
        </w:tc>
        <w:tc>
          <w:tcPr>
            <w:tcW w:w="6634" w:type="dxa"/>
          </w:tcPr>
          <w:p w14:paraId="3CC8DBCA" w14:textId="77777777" w:rsidR="000E5686" w:rsidRPr="007E0B31" w:rsidRDefault="000E5686" w:rsidP="000E5686">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0E5686" w:rsidRPr="007E0B31" w14:paraId="69833897" w14:textId="77777777" w:rsidTr="56193979">
        <w:trPr>
          <w:cantSplit/>
        </w:trPr>
        <w:tc>
          <w:tcPr>
            <w:tcW w:w="2884" w:type="dxa"/>
          </w:tcPr>
          <w:p w14:paraId="47FBFB0B" w14:textId="77777777" w:rsidR="000E5686" w:rsidRPr="007E0B31" w:rsidRDefault="000E5686" w:rsidP="000E5686">
            <w:pPr>
              <w:pStyle w:val="Arial11Bold"/>
              <w:rPr>
                <w:rFonts w:cs="Arial"/>
              </w:rPr>
            </w:pPr>
            <w:r w:rsidRPr="007E0B31">
              <w:rPr>
                <w:rFonts w:cs="Arial"/>
              </w:rPr>
              <w:t>Substantial Modification</w:t>
            </w:r>
          </w:p>
        </w:tc>
        <w:tc>
          <w:tcPr>
            <w:tcW w:w="6634" w:type="dxa"/>
          </w:tcPr>
          <w:p w14:paraId="28DAB5F5" w14:textId="1B8D727B" w:rsidR="000E5686" w:rsidRPr="007E0B31" w:rsidRDefault="000E5686" w:rsidP="000E5686">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0E5686" w:rsidRPr="007E0B31" w14:paraId="3B41007D" w14:textId="77777777" w:rsidTr="56193979">
        <w:trPr>
          <w:cantSplit/>
        </w:trPr>
        <w:tc>
          <w:tcPr>
            <w:tcW w:w="2884" w:type="dxa"/>
          </w:tcPr>
          <w:p w14:paraId="6A1EE8B9" w14:textId="77777777" w:rsidR="000E5686" w:rsidRPr="007E0B31" w:rsidRDefault="000E5686" w:rsidP="000E5686">
            <w:pPr>
              <w:pStyle w:val="Arial11Bold"/>
              <w:rPr>
                <w:rFonts w:cs="Arial"/>
              </w:rPr>
            </w:pPr>
            <w:proofErr w:type="spellStart"/>
            <w:r w:rsidRPr="007E0B31">
              <w:rPr>
                <w:rFonts w:cs="Arial"/>
              </w:rPr>
              <w:t>Supergrid</w:t>
            </w:r>
            <w:proofErr w:type="spellEnd"/>
            <w:r w:rsidRPr="007E0B31">
              <w:rPr>
                <w:rFonts w:cs="Arial"/>
              </w:rPr>
              <w:t xml:space="preserve"> Voltage</w:t>
            </w:r>
          </w:p>
        </w:tc>
        <w:tc>
          <w:tcPr>
            <w:tcW w:w="6634" w:type="dxa"/>
          </w:tcPr>
          <w:p w14:paraId="3ED2E251" w14:textId="77777777" w:rsidR="000E5686" w:rsidRPr="007E0B31" w:rsidRDefault="000E5686" w:rsidP="000E5686">
            <w:pPr>
              <w:pStyle w:val="TableArial11"/>
              <w:rPr>
                <w:rFonts w:cs="Arial"/>
              </w:rPr>
            </w:pPr>
            <w:r w:rsidRPr="007E0B31">
              <w:rPr>
                <w:rFonts w:cs="Arial"/>
              </w:rPr>
              <w:t>Any voltage greater than 200kV.</w:t>
            </w:r>
          </w:p>
        </w:tc>
      </w:tr>
      <w:tr w:rsidR="000E5686" w:rsidRPr="007E0B31" w14:paraId="207CFB67" w14:textId="77777777" w:rsidTr="56193979">
        <w:trPr>
          <w:cantSplit/>
        </w:trPr>
        <w:tc>
          <w:tcPr>
            <w:tcW w:w="2884" w:type="dxa"/>
          </w:tcPr>
          <w:p w14:paraId="47BC84B1" w14:textId="77777777" w:rsidR="000E5686" w:rsidRPr="007E0B31" w:rsidRDefault="000E5686" w:rsidP="000E5686">
            <w:pPr>
              <w:pStyle w:val="Arial11Bold"/>
              <w:rPr>
                <w:rFonts w:cs="Arial"/>
              </w:rPr>
            </w:pPr>
            <w:r w:rsidRPr="007E0B31">
              <w:rPr>
                <w:rFonts w:cs="Arial"/>
              </w:rPr>
              <w:lastRenderedPageBreak/>
              <w:t>Supplier</w:t>
            </w:r>
          </w:p>
        </w:tc>
        <w:tc>
          <w:tcPr>
            <w:tcW w:w="6634" w:type="dxa"/>
          </w:tcPr>
          <w:p w14:paraId="263B4681"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proofErr w:type="gramStart"/>
            <w:r w:rsidRPr="007E0B31">
              <w:rPr>
                <w:rFonts w:cs="Arial"/>
                <w:b/>
              </w:rPr>
              <w:t>Act</w:t>
            </w:r>
            <w:r w:rsidRPr="007E0B31">
              <w:rPr>
                <w:rFonts w:cs="Arial"/>
              </w:rPr>
              <w:t>;</w:t>
            </w:r>
            <w:proofErr w:type="gramEnd"/>
          </w:p>
          <w:p w14:paraId="2C6CDF8B" w14:textId="517DFDFB" w:rsidR="000E5686" w:rsidRPr="00EE567A" w:rsidRDefault="000E5686" w:rsidP="000E5686">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0E5686" w:rsidRPr="007E0B31" w14:paraId="17F58A80" w14:textId="77777777" w:rsidTr="56193979">
        <w:trPr>
          <w:cantSplit/>
        </w:trPr>
        <w:tc>
          <w:tcPr>
            <w:tcW w:w="2884" w:type="dxa"/>
          </w:tcPr>
          <w:p w14:paraId="75C55EEE" w14:textId="77777777" w:rsidR="000E5686" w:rsidRPr="007E0B31" w:rsidRDefault="000E5686" w:rsidP="000E5686">
            <w:pPr>
              <w:pStyle w:val="Arial11Bold"/>
              <w:rPr>
                <w:rFonts w:cs="Arial"/>
              </w:rPr>
            </w:pPr>
            <w:r w:rsidRPr="007E0B31">
              <w:rPr>
                <w:rFonts w:cs="Arial"/>
              </w:rPr>
              <w:t>Surplus</w:t>
            </w:r>
          </w:p>
        </w:tc>
        <w:tc>
          <w:tcPr>
            <w:tcW w:w="6634" w:type="dxa"/>
          </w:tcPr>
          <w:p w14:paraId="2FD7B95D" w14:textId="421BC578" w:rsidR="000E5686" w:rsidRPr="007E0B31" w:rsidRDefault="000E5686" w:rsidP="000E5686">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49FE153F" w14:textId="3E088802" w:rsidR="000E5686" w:rsidRPr="007E0B31" w:rsidRDefault="000E5686" w:rsidP="000E5686">
            <w:pPr>
              <w:pStyle w:val="TableArial11"/>
              <w:ind w:left="567" w:hanging="567"/>
              <w:rPr>
                <w:rFonts w:cs="Arial"/>
                <w:b/>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p w14:paraId="3381DC84" w14:textId="3EE7B2E8" w:rsidR="000E5686" w:rsidRPr="007E0B31" w:rsidRDefault="000E5686" w:rsidP="000E5686">
            <w:pPr>
              <w:pStyle w:val="TableArial11"/>
              <w:rPr>
                <w:rFonts w:cs="Arial"/>
              </w:rPr>
            </w:pPr>
          </w:p>
        </w:tc>
      </w:tr>
      <w:tr w:rsidR="000E5686" w:rsidRPr="007E0B31" w14:paraId="7F14BA30" w14:textId="77777777" w:rsidTr="56193979">
        <w:trPr>
          <w:cantSplit/>
        </w:trPr>
        <w:tc>
          <w:tcPr>
            <w:tcW w:w="2884" w:type="dxa"/>
          </w:tcPr>
          <w:p w14:paraId="41CEFC1C" w14:textId="77777777" w:rsidR="000E5686" w:rsidRPr="007E0B31" w:rsidRDefault="000E5686" w:rsidP="000E5686">
            <w:pPr>
              <w:pStyle w:val="Arial11Bold"/>
              <w:rPr>
                <w:rFonts w:cs="Arial"/>
              </w:rPr>
            </w:pPr>
            <w:r w:rsidRPr="007E0B31">
              <w:rPr>
                <w:rFonts w:cs="Arial"/>
              </w:rPr>
              <w:t>Synchronised</w:t>
            </w:r>
          </w:p>
        </w:tc>
        <w:tc>
          <w:tcPr>
            <w:tcW w:w="6634" w:type="dxa"/>
          </w:tcPr>
          <w:p w14:paraId="3CAA8D12"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0E5686" w:rsidRDefault="000E5686" w:rsidP="000E5686">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0E5686" w:rsidRPr="000F734A" w:rsidRDefault="000E5686" w:rsidP="000E5686"/>
          <w:p w14:paraId="75F2CFA4" w14:textId="7AF4E47E" w:rsidR="000E5686" w:rsidRPr="000F734A" w:rsidRDefault="000E5686" w:rsidP="000E5686">
            <w:pPr>
              <w:jc w:val="right"/>
            </w:pPr>
          </w:p>
        </w:tc>
      </w:tr>
      <w:tr w:rsidR="000E5686" w:rsidRPr="007E0B31" w14:paraId="17661C2E" w14:textId="77777777" w:rsidTr="56193979">
        <w:trPr>
          <w:cantSplit/>
        </w:trPr>
        <w:tc>
          <w:tcPr>
            <w:tcW w:w="2884" w:type="dxa"/>
          </w:tcPr>
          <w:p w14:paraId="36D58C8A" w14:textId="77777777" w:rsidR="000E5686" w:rsidRPr="007E0B31" w:rsidRDefault="000E5686" w:rsidP="000E5686">
            <w:pPr>
              <w:pStyle w:val="Arial11Bold"/>
              <w:rPr>
                <w:rFonts w:cs="Arial"/>
              </w:rPr>
            </w:pPr>
            <w:r w:rsidRPr="00DB341C">
              <w:rPr>
                <w:rFonts w:cs="Arial"/>
              </w:rPr>
              <w:t>Synchronous Electricity Storage Module</w:t>
            </w:r>
          </w:p>
        </w:tc>
        <w:tc>
          <w:tcPr>
            <w:tcW w:w="6634" w:type="dxa"/>
          </w:tcPr>
          <w:p w14:paraId="397D4FAB" w14:textId="77777777" w:rsidR="000E5686" w:rsidRPr="007E0B31" w:rsidRDefault="000E5686" w:rsidP="000E5686">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0E5686" w:rsidRPr="007E0B31" w14:paraId="52481EFC" w14:textId="77777777" w:rsidTr="56193979">
        <w:trPr>
          <w:cantSplit/>
        </w:trPr>
        <w:tc>
          <w:tcPr>
            <w:tcW w:w="2884" w:type="dxa"/>
          </w:tcPr>
          <w:p w14:paraId="4353C802" w14:textId="77777777" w:rsidR="000E5686" w:rsidRPr="007E0B31" w:rsidRDefault="000E5686" w:rsidP="000E5686">
            <w:pPr>
              <w:pStyle w:val="Arial11Bold"/>
              <w:rPr>
                <w:rFonts w:cs="Arial"/>
              </w:rPr>
            </w:pPr>
            <w:r w:rsidRPr="00DB341C">
              <w:rPr>
                <w:rFonts w:cs="Arial"/>
              </w:rPr>
              <w:t>Synchronous Electricity Storage Unit</w:t>
            </w:r>
          </w:p>
        </w:tc>
        <w:tc>
          <w:tcPr>
            <w:tcW w:w="6634" w:type="dxa"/>
          </w:tcPr>
          <w:p w14:paraId="002CD085" w14:textId="77777777" w:rsidR="000E5686" w:rsidRPr="007E0B31" w:rsidRDefault="000E5686" w:rsidP="000E5686">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0E5686" w:rsidRPr="007E0B31" w14:paraId="07EE0535" w14:textId="77777777" w:rsidTr="56193979">
        <w:trPr>
          <w:cantSplit/>
        </w:trPr>
        <w:tc>
          <w:tcPr>
            <w:tcW w:w="2884" w:type="dxa"/>
          </w:tcPr>
          <w:p w14:paraId="5937CE21" w14:textId="77777777" w:rsidR="000E5686" w:rsidRPr="007E0B31" w:rsidRDefault="000E5686" w:rsidP="000E5686">
            <w:pPr>
              <w:pStyle w:val="Arial11Bold"/>
              <w:rPr>
                <w:rFonts w:cs="Arial"/>
              </w:rPr>
            </w:pPr>
            <w:r w:rsidRPr="007E0B31">
              <w:rPr>
                <w:rFonts w:cs="Arial"/>
              </w:rPr>
              <w:t>Synchronising Generation</w:t>
            </w:r>
          </w:p>
        </w:tc>
        <w:tc>
          <w:tcPr>
            <w:tcW w:w="6634" w:type="dxa"/>
          </w:tcPr>
          <w:p w14:paraId="4CEBAA38" w14:textId="77777777" w:rsidR="000E5686" w:rsidRPr="007E0B31" w:rsidRDefault="000E5686" w:rsidP="000E5686">
            <w:pPr>
              <w:pStyle w:val="TableArial11"/>
              <w:rPr>
                <w:rFonts w:cs="Arial"/>
              </w:rPr>
            </w:pPr>
            <w:r w:rsidRPr="007E0B31">
              <w:rPr>
                <w:rFonts w:cs="Arial"/>
              </w:rPr>
              <w:t xml:space="preserve">The amount of MW (in whole MW) produced </w:t>
            </w:r>
            <w:proofErr w:type="gramStart"/>
            <w:r w:rsidRPr="007E0B31">
              <w:rPr>
                <w:rFonts w:cs="Arial"/>
              </w:rPr>
              <w:t>at the moment</w:t>
            </w:r>
            <w:proofErr w:type="gramEnd"/>
            <w:r w:rsidRPr="007E0B31">
              <w:rPr>
                <w:rFonts w:cs="Arial"/>
              </w:rPr>
              <w:t xml:space="preserve"> of synchronising.</w:t>
            </w:r>
          </w:p>
        </w:tc>
      </w:tr>
      <w:tr w:rsidR="000E5686" w:rsidRPr="007E0B31" w14:paraId="25ADF21B" w14:textId="77777777" w:rsidTr="56193979">
        <w:trPr>
          <w:cantSplit/>
        </w:trPr>
        <w:tc>
          <w:tcPr>
            <w:tcW w:w="2884" w:type="dxa"/>
          </w:tcPr>
          <w:p w14:paraId="514A7415" w14:textId="77777777" w:rsidR="000E5686" w:rsidRPr="007E0B31" w:rsidRDefault="000E5686" w:rsidP="000E5686">
            <w:pPr>
              <w:pStyle w:val="Arial11Bold"/>
              <w:rPr>
                <w:rFonts w:cs="Arial"/>
              </w:rPr>
            </w:pPr>
            <w:r w:rsidRPr="007E0B31">
              <w:rPr>
                <w:rFonts w:cs="Arial"/>
              </w:rPr>
              <w:t>Synchronising Group</w:t>
            </w:r>
          </w:p>
        </w:tc>
        <w:tc>
          <w:tcPr>
            <w:tcW w:w="6634" w:type="dxa"/>
          </w:tcPr>
          <w:p w14:paraId="30541B74" w14:textId="77777777" w:rsidR="000E5686" w:rsidRPr="007E0B31" w:rsidRDefault="000E5686" w:rsidP="000E5686">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0E5686" w:rsidRPr="007E0B31" w14:paraId="15108730" w14:textId="77777777" w:rsidTr="56193979">
        <w:trPr>
          <w:cantSplit/>
        </w:trPr>
        <w:tc>
          <w:tcPr>
            <w:tcW w:w="2884" w:type="dxa"/>
          </w:tcPr>
          <w:p w14:paraId="1D2DBBCB" w14:textId="77777777" w:rsidR="000E5686" w:rsidRPr="007E0B31" w:rsidRDefault="000E5686" w:rsidP="000E5686">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0E5686" w:rsidRPr="007E0B31" w:rsidRDefault="000E5686" w:rsidP="000E5686">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w:t>
            </w:r>
            <w:proofErr w:type="gramStart"/>
            <w:r w:rsidRPr="007E0B31">
              <w:rPr>
                <w:rFonts w:cs="Arial"/>
              </w:rPr>
              <w:t>Latvia</w:t>
            </w:r>
            <w:proofErr w:type="gramEnd"/>
            <w:r w:rsidRPr="007E0B31">
              <w:rPr>
                <w:rFonts w:cs="Arial"/>
              </w:rPr>
              <w:t xml:space="preserve"> and Estonia, together referred to as ‘Baltic’ which are part of a wider </w:t>
            </w:r>
            <w:r w:rsidRPr="007E0B31">
              <w:rPr>
                <w:rFonts w:cs="Arial"/>
                <w:b/>
              </w:rPr>
              <w:t>Synchronous Area</w:t>
            </w:r>
            <w:r w:rsidRPr="007E0B31">
              <w:rPr>
                <w:rFonts w:cs="Arial"/>
              </w:rPr>
              <w:t>;</w:t>
            </w:r>
          </w:p>
        </w:tc>
      </w:tr>
      <w:tr w:rsidR="000E5686" w:rsidRPr="007E0B31" w14:paraId="5C3BD77A" w14:textId="77777777" w:rsidTr="56193979">
        <w:trPr>
          <w:cantSplit/>
        </w:trPr>
        <w:tc>
          <w:tcPr>
            <w:tcW w:w="2884" w:type="dxa"/>
          </w:tcPr>
          <w:p w14:paraId="361EF41C" w14:textId="77777777" w:rsidR="000E5686" w:rsidRPr="007E0B31" w:rsidRDefault="000E5686" w:rsidP="000E5686">
            <w:pPr>
              <w:pStyle w:val="Arial11Bold"/>
              <w:rPr>
                <w:rFonts w:cs="Arial"/>
              </w:rPr>
            </w:pPr>
            <w:r w:rsidRPr="007E0B31">
              <w:rPr>
                <w:rFonts w:cs="Arial"/>
              </w:rPr>
              <w:t>Synchronous Compensation</w:t>
            </w:r>
          </w:p>
        </w:tc>
        <w:tc>
          <w:tcPr>
            <w:tcW w:w="6634" w:type="dxa"/>
          </w:tcPr>
          <w:p w14:paraId="5C87AE70" w14:textId="77777777" w:rsidR="000E5686" w:rsidRPr="007E0B31" w:rsidRDefault="000E5686" w:rsidP="000E5686">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0E5686" w:rsidRPr="007E0B31" w14:paraId="09E76574" w14:textId="77777777" w:rsidTr="56193979">
        <w:trPr>
          <w:cantSplit/>
        </w:trPr>
        <w:tc>
          <w:tcPr>
            <w:tcW w:w="2884" w:type="dxa"/>
          </w:tcPr>
          <w:p w14:paraId="7AD1E9C5" w14:textId="20EE06FA" w:rsidR="000E5686" w:rsidRPr="007E0B31" w:rsidRDefault="000E5686" w:rsidP="000E5686">
            <w:pPr>
              <w:pStyle w:val="Arial11Bold"/>
              <w:rPr>
                <w:rFonts w:cs="Arial"/>
              </w:rPr>
            </w:pPr>
            <w:r>
              <w:t>Synchronous Compensation Equipment</w:t>
            </w:r>
          </w:p>
        </w:tc>
        <w:tc>
          <w:tcPr>
            <w:tcW w:w="6634" w:type="dxa"/>
          </w:tcPr>
          <w:p w14:paraId="6202363B" w14:textId="06D11D6B" w:rsidR="000E5686" w:rsidRPr="007E0B31" w:rsidRDefault="000E5686" w:rsidP="000E5686">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0E5686" w:rsidRPr="007E0B31" w14:paraId="44891D1E" w14:textId="77777777" w:rsidTr="56193979">
        <w:trPr>
          <w:cantSplit/>
        </w:trPr>
        <w:tc>
          <w:tcPr>
            <w:tcW w:w="2884" w:type="dxa"/>
          </w:tcPr>
          <w:p w14:paraId="2C8F33FD" w14:textId="6717B83A" w:rsidR="000E5686" w:rsidRPr="007E0B31" w:rsidRDefault="000E5686" w:rsidP="000E5686">
            <w:pPr>
              <w:pStyle w:val="Arial11Bold"/>
              <w:rPr>
                <w:rFonts w:cs="Arial"/>
              </w:rPr>
            </w:pPr>
            <w:r>
              <w:lastRenderedPageBreak/>
              <w:t>Synchronous Electricity Storage Module</w:t>
            </w:r>
          </w:p>
        </w:tc>
        <w:tc>
          <w:tcPr>
            <w:tcW w:w="6634" w:type="dxa"/>
          </w:tcPr>
          <w:p w14:paraId="0CCA3613" w14:textId="3A085331" w:rsidR="000E5686" w:rsidRPr="007E0B31" w:rsidRDefault="000E5686" w:rsidP="000E5686">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0E5686" w:rsidRPr="007E0B31" w14:paraId="2D43A999" w14:textId="77777777" w:rsidTr="56193979">
        <w:trPr>
          <w:cantSplit/>
        </w:trPr>
        <w:tc>
          <w:tcPr>
            <w:tcW w:w="2884" w:type="dxa"/>
          </w:tcPr>
          <w:p w14:paraId="4F1100D1" w14:textId="1B9A5EDA" w:rsidR="000E5686" w:rsidRPr="007E0B31" w:rsidRDefault="000E5686" w:rsidP="000E5686">
            <w:pPr>
              <w:pStyle w:val="Arial11Bold"/>
              <w:rPr>
                <w:rFonts w:cs="Arial"/>
              </w:rPr>
            </w:pPr>
            <w:r>
              <w:t>Synchronous Electricity Storage Unit</w:t>
            </w:r>
          </w:p>
        </w:tc>
        <w:tc>
          <w:tcPr>
            <w:tcW w:w="6634" w:type="dxa"/>
          </w:tcPr>
          <w:p w14:paraId="5A5941F1" w14:textId="7A431EFA" w:rsidR="000E5686" w:rsidRPr="007E0B31" w:rsidRDefault="000E5686" w:rsidP="000E5686">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0E5686" w:rsidRPr="007E0B31" w14:paraId="7B664425" w14:textId="77777777" w:rsidTr="56193979">
        <w:trPr>
          <w:cantSplit/>
        </w:trPr>
        <w:tc>
          <w:tcPr>
            <w:tcW w:w="2884" w:type="dxa"/>
          </w:tcPr>
          <w:p w14:paraId="29B76C12" w14:textId="61773681" w:rsidR="000E5686" w:rsidRPr="007E0B31" w:rsidRDefault="000E5686" w:rsidP="000E5686">
            <w:pPr>
              <w:pStyle w:val="Arial11Bold"/>
              <w:rPr>
                <w:rFonts w:cs="Arial"/>
              </w:rPr>
            </w:pPr>
            <w:r>
              <w:t>Synchronous Flywheel</w:t>
            </w:r>
          </w:p>
        </w:tc>
        <w:tc>
          <w:tcPr>
            <w:tcW w:w="6634" w:type="dxa"/>
          </w:tcPr>
          <w:p w14:paraId="7CB9B51E" w14:textId="65FF6627" w:rsidR="000E5686" w:rsidRPr="007E0B31" w:rsidRDefault="000E5686" w:rsidP="000E5686">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0E5686" w:rsidRPr="007E0B31" w14:paraId="019A8B7A" w14:textId="77777777" w:rsidTr="56193979">
        <w:trPr>
          <w:cantSplit/>
        </w:trPr>
        <w:tc>
          <w:tcPr>
            <w:tcW w:w="2884" w:type="dxa"/>
          </w:tcPr>
          <w:p w14:paraId="7EC64686" w14:textId="77777777" w:rsidR="000E5686" w:rsidRPr="007E0B31" w:rsidRDefault="000E5686" w:rsidP="000E5686">
            <w:pPr>
              <w:pStyle w:val="Arial11Bold"/>
              <w:rPr>
                <w:rFonts w:cs="Arial"/>
              </w:rPr>
            </w:pPr>
            <w:r w:rsidRPr="007E0B31">
              <w:rPr>
                <w:rFonts w:cs="Arial"/>
              </w:rPr>
              <w:t>Synchronous Generating Unit</w:t>
            </w:r>
          </w:p>
        </w:tc>
        <w:tc>
          <w:tcPr>
            <w:tcW w:w="6634" w:type="dxa"/>
          </w:tcPr>
          <w:p w14:paraId="178C6F67" w14:textId="77777777" w:rsidR="000E5686" w:rsidRPr="007E0B31" w:rsidRDefault="000E5686" w:rsidP="000E5686">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0E5686" w:rsidRPr="007E0B31" w14:paraId="27E5B6F9" w14:textId="77777777" w:rsidTr="56193979">
        <w:trPr>
          <w:cantSplit/>
        </w:trPr>
        <w:tc>
          <w:tcPr>
            <w:tcW w:w="2884" w:type="dxa"/>
          </w:tcPr>
          <w:p w14:paraId="20E57E9F" w14:textId="77777777" w:rsidR="000E5686" w:rsidRPr="007E0B31" w:rsidRDefault="000E5686" w:rsidP="000E5686">
            <w:pPr>
              <w:pStyle w:val="Arial11Bold"/>
              <w:rPr>
                <w:rFonts w:cs="Arial"/>
              </w:rPr>
            </w:pPr>
            <w:r w:rsidRPr="007E0B31">
              <w:rPr>
                <w:rFonts w:cs="Arial"/>
              </w:rPr>
              <w:t>Synchronous Generating Unit Performance Chart</w:t>
            </w:r>
          </w:p>
        </w:tc>
        <w:tc>
          <w:tcPr>
            <w:tcW w:w="6634" w:type="dxa"/>
          </w:tcPr>
          <w:p w14:paraId="1F374F30" w14:textId="4EB5627D" w:rsidR="000E5686" w:rsidRPr="007E0B31" w:rsidRDefault="000E5686" w:rsidP="000E5686">
            <w:pPr>
              <w:pStyle w:val="TableArial11"/>
              <w:rPr>
                <w:rFonts w:cs="Arial"/>
              </w:rPr>
            </w:pPr>
            <w:r w:rsidRPr="007E0B31">
              <w:rPr>
                <w:rFonts w:cs="Arial"/>
              </w:rPr>
              <w:t xml:space="preserve">A diagram showing the </w:t>
            </w:r>
            <w:proofErr w:type="gramStart"/>
            <w:r w:rsidRPr="004C03CD">
              <w:rPr>
                <w:rFonts w:cs="Arial"/>
                <w:b/>
                <w:bCs/>
              </w:rPr>
              <w:t>Active</w:t>
            </w:r>
            <w:r>
              <w:rPr>
                <w:rFonts w:cs="Arial"/>
                <w:b/>
                <w:bCs/>
              </w:rPr>
              <w:t xml:space="preserve"> </w:t>
            </w:r>
            <w:r w:rsidRPr="007E0B31">
              <w:rPr>
                <w:rFonts w:cs="Arial"/>
                <w:b/>
              </w:rPr>
              <w:t xml:space="preserve"> Power</w:t>
            </w:r>
            <w:proofErr w:type="gramEnd"/>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0E5686" w:rsidRPr="007E0B31" w14:paraId="4145DF38" w14:textId="77777777" w:rsidTr="56193979">
        <w:trPr>
          <w:cantSplit/>
        </w:trPr>
        <w:tc>
          <w:tcPr>
            <w:tcW w:w="2884" w:type="dxa"/>
          </w:tcPr>
          <w:p w14:paraId="32A93813"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
          <w:p w14:paraId="20D90948" w14:textId="6579D802" w:rsidR="000E5686" w:rsidRPr="007E0B31" w:rsidRDefault="000E5686" w:rsidP="000E5686">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0E5686" w:rsidRPr="007E0B31" w14:paraId="4A56AE2F" w14:textId="77777777" w:rsidTr="56193979">
        <w:trPr>
          <w:cantSplit/>
        </w:trPr>
        <w:tc>
          <w:tcPr>
            <w:tcW w:w="2884" w:type="dxa"/>
          </w:tcPr>
          <w:p w14:paraId="30913130"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0E5686" w:rsidRPr="007E0B31" w14:paraId="580C9961" w14:textId="77777777" w:rsidTr="56193979">
        <w:trPr>
          <w:cantSplit/>
        </w:trPr>
        <w:tc>
          <w:tcPr>
            <w:tcW w:w="2884" w:type="dxa"/>
          </w:tcPr>
          <w:p w14:paraId="7A652147"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0E5686" w:rsidRPr="007E0B31" w14:paraId="2F063EF7" w14:textId="77777777" w:rsidTr="56193979">
        <w:trPr>
          <w:cantSplit/>
        </w:trPr>
        <w:tc>
          <w:tcPr>
            <w:tcW w:w="2884" w:type="dxa"/>
          </w:tcPr>
          <w:p w14:paraId="76651346"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w:t>
            </w:r>
            <w:proofErr w:type="gramStart"/>
            <w:r w:rsidRPr="007E0B31">
              <w:rPr>
                <w:rFonts w:cs="Arial"/>
                <w:color w:val="auto"/>
              </w:rPr>
              <w:t>be considered to be</w:t>
            </w:r>
            <w:proofErr w:type="gramEnd"/>
            <w:r w:rsidRPr="007E0B31">
              <w:rPr>
                <w:rFonts w:cs="Arial"/>
                <w:color w:val="auto"/>
              </w:rPr>
              <w:t xml:space="preserve"> part of a </w:t>
            </w:r>
            <w:r w:rsidRPr="007E0B31">
              <w:rPr>
                <w:rFonts w:cs="Arial"/>
                <w:b/>
                <w:color w:val="auto"/>
              </w:rPr>
              <w:t>Power Generating Module.</w:t>
            </w:r>
          </w:p>
        </w:tc>
      </w:tr>
      <w:tr w:rsidR="000E5686" w:rsidRPr="007E0B31" w14:paraId="7CE97EC2" w14:textId="77777777" w:rsidTr="56193979">
        <w:trPr>
          <w:cantSplit/>
        </w:trPr>
        <w:tc>
          <w:tcPr>
            <w:tcW w:w="2884" w:type="dxa"/>
          </w:tcPr>
          <w:p w14:paraId="1DAA4D78" w14:textId="77777777" w:rsidR="000E5686" w:rsidRPr="007E0B31" w:rsidRDefault="000E5686" w:rsidP="000E5686">
            <w:pPr>
              <w:pStyle w:val="Arial11Bold"/>
              <w:rPr>
                <w:rFonts w:cs="Arial"/>
              </w:rPr>
            </w:pPr>
            <w:r w:rsidRPr="007E0B31">
              <w:rPr>
                <w:rFonts w:cs="Arial"/>
              </w:rPr>
              <w:t>Synchronous Speed</w:t>
            </w:r>
          </w:p>
        </w:tc>
        <w:tc>
          <w:tcPr>
            <w:tcW w:w="6634" w:type="dxa"/>
          </w:tcPr>
          <w:p w14:paraId="296AAFDD" w14:textId="77777777" w:rsidR="000E5686" w:rsidRPr="007E0B31" w:rsidRDefault="000E5686" w:rsidP="000E5686">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0E5686" w:rsidRPr="007E0B31" w14:paraId="46A121A4" w14:textId="77777777" w:rsidTr="56193979">
        <w:trPr>
          <w:cantSplit/>
        </w:trPr>
        <w:tc>
          <w:tcPr>
            <w:tcW w:w="2884" w:type="dxa"/>
          </w:tcPr>
          <w:p w14:paraId="24B0D1A3" w14:textId="77777777" w:rsidR="000E5686" w:rsidRPr="007E0B31" w:rsidRDefault="000E5686" w:rsidP="000E5686">
            <w:pPr>
              <w:pStyle w:val="Arial11Bold"/>
              <w:rPr>
                <w:rFonts w:cs="Arial"/>
              </w:rPr>
            </w:pPr>
            <w:r w:rsidRPr="007E0B31">
              <w:rPr>
                <w:rFonts w:cs="Arial"/>
              </w:rPr>
              <w:t>System</w:t>
            </w:r>
          </w:p>
        </w:tc>
        <w:tc>
          <w:tcPr>
            <w:tcW w:w="6634" w:type="dxa"/>
          </w:tcPr>
          <w:p w14:paraId="2E67291E" w14:textId="77777777" w:rsidR="000E5686" w:rsidRPr="007E0B31" w:rsidRDefault="000E5686" w:rsidP="000E5686">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0E5686" w:rsidRPr="007E0B31" w14:paraId="198C9C42" w14:textId="77777777" w:rsidTr="56193979">
        <w:trPr>
          <w:cantSplit/>
        </w:trPr>
        <w:tc>
          <w:tcPr>
            <w:tcW w:w="2884" w:type="dxa"/>
          </w:tcPr>
          <w:p w14:paraId="2E945DD5" w14:textId="77777777" w:rsidR="000E5686" w:rsidRPr="007E0B31" w:rsidRDefault="000E5686" w:rsidP="000E5686">
            <w:pPr>
              <w:pStyle w:val="Arial11Bold"/>
              <w:rPr>
                <w:rFonts w:cs="Arial"/>
              </w:rPr>
            </w:pPr>
            <w:r w:rsidRPr="007E0B31">
              <w:rPr>
                <w:rFonts w:cs="Arial"/>
              </w:rPr>
              <w:t>System Ancillary Services</w:t>
            </w:r>
          </w:p>
        </w:tc>
        <w:tc>
          <w:tcPr>
            <w:tcW w:w="6634" w:type="dxa"/>
          </w:tcPr>
          <w:p w14:paraId="0CE07246" w14:textId="77777777" w:rsidR="000E5686" w:rsidRPr="007E0B31" w:rsidRDefault="000E5686" w:rsidP="000E5686">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0E5686" w:rsidRPr="007E0B31" w14:paraId="778725C7" w14:textId="77777777" w:rsidTr="56193979">
        <w:trPr>
          <w:cantSplit/>
        </w:trPr>
        <w:tc>
          <w:tcPr>
            <w:tcW w:w="2884" w:type="dxa"/>
          </w:tcPr>
          <w:p w14:paraId="425345A0" w14:textId="77777777" w:rsidR="000E5686" w:rsidRPr="007E0B31" w:rsidRDefault="000E5686" w:rsidP="000E5686">
            <w:pPr>
              <w:pStyle w:val="Arial11Bold"/>
              <w:rPr>
                <w:rFonts w:cs="Arial"/>
              </w:rPr>
            </w:pPr>
            <w:r w:rsidRPr="007E0B31">
              <w:rPr>
                <w:rFonts w:cs="Arial"/>
              </w:rPr>
              <w:t>System Constraint</w:t>
            </w:r>
          </w:p>
        </w:tc>
        <w:tc>
          <w:tcPr>
            <w:tcW w:w="6634" w:type="dxa"/>
          </w:tcPr>
          <w:p w14:paraId="0FA2E711" w14:textId="77777777" w:rsidR="000E5686" w:rsidRPr="007E0B31" w:rsidRDefault="000E5686" w:rsidP="000E5686">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0E5686" w:rsidRPr="007E0B31" w14:paraId="6A6B0B8D" w14:textId="77777777" w:rsidTr="56193979">
        <w:trPr>
          <w:cantSplit/>
        </w:trPr>
        <w:tc>
          <w:tcPr>
            <w:tcW w:w="2884" w:type="dxa"/>
          </w:tcPr>
          <w:p w14:paraId="16C142C0" w14:textId="77777777" w:rsidR="000E5686" w:rsidRPr="007E0B31" w:rsidRDefault="000E5686" w:rsidP="000E5686">
            <w:pPr>
              <w:pStyle w:val="Arial11Bold"/>
              <w:rPr>
                <w:rFonts w:cs="Arial"/>
              </w:rPr>
            </w:pPr>
            <w:r w:rsidRPr="007E0B31">
              <w:rPr>
                <w:rFonts w:cs="Arial"/>
              </w:rPr>
              <w:lastRenderedPageBreak/>
              <w:t>System Constrained Capacity</w:t>
            </w:r>
          </w:p>
        </w:tc>
        <w:tc>
          <w:tcPr>
            <w:tcW w:w="6634" w:type="dxa"/>
          </w:tcPr>
          <w:p w14:paraId="0F2A722E" w14:textId="77777777" w:rsidR="000E5686" w:rsidRPr="007E0B31" w:rsidRDefault="000E5686" w:rsidP="000E5686">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0E5686" w:rsidRPr="007E0B31" w14:paraId="2DCCEFE3" w14:textId="77777777" w:rsidTr="56193979">
        <w:trPr>
          <w:cantSplit/>
        </w:trPr>
        <w:tc>
          <w:tcPr>
            <w:tcW w:w="2884" w:type="dxa"/>
          </w:tcPr>
          <w:p w14:paraId="27A70CF2" w14:textId="77777777" w:rsidR="000E5686" w:rsidRPr="007E0B31" w:rsidRDefault="000E5686" w:rsidP="000E5686">
            <w:pPr>
              <w:pStyle w:val="Arial11Bold"/>
              <w:rPr>
                <w:rFonts w:cs="Arial"/>
              </w:rPr>
            </w:pPr>
            <w:r w:rsidRPr="007E0B31">
              <w:rPr>
                <w:rFonts w:cs="Arial"/>
              </w:rPr>
              <w:t>System Constraint Group</w:t>
            </w:r>
          </w:p>
        </w:tc>
        <w:tc>
          <w:tcPr>
            <w:tcW w:w="6634" w:type="dxa"/>
          </w:tcPr>
          <w:p w14:paraId="4EA868E5" w14:textId="77777777" w:rsidR="000E5686" w:rsidRPr="007E0B31" w:rsidRDefault="000E5686" w:rsidP="000E5686">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0E5686" w:rsidRPr="007E0B31" w14:paraId="6A7E13AA" w14:textId="77777777" w:rsidTr="56193979">
        <w:trPr>
          <w:cantSplit/>
        </w:trPr>
        <w:tc>
          <w:tcPr>
            <w:tcW w:w="2884" w:type="dxa"/>
          </w:tcPr>
          <w:p w14:paraId="58BAEEED" w14:textId="182D3352" w:rsidR="000E5686" w:rsidRPr="007E0B31" w:rsidRDefault="000E5686" w:rsidP="000E5686">
            <w:pPr>
              <w:pStyle w:val="Arial11Bold"/>
              <w:rPr>
                <w:rFonts w:cs="Arial"/>
              </w:rPr>
            </w:pPr>
            <w:r w:rsidRPr="00636020">
              <w:rPr>
                <w:bCs/>
              </w:rPr>
              <w:t>System Defence Plan</w:t>
            </w:r>
          </w:p>
        </w:tc>
        <w:tc>
          <w:tcPr>
            <w:tcW w:w="6634" w:type="dxa"/>
          </w:tcPr>
          <w:p w14:paraId="166CE446" w14:textId="3D8DFA81" w:rsidR="000E5686" w:rsidRPr="007E0B31" w:rsidRDefault="000E5686" w:rsidP="000E5686">
            <w:pPr>
              <w:pStyle w:val="TableArial11"/>
              <w:rPr>
                <w:rFonts w:cs="Arial"/>
              </w:rPr>
            </w:pPr>
            <w:r w:rsidRPr="00AC216C">
              <w:t xml:space="preserve">A document prepared by </w:t>
            </w:r>
            <w:r w:rsidRPr="00AC216C">
              <w:rPr>
                <w:b/>
              </w:rPr>
              <w:t>The Company</w:t>
            </w:r>
            <w:r w:rsidRPr="00AC216C">
              <w:t>, as</w:t>
            </w:r>
            <w:r w:rsidRPr="00AC216C">
              <w:rPr>
                <w:b/>
              </w:rPr>
              <w:t xml:space="preserve"> </w:t>
            </w:r>
            <w:r w:rsidRPr="00AC216C">
              <w:t>published on its</w:t>
            </w:r>
            <w:r w:rsidRPr="00AC216C">
              <w:rPr>
                <w:b/>
              </w:rPr>
              <w:t xml:space="preserve"> </w:t>
            </w:r>
            <w:proofErr w:type="gramStart"/>
            <w:r w:rsidRPr="00AC216C">
              <w:rPr>
                <w:b/>
              </w:rPr>
              <w:t>Website</w:t>
            </w:r>
            <w:proofErr w:type="gramEnd"/>
            <w:r w:rsidRPr="00AC216C">
              <w:t>, outlining how the requirements of the “</w:t>
            </w:r>
            <w:r>
              <w:t>defence plan”, as provided for</w:t>
            </w:r>
            <w:r w:rsidRPr="00AC216C">
              <w:t xml:space="preserve"> </w:t>
            </w:r>
            <w:r w:rsidRPr="00875C87">
              <w:t xml:space="preserve">by </w:t>
            </w:r>
            <w:r w:rsidRPr="00875C87">
              <w:rPr>
                <w:b/>
              </w:rPr>
              <w:t>Retained EU Law</w:t>
            </w:r>
            <w:r w:rsidRPr="00875C87">
              <w:t xml:space="preserve"> (Commission Regulation (EU) 2017/2196), has been implemented within the </w:t>
            </w:r>
            <w:r w:rsidRPr="00875C87">
              <w:rPr>
                <w:b/>
              </w:rPr>
              <w:t xml:space="preserve">GB Synchronous </w:t>
            </w:r>
            <w:r w:rsidRPr="00AC216C">
              <w:rPr>
                <w:b/>
              </w:rPr>
              <w:t>Area</w:t>
            </w:r>
            <w:r>
              <w:t>.</w:t>
            </w:r>
          </w:p>
        </w:tc>
      </w:tr>
      <w:tr w:rsidR="000E5686" w:rsidRPr="007E0B31" w14:paraId="4B0C4096" w14:textId="77777777" w:rsidTr="56193979">
        <w:trPr>
          <w:cantSplit/>
        </w:trPr>
        <w:tc>
          <w:tcPr>
            <w:tcW w:w="2884" w:type="dxa"/>
          </w:tcPr>
          <w:p w14:paraId="2A1B9103" w14:textId="77777777" w:rsidR="000E5686" w:rsidRPr="007E0B31" w:rsidRDefault="000E5686" w:rsidP="000E5686">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w:t>
            </w:r>
            <w:proofErr w:type="spellStart"/>
            <w:r w:rsidRPr="007E0B31">
              <w:rPr>
                <w:rFonts w:cs="Arial"/>
              </w:rPr>
              <w:t>Dp</w:t>
            </w:r>
            <w:proofErr w:type="spellEnd"/>
          </w:p>
        </w:tc>
        <w:tc>
          <w:tcPr>
            <w:tcW w:w="6634" w:type="dxa"/>
          </w:tcPr>
          <w:p w14:paraId="7E96E6BE" w14:textId="77777777" w:rsidR="000E5686" w:rsidRPr="007E0B31" w:rsidRDefault="000E5686" w:rsidP="000E5686">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0E5686" w:rsidRPr="007E0B31" w:rsidRDefault="000E5686" w:rsidP="000E5686">
            <w:pPr>
              <w:pStyle w:val="TableArial11"/>
              <w:rPr>
                <w:rFonts w:cs="Arial"/>
              </w:rPr>
            </w:pPr>
            <w:proofErr w:type="spellStart"/>
            <w:r w:rsidRPr="007E0B31">
              <w:rPr>
                <w:rFonts w:cs="Arial"/>
                <w:b/>
              </w:rPr>
              <w:t>Dp</w:t>
            </w:r>
            <w:proofErr w:type="spellEnd"/>
            <w:r w:rsidRPr="007E0B31">
              <w:rPr>
                <w:rFonts w:cs="Arial"/>
              </w:rPr>
              <w:t xml:space="preserve"> = 1 – F</w:t>
            </w:r>
            <w:r w:rsidRPr="007E0B31">
              <w:rPr>
                <w:rFonts w:cs="Arial"/>
                <w:vertAlign w:val="subscript"/>
              </w:rPr>
              <w:t>1</w:t>
            </w:r>
            <w:r w:rsidRPr="007E0B31">
              <w:rPr>
                <w:rFonts w:cs="Arial"/>
              </w:rPr>
              <w:t>/A</w:t>
            </w:r>
          </w:p>
          <w:p w14:paraId="090B9AE3" w14:textId="77777777" w:rsidR="000E5686" w:rsidRPr="007E0B31" w:rsidRDefault="000E5686" w:rsidP="000E5686">
            <w:pPr>
              <w:pStyle w:val="TableArial11"/>
              <w:rPr>
                <w:rFonts w:cs="Arial"/>
              </w:rPr>
            </w:pPr>
            <w:r w:rsidRPr="007E0B31">
              <w:rPr>
                <w:rFonts w:cs="Arial"/>
              </w:rPr>
              <w:t>Where:</w:t>
            </w:r>
          </w:p>
          <w:p w14:paraId="1D419929" w14:textId="77777777" w:rsidR="000E5686" w:rsidRPr="007E0B31" w:rsidRDefault="000E5686" w:rsidP="000E5686">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0E5686" w:rsidRPr="007E0B31" w:rsidRDefault="000E5686" w:rsidP="000E5686">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0E5686" w:rsidRPr="007E0B31" w14:paraId="4B14F526" w14:textId="77777777" w:rsidTr="56193979">
        <w:trPr>
          <w:cantSplit/>
        </w:trPr>
        <w:tc>
          <w:tcPr>
            <w:tcW w:w="2884" w:type="dxa"/>
          </w:tcPr>
          <w:p w14:paraId="3549E3D2" w14:textId="77777777" w:rsidR="000E5686" w:rsidRPr="007E0B31" w:rsidRDefault="000E5686" w:rsidP="000E5686">
            <w:pPr>
              <w:pStyle w:val="Arial11Bold"/>
              <w:rPr>
                <w:rFonts w:cs="Arial"/>
              </w:rPr>
            </w:pPr>
            <w:r>
              <w:rPr>
                <w:rFonts w:cs="Arial"/>
                <w:shd w:val="clear" w:color="auto" w:fill="FAF9F8"/>
              </w:rPr>
              <w:t>System Incidents Report</w:t>
            </w:r>
          </w:p>
        </w:tc>
        <w:tc>
          <w:tcPr>
            <w:tcW w:w="6634" w:type="dxa"/>
          </w:tcPr>
          <w:p w14:paraId="6EB5AF5A" w14:textId="77777777" w:rsidR="000E5686" w:rsidRPr="007E0B31" w:rsidRDefault="000E5686" w:rsidP="000E5686">
            <w:pPr>
              <w:pStyle w:val="TableArial11"/>
              <w:rPr>
                <w:rFonts w:cs="Arial"/>
              </w:rPr>
            </w:pPr>
            <w:r>
              <w:rPr>
                <w:rFonts w:cs="Arial"/>
                <w:shd w:val="clear" w:color="auto" w:fill="FAF9F8"/>
              </w:rPr>
              <w:t xml:space="preserve">A report submitted to the GCRP </w:t>
            </w:r>
            <w:proofErr w:type="gramStart"/>
            <w:r>
              <w:rPr>
                <w:rFonts w:cs="Arial"/>
                <w:shd w:val="clear" w:color="auto" w:fill="FAF9F8"/>
              </w:rPr>
              <w:t>on a monthly basis</w:t>
            </w:r>
            <w:proofErr w:type="gramEnd"/>
            <w:r>
              <w:rPr>
                <w:rFonts w:cs="Arial"/>
                <w:shd w:val="clear" w:color="auto" w:fill="FAF9F8"/>
              </w:rPr>
              <w:t xml:space="preserve">, containing, but not limited to, a list of </w:t>
            </w:r>
            <w:r w:rsidRPr="00D74C6B">
              <w:rPr>
                <w:rFonts w:cs="Arial"/>
                <w:b/>
                <w:shd w:val="clear" w:color="auto" w:fill="FAF9F8"/>
              </w:rPr>
              <w:t>Significant Events</w:t>
            </w:r>
            <w:r>
              <w:rPr>
                <w:rFonts w:cs="Arial"/>
                <w:shd w:val="clear" w:color="auto" w:fill="FAF9F8"/>
              </w:rPr>
              <w:t>, as detailed in OC3.4.1.</w:t>
            </w:r>
          </w:p>
        </w:tc>
      </w:tr>
      <w:tr w:rsidR="000E5686" w:rsidRPr="007E0B31" w14:paraId="64E976F1" w14:textId="77777777" w:rsidTr="56193979">
        <w:trPr>
          <w:cantSplit/>
        </w:trPr>
        <w:tc>
          <w:tcPr>
            <w:tcW w:w="2884" w:type="dxa"/>
          </w:tcPr>
          <w:p w14:paraId="3016A7F7" w14:textId="77777777" w:rsidR="000E5686" w:rsidRPr="007E0B31" w:rsidRDefault="000E5686" w:rsidP="000E5686">
            <w:pPr>
              <w:pStyle w:val="Arial11Bold"/>
              <w:rPr>
                <w:rFonts w:cs="Arial"/>
              </w:rPr>
            </w:pPr>
            <w:r w:rsidRPr="007E0B31">
              <w:rPr>
                <w:rFonts w:cs="Arial"/>
              </w:rPr>
              <w:t>System Margin</w:t>
            </w:r>
          </w:p>
        </w:tc>
        <w:tc>
          <w:tcPr>
            <w:tcW w:w="6634" w:type="dxa"/>
          </w:tcPr>
          <w:p w14:paraId="703670AA" w14:textId="77777777" w:rsidR="000E5686" w:rsidRPr="007E0B31" w:rsidRDefault="000E5686" w:rsidP="000E5686">
            <w:pPr>
              <w:pStyle w:val="TableArial11"/>
              <w:rPr>
                <w:rFonts w:cs="Arial"/>
              </w:rPr>
            </w:pPr>
            <w:r w:rsidRPr="007E0B31">
              <w:rPr>
                <w:rFonts w:cs="Arial"/>
              </w:rPr>
              <w:t xml:space="preserve">The margin in any period between </w:t>
            </w:r>
          </w:p>
          <w:p w14:paraId="738D23F7"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0E5686" w:rsidRPr="007E0B31" w:rsidRDefault="000E5686" w:rsidP="000E5686">
            <w:pPr>
              <w:pStyle w:val="TableArial11"/>
              <w:rPr>
                <w:rFonts w:cs="Arial"/>
                <w:b/>
              </w:rPr>
            </w:pPr>
            <w:r w:rsidRPr="007E0B31">
              <w:rPr>
                <w:rFonts w:cs="Arial"/>
              </w:rPr>
              <w:t>for that period.</w:t>
            </w:r>
          </w:p>
        </w:tc>
      </w:tr>
      <w:tr w:rsidR="000E5686" w:rsidRPr="007E0B31" w14:paraId="3099E31F" w14:textId="77777777" w:rsidTr="56193979">
        <w:trPr>
          <w:cantSplit/>
        </w:trPr>
        <w:tc>
          <w:tcPr>
            <w:tcW w:w="2884" w:type="dxa"/>
          </w:tcPr>
          <w:p w14:paraId="6B84F741" w14:textId="77777777" w:rsidR="000E5686" w:rsidRPr="007E0B31" w:rsidRDefault="000E5686" w:rsidP="000E5686">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0E5686" w:rsidRPr="007E0B31" w:rsidRDefault="000E5686" w:rsidP="000E5686">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0E5686" w:rsidRPr="007E0B31" w14:paraId="3D29B4B3" w14:textId="77777777" w:rsidTr="56193979">
        <w:trPr>
          <w:cantSplit/>
        </w:trPr>
        <w:tc>
          <w:tcPr>
            <w:tcW w:w="2884" w:type="dxa"/>
          </w:tcPr>
          <w:p w14:paraId="1AAAE1F3" w14:textId="77777777" w:rsidR="000E5686" w:rsidRPr="007E0B31" w:rsidRDefault="000E5686" w:rsidP="000E5686">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711D3105" w:rsidR="000E5686" w:rsidRPr="007E0B31" w:rsidRDefault="000E5686" w:rsidP="000E5686">
            <w:pPr>
              <w:pStyle w:val="TableArial11"/>
              <w:rPr>
                <w:rFonts w:cs="Arial"/>
              </w:rPr>
            </w:pPr>
            <w:r w:rsidRPr="007E0B31">
              <w:rPr>
                <w:rFonts w:cs="Arial"/>
              </w:rPr>
              <w:t xml:space="preserve">Has the meaning set out in </w:t>
            </w:r>
            <w:r>
              <w:rPr>
                <w:rFonts w:cs="Arial"/>
                <w:b/>
              </w:rPr>
              <w:t>The Company</w:t>
            </w:r>
            <w:r w:rsidRPr="007E0B31">
              <w:rPr>
                <w:rFonts w:cs="Arial"/>
                <w:b/>
              </w:rPr>
              <w:t>’s</w:t>
            </w:r>
            <w:r w:rsidRPr="007E0B31">
              <w:rPr>
                <w:rFonts w:cs="Arial"/>
              </w:rPr>
              <w:t xml:space="preserve"> </w:t>
            </w:r>
            <w:r w:rsidRPr="007E0B31">
              <w:rPr>
                <w:rFonts w:cs="Arial"/>
                <w:b/>
              </w:rPr>
              <w:t>Transmission</w:t>
            </w:r>
            <w:r w:rsidRPr="007E0B31">
              <w:rPr>
                <w:rFonts w:cs="Arial"/>
              </w:rPr>
              <w:t xml:space="preserve"> </w:t>
            </w:r>
            <w:r w:rsidRPr="007E0B31">
              <w:rPr>
                <w:rFonts w:cs="Arial"/>
                <w:b/>
              </w:rPr>
              <w:t>Licence</w:t>
            </w:r>
          </w:p>
        </w:tc>
      </w:tr>
      <w:tr w:rsidR="000E5686" w:rsidRPr="007E0B31" w14:paraId="3847C81E" w14:textId="77777777" w:rsidTr="56193979">
        <w:trPr>
          <w:cantSplit/>
        </w:trPr>
        <w:tc>
          <w:tcPr>
            <w:tcW w:w="2884" w:type="dxa"/>
          </w:tcPr>
          <w:p w14:paraId="7FC4DAB5" w14:textId="7005E6F4" w:rsidR="000E5686" w:rsidRPr="007E0B31" w:rsidRDefault="000E5686" w:rsidP="000E5686">
            <w:pPr>
              <w:pStyle w:val="Arial11Bold"/>
              <w:rPr>
                <w:rFonts w:cs="Arial"/>
              </w:rPr>
            </w:pPr>
            <w:r w:rsidRPr="00636020">
              <w:rPr>
                <w:bCs/>
              </w:rPr>
              <w:t>System Restoration Plan</w:t>
            </w:r>
          </w:p>
        </w:tc>
        <w:tc>
          <w:tcPr>
            <w:tcW w:w="6634" w:type="dxa"/>
          </w:tcPr>
          <w:p w14:paraId="3E074751" w14:textId="0B79F36A" w:rsidR="000E5686" w:rsidRPr="007E0B31" w:rsidRDefault="000E5686" w:rsidP="000E5686">
            <w:pPr>
              <w:pStyle w:val="TableArial11"/>
              <w:rPr>
                <w:rFonts w:cs="Arial"/>
              </w:rPr>
            </w:pPr>
            <w:r w:rsidRPr="00E00BC7">
              <w:t xml:space="preserve">A document prepared by </w:t>
            </w:r>
            <w:r w:rsidRPr="00B915FF">
              <w:rPr>
                <w:b/>
              </w:rPr>
              <w:t>The Company</w:t>
            </w:r>
            <w:r w:rsidRPr="00B915FF">
              <w:t>, as</w:t>
            </w:r>
            <w:r w:rsidRPr="00E00BC7">
              <w:rPr>
                <w:b/>
              </w:rPr>
              <w:t xml:space="preserve"> </w:t>
            </w:r>
            <w:r w:rsidRPr="00B915FF">
              <w:t>published on its</w:t>
            </w:r>
            <w:r w:rsidRPr="00E00BC7">
              <w:rPr>
                <w:b/>
              </w:rPr>
              <w:t xml:space="preserve"> </w:t>
            </w:r>
            <w:proofErr w:type="gramStart"/>
            <w:r w:rsidRPr="00E00BC7">
              <w:rPr>
                <w:b/>
              </w:rPr>
              <w:t>Website</w:t>
            </w:r>
            <w:proofErr w:type="gramEnd"/>
            <w:r w:rsidRPr="00B915FF">
              <w:t>,</w:t>
            </w:r>
            <w:r w:rsidRPr="00E00BC7">
              <w:t xml:space="preserve"> outlining how the requirements of the “restoration plan”</w:t>
            </w:r>
            <w:r>
              <w:t>,</w:t>
            </w:r>
            <w:r w:rsidRPr="00E00BC7">
              <w:t xml:space="preserve"> as defined in </w:t>
            </w:r>
            <w:r w:rsidRPr="00E77BDF">
              <w:rPr>
                <w:b/>
              </w:rPr>
              <w:t xml:space="preserve">Retained EU Law </w:t>
            </w:r>
            <w:r w:rsidRPr="00E77BDF">
              <w:t>(Commission Regulation (EU) 2017/2196),</w:t>
            </w:r>
            <w:r w:rsidRPr="00E77BDF">
              <w:rPr>
                <w:sz w:val="24"/>
              </w:rPr>
              <w:t xml:space="preserve"> </w:t>
            </w:r>
            <w:r>
              <w:t xml:space="preserve">has been implemented within the </w:t>
            </w:r>
            <w:r w:rsidRPr="00B915FF">
              <w:rPr>
                <w:b/>
              </w:rPr>
              <w:t>GB Synchronous Area</w:t>
            </w:r>
            <w:r>
              <w:t>.</w:t>
            </w:r>
          </w:p>
        </w:tc>
      </w:tr>
      <w:tr w:rsidR="000E5686" w:rsidRPr="007E0B31" w14:paraId="6694953E" w14:textId="77777777" w:rsidTr="56193979">
        <w:trPr>
          <w:cantSplit/>
        </w:trPr>
        <w:tc>
          <w:tcPr>
            <w:tcW w:w="2884" w:type="dxa"/>
          </w:tcPr>
          <w:p w14:paraId="04061391" w14:textId="77777777" w:rsidR="000E5686" w:rsidRPr="007E0B31" w:rsidRDefault="000E5686" w:rsidP="000E5686">
            <w:pPr>
              <w:pStyle w:val="Arial11Bold"/>
              <w:rPr>
                <w:rFonts w:cs="Arial"/>
              </w:rPr>
            </w:pPr>
            <w:r w:rsidRPr="007E0B31">
              <w:rPr>
                <w:rFonts w:cs="Arial"/>
              </w:rPr>
              <w:t>System Telephony</w:t>
            </w:r>
          </w:p>
        </w:tc>
        <w:tc>
          <w:tcPr>
            <w:tcW w:w="6634" w:type="dxa"/>
          </w:tcPr>
          <w:p w14:paraId="782961A9" w14:textId="21A139B2" w:rsidR="000E5686" w:rsidRPr="007E0B31" w:rsidRDefault="007A36ED" w:rsidP="000E5686">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the </w:t>
            </w:r>
            <w:r w:rsidRPr="00AC7BEB">
              <w:rPr>
                <w:rFonts w:cs="Arial"/>
                <w:b/>
              </w:rPr>
              <w:t>Relevant</w:t>
            </w:r>
            <w:r>
              <w:rPr>
                <w:rFonts w:cs="Arial"/>
                <w:b/>
              </w:rPr>
              <w:t xml:space="preserve"> Transmission Licensees’ Control Engineers</w:t>
            </w:r>
            <w:r w:rsidRPr="007E0B31">
              <w:rPr>
                <w:rFonts w:cs="Arial"/>
              </w:rPr>
              <w:t xml:space="preserve"> and </w:t>
            </w:r>
            <w:r>
              <w:rPr>
                <w:rFonts w:cs="Arial"/>
                <w:b/>
              </w:rPr>
              <w:t>The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w:t>
            </w:r>
            <w:proofErr w:type="gramStart"/>
            <w:r w:rsidRPr="007E0B31">
              <w:rPr>
                <w:rFonts w:cs="Arial"/>
              </w:rPr>
              <w:t xml:space="preserve">normal </w:t>
            </w:r>
            <w:r>
              <w:rPr>
                <w:rFonts w:cs="Arial"/>
              </w:rPr>
              <w:t xml:space="preserve"> and</w:t>
            </w:r>
            <w:proofErr w:type="gramEnd"/>
            <w:r>
              <w:rPr>
                <w:rFonts w:cs="Arial"/>
              </w:rPr>
              <w:t xml:space="preserve"> </w:t>
            </w:r>
            <w:r w:rsidRPr="007E0B31">
              <w:rPr>
                <w:rFonts w:cs="Arial"/>
              </w:rPr>
              <w:t>emergency operating conditions.</w:t>
            </w:r>
          </w:p>
        </w:tc>
      </w:tr>
      <w:tr w:rsidR="000E5686" w:rsidRPr="007E0B31" w14:paraId="7CE86D0C" w14:textId="77777777" w:rsidTr="56193979">
        <w:trPr>
          <w:cantSplit/>
        </w:trPr>
        <w:tc>
          <w:tcPr>
            <w:tcW w:w="2884" w:type="dxa"/>
          </w:tcPr>
          <w:p w14:paraId="6D2E474F" w14:textId="77777777" w:rsidR="000E5686" w:rsidRPr="007E0B31" w:rsidRDefault="000E5686" w:rsidP="000E5686">
            <w:pPr>
              <w:pStyle w:val="Arial11Bold"/>
              <w:rPr>
                <w:rFonts w:cs="Arial"/>
              </w:rPr>
            </w:pPr>
            <w:r w:rsidRPr="007E0B31">
              <w:rPr>
                <w:rFonts w:cs="Arial"/>
              </w:rPr>
              <w:t>System Tests</w:t>
            </w:r>
          </w:p>
        </w:tc>
        <w:tc>
          <w:tcPr>
            <w:tcW w:w="6634" w:type="dxa"/>
          </w:tcPr>
          <w:p w14:paraId="23728F19" w14:textId="77777777" w:rsidR="000E5686" w:rsidRPr="007E0B31" w:rsidRDefault="000E5686" w:rsidP="000E5686">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0E5686" w:rsidRPr="007E0B31" w14:paraId="08C1037D" w14:textId="77777777" w:rsidTr="56193979">
        <w:trPr>
          <w:cantSplit/>
        </w:trPr>
        <w:tc>
          <w:tcPr>
            <w:tcW w:w="2884" w:type="dxa"/>
          </w:tcPr>
          <w:p w14:paraId="7BAC63AF" w14:textId="77777777" w:rsidR="000E5686" w:rsidRPr="007E0B31" w:rsidRDefault="000E5686" w:rsidP="000E5686">
            <w:pPr>
              <w:pStyle w:val="Arial11Bold"/>
              <w:rPr>
                <w:rFonts w:cs="Arial"/>
              </w:rPr>
            </w:pPr>
            <w:r w:rsidRPr="007E0B31">
              <w:rPr>
                <w:rFonts w:cs="Arial"/>
              </w:rPr>
              <w:lastRenderedPageBreak/>
              <w:t xml:space="preserve">System to Demand </w:t>
            </w:r>
            <w:proofErr w:type="spellStart"/>
            <w:r w:rsidRPr="007E0B31">
              <w:rPr>
                <w:rFonts w:cs="Arial"/>
              </w:rPr>
              <w:t>Intertrip</w:t>
            </w:r>
            <w:proofErr w:type="spellEnd"/>
            <w:r w:rsidRPr="007E0B31">
              <w:rPr>
                <w:rFonts w:cs="Arial"/>
              </w:rPr>
              <w:t xml:space="preserve"> Scheme</w:t>
            </w:r>
          </w:p>
        </w:tc>
        <w:tc>
          <w:tcPr>
            <w:tcW w:w="6634" w:type="dxa"/>
          </w:tcPr>
          <w:p w14:paraId="1F793A5F" w14:textId="77777777" w:rsidR="000E5686" w:rsidRPr="007E0B31" w:rsidRDefault="000E5686" w:rsidP="000E5686">
            <w:pPr>
              <w:pStyle w:val="TableArial11"/>
              <w:rPr>
                <w:rFonts w:cs="Arial"/>
              </w:rPr>
            </w:pPr>
            <w:r w:rsidRPr="007E0B31">
              <w:rPr>
                <w:rFonts w:cs="Arial"/>
              </w:rPr>
              <w:t xml:space="preserve">An </w:t>
            </w:r>
            <w:proofErr w:type="spellStart"/>
            <w:r w:rsidRPr="007E0B31">
              <w:rPr>
                <w:rFonts w:cs="Arial"/>
              </w:rPr>
              <w:t>intertrip</w:t>
            </w:r>
            <w:proofErr w:type="spellEnd"/>
            <w:r w:rsidRPr="007E0B31">
              <w:rPr>
                <w:rFonts w:cs="Arial"/>
              </w:rPr>
              <w:t xml:space="preserve">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0E5686" w:rsidRPr="007E0B31" w14:paraId="0CFD31AD" w14:textId="77777777" w:rsidTr="56193979">
        <w:trPr>
          <w:cantSplit/>
        </w:trPr>
        <w:tc>
          <w:tcPr>
            <w:tcW w:w="2884" w:type="dxa"/>
          </w:tcPr>
          <w:p w14:paraId="6FAF95FE" w14:textId="77777777" w:rsidR="000E5686" w:rsidRPr="007E0B31" w:rsidRDefault="000E5686" w:rsidP="000E5686">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p>
        </w:tc>
        <w:tc>
          <w:tcPr>
            <w:tcW w:w="6634" w:type="dxa"/>
          </w:tcPr>
          <w:p w14:paraId="3E1A2B55" w14:textId="61971953" w:rsidR="000E5686" w:rsidRPr="007E0B31" w:rsidRDefault="000E5686" w:rsidP="000E5686">
            <w:pPr>
              <w:pStyle w:val="TableArial11"/>
              <w:rPr>
                <w:rFonts w:cs="Arial"/>
              </w:rPr>
            </w:pPr>
            <w:bookmarkStart w:id="134"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 xml:space="preserve">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134"/>
            <w:r w:rsidRPr="007E0B31">
              <w:rPr>
                <w:rFonts w:cs="Arial"/>
              </w:rPr>
              <w:t>.</w:t>
            </w:r>
          </w:p>
        </w:tc>
      </w:tr>
      <w:tr w:rsidR="000E5686" w:rsidRPr="007E0B31" w14:paraId="1DA61D3F" w14:textId="77777777" w:rsidTr="56193979">
        <w:trPr>
          <w:cantSplit/>
        </w:trPr>
        <w:tc>
          <w:tcPr>
            <w:tcW w:w="2884" w:type="dxa"/>
          </w:tcPr>
          <w:p w14:paraId="68676C7F" w14:textId="77777777" w:rsidR="000E5686" w:rsidRPr="007E0B31" w:rsidRDefault="000E5686" w:rsidP="000E5686">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r w:rsidRPr="007E0B31">
              <w:rPr>
                <w:rFonts w:cs="Arial"/>
              </w:rPr>
              <w:t xml:space="preserve"> Scheme</w:t>
            </w:r>
          </w:p>
        </w:tc>
        <w:tc>
          <w:tcPr>
            <w:tcW w:w="6634" w:type="dxa"/>
          </w:tcPr>
          <w:p w14:paraId="62BA3C3F" w14:textId="7BBA8F9D" w:rsidR="000E5686" w:rsidRPr="007E0B31" w:rsidRDefault="000E5686" w:rsidP="000E5686">
            <w:pPr>
              <w:pStyle w:val="TableArial11"/>
              <w:rPr>
                <w:rFonts w:cs="Arial"/>
              </w:rPr>
            </w:pPr>
            <w:bookmarkStart w:id="135"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proofErr w:type="spellStart"/>
            <w:r w:rsidRPr="007E0B31">
              <w:rPr>
                <w:rFonts w:cs="Arial"/>
                <w:b/>
              </w:rPr>
              <w:t>Intertripping</w:t>
            </w:r>
            <w:proofErr w:type="spellEnd"/>
            <w:r w:rsidRPr="007E0B31">
              <w:rPr>
                <w:rFonts w:cs="Arial"/>
                <w:b/>
              </w:rPr>
              <w:t xml:space="preserve">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 xml:space="preserve">Category 1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2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3 </w:t>
            </w:r>
            <w:proofErr w:type="spellStart"/>
            <w:r w:rsidRPr="007E0B31">
              <w:rPr>
                <w:rFonts w:cs="Arial"/>
                <w:b/>
              </w:rPr>
              <w:t>Intertripping</w:t>
            </w:r>
            <w:proofErr w:type="spellEnd"/>
            <w:r w:rsidRPr="007E0B31">
              <w:rPr>
                <w:rFonts w:cs="Arial"/>
                <w:b/>
              </w:rPr>
              <w:t xml:space="preserve"> Scheme</w:t>
            </w:r>
            <w:r w:rsidRPr="007E0B31">
              <w:rPr>
                <w:rFonts w:cs="Arial"/>
              </w:rPr>
              <w:t xml:space="preserve"> or C</w:t>
            </w:r>
            <w:r w:rsidRPr="007E0B31">
              <w:rPr>
                <w:rFonts w:cs="Arial"/>
                <w:b/>
              </w:rPr>
              <w:t xml:space="preserve">ategory 4 </w:t>
            </w:r>
            <w:proofErr w:type="spellStart"/>
            <w:r w:rsidRPr="007E0B31">
              <w:rPr>
                <w:rFonts w:cs="Arial"/>
                <w:b/>
              </w:rPr>
              <w:t>Intertripping</w:t>
            </w:r>
            <w:proofErr w:type="spellEnd"/>
            <w:r w:rsidRPr="007E0B31">
              <w:rPr>
                <w:rFonts w:cs="Arial"/>
                <w:b/>
              </w:rPr>
              <w:t xml:space="preserve"> Scheme</w:t>
            </w:r>
            <w:r w:rsidRPr="007E0B31">
              <w:rPr>
                <w:rFonts w:cs="Arial"/>
              </w:rPr>
              <w:t>.</w:t>
            </w:r>
            <w:bookmarkEnd w:id="135"/>
          </w:p>
        </w:tc>
      </w:tr>
      <w:tr w:rsidR="000E5686" w:rsidRPr="007E0B31" w14:paraId="5E31ADD9" w14:textId="77777777" w:rsidTr="56193979">
        <w:trPr>
          <w:cantSplit/>
        </w:trPr>
        <w:tc>
          <w:tcPr>
            <w:tcW w:w="2884" w:type="dxa"/>
          </w:tcPr>
          <w:p w14:paraId="0CFAE3A8" w14:textId="77777777" w:rsidR="000E5686" w:rsidRPr="007E0B31" w:rsidRDefault="000E5686" w:rsidP="000E5686">
            <w:pPr>
              <w:pStyle w:val="Arial11Bold"/>
              <w:rPr>
                <w:rFonts w:cs="Arial"/>
              </w:rPr>
            </w:pPr>
            <w:r w:rsidRPr="007E0B31">
              <w:rPr>
                <w:rFonts w:cs="Arial"/>
              </w:rPr>
              <w:t>Target Frequency</w:t>
            </w:r>
          </w:p>
        </w:tc>
        <w:tc>
          <w:tcPr>
            <w:tcW w:w="6634" w:type="dxa"/>
          </w:tcPr>
          <w:p w14:paraId="0FFC5410" w14:textId="0DE1412A" w:rsidR="000E5686" w:rsidRPr="007E0B31" w:rsidRDefault="000E5686" w:rsidP="000E5686">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7E0B31">
              <w:rPr>
                <w:rFonts w:cs="Arial"/>
              </w:rPr>
              <w:t xml:space="preserve">. This will normally be 50.00Hz plus or minus 0.05Hz, except in exceptional circumstances as determined by </w:t>
            </w:r>
            <w:r>
              <w:rPr>
                <w:rFonts w:cs="Arial"/>
                <w:b/>
              </w:rPr>
              <w:t>The Company</w:t>
            </w:r>
            <w:r w:rsidRPr="007E0B31">
              <w:rPr>
                <w:rFonts w:cs="Arial"/>
              </w:rPr>
              <w:t xml:space="preserve">, in its reasonable opinion when this may be 49.90 or 50.10Hz. An example of exceptional circumstances may be difficulties caused in operating the </w:t>
            </w:r>
            <w:r w:rsidRPr="007E0B31">
              <w:rPr>
                <w:rFonts w:cs="Arial"/>
                <w:b/>
              </w:rPr>
              <w:t>System</w:t>
            </w:r>
            <w:r w:rsidRPr="007E0B31">
              <w:rPr>
                <w:rFonts w:cs="Arial"/>
              </w:rPr>
              <w:t xml:space="preserve"> during disputes affecting fuel supplies. </w:t>
            </w:r>
          </w:p>
        </w:tc>
      </w:tr>
      <w:tr w:rsidR="000E5686" w:rsidRPr="007E0B31" w14:paraId="33638CB5" w14:textId="77777777" w:rsidTr="56193979">
        <w:trPr>
          <w:cantSplit/>
        </w:trPr>
        <w:tc>
          <w:tcPr>
            <w:tcW w:w="2884" w:type="dxa"/>
          </w:tcPr>
          <w:p w14:paraId="32E734FA" w14:textId="77777777" w:rsidR="000E5686" w:rsidRPr="007E0B31" w:rsidRDefault="000E5686" w:rsidP="000E5686">
            <w:pPr>
              <w:pStyle w:val="Arial11Bold"/>
              <w:rPr>
                <w:rFonts w:cs="Arial"/>
              </w:rPr>
            </w:pPr>
            <w:r w:rsidRPr="007E0B31">
              <w:rPr>
                <w:rFonts w:cs="Arial"/>
              </w:rPr>
              <w:t>Technical Specification</w:t>
            </w:r>
          </w:p>
        </w:tc>
        <w:tc>
          <w:tcPr>
            <w:tcW w:w="6634" w:type="dxa"/>
          </w:tcPr>
          <w:p w14:paraId="6AE817CF" w14:textId="77777777" w:rsidR="000E5686" w:rsidRPr="007E0B31" w:rsidRDefault="000E5686" w:rsidP="000E5686">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0E5686" w:rsidRPr="007E0B31" w14:paraId="4A337598" w14:textId="77777777" w:rsidTr="56193979">
        <w:trPr>
          <w:cantSplit/>
        </w:trPr>
        <w:tc>
          <w:tcPr>
            <w:tcW w:w="2884" w:type="dxa"/>
          </w:tcPr>
          <w:p w14:paraId="39FDCA0F" w14:textId="51FF5C89" w:rsidR="000E5686" w:rsidRPr="007E0B31" w:rsidRDefault="000E5686" w:rsidP="000E5686">
            <w:pPr>
              <w:pStyle w:val="Arial11Bold"/>
              <w:rPr>
                <w:rFonts w:cs="Arial"/>
              </w:rPr>
            </w:pPr>
            <w:r>
              <w:rPr>
                <w:rFonts w:cs="Arial"/>
              </w:rPr>
              <w:t>TERRE</w:t>
            </w:r>
          </w:p>
        </w:tc>
        <w:tc>
          <w:tcPr>
            <w:tcW w:w="6634" w:type="dxa"/>
          </w:tcPr>
          <w:p w14:paraId="583D7EB9" w14:textId="2F95AC51" w:rsidR="000E5686" w:rsidRPr="007E0B31" w:rsidRDefault="000E5686" w:rsidP="000E5686">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0E5686" w:rsidRPr="007E0B31" w14:paraId="5926AD32" w14:textId="77777777" w:rsidTr="56193979">
        <w:trPr>
          <w:cantSplit/>
        </w:trPr>
        <w:tc>
          <w:tcPr>
            <w:tcW w:w="2884" w:type="dxa"/>
          </w:tcPr>
          <w:p w14:paraId="567E2BEF" w14:textId="695F4B81" w:rsidR="000E5686" w:rsidRDefault="000E5686" w:rsidP="000E5686">
            <w:pPr>
              <w:pStyle w:val="Arial11Bold"/>
              <w:rPr>
                <w:rFonts w:cs="Arial"/>
              </w:rPr>
            </w:pPr>
            <w:r w:rsidRPr="0081264E">
              <w:rPr>
                <w:rFonts w:cs="Arial"/>
              </w:rPr>
              <w:t>TERRE Activation Period</w:t>
            </w:r>
          </w:p>
        </w:tc>
        <w:tc>
          <w:tcPr>
            <w:tcW w:w="6634" w:type="dxa"/>
          </w:tcPr>
          <w:p w14:paraId="41684B89" w14:textId="1905B62B" w:rsidR="000E5686" w:rsidRPr="0081264E" w:rsidRDefault="000E5686" w:rsidP="000E5686">
            <w:pPr>
              <w:pStyle w:val="TableArial11"/>
              <w:rPr>
                <w:rFonts w:cs="Arial"/>
              </w:rPr>
            </w:pPr>
            <w:r w:rsidRPr="0081264E">
              <w:rPr>
                <w:rFonts w:cs="Arial"/>
              </w:rPr>
              <w:t>A period of time lasting 15 minutes and starting at either 0, 15, 30 or 45 minutes past the hour (</w:t>
            </w:r>
            <w:proofErr w:type="gramStart"/>
            <w:r w:rsidRPr="0081264E">
              <w:rPr>
                <w:rFonts w:cs="Arial"/>
              </w:rPr>
              <w:t>e.g.</w:t>
            </w:r>
            <w:proofErr w:type="gramEnd"/>
            <w:r w:rsidRPr="0081264E">
              <w:rPr>
                <w:rFonts w:cs="Arial"/>
              </w:rPr>
              <w:t xml:space="preserve">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0E5686" w:rsidRPr="007E0B31" w14:paraId="49B52FEC" w14:textId="77777777" w:rsidTr="56193979">
        <w:trPr>
          <w:cantSplit/>
        </w:trPr>
        <w:tc>
          <w:tcPr>
            <w:tcW w:w="2884" w:type="dxa"/>
          </w:tcPr>
          <w:p w14:paraId="1FED211F" w14:textId="533B6423" w:rsidR="000E5686" w:rsidRPr="0081264E" w:rsidRDefault="000E5686" w:rsidP="000E5686">
            <w:pPr>
              <w:pStyle w:val="Arial11Bold"/>
              <w:rPr>
                <w:rFonts w:cs="Arial"/>
              </w:rPr>
            </w:pPr>
            <w:r w:rsidRPr="0081264E">
              <w:rPr>
                <w:rFonts w:cs="Arial"/>
              </w:rPr>
              <w:t>TERRE Auction Period</w:t>
            </w:r>
          </w:p>
        </w:tc>
        <w:tc>
          <w:tcPr>
            <w:tcW w:w="6634" w:type="dxa"/>
          </w:tcPr>
          <w:p w14:paraId="671C74AE" w14:textId="7274A881" w:rsidR="000E5686" w:rsidRPr="0081264E" w:rsidRDefault="000E5686" w:rsidP="000E5686">
            <w:pPr>
              <w:pStyle w:val="TableArial11"/>
              <w:rPr>
                <w:rFonts w:cs="Arial"/>
              </w:rPr>
            </w:pPr>
            <w:proofErr w:type="gramStart"/>
            <w:r w:rsidRPr="0081264E">
              <w:rPr>
                <w:rFonts w:cs="Arial"/>
              </w:rPr>
              <w:t>A period of time</w:t>
            </w:r>
            <w:proofErr w:type="gramEnd"/>
            <w:r w:rsidRPr="0081264E">
              <w:rPr>
                <w:rFonts w:cs="Arial"/>
              </w:rPr>
              <w:t xml:space="preserv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0E5686" w:rsidRPr="007E0B31" w14:paraId="65701A2F" w14:textId="77777777" w:rsidTr="56193979">
        <w:trPr>
          <w:cantSplit/>
        </w:trPr>
        <w:tc>
          <w:tcPr>
            <w:tcW w:w="2884" w:type="dxa"/>
          </w:tcPr>
          <w:p w14:paraId="7DA4E9BF" w14:textId="53EC5DBC" w:rsidR="000E5686" w:rsidRPr="0081264E" w:rsidRDefault="000E5686" w:rsidP="000E5686">
            <w:pPr>
              <w:pStyle w:val="Arial11Bold"/>
              <w:rPr>
                <w:rFonts w:cs="Arial"/>
              </w:rPr>
            </w:pPr>
            <w:r w:rsidRPr="0081264E">
              <w:rPr>
                <w:rFonts w:cs="Arial"/>
              </w:rPr>
              <w:t>TERRE Bid</w:t>
            </w:r>
          </w:p>
        </w:tc>
        <w:tc>
          <w:tcPr>
            <w:tcW w:w="6634" w:type="dxa"/>
          </w:tcPr>
          <w:p w14:paraId="3AA84BC8" w14:textId="59D282F8" w:rsidR="000E5686" w:rsidRPr="0081264E" w:rsidRDefault="000E5686" w:rsidP="000E5686">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0E5686" w:rsidRPr="007E0B31" w14:paraId="55062C4A" w14:textId="77777777" w:rsidTr="56193979">
        <w:trPr>
          <w:cantSplit/>
        </w:trPr>
        <w:tc>
          <w:tcPr>
            <w:tcW w:w="2884" w:type="dxa"/>
          </w:tcPr>
          <w:p w14:paraId="0E3BA98F" w14:textId="3DE6A8A3" w:rsidR="000E5686" w:rsidRPr="0081264E" w:rsidRDefault="000E5686" w:rsidP="000E5686">
            <w:pPr>
              <w:pStyle w:val="Arial11Bold"/>
              <w:rPr>
                <w:rFonts w:cs="Arial"/>
              </w:rPr>
            </w:pPr>
            <w:r>
              <w:rPr>
                <w:rFonts w:cs="Arial"/>
              </w:rPr>
              <w:t>TERRE Central Platform</w:t>
            </w:r>
          </w:p>
        </w:tc>
        <w:tc>
          <w:tcPr>
            <w:tcW w:w="6634" w:type="dxa"/>
          </w:tcPr>
          <w:p w14:paraId="21E47917" w14:textId="46FA1734" w:rsidR="000E5686" w:rsidRPr="0081264E" w:rsidRDefault="000E5686" w:rsidP="000E5686">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0E5686" w:rsidRPr="0079139F" w14:paraId="275B43EB" w14:textId="77777777" w:rsidTr="56193979">
        <w:trPr>
          <w:cantSplit/>
        </w:trPr>
        <w:tc>
          <w:tcPr>
            <w:tcW w:w="2884" w:type="dxa"/>
          </w:tcPr>
          <w:p w14:paraId="2CEC27FA" w14:textId="6D73E446" w:rsidR="000E5686" w:rsidRPr="0079139F" w:rsidRDefault="000E5686" w:rsidP="000E5686">
            <w:pPr>
              <w:pStyle w:val="Arial11Bold"/>
              <w:rPr>
                <w:rFonts w:cs="Arial"/>
              </w:rPr>
            </w:pPr>
            <w:r w:rsidRPr="0079139F">
              <w:rPr>
                <w:rFonts w:cs="Arial"/>
              </w:rPr>
              <w:t>TERRE Data Validation and Consistency Rules</w:t>
            </w:r>
          </w:p>
        </w:tc>
        <w:tc>
          <w:tcPr>
            <w:tcW w:w="6634" w:type="dxa"/>
          </w:tcPr>
          <w:p w14:paraId="7AC65FEF" w14:textId="12093011" w:rsidR="000E5686" w:rsidRDefault="000E5686" w:rsidP="000E5686">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0E5686" w:rsidRPr="007E0B31" w14:paraId="377F57A2" w14:textId="77777777" w:rsidTr="56193979">
        <w:trPr>
          <w:cantSplit/>
        </w:trPr>
        <w:tc>
          <w:tcPr>
            <w:tcW w:w="2884" w:type="dxa"/>
          </w:tcPr>
          <w:p w14:paraId="150333DE" w14:textId="33A1157A" w:rsidR="000E5686" w:rsidRDefault="000E5686" w:rsidP="000E5686">
            <w:pPr>
              <w:pStyle w:val="Arial11Bold"/>
              <w:jc w:val="both"/>
              <w:rPr>
                <w:rFonts w:cs="Arial"/>
              </w:rPr>
            </w:pPr>
            <w:r w:rsidRPr="0081264E">
              <w:rPr>
                <w:rFonts w:cs="Arial"/>
              </w:rPr>
              <w:lastRenderedPageBreak/>
              <w:t>TERRE Gate Closure</w:t>
            </w:r>
          </w:p>
        </w:tc>
        <w:tc>
          <w:tcPr>
            <w:tcW w:w="6634" w:type="dxa"/>
          </w:tcPr>
          <w:p w14:paraId="36E98425" w14:textId="7BF742E0" w:rsidR="000E5686" w:rsidRPr="0081264E" w:rsidRDefault="000E5686" w:rsidP="000E5686">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0E5686" w:rsidRPr="007E0B31" w14:paraId="162A65B2" w14:textId="77777777" w:rsidTr="56193979">
        <w:trPr>
          <w:cantSplit/>
        </w:trPr>
        <w:tc>
          <w:tcPr>
            <w:tcW w:w="2884" w:type="dxa"/>
          </w:tcPr>
          <w:p w14:paraId="1E8AEB6A" w14:textId="77777777" w:rsidR="000E5686" w:rsidRDefault="000E5686" w:rsidP="000E5686">
            <w:pPr>
              <w:pStyle w:val="Arial11Bold"/>
              <w:jc w:val="both"/>
              <w:rPr>
                <w:rFonts w:cs="Arial"/>
              </w:rPr>
            </w:pPr>
            <w:r>
              <w:rPr>
                <w:rFonts w:cs="Arial"/>
              </w:rPr>
              <w:t>TERRE Instruction</w:t>
            </w:r>
          </w:p>
          <w:p w14:paraId="6C90D26B" w14:textId="1F6FC951" w:rsidR="000E5686" w:rsidRPr="0081264E" w:rsidRDefault="000E5686" w:rsidP="000E5686">
            <w:pPr>
              <w:pStyle w:val="Arial11Bold"/>
              <w:jc w:val="both"/>
              <w:rPr>
                <w:rFonts w:cs="Arial"/>
              </w:rPr>
            </w:pPr>
            <w:r w:rsidRPr="0081264E">
              <w:rPr>
                <w:rFonts w:cs="Arial"/>
              </w:rPr>
              <w:t>Guide</w:t>
            </w:r>
          </w:p>
        </w:tc>
        <w:tc>
          <w:tcPr>
            <w:tcW w:w="6634" w:type="dxa"/>
          </w:tcPr>
          <w:p w14:paraId="0AE534E2" w14:textId="203C4D64" w:rsidR="000E5686" w:rsidRDefault="000E5686" w:rsidP="000E5686">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0E5686" w:rsidRPr="007E0B31" w14:paraId="3B8258A7" w14:textId="77777777" w:rsidTr="56193979">
        <w:trPr>
          <w:cantSplit/>
        </w:trPr>
        <w:tc>
          <w:tcPr>
            <w:tcW w:w="2884" w:type="dxa"/>
          </w:tcPr>
          <w:p w14:paraId="0D19D080" w14:textId="77777777" w:rsidR="000E5686" w:rsidRPr="007E0B31" w:rsidRDefault="000E5686" w:rsidP="000E5686">
            <w:pPr>
              <w:pStyle w:val="Arial11Bold"/>
              <w:rPr>
                <w:rFonts w:cs="Arial"/>
              </w:rPr>
            </w:pPr>
            <w:r w:rsidRPr="007E0B31">
              <w:rPr>
                <w:rFonts w:cs="Arial"/>
              </w:rPr>
              <w:t>Test Co-ordinator</w:t>
            </w:r>
          </w:p>
        </w:tc>
        <w:tc>
          <w:tcPr>
            <w:tcW w:w="6634" w:type="dxa"/>
          </w:tcPr>
          <w:p w14:paraId="326082B0" w14:textId="77777777" w:rsidR="000E5686" w:rsidRPr="007E0B31" w:rsidRDefault="000E5686" w:rsidP="000E5686">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0E5686" w:rsidRPr="007E0B31" w14:paraId="01488D17" w14:textId="77777777" w:rsidTr="56193979">
        <w:trPr>
          <w:cantSplit/>
        </w:trPr>
        <w:tc>
          <w:tcPr>
            <w:tcW w:w="2884" w:type="dxa"/>
          </w:tcPr>
          <w:p w14:paraId="128FD9C9" w14:textId="77777777" w:rsidR="000E5686" w:rsidRPr="007E0B31" w:rsidRDefault="000E5686" w:rsidP="000E5686">
            <w:pPr>
              <w:pStyle w:val="Arial11Bold"/>
              <w:rPr>
                <w:rFonts w:cs="Arial"/>
              </w:rPr>
            </w:pPr>
            <w:r w:rsidRPr="007E0B31">
              <w:rPr>
                <w:rFonts w:cs="Arial"/>
              </w:rPr>
              <w:t>Test Panel</w:t>
            </w:r>
          </w:p>
        </w:tc>
        <w:tc>
          <w:tcPr>
            <w:tcW w:w="6634" w:type="dxa"/>
          </w:tcPr>
          <w:p w14:paraId="33A2A2B3" w14:textId="77777777" w:rsidR="000E5686" w:rsidRPr="007E0B31" w:rsidRDefault="000E5686" w:rsidP="000E5686">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254996" w:rsidRPr="007E0B31" w14:paraId="57BA190F" w14:textId="77777777" w:rsidTr="56193979">
        <w:trPr>
          <w:cantSplit/>
        </w:trPr>
        <w:tc>
          <w:tcPr>
            <w:tcW w:w="2884" w:type="dxa"/>
          </w:tcPr>
          <w:p w14:paraId="1C0D3178" w14:textId="3E7439EB" w:rsidR="00254996" w:rsidRPr="007E0B31" w:rsidRDefault="00254996" w:rsidP="00254996">
            <w:pPr>
              <w:pStyle w:val="Arial11Bold"/>
              <w:rPr>
                <w:rFonts w:cs="Arial"/>
              </w:rPr>
            </w:pPr>
            <w:r w:rsidRPr="00F9232D">
              <w:rPr>
                <w:rFonts w:cs="Arial"/>
              </w:rPr>
              <w:t>Test Plan</w:t>
            </w:r>
          </w:p>
        </w:tc>
        <w:tc>
          <w:tcPr>
            <w:tcW w:w="6634" w:type="dxa"/>
          </w:tcPr>
          <w:p w14:paraId="412F897B" w14:textId="0BDEC7CA" w:rsidR="00254996" w:rsidRPr="007E0B31" w:rsidRDefault="00254996" w:rsidP="00254996">
            <w:pPr>
              <w:pStyle w:val="TableArial11"/>
              <w:rPr>
                <w:rFonts w:cs="Arial"/>
              </w:rPr>
            </w:pPr>
            <w:r w:rsidRPr="00F9232D">
              <w:t xml:space="preserve">A document prepared by </w:t>
            </w:r>
            <w:r w:rsidRPr="00F9232D">
              <w:rPr>
                <w:b/>
              </w:rPr>
              <w:t>The Company</w:t>
            </w:r>
            <w:r w:rsidRPr="00F9232D">
              <w:t>, as</w:t>
            </w:r>
            <w:r w:rsidRPr="00F9232D">
              <w:rPr>
                <w:b/>
              </w:rPr>
              <w:t xml:space="preserve"> </w:t>
            </w:r>
            <w:r w:rsidRPr="00F9232D">
              <w:t>published on its</w:t>
            </w:r>
            <w:r w:rsidRPr="00F9232D">
              <w:rPr>
                <w:b/>
              </w:rPr>
              <w:t xml:space="preserve"> </w:t>
            </w:r>
            <w:proofErr w:type="gramStart"/>
            <w:r w:rsidRPr="00F9232D">
              <w:rPr>
                <w:b/>
              </w:rPr>
              <w:t>Website</w:t>
            </w:r>
            <w:proofErr w:type="gramEnd"/>
            <w:r w:rsidRPr="00F9232D">
              <w:t>, outlining how the requirements of the “</w:t>
            </w:r>
            <w:r w:rsidRPr="007703DC">
              <w:t>test plan</w:t>
            </w:r>
            <w:r w:rsidRPr="00F9232D">
              <w:t xml:space="preserve">”, as provided for by </w:t>
            </w:r>
            <w:r w:rsidRPr="00F9232D">
              <w:rPr>
                <w:b/>
              </w:rPr>
              <w:t>Retained EU Law</w:t>
            </w:r>
            <w:r w:rsidRPr="00F9232D">
              <w:t xml:space="preserve"> (Commission Regulation (EU) 2017/2196), has been implemented within the </w:t>
            </w:r>
            <w:r w:rsidRPr="00F9232D">
              <w:rPr>
                <w:b/>
              </w:rPr>
              <w:t>GB Synchronous Area</w:t>
            </w:r>
            <w:r w:rsidRPr="00F9232D">
              <w:t>.</w:t>
            </w:r>
          </w:p>
        </w:tc>
      </w:tr>
      <w:tr w:rsidR="000E5686" w:rsidRPr="007E0B31" w14:paraId="28AD5A3B" w14:textId="77777777" w:rsidTr="56193979">
        <w:trPr>
          <w:cantSplit/>
        </w:trPr>
        <w:tc>
          <w:tcPr>
            <w:tcW w:w="2884" w:type="dxa"/>
          </w:tcPr>
          <w:p w14:paraId="57595996" w14:textId="77777777" w:rsidR="000E5686" w:rsidRPr="007E0B31" w:rsidRDefault="000E5686" w:rsidP="000E5686">
            <w:pPr>
              <w:pStyle w:val="Arial11Bold"/>
              <w:rPr>
                <w:rFonts w:cs="Arial"/>
              </w:rPr>
            </w:pPr>
            <w:r w:rsidRPr="007E0B31">
              <w:rPr>
                <w:rFonts w:cs="Arial"/>
              </w:rPr>
              <w:t>Test Programme</w:t>
            </w:r>
          </w:p>
        </w:tc>
        <w:tc>
          <w:tcPr>
            <w:tcW w:w="6634" w:type="dxa"/>
          </w:tcPr>
          <w:p w14:paraId="19CEAC1B" w14:textId="77C128C1" w:rsidR="000E5686" w:rsidRPr="007E0B31" w:rsidRDefault="000E5686" w:rsidP="000E5686">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0E5686" w:rsidRPr="007E0B31" w14:paraId="1328CFC6" w14:textId="77777777" w:rsidTr="56193979">
        <w:trPr>
          <w:cantSplit/>
        </w:trPr>
        <w:tc>
          <w:tcPr>
            <w:tcW w:w="2884" w:type="dxa"/>
          </w:tcPr>
          <w:p w14:paraId="1D6B5BC8" w14:textId="77777777" w:rsidR="000E5686" w:rsidRPr="007E0B31" w:rsidRDefault="000E5686" w:rsidP="000E5686">
            <w:pPr>
              <w:pStyle w:val="Arial11Bold"/>
              <w:rPr>
                <w:rFonts w:cs="Arial"/>
              </w:rPr>
            </w:pPr>
            <w:r w:rsidRPr="007E0B31">
              <w:rPr>
                <w:rFonts w:cs="Arial"/>
              </w:rPr>
              <w:t>Test Proposer</w:t>
            </w:r>
          </w:p>
        </w:tc>
        <w:tc>
          <w:tcPr>
            <w:tcW w:w="6634" w:type="dxa"/>
          </w:tcPr>
          <w:p w14:paraId="3AACD309" w14:textId="77777777" w:rsidR="000E5686" w:rsidRPr="007E0B31" w:rsidRDefault="000E5686" w:rsidP="000E5686">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0E5686" w:rsidRPr="007E0B31" w14:paraId="316C92C8" w14:textId="77777777" w:rsidTr="56193979">
        <w:trPr>
          <w:cantSplit/>
        </w:trPr>
        <w:tc>
          <w:tcPr>
            <w:tcW w:w="2884" w:type="dxa"/>
          </w:tcPr>
          <w:p w14:paraId="06874C34" w14:textId="30838C72" w:rsidR="000E5686" w:rsidRPr="004C03CD" w:rsidRDefault="000E5686" w:rsidP="000E5686">
            <w:pPr>
              <w:pStyle w:val="Arial11Bold"/>
              <w:rPr>
                <w:rFonts w:cs="Arial"/>
              </w:rPr>
            </w:pPr>
            <w:r w:rsidRPr="002510FF">
              <w:rPr>
                <w:rFonts w:cs="Arial"/>
              </w:rPr>
              <w:t>Test Signal</w:t>
            </w:r>
          </w:p>
        </w:tc>
        <w:tc>
          <w:tcPr>
            <w:tcW w:w="6634" w:type="dxa"/>
          </w:tcPr>
          <w:p w14:paraId="0F830BE9" w14:textId="5C14D1D7" w:rsidR="000E5686" w:rsidRPr="004C03CD" w:rsidRDefault="000E5686" w:rsidP="000E5686">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0E5686" w:rsidRPr="007E0B31" w14:paraId="1191920B" w14:textId="77777777" w:rsidTr="56193979">
        <w:trPr>
          <w:cantSplit/>
        </w:trPr>
        <w:tc>
          <w:tcPr>
            <w:tcW w:w="2884" w:type="dxa"/>
          </w:tcPr>
          <w:p w14:paraId="1A32535D" w14:textId="3657B7C0" w:rsidR="000E5686" w:rsidRPr="007E0B31" w:rsidRDefault="000E5686" w:rsidP="000E5686">
            <w:pPr>
              <w:pStyle w:val="Arial11Bold"/>
              <w:rPr>
                <w:rFonts w:cs="Arial"/>
              </w:rPr>
            </w:pPr>
            <w:r>
              <w:rPr>
                <w:rFonts w:cs="Arial"/>
              </w:rPr>
              <w:t>The Company</w:t>
            </w:r>
          </w:p>
        </w:tc>
        <w:tc>
          <w:tcPr>
            <w:tcW w:w="6634" w:type="dxa"/>
          </w:tcPr>
          <w:p w14:paraId="17B4E3BD" w14:textId="6C60723C" w:rsidR="000E5686" w:rsidRPr="007E0B31" w:rsidRDefault="000E5686" w:rsidP="000E5686">
            <w:pPr>
              <w:pStyle w:val="TableArial11"/>
              <w:rPr>
                <w:rFonts w:cs="Arial"/>
              </w:rPr>
            </w:pPr>
            <w:r w:rsidRPr="007E0B31">
              <w:rPr>
                <w:rFonts w:cs="Arial"/>
              </w:rPr>
              <w:t xml:space="preserve">National Grid Electricity </w:t>
            </w:r>
            <w:r>
              <w:rPr>
                <w:rFonts w:cs="Arial"/>
              </w:rPr>
              <w:t>System Operator Limited</w:t>
            </w:r>
            <w:r w:rsidRPr="007E0B31">
              <w:rPr>
                <w:rFonts w:cs="Arial"/>
              </w:rPr>
              <w:t xml:space="preserve"> (NO: </w:t>
            </w:r>
            <w:r>
              <w:rPr>
                <w:rFonts w:cs="Arial"/>
              </w:rPr>
              <w:t>11014226</w:t>
            </w:r>
            <w:r w:rsidRPr="007E0B31">
              <w:rPr>
                <w:rFonts w:cs="Arial"/>
              </w:rPr>
              <w:t>) whose registered office is at 1-3 Strand, London, WC2N 5EH</w:t>
            </w:r>
            <w:r>
              <w:rPr>
                <w:rFonts w:cs="Arial"/>
              </w:rPr>
              <w:t xml:space="preserve"> as the person whose </w:t>
            </w:r>
            <w:r>
              <w:rPr>
                <w:rFonts w:cs="Arial"/>
                <w:b/>
              </w:rPr>
              <w:t xml:space="preserve">Transmission Licence </w:t>
            </w:r>
            <w:r>
              <w:rPr>
                <w:rFonts w:cs="Arial"/>
              </w:rPr>
              <w:t xml:space="preserve">Section C of such </w:t>
            </w:r>
            <w:r>
              <w:rPr>
                <w:rFonts w:cs="Arial"/>
                <w:b/>
              </w:rPr>
              <w:t xml:space="preserve">Transmission Licence </w:t>
            </w:r>
            <w:r>
              <w:rPr>
                <w:rFonts w:cs="Arial"/>
              </w:rPr>
              <w:t>has been given effect</w:t>
            </w:r>
            <w:r w:rsidRPr="007E0B31">
              <w:rPr>
                <w:rFonts w:cs="Arial"/>
              </w:rPr>
              <w:t xml:space="preserve">. </w:t>
            </w:r>
          </w:p>
        </w:tc>
      </w:tr>
      <w:tr w:rsidR="000E5686" w:rsidRPr="007E0B31" w14:paraId="100BAB28" w14:textId="77777777" w:rsidTr="56193979">
        <w:trPr>
          <w:cantSplit/>
        </w:trPr>
        <w:tc>
          <w:tcPr>
            <w:tcW w:w="2884" w:type="dxa"/>
          </w:tcPr>
          <w:p w14:paraId="4F575092" w14:textId="1BAAF1FB" w:rsidR="000E5686" w:rsidRPr="007E0B31" w:rsidRDefault="000E5686" w:rsidP="000E5686">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0E5686" w:rsidRPr="007E0B31" w:rsidRDefault="000E5686" w:rsidP="000E5686">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w:t>
            </w:r>
            <w:proofErr w:type="gramStart"/>
            <w:r w:rsidRPr="007E0B31">
              <w:rPr>
                <w:rFonts w:cs="Arial"/>
                <w:b/>
              </w:rPr>
              <w:t>System</w:t>
            </w:r>
            <w:proofErr w:type="gramEnd"/>
            <w:r w:rsidRPr="007E0B31">
              <w:rPr>
                <w:rFonts w:cs="Arial"/>
                <w:b/>
              </w:rPr>
              <w:t xml:space="preserve"> </w:t>
            </w:r>
            <w:r w:rsidRPr="007E0B31">
              <w:rPr>
                <w:rFonts w:cs="Arial"/>
              </w:rPr>
              <w:t xml:space="preserve">or such person as nominated by </w:t>
            </w:r>
            <w:r>
              <w:rPr>
                <w:rFonts w:cs="Arial"/>
                <w:b/>
              </w:rPr>
              <w:t>The Company</w:t>
            </w:r>
            <w:r w:rsidRPr="007E0B31">
              <w:rPr>
                <w:rFonts w:cs="Arial"/>
              </w:rPr>
              <w:t>.</w:t>
            </w:r>
          </w:p>
        </w:tc>
      </w:tr>
      <w:tr w:rsidR="000E5686" w:rsidRPr="007E0B31" w14:paraId="07C21332" w14:textId="77777777" w:rsidTr="56193979">
        <w:trPr>
          <w:cantSplit/>
        </w:trPr>
        <w:tc>
          <w:tcPr>
            <w:tcW w:w="2884" w:type="dxa"/>
          </w:tcPr>
          <w:p w14:paraId="46DE90D6" w14:textId="315D2376" w:rsidR="000E5686" w:rsidRPr="007E0B31" w:rsidRDefault="000E5686" w:rsidP="000E5686">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0E5686" w:rsidRPr="007E0B31" w:rsidRDefault="000E5686" w:rsidP="000E5686">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0E5686" w:rsidRPr="007E0B31" w14:paraId="6E50222A" w14:textId="77777777" w:rsidTr="56193979">
        <w:trPr>
          <w:cantSplit/>
        </w:trPr>
        <w:tc>
          <w:tcPr>
            <w:tcW w:w="2884" w:type="dxa"/>
          </w:tcPr>
          <w:p w14:paraId="1FB787B1" w14:textId="77777777" w:rsidR="000E5686" w:rsidRPr="007E0B31" w:rsidRDefault="000E5686" w:rsidP="000E5686">
            <w:pPr>
              <w:pStyle w:val="Arial11Bold"/>
              <w:rPr>
                <w:rFonts w:cs="Arial"/>
              </w:rPr>
            </w:pPr>
            <w:r w:rsidRPr="007E0B31">
              <w:rPr>
                <w:rFonts w:cs="Arial"/>
              </w:rPr>
              <w:t>Total Shutdown</w:t>
            </w:r>
          </w:p>
        </w:tc>
        <w:tc>
          <w:tcPr>
            <w:tcW w:w="6634" w:type="dxa"/>
          </w:tcPr>
          <w:p w14:paraId="5EDD63F2" w14:textId="484570DE" w:rsidR="000E5686" w:rsidRPr="007E0B31" w:rsidRDefault="000E5686" w:rsidP="000E5686">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a </w:t>
            </w:r>
            <w:r w:rsidRPr="007E0B31">
              <w:rPr>
                <w:rFonts w:cs="Arial"/>
                <w:b/>
              </w:rPr>
              <w:t>Black Start</w:t>
            </w:r>
            <w:r w:rsidRPr="007E0B31">
              <w:rPr>
                <w:rFonts w:cs="Arial"/>
              </w:rPr>
              <w:t>.</w:t>
            </w:r>
          </w:p>
        </w:tc>
      </w:tr>
      <w:tr w:rsidR="000E5686" w:rsidRPr="007E0B31" w14:paraId="03665F8A" w14:textId="77777777" w:rsidTr="56193979">
        <w:trPr>
          <w:cantSplit/>
        </w:trPr>
        <w:tc>
          <w:tcPr>
            <w:tcW w:w="2884" w:type="dxa"/>
          </w:tcPr>
          <w:p w14:paraId="133B8AA4" w14:textId="77777777" w:rsidR="000E5686" w:rsidRPr="007E0B31" w:rsidRDefault="000E5686" w:rsidP="000E5686">
            <w:pPr>
              <w:pStyle w:val="Arial11Bold"/>
              <w:rPr>
                <w:rFonts w:cs="Arial"/>
              </w:rPr>
            </w:pPr>
            <w:r w:rsidRPr="007E0B31">
              <w:rPr>
                <w:rFonts w:cs="Arial"/>
              </w:rPr>
              <w:t>Total System</w:t>
            </w:r>
          </w:p>
        </w:tc>
        <w:tc>
          <w:tcPr>
            <w:tcW w:w="6634" w:type="dxa"/>
          </w:tcPr>
          <w:p w14:paraId="6E425FE9" w14:textId="77777777" w:rsidR="000E5686" w:rsidRPr="007E0B31" w:rsidRDefault="000E5686" w:rsidP="000E5686">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0E5686" w:rsidRPr="007E0B31" w14:paraId="2CEA121D" w14:textId="77777777" w:rsidTr="56193979">
        <w:trPr>
          <w:cantSplit/>
        </w:trPr>
        <w:tc>
          <w:tcPr>
            <w:tcW w:w="2884" w:type="dxa"/>
          </w:tcPr>
          <w:p w14:paraId="096BE835" w14:textId="77777777" w:rsidR="000E5686" w:rsidRPr="007E0B31" w:rsidRDefault="000E5686" w:rsidP="000E5686">
            <w:pPr>
              <w:pStyle w:val="Arial11Bold"/>
              <w:rPr>
                <w:rFonts w:cs="Arial"/>
              </w:rPr>
            </w:pPr>
            <w:r w:rsidRPr="007E0B31">
              <w:rPr>
                <w:rFonts w:cs="Arial"/>
              </w:rPr>
              <w:t>Trading Point</w:t>
            </w:r>
          </w:p>
        </w:tc>
        <w:tc>
          <w:tcPr>
            <w:tcW w:w="6634" w:type="dxa"/>
          </w:tcPr>
          <w:p w14:paraId="0BB80024" w14:textId="6807865F" w:rsidR="000E5686" w:rsidRPr="007E0B31" w:rsidRDefault="000E5686" w:rsidP="000E5686">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0E5686" w:rsidRPr="007E0B31" w14:paraId="6355B4EF" w14:textId="77777777" w:rsidTr="56193979">
        <w:trPr>
          <w:cantSplit/>
        </w:trPr>
        <w:tc>
          <w:tcPr>
            <w:tcW w:w="2884" w:type="dxa"/>
          </w:tcPr>
          <w:p w14:paraId="2AC59C62" w14:textId="77777777" w:rsidR="000E5686" w:rsidRPr="007E0B31" w:rsidRDefault="000E5686" w:rsidP="000E5686">
            <w:pPr>
              <w:pStyle w:val="Arial11Bold"/>
              <w:rPr>
                <w:rFonts w:cs="Arial"/>
              </w:rPr>
            </w:pPr>
            <w:r w:rsidRPr="007E0B31">
              <w:rPr>
                <w:rFonts w:cs="Arial"/>
              </w:rPr>
              <w:t>Transfer Date</w:t>
            </w:r>
          </w:p>
        </w:tc>
        <w:tc>
          <w:tcPr>
            <w:tcW w:w="6634" w:type="dxa"/>
          </w:tcPr>
          <w:p w14:paraId="7A0D17C4" w14:textId="77777777" w:rsidR="000E5686" w:rsidRPr="007E0B31" w:rsidRDefault="000E5686" w:rsidP="000E5686">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0E5686" w:rsidRPr="007E0B31" w14:paraId="2FFD149D" w14:textId="77777777" w:rsidTr="56193979">
        <w:trPr>
          <w:cantSplit/>
        </w:trPr>
        <w:tc>
          <w:tcPr>
            <w:tcW w:w="2884" w:type="dxa"/>
          </w:tcPr>
          <w:p w14:paraId="6A0B230B" w14:textId="77777777" w:rsidR="000E5686" w:rsidRPr="007E0B31" w:rsidRDefault="000E5686" w:rsidP="000E5686">
            <w:pPr>
              <w:pStyle w:val="Arial11Bold"/>
              <w:rPr>
                <w:rFonts w:cs="Arial"/>
              </w:rPr>
            </w:pPr>
            <w:r w:rsidRPr="007E0B31">
              <w:rPr>
                <w:rFonts w:cs="Arial"/>
              </w:rPr>
              <w:lastRenderedPageBreak/>
              <w:t>Transmission</w:t>
            </w:r>
          </w:p>
        </w:tc>
        <w:tc>
          <w:tcPr>
            <w:tcW w:w="6634" w:type="dxa"/>
          </w:tcPr>
          <w:p w14:paraId="484C3E41" w14:textId="77777777" w:rsidR="000E5686" w:rsidRPr="007E0B31" w:rsidRDefault="000E5686" w:rsidP="000E5686">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0E5686" w:rsidRPr="007E0B31" w14:paraId="369076F1" w14:textId="77777777" w:rsidTr="56193979">
        <w:trPr>
          <w:cantSplit/>
        </w:trPr>
        <w:tc>
          <w:tcPr>
            <w:tcW w:w="2884" w:type="dxa"/>
          </w:tcPr>
          <w:p w14:paraId="1B0C8C13" w14:textId="77777777" w:rsidR="000E5686" w:rsidRPr="007E0B31" w:rsidRDefault="000E5686" w:rsidP="000E5686">
            <w:pPr>
              <w:pStyle w:val="Arial11Bold"/>
              <w:rPr>
                <w:rFonts w:cs="Arial"/>
              </w:rPr>
            </w:pPr>
            <w:r w:rsidRPr="007E0B31">
              <w:rPr>
                <w:rFonts w:cs="Arial"/>
                <w:lang w:val="en-US"/>
              </w:rPr>
              <w:t>Transmission Area</w:t>
            </w:r>
          </w:p>
        </w:tc>
        <w:tc>
          <w:tcPr>
            <w:tcW w:w="6634" w:type="dxa"/>
          </w:tcPr>
          <w:p w14:paraId="4B6681DA" w14:textId="77777777" w:rsidR="000E5686" w:rsidRPr="007E0B31" w:rsidRDefault="000E5686" w:rsidP="000E5686">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0E5686" w:rsidRPr="007E0B31" w14:paraId="052C965A" w14:textId="77777777" w:rsidTr="56193979">
        <w:trPr>
          <w:cantSplit/>
        </w:trPr>
        <w:tc>
          <w:tcPr>
            <w:tcW w:w="2884" w:type="dxa"/>
          </w:tcPr>
          <w:p w14:paraId="5F2FC0DC" w14:textId="77777777" w:rsidR="000E5686" w:rsidRPr="007E0B31" w:rsidRDefault="000E5686" w:rsidP="000E5686">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0E5686" w:rsidRPr="007E0B31" w14:paraId="0DDE5639" w14:textId="77777777" w:rsidTr="56193979">
        <w:trPr>
          <w:cantSplit/>
        </w:trPr>
        <w:tc>
          <w:tcPr>
            <w:tcW w:w="2884" w:type="dxa"/>
          </w:tcPr>
          <w:p w14:paraId="1A90AEFF" w14:textId="77777777" w:rsidR="000E5686" w:rsidRPr="007E0B31" w:rsidRDefault="000E5686" w:rsidP="000E5686">
            <w:pPr>
              <w:pStyle w:val="Arial11Bold"/>
              <w:rPr>
                <w:rFonts w:cs="Arial"/>
              </w:rPr>
            </w:pPr>
            <w:r w:rsidRPr="007E0B31">
              <w:rPr>
                <w:rFonts w:cs="Arial"/>
              </w:rPr>
              <w:t>Transmission DC Converter</w:t>
            </w:r>
          </w:p>
        </w:tc>
        <w:tc>
          <w:tcPr>
            <w:tcW w:w="6634" w:type="dxa"/>
          </w:tcPr>
          <w:p w14:paraId="3B963E3C" w14:textId="77777777" w:rsidR="000E5686" w:rsidRPr="007E0B31" w:rsidRDefault="000E5686" w:rsidP="000E5686">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0E5686" w:rsidRPr="007E0B31" w14:paraId="5F8263B5" w14:textId="77777777" w:rsidTr="56193979">
        <w:trPr>
          <w:cantSplit/>
        </w:trPr>
        <w:tc>
          <w:tcPr>
            <w:tcW w:w="2884" w:type="dxa"/>
          </w:tcPr>
          <w:p w14:paraId="259E74B1" w14:textId="77777777" w:rsidR="000E5686" w:rsidRPr="007E0B31" w:rsidRDefault="000E5686" w:rsidP="000E5686">
            <w:pPr>
              <w:pStyle w:val="Arial11Bold"/>
              <w:rPr>
                <w:rFonts w:cs="Arial"/>
              </w:rPr>
            </w:pPr>
            <w:r w:rsidRPr="007E0B31">
              <w:rPr>
                <w:rFonts w:cs="Arial"/>
              </w:rPr>
              <w:t>Transmission Entry Capacity</w:t>
            </w:r>
          </w:p>
        </w:tc>
        <w:tc>
          <w:tcPr>
            <w:tcW w:w="6634" w:type="dxa"/>
          </w:tcPr>
          <w:p w14:paraId="4AEF75AE" w14:textId="77777777" w:rsidR="000E5686" w:rsidRPr="007E0B31" w:rsidRDefault="000E5686" w:rsidP="000E5686">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0E5686" w:rsidRPr="007E0B31" w14:paraId="01834965" w14:textId="77777777" w:rsidTr="56193979">
        <w:trPr>
          <w:cantSplit/>
        </w:trPr>
        <w:tc>
          <w:tcPr>
            <w:tcW w:w="2884" w:type="dxa"/>
          </w:tcPr>
          <w:p w14:paraId="28380C3E" w14:textId="77777777" w:rsidR="000E5686" w:rsidRPr="007E0B31" w:rsidRDefault="000E5686" w:rsidP="000E5686">
            <w:pPr>
              <w:pStyle w:val="Arial11Bold"/>
              <w:rPr>
                <w:rFonts w:cs="Arial"/>
              </w:rPr>
            </w:pPr>
            <w:r w:rsidRPr="007E0B31">
              <w:rPr>
                <w:rFonts w:cs="Arial"/>
              </w:rPr>
              <w:t>Transmission Interface Circuit</w:t>
            </w:r>
          </w:p>
        </w:tc>
        <w:tc>
          <w:tcPr>
            <w:tcW w:w="6634" w:type="dxa"/>
          </w:tcPr>
          <w:p w14:paraId="093A792C" w14:textId="73A7926F" w:rsidR="000E5686" w:rsidRPr="007E0B31" w:rsidRDefault="000E5686" w:rsidP="000E5686">
            <w:pPr>
              <w:pStyle w:val="TableArial11"/>
              <w:rPr>
                <w:rFonts w:cs="Arial"/>
              </w:rPr>
            </w:pPr>
            <w:r w:rsidRPr="007E0B31">
              <w:rPr>
                <w:rFonts w:cs="Arial"/>
              </w:rPr>
              <w:t xml:space="preserve">In </w:t>
            </w:r>
            <w:r>
              <w:rPr>
                <w:rFonts w:cs="Arial"/>
                <w:b/>
              </w:rPr>
              <w:t>NGET</w:t>
            </w:r>
            <w:r w:rsidRPr="007E0B31">
              <w:rPr>
                <w:rFonts w:cs="Arial"/>
                <w:b/>
              </w:rPr>
              <w: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operating at a voltage of 132kV or below</w:t>
            </w:r>
          </w:p>
          <w:p w14:paraId="23474DE0" w14:textId="77777777" w:rsidR="000E5686" w:rsidRPr="007E0B31" w:rsidRDefault="000E5686" w:rsidP="000E5686">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 xml:space="preserve">and </w:t>
            </w:r>
            <w:r w:rsidRPr="007E0B31">
              <w:rPr>
                <w:rFonts w:cs="Arial"/>
                <w:b/>
              </w:rPr>
              <w:t>SPT’s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p>
        </w:tc>
      </w:tr>
      <w:tr w:rsidR="000E5686" w:rsidRPr="007E0B31" w14:paraId="14A60B97" w14:textId="77777777" w:rsidTr="56193979">
        <w:trPr>
          <w:cantSplit/>
        </w:trPr>
        <w:tc>
          <w:tcPr>
            <w:tcW w:w="2884" w:type="dxa"/>
          </w:tcPr>
          <w:p w14:paraId="24A351F4" w14:textId="77777777" w:rsidR="000E5686" w:rsidRPr="007E0B31" w:rsidRDefault="000E5686" w:rsidP="000E5686">
            <w:pPr>
              <w:pStyle w:val="Arial11Bold"/>
              <w:rPr>
                <w:rFonts w:cs="Arial"/>
              </w:rPr>
            </w:pPr>
            <w:r w:rsidRPr="007E0B31">
              <w:rPr>
                <w:rFonts w:cs="Arial"/>
              </w:rPr>
              <w:t>Transmission Interface Point</w:t>
            </w:r>
          </w:p>
        </w:tc>
        <w:tc>
          <w:tcPr>
            <w:tcW w:w="6634" w:type="dxa"/>
          </w:tcPr>
          <w:p w14:paraId="288BC234" w14:textId="0940EB1B" w:rsidR="000E5686" w:rsidRPr="007E0B31" w:rsidRDefault="000E5686" w:rsidP="000E5686">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0E5686" w:rsidRPr="007E0B31" w14:paraId="12E4E169" w14:textId="77777777" w:rsidTr="56193979">
        <w:trPr>
          <w:cantSplit/>
        </w:trPr>
        <w:tc>
          <w:tcPr>
            <w:tcW w:w="2884" w:type="dxa"/>
          </w:tcPr>
          <w:p w14:paraId="41174EA6" w14:textId="77777777" w:rsidR="000E5686" w:rsidRPr="007E0B31" w:rsidRDefault="000E5686" w:rsidP="000E5686">
            <w:pPr>
              <w:pStyle w:val="Arial11Bold"/>
              <w:rPr>
                <w:rFonts w:cs="Arial"/>
              </w:rPr>
            </w:pPr>
            <w:r w:rsidRPr="007E0B31">
              <w:rPr>
                <w:rFonts w:cs="Arial"/>
              </w:rPr>
              <w:t>Transmission Interface Site</w:t>
            </w:r>
          </w:p>
        </w:tc>
        <w:tc>
          <w:tcPr>
            <w:tcW w:w="6634" w:type="dxa"/>
          </w:tcPr>
          <w:p w14:paraId="36310DA2" w14:textId="1A88231F" w:rsidR="000E5686" w:rsidRPr="007E0B31" w:rsidRDefault="000E5686" w:rsidP="000E5686">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0E5686" w:rsidRPr="007E0B31" w14:paraId="0B4F08F2" w14:textId="77777777" w:rsidTr="56193979">
        <w:trPr>
          <w:cantSplit/>
        </w:trPr>
        <w:tc>
          <w:tcPr>
            <w:tcW w:w="2884" w:type="dxa"/>
          </w:tcPr>
          <w:p w14:paraId="71A83FA6" w14:textId="77777777" w:rsidR="000E5686" w:rsidRPr="007E0B31" w:rsidRDefault="000E5686" w:rsidP="000E5686">
            <w:pPr>
              <w:pStyle w:val="Arial11Bold"/>
              <w:rPr>
                <w:rFonts w:cs="Arial"/>
              </w:rPr>
            </w:pPr>
            <w:r w:rsidRPr="007E0B31">
              <w:rPr>
                <w:rFonts w:cs="Arial"/>
              </w:rPr>
              <w:t>Transmission Licence</w:t>
            </w:r>
          </w:p>
        </w:tc>
        <w:tc>
          <w:tcPr>
            <w:tcW w:w="6634" w:type="dxa"/>
          </w:tcPr>
          <w:p w14:paraId="5E9EC095" w14:textId="77777777" w:rsidR="000E5686" w:rsidRPr="007E0B31" w:rsidRDefault="000E5686" w:rsidP="000E5686">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0E5686" w:rsidRPr="007E0B31" w14:paraId="1F5A6A84" w14:textId="77777777" w:rsidTr="56193979">
        <w:trPr>
          <w:cantSplit/>
        </w:trPr>
        <w:tc>
          <w:tcPr>
            <w:tcW w:w="2884" w:type="dxa"/>
          </w:tcPr>
          <w:p w14:paraId="7216E635" w14:textId="77777777" w:rsidR="000E5686" w:rsidRPr="007E0B31" w:rsidRDefault="000E5686" w:rsidP="000E5686">
            <w:pPr>
              <w:pStyle w:val="Arial11Bold"/>
              <w:rPr>
                <w:rFonts w:cs="Arial"/>
              </w:rPr>
            </w:pPr>
            <w:r w:rsidRPr="007E0B31">
              <w:rPr>
                <w:rFonts w:cs="Arial"/>
              </w:rPr>
              <w:t>Transmission Licensee</w:t>
            </w:r>
          </w:p>
        </w:tc>
        <w:tc>
          <w:tcPr>
            <w:tcW w:w="6634" w:type="dxa"/>
          </w:tcPr>
          <w:p w14:paraId="738A653A" w14:textId="745338B5" w:rsidR="000E5686" w:rsidRPr="007E0B31" w:rsidRDefault="000E5686" w:rsidP="000E5686">
            <w:pPr>
              <w:pStyle w:val="TableArial11"/>
              <w:rPr>
                <w:rFonts w:cs="Arial"/>
              </w:rPr>
            </w:pPr>
            <w:r w:rsidRPr="0066591B">
              <w:rPr>
                <w:rFonts w:cs="Arial"/>
                <w:b/>
              </w:rPr>
              <w:t>The Company</w:t>
            </w:r>
            <w:r>
              <w:rPr>
                <w:rFonts w:cs="Arial"/>
              </w:rPr>
              <w:t xml:space="preserve"> and a</w:t>
            </w:r>
            <w:r w:rsidRPr="007E0B31">
              <w:rPr>
                <w:rFonts w:cs="Arial"/>
              </w:rPr>
              <w:t xml:space="preserve">ny </w:t>
            </w:r>
            <w:r w:rsidRPr="007E0B31">
              <w:rPr>
                <w:rFonts w:cs="Arial"/>
                <w:b/>
              </w:rPr>
              <w:t>Onshore Transmission Licensee</w:t>
            </w:r>
            <w:r w:rsidRPr="007E0B31">
              <w:rPr>
                <w:rFonts w:cs="Arial"/>
              </w:rPr>
              <w:t xml:space="preserve"> or </w:t>
            </w:r>
            <w:r w:rsidRPr="007E0B31">
              <w:rPr>
                <w:rFonts w:cs="Arial"/>
                <w:b/>
              </w:rPr>
              <w:t>Offshore Transmission Licensee</w:t>
            </w:r>
            <w:r w:rsidRPr="00A87826">
              <w:rPr>
                <w:rFonts w:cs="Arial"/>
                <w:bCs/>
              </w:rPr>
              <w:t>.</w:t>
            </w:r>
            <w:r w:rsidRPr="007E0B31" w:rsidDel="00DB44E9">
              <w:rPr>
                <w:rFonts w:cs="Arial"/>
              </w:rPr>
              <w:t xml:space="preserve"> </w:t>
            </w:r>
          </w:p>
        </w:tc>
      </w:tr>
      <w:tr w:rsidR="000E5686" w:rsidRPr="007E0B31" w14:paraId="6ED18EA3" w14:textId="77777777" w:rsidTr="56193979">
        <w:trPr>
          <w:cantSplit/>
        </w:trPr>
        <w:tc>
          <w:tcPr>
            <w:tcW w:w="2884" w:type="dxa"/>
          </w:tcPr>
          <w:p w14:paraId="6AB51AF3" w14:textId="77777777" w:rsidR="000E5686" w:rsidRPr="007E0B31" w:rsidRDefault="000E5686" w:rsidP="000E5686">
            <w:pPr>
              <w:pStyle w:val="Arial11Bold"/>
              <w:rPr>
                <w:rFonts w:cs="Arial"/>
              </w:rPr>
            </w:pPr>
            <w:r w:rsidRPr="007E0B31">
              <w:rPr>
                <w:rFonts w:cs="Arial"/>
              </w:rPr>
              <w:t>Transmission Site</w:t>
            </w:r>
          </w:p>
        </w:tc>
        <w:tc>
          <w:tcPr>
            <w:tcW w:w="6634" w:type="dxa"/>
          </w:tcPr>
          <w:p w14:paraId="307AB72A" w14:textId="46F51AFD" w:rsidR="000E5686" w:rsidRPr="007E0B31" w:rsidRDefault="000E5686" w:rsidP="000E5686">
            <w:pPr>
              <w:pStyle w:val="TableArial11"/>
              <w:rPr>
                <w:rFonts w:cs="Arial"/>
              </w:rPr>
            </w:pPr>
            <w:r>
              <w:rPr>
                <w:rFonts w:cs="Arial"/>
              </w:rPr>
              <w:t>M</w:t>
            </w:r>
            <w:r w:rsidRPr="007E0B31">
              <w:rPr>
                <w:rFonts w:cs="Arial"/>
              </w:rPr>
              <w:t xml:space="preserve">eans a site owned (or occupied pursuant to a lease, </w:t>
            </w:r>
            <w:proofErr w:type="gramStart"/>
            <w:r w:rsidRPr="007E0B31">
              <w:rPr>
                <w:rFonts w:cs="Arial"/>
              </w:rPr>
              <w:t>licence</w:t>
            </w:r>
            <w:proofErr w:type="gramEnd"/>
            <w:r w:rsidRPr="007E0B31">
              <w:rPr>
                <w:rFonts w:cs="Arial"/>
              </w:rPr>
              <w:t xml:space="preserv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0E5686" w:rsidRPr="007E0B31" w14:paraId="6581C4CA" w14:textId="77777777" w:rsidTr="56193979">
        <w:trPr>
          <w:cantSplit/>
        </w:trPr>
        <w:tc>
          <w:tcPr>
            <w:tcW w:w="2884" w:type="dxa"/>
          </w:tcPr>
          <w:p w14:paraId="7859EEE2" w14:textId="77777777" w:rsidR="000E5686" w:rsidRPr="007E0B31" w:rsidRDefault="000E5686" w:rsidP="000E5686">
            <w:pPr>
              <w:pStyle w:val="Arial11Bold"/>
              <w:rPr>
                <w:rFonts w:cs="Arial"/>
              </w:rPr>
            </w:pPr>
            <w:r w:rsidRPr="007E0B31">
              <w:rPr>
                <w:rFonts w:cs="Arial"/>
              </w:rPr>
              <w:t>Transmission System</w:t>
            </w:r>
          </w:p>
        </w:tc>
        <w:tc>
          <w:tcPr>
            <w:tcW w:w="6634" w:type="dxa"/>
          </w:tcPr>
          <w:p w14:paraId="2D2E550E" w14:textId="77777777" w:rsidR="000E5686" w:rsidRPr="007E0B31" w:rsidRDefault="000E5686" w:rsidP="000E5686">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tc>
      </w:tr>
      <w:tr w:rsidR="000E5686" w:rsidRPr="007E0B31" w14:paraId="6D673E45" w14:textId="77777777" w:rsidTr="56193979">
        <w:trPr>
          <w:cantSplit/>
        </w:trPr>
        <w:tc>
          <w:tcPr>
            <w:tcW w:w="2884" w:type="dxa"/>
          </w:tcPr>
          <w:p w14:paraId="3E6756E5" w14:textId="77777777" w:rsidR="000E5686" w:rsidRPr="007E0B31" w:rsidRDefault="000E5686" w:rsidP="000E5686">
            <w:pPr>
              <w:pStyle w:val="Arial11Bold"/>
              <w:rPr>
                <w:rFonts w:cs="Arial"/>
              </w:rPr>
            </w:pPr>
            <w:r w:rsidRPr="007E0B31">
              <w:rPr>
                <w:rFonts w:cs="Arial"/>
              </w:rPr>
              <w:t>Turbine Time Constant</w:t>
            </w:r>
          </w:p>
        </w:tc>
        <w:tc>
          <w:tcPr>
            <w:tcW w:w="6634" w:type="dxa"/>
          </w:tcPr>
          <w:p w14:paraId="1D7D5D0B" w14:textId="77777777" w:rsidR="000E5686" w:rsidRPr="007E0B31" w:rsidRDefault="000E5686" w:rsidP="000E5686">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0E5686" w:rsidRPr="007E0B31" w14:paraId="69758B0F" w14:textId="77777777" w:rsidTr="56193979">
        <w:trPr>
          <w:cantSplit/>
        </w:trPr>
        <w:tc>
          <w:tcPr>
            <w:tcW w:w="2884" w:type="dxa"/>
          </w:tcPr>
          <w:p w14:paraId="2CCCBDA7" w14:textId="77777777" w:rsidR="000E5686" w:rsidRPr="007E0B31" w:rsidRDefault="000E5686" w:rsidP="000E5686">
            <w:pPr>
              <w:pStyle w:val="Level1Text"/>
              <w:tabs>
                <w:tab w:val="left" w:pos="1701"/>
              </w:tabs>
              <w:spacing w:after="0" w:line="240" w:lineRule="auto"/>
              <w:ind w:left="0" w:firstLine="0"/>
              <w:rPr>
                <w:rFonts w:cs="Arial"/>
                <w:b/>
                <w:color w:val="auto"/>
                <w:lang w:val="en-GB"/>
              </w:rPr>
            </w:pPr>
            <w:r w:rsidRPr="007E0B31">
              <w:rPr>
                <w:rFonts w:cs="Arial"/>
                <w:b/>
                <w:color w:val="auto"/>
                <w:lang w:val="en-GB"/>
              </w:rPr>
              <w:lastRenderedPageBreak/>
              <w:t>Type A Power Generating Module</w:t>
            </w:r>
          </w:p>
        </w:tc>
        <w:tc>
          <w:tcPr>
            <w:tcW w:w="6634" w:type="dxa"/>
          </w:tcPr>
          <w:p w14:paraId="45946864" w14:textId="7F6B9525" w:rsidR="000E5686" w:rsidRPr="007E0B31" w:rsidRDefault="000E5686" w:rsidP="000E5686">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0E5686" w:rsidRPr="007E0B31" w14:paraId="617806BC" w14:textId="77777777" w:rsidTr="56193979">
        <w:trPr>
          <w:cantSplit/>
        </w:trPr>
        <w:tc>
          <w:tcPr>
            <w:tcW w:w="2884" w:type="dxa"/>
          </w:tcPr>
          <w:p w14:paraId="5D64AA45" w14:textId="77777777" w:rsidR="000E5686" w:rsidRPr="007E0B31" w:rsidRDefault="000E5686" w:rsidP="000E5686">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0E5686" w:rsidRPr="007E0B31" w:rsidRDefault="000E5686" w:rsidP="000E5686">
            <w:pPr>
              <w:pStyle w:val="Level1Text"/>
              <w:tabs>
                <w:tab w:val="left" w:pos="34"/>
                <w:tab w:val="left" w:pos="1701"/>
              </w:tabs>
              <w:spacing w:after="0" w:line="240" w:lineRule="auto"/>
              <w:ind w:left="0" w:firstLine="0"/>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0E5686" w:rsidRPr="007E0B31" w14:paraId="4DC46CF3" w14:textId="77777777" w:rsidTr="56193979">
        <w:trPr>
          <w:cantSplit/>
        </w:trPr>
        <w:tc>
          <w:tcPr>
            <w:tcW w:w="2884" w:type="dxa"/>
          </w:tcPr>
          <w:p w14:paraId="54A735C9" w14:textId="77777777" w:rsidR="000E5686" w:rsidRPr="007E0B31" w:rsidRDefault="000E5686" w:rsidP="000E5686">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0E5686" w:rsidRPr="007E0B31" w:rsidRDefault="000E5686" w:rsidP="000E5686">
            <w:pPr>
              <w:pStyle w:val="Level1Text"/>
              <w:tabs>
                <w:tab w:val="left" w:pos="1701"/>
              </w:tabs>
              <w:spacing w:after="0" w:line="240" w:lineRule="auto"/>
              <w:ind w:left="34" w:hanging="34"/>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0E5686" w:rsidRPr="007E0B31" w14:paraId="04971D97" w14:textId="77777777" w:rsidTr="56193979">
        <w:trPr>
          <w:cantSplit/>
        </w:trPr>
        <w:tc>
          <w:tcPr>
            <w:tcW w:w="2884" w:type="dxa"/>
          </w:tcPr>
          <w:p w14:paraId="03947CC0" w14:textId="77777777" w:rsidR="000E5686" w:rsidRPr="007E0B31" w:rsidRDefault="000E5686" w:rsidP="000E5686">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0E5686" w:rsidRPr="007E0B31" w:rsidRDefault="000E5686" w:rsidP="000E5686">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0E5686" w:rsidRPr="007E0B31" w:rsidRDefault="000E5686" w:rsidP="000E5686">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0E5686" w:rsidRPr="007E0B31" w:rsidRDefault="000E5686" w:rsidP="000E5686">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0E5686" w:rsidRPr="007E0B31" w14:paraId="23E68C54" w14:textId="77777777" w:rsidTr="56193979">
        <w:trPr>
          <w:cantSplit/>
        </w:trPr>
        <w:tc>
          <w:tcPr>
            <w:tcW w:w="2884" w:type="dxa"/>
          </w:tcPr>
          <w:p w14:paraId="3456D5FD" w14:textId="77777777" w:rsidR="000E5686" w:rsidRPr="007E0B31" w:rsidRDefault="000E5686" w:rsidP="000E5686">
            <w:pPr>
              <w:pStyle w:val="Arial11Bold"/>
              <w:rPr>
                <w:rFonts w:cs="Arial"/>
              </w:rPr>
            </w:pPr>
            <w:r w:rsidRPr="007E0B31">
              <w:rPr>
                <w:rFonts w:cs="Arial"/>
              </w:rPr>
              <w:t>Unbalanced Load</w:t>
            </w:r>
          </w:p>
        </w:tc>
        <w:tc>
          <w:tcPr>
            <w:tcW w:w="6634" w:type="dxa"/>
          </w:tcPr>
          <w:p w14:paraId="025C243B" w14:textId="77777777" w:rsidR="000E5686" w:rsidRPr="007E0B31" w:rsidRDefault="000E5686" w:rsidP="000E5686">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0E5686" w:rsidRPr="007E0B31" w14:paraId="6D642429" w14:textId="77777777" w:rsidTr="56193979">
        <w:trPr>
          <w:cantSplit/>
        </w:trPr>
        <w:tc>
          <w:tcPr>
            <w:tcW w:w="2884" w:type="dxa"/>
          </w:tcPr>
          <w:p w14:paraId="5EA24264" w14:textId="77777777" w:rsidR="000E5686" w:rsidRPr="007E0B31" w:rsidRDefault="000E5686" w:rsidP="000E5686">
            <w:pPr>
              <w:pStyle w:val="Arial11Bold"/>
              <w:rPr>
                <w:rFonts w:cs="Arial"/>
              </w:rPr>
            </w:pPr>
            <w:r w:rsidRPr="007E0B31">
              <w:rPr>
                <w:rFonts w:cs="Arial"/>
              </w:rPr>
              <w:t>Under-excitation Limiter</w:t>
            </w:r>
          </w:p>
        </w:tc>
        <w:tc>
          <w:tcPr>
            <w:tcW w:w="6634" w:type="dxa"/>
          </w:tcPr>
          <w:p w14:paraId="11D9D8F0" w14:textId="73B80FD9" w:rsidR="000E5686" w:rsidRPr="007E0B31" w:rsidRDefault="000E5686" w:rsidP="000E5686">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0E5686" w:rsidRPr="007E0B31" w14:paraId="0050BCB9" w14:textId="77777777" w:rsidTr="56193979">
        <w:trPr>
          <w:cantSplit/>
        </w:trPr>
        <w:tc>
          <w:tcPr>
            <w:tcW w:w="2884" w:type="dxa"/>
          </w:tcPr>
          <w:p w14:paraId="35CC22D8" w14:textId="77777777" w:rsidR="000E5686" w:rsidRPr="007E0B31" w:rsidRDefault="000E5686" w:rsidP="000E5686">
            <w:pPr>
              <w:pStyle w:val="Arial11Bold"/>
              <w:rPr>
                <w:rFonts w:cs="Arial"/>
              </w:rPr>
            </w:pPr>
            <w:r w:rsidRPr="007E0B31">
              <w:rPr>
                <w:rFonts w:cs="Arial"/>
              </w:rPr>
              <w:t>Under Frequency Relay</w:t>
            </w:r>
          </w:p>
        </w:tc>
        <w:tc>
          <w:tcPr>
            <w:tcW w:w="6634" w:type="dxa"/>
          </w:tcPr>
          <w:p w14:paraId="73618C50" w14:textId="77777777" w:rsidR="000E5686" w:rsidRPr="007E0B31" w:rsidRDefault="000E5686" w:rsidP="000E5686">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0E5686" w:rsidRPr="007E0B31" w14:paraId="38841ED8" w14:textId="77777777" w:rsidTr="56193979">
        <w:trPr>
          <w:cantSplit/>
        </w:trPr>
        <w:tc>
          <w:tcPr>
            <w:tcW w:w="2884" w:type="dxa"/>
          </w:tcPr>
          <w:p w14:paraId="3464A8CD" w14:textId="77777777" w:rsidR="000E5686" w:rsidRPr="007E0B31" w:rsidRDefault="000E5686" w:rsidP="000E5686">
            <w:pPr>
              <w:pStyle w:val="Arial11Bold"/>
              <w:rPr>
                <w:rFonts w:cs="Arial"/>
              </w:rPr>
            </w:pPr>
            <w:r w:rsidRPr="007E0B31">
              <w:rPr>
                <w:rFonts w:cs="Arial"/>
              </w:rPr>
              <w:t>Unit Board</w:t>
            </w:r>
          </w:p>
        </w:tc>
        <w:tc>
          <w:tcPr>
            <w:tcW w:w="6634" w:type="dxa"/>
          </w:tcPr>
          <w:p w14:paraId="14AC7EAB" w14:textId="77777777" w:rsidR="000E5686" w:rsidRPr="007E0B31" w:rsidRDefault="000E5686" w:rsidP="000E5686">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0E5686" w:rsidRPr="007E0B31" w14:paraId="50BA31C8" w14:textId="77777777" w:rsidTr="56193979">
        <w:trPr>
          <w:cantSplit/>
        </w:trPr>
        <w:tc>
          <w:tcPr>
            <w:tcW w:w="2884" w:type="dxa"/>
          </w:tcPr>
          <w:p w14:paraId="3FA00B34" w14:textId="77777777" w:rsidR="000E5686" w:rsidRPr="007E0B31" w:rsidRDefault="000E5686" w:rsidP="000E5686">
            <w:pPr>
              <w:pStyle w:val="Arial11Bold"/>
              <w:rPr>
                <w:rFonts w:cs="Arial"/>
              </w:rPr>
            </w:pPr>
            <w:r w:rsidRPr="007E0B31">
              <w:rPr>
                <w:rFonts w:cs="Arial"/>
              </w:rPr>
              <w:t>Unit Transformer</w:t>
            </w:r>
          </w:p>
        </w:tc>
        <w:tc>
          <w:tcPr>
            <w:tcW w:w="6634" w:type="dxa"/>
          </w:tcPr>
          <w:p w14:paraId="79DA8F59" w14:textId="7744E723" w:rsidR="000E5686" w:rsidRPr="007E0B31" w:rsidRDefault="000E5686" w:rsidP="000E5686">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0E5686" w:rsidRPr="007E0B31" w14:paraId="423C36C8" w14:textId="77777777" w:rsidTr="56193979">
        <w:trPr>
          <w:cantSplit/>
        </w:trPr>
        <w:tc>
          <w:tcPr>
            <w:tcW w:w="2884" w:type="dxa"/>
          </w:tcPr>
          <w:p w14:paraId="1214A797" w14:textId="77777777" w:rsidR="000E5686" w:rsidRPr="007E0B31" w:rsidRDefault="000E5686" w:rsidP="000E5686">
            <w:pPr>
              <w:pStyle w:val="Arial11Bold"/>
              <w:rPr>
                <w:rFonts w:cs="Arial"/>
              </w:rPr>
            </w:pPr>
            <w:r w:rsidRPr="007E0B31">
              <w:rPr>
                <w:rFonts w:cs="Arial"/>
              </w:rPr>
              <w:t>Unit Load Controller Response Time Constant</w:t>
            </w:r>
          </w:p>
        </w:tc>
        <w:tc>
          <w:tcPr>
            <w:tcW w:w="6634" w:type="dxa"/>
          </w:tcPr>
          <w:p w14:paraId="3D6E0ED8" w14:textId="77777777" w:rsidR="000E5686" w:rsidRPr="007E0B31" w:rsidRDefault="000E5686" w:rsidP="000E5686">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0E5686" w:rsidRPr="007E0B31" w14:paraId="720B1B79" w14:textId="77777777" w:rsidTr="56193979">
        <w:trPr>
          <w:cantSplit/>
        </w:trPr>
        <w:tc>
          <w:tcPr>
            <w:tcW w:w="2884" w:type="dxa"/>
          </w:tcPr>
          <w:p w14:paraId="1B0E66FB" w14:textId="77777777" w:rsidR="000E5686" w:rsidRPr="007E0B31" w:rsidRDefault="000E5686" w:rsidP="000E5686">
            <w:pPr>
              <w:pStyle w:val="Arial11Bold"/>
              <w:rPr>
                <w:rFonts w:cs="Arial"/>
              </w:rPr>
            </w:pPr>
            <w:bookmarkStart w:id="136" w:name="_DV_C47"/>
            <w:r w:rsidRPr="007E0B31">
              <w:rPr>
                <w:rFonts w:cs="Arial"/>
              </w:rPr>
              <w:t>Unresolved Issues</w:t>
            </w:r>
            <w:bookmarkEnd w:id="136"/>
          </w:p>
        </w:tc>
        <w:tc>
          <w:tcPr>
            <w:tcW w:w="6634" w:type="dxa"/>
          </w:tcPr>
          <w:p w14:paraId="12917A3C" w14:textId="564B64BE" w:rsidR="000E5686" w:rsidRPr="007E0B31" w:rsidRDefault="000E5686" w:rsidP="000E5686">
            <w:pPr>
              <w:pStyle w:val="TableArial11"/>
              <w:rPr>
                <w:rFonts w:cs="Arial"/>
              </w:rPr>
            </w:pPr>
            <w:bookmarkStart w:id="137"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137"/>
          </w:p>
        </w:tc>
      </w:tr>
      <w:tr w:rsidR="000E5686" w:rsidRPr="007E0B31" w14:paraId="4EF10D55" w14:textId="77777777" w:rsidTr="56193979">
        <w:trPr>
          <w:cantSplit/>
        </w:trPr>
        <w:tc>
          <w:tcPr>
            <w:tcW w:w="2884" w:type="dxa"/>
          </w:tcPr>
          <w:p w14:paraId="2F29DC55" w14:textId="77777777" w:rsidR="000E5686" w:rsidRPr="007E0B31" w:rsidRDefault="000E5686" w:rsidP="000E5686">
            <w:pPr>
              <w:pStyle w:val="Arial11Bold"/>
              <w:rPr>
                <w:rFonts w:cs="Arial"/>
              </w:rPr>
            </w:pPr>
            <w:r w:rsidRPr="007E0B31">
              <w:rPr>
                <w:rFonts w:cs="Arial"/>
              </w:rPr>
              <w:t>Urgent Modification</w:t>
            </w:r>
          </w:p>
        </w:tc>
        <w:tc>
          <w:tcPr>
            <w:tcW w:w="6634" w:type="dxa"/>
          </w:tcPr>
          <w:p w14:paraId="73F66797" w14:textId="77777777" w:rsidR="000E5686" w:rsidRPr="007E0B31" w:rsidRDefault="000E5686" w:rsidP="000E5686">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0E5686" w:rsidRPr="007E0B31" w14:paraId="0EBC8358" w14:textId="77777777" w:rsidTr="56193979">
        <w:trPr>
          <w:cantSplit/>
        </w:trPr>
        <w:tc>
          <w:tcPr>
            <w:tcW w:w="2884" w:type="dxa"/>
          </w:tcPr>
          <w:p w14:paraId="10994AED" w14:textId="77777777" w:rsidR="000E5686" w:rsidRPr="007E0B31" w:rsidRDefault="000E5686" w:rsidP="000E5686">
            <w:pPr>
              <w:pStyle w:val="Arial11Bold"/>
              <w:rPr>
                <w:rFonts w:cs="Arial"/>
              </w:rPr>
            </w:pPr>
            <w:r w:rsidRPr="007E0B31">
              <w:rPr>
                <w:rFonts w:cs="Arial"/>
              </w:rPr>
              <w:lastRenderedPageBreak/>
              <w:t>User</w:t>
            </w:r>
          </w:p>
        </w:tc>
        <w:tc>
          <w:tcPr>
            <w:tcW w:w="6634" w:type="dxa"/>
          </w:tcPr>
          <w:p w14:paraId="63DC1FCA" w14:textId="70173463" w:rsidR="000E5686" w:rsidRPr="007E0B31" w:rsidRDefault="000E5686" w:rsidP="000E5686">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 xml:space="preserve">General </w:t>
            </w:r>
            <w:proofErr w:type="gramStart"/>
            <w:r w:rsidRPr="007E0B31">
              <w:rPr>
                <w:rFonts w:cs="Arial"/>
                <w:b/>
              </w:rPr>
              <w:t>Conditions</w:t>
            </w:r>
            <w:proofErr w:type="gramEnd"/>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0E5686" w:rsidRPr="007E0B31" w14:paraId="1F55286A" w14:textId="77777777" w:rsidTr="56193979">
        <w:trPr>
          <w:cantSplit/>
        </w:trPr>
        <w:tc>
          <w:tcPr>
            <w:tcW w:w="2884" w:type="dxa"/>
          </w:tcPr>
          <w:p w14:paraId="71077D37" w14:textId="77777777" w:rsidR="000E5686" w:rsidRPr="007E0B31" w:rsidRDefault="000E5686" w:rsidP="000E5686">
            <w:pPr>
              <w:pStyle w:val="Arial11Bold"/>
              <w:rPr>
                <w:rFonts w:cs="Arial"/>
                <w:u w:val="single"/>
              </w:rPr>
            </w:pPr>
            <w:bookmarkStart w:id="138" w:name="_DV_C49"/>
            <w:r w:rsidRPr="007E0B31">
              <w:rPr>
                <w:rFonts w:cs="Arial"/>
              </w:rPr>
              <w:t>User Data File Structure</w:t>
            </w:r>
            <w:bookmarkEnd w:id="138"/>
          </w:p>
        </w:tc>
        <w:tc>
          <w:tcPr>
            <w:tcW w:w="6634" w:type="dxa"/>
          </w:tcPr>
          <w:p w14:paraId="475B944D" w14:textId="77258ADD" w:rsidR="000E5686" w:rsidRPr="007E0B31" w:rsidRDefault="000E5686" w:rsidP="000E5686">
            <w:pPr>
              <w:pStyle w:val="TableArial11"/>
              <w:rPr>
                <w:rFonts w:cs="Arial"/>
              </w:rPr>
            </w:pPr>
            <w:bookmarkStart w:id="139"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139"/>
          </w:p>
        </w:tc>
      </w:tr>
      <w:tr w:rsidR="000E5686" w:rsidRPr="007E0B31" w14:paraId="24C40449" w14:textId="77777777" w:rsidTr="56193979">
        <w:trPr>
          <w:cantSplit/>
        </w:trPr>
        <w:tc>
          <w:tcPr>
            <w:tcW w:w="2884" w:type="dxa"/>
          </w:tcPr>
          <w:p w14:paraId="20FC2734" w14:textId="77777777" w:rsidR="000E5686" w:rsidRPr="007E0B31" w:rsidRDefault="000E5686" w:rsidP="000E5686">
            <w:pPr>
              <w:pStyle w:val="Arial11Bold"/>
              <w:rPr>
                <w:rFonts w:cs="Arial"/>
              </w:rPr>
            </w:pPr>
            <w:r w:rsidRPr="007E0B31">
              <w:rPr>
                <w:rFonts w:cs="Arial"/>
              </w:rPr>
              <w:t>User Development</w:t>
            </w:r>
          </w:p>
        </w:tc>
        <w:tc>
          <w:tcPr>
            <w:tcW w:w="6634" w:type="dxa"/>
          </w:tcPr>
          <w:p w14:paraId="0478AE51" w14:textId="77777777" w:rsidR="000E5686" w:rsidRPr="007E0B31" w:rsidRDefault="000E5686" w:rsidP="000E5686">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0E5686" w:rsidRPr="007E0B31" w14:paraId="3332ECCB" w14:textId="77777777" w:rsidTr="56193979">
        <w:trPr>
          <w:cantSplit/>
        </w:trPr>
        <w:tc>
          <w:tcPr>
            <w:tcW w:w="2884" w:type="dxa"/>
          </w:tcPr>
          <w:p w14:paraId="0EE53A77" w14:textId="77777777" w:rsidR="000E5686" w:rsidRPr="007E0B31" w:rsidRDefault="000E5686" w:rsidP="000E5686">
            <w:pPr>
              <w:pStyle w:val="Arial11Bold"/>
              <w:rPr>
                <w:rFonts w:cs="Arial"/>
              </w:rPr>
            </w:pPr>
            <w:bookmarkStart w:id="140" w:name="_DV_C51"/>
            <w:r w:rsidRPr="007E0B31">
              <w:rPr>
                <w:rFonts w:cs="Arial"/>
              </w:rPr>
              <w:t>User Self Certification of Compliance</w:t>
            </w:r>
            <w:bookmarkEnd w:id="140"/>
          </w:p>
        </w:tc>
        <w:tc>
          <w:tcPr>
            <w:tcW w:w="6634" w:type="dxa"/>
          </w:tcPr>
          <w:p w14:paraId="0B00A7D2" w14:textId="77777777" w:rsidR="000E5686" w:rsidRPr="007E0B31" w:rsidRDefault="000E5686" w:rsidP="000E5686">
            <w:pPr>
              <w:pStyle w:val="TableArial11"/>
              <w:rPr>
                <w:rFonts w:cs="Arial"/>
              </w:rPr>
            </w:pPr>
            <w:bookmarkStart w:id="141" w:name="_DV_C52"/>
            <w:r w:rsidRPr="007E0B31">
              <w:rPr>
                <w:rFonts w:cs="Arial"/>
              </w:rPr>
              <w:t>A certificate, in the form attached at CP.A.2</w:t>
            </w:r>
            <w:bookmarkStart w:id="142" w:name="_DV_C53"/>
            <w:bookmarkEnd w:id="141"/>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143" w:name="_DV_C56"/>
            <w:bookmarkEnd w:id="142"/>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143"/>
          </w:p>
        </w:tc>
      </w:tr>
      <w:tr w:rsidR="000E5686" w:rsidRPr="007E0B31" w14:paraId="1875D733" w14:textId="77777777" w:rsidTr="56193979">
        <w:trPr>
          <w:cantSplit/>
        </w:trPr>
        <w:tc>
          <w:tcPr>
            <w:tcW w:w="2884" w:type="dxa"/>
          </w:tcPr>
          <w:p w14:paraId="43B308DA" w14:textId="77777777" w:rsidR="000E5686" w:rsidRPr="007E0B31" w:rsidRDefault="000E5686" w:rsidP="000E5686">
            <w:pPr>
              <w:pStyle w:val="Arial11Bold"/>
              <w:rPr>
                <w:rFonts w:cs="Arial"/>
              </w:rPr>
            </w:pPr>
            <w:r w:rsidRPr="007E0B31">
              <w:rPr>
                <w:rFonts w:cs="Arial"/>
              </w:rPr>
              <w:t>User Site</w:t>
            </w:r>
          </w:p>
        </w:tc>
        <w:tc>
          <w:tcPr>
            <w:tcW w:w="6634" w:type="dxa"/>
          </w:tcPr>
          <w:p w14:paraId="0B24A90C" w14:textId="7ABB869F" w:rsidR="000E5686" w:rsidRPr="007E0B31" w:rsidRDefault="000E5686" w:rsidP="000E5686">
            <w:pPr>
              <w:pStyle w:val="TableArial11"/>
              <w:rPr>
                <w:rFonts w:cs="Arial"/>
              </w:rPr>
            </w:pPr>
            <w:r>
              <w:rPr>
                <w:rFonts w:cs="Arial"/>
              </w:rPr>
              <w:t>A</w:t>
            </w:r>
            <w:r w:rsidRPr="007E0B31">
              <w:rPr>
                <w:rFonts w:cs="Arial"/>
              </w:rPr>
              <w:t xml:space="preserve"> site owned (or occupied pursuant to a lease, </w:t>
            </w:r>
            <w:proofErr w:type="gramStart"/>
            <w:r w:rsidRPr="007E0B31">
              <w:rPr>
                <w:rFonts w:cs="Arial"/>
              </w:rPr>
              <w:t>licence</w:t>
            </w:r>
            <w:proofErr w:type="gramEnd"/>
            <w:r w:rsidRPr="007E0B31">
              <w:rPr>
                <w:rFonts w:cs="Arial"/>
              </w:rPr>
              <w:t xml:space="preserv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0E5686" w:rsidRPr="007E0B31" w14:paraId="12D3AE6B" w14:textId="77777777" w:rsidTr="56193979">
        <w:trPr>
          <w:cantSplit/>
        </w:trPr>
        <w:tc>
          <w:tcPr>
            <w:tcW w:w="2884" w:type="dxa"/>
          </w:tcPr>
          <w:p w14:paraId="7BCD8EF3" w14:textId="77777777" w:rsidR="000E5686" w:rsidRPr="007E0B31" w:rsidRDefault="000E5686" w:rsidP="000E5686">
            <w:pPr>
              <w:pStyle w:val="Arial11Bold"/>
              <w:rPr>
                <w:rFonts w:cs="Arial"/>
              </w:rPr>
            </w:pPr>
            <w:r w:rsidRPr="007E0B31">
              <w:rPr>
                <w:rFonts w:cs="Arial"/>
              </w:rPr>
              <w:t>User System</w:t>
            </w:r>
          </w:p>
        </w:tc>
        <w:tc>
          <w:tcPr>
            <w:tcW w:w="6634" w:type="dxa"/>
          </w:tcPr>
          <w:p w14:paraId="17F1EECD" w14:textId="77777777" w:rsidR="000E5686" w:rsidRPr="007E0B31" w:rsidRDefault="000E5686" w:rsidP="000E5686">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w:t>
            </w:r>
            <w:proofErr w:type="gramStart"/>
            <w:r w:rsidRPr="007E0B31">
              <w:rPr>
                <w:rFonts w:cs="Arial"/>
              </w:rPr>
              <w:t>comprising:-</w:t>
            </w:r>
            <w:proofErr w:type="gramEnd"/>
          </w:p>
          <w:p w14:paraId="3762DEF4" w14:textId="77777777" w:rsidR="000E5686" w:rsidRPr="007E0B31" w:rsidRDefault="000E5686" w:rsidP="000E5686">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Systems </w:t>
            </w:r>
            <w:proofErr w:type="gramStart"/>
            <w:r w:rsidRPr="007E0B31">
              <w:rPr>
                <w:rFonts w:cs="Arial"/>
              </w:rPr>
              <w:t>consisting</w:t>
            </w:r>
            <w:proofErr w:type="gramEnd"/>
            <w:r w:rsidRPr="007E0B31">
              <w:rPr>
                <w:rFonts w:cs="Arial"/>
              </w:rPr>
              <w:t xml:space="preserve">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0E5686" w:rsidRPr="007E0B31" w:rsidRDefault="000E5686" w:rsidP="000E5686">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proofErr w:type="gramStart"/>
            <w:r w:rsidRPr="007E0B31">
              <w:rPr>
                <w:rFonts w:cs="Arial"/>
                <w:b/>
              </w:rPr>
              <w:t>OTSUA</w:t>
            </w:r>
            <w:r w:rsidRPr="007E0B31">
              <w:rPr>
                <w:rFonts w:cs="Arial"/>
              </w:rPr>
              <w:t>)  connecting</w:t>
            </w:r>
            <w:proofErr w:type="gramEnd"/>
            <w:r w:rsidRPr="007E0B31">
              <w:rPr>
                <w:rFonts w:cs="Arial"/>
              </w:rPr>
              <w:t>:-</w:t>
            </w:r>
          </w:p>
          <w:p w14:paraId="46FDF53C" w14:textId="77777777" w:rsidR="000E5686" w:rsidRPr="007E0B31" w:rsidRDefault="000E5686" w:rsidP="000E5686">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0E5686" w:rsidRPr="007E0B31" w:rsidRDefault="000E5686" w:rsidP="000E5686">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w:t>
            </w:r>
            <w:proofErr w:type="gramStart"/>
            <w:r w:rsidRPr="007E0B31">
              <w:rPr>
                <w:rFonts w:cs="Arial"/>
              </w:rPr>
              <w:t>equipment;</w:t>
            </w:r>
            <w:proofErr w:type="gramEnd"/>
            <w:r w:rsidRPr="007E0B31">
              <w:rPr>
                <w:rFonts w:cs="Arial"/>
              </w:rPr>
              <w:t xml:space="preserve"> </w:t>
            </w:r>
          </w:p>
          <w:p w14:paraId="380522B6" w14:textId="77777777" w:rsidR="000E5686" w:rsidRPr="007E0B31" w:rsidRDefault="000E5686" w:rsidP="000E5686">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0E5686" w:rsidRPr="007E0B31" w:rsidRDefault="000E5686" w:rsidP="000E5686">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0E5686" w:rsidRPr="007E0B31" w14:paraId="2DEDB843" w14:textId="77777777" w:rsidTr="56193979">
        <w:trPr>
          <w:cantSplit/>
        </w:trPr>
        <w:tc>
          <w:tcPr>
            <w:tcW w:w="2884" w:type="dxa"/>
          </w:tcPr>
          <w:p w14:paraId="5DD6FE55" w14:textId="77777777" w:rsidR="000E5686" w:rsidRPr="007E0B31" w:rsidRDefault="000E5686" w:rsidP="000E5686">
            <w:pPr>
              <w:pStyle w:val="Arial11Bold"/>
              <w:rPr>
                <w:rFonts w:cs="Arial"/>
              </w:rPr>
            </w:pPr>
            <w:r w:rsidRPr="007E0B31">
              <w:rPr>
                <w:rFonts w:cs="Arial"/>
              </w:rPr>
              <w:lastRenderedPageBreak/>
              <w:t>User System Entry Point</w:t>
            </w:r>
          </w:p>
        </w:tc>
        <w:tc>
          <w:tcPr>
            <w:tcW w:w="6634" w:type="dxa"/>
          </w:tcPr>
          <w:p w14:paraId="1BE7FD50" w14:textId="58B832C0" w:rsidR="000E5686" w:rsidRPr="007E0B31" w:rsidRDefault="000E5686" w:rsidP="000E5686">
            <w:pPr>
              <w:pStyle w:val="TableArial11"/>
              <w:rPr>
                <w:rFonts w:cs="Arial"/>
                <w:b/>
                <w:u w:val="single"/>
              </w:rPr>
            </w:pPr>
            <w:r w:rsidRPr="007E0B31">
              <w:rPr>
                <w:rFonts w:cs="Arial"/>
              </w:rPr>
              <w:t xml:space="preserve">A point at which a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w:t>
            </w:r>
            <w:r w:rsidRPr="007E0B31">
              <w:rPr>
                <w:rFonts w:cs="Arial"/>
                <w:b/>
              </w:rPr>
              <w:t xml:space="preserve"> Power Park Module</w:t>
            </w:r>
            <w:r>
              <w:t xml:space="preserve">, or an </w:t>
            </w:r>
            <w:r w:rsidRPr="00070786">
              <w:rPr>
                <w:b/>
              </w:rPr>
              <w:t>Electricity Storage Module</w:t>
            </w:r>
            <w:r>
              <w:t xml:space="preserve"> </w:t>
            </w:r>
            <w:r w:rsidRPr="007E0B31">
              <w:rPr>
                <w:rFonts w:cs="Arial"/>
              </w:rPr>
              <w:t xml:space="preserve">or a </w:t>
            </w:r>
            <w:r w:rsidRPr="007E0B31">
              <w:rPr>
                <w:rFonts w:cs="Arial"/>
                <w:b/>
              </w:rPr>
              <w:t>DC Converter</w:t>
            </w:r>
            <w:r w:rsidRPr="007E0B31">
              <w:rPr>
                <w:rFonts w:cs="Arial"/>
                <w:b/>
                <w:bCs/>
              </w:rPr>
              <w:t xml:space="preserve"> </w:t>
            </w:r>
            <w:r w:rsidRPr="007E0B31">
              <w:rPr>
                <w:rFonts w:cs="Arial"/>
                <w:bCs/>
              </w:rPr>
              <w:t xml:space="preserve">or an </w:t>
            </w:r>
            <w:r w:rsidRPr="007E0B31">
              <w:rPr>
                <w:rFonts w:cs="Arial"/>
                <w:b/>
                <w:bCs/>
              </w:rPr>
              <w:t>HVDC Converter</w:t>
            </w:r>
            <w:r w:rsidRPr="007E0B31">
              <w:rPr>
                <w:rFonts w:cs="Arial"/>
              </w:rPr>
              <w:t xml:space="preserve">, as the case may be, 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D8556B" w:rsidRPr="007E0B31" w14:paraId="09869F58" w14:textId="77777777" w:rsidTr="56193979">
        <w:trPr>
          <w:cantSplit/>
        </w:trPr>
        <w:tc>
          <w:tcPr>
            <w:tcW w:w="2884" w:type="dxa"/>
          </w:tcPr>
          <w:p w14:paraId="4F8D3035" w14:textId="5400C67C" w:rsidR="00D8556B" w:rsidRPr="007E0B31" w:rsidRDefault="00D8556B" w:rsidP="00D8556B">
            <w:pPr>
              <w:pStyle w:val="Arial11Bold"/>
              <w:rPr>
                <w:rFonts w:cs="Arial"/>
              </w:rPr>
            </w:pPr>
            <w:r>
              <w:rPr>
                <w:rFonts w:cs="Arial"/>
              </w:rPr>
              <w:t>Virtual Lead Party</w:t>
            </w:r>
          </w:p>
        </w:tc>
        <w:tc>
          <w:tcPr>
            <w:tcW w:w="6634" w:type="dxa"/>
          </w:tcPr>
          <w:p w14:paraId="767F37A5" w14:textId="3CCB5BEA" w:rsidR="00D8556B" w:rsidRPr="007E0B31" w:rsidRDefault="00D8556B" w:rsidP="00D8556B">
            <w:pPr>
              <w:pStyle w:val="TableArial11"/>
              <w:rPr>
                <w:rFonts w:cs="Arial"/>
              </w:rPr>
            </w:pPr>
            <w:r>
              <w:rPr>
                <w:rFonts w:cs="Arial"/>
              </w:rPr>
              <w:t xml:space="preserve">As defined in the </w:t>
            </w:r>
            <w:r w:rsidRPr="00BA72C2">
              <w:rPr>
                <w:rFonts w:cs="Arial"/>
                <w:b/>
                <w:bCs/>
              </w:rPr>
              <w:t>BSC</w:t>
            </w:r>
            <w:r>
              <w:rPr>
                <w:rFonts w:cs="Arial"/>
              </w:rPr>
              <w:t>.</w:t>
            </w:r>
          </w:p>
        </w:tc>
      </w:tr>
      <w:tr w:rsidR="000E5686" w:rsidRPr="00C45ED9" w14:paraId="2DBF5F7B" w14:textId="77777777" w:rsidTr="56193979">
        <w:trPr>
          <w:cantSplit/>
        </w:trPr>
        <w:tc>
          <w:tcPr>
            <w:tcW w:w="2884" w:type="dxa"/>
          </w:tcPr>
          <w:p w14:paraId="70F12CA8" w14:textId="3CBA11F6" w:rsidR="000E5686" w:rsidRPr="00C45ED9" w:rsidRDefault="000E5686" w:rsidP="000E5686">
            <w:pPr>
              <w:pStyle w:val="Arial11Bold"/>
              <w:rPr>
                <w:rFonts w:cs="Arial"/>
              </w:rPr>
            </w:pPr>
            <w:r w:rsidRPr="002510FF">
              <w:rPr>
                <w:rFonts w:cs="Arial"/>
              </w:rPr>
              <w:t>Voltage Jump Reactive Power</w:t>
            </w:r>
          </w:p>
        </w:tc>
        <w:tc>
          <w:tcPr>
            <w:tcW w:w="6634" w:type="dxa"/>
          </w:tcPr>
          <w:p w14:paraId="494FF092" w14:textId="77777777" w:rsidR="000E5686" w:rsidRPr="002510FF" w:rsidRDefault="000E5686" w:rsidP="000E5686">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0E5686" w:rsidRPr="002510FF" w:rsidRDefault="000E5686" w:rsidP="000E5686">
            <w:pPr>
              <w:pStyle w:val="Default"/>
              <w:jc w:val="both"/>
              <w:rPr>
                <w:color w:val="auto"/>
                <w:sz w:val="20"/>
                <w:szCs w:val="20"/>
              </w:rPr>
            </w:pPr>
          </w:p>
          <w:p w14:paraId="6F4B105B" w14:textId="40F71B72" w:rsidR="000E5686" w:rsidRPr="00C45ED9" w:rsidRDefault="000E5686" w:rsidP="000E5686">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0E5686" w:rsidRPr="007E0B31" w14:paraId="28BB7E6E" w14:textId="77777777" w:rsidTr="56193979">
        <w:trPr>
          <w:cantSplit/>
        </w:trPr>
        <w:tc>
          <w:tcPr>
            <w:tcW w:w="2884" w:type="dxa"/>
          </w:tcPr>
          <w:p w14:paraId="13C29FC9" w14:textId="77777777" w:rsidR="000E5686" w:rsidRPr="007E0B31" w:rsidRDefault="000E5686" w:rsidP="000E5686">
            <w:pPr>
              <w:pStyle w:val="Arial11Bold"/>
              <w:rPr>
                <w:rFonts w:cs="Arial"/>
              </w:rPr>
            </w:pPr>
            <w:r w:rsidRPr="007E0B31">
              <w:rPr>
                <w:rFonts w:cs="Arial"/>
              </w:rPr>
              <w:t>Water Time Constant</w:t>
            </w:r>
          </w:p>
        </w:tc>
        <w:tc>
          <w:tcPr>
            <w:tcW w:w="6634" w:type="dxa"/>
          </w:tcPr>
          <w:p w14:paraId="2C789366" w14:textId="77777777" w:rsidR="000E5686" w:rsidRPr="007E0B31" w:rsidRDefault="000E5686" w:rsidP="000E5686">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0E5686" w:rsidRPr="007E0B31" w14:paraId="10B4E60E" w14:textId="77777777" w:rsidTr="56193979">
        <w:trPr>
          <w:cantSplit/>
        </w:trPr>
        <w:tc>
          <w:tcPr>
            <w:tcW w:w="2884" w:type="dxa"/>
          </w:tcPr>
          <w:p w14:paraId="3BEE1BA7" w14:textId="77777777" w:rsidR="000E5686" w:rsidRPr="007E0B31" w:rsidRDefault="000E5686" w:rsidP="000E5686">
            <w:pPr>
              <w:pStyle w:val="Arial11Bold"/>
              <w:rPr>
                <w:rFonts w:cs="Arial"/>
              </w:rPr>
            </w:pPr>
            <w:r w:rsidRPr="007E0B31">
              <w:rPr>
                <w:rFonts w:cs="Arial"/>
              </w:rPr>
              <w:t>Website</w:t>
            </w:r>
          </w:p>
        </w:tc>
        <w:tc>
          <w:tcPr>
            <w:tcW w:w="6634" w:type="dxa"/>
          </w:tcPr>
          <w:p w14:paraId="38A79967" w14:textId="68B9F503" w:rsidR="000E5686" w:rsidRPr="007E0B31" w:rsidRDefault="000E5686" w:rsidP="000E5686">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0E5686" w:rsidRPr="007E0B31" w14:paraId="16BFB7FB" w14:textId="77777777" w:rsidTr="56193979">
        <w:trPr>
          <w:cantSplit/>
        </w:trPr>
        <w:tc>
          <w:tcPr>
            <w:tcW w:w="2884" w:type="dxa"/>
          </w:tcPr>
          <w:p w14:paraId="06EA4E34" w14:textId="77777777" w:rsidR="000E5686" w:rsidRPr="007E0B31" w:rsidRDefault="000E5686" w:rsidP="000E5686">
            <w:pPr>
              <w:pStyle w:val="Arial11Bold"/>
              <w:rPr>
                <w:rFonts w:cs="Arial"/>
              </w:rPr>
            </w:pPr>
            <w:r w:rsidRPr="007E0B31">
              <w:rPr>
                <w:rFonts w:cs="Arial"/>
              </w:rPr>
              <w:t>Weekly ACS Conditions</w:t>
            </w:r>
          </w:p>
        </w:tc>
        <w:tc>
          <w:tcPr>
            <w:tcW w:w="6634" w:type="dxa"/>
          </w:tcPr>
          <w:p w14:paraId="65C6CD52" w14:textId="77777777" w:rsidR="000E5686" w:rsidRPr="007E0B31" w:rsidRDefault="000E5686" w:rsidP="000E5686">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0E5686" w:rsidRPr="007E0B31" w14:paraId="52CA6CC1" w14:textId="77777777" w:rsidTr="56193979">
        <w:trPr>
          <w:cantSplit/>
        </w:trPr>
        <w:tc>
          <w:tcPr>
            <w:tcW w:w="2884" w:type="dxa"/>
          </w:tcPr>
          <w:p w14:paraId="5401CEF5" w14:textId="77777777" w:rsidR="000E5686" w:rsidRPr="007E0B31" w:rsidRDefault="000E5686" w:rsidP="000E5686">
            <w:pPr>
              <w:pStyle w:val="Arial11Bold"/>
              <w:rPr>
                <w:rFonts w:cs="Arial"/>
              </w:rPr>
            </w:pPr>
            <w:r w:rsidRPr="007E0B31">
              <w:rPr>
                <w:rFonts w:cs="Arial"/>
              </w:rPr>
              <w:t>WG Consultation Alternative Request</w:t>
            </w:r>
          </w:p>
        </w:tc>
        <w:tc>
          <w:tcPr>
            <w:tcW w:w="6634" w:type="dxa"/>
          </w:tcPr>
          <w:p w14:paraId="646D5E60" w14:textId="0ED4CB18" w:rsidR="000E5686" w:rsidRPr="007E0B31" w:rsidRDefault="000E5686" w:rsidP="000E5686">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0E5686" w:rsidRPr="007E0B31" w14:paraId="77D7428B" w14:textId="77777777" w:rsidTr="56193979">
        <w:trPr>
          <w:cantSplit/>
        </w:trPr>
        <w:tc>
          <w:tcPr>
            <w:tcW w:w="2884" w:type="dxa"/>
          </w:tcPr>
          <w:p w14:paraId="3ABB06D3" w14:textId="77777777" w:rsidR="000E5686" w:rsidRPr="007E0B31" w:rsidRDefault="000E5686" w:rsidP="000E5686">
            <w:pPr>
              <w:pStyle w:val="Arial11Bold"/>
              <w:rPr>
                <w:rFonts w:cs="Arial"/>
              </w:rPr>
            </w:pPr>
            <w:r w:rsidRPr="007E0B31">
              <w:rPr>
                <w:rFonts w:cs="Arial"/>
              </w:rPr>
              <w:t>Workgroup</w:t>
            </w:r>
          </w:p>
        </w:tc>
        <w:tc>
          <w:tcPr>
            <w:tcW w:w="6634" w:type="dxa"/>
          </w:tcPr>
          <w:p w14:paraId="3C071C58" w14:textId="3E96F164" w:rsidR="000E5686" w:rsidRPr="007E0B31" w:rsidRDefault="000E5686" w:rsidP="000E5686">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0E5686" w:rsidRPr="007E0B31" w14:paraId="0DB5431E" w14:textId="77777777" w:rsidTr="56193979">
        <w:trPr>
          <w:cantSplit/>
        </w:trPr>
        <w:tc>
          <w:tcPr>
            <w:tcW w:w="2884" w:type="dxa"/>
          </w:tcPr>
          <w:p w14:paraId="1820C1E3" w14:textId="77777777" w:rsidR="000E5686" w:rsidRPr="007E0B31" w:rsidRDefault="000E5686" w:rsidP="000E5686">
            <w:pPr>
              <w:pStyle w:val="Arial11Bold"/>
              <w:rPr>
                <w:rFonts w:cs="Arial"/>
              </w:rPr>
            </w:pPr>
            <w:r w:rsidRPr="007E0B31">
              <w:rPr>
                <w:rFonts w:cs="Arial"/>
              </w:rPr>
              <w:t>Workgroup Consultation</w:t>
            </w:r>
          </w:p>
        </w:tc>
        <w:tc>
          <w:tcPr>
            <w:tcW w:w="6634" w:type="dxa"/>
          </w:tcPr>
          <w:p w14:paraId="3BBAF0D1" w14:textId="4A8FF3F0" w:rsidR="000E5686" w:rsidRPr="007E0B31" w:rsidRDefault="000E5686" w:rsidP="000E5686">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0E5686" w:rsidRPr="007E0B31" w14:paraId="5FE213B7" w14:textId="77777777" w:rsidTr="56193979">
        <w:trPr>
          <w:cantSplit/>
        </w:trPr>
        <w:tc>
          <w:tcPr>
            <w:tcW w:w="2884" w:type="dxa"/>
          </w:tcPr>
          <w:p w14:paraId="7DDC8A6B" w14:textId="77777777" w:rsidR="000E5686" w:rsidRPr="007E0B31" w:rsidRDefault="000E5686" w:rsidP="000E5686">
            <w:pPr>
              <w:pStyle w:val="Arial11Bold"/>
              <w:rPr>
                <w:rFonts w:cs="Arial"/>
              </w:rPr>
            </w:pPr>
            <w:r w:rsidRPr="007E0B31">
              <w:rPr>
                <w:rFonts w:cs="Arial"/>
              </w:rPr>
              <w:t>Workgroup Alternative Grid Code Modification</w:t>
            </w:r>
          </w:p>
        </w:tc>
        <w:tc>
          <w:tcPr>
            <w:tcW w:w="6634" w:type="dxa"/>
          </w:tcPr>
          <w:p w14:paraId="10B737BD" w14:textId="58EA8ECE" w:rsidR="000E5686" w:rsidRPr="007E0B31" w:rsidRDefault="000E5686" w:rsidP="000E5686">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0E5686" w:rsidRPr="007E0B31" w14:paraId="0C414BA6" w14:textId="77777777" w:rsidTr="56193979">
        <w:trPr>
          <w:cantSplit/>
        </w:trPr>
        <w:tc>
          <w:tcPr>
            <w:tcW w:w="2884" w:type="dxa"/>
          </w:tcPr>
          <w:p w14:paraId="7F1B4D4F" w14:textId="77777777" w:rsidR="000E5686" w:rsidRPr="007E0B31" w:rsidRDefault="000E5686" w:rsidP="000E5686">
            <w:pPr>
              <w:pStyle w:val="Arial11Bold"/>
              <w:rPr>
                <w:rFonts w:cs="Arial"/>
              </w:rPr>
            </w:pPr>
            <w:r w:rsidRPr="007E0B31">
              <w:rPr>
                <w:rFonts w:cs="Arial"/>
              </w:rPr>
              <w:lastRenderedPageBreak/>
              <w:t>Zonal System Security Requirements</w:t>
            </w:r>
          </w:p>
        </w:tc>
        <w:tc>
          <w:tcPr>
            <w:tcW w:w="6634" w:type="dxa"/>
          </w:tcPr>
          <w:p w14:paraId="5571DD3D" w14:textId="77777777" w:rsidR="000E5686" w:rsidRPr="007E0B31" w:rsidRDefault="000E5686" w:rsidP="000E5686">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548DF118" w14:textId="77777777" w:rsidR="00756550" w:rsidRPr="007E0B31" w:rsidRDefault="001E2E19" w:rsidP="00316BC4">
      <w:pPr>
        <w:pStyle w:val="Level1Text"/>
        <w:ind w:left="0" w:firstLine="0"/>
        <w:rPr>
          <w:rFonts w:cs="Arial"/>
          <w:color w:val="auto"/>
        </w:rPr>
      </w:pPr>
      <w:r w:rsidRPr="007E0B31">
        <w:rPr>
          <w:rFonts w:cs="Arial"/>
          <w:color w:val="auto"/>
        </w:rPr>
        <w:t xml:space="preserve">A number of the terms listed above are defined in other documents, such as the </w:t>
      </w:r>
      <w:r w:rsidRPr="007E0B31">
        <w:rPr>
          <w:rFonts w:cs="Arial"/>
          <w:b/>
          <w:color w:val="auto"/>
        </w:rPr>
        <w:t>Balancing and Settlement Code</w:t>
      </w:r>
      <w:r w:rsidRPr="007E0B31">
        <w:rPr>
          <w:rFonts w:cs="Arial"/>
          <w:color w:val="auto"/>
        </w:rPr>
        <w:t xml:space="preserve"> and the </w:t>
      </w:r>
      <w:r w:rsidRPr="007E0B31">
        <w:rPr>
          <w:rFonts w:cs="Arial"/>
          <w:b/>
          <w:color w:val="auto"/>
        </w:rPr>
        <w:t>Transmission Licence</w:t>
      </w:r>
      <w:r w:rsidRPr="007E0B31">
        <w:rPr>
          <w:rFonts w:cs="Arial"/>
          <w:color w:val="auto"/>
        </w:rPr>
        <w:t xml:space="preserve">.  Appendix 1 sets out the current definitions from the other documents of those terms so used in the </w:t>
      </w:r>
      <w:r w:rsidR="00C05BF3" w:rsidRPr="007E0B31">
        <w:rPr>
          <w:rFonts w:cs="Arial"/>
          <w:color w:val="auto"/>
        </w:rPr>
        <w:t>Grid Code</w:t>
      </w:r>
      <w:r w:rsidRPr="007E0B31">
        <w:rPr>
          <w:rFonts w:cs="Arial"/>
          <w:color w:val="auto"/>
        </w:rPr>
        <w:t xml:space="preserve"> and defined in other documents for ease of reference, but does not form part of the </w:t>
      </w:r>
      <w:r w:rsidR="00C05BF3" w:rsidRPr="007E0B31">
        <w:rPr>
          <w:rFonts w:cs="Arial"/>
          <w:color w:val="auto"/>
        </w:rPr>
        <w:t>Grid Code</w:t>
      </w:r>
      <w:r w:rsidRPr="007E0B31">
        <w:rPr>
          <w:rFonts w:cs="Arial"/>
          <w:color w:val="auto"/>
        </w:rPr>
        <w:t>.</w:t>
      </w: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unless the context otherwise requires, the singular shall include the plural and vice versa, references to any gender shall include all other genders and references to persons shall include any individual, body corporate, corporation, joint venture, trust, unincorporated association, organisation,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licence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lastRenderedPageBreak/>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6E6E48A6" w:rsidR="00542B80" w:rsidRDefault="00264E89" w:rsidP="00791ED2">
      <w:pPr>
        <w:pStyle w:val="Level2Text"/>
        <w:jc w:val="both"/>
        <w:rPr>
          <w:rFonts w:cs="Arial"/>
          <w:lang w:val="en-GB"/>
        </w:rPr>
      </w:pPr>
      <w:r w:rsidRPr="007E0B31">
        <w:rPr>
          <w:rFonts w:cs="Arial"/>
        </w:rPr>
        <w:t>(xiii)</w:t>
      </w:r>
      <w:r w:rsidRPr="007E0B31">
        <w:rPr>
          <w:rFonts w:cs="Arial"/>
        </w:rPr>
        <w:tab/>
      </w:r>
      <w:r w:rsidRPr="007E0B31">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007E0B31">
        <w:rPr>
          <w:rFonts w:cs="Arial"/>
          <w:lang w:val="en-GB"/>
        </w:rPr>
        <w:t xml:space="preserve"> applies to current, and</w:t>
      </w:r>
      <w:r w:rsidRPr="007E0B31">
        <w:rPr>
          <w:rFonts w:cs="Arial"/>
          <w:lang w:val="en-GB"/>
        </w:rPr>
        <w:t xml:space="preserve"> therefore the terms current and voltage should remain undefined with the meaning depending upon the context of the application. </w:t>
      </w:r>
      <w:r w:rsidR="00762DBA" w:rsidRPr="00762DBA">
        <w:rPr>
          <w:b/>
        </w:rPr>
        <w:t>Retained EU Law</w:t>
      </w:r>
      <w:r w:rsidR="00762DBA" w:rsidRPr="00762DBA">
        <w:t xml:space="preserve"> (Commission</w:t>
      </w:r>
      <w:r w:rsidR="00762DBA" w:rsidRPr="00762DBA">
        <w:rPr>
          <w:b/>
        </w:rPr>
        <w:t xml:space="preserve"> </w:t>
      </w:r>
      <w:r w:rsidR="00762DBA" w:rsidRPr="00762DBA">
        <w:t>Regulation (EU) 2016/631)</w:t>
      </w:r>
      <w:r w:rsidR="00762DBA">
        <w:t xml:space="preserve"> </w:t>
      </w:r>
      <w:r w:rsidRPr="00762DBA">
        <w:rPr>
          <w:rFonts w:cs="Arial"/>
          <w:lang w:val="en-GB"/>
        </w:rPr>
        <w:t xml:space="preserve">defines </w:t>
      </w:r>
      <w:r w:rsidRPr="007E0B31">
        <w:rPr>
          <w:rFonts w:cs="Arial"/>
          <w:lang w:val="en-GB"/>
        </w:rPr>
        <w:t>requirements of current and voltage but they have not been adopted as part of EU implementation for the reasons outlined above.</w:t>
      </w:r>
    </w:p>
    <w:p w14:paraId="17E5E79E" w14:textId="59A9EDD1" w:rsidR="00693DE7" w:rsidRPr="00693DE7" w:rsidRDefault="00693DE7" w:rsidP="00791ED2">
      <w:pPr>
        <w:pStyle w:val="Level2Text"/>
        <w:jc w:val="both"/>
        <w:rPr>
          <w:rFonts w:cs="Arial"/>
        </w:rPr>
      </w:pPr>
      <w:bookmarkStart w:id="144" w:name="_Hlk55278844"/>
      <w:r w:rsidRPr="00693DE7">
        <w:t>(xiv) Except where expressly stated to the contrary, reference to Commission</w:t>
      </w:r>
      <w:r w:rsidR="003C73FA">
        <w:t xml:space="preserve"> </w:t>
      </w:r>
      <w:r w:rsidRPr="00693DE7">
        <w:t xml:space="preserve">Regulations means the Commission Regulation (EU) as it forms part of </w:t>
      </w:r>
      <w:r w:rsidRPr="00693DE7">
        <w:rPr>
          <w:b/>
        </w:rPr>
        <w:t>Retained EU Law</w:t>
      </w:r>
      <w:r w:rsidRPr="00693DE7">
        <w:t>, as such regulation may be amended.</w:t>
      </w:r>
      <w:bookmarkEnd w:id="144"/>
    </w:p>
    <w:p w14:paraId="7CC1D8A4" w14:textId="77777777" w:rsidR="00791ED2" w:rsidRPr="007E0B31" w:rsidRDefault="00791ED2" w:rsidP="00791ED2">
      <w:pPr>
        <w:pStyle w:val="Level2Text"/>
        <w:jc w:val="both"/>
        <w:rPr>
          <w:rFonts w:cs="Arial"/>
        </w:rPr>
      </w:pPr>
    </w:p>
    <w:p w14:paraId="0BAE524B" w14:textId="33C2904A" w:rsidR="00487ECB"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1"/>
      <w:footerReference w:type="default" r:id="rId12"/>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AAD2D" w14:textId="77777777" w:rsidR="001A3645" w:rsidRDefault="001A3645" w:rsidP="008F1F3E">
      <w:pPr>
        <w:pStyle w:val="Header"/>
      </w:pPr>
      <w:r>
        <w:separator/>
      </w:r>
    </w:p>
  </w:endnote>
  <w:endnote w:type="continuationSeparator" w:id="0">
    <w:p w14:paraId="1FD31C78" w14:textId="77777777" w:rsidR="001A3645" w:rsidRDefault="001A3645" w:rsidP="008F1F3E">
      <w:pPr>
        <w:pStyle w:val="Header"/>
      </w:pPr>
      <w:r>
        <w:continuationSeparator/>
      </w:r>
    </w:p>
  </w:endnote>
  <w:endnote w:type="continuationNotice" w:id="1">
    <w:p w14:paraId="44677BFD" w14:textId="77777777" w:rsidR="001A3645" w:rsidRDefault="001A36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90DC7" w14:textId="09C668A1" w:rsidR="00AA1379" w:rsidRDefault="00AA1379" w:rsidP="00756550">
    <w:pPr>
      <w:pStyle w:val="Footer"/>
      <w:tabs>
        <w:tab w:val="clear" w:pos="4153"/>
        <w:tab w:val="clear" w:pos="8306"/>
        <w:tab w:val="left" w:pos="0"/>
        <w:tab w:val="center" w:pos="4800"/>
        <w:tab w:val="right" w:pos="9600"/>
      </w:tabs>
      <w:rPr>
        <w:rStyle w:val="PageNumber"/>
        <w:sz w:val="16"/>
        <w:szCs w:val="16"/>
      </w:rPr>
    </w:pPr>
    <w:r>
      <w:rPr>
        <w:rStyle w:val="PageNumber"/>
        <w:sz w:val="16"/>
        <w:szCs w:val="16"/>
      </w:rPr>
      <w:t>Issue 6 Revision 1</w:t>
    </w:r>
    <w:r w:rsidR="00A31B41">
      <w:rPr>
        <w:rStyle w:val="PageNumber"/>
        <w:sz w:val="16"/>
        <w:szCs w:val="16"/>
      </w:rPr>
      <w:t>7</w:t>
    </w:r>
    <w:r>
      <w:rPr>
        <w:rStyle w:val="PageNumber"/>
        <w:sz w:val="16"/>
        <w:szCs w:val="16"/>
      </w:rPr>
      <w:tab/>
      <w:t>GD</w:t>
    </w:r>
    <w:r w:rsidRPr="002B5019">
      <w:rPr>
        <w:rStyle w:val="PageNumber"/>
        <w:sz w:val="16"/>
        <w:szCs w:val="16"/>
      </w:rPr>
      <w:tab/>
    </w:r>
    <w:r w:rsidR="00A31B41">
      <w:rPr>
        <w:rStyle w:val="PageNumber"/>
        <w:sz w:val="16"/>
        <w:szCs w:val="16"/>
      </w:rPr>
      <w:t>04 September 2023</w:t>
    </w:r>
  </w:p>
  <w:p w14:paraId="60524C2E" w14:textId="3E6D8C72" w:rsidR="00AA1379" w:rsidRPr="009313F1" w:rsidRDefault="00AA1379"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Pr="00DE349E">
      <w:rPr>
        <w:rStyle w:val="PageNumber"/>
        <w:b/>
        <w:bCs/>
        <w:sz w:val="16"/>
        <w:szCs w:val="16"/>
      </w:rPr>
      <w:fldChar w:fldCharType="begin"/>
    </w:r>
    <w:r w:rsidRPr="00DE349E">
      <w:rPr>
        <w:rStyle w:val="PageNumber"/>
        <w:b/>
        <w:bCs/>
        <w:sz w:val="16"/>
        <w:szCs w:val="16"/>
      </w:rPr>
      <w:instrText xml:space="preserve"> PAGE  \* Arabic  \* MERGEFORMAT </w:instrText>
    </w:r>
    <w:r w:rsidRPr="00DE349E">
      <w:rPr>
        <w:rStyle w:val="PageNumber"/>
        <w:b/>
        <w:bCs/>
        <w:sz w:val="16"/>
        <w:szCs w:val="16"/>
      </w:rPr>
      <w:fldChar w:fldCharType="separate"/>
    </w:r>
    <w:r w:rsidRPr="00DE349E">
      <w:rPr>
        <w:rStyle w:val="PageNumber"/>
        <w:b/>
        <w:bCs/>
        <w:noProof/>
        <w:sz w:val="16"/>
        <w:szCs w:val="16"/>
      </w:rPr>
      <w:t>1</w:t>
    </w:r>
    <w:r w:rsidRPr="00DE349E">
      <w:rPr>
        <w:rStyle w:val="PageNumber"/>
        <w:b/>
        <w:bCs/>
        <w:sz w:val="16"/>
        <w:szCs w:val="16"/>
      </w:rPr>
      <w:fldChar w:fldCharType="end"/>
    </w:r>
    <w:r w:rsidRPr="00DE349E">
      <w:rPr>
        <w:rStyle w:val="PageNumber"/>
        <w:sz w:val="16"/>
        <w:szCs w:val="16"/>
      </w:rPr>
      <w:t xml:space="preserve"> of </w:t>
    </w:r>
    <w:r>
      <w:rPr>
        <w:rStyle w:val="PageNumber"/>
        <w:b/>
        <w:bCs/>
        <w:sz w:val="16"/>
        <w:szCs w:val="16"/>
      </w:rPr>
      <w:t>8</w:t>
    </w:r>
    <w:r w:rsidR="00A31B41">
      <w:rPr>
        <w:rStyle w:val="PageNumber"/>
        <w:b/>
        <w:bCs/>
        <w:sz w:val="16"/>
        <w:szCs w:val="16"/>
      </w:rPr>
      <w:t>4</w:t>
    </w:r>
  </w:p>
  <w:p w14:paraId="50416617" w14:textId="77777777" w:rsidR="00AA1379" w:rsidRPr="009313F1" w:rsidRDefault="00AA1379"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B7B80" w14:textId="77777777" w:rsidR="001A3645" w:rsidRDefault="001A3645" w:rsidP="008F1F3E">
      <w:pPr>
        <w:pStyle w:val="Header"/>
      </w:pPr>
      <w:r>
        <w:separator/>
      </w:r>
    </w:p>
  </w:footnote>
  <w:footnote w:type="continuationSeparator" w:id="0">
    <w:p w14:paraId="1AE8FAF4" w14:textId="77777777" w:rsidR="001A3645" w:rsidRDefault="001A3645" w:rsidP="008F1F3E">
      <w:pPr>
        <w:pStyle w:val="Header"/>
      </w:pPr>
      <w:r>
        <w:continuationSeparator/>
      </w:r>
    </w:p>
  </w:footnote>
  <w:footnote w:type="continuationNotice" w:id="1">
    <w:p w14:paraId="73B86CA1" w14:textId="77777777" w:rsidR="001A3645" w:rsidRDefault="001A36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00AA1379" w14:paraId="6F7012FB" w14:textId="77777777" w:rsidTr="56193979">
      <w:tc>
        <w:tcPr>
          <w:tcW w:w="3210" w:type="dxa"/>
        </w:tcPr>
        <w:p w14:paraId="1C17BB54" w14:textId="6D26633C" w:rsidR="00AA1379" w:rsidRDefault="00AA1379" w:rsidP="56193979">
          <w:pPr>
            <w:pStyle w:val="Header"/>
            <w:ind w:left="-115"/>
          </w:pPr>
        </w:p>
      </w:tc>
      <w:tc>
        <w:tcPr>
          <w:tcW w:w="3210" w:type="dxa"/>
        </w:tcPr>
        <w:p w14:paraId="523EA832" w14:textId="66AFF797" w:rsidR="00AA1379" w:rsidRDefault="00AA1379" w:rsidP="56193979">
          <w:pPr>
            <w:pStyle w:val="Header"/>
            <w:jc w:val="center"/>
          </w:pPr>
        </w:p>
      </w:tc>
      <w:tc>
        <w:tcPr>
          <w:tcW w:w="3210" w:type="dxa"/>
        </w:tcPr>
        <w:p w14:paraId="7C4733F6" w14:textId="7C072BC3" w:rsidR="00AA1379" w:rsidRDefault="00AA1379" w:rsidP="56193979">
          <w:pPr>
            <w:pStyle w:val="Header"/>
            <w:ind w:right="-115"/>
            <w:jc w:val="right"/>
          </w:pPr>
        </w:p>
      </w:tc>
    </w:tr>
  </w:tbl>
  <w:p w14:paraId="5880EB8B" w14:textId="4E0671EF" w:rsidR="00AA1379" w:rsidRDefault="00AA1379"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4"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6"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8"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3"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5"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0"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1"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04276736">
    <w:abstractNumId w:val="7"/>
  </w:num>
  <w:num w:numId="2" w16cid:durableId="1844854945">
    <w:abstractNumId w:val="5"/>
  </w:num>
  <w:num w:numId="3" w16cid:durableId="1513304210">
    <w:abstractNumId w:val="14"/>
  </w:num>
  <w:num w:numId="4" w16cid:durableId="2030178451">
    <w:abstractNumId w:val="3"/>
  </w:num>
  <w:num w:numId="5" w16cid:durableId="1796676743">
    <w:abstractNumId w:val="19"/>
  </w:num>
  <w:num w:numId="6" w16cid:durableId="512300192">
    <w:abstractNumId w:val="12"/>
  </w:num>
  <w:num w:numId="7" w16cid:durableId="1280256598">
    <w:abstractNumId w:val="16"/>
  </w:num>
  <w:num w:numId="8" w16cid:durableId="645360591">
    <w:abstractNumId w:val="6"/>
  </w:num>
  <w:num w:numId="9" w16cid:durableId="1569996613">
    <w:abstractNumId w:val="0"/>
  </w:num>
  <w:num w:numId="10" w16cid:durableId="2140565253">
    <w:abstractNumId w:val="9"/>
  </w:num>
  <w:num w:numId="11" w16cid:durableId="1153252810">
    <w:abstractNumId w:val="17"/>
  </w:num>
  <w:num w:numId="12" w16cid:durableId="1885210186">
    <w:abstractNumId w:val="13"/>
  </w:num>
  <w:num w:numId="13" w16cid:durableId="616762368">
    <w:abstractNumId w:val="21"/>
  </w:num>
  <w:num w:numId="14" w16cid:durableId="2112317110">
    <w:abstractNumId w:val="1"/>
  </w:num>
  <w:num w:numId="15" w16cid:durableId="1704331180">
    <w:abstractNumId w:val="20"/>
  </w:num>
  <w:num w:numId="16" w16cid:durableId="221411789">
    <w:abstractNumId w:val="4"/>
  </w:num>
  <w:num w:numId="17" w16cid:durableId="1413699357">
    <w:abstractNumId w:val="11"/>
  </w:num>
  <w:num w:numId="18" w16cid:durableId="492993930">
    <w:abstractNumId w:val="2"/>
  </w:num>
  <w:num w:numId="19" w16cid:durableId="1639988112">
    <w:abstractNumId w:val="8"/>
  </w:num>
  <w:num w:numId="20" w16cid:durableId="450440037">
    <w:abstractNumId w:val="10"/>
  </w:num>
  <w:num w:numId="21" w16cid:durableId="344329247">
    <w:abstractNumId w:val="18"/>
  </w:num>
  <w:num w:numId="22" w16cid:durableId="1890609325">
    <w:abstractNumId w:val="15"/>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SO Code Admin">
    <w15:presenceInfo w15:providerId="None" w15:userId="ESO Code 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1" w:cryptProviderType="rsaAES" w:cryptAlgorithmClass="hash" w:cryptAlgorithmType="typeAny" w:cryptAlgorithmSid="14" w:cryptSpinCount="100000" w:hash="uoj6W9HQ/jmxpeH5RATiGKOzdgTcpLEJbfPY5VcgO/UxVbwIbdk9W4c+2HOCcKeJowWOHOmudyAA0478EXv8YQ==" w:salt="yLMr6AGQjLTfk6XGf6nPOA=="/>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EE6"/>
    <w:rsid w:val="00003B88"/>
    <w:rsid w:val="00003C71"/>
    <w:rsid w:val="00004980"/>
    <w:rsid w:val="0000506B"/>
    <w:rsid w:val="000062AE"/>
    <w:rsid w:val="00007774"/>
    <w:rsid w:val="00007EE1"/>
    <w:rsid w:val="0001061B"/>
    <w:rsid w:val="00012DF8"/>
    <w:rsid w:val="00014126"/>
    <w:rsid w:val="000154B2"/>
    <w:rsid w:val="00015A88"/>
    <w:rsid w:val="000161AA"/>
    <w:rsid w:val="00016B65"/>
    <w:rsid w:val="00020048"/>
    <w:rsid w:val="00021AB9"/>
    <w:rsid w:val="00022E96"/>
    <w:rsid w:val="00024138"/>
    <w:rsid w:val="000245C7"/>
    <w:rsid w:val="00025343"/>
    <w:rsid w:val="00025663"/>
    <w:rsid w:val="00025CB5"/>
    <w:rsid w:val="00026250"/>
    <w:rsid w:val="00026B96"/>
    <w:rsid w:val="00027334"/>
    <w:rsid w:val="000304F8"/>
    <w:rsid w:val="00031630"/>
    <w:rsid w:val="000317EB"/>
    <w:rsid w:val="0003213A"/>
    <w:rsid w:val="00032390"/>
    <w:rsid w:val="000341A6"/>
    <w:rsid w:val="00034ED5"/>
    <w:rsid w:val="00035985"/>
    <w:rsid w:val="000362F8"/>
    <w:rsid w:val="000363D8"/>
    <w:rsid w:val="000365D6"/>
    <w:rsid w:val="000400ED"/>
    <w:rsid w:val="0004236F"/>
    <w:rsid w:val="0004439C"/>
    <w:rsid w:val="00044A90"/>
    <w:rsid w:val="00045E74"/>
    <w:rsid w:val="00046274"/>
    <w:rsid w:val="000519B4"/>
    <w:rsid w:val="00051DEE"/>
    <w:rsid w:val="00052895"/>
    <w:rsid w:val="00054B19"/>
    <w:rsid w:val="00055DDE"/>
    <w:rsid w:val="000571BC"/>
    <w:rsid w:val="00057CBA"/>
    <w:rsid w:val="0006008A"/>
    <w:rsid w:val="0006069B"/>
    <w:rsid w:val="000619EA"/>
    <w:rsid w:val="00062B73"/>
    <w:rsid w:val="00062D5C"/>
    <w:rsid w:val="000642CC"/>
    <w:rsid w:val="000649D6"/>
    <w:rsid w:val="0006512B"/>
    <w:rsid w:val="000705ED"/>
    <w:rsid w:val="00070786"/>
    <w:rsid w:val="00070B7B"/>
    <w:rsid w:val="00070D1B"/>
    <w:rsid w:val="000717FE"/>
    <w:rsid w:val="00071A83"/>
    <w:rsid w:val="0007222B"/>
    <w:rsid w:val="00072670"/>
    <w:rsid w:val="0007501B"/>
    <w:rsid w:val="000754B9"/>
    <w:rsid w:val="000757AB"/>
    <w:rsid w:val="00077AC6"/>
    <w:rsid w:val="00080969"/>
    <w:rsid w:val="00081849"/>
    <w:rsid w:val="00083788"/>
    <w:rsid w:val="00083CB4"/>
    <w:rsid w:val="000840E3"/>
    <w:rsid w:val="00086208"/>
    <w:rsid w:val="00086370"/>
    <w:rsid w:val="000872E0"/>
    <w:rsid w:val="0008749C"/>
    <w:rsid w:val="00087760"/>
    <w:rsid w:val="00087B6F"/>
    <w:rsid w:val="00091D8D"/>
    <w:rsid w:val="00091DE7"/>
    <w:rsid w:val="00091E64"/>
    <w:rsid w:val="000921DF"/>
    <w:rsid w:val="00093267"/>
    <w:rsid w:val="00097048"/>
    <w:rsid w:val="000971DC"/>
    <w:rsid w:val="00097F26"/>
    <w:rsid w:val="000A0049"/>
    <w:rsid w:val="000A0333"/>
    <w:rsid w:val="000A0CD7"/>
    <w:rsid w:val="000A125B"/>
    <w:rsid w:val="000A1A3E"/>
    <w:rsid w:val="000A3FE9"/>
    <w:rsid w:val="000A5CCC"/>
    <w:rsid w:val="000A63D5"/>
    <w:rsid w:val="000A76DB"/>
    <w:rsid w:val="000A77CC"/>
    <w:rsid w:val="000B0546"/>
    <w:rsid w:val="000B191E"/>
    <w:rsid w:val="000B3943"/>
    <w:rsid w:val="000B39CF"/>
    <w:rsid w:val="000B47E5"/>
    <w:rsid w:val="000B675D"/>
    <w:rsid w:val="000B695C"/>
    <w:rsid w:val="000B69EA"/>
    <w:rsid w:val="000B6DF9"/>
    <w:rsid w:val="000B7208"/>
    <w:rsid w:val="000B7CC5"/>
    <w:rsid w:val="000C129B"/>
    <w:rsid w:val="000C14D3"/>
    <w:rsid w:val="000C1BB4"/>
    <w:rsid w:val="000C61D6"/>
    <w:rsid w:val="000C64D4"/>
    <w:rsid w:val="000C77D7"/>
    <w:rsid w:val="000D120A"/>
    <w:rsid w:val="000D22B4"/>
    <w:rsid w:val="000D5ABD"/>
    <w:rsid w:val="000D77A7"/>
    <w:rsid w:val="000E18CB"/>
    <w:rsid w:val="000E1C0F"/>
    <w:rsid w:val="000E203C"/>
    <w:rsid w:val="000E4122"/>
    <w:rsid w:val="000E4ABA"/>
    <w:rsid w:val="000E4D6A"/>
    <w:rsid w:val="000E5686"/>
    <w:rsid w:val="000F032A"/>
    <w:rsid w:val="000F2089"/>
    <w:rsid w:val="000F2BF8"/>
    <w:rsid w:val="000F2E9E"/>
    <w:rsid w:val="000F47D1"/>
    <w:rsid w:val="000F4C96"/>
    <w:rsid w:val="000F50BF"/>
    <w:rsid w:val="000F638B"/>
    <w:rsid w:val="000F69A7"/>
    <w:rsid w:val="000F734A"/>
    <w:rsid w:val="00100103"/>
    <w:rsid w:val="0010032A"/>
    <w:rsid w:val="00100706"/>
    <w:rsid w:val="00100EA5"/>
    <w:rsid w:val="0010168A"/>
    <w:rsid w:val="001016AC"/>
    <w:rsid w:val="00101A74"/>
    <w:rsid w:val="00104B3C"/>
    <w:rsid w:val="00105C6E"/>
    <w:rsid w:val="001075DE"/>
    <w:rsid w:val="00107BE9"/>
    <w:rsid w:val="0011000F"/>
    <w:rsid w:val="001116EF"/>
    <w:rsid w:val="00112FC3"/>
    <w:rsid w:val="001157D0"/>
    <w:rsid w:val="001172A6"/>
    <w:rsid w:val="00120EE0"/>
    <w:rsid w:val="00120FFF"/>
    <w:rsid w:val="001214C1"/>
    <w:rsid w:val="0012256D"/>
    <w:rsid w:val="00122B87"/>
    <w:rsid w:val="00123474"/>
    <w:rsid w:val="00124A50"/>
    <w:rsid w:val="00124C02"/>
    <w:rsid w:val="00127FF6"/>
    <w:rsid w:val="00130486"/>
    <w:rsid w:val="0013182E"/>
    <w:rsid w:val="00131B2E"/>
    <w:rsid w:val="00132166"/>
    <w:rsid w:val="00132D71"/>
    <w:rsid w:val="0013649C"/>
    <w:rsid w:val="00136CB4"/>
    <w:rsid w:val="00141116"/>
    <w:rsid w:val="00141C7B"/>
    <w:rsid w:val="0014291E"/>
    <w:rsid w:val="001430D8"/>
    <w:rsid w:val="001454A3"/>
    <w:rsid w:val="0014560E"/>
    <w:rsid w:val="00145B28"/>
    <w:rsid w:val="00146EA7"/>
    <w:rsid w:val="00147586"/>
    <w:rsid w:val="0014796B"/>
    <w:rsid w:val="00147993"/>
    <w:rsid w:val="00151CE2"/>
    <w:rsid w:val="00153389"/>
    <w:rsid w:val="001547C7"/>
    <w:rsid w:val="00154A18"/>
    <w:rsid w:val="0015789D"/>
    <w:rsid w:val="00160F31"/>
    <w:rsid w:val="00161E0D"/>
    <w:rsid w:val="00162F36"/>
    <w:rsid w:val="00163368"/>
    <w:rsid w:val="00165AB2"/>
    <w:rsid w:val="001663B3"/>
    <w:rsid w:val="00167624"/>
    <w:rsid w:val="001710CF"/>
    <w:rsid w:val="001715BC"/>
    <w:rsid w:val="00171D38"/>
    <w:rsid w:val="00172580"/>
    <w:rsid w:val="001731C5"/>
    <w:rsid w:val="001738C9"/>
    <w:rsid w:val="001750CE"/>
    <w:rsid w:val="00176A1D"/>
    <w:rsid w:val="001812C8"/>
    <w:rsid w:val="0018137F"/>
    <w:rsid w:val="00182995"/>
    <w:rsid w:val="00185002"/>
    <w:rsid w:val="00185EA4"/>
    <w:rsid w:val="001864C9"/>
    <w:rsid w:val="00186F1A"/>
    <w:rsid w:val="00187F6D"/>
    <w:rsid w:val="00190260"/>
    <w:rsid w:val="0019341E"/>
    <w:rsid w:val="00194632"/>
    <w:rsid w:val="00196A22"/>
    <w:rsid w:val="00197311"/>
    <w:rsid w:val="001A02D3"/>
    <w:rsid w:val="001A2383"/>
    <w:rsid w:val="001A30E2"/>
    <w:rsid w:val="001A3574"/>
    <w:rsid w:val="001A3645"/>
    <w:rsid w:val="001A3852"/>
    <w:rsid w:val="001A38EA"/>
    <w:rsid w:val="001A4103"/>
    <w:rsid w:val="001A5C78"/>
    <w:rsid w:val="001A6C6A"/>
    <w:rsid w:val="001A7D19"/>
    <w:rsid w:val="001B1B41"/>
    <w:rsid w:val="001B1B75"/>
    <w:rsid w:val="001B2EA0"/>
    <w:rsid w:val="001B453D"/>
    <w:rsid w:val="001B4D72"/>
    <w:rsid w:val="001B66AF"/>
    <w:rsid w:val="001B66FE"/>
    <w:rsid w:val="001B7F9C"/>
    <w:rsid w:val="001C27B6"/>
    <w:rsid w:val="001C48A9"/>
    <w:rsid w:val="001D0BB8"/>
    <w:rsid w:val="001D227F"/>
    <w:rsid w:val="001D2A93"/>
    <w:rsid w:val="001D376E"/>
    <w:rsid w:val="001D4BA1"/>
    <w:rsid w:val="001D580A"/>
    <w:rsid w:val="001D5E8C"/>
    <w:rsid w:val="001D68E2"/>
    <w:rsid w:val="001D757F"/>
    <w:rsid w:val="001D7E46"/>
    <w:rsid w:val="001E07D0"/>
    <w:rsid w:val="001E192B"/>
    <w:rsid w:val="001E255C"/>
    <w:rsid w:val="001E2E19"/>
    <w:rsid w:val="001E3350"/>
    <w:rsid w:val="001E3C4D"/>
    <w:rsid w:val="001E3F22"/>
    <w:rsid w:val="001E3F9E"/>
    <w:rsid w:val="001E5C54"/>
    <w:rsid w:val="001E5C7A"/>
    <w:rsid w:val="001E6459"/>
    <w:rsid w:val="001E6518"/>
    <w:rsid w:val="001E777B"/>
    <w:rsid w:val="001F14D1"/>
    <w:rsid w:val="001F1507"/>
    <w:rsid w:val="001F2024"/>
    <w:rsid w:val="001F377B"/>
    <w:rsid w:val="001F38C4"/>
    <w:rsid w:val="001F431D"/>
    <w:rsid w:val="001F43C1"/>
    <w:rsid w:val="001F5AFA"/>
    <w:rsid w:val="00200593"/>
    <w:rsid w:val="00200E24"/>
    <w:rsid w:val="0020174A"/>
    <w:rsid w:val="00201962"/>
    <w:rsid w:val="002035FD"/>
    <w:rsid w:val="00203D64"/>
    <w:rsid w:val="00203F0B"/>
    <w:rsid w:val="002060CE"/>
    <w:rsid w:val="002067F9"/>
    <w:rsid w:val="00206A9F"/>
    <w:rsid w:val="00207464"/>
    <w:rsid w:val="00210BE6"/>
    <w:rsid w:val="0021242F"/>
    <w:rsid w:val="00212B61"/>
    <w:rsid w:val="002142B8"/>
    <w:rsid w:val="00214C33"/>
    <w:rsid w:val="00216317"/>
    <w:rsid w:val="00216F13"/>
    <w:rsid w:val="00221562"/>
    <w:rsid w:val="002218F2"/>
    <w:rsid w:val="00221DE3"/>
    <w:rsid w:val="00222BDC"/>
    <w:rsid w:val="002236AD"/>
    <w:rsid w:val="00223703"/>
    <w:rsid w:val="002242F5"/>
    <w:rsid w:val="00225963"/>
    <w:rsid w:val="00227CDD"/>
    <w:rsid w:val="00227CFA"/>
    <w:rsid w:val="00230030"/>
    <w:rsid w:val="00231D7C"/>
    <w:rsid w:val="00233137"/>
    <w:rsid w:val="002335A5"/>
    <w:rsid w:val="00234762"/>
    <w:rsid w:val="002353DB"/>
    <w:rsid w:val="002354AC"/>
    <w:rsid w:val="002362A8"/>
    <w:rsid w:val="00237154"/>
    <w:rsid w:val="0024141D"/>
    <w:rsid w:val="00242625"/>
    <w:rsid w:val="00243260"/>
    <w:rsid w:val="0024382C"/>
    <w:rsid w:val="00243D79"/>
    <w:rsid w:val="00243D8A"/>
    <w:rsid w:val="00245330"/>
    <w:rsid w:val="002475F8"/>
    <w:rsid w:val="00247DBF"/>
    <w:rsid w:val="002510FF"/>
    <w:rsid w:val="002511C7"/>
    <w:rsid w:val="0025321A"/>
    <w:rsid w:val="00253EEF"/>
    <w:rsid w:val="00254996"/>
    <w:rsid w:val="00254A70"/>
    <w:rsid w:val="00260AE8"/>
    <w:rsid w:val="0026133D"/>
    <w:rsid w:val="00262190"/>
    <w:rsid w:val="002641FF"/>
    <w:rsid w:val="00264E89"/>
    <w:rsid w:val="0026533D"/>
    <w:rsid w:val="002662E1"/>
    <w:rsid w:val="002665FF"/>
    <w:rsid w:val="00272C70"/>
    <w:rsid w:val="00273E52"/>
    <w:rsid w:val="00273E68"/>
    <w:rsid w:val="00274B57"/>
    <w:rsid w:val="00274E12"/>
    <w:rsid w:val="00274FE8"/>
    <w:rsid w:val="00275DAB"/>
    <w:rsid w:val="00277C3C"/>
    <w:rsid w:val="00277E3F"/>
    <w:rsid w:val="002825DF"/>
    <w:rsid w:val="0028697E"/>
    <w:rsid w:val="0029003F"/>
    <w:rsid w:val="002906EE"/>
    <w:rsid w:val="002926BE"/>
    <w:rsid w:val="002947EF"/>
    <w:rsid w:val="00294D0A"/>
    <w:rsid w:val="002A1B94"/>
    <w:rsid w:val="002A2281"/>
    <w:rsid w:val="002A2D51"/>
    <w:rsid w:val="002A5305"/>
    <w:rsid w:val="002A5E6F"/>
    <w:rsid w:val="002A6DA8"/>
    <w:rsid w:val="002A7646"/>
    <w:rsid w:val="002B0152"/>
    <w:rsid w:val="002B0296"/>
    <w:rsid w:val="002B0302"/>
    <w:rsid w:val="002B191B"/>
    <w:rsid w:val="002B245D"/>
    <w:rsid w:val="002B32B0"/>
    <w:rsid w:val="002B3B0E"/>
    <w:rsid w:val="002B4555"/>
    <w:rsid w:val="002B5019"/>
    <w:rsid w:val="002B63E6"/>
    <w:rsid w:val="002C0464"/>
    <w:rsid w:val="002C1202"/>
    <w:rsid w:val="002C142F"/>
    <w:rsid w:val="002C1CC9"/>
    <w:rsid w:val="002C32D7"/>
    <w:rsid w:val="002C3627"/>
    <w:rsid w:val="002C6E53"/>
    <w:rsid w:val="002C730F"/>
    <w:rsid w:val="002D08AD"/>
    <w:rsid w:val="002D099D"/>
    <w:rsid w:val="002D3390"/>
    <w:rsid w:val="002D45C4"/>
    <w:rsid w:val="002D497A"/>
    <w:rsid w:val="002D4A6E"/>
    <w:rsid w:val="002D680A"/>
    <w:rsid w:val="002D775E"/>
    <w:rsid w:val="002D7D65"/>
    <w:rsid w:val="002E0B1D"/>
    <w:rsid w:val="002E102B"/>
    <w:rsid w:val="002E2435"/>
    <w:rsid w:val="002E3677"/>
    <w:rsid w:val="002E4005"/>
    <w:rsid w:val="002E4C32"/>
    <w:rsid w:val="002E4D10"/>
    <w:rsid w:val="002E55AD"/>
    <w:rsid w:val="002E5701"/>
    <w:rsid w:val="002E5B44"/>
    <w:rsid w:val="002E6C79"/>
    <w:rsid w:val="002E7875"/>
    <w:rsid w:val="002F2D8C"/>
    <w:rsid w:val="002F46A9"/>
    <w:rsid w:val="002F5283"/>
    <w:rsid w:val="002F6B8C"/>
    <w:rsid w:val="003000A4"/>
    <w:rsid w:val="00300601"/>
    <w:rsid w:val="00301D71"/>
    <w:rsid w:val="00302263"/>
    <w:rsid w:val="00302DC4"/>
    <w:rsid w:val="00303C2B"/>
    <w:rsid w:val="00304109"/>
    <w:rsid w:val="00306436"/>
    <w:rsid w:val="00306579"/>
    <w:rsid w:val="00306887"/>
    <w:rsid w:val="00306AAF"/>
    <w:rsid w:val="003113C6"/>
    <w:rsid w:val="00312A17"/>
    <w:rsid w:val="0031460E"/>
    <w:rsid w:val="00316663"/>
    <w:rsid w:val="00316797"/>
    <w:rsid w:val="003168E5"/>
    <w:rsid w:val="00316BC4"/>
    <w:rsid w:val="00316C1A"/>
    <w:rsid w:val="003172CB"/>
    <w:rsid w:val="00317A9E"/>
    <w:rsid w:val="00320A03"/>
    <w:rsid w:val="00320C84"/>
    <w:rsid w:val="00321E28"/>
    <w:rsid w:val="003247A3"/>
    <w:rsid w:val="00325486"/>
    <w:rsid w:val="00326843"/>
    <w:rsid w:val="00327026"/>
    <w:rsid w:val="00327416"/>
    <w:rsid w:val="00327939"/>
    <w:rsid w:val="00333BC1"/>
    <w:rsid w:val="00333D74"/>
    <w:rsid w:val="00333F56"/>
    <w:rsid w:val="00336B96"/>
    <w:rsid w:val="00337897"/>
    <w:rsid w:val="0033794C"/>
    <w:rsid w:val="003406F5"/>
    <w:rsid w:val="00341E2C"/>
    <w:rsid w:val="00341ED6"/>
    <w:rsid w:val="00342C33"/>
    <w:rsid w:val="003448DD"/>
    <w:rsid w:val="0034495D"/>
    <w:rsid w:val="00345E35"/>
    <w:rsid w:val="003473EA"/>
    <w:rsid w:val="00347928"/>
    <w:rsid w:val="00351BFF"/>
    <w:rsid w:val="00352E12"/>
    <w:rsid w:val="00353223"/>
    <w:rsid w:val="00355826"/>
    <w:rsid w:val="00355A8F"/>
    <w:rsid w:val="003600B8"/>
    <w:rsid w:val="00360A16"/>
    <w:rsid w:val="00362367"/>
    <w:rsid w:val="003625F1"/>
    <w:rsid w:val="0036288F"/>
    <w:rsid w:val="00363290"/>
    <w:rsid w:val="00363D38"/>
    <w:rsid w:val="00366088"/>
    <w:rsid w:val="00366B0F"/>
    <w:rsid w:val="0037043D"/>
    <w:rsid w:val="0037065B"/>
    <w:rsid w:val="003721E7"/>
    <w:rsid w:val="00372ACE"/>
    <w:rsid w:val="00374794"/>
    <w:rsid w:val="00376F00"/>
    <w:rsid w:val="003774EE"/>
    <w:rsid w:val="0037797A"/>
    <w:rsid w:val="00380E99"/>
    <w:rsid w:val="00381B9F"/>
    <w:rsid w:val="00382A1E"/>
    <w:rsid w:val="00383A1D"/>
    <w:rsid w:val="003846DF"/>
    <w:rsid w:val="003854C6"/>
    <w:rsid w:val="003870F7"/>
    <w:rsid w:val="00387391"/>
    <w:rsid w:val="00387A28"/>
    <w:rsid w:val="00390539"/>
    <w:rsid w:val="0039116B"/>
    <w:rsid w:val="00391B22"/>
    <w:rsid w:val="00391E54"/>
    <w:rsid w:val="00392136"/>
    <w:rsid w:val="003921BD"/>
    <w:rsid w:val="003927B8"/>
    <w:rsid w:val="00392AB4"/>
    <w:rsid w:val="00392D72"/>
    <w:rsid w:val="00393A2C"/>
    <w:rsid w:val="00394666"/>
    <w:rsid w:val="00396436"/>
    <w:rsid w:val="00397F43"/>
    <w:rsid w:val="003A00BF"/>
    <w:rsid w:val="003A0672"/>
    <w:rsid w:val="003A1576"/>
    <w:rsid w:val="003A18F8"/>
    <w:rsid w:val="003A464A"/>
    <w:rsid w:val="003A5443"/>
    <w:rsid w:val="003A6B14"/>
    <w:rsid w:val="003A6B20"/>
    <w:rsid w:val="003B1A08"/>
    <w:rsid w:val="003B3D05"/>
    <w:rsid w:val="003B642E"/>
    <w:rsid w:val="003B77D3"/>
    <w:rsid w:val="003C0107"/>
    <w:rsid w:val="003C1E8C"/>
    <w:rsid w:val="003C1EC1"/>
    <w:rsid w:val="003C2C7C"/>
    <w:rsid w:val="003C3CDE"/>
    <w:rsid w:val="003C45B5"/>
    <w:rsid w:val="003C70EB"/>
    <w:rsid w:val="003C73FA"/>
    <w:rsid w:val="003C7B52"/>
    <w:rsid w:val="003C7BA8"/>
    <w:rsid w:val="003D0ECE"/>
    <w:rsid w:val="003D1AD5"/>
    <w:rsid w:val="003D1E65"/>
    <w:rsid w:val="003D2B77"/>
    <w:rsid w:val="003D363F"/>
    <w:rsid w:val="003D6E55"/>
    <w:rsid w:val="003D6ED2"/>
    <w:rsid w:val="003D7529"/>
    <w:rsid w:val="003D7618"/>
    <w:rsid w:val="003D7FC3"/>
    <w:rsid w:val="003E2228"/>
    <w:rsid w:val="003E31C7"/>
    <w:rsid w:val="003E40AA"/>
    <w:rsid w:val="003E43EF"/>
    <w:rsid w:val="003E58F3"/>
    <w:rsid w:val="003E6477"/>
    <w:rsid w:val="003F0894"/>
    <w:rsid w:val="003F230F"/>
    <w:rsid w:val="003F252D"/>
    <w:rsid w:val="003F29C2"/>
    <w:rsid w:val="003F2F28"/>
    <w:rsid w:val="003F46A9"/>
    <w:rsid w:val="003F5B0B"/>
    <w:rsid w:val="003F7434"/>
    <w:rsid w:val="0040077B"/>
    <w:rsid w:val="00401E05"/>
    <w:rsid w:val="00401EF1"/>
    <w:rsid w:val="004029D5"/>
    <w:rsid w:val="00403363"/>
    <w:rsid w:val="00410024"/>
    <w:rsid w:val="00412B27"/>
    <w:rsid w:val="00412E9E"/>
    <w:rsid w:val="00413735"/>
    <w:rsid w:val="00414E36"/>
    <w:rsid w:val="004161F0"/>
    <w:rsid w:val="00417CE1"/>
    <w:rsid w:val="00420259"/>
    <w:rsid w:val="00421805"/>
    <w:rsid w:val="0042316B"/>
    <w:rsid w:val="00423A90"/>
    <w:rsid w:val="00424552"/>
    <w:rsid w:val="0042480C"/>
    <w:rsid w:val="00424F44"/>
    <w:rsid w:val="00425187"/>
    <w:rsid w:val="0042789A"/>
    <w:rsid w:val="00430E59"/>
    <w:rsid w:val="004318C6"/>
    <w:rsid w:val="004320C6"/>
    <w:rsid w:val="004325DC"/>
    <w:rsid w:val="0043323D"/>
    <w:rsid w:val="004332FF"/>
    <w:rsid w:val="004339F2"/>
    <w:rsid w:val="004342E0"/>
    <w:rsid w:val="004351C1"/>
    <w:rsid w:val="004372EC"/>
    <w:rsid w:val="0044031F"/>
    <w:rsid w:val="00440E40"/>
    <w:rsid w:val="00441CE5"/>
    <w:rsid w:val="00442A41"/>
    <w:rsid w:val="00442BCE"/>
    <w:rsid w:val="0044308D"/>
    <w:rsid w:val="00443897"/>
    <w:rsid w:val="00444B91"/>
    <w:rsid w:val="00445433"/>
    <w:rsid w:val="00446C90"/>
    <w:rsid w:val="00450AE6"/>
    <w:rsid w:val="00453C0E"/>
    <w:rsid w:val="00453E00"/>
    <w:rsid w:val="00456317"/>
    <w:rsid w:val="00460DE9"/>
    <w:rsid w:val="004616C5"/>
    <w:rsid w:val="00462C48"/>
    <w:rsid w:val="00462D46"/>
    <w:rsid w:val="00463997"/>
    <w:rsid w:val="00464B95"/>
    <w:rsid w:val="0047024D"/>
    <w:rsid w:val="00470BCD"/>
    <w:rsid w:val="00471EC6"/>
    <w:rsid w:val="004722D7"/>
    <w:rsid w:val="00473AB5"/>
    <w:rsid w:val="00473D8E"/>
    <w:rsid w:val="004743BD"/>
    <w:rsid w:val="00480535"/>
    <w:rsid w:val="00483EFC"/>
    <w:rsid w:val="00484275"/>
    <w:rsid w:val="0048511E"/>
    <w:rsid w:val="00485185"/>
    <w:rsid w:val="00487486"/>
    <w:rsid w:val="00487ECB"/>
    <w:rsid w:val="004909DE"/>
    <w:rsid w:val="004911DF"/>
    <w:rsid w:val="00494E72"/>
    <w:rsid w:val="00495A20"/>
    <w:rsid w:val="00496A1B"/>
    <w:rsid w:val="004A1040"/>
    <w:rsid w:val="004A1B8C"/>
    <w:rsid w:val="004A2381"/>
    <w:rsid w:val="004A3906"/>
    <w:rsid w:val="004A529D"/>
    <w:rsid w:val="004A6593"/>
    <w:rsid w:val="004A6F0D"/>
    <w:rsid w:val="004A78DB"/>
    <w:rsid w:val="004B045B"/>
    <w:rsid w:val="004B09FA"/>
    <w:rsid w:val="004B0A07"/>
    <w:rsid w:val="004B0B2C"/>
    <w:rsid w:val="004B1291"/>
    <w:rsid w:val="004B1303"/>
    <w:rsid w:val="004B2969"/>
    <w:rsid w:val="004B2F7D"/>
    <w:rsid w:val="004B580E"/>
    <w:rsid w:val="004B585A"/>
    <w:rsid w:val="004B6F56"/>
    <w:rsid w:val="004C03CD"/>
    <w:rsid w:val="004C1544"/>
    <w:rsid w:val="004C1AB4"/>
    <w:rsid w:val="004C32C0"/>
    <w:rsid w:val="004C44FC"/>
    <w:rsid w:val="004C4A32"/>
    <w:rsid w:val="004C632E"/>
    <w:rsid w:val="004C652C"/>
    <w:rsid w:val="004C6B96"/>
    <w:rsid w:val="004C77B9"/>
    <w:rsid w:val="004D0F3D"/>
    <w:rsid w:val="004D17B6"/>
    <w:rsid w:val="004D5F5A"/>
    <w:rsid w:val="004D7245"/>
    <w:rsid w:val="004D7573"/>
    <w:rsid w:val="004E056D"/>
    <w:rsid w:val="004E07A5"/>
    <w:rsid w:val="004E3CAD"/>
    <w:rsid w:val="004E4312"/>
    <w:rsid w:val="004E520D"/>
    <w:rsid w:val="004E6B17"/>
    <w:rsid w:val="004E7A2B"/>
    <w:rsid w:val="004E7FE5"/>
    <w:rsid w:val="004F1C45"/>
    <w:rsid w:val="004F1DF0"/>
    <w:rsid w:val="004F3D36"/>
    <w:rsid w:val="004F40BD"/>
    <w:rsid w:val="004F4358"/>
    <w:rsid w:val="004F4ADF"/>
    <w:rsid w:val="004F512D"/>
    <w:rsid w:val="004F64D0"/>
    <w:rsid w:val="004F73AF"/>
    <w:rsid w:val="005011BD"/>
    <w:rsid w:val="00501DCE"/>
    <w:rsid w:val="00502C4E"/>
    <w:rsid w:val="00502DD0"/>
    <w:rsid w:val="005030FE"/>
    <w:rsid w:val="00503261"/>
    <w:rsid w:val="00503378"/>
    <w:rsid w:val="005051B4"/>
    <w:rsid w:val="00505BEB"/>
    <w:rsid w:val="005060AD"/>
    <w:rsid w:val="005069C2"/>
    <w:rsid w:val="00507A27"/>
    <w:rsid w:val="00510F5E"/>
    <w:rsid w:val="005116DB"/>
    <w:rsid w:val="00512128"/>
    <w:rsid w:val="00512A27"/>
    <w:rsid w:val="00513DDF"/>
    <w:rsid w:val="0051441C"/>
    <w:rsid w:val="00516389"/>
    <w:rsid w:val="0051676F"/>
    <w:rsid w:val="00516DDF"/>
    <w:rsid w:val="0051737E"/>
    <w:rsid w:val="00517DA3"/>
    <w:rsid w:val="0052218A"/>
    <w:rsid w:val="005226D7"/>
    <w:rsid w:val="00522E05"/>
    <w:rsid w:val="005230B1"/>
    <w:rsid w:val="00523654"/>
    <w:rsid w:val="00523A1D"/>
    <w:rsid w:val="005249BB"/>
    <w:rsid w:val="0053170A"/>
    <w:rsid w:val="00532349"/>
    <w:rsid w:val="005324A2"/>
    <w:rsid w:val="005328CA"/>
    <w:rsid w:val="00532990"/>
    <w:rsid w:val="005334A5"/>
    <w:rsid w:val="005342C6"/>
    <w:rsid w:val="00535401"/>
    <w:rsid w:val="00535D26"/>
    <w:rsid w:val="00537025"/>
    <w:rsid w:val="00537F3F"/>
    <w:rsid w:val="00540C3A"/>
    <w:rsid w:val="00542B80"/>
    <w:rsid w:val="00544D07"/>
    <w:rsid w:val="005466BF"/>
    <w:rsid w:val="00546BD1"/>
    <w:rsid w:val="00550FDB"/>
    <w:rsid w:val="00551D62"/>
    <w:rsid w:val="00552F47"/>
    <w:rsid w:val="005625DD"/>
    <w:rsid w:val="00564137"/>
    <w:rsid w:val="00564A1D"/>
    <w:rsid w:val="00571056"/>
    <w:rsid w:val="005711A2"/>
    <w:rsid w:val="0057189B"/>
    <w:rsid w:val="005721A7"/>
    <w:rsid w:val="0057395F"/>
    <w:rsid w:val="00574667"/>
    <w:rsid w:val="0057505A"/>
    <w:rsid w:val="005760DF"/>
    <w:rsid w:val="0057622D"/>
    <w:rsid w:val="00576315"/>
    <w:rsid w:val="0057639E"/>
    <w:rsid w:val="00577817"/>
    <w:rsid w:val="00582A16"/>
    <w:rsid w:val="00582A9E"/>
    <w:rsid w:val="00583258"/>
    <w:rsid w:val="005836FB"/>
    <w:rsid w:val="00584DFB"/>
    <w:rsid w:val="00584F25"/>
    <w:rsid w:val="00584F88"/>
    <w:rsid w:val="00585D91"/>
    <w:rsid w:val="00586705"/>
    <w:rsid w:val="00586884"/>
    <w:rsid w:val="00592A54"/>
    <w:rsid w:val="00593B61"/>
    <w:rsid w:val="00595F8D"/>
    <w:rsid w:val="005A0FEC"/>
    <w:rsid w:val="005A3AE6"/>
    <w:rsid w:val="005A443F"/>
    <w:rsid w:val="005A5BBE"/>
    <w:rsid w:val="005B0213"/>
    <w:rsid w:val="005B2CDA"/>
    <w:rsid w:val="005B2D63"/>
    <w:rsid w:val="005B437C"/>
    <w:rsid w:val="005B68B2"/>
    <w:rsid w:val="005B68C9"/>
    <w:rsid w:val="005B725F"/>
    <w:rsid w:val="005B79C2"/>
    <w:rsid w:val="005C0772"/>
    <w:rsid w:val="005C119B"/>
    <w:rsid w:val="005C1B88"/>
    <w:rsid w:val="005C20E3"/>
    <w:rsid w:val="005C2450"/>
    <w:rsid w:val="005C2FFC"/>
    <w:rsid w:val="005C32A6"/>
    <w:rsid w:val="005C4277"/>
    <w:rsid w:val="005C4DF6"/>
    <w:rsid w:val="005C64BE"/>
    <w:rsid w:val="005C6D03"/>
    <w:rsid w:val="005C6FA0"/>
    <w:rsid w:val="005C724C"/>
    <w:rsid w:val="005D06E1"/>
    <w:rsid w:val="005D0E4F"/>
    <w:rsid w:val="005D1F8C"/>
    <w:rsid w:val="005D2D0C"/>
    <w:rsid w:val="005D33BF"/>
    <w:rsid w:val="005D5087"/>
    <w:rsid w:val="005E3460"/>
    <w:rsid w:val="005E34D3"/>
    <w:rsid w:val="005E407D"/>
    <w:rsid w:val="005E4A21"/>
    <w:rsid w:val="005E62A9"/>
    <w:rsid w:val="005E6514"/>
    <w:rsid w:val="005E6EA9"/>
    <w:rsid w:val="005F0F8B"/>
    <w:rsid w:val="005F57D9"/>
    <w:rsid w:val="005F58DC"/>
    <w:rsid w:val="005F6E7D"/>
    <w:rsid w:val="005F78E9"/>
    <w:rsid w:val="0060121F"/>
    <w:rsid w:val="006042C9"/>
    <w:rsid w:val="0060530E"/>
    <w:rsid w:val="006053B6"/>
    <w:rsid w:val="006070F3"/>
    <w:rsid w:val="00607162"/>
    <w:rsid w:val="006077FA"/>
    <w:rsid w:val="00610561"/>
    <w:rsid w:val="0061100A"/>
    <w:rsid w:val="00612E81"/>
    <w:rsid w:val="00613026"/>
    <w:rsid w:val="0061433E"/>
    <w:rsid w:val="00615150"/>
    <w:rsid w:val="006201CC"/>
    <w:rsid w:val="00621452"/>
    <w:rsid w:val="00623005"/>
    <w:rsid w:val="006254BD"/>
    <w:rsid w:val="00627976"/>
    <w:rsid w:val="00631FFD"/>
    <w:rsid w:val="00632A06"/>
    <w:rsid w:val="00632E68"/>
    <w:rsid w:val="006334A8"/>
    <w:rsid w:val="0063389C"/>
    <w:rsid w:val="00634805"/>
    <w:rsid w:val="00635958"/>
    <w:rsid w:val="00635B53"/>
    <w:rsid w:val="0064062F"/>
    <w:rsid w:val="00642879"/>
    <w:rsid w:val="00643EE8"/>
    <w:rsid w:val="00644655"/>
    <w:rsid w:val="00646A8C"/>
    <w:rsid w:val="006479A6"/>
    <w:rsid w:val="00650E3E"/>
    <w:rsid w:val="00650F65"/>
    <w:rsid w:val="0065415E"/>
    <w:rsid w:val="00655166"/>
    <w:rsid w:val="006557D8"/>
    <w:rsid w:val="006607DA"/>
    <w:rsid w:val="00662C0E"/>
    <w:rsid w:val="00664636"/>
    <w:rsid w:val="00664C8E"/>
    <w:rsid w:val="0066591B"/>
    <w:rsid w:val="00666076"/>
    <w:rsid w:val="006678DA"/>
    <w:rsid w:val="0067145B"/>
    <w:rsid w:val="00671AAB"/>
    <w:rsid w:val="00671C1E"/>
    <w:rsid w:val="006720B4"/>
    <w:rsid w:val="00673010"/>
    <w:rsid w:val="006739EB"/>
    <w:rsid w:val="00675DC9"/>
    <w:rsid w:val="0067670B"/>
    <w:rsid w:val="0067767F"/>
    <w:rsid w:val="00680149"/>
    <w:rsid w:val="00681158"/>
    <w:rsid w:val="0068351E"/>
    <w:rsid w:val="0068362D"/>
    <w:rsid w:val="00683A8D"/>
    <w:rsid w:val="006840AC"/>
    <w:rsid w:val="00685277"/>
    <w:rsid w:val="00687AA8"/>
    <w:rsid w:val="0069016F"/>
    <w:rsid w:val="00690A4C"/>
    <w:rsid w:val="00690E2E"/>
    <w:rsid w:val="00691A7B"/>
    <w:rsid w:val="00693DE7"/>
    <w:rsid w:val="00694E36"/>
    <w:rsid w:val="0069559A"/>
    <w:rsid w:val="006958B7"/>
    <w:rsid w:val="006A08CD"/>
    <w:rsid w:val="006A21C1"/>
    <w:rsid w:val="006A2358"/>
    <w:rsid w:val="006A3F03"/>
    <w:rsid w:val="006A502B"/>
    <w:rsid w:val="006A5B9B"/>
    <w:rsid w:val="006A5C8D"/>
    <w:rsid w:val="006A5E83"/>
    <w:rsid w:val="006A60D9"/>
    <w:rsid w:val="006A6BF7"/>
    <w:rsid w:val="006B0908"/>
    <w:rsid w:val="006B2966"/>
    <w:rsid w:val="006B5431"/>
    <w:rsid w:val="006B6D57"/>
    <w:rsid w:val="006B6DEA"/>
    <w:rsid w:val="006C045F"/>
    <w:rsid w:val="006C169F"/>
    <w:rsid w:val="006C3B23"/>
    <w:rsid w:val="006C417B"/>
    <w:rsid w:val="006C4D4A"/>
    <w:rsid w:val="006C4EF7"/>
    <w:rsid w:val="006C5231"/>
    <w:rsid w:val="006C56AE"/>
    <w:rsid w:val="006C5A21"/>
    <w:rsid w:val="006C657F"/>
    <w:rsid w:val="006C68C7"/>
    <w:rsid w:val="006D14B9"/>
    <w:rsid w:val="006D272F"/>
    <w:rsid w:val="006D2784"/>
    <w:rsid w:val="006D3148"/>
    <w:rsid w:val="006D4159"/>
    <w:rsid w:val="006D65CB"/>
    <w:rsid w:val="006E2992"/>
    <w:rsid w:val="006F0921"/>
    <w:rsid w:val="006F0BFE"/>
    <w:rsid w:val="006F21A8"/>
    <w:rsid w:val="006F2525"/>
    <w:rsid w:val="006F4B30"/>
    <w:rsid w:val="006F50AF"/>
    <w:rsid w:val="006F57A3"/>
    <w:rsid w:val="006F5F8E"/>
    <w:rsid w:val="006F6F25"/>
    <w:rsid w:val="006F7239"/>
    <w:rsid w:val="006F7B56"/>
    <w:rsid w:val="007002F2"/>
    <w:rsid w:val="007003B3"/>
    <w:rsid w:val="00700550"/>
    <w:rsid w:val="007006B8"/>
    <w:rsid w:val="007031C1"/>
    <w:rsid w:val="00703421"/>
    <w:rsid w:val="00703BD1"/>
    <w:rsid w:val="00705B65"/>
    <w:rsid w:val="00705E57"/>
    <w:rsid w:val="0071063D"/>
    <w:rsid w:val="00710FF3"/>
    <w:rsid w:val="007146A1"/>
    <w:rsid w:val="00715FAF"/>
    <w:rsid w:val="00716093"/>
    <w:rsid w:val="00716D33"/>
    <w:rsid w:val="00717008"/>
    <w:rsid w:val="0071765D"/>
    <w:rsid w:val="00721A8D"/>
    <w:rsid w:val="007240BF"/>
    <w:rsid w:val="00724A66"/>
    <w:rsid w:val="0072610F"/>
    <w:rsid w:val="007276FE"/>
    <w:rsid w:val="00731325"/>
    <w:rsid w:val="007323AE"/>
    <w:rsid w:val="00733388"/>
    <w:rsid w:val="0073489C"/>
    <w:rsid w:val="00737AD2"/>
    <w:rsid w:val="00737D9B"/>
    <w:rsid w:val="00740627"/>
    <w:rsid w:val="00742964"/>
    <w:rsid w:val="00745344"/>
    <w:rsid w:val="007455E9"/>
    <w:rsid w:val="00745A4F"/>
    <w:rsid w:val="00745CFC"/>
    <w:rsid w:val="00746EA9"/>
    <w:rsid w:val="007477AE"/>
    <w:rsid w:val="007508F7"/>
    <w:rsid w:val="00750A76"/>
    <w:rsid w:val="007531EB"/>
    <w:rsid w:val="00753A74"/>
    <w:rsid w:val="007540F1"/>
    <w:rsid w:val="00754D00"/>
    <w:rsid w:val="00755172"/>
    <w:rsid w:val="0075579A"/>
    <w:rsid w:val="007557CA"/>
    <w:rsid w:val="00756550"/>
    <w:rsid w:val="00760D37"/>
    <w:rsid w:val="00760EA2"/>
    <w:rsid w:val="00761B88"/>
    <w:rsid w:val="0076233B"/>
    <w:rsid w:val="00762C75"/>
    <w:rsid w:val="00762DBA"/>
    <w:rsid w:val="00762F6E"/>
    <w:rsid w:val="007640EA"/>
    <w:rsid w:val="00764BAC"/>
    <w:rsid w:val="00764DA2"/>
    <w:rsid w:val="007654F2"/>
    <w:rsid w:val="00766B45"/>
    <w:rsid w:val="007708EF"/>
    <w:rsid w:val="007725BD"/>
    <w:rsid w:val="00772927"/>
    <w:rsid w:val="007735DA"/>
    <w:rsid w:val="00773CB8"/>
    <w:rsid w:val="007754CA"/>
    <w:rsid w:val="00775B78"/>
    <w:rsid w:val="00776B28"/>
    <w:rsid w:val="00781A4D"/>
    <w:rsid w:val="0078466C"/>
    <w:rsid w:val="00785A83"/>
    <w:rsid w:val="00786457"/>
    <w:rsid w:val="0078708D"/>
    <w:rsid w:val="007871A3"/>
    <w:rsid w:val="00787455"/>
    <w:rsid w:val="0079139F"/>
    <w:rsid w:val="0079166F"/>
    <w:rsid w:val="00791E12"/>
    <w:rsid w:val="00791ED2"/>
    <w:rsid w:val="00791F43"/>
    <w:rsid w:val="00792155"/>
    <w:rsid w:val="00792F6D"/>
    <w:rsid w:val="00794648"/>
    <w:rsid w:val="007956C9"/>
    <w:rsid w:val="00795DDB"/>
    <w:rsid w:val="00795E35"/>
    <w:rsid w:val="007A0FD7"/>
    <w:rsid w:val="007A36BA"/>
    <w:rsid w:val="007A36ED"/>
    <w:rsid w:val="007A53C3"/>
    <w:rsid w:val="007A68BF"/>
    <w:rsid w:val="007A6ED9"/>
    <w:rsid w:val="007B25D9"/>
    <w:rsid w:val="007B2F64"/>
    <w:rsid w:val="007B537D"/>
    <w:rsid w:val="007B549B"/>
    <w:rsid w:val="007B5936"/>
    <w:rsid w:val="007B6405"/>
    <w:rsid w:val="007B6A5A"/>
    <w:rsid w:val="007B6C1B"/>
    <w:rsid w:val="007B7E3B"/>
    <w:rsid w:val="007C229E"/>
    <w:rsid w:val="007C2ADC"/>
    <w:rsid w:val="007C4A43"/>
    <w:rsid w:val="007C7628"/>
    <w:rsid w:val="007C78FD"/>
    <w:rsid w:val="007D1906"/>
    <w:rsid w:val="007D28C3"/>
    <w:rsid w:val="007D2F1D"/>
    <w:rsid w:val="007D675E"/>
    <w:rsid w:val="007D7792"/>
    <w:rsid w:val="007D7840"/>
    <w:rsid w:val="007E02D3"/>
    <w:rsid w:val="007E071E"/>
    <w:rsid w:val="007E0AE5"/>
    <w:rsid w:val="007E0B31"/>
    <w:rsid w:val="007E1DD4"/>
    <w:rsid w:val="007E2599"/>
    <w:rsid w:val="007E38EF"/>
    <w:rsid w:val="007E61E2"/>
    <w:rsid w:val="007E6318"/>
    <w:rsid w:val="007E6D43"/>
    <w:rsid w:val="007E74BD"/>
    <w:rsid w:val="007E77C9"/>
    <w:rsid w:val="007E77E6"/>
    <w:rsid w:val="007F119D"/>
    <w:rsid w:val="007F154B"/>
    <w:rsid w:val="007F1DFE"/>
    <w:rsid w:val="007F1FA1"/>
    <w:rsid w:val="007F2219"/>
    <w:rsid w:val="007F3AA4"/>
    <w:rsid w:val="007F5638"/>
    <w:rsid w:val="007F5AF4"/>
    <w:rsid w:val="007F68E5"/>
    <w:rsid w:val="007F7C49"/>
    <w:rsid w:val="008006DB"/>
    <w:rsid w:val="008010D5"/>
    <w:rsid w:val="00802165"/>
    <w:rsid w:val="00802571"/>
    <w:rsid w:val="00803051"/>
    <w:rsid w:val="0080312F"/>
    <w:rsid w:val="00803955"/>
    <w:rsid w:val="0080459B"/>
    <w:rsid w:val="008054F4"/>
    <w:rsid w:val="00805665"/>
    <w:rsid w:val="00805D97"/>
    <w:rsid w:val="008066F4"/>
    <w:rsid w:val="00806E9C"/>
    <w:rsid w:val="0080757C"/>
    <w:rsid w:val="0080764B"/>
    <w:rsid w:val="00807A1E"/>
    <w:rsid w:val="00807CFB"/>
    <w:rsid w:val="00811825"/>
    <w:rsid w:val="0081264E"/>
    <w:rsid w:val="00812F14"/>
    <w:rsid w:val="00813AC0"/>
    <w:rsid w:val="008166DC"/>
    <w:rsid w:val="008167AE"/>
    <w:rsid w:val="00816AE8"/>
    <w:rsid w:val="008171E9"/>
    <w:rsid w:val="00817CBF"/>
    <w:rsid w:val="00820AC6"/>
    <w:rsid w:val="00820E7F"/>
    <w:rsid w:val="008212CB"/>
    <w:rsid w:val="00821FEB"/>
    <w:rsid w:val="0082234C"/>
    <w:rsid w:val="00822E0A"/>
    <w:rsid w:val="0082391D"/>
    <w:rsid w:val="008254F8"/>
    <w:rsid w:val="00825830"/>
    <w:rsid w:val="0082632E"/>
    <w:rsid w:val="00826A18"/>
    <w:rsid w:val="00827788"/>
    <w:rsid w:val="00827D48"/>
    <w:rsid w:val="00830768"/>
    <w:rsid w:val="008308DB"/>
    <w:rsid w:val="00830921"/>
    <w:rsid w:val="0083126F"/>
    <w:rsid w:val="00831321"/>
    <w:rsid w:val="00834884"/>
    <w:rsid w:val="00834EFD"/>
    <w:rsid w:val="00835722"/>
    <w:rsid w:val="00835EAC"/>
    <w:rsid w:val="008370C7"/>
    <w:rsid w:val="0084066A"/>
    <w:rsid w:val="00841327"/>
    <w:rsid w:val="00842219"/>
    <w:rsid w:val="008450DA"/>
    <w:rsid w:val="00845BD2"/>
    <w:rsid w:val="00847F4F"/>
    <w:rsid w:val="00850272"/>
    <w:rsid w:val="00852F78"/>
    <w:rsid w:val="00860658"/>
    <w:rsid w:val="0086198C"/>
    <w:rsid w:val="00862098"/>
    <w:rsid w:val="00862A8F"/>
    <w:rsid w:val="00862E42"/>
    <w:rsid w:val="008631C1"/>
    <w:rsid w:val="00865244"/>
    <w:rsid w:val="00865A94"/>
    <w:rsid w:val="00865ADF"/>
    <w:rsid w:val="0087417E"/>
    <w:rsid w:val="00874268"/>
    <w:rsid w:val="0087454F"/>
    <w:rsid w:val="0087495B"/>
    <w:rsid w:val="00874F37"/>
    <w:rsid w:val="00875477"/>
    <w:rsid w:val="00875C87"/>
    <w:rsid w:val="0087630F"/>
    <w:rsid w:val="00876983"/>
    <w:rsid w:val="00876E1A"/>
    <w:rsid w:val="008803D9"/>
    <w:rsid w:val="0088165A"/>
    <w:rsid w:val="00881671"/>
    <w:rsid w:val="008840D5"/>
    <w:rsid w:val="0088729E"/>
    <w:rsid w:val="008873B6"/>
    <w:rsid w:val="008873C6"/>
    <w:rsid w:val="00887F08"/>
    <w:rsid w:val="0089100D"/>
    <w:rsid w:val="00893212"/>
    <w:rsid w:val="008938F9"/>
    <w:rsid w:val="0089459A"/>
    <w:rsid w:val="00894767"/>
    <w:rsid w:val="0089771B"/>
    <w:rsid w:val="00897BA2"/>
    <w:rsid w:val="008A07FF"/>
    <w:rsid w:val="008A1D07"/>
    <w:rsid w:val="008A2CDC"/>
    <w:rsid w:val="008A3746"/>
    <w:rsid w:val="008A4A36"/>
    <w:rsid w:val="008A66CC"/>
    <w:rsid w:val="008B06AB"/>
    <w:rsid w:val="008B09E4"/>
    <w:rsid w:val="008B1135"/>
    <w:rsid w:val="008B1CD4"/>
    <w:rsid w:val="008B2356"/>
    <w:rsid w:val="008B449A"/>
    <w:rsid w:val="008B45B8"/>
    <w:rsid w:val="008B46F2"/>
    <w:rsid w:val="008B53AB"/>
    <w:rsid w:val="008B629F"/>
    <w:rsid w:val="008B65C2"/>
    <w:rsid w:val="008B7BBE"/>
    <w:rsid w:val="008C0003"/>
    <w:rsid w:val="008C6C40"/>
    <w:rsid w:val="008C7269"/>
    <w:rsid w:val="008C73BC"/>
    <w:rsid w:val="008C7C46"/>
    <w:rsid w:val="008D177D"/>
    <w:rsid w:val="008D1AB4"/>
    <w:rsid w:val="008D2F83"/>
    <w:rsid w:val="008D4CEF"/>
    <w:rsid w:val="008D5BEE"/>
    <w:rsid w:val="008E0C16"/>
    <w:rsid w:val="008E1915"/>
    <w:rsid w:val="008E2916"/>
    <w:rsid w:val="008E2DFD"/>
    <w:rsid w:val="008E41A4"/>
    <w:rsid w:val="008E4ACA"/>
    <w:rsid w:val="008E4BC8"/>
    <w:rsid w:val="008E58FE"/>
    <w:rsid w:val="008E6317"/>
    <w:rsid w:val="008F1F3E"/>
    <w:rsid w:val="008F2523"/>
    <w:rsid w:val="008F5ECD"/>
    <w:rsid w:val="00901962"/>
    <w:rsid w:val="00901BEC"/>
    <w:rsid w:val="00902D1A"/>
    <w:rsid w:val="00904F96"/>
    <w:rsid w:val="009061A0"/>
    <w:rsid w:val="00907E5B"/>
    <w:rsid w:val="00907FF7"/>
    <w:rsid w:val="00911817"/>
    <w:rsid w:val="00913E28"/>
    <w:rsid w:val="00914CF3"/>
    <w:rsid w:val="00916A01"/>
    <w:rsid w:val="00916DDD"/>
    <w:rsid w:val="00917915"/>
    <w:rsid w:val="00923ECD"/>
    <w:rsid w:val="0092498A"/>
    <w:rsid w:val="00927866"/>
    <w:rsid w:val="00927BC2"/>
    <w:rsid w:val="0093010B"/>
    <w:rsid w:val="009313F1"/>
    <w:rsid w:val="00931DAC"/>
    <w:rsid w:val="00931E34"/>
    <w:rsid w:val="00931ECC"/>
    <w:rsid w:val="0093269A"/>
    <w:rsid w:val="00932A98"/>
    <w:rsid w:val="00932B26"/>
    <w:rsid w:val="00932FAC"/>
    <w:rsid w:val="00933E8D"/>
    <w:rsid w:val="0093437F"/>
    <w:rsid w:val="00935139"/>
    <w:rsid w:val="009356FB"/>
    <w:rsid w:val="009358EB"/>
    <w:rsid w:val="00936C4A"/>
    <w:rsid w:val="00940E1D"/>
    <w:rsid w:val="00941876"/>
    <w:rsid w:val="00941A4E"/>
    <w:rsid w:val="0094357E"/>
    <w:rsid w:val="00943BB7"/>
    <w:rsid w:val="00943D68"/>
    <w:rsid w:val="00945964"/>
    <w:rsid w:val="00946F2C"/>
    <w:rsid w:val="00950FBF"/>
    <w:rsid w:val="009511FE"/>
    <w:rsid w:val="00953EEC"/>
    <w:rsid w:val="00955275"/>
    <w:rsid w:val="00955C61"/>
    <w:rsid w:val="00957999"/>
    <w:rsid w:val="0096443C"/>
    <w:rsid w:val="009646AD"/>
    <w:rsid w:val="00965250"/>
    <w:rsid w:val="00965E71"/>
    <w:rsid w:val="0096671B"/>
    <w:rsid w:val="00967476"/>
    <w:rsid w:val="009678E4"/>
    <w:rsid w:val="00967A04"/>
    <w:rsid w:val="00967B5F"/>
    <w:rsid w:val="0097017C"/>
    <w:rsid w:val="0097314F"/>
    <w:rsid w:val="0097382F"/>
    <w:rsid w:val="009744C8"/>
    <w:rsid w:val="0097582C"/>
    <w:rsid w:val="009809AD"/>
    <w:rsid w:val="00982D04"/>
    <w:rsid w:val="00983ECC"/>
    <w:rsid w:val="0098474F"/>
    <w:rsid w:val="00984884"/>
    <w:rsid w:val="0098680A"/>
    <w:rsid w:val="009873E3"/>
    <w:rsid w:val="00987C19"/>
    <w:rsid w:val="00990BA3"/>
    <w:rsid w:val="0099115E"/>
    <w:rsid w:val="00991F03"/>
    <w:rsid w:val="009934F6"/>
    <w:rsid w:val="0099355C"/>
    <w:rsid w:val="00993B79"/>
    <w:rsid w:val="0099521A"/>
    <w:rsid w:val="00995501"/>
    <w:rsid w:val="0099613B"/>
    <w:rsid w:val="009A0FC7"/>
    <w:rsid w:val="009A4964"/>
    <w:rsid w:val="009A551F"/>
    <w:rsid w:val="009A5925"/>
    <w:rsid w:val="009A7AAE"/>
    <w:rsid w:val="009B143A"/>
    <w:rsid w:val="009B1AA8"/>
    <w:rsid w:val="009B3B1D"/>
    <w:rsid w:val="009B415F"/>
    <w:rsid w:val="009B4737"/>
    <w:rsid w:val="009B5CCC"/>
    <w:rsid w:val="009B68A9"/>
    <w:rsid w:val="009C00B0"/>
    <w:rsid w:val="009C4870"/>
    <w:rsid w:val="009C4EA3"/>
    <w:rsid w:val="009C7C6E"/>
    <w:rsid w:val="009D007C"/>
    <w:rsid w:val="009D0E56"/>
    <w:rsid w:val="009D1056"/>
    <w:rsid w:val="009D1708"/>
    <w:rsid w:val="009D1890"/>
    <w:rsid w:val="009D1DFC"/>
    <w:rsid w:val="009D1FE9"/>
    <w:rsid w:val="009D288C"/>
    <w:rsid w:val="009D36E7"/>
    <w:rsid w:val="009D42C3"/>
    <w:rsid w:val="009D4615"/>
    <w:rsid w:val="009D47A6"/>
    <w:rsid w:val="009D51EC"/>
    <w:rsid w:val="009D7375"/>
    <w:rsid w:val="009E08DF"/>
    <w:rsid w:val="009E0B39"/>
    <w:rsid w:val="009E0D93"/>
    <w:rsid w:val="009E185B"/>
    <w:rsid w:val="009E2779"/>
    <w:rsid w:val="009E3314"/>
    <w:rsid w:val="009E3386"/>
    <w:rsid w:val="009E367C"/>
    <w:rsid w:val="009E4BA3"/>
    <w:rsid w:val="009E5960"/>
    <w:rsid w:val="009E6157"/>
    <w:rsid w:val="009E7F1A"/>
    <w:rsid w:val="009F013F"/>
    <w:rsid w:val="009F11EF"/>
    <w:rsid w:val="009F1333"/>
    <w:rsid w:val="009F2283"/>
    <w:rsid w:val="009F29FB"/>
    <w:rsid w:val="009F46BE"/>
    <w:rsid w:val="009F55AD"/>
    <w:rsid w:val="009F5A06"/>
    <w:rsid w:val="00A00C41"/>
    <w:rsid w:val="00A0305C"/>
    <w:rsid w:val="00A04AFE"/>
    <w:rsid w:val="00A0568C"/>
    <w:rsid w:val="00A06140"/>
    <w:rsid w:val="00A0616A"/>
    <w:rsid w:val="00A06C17"/>
    <w:rsid w:val="00A070F8"/>
    <w:rsid w:val="00A071B5"/>
    <w:rsid w:val="00A11946"/>
    <w:rsid w:val="00A12032"/>
    <w:rsid w:val="00A13D11"/>
    <w:rsid w:val="00A14E2B"/>
    <w:rsid w:val="00A14FC5"/>
    <w:rsid w:val="00A1616C"/>
    <w:rsid w:val="00A20702"/>
    <w:rsid w:val="00A2149D"/>
    <w:rsid w:val="00A21F69"/>
    <w:rsid w:val="00A24C6C"/>
    <w:rsid w:val="00A254A7"/>
    <w:rsid w:val="00A25BB0"/>
    <w:rsid w:val="00A265DE"/>
    <w:rsid w:val="00A30A34"/>
    <w:rsid w:val="00A31B41"/>
    <w:rsid w:val="00A31B7E"/>
    <w:rsid w:val="00A31ED9"/>
    <w:rsid w:val="00A3211E"/>
    <w:rsid w:val="00A321F4"/>
    <w:rsid w:val="00A3544C"/>
    <w:rsid w:val="00A35454"/>
    <w:rsid w:val="00A35498"/>
    <w:rsid w:val="00A358EC"/>
    <w:rsid w:val="00A35E3B"/>
    <w:rsid w:val="00A361E5"/>
    <w:rsid w:val="00A36833"/>
    <w:rsid w:val="00A415D4"/>
    <w:rsid w:val="00A42C57"/>
    <w:rsid w:val="00A44642"/>
    <w:rsid w:val="00A502EA"/>
    <w:rsid w:val="00A504C8"/>
    <w:rsid w:val="00A509E9"/>
    <w:rsid w:val="00A53A03"/>
    <w:rsid w:val="00A5418E"/>
    <w:rsid w:val="00A54484"/>
    <w:rsid w:val="00A550C3"/>
    <w:rsid w:val="00A6044C"/>
    <w:rsid w:val="00A61C60"/>
    <w:rsid w:val="00A62BB2"/>
    <w:rsid w:val="00A63EE9"/>
    <w:rsid w:val="00A678E7"/>
    <w:rsid w:val="00A70311"/>
    <w:rsid w:val="00A70F7F"/>
    <w:rsid w:val="00A72623"/>
    <w:rsid w:val="00A72997"/>
    <w:rsid w:val="00A72ACD"/>
    <w:rsid w:val="00A733EA"/>
    <w:rsid w:val="00A7751D"/>
    <w:rsid w:val="00A77D2B"/>
    <w:rsid w:val="00A8089D"/>
    <w:rsid w:val="00A80EBD"/>
    <w:rsid w:val="00A818D2"/>
    <w:rsid w:val="00A8193E"/>
    <w:rsid w:val="00A83DB8"/>
    <w:rsid w:val="00A84ADB"/>
    <w:rsid w:val="00A861C4"/>
    <w:rsid w:val="00A8672F"/>
    <w:rsid w:val="00A87826"/>
    <w:rsid w:val="00A927A9"/>
    <w:rsid w:val="00A97193"/>
    <w:rsid w:val="00A978C8"/>
    <w:rsid w:val="00AA1379"/>
    <w:rsid w:val="00AA259D"/>
    <w:rsid w:val="00AA31EC"/>
    <w:rsid w:val="00AA3EEE"/>
    <w:rsid w:val="00AA4108"/>
    <w:rsid w:val="00AA45C9"/>
    <w:rsid w:val="00AA5601"/>
    <w:rsid w:val="00AA64E2"/>
    <w:rsid w:val="00AA7697"/>
    <w:rsid w:val="00AB27DD"/>
    <w:rsid w:val="00AB4225"/>
    <w:rsid w:val="00AB614E"/>
    <w:rsid w:val="00AB73F0"/>
    <w:rsid w:val="00AB74EE"/>
    <w:rsid w:val="00AB7C03"/>
    <w:rsid w:val="00AC0B68"/>
    <w:rsid w:val="00AC213F"/>
    <w:rsid w:val="00AC3AB9"/>
    <w:rsid w:val="00AC6FB7"/>
    <w:rsid w:val="00AC7841"/>
    <w:rsid w:val="00AD1CC8"/>
    <w:rsid w:val="00AD2AB4"/>
    <w:rsid w:val="00AD2ACD"/>
    <w:rsid w:val="00AD5523"/>
    <w:rsid w:val="00AD65DE"/>
    <w:rsid w:val="00AD69D1"/>
    <w:rsid w:val="00AD708A"/>
    <w:rsid w:val="00AD7EE2"/>
    <w:rsid w:val="00AE010D"/>
    <w:rsid w:val="00AE0325"/>
    <w:rsid w:val="00AE104B"/>
    <w:rsid w:val="00AE31FF"/>
    <w:rsid w:val="00AE454C"/>
    <w:rsid w:val="00AE504F"/>
    <w:rsid w:val="00AE59F8"/>
    <w:rsid w:val="00AE5F2C"/>
    <w:rsid w:val="00AE6155"/>
    <w:rsid w:val="00AE69B6"/>
    <w:rsid w:val="00AE7BC0"/>
    <w:rsid w:val="00AE7CCF"/>
    <w:rsid w:val="00AE7FBE"/>
    <w:rsid w:val="00AF3627"/>
    <w:rsid w:val="00AF427C"/>
    <w:rsid w:val="00AF5639"/>
    <w:rsid w:val="00AF6413"/>
    <w:rsid w:val="00AF6F09"/>
    <w:rsid w:val="00AF77FF"/>
    <w:rsid w:val="00B007B9"/>
    <w:rsid w:val="00B014DA"/>
    <w:rsid w:val="00B019E1"/>
    <w:rsid w:val="00B01C3E"/>
    <w:rsid w:val="00B01CC5"/>
    <w:rsid w:val="00B03410"/>
    <w:rsid w:val="00B0421B"/>
    <w:rsid w:val="00B043BC"/>
    <w:rsid w:val="00B0568F"/>
    <w:rsid w:val="00B0589E"/>
    <w:rsid w:val="00B05F15"/>
    <w:rsid w:val="00B07DD0"/>
    <w:rsid w:val="00B1039F"/>
    <w:rsid w:val="00B1185A"/>
    <w:rsid w:val="00B12F3A"/>
    <w:rsid w:val="00B13174"/>
    <w:rsid w:val="00B156F3"/>
    <w:rsid w:val="00B1589B"/>
    <w:rsid w:val="00B165B5"/>
    <w:rsid w:val="00B17954"/>
    <w:rsid w:val="00B202E3"/>
    <w:rsid w:val="00B206DE"/>
    <w:rsid w:val="00B20AC0"/>
    <w:rsid w:val="00B20B12"/>
    <w:rsid w:val="00B20BBD"/>
    <w:rsid w:val="00B22F75"/>
    <w:rsid w:val="00B23D37"/>
    <w:rsid w:val="00B24D5F"/>
    <w:rsid w:val="00B2521B"/>
    <w:rsid w:val="00B25A30"/>
    <w:rsid w:val="00B265E1"/>
    <w:rsid w:val="00B26817"/>
    <w:rsid w:val="00B27176"/>
    <w:rsid w:val="00B27C81"/>
    <w:rsid w:val="00B30395"/>
    <w:rsid w:val="00B320B7"/>
    <w:rsid w:val="00B326C9"/>
    <w:rsid w:val="00B35AFA"/>
    <w:rsid w:val="00B402FE"/>
    <w:rsid w:val="00B4121E"/>
    <w:rsid w:val="00B4122C"/>
    <w:rsid w:val="00B417F8"/>
    <w:rsid w:val="00B43630"/>
    <w:rsid w:val="00B43A5F"/>
    <w:rsid w:val="00B449D5"/>
    <w:rsid w:val="00B5137F"/>
    <w:rsid w:val="00B518C8"/>
    <w:rsid w:val="00B520FB"/>
    <w:rsid w:val="00B53509"/>
    <w:rsid w:val="00B53B86"/>
    <w:rsid w:val="00B53F5E"/>
    <w:rsid w:val="00B546B1"/>
    <w:rsid w:val="00B60743"/>
    <w:rsid w:val="00B6366C"/>
    <w:rsid w:val="00B645FA"/>
    <w:rsid w:val="00B64B06"/>
    <w:rsid w:val="00B654B1"/>
    <w:rsid w:val="00B661FB"/>
    <w:rsid w:val="00B67357"/>
    <w:rsid w:val="00B71636"/>
    <w:rsid w:val="00B71FB4"/>
    <w:rsid w:val="00B75AF3"/>
    <w:rsid w:val="00B765FB"/>
    <w:rsid w:val="00B77ABB"/>
    <w:rsid w:val="00B81F4E"/>
    <w:rsid w:val="00B840D6"/>
    <w:rsid w:val="00B8555A"/>
    <w:rsid w:val="00B86158"/>
    <w:rsid w:val="00B87646"/>
    <w:rsid w:val="00B91721"/>
    <w:rsid w:val="00B927C6"/>
    <w:rsid w:val="00B928E5"/>
    <w:rsid w:val="00B942AA"/>
    <w:rsid w:val="00B95495"/>
    <w:rsid w:val="00B9558F"/>
    <w:rsid w:val="00B96086"/>
    <w:rsid w:val="00B96F1E"/>
    <w:rsid w:val="00BA0D71"/>
    <w:rsid w:val="00BA0DB4"/>
    <w:rsid w:val="00BA26FA"/>
    <w:rsid w:val="00BA2D29"/>
    <w:rsid w:val="00BA4344"/>
    <w:rsid w:val="00BA6C5B"/>
    <w:rsid w:val="00BA7BAE"/>
    <w:rsid w:val="00BA7EE4"/>
    <w:rsid w:val="00BB3C86"/>
    <w:rsid w:val="00BB45B0"/>
    <w:rsid w:val="00BB6540"/>
    <w:rsid w:val="00BB795C"/>
    <w:rsid w:val="00BB7BC1"/>
    <w:rsid w:val="00BB7D02"/>
    <w:rsid w:val="00BC0A6C"/>
    <w:rsid w:val="00BC1CEA"/>
    <w:rsid w:val="00BC445E"/>
    <w:rsid w:val="00BC4849"/>
    <w:rsid w:val="00BC4860"/>
    <w:rsid w:val="00BD02F4"/>
    <w:rsid w:val="00BD0ACE"/>
    <w:rsid w:val="00BD14FE"/>
    <w:rsid w:val="00BD45F3"/>
    <w:rsid w:val="00BD4BCF"/>
    <w:rsid w:val="00BD4F8A"/>
    <w:rsid w:val="00BD59AB"/>
    <w:rsid w:val="00BD5BF8"/>
    <w:rsid w:val="00BD63FE"/>
    <w:rsid w:val="00BD6848"/>
    <w:rsid w:val="00BD77BF"/>
    <w:rsid w:val="00BE1747"/>
    <w:rsid w:val="00BE24EA"/>
    <w:rsid w:val="00BE2ECF"/>
    <w:rsid w:val="00BE3373"/>
    <w:rsid w:val="00BE3832"/>
    <w:rsid w:val="00BE3C5B"/>
    <w:rsid w:val="00BE4EA7"/>
    <w:rsid w:val="00BF0063"/>
    <w:rsid w:val="00BF061A"/>
    <w:rsid w:val="00BF086D"/>
    <w:rsid w:val="00BF0893"/>
    <w:rsid w:val="00BF08CD"/>
    <w:rsid w:val="00BF16AD"/>
    <w:rsid w:val="00BF2C14"/>
    <w:rsid w:val="00BF3168"/>
    <w:rsid w:val="00BF3AD7"/>
    <w:rsid w:val="00BF3B6F"/>
    <w:rsid w:val="00BF4072"/>
    <w:rsid w:val="00BF40B1"/>
    <w:rsid w:val="00BF43DD"/>
    <w:rsid w:val="00BF5C30"/>
    <w:rsid w:val="00C0030D"/>
    <w:rsid w:val="00C01268"/>
    <w:rsid w:val="00C01D78"/>
    <w:rsid w:val="00C05471"/>
    <w:rsid w:val="00C05BF3"/>
    <w:rsid w:val="00C05C36"/>
    <w:rsid w:val="00C06241"/>
    <w:rsid w:val="00C0718E"/>
    <w:rsid w:val="00C11CC8"/>
    <w:rsid w:val="00C121D5"/>
    <w:rsid w:val="00C126F5"/>
    <w:rsid w:val="00C131C8"/>
    <w:rsid w:val="00C14747"/>
    <w:rsid w:val="00C17009"/>
    <w:rsid w:val="00C17763"/>
    <w:rsid w:val="00C20D54"/>
    <w:rsid w:val="00C21A93"/>
    <w:rsid w:val="00C22DE6"/>
    <w:rsid w:val="00C22EB5"/>
    <w:rsid w:val="00C23B41"/>
    <w:rsid w:val="00C24BD9"/>
    <w:rsid w:val="00C24F2F"/>
    <w:rsid w:val="00C25EFF"/>
    <w:rsid w:val="00C26110"/>
    <w:rsid w:val="00C26B33"/>
    <w:rsid w:val="00C27D1A"/>
    <w:rsid w:val="00C30FF4"/>
    <w:rsid w:val="00C3222E"/>
    <w:rsid w:val="00C3328F"/>
    <w:rsid w:val="00C33458"/>
    <w:rsid w:val="00C33567"/>
    <w:rsid w:val="00C33934"/>
    <w:rsid w:val="00C33D04"/>
    <w:rsid w:val="00C34C5F"/>
    <w:rsid w:val="00C366F3"/>
    <w:rsid w:val="00C378FC"/>
    <w:rsid w:val="00C401AB"/>
    <w:rsid w:val="00C40DC8"/>
    <w:rsid w:val="00C419FB"/>
    <w:rsid w:val="00C41B15"/>
    <w:rsid w:val="00C424C1"/>
    <w:rsid w:val="00C42913"/>
    <w:rsid w:val="00C43C75"/>
    <w:rsid w:val="00C44482"/>
    <w:rsid w:val="00C44CD3"/>
    <w:rsid w:val="00C45ED9"/>
    <w:rsid w:val="00C46017"/>
    <w:rsid w:val="00C46B3D"/>
    <w:rsid w:val="00C4790F"/>
    <w:rsid w:val="00C51D39"/>
    <w:rsid w:val="00C526D4"/>
    <w:rsid w:val="00C53DFC"/>
    <w:rsid w:val="00C552C0"/>
    <w:rsid w:val="00C57D44"/>
    <w:rsid w:val="00C614EB"/>
    <w:rsid w:val="00C620F1"/>
    <w:rsid w:val="00C625E3"/>
    <w:rsid w:val="00C63006"/>
    <w:rsid w:val="00C63FF2"/>
    <w:rsid w:val="00C6406F"/>
    <w:rsid w:val="00C64BCE"/>
    <w:rsid w:val="00C64E13"/>
    <w:rsid w:val="00C65973"/>
    <w:rsid w:val="00C65ADB"/>
    <w:rsid w:val="00C66455"/>
    <w:rsid w:val="00C67361"/>
    <w:rsid w:val="00C679DD"/>
    <w:rsid w:val="00C67ACC"/>
    <w:rsid w:val="00C71DAD"/>
    <w:rsid w:val="00C733E3"/>
    <w:rsid w:val="00C742B0"/>
    <w:rsid w:val="00C74B78"/>
    <w:rsid w:val="00C74DC8"/>
    <w:rsid w:val="00C75AC6"/>
    <w:rsid w:val="00C75D85"/>
    <w:rsid w:val="00C77506"/>
    <w:rsid w:val="00C81369"/>
    <w:rsid w:val="00C822FC"/>
    <w:rsid w:val="00C82E1D"/>
    <w:rsid w:val="00C83564"/>
    <w:rsid w:val="00C83565"/>
    <w:rsid w:val="00C83664"/>
    <w:rsid w:val="00C844FC"/>
    <w:rsid w:val="00C85A8C"/>
    <w:rsid w:val="00C87926"/>
    <w:rsid w:val="00C905C1"/>
    <w:rsid w:val="00C90785"/>
    <w:rsid w:val="00C91982"/>
    <w:rsid w:val="00C9274C"/>
    <w:rsid w:val="00C944BD"/>
    <w:rsid w:val="00C96B3C"/>
    <w:rsid w:val="00C974C7"/>
    <w:rsid w:val="00CA0F53"/>
    <w:rsid w:val="00CA1187"/>
    <w:rsid w:val="00CA12E4"/>
    <w:rsid w:val="00CA1DA0"/>
    <w:rsid w:val="00CA2A45"/>
    <w:rsid w:val="00CA3243"/>
    <w:rsid w:val="00CA42F5"/>
    <w:rsid w:val="00CA4AB6"/>
    <w:rsid w:val="00CA4D9F"/>
    <w:rsid w:val="00CA5A3D"/>
    <w:rsid w:val="00CB0A50"/>
    <w:rsid w:val="00CB127A"/>
    <w:rsid w:val="00CB15DF"/>
    <w:rsid w:val="00CB18FA"/>
    <w:rsid w:val="00CB2500"/>
    <w:rsid w:val="00CB26B7"/>
    <w:rsid w:val="00CB2946"/>
    <w:rsid w:val="00CB2AE1"/>
    <w:rsid w:val="00CB2F34"/>
    <w:rsid w:val="00CB3A44"/>
    <w:rsid w:val="00CB5309"/>
    <w:rsid w:val="00CB537D"/>
    <w:rsid w:val="00CB6B01"/>
    <w:rsid w:val="00CB7EF6"/>
    <w:rsid w:val="00CC0007"/>
    <w:rsid w:val="00CC03A0"/>
    <w:rsid w:val="00CC18EE"/>
    <w:rsid w:val="00CC1D6E"/>
    <w:rsid w:val="00CC1E11"/>
    <w:rsid w:val="00CC25F1"/>
    <w:rsid w:val="00CC5812"/>
    <w:rsid w:val="00CC6503"/>
    <w:rsid w:val="00CC7B6C"/>
    <w:rsid w:val="00CD0CA5"/>
    <w:rsid w:val="00CD0E77"/>
    <w:rsid w:val="00CD101A"/>
    <w:rsid w:val="00CD1359"/>
    <w:rsid w:val="00CD3B63"/>
    <w:rsid w:val="00CD5624"/>
    <w:rsid w:val="00CD5E77"/>
    <w:rsid w:val="00CD68EB"/>
    <w:rsid w:val="00CE235F"/>
    <w:rsid w:val="00CE3311"/>
    <w:rsid w:val="00CE348B"/>
    <w:rsid w:val="00CE4842"/>
    <w:rsid w:val="00CF1CC8"/>
    <w:rsid w:val="00CF35CF"/>
    <w:rsid w:val="00CF500D"/>
    <w:rsid w:val="00CF5BB4"/>
    <w:rsid w:val="00CF6D79"/>
    <w:rsid w:val="00D012DF"/>
    <w:rsid w:val="00D02DB7"/>
    <w:rsid w:val="00D02E0E"/>
    <w:rsid w:val="00D0393F"/>
    <w:rsid w:val="00D04160"/>
    <w:rsid w:val="00D05781"/>
    <w:rsid w:val="00D05DEC"/>
    <w:rsid w:val="00D0602D"/>
    <w:rsid w:val="00D0664F"/>
    <w:rsid w:val="00D066AC"/>
    <w:rsid w:val="00D06B77"/>
    <w:rsid w:val="00D0732D"/>
    <w:rsid w:val="00D10448"/>
    <w:rsid w:val="00D10787"/>
    <w:rsid w:val="00D10A4F"/>
    <w:rsid w:val="00D1319B"/>
    <w:rsid w:val="00D139CF"/>
    <w:rsid w:val="00D13B12"/>
    <w:rsid w:val="00D13BD6"/>
    <w:rsid w:val="00D13D4E"/>
    <w:rsid w:val="00D158B0"/>
    <w:rsid w:val="00D1590D"/>
    <w:rsid w:val="00D1651E"/>
    <w:rsid w:val="00D2009C"/>
    <w:rsid w:val="00D21E61"/>
    <w:rsid w:val="00D22C82"/>
    <w:rsid w:val="00D231D9"/>
    <w:rsid w:val="00D23324"/>
    <w:rsid w:val="00D24878"/>
    <w:rsid w:val="00D249F9"/>
    <w:rsid w:val="00D24BC2"/>
    <w:rsid w:val="00D26555"/>
    <w:rsid w:val="00D26683"/>
    <w:rsid w:val="00D26D09"/>
    <w:rsid w:val="00D271BB"/>
    <w:rsid w:val="00D27D14"/>
    <w:rsid w:val="00D27D1F"/>
    <w:rsid w:val="00D30BA2"/>
    <w:rsid w:val="00D31B9E"/>
    <w:rsid w:val="00D31C6F"/>
    <w:rsid w:val="00D32B1C"/>
    <w:rsid w:val="00D32C84"/>
    <w:rsid w:val="00D341FB"/>
    <w:rsid w:val="00D343D4"/>
    <w:rsid w:val="00D4038D"/>
    <w:rsid w:val="00D411CA"/>
    <w:rsid w:val="00D41C63"/>
    <w:rsid w:val="00D43AA4"/>
    <w:rsid w:val="00D46025"/>
    <w:rsid w:val="00D4744F"/>
    <w:rsid w:val="00D5025E"/>
    <w:rsid w:val="00D50FC9"/>
    <w:rsid w:val="00D51151"/>
    <w:rsid w:val="00D523BB"/>
    <w:rsid w:val="00D52CDB"/>
    <w:rsid w:val="00D533DB"/>
    <w:rsid w:val="00D54012"/>
    <w:rsid w:val="00D547EB"/>
    <w:rsid w:val="00D549B7"/>
    <w:rsid w:val="00D54C18"/>
    <w:rsid w:val="00D55938"/>
    <w:rsid w:val="00D564EC"/>
    <w:rsid w:val="00D56512"/>
    <w:rsid w:val="00D56EB7"/>
    <w:rsid w:val="00D5712D"/>
    <w:rsid w:val="00D6146B"/>
    <w:rsid w:val="00D6191B"/>
    <w:rsid w:val="00D6240D"/>
    <w:rsid w:val="00D63210"/>
    <w:rsid w:val="00D641DF"/>
    <w:rsid w:val="00D675CD"/>
    <w:rsid w:val="00D67C90"/>
    <w:rsid w:val="00D7086D"/>
    <w:rsid w:val="00D71DFE"/>
    <w:rsid w:val="00D73207"/>
    <w:rsid w:val="00D734EE"/>
    <w:rsid w:val="00D735D5"/>
    <w:rsid w:val="00D7456C"/>
    <w:rsid w:val="00D74C6B"/>
    <w:rsid w:val="00D80301"/>
    <w:rsid w:val="00D807AF"/>
    <w:rsid w:val="00D821FB"/>
    <w:rsid w:val="00D82A3D"/>
    <w:rsid w:val="00D82AFC"/>
    <w:rsid w:val="00D83C49"/>
    <w:rsid w:val="00D8556B"/>
    <w:rsid w:val="00D856F1"/>
    <w:rsid w:val="00D87011"/>
    <w:rsid w:val="00D87429"/>
    <w:rsid w:val="00D8764F"/>
    <w:rsid w:val="00D87988"/>
    <w:rsid w:val="00D917AF"/>
    <w:rsid w:val="00D91F5C"/>
    <w:rsid w:val="00D9224A"/>
    <w:rsid w:val="00D94463"/>
    <w:rsid w:val="00D94547"/>
    <w:rsid w:val="00D9459E"/>
    <w:rsid w:val="00D95428"/>
    <w:rsid w:val="00D95CC0"/>
    <w:rsid w:val="00DA03CF"/>
    <w:rsid w:val="00DA2007"/>
    <w:rsid w:val="00DA741B"/>
    <w:rsid w:val="00DA7965"/>
    <w:rsid w:val="00DB1E62"/>
    <w:rsid w:val="00DB45D8"/>
    <w:rsid w:val="00DB5131"/>
    <w:rsid w:val="00DB5776"/>
    <w:rsid w:val="00DB5F7E"/>
    <w:rsid w:val="00DB65AD"/>
    <w:rsid w:val="00DB7814"/>
    <w:rsid w:val="00DB7EA1"/>
    <w:rsid w:val="00DC23AF"/>
    <w:rsid w:val="00DC2D15"/>
    <w:rsid w:val="00DC3594"/>
    <w:rsid w:val="00DC3DC3"/>
    <w:rsid w:val="00DC4929"/>
    <w:rsid w:val="00DC5F35"/>
    <w:rsid w:val="00DC69E7"/>
    <w:rsid w:val="00DD000B"/>
    <w:rsid w:val="00DD029F"/>
    <w:rsid w:val="00DD0814"/>
    <w:rsid w:val="00DD25EF"/>
    <w:rsid w:val="00DD2906"/>
    <w:rsid w:val="00DD33C6"/>
    <w:rsid w:val="00DD4D04"/>
    <w:rsid w:val="00DD4DA6"/>
    <w:rsid w:val="00DD6954"/>
    <w:rsid w:val="00DD71AF"/>
    <w:rsid w:val="00DD71D7"/>
    <w:rsid w:val="00DD71DC"/>
    <w:rsid w:val="00DD79CA"/>
    <w:rsid w:val="00DD7E1A"/>
    <w:rsid w:val="00DE0AA9"/>
    <w:rsid w:val="00DE0FB4"/>
    <w:rsid w:val="00DE349E"/>
    <w:rsid w:val="00DE5710"/>
    <w:rsid w:val="00DE584B"/>
    <w:rsid w:val="00DE6304"/>
    <w:rsid w:val="00DE788D"/>
    <w:rsid w:val="00DF0164"/>
    <w:rsid w:val="00DF1C9D"/>
    <w:rsid w:val="00DF2BDF"/>
    <w:rsid w:val="00DF3354"/>
    <w:rsid w:val="00DF35B6"/>
    <w:rsid w:val="00DF4542"/>
    <w:rsid w:val="00DF54AB"/>
    <w:rsid w:val="00DF650D"/>
    <w:rsid w:val="00DF7E5F"/>
    <w:rsid w:val="00E01003"/>
    <w:rsid w:val="00E01839"/>
    <w:rsid w:val="00E01981"/>
    <w:rsid w:val="00E031D5"/>
    <w:rsid w:val="00E04AB4"/>
    <w:rsid w:val="00E05374"/>
    <w:rsid w:val="00E06136"/>
    <w:rsid w:val="00E07476"/>
    <w:rsid w:val="00E076D8"/>
    <w:rsid w:val="00E114A5"/>
    <w:rsid w:val="00E121E8"/>
    <w:rsid w:val="00E12A3C"/>
    <w:rsid w:val="00E1349B"/>
    <w:rsid w:val="00E14E89"/>
    <w:rsid w:val="00E157FF"/>
    <w:rsid w:val="00E15F90"/>
    <w:rsid w:val="00E16207"/>
    <w:rsid w:val="00E16990"/>
    <w:rsid w:val="00E16DF9"/>
    <w:rsid w:val="00E17D0C"/>
    <w:rsid w:val="00E17ED9"/>
    <w:rsid w:val="00E20603"/>
    <w:rsid w:val="00E21277"/>
    <w:rsid w:val="00E21378"/>
    <w:rsid w:val="00E2482A"/>
    <w:rsid w:val="00E26718"/>
    <w:rsid w:val="00E271D2"/>
    <w:rsid w:val="00E27292"/>
    <w:rsid w:val="00E27ACB"/>
    <w:rsid w:val="00E30411"/>
    <w:rsid w:val="00E30F37"/>
    <w:rsid w:val="00E33DEC"/>
    <w:rsid w:val="00E36ECF"/>
    <w:rsid w:val="00E370BB"/>
    <w:rsid w:val="00E40971"/>
    <w:rsid w:val="00E40AB7"/>
    <w:rsid w:val="00E40F82"/>
    <w:rsid w:val="00E419F9"/>
    <w:rsid w:val="00E42289"/>
    <w:rsid w:val="00E42B76"/>
    <w:rsid w:val="00E431A8"/>
    <w:rsid w:val="00E4445A"/>
    <w:rsid w:val="00E445DE"/>
    <w:rsid w:val="00E447FC"/>
    <w:rsid w:val="00E44907"/>
    <w:rsid w:val="00E45923"/>
    <w:rsid w:val="00E45F99"/>
    <w:rsid w:val="00E47EBA"/>
    <w:rsid w:val="00E52628"/>
    <w:rsid w:val="00E52BDF"/>
    <w:rsid w:val="00E52F74"/>
    <w:rsid w:val="00E551F0"/>
    <w:rsid w:val="00E57C60"/>
    <w:rsid w:val="00E60206"/>
    <w:rsid w:val="00E60DCC"/>
    <w:rsid w:val="00E61A96"/>
    <w:rsid w:val="00E61CEA"/>
    <w:rsid w:val="00E61DC7"/>
    <w:rsid w:val="00E633E3"/>
    <w:rsid w:val="00E63626"/>
    <w:rsid w:val="00E64134"/>
    <w:rsid w:val="00E64608"/>
    <w:rsid w:val="00E653BD"/>
    <w:rsid w:val="00E67316"/>
    <w:rsid w:val="00E67641"/>
    <w:rsid w:val="00E700DA"/>
    <w:rsid w:val="00E70554"/>
    <w:rsid w:val="00E71684"/>
    <w:rsid w:val="00E73A7E"/>
    <w:rsid w:val="00E759AF"/>
    <w:rsid w:val="00E76BFD"/>
    <w:rsid w:val="00E76C00"/>
    <w:rsid w:val="00E77189"/>
    <w:rsid w:val="00E77BDF"/>
    <w:rsid w:val="00E829B9"/>
    <w:rsid w:val="00E841A5"/>
    <w:rsid w:val="00E845ED"/>
    <w:rsid w:val="00E85256"/>
    <w:rsid w:val="00E86FEA"/>
    <w:rsid w:val="00E87C29"/>
    <w:rsid w:val="00E94CD8"/>
    <w:rsid w:val="00E9653D"/>
    <w:rsid w:val="00E96D23"/>
    <w:rsid w:val="00EA00FC"/>
    <w:rsid w:val="00EA0874"/>
    <w:rsid w:val="00EA102C"/>
    <w:rsid w:val="00EA1124"/>
    <w:rsid w:val="00EA292D"/>
    <w:rsid w:val="00EA2BAC"/>
    <w:rsid w:val="00EA3401"/>
    <w:rsid w:val="00EA3784"/>
    <w:rsid w:val="00EA3B95"/>
    <w:rsid w:val="00EA4CE6"/>
    <w:rsid w:val="00EA53B7"/>
    <w:rsid w:val="00EB1918"/>
    <w:rsid w:val="00EB22E7"/>
    <w:rsid w:val="00EB3BDC"/>
    <w:rsid w:val="00EB3DB6"/>
    <w:rsid w:val="00EB6EA4"/>
    <w:rsid w:val="00EB7300"/>
    <w:rsid w:val="00EB7718"/>
    <w:rsid w:val="00EC3BE1"/>
    <w:rsid w:val="00EC3C99"/>
    <w:rsid w:val="00EC4D7F"/>
    <w:rsid w:val="00EC64C7"/>
    <w:rsid w:val="00ED132B"/>
    <w:rsid w:val="00ED3C1F"/>
    <w:rsid w:val="00ED4E0B"/>
    <w:rsid w:val="00ED5885"/>
    <w:rsid w:val="00ED60A3"/>
    <w:rsid w:val="00ED7399"/>
    <w:rsid w:val="00ED78B8"/>
    <w:rsid w:val="00EE087B"/>
    <w:rsid w:val="00EE3822"/>
    <w:rsid w:val="00EE567A"/>
    <w:rsid w:val="00EE5DC8"/>
    <w:rsid w:val="00EE7242"/>
    <w:rsid w:val="00EF028A"/>
    <w:rsid w:val="00EF06E8"/>
    <w:rsid w:val="00EF0992"/>
    <w:rsid w:val="00EF0E98"/>
    <w:rsid w:val="00EF4E5E"/>
    <w:rsid w:val="00EF6675"/>
    <w:rsid w:val="00F009F6"/>
    <w:rsid w:val="00F01FB8"/>
    <w:rsid w:val="00F0212B"/>
    <w:rsid w:val="00F0297E"/>
    <w:rsid w:val="00F03D2D"/>
    <w:rsid w:val="00F0556E"/>
    <w:rsid w:val="00F05EA0"/>
    <w:rsid w:val="00F06905"/>
    <w:rsid w:val="00F07E1D"/>
    <w:rsid w:val="00F10D3A"/>
    <w:rsid w:val="00F1112D"/>
    <w:rsid w:val="00F12675"/>
    <w:rsid w:val="00F152B7"/>
    <w:rsid w:val="00F17102"/>
    <w:rsid w:val="00F17782"/>
    <w:rsid w:val="00F17E46"/>
    <w:rsid w:val="00F20770"/>
    <w:rsid w:val="00F227F9"/>
    <w:rsid w:val="00F24825"/>
    <w:rsid w:val="00F24EEC"/>
    <w:rsid w:val="00F257D6"/>
    <w:rsid w:val="00F26F44"/>
    <w:rsid w:val="00F306AE"/>
    <w:rsid w:val="00F30B79"/>
    <w:rsid w:val="00F31047"/>
    <w:rsid w:val="00F312A5"/>
    <w:rsid w:val="00F31E29"/>
    <w:rsid w:val="00F324F3"/>
    <w:rsid w:val="00F33E95"/>
    <w:rsid w:val="00F36F2C"/>
    <w:rsid w:val="00F3724A"/>
    <w:rsid w:val="00F37F80"/>
    <w:rsid w:val="00F4036C"/>
    <w:rsid w:val="00F40B09"/>
    <w:rsid w:val="00F40B9A"/>
    <w:rsid w:val="00F4133D"/>
    <w:rsid w:val="00F4305A"/>
    <w:rsid w:val="00F43373"/>
    <w:rsid w:val="00F454C7"/>
    <w:rsid w:val="00F45A37"/>
    <w:rsid w:val="00F47E97"/>
    <w:rsid w:val="00F53860"/>
    <w:rsid w:val="00F53DEA"/>
    <w:rsid w:val="00F546C7"/>
    <w:rsid w:val="00F553AA"/>
    <w:rsid w:val="00F554EE"/>
    <w:rsid w:val="00F55954"/>
    <w:rsid w:val="00F5609C"/>
    <w:rsid w:val="00F56331"/>
    <w:rsid w:val="00F56D5D"/>
    <w:rsid w:val="00F603F8"/>
    <w:rsid w:val="00F60B3B"/>
    <w:rsid w:val="00F60FD8"/>
    <w:rsid w:val="00F620F3"/>
    <w:rsid w:val="00F628BB"/>
    <w:rsid w:val="00F62F49"/>
    <w:rsid w:val="00F6331A"/>
    <w:rsid w:val="00F64063"/>
    <w:rsid w:val="00F66009"/>
    <w:rsid w:val="00F66661"/>
    <w:rsid w:val="00F700E3"/>
    <w:rsid w:val="00F71EB1"/>
    <w:rsid w:val="00F72477"/>
    <w:rsid w:val="00F731C2"/>
    <w:rsid w:val="00F73BE3"/>
    <w:rsid w:val="00F74159"/>
    <w:rsid w:val="00F7465B"/>
    <w:rsid w:val="00F82697"/>
    <w:rsid w:val="00F82CFC"/>
    <w:rsid w:val="00F83765"/>
    <w:rsid w:val="00F8432E"/>
    <w:rsid w:val="00F847B0"/>
    <w:rsid w:val="00F85E79"/>
    <w:rsid w:val="00F90208"/>
    <w:rsid w:val="00F90395"/>
    <w:rsid w:val="00F90F8E"/>
    <w:rsid w:val="00F9141B"/>
    <w:rsid w:val="00F93209"/>
    <w:rsid w:val="00F939A3"/>
    <w:rsid w:val="00F94891"/>
    <w:rsid w:val="00F94A20"/>
    <w:rsid w:val="00F95478"/>
    <w:rsid w:val="00F95779"/>
    <w:rsid w:val="00F9655A"/>
    <w:rsid w:val="00FA130C"/>
    <w:rsid w:val="00FA1538"/>
    <w:rsid w:val="00FA3B51"/>
    <w:rsid w:val="00FA3F8D"/>
    <w:rsid w:val="00FA6A07"/>
    <w:rsid w:val="00FA7F34"/>
    <w:rsid w:val="00FB04D1"/>
    <w:rsid w:val="00FB0E69"/>
    <w:rsid w:val="00FB1296"/>
    <w:rsid w:val="00FB1BE5"/>
    <w:rsid w:val="00FB3DE1"/>
    <w:rsid w:val="00FB43E1"/>
    <w:rsid w:val="00FB56CB"/>
    <w:rsid w:val="00FC10E1"/>
    <w:rsid w:val="00FC164A"/>
    <w:rsid w:val="00FC186F"/>
    <w:rsid w:val="00FC1CE8"/>
    <w:rsid w:val="00FC20D2"/>
    <w:rsid w:val="00FC2F0A"/>
    <w:rsid w:val="00FC4CB9"/>
    <w:rsid w:val="00FC5F4C"/>
    <w:rsid w:val="00FC7436"/>
    <w:rsid w:val="00FC7A27"/>
    <w:rsid w:val="00FD2294"/>
    <w:rsid w:val="00FD378A"/>
    <w:rsid w:val="00FD3DFF"/>
    <w:rsid w:val="00FD3F19"/>
    <w:rsid w:val="00FD4BDC"/>
    <w:rsid w:val="00FD5B58"/>
    <w:rsid w:val="00FD661C"/>
    <w:rsid w:val="00FE0D83"/>
    <w:rsid w:val="00FE1B81"/>
    <w:rsid w:val="00FE24DB"/>
    <w:rsid w:val="00FE28C4"/>
    <w:rsid w:val="00FE4F44"/>
    <w:rsid w:val="00FE568B"/>
    <w:rsid w:val="00FE787E"/>
    <w:rsid w:val="00FF22E6"/>
    <w:rsid w:val="00FF290F"/>
    <w:rsid w:val="00FF2EAE"/>
    <w:rsid w:val="00FF3FBC"/>
    <w:rsid w:val="00FF4A1A"/>
    <w:rsid w:val="00FF581B"/>
    <w:rsid w:val="01EEFE5B"/>
    <w:rsid w:val="024814CE"/>
    <w:rsid w:val="03699396"/>
    <w:rsid w:val="05028182"/>
    <w:rsid w:val="05BDE351"/>
    <w:rsid w:val="063EAA0E"/>
    <w:rsid w:val="073B6A6D"/>
    <w:rsid w:val="08F19397"/>
    <w:rsid w:val="0A4B3A28"/>
    <w:rsid w:val="0F43C736"/>
    <w:rsid w:val="0F8A4451"/>
    <w:rsid w:val="13BF0B8E"/>
    <w:rsid w:val="1696CF44"/>
    <w:rsid w:val="17594FFC"/>
    <w:rsid w:val="1787747C"/>
    <w:rsid w:val="1799446D"/>
    <w:rsid w:val="1855205E"/>
    <w:rsid w:val="1ABDBEA7"/>
    <w:rsid w:val="1D161A58"/>
    <w:rsid w:val="1D17C62E"/>
    <w:rsid w:val="1DB6F706"/>
    <w:rsid w:val="1EA4DF98"/>
    <w:rsid w:val="1EA956D5"/>
    <w:rsid w:val="1F4B4F33"/>
    <w:rsid w:val="2167C630"/>
    <w:rsid w:val="24B915E9"/>
    <w:rsid w:val="25AF2D6E"/>
    <w:rsid w:val="25D19D8A"/>
    <w:rsid w:val="26B3C965"/>
    <w:rsid w:val="2727E857"/>
    <w:rsid w:val="2B328115"/>
    <w:rsid w:val="2C2A44FC"/>
    <w:rsid w:val="2DD57B90"/>
    <w:rsid w:val="2EA30350"/>
    <w:rsid w:val="32219D39"/>
    <w:rsid w:val="326CDACF"/>
    <w:rsid w:val="328CDF3F"/>
    <w:rsid w:val="35488AFA"/>
    <w:rsid w:val="354A6F93"/>
    <w:rsid w:val="36358B8B"/>
    <w:rsid w:val="36712D15"/>
    <w:rsid w:val="3701F70C"/>
    <w:rsid w:val="377A74F7"/>
    <w:rsid w:val="37F66310"/>
    <w:rsid w:val="3951C338"/>
    <w:rsid w:val="3AA2F63B"/>
    <w:rsid w:val="3C637107"/>
    <w:rsid w:val="3CB0E7F4"/>
    <w:rsid w:val="3D2523E9"/>
    <w:rsid w:val="3D4F252B"/>
    <w:rsid w:val="4049DCD2"/>
    <w:rsid w:val="4188A5FD"/>
    <w:rsid w:val="4366A436"/>
    <w:rsid w:val="4401B2A3"/>
    <w:rsid w:val="4508D664"/>
    <w:rsid w:val="4CABE918"/>
    <w:rsid w:val="520FB413"/>
    <w:rsid w:val="5380E473"/>
    <w:rsid w:val="56193979"/>
    <w:rsid w:val="57A999CD"/>
    <w:rsid w:val="581AEAAD"/>
    <w:rsid w:val="583409A4"/>
    <w:rsid w:val="595894F0"/>
    <w:rsid w:val="5B1B76D9"/>
    <w:rsid w:val="5B6B1F1F"/>
    <w:rsid w:val="5BA46045"/>
    <w:rsid w:val="5BF78F61"/>
    <w:rsid w:val="5CD80E7C"/>
    <w:rsid w:val="5DD08E80"/>
    <w:rsid w:val="5F1AAB16"/>
    <w:rsid w:val="61792393"/>
    <w:rsid w:val="632A98DD"/>
    <w:rsid w:val="64CBA6E5"/>
    <w:rsid w:val="64FA1908"/>
    <w:rsid w:val="66556998"/>
    <w:rsid w:val="6674EEB8"/>
    <w:rsid w:val="672D935B"/>
    <w:rsid w:val="689E0A80"/>
    <w:rsid w:val="6955ECE3"/>
    <w:rsid w:val="6A058B51"/>
    <w:rsid w:val="6A23A102"/>
    <w:rsid w:val="6C7E7B85"/>
    <w:rsid w:val="6CFBE995"/>
    <w:rsid w:val="6DF2C57B"/>
    <w:rsid w:val="6E58EA9F"/>
    <w:rsid w:val="708293DA"/>
    <w:rsid w:val="71DDE3D1"/>
    <w:rsid w:val="72A408F1"/>
    <w:rsid w:val="747D9017"/>
    <w:rsid w:val="74E5DD13"/>
    <w:rsid w:val="7A09DCCC"/>
    <w:rsid w:val="7CFDC8B9"/>
    <w:rsid w:val="7DEBA0BF"/>
    <w:rsid w:val="7F7276D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43090549-FDF9-4432-8223-D6BDC3A20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BF43DD"/>
    <w:rPr>
      <w:rFonts w:ascii="Calibri" w:eastAsia="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ec74c4c-1639-4502-8f90-b4ce03410dfb">
      <Terms xmlns="http://schemas.microsoft.com/office/infopath/2007/PartnerControls"/>
    </lcf76f155ced4ddcb4097134ff3c332f>
    <TaxCatchAll xmlns="cadce026-d35b-4a62-a2ee-1436bb44fb55"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60d7a50598b94c3906e01402446b52">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a67f18e0e8561c96ccc9f031b507f457"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2.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dec74c4c-1639-4502-8f90-b4ce03410dfb"/>
    <ds:schemaRef ds:uri="cadce026-d35b-4a62-a2ee-1436bb44fb55"/>
  </ds:schemaRefs>
</ds:datastoreItem>
</file>

<file path=customXml/itemProps3.xml><?xml version="1.0" encoding="utf-8"?>
<ds:datastoreItem xmlns:ds="http://schemas.openxmlformats.org/officeDocument/2006/customXml" ds:itemID="{3F602793-1C50-4A50-B75B-11005853C396}">
  <ds:schemaRefs>
    <ds:schemaRef ds:uri="http://schemas.openxmlformats.org/officeDocument/2006/bibliography"/>
  </ds:schemaRefs>
</ds:datastoreItem>
</file>

<file path=customXml/itemProps4.xml><?xml version="1.0" encoding="utf-8"?>
<ds:datastoreItem xmlns:ds="http://schemas.openxmlformats.org/officeDocument/2006/customXml" ds:itemID="{0D8B6E4C-BC06-49E0-A829-D5ABEB2F6B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87</Pages>
  <Words>33105</Words>
  <Characters>188703</Characters>
  <Application>Microsoft Office Word</Application>
  <DocSecurity>8</DocSecurity>
  <Lines>1572</Lines>
  <Paragraphs>442</Paragraphs>
  <ScaleCrop>false</ScaleCrop>
  <HeadingPairs>
    <vt:vector size="2" baseType="variant">
      <vt:variant>
        <vt:lpstr>Title</vt:lpstr>
      </vt:variant>
      <vt:variant>
        <vt:i4>1</vt:i4>
      </vt:variant>
    </vt:vector>
  </HeadingPairs>
  <TitlesOfParts>
    <vt:vector size="1" baseType="lpstr">
      <vt:lpstr>GLOSSARY &amp; DEFINITIONS</vt:lpstr>
    </vt:vector>
  </TitlesOfParts>
  <Company>National Grid</Company>
  <LinksUpToDate>false</LinksUpToDate>
  <CharactersWithSpaces>221366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ESO Code Admin</cp:lastModifiedBy>
  <cp:revision>39</cp:revision>
  <cp:lastPrinted>2022-02-03T07:54:00Z</cp:lastPrinted>
  <dcterms:created xsi:type="dcterms:W3CDTF">2023-08-22T09:52:00Z</dcterms:created>
  <dcterms:modified xsi:type="dcterms:W3CDTF">2024-04-17T13:03:00Z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y fmtid="{D5CDD505-2E9C-101B-9397-08002B2CF9AE}" pid="4" name="MediaServiceImageTags">
    <vt:lpwstr/>
  </property>
</Properties>
</file>