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15FC9" w14:textId="77777777" w:rsidR="00540D4E" w:rsidRDefault="00C2141E" w:rsidP="00540D4E">
      <w:pPr>
        <w:pStyle w:val="Checklist"/>
        <w:tabs>
          <w:tab w:val="left" w:pos="4111"/>
        </w:tabs>
      </w:pPr>
      <w:r>
        <w:t>Code Administrato</w:t>
      </w:r>
      <w:r w:rsidR="00E14E39">
        <w:t>r</w:t>
      </w:r>
      <w:r>
        <w:t xml:space="preserve"> Consultation</w:t>
      </w:r>
      <w:r w:rsidR="00540D4E" w:rsidRPr="00540D4E">
        <w:t xml:space="preserve"> Response Proforma</w:t>
      </w:r>
    </w:p>
    <w:p w14:paraId="4A9458CB" w14:textId="77777777" w:rsidR="00EF6704" w:rsidRDefault="00EF6704" w:rsidP="0006725A">
      <w:pPr>
        <w:ind w:right="113"/>
        <w:rPr>
          <w:rFonts w:cs="Arial"/>
          <w:b/>
          <w:sz w:val="24"/>
        </w:rPr>
      </w:pPr>
    </w:p>
    <w:p w14:paraId="2045A3C8" w14:textId="56DF87AA" w:rsidR="003C60F9" w:rsidRDefault="00095721" w:rsidP="00095721">
      <w:pPr>
        <w:rPr>
          <w:rFonts w:cs="Arial"/>
          <w:b/>
          <w:color w:val="F26522" w:themeColor="accent1"/>
          <w:sz w:val="28"/>
        </w:rPr>
      </w:pPr>
      <w:bookmarkStart w:id="0" w:name="_Hlk31877162"/>
      <w:r w:rsidRPr="00095721">
        <w:rPr>
          <w:rFonts w:cs="Arial"/>
          <w:b/>
          <w:color w:val="F26522" w:themeColor="accent1"/>
          <w:sz w:val="28"/>
        </w:rPr>
        <w:t>CMP428:</w:t>
      </w:r>
      <w:r>
        <w:rPr>
          <w:rFonts w:cs="Arial"/>
          <w:b/>
          <w:color w:val="F26522" w:themeColor="accent1"/>
          <w:sz w:val="28"/>
        </w:rPr>
        <w:t xml:space="preserve"> </w:t>
      </w:r>
      <w:r w:rsidRPr="00095721">
        <w:rPr>
          <w:rFonts w:cs="Arial"/>
          <w:b/>
          <w:color w:val="F26522" w:themeColor="accent1"/>
          <w:sz w:val="28"/>
        </w:rPr>
        <w:t>User Commitment liabilities for Onshore Transmission (reinforcement) in the Holistic Network Design</w:t>
      </w:r>
    </w:p>
    <w:p w14:paraId="1E069FD3" w14:textId="77777777" w:rsidR="00095721" w:rsidRPr="00CF795B" w:rsidRDefault="00095721" w:rsidP="00095721">
      <w:pPr>
        <w:rPr>
          <w:rFonts w:cs="Arial"/>
          <w:b/>
          <w:color w:val="F26522" w:themeColor="accent1"/>
          <w:sz w:val="24"/>
        </w:rPr>
      </w:pPr>
    </w:p>
    <w:bookmarkEnd w:id="0"/>
    <w:p w14:paraId="2AA8E801" w14:textId="77777777" w:rsidR="0006725A" w:rsidRPr="00CF795B" w:rsidRDefault="0006725A" w:rsidP="0006725A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>Industry parties are invited to respond to this consultation expressing their views and supplying the rationale for those views, particularly in respect of any specific questions detailed below.</w:t>
      </w:r>
    </w:p>
    <w:p w14:paraId="2CD9389E" w14:textId="0396DCAD" w:rsidR="00313FF2" w:rsidRPr="002240C3" w:rsidRDefault="00313FF2" w:rsidP="00313FF2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 xml:space="preserve">Please send your responses to </w:t>
      </w:r>
      <w:hyperlink r:id="rId10" w:history="1">
        <w:r w:rsidRPr="002240C3">
          <w:rPr>
            <w:rStyle w:val="Hyperlink"/>
            <w:rFonts w:cs="Arial"/>
            <w:sz w:val="24"/>
          </w:rPr>
          <w:t>cusc.team@nationalgrideso.com</w:t>
        </w:r>
      </w:hyperlink>
      <w:r w:rsidR="00FA6A75" w:rsidRPr="002240C3">
        <w:rPr>
          <w:rStyle w:val="CommentReference"/>
        </w:rPr>
        <w:t xml:space="preserve"> </w:t>
      </w:r>
      <w:r w:rsidRPr="002240C3">
        <w:rPr>
          <w:rFonts w:cs="Arial"/>
          <w:spacing w:val="-3"/>
          <w:sz w:val="24"/>
        </w:rPr>
        <w:t xml:space="preserve">by </w:t>
      </w:r>
      <w:r w:rsidR="00B474DD" w:rsidRPr="002240C3">
        <w:rPr>
          <w:rFonts w:cs="Arial"/>
          <w:b/>
          <w:spacing w:val="-3"/>
          <w:sz w:val="24"/>
        </w:rPr>
        <w:t>5</w:t>
      </w:r>
      <w:r w:rsidRPr="002240C3">
        <w:rPr>
          <w:rFonts w:cs="Arial"/>
          <w:b/>
          <w:spacing w:val="-3"/>
          <w:sz w:val="24"/>
        </w:rPr>
        <w:t>pm</w:t>
      </w:r>
      <w:r w:rsidRPr="002240C3">
        <w:rPr>
          <w:rFonts w:cs="Arial"/>
          <w:spacing w:val="-3"/>
          <w:sz w:val="24"/>
        </w:rPr>
        <w:t xml:space="preserve"> on </w:t>
      </w:r>
      <w:r w:rsidR="00FA6A75" w:rsidRPr="002240C3">
        <w:rPr>
          <w:rFonts w:cs="Arial"/>
          <w:b/>
          <w:spacing w:val="-3"/>
          <w:sz w:val="24"/>
        </w:rPr>
        <w:t>18 April 2024</w:t>
      </w:r>
      <w:r w:rsidRPr="002240C3">
        <w:rPr>
          <w:rFonts w:cs="Arial"/>
          <w:spacing w:val="-3"/>
          <w:sz w:val="24"/>
        </w:rPr>
        <w:t>.  Please note that any responses received after the deadline or sent to a different email address may not receive due consideration.</w:t>
      </w:r>
    </w:p>
    <w:p w14:paraId="245DDF77" w14:textId="35F3D647" w:rsidR="00313FF2" w:rsidRPr="00CF795B" w:rsidRDefault="00313FF2" w:rsidP="00313FF2">
      <w:pPr>
        <w:jc w:val="both"/>
        <w:rPr>
          <w:rFonts w:cs="Arial"/>
          <w:sz w:val="24"/>
        </w:rPr>
      </w:pPr>
      <w:r w:rsidRPr="002240C3">
        <w:rPr>
          <w:rFonts w:cs="Arial"/>
          <w:sz w:val="24"/>
        </w:rPr>
        <w:t xml:space="preserve">If you have any queries on the content of this consultation, please contact </w:t>
      </w:r>
      <w:r w:rsidR="002240C3" w:rsidRPr="002240C3">
        <w:rPr>
          <w:rFonts w:cs="Arial"/>
          <w:sz w:val="24"/>
        </w:rPr>
        <w:t xml:space="preserve">Claire Goult </w:t>
      </w:r>
      <w:hyperlink r:id="rId11" w:history="1">
        <w:r w:rsidR="002240C3" w:rsidRPr="002240C3">
          <w:rPr>
            <w:rStyle w:val="Hyperlink"/>
            <w:rFonts w:cs="Arial"/>
            <w:sz w:val="24"/>
          </w:rPr>
          <w:t>Claire.goult@nationalgrideso.com</w:t>
        </w:r>
      </w:hyperlink>
      <w:r w:rsidR="002240C3" w:rsidRPr="002240C3">
        <w:rPr>
          <w:rFonts w:cs="Arial"/>
          <w:sz w:val="24"/>
        </w:rPr>
        <w:t xml:space="preserve"> </w:t>
      </w:r>
      <w:r w:rsidRPr="002240C3">
        <w:rPr>
          <w:sz w:val="24"/>
        </w:rPr>
        <w:t xml:space="preserve">or </w:t>
      </w:r>
      <w:hyperlink r:id="rId12" w:history="1">
        <w:r w:rsidRPr="002240C3">
          <w:rPr>
            <w:rStyle w:val="Hyperlink"/>
            <w:rFonts w:cs="Arial"/>
            <w:sz w:val="24"/>
          </w:rPr>
          <w:t>cusc.team@nationalgrideso.com</w:t>
        </w:r>
      </w:hyperlink>
      <w:r w:rsidRPr="002240C3">
        <w:rPr>
          <w:rStyle w:val="Hyperlink"/>
          <w:rFonts w:cs="Arial"/>
          <w:sz w:val="24"/>
        </w:rPr>
        <w:t xml:space="preserve"> </w:t>
      </w:r>
    </w:p>
    <w:p w14:paraId="40529872" w14:textId="77777777" w:rsidR="0006725A" w:rsidRDefault="0006725A" w:rsidP="0006725A">
      <w:pPr>
        <w:pStyle w:val="BodyText"/>
        <w:rPr>
          <w:sz w:val="24"/>
        </w:rPr>
      </w:pPr>
    </w:p>
    <w:tbl>
      <w:tblPr>
        <w:tblpPr w:leftFromText="180" w:rightFromText="180" w:vertAnchor="text" w:horzAnchor="margin" w:tblpY="24"/>
        <w:tblW w:w="8926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3085"/>
        <w:gridCol w:w="2920"/>
        <w:gridCol w:w="2921"/>
      </w:tblGrid>
      <w:tr w:rsidR="00760AB5" w:rsidRPr="00CF795B" w14:paraId="67CBA09A" w14:textId="77777777" w:rsidTr="00760AB5">
        <w:trPr>
          <w:trHeight w:val="290"/>
        </w:trPr>
        <w:tc>
          <w:tcPr>
            <w:tcW w:w="3085" w:type="dxa"/>
            <w:shd w:val="clear" w:color="auto" w:fill="F26522" w:themeFill="accent1"/>
          </w:tcPr>
          <w:p w14:paraId="3BAF1A71" w14:textId="77777777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 w:rsidRPr="00CF795B">
              <w:rPr>
                <w:rFonts w:cs="Arial"/>
                <w:b/>
                <w:color w:val="FFFFFF" w:themeColor="background1"/>
                <w:sz w:val="24"/>
              </w:rPr>
              <w:t>Respondent</w:t>
            </w:r>
            <w:r>
              <w:rPr>
                <w:rFonts w:cs="Arial"/>
                <w:b/>
                <w:color w:val="FFFFFF" w:themeColor="background1"/>
                <w:sz w:val="24"/>
              </w:rPr>
              <w:t xml:space="preserve"> details</w:t>
            </w:r>
          </w:p>
        </w:tc>
        <w:tc>
          <w:tcPr>
            <w:tcW w:w="5841" w:type="dxa"/>
            <w:gridSpan w:val="2"/>
            <w:shd w:val="clear" w:color="auto" w:fill="F26522" w:themeFill="accent1"/>
          </w:tcPr>
          <w:p w14:paraId="47963066" w14:textId="77777777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Please enter your details</w:t>
            </w:r>
          </w:p>
        </w:tc>
      </w:tr>
      <w:tr w:rsidR="00760AB5" w:rsidRPr="00CF795B" w14:paraId="1236572F" w14:textId="77777777" w:rsidTr="00760AB5">
        <w:trPr>
          <w:trHeight w:val="238"/>
        </w:trPr>
        <w:tc>
          <w:tcPr>
            <w:tcW w:w="3085" w:type="dxa"/>
          </w:tcPr>
          <w:p w14:paraId="09DD3533" w14:textId="77777777" w:rsidR="00760AB5" w:rsidRPr="00CF795B" w:rsidRDefault="00760AB5" w:rsidP="00760AB5">
            <w:pPr>
              <w:rPr>
                <w:rFonts w:cs="Arial"/>
                <w:b/>
                <w:sz w:val="24"/>
              </w:rPr>
            </w:pPr>
            <w:r w:rsidRPr="00FB6E46">
              <w:rPr>
                <w:rFonts w:cs="Arial"/>
                <w:b/>
                <w:sz w:val="24"/>
              </w:rPr>
              <w:t>Respondent</w:t>
            </w:r>
            <w:r>
              <w:rPr>
                <w:rFonts w:cs="Arial"/>
                <w:b/>
                <w:sz w:val="24"/>
              </w:rPr>
              <w:t xml:space="preserve"> name:</w:t>
            </w:r>
          </w:p>
        </w:tc>
        <w:sdt>
          <w:sdtPr>
            <w:rPr>
              <w:sz w:val="24"/>
            </w:rPr>
            <w:id w:val="-539664489"/>
            <w:placeholder>
              <w:docPart w:val="A757CDE67F8B4B16BF9EBB0D0E875379"/>
            </w:placeholder>
            <w:showingPlcHdr/>
          </w:sdtPr>
          <w:sdtContent>
            <w:tc>
              <w:tcPr>
                <w:tcW w:w="5841" w:type="dxa"/>
                <w:gridSpan w:val="2"/>
              </w:tcPr>
              <w:p w14:paraId="064EA5AB" w14:textId="77777777" w:rsidR="00760AB5" w:rsidRPr="00CF795B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7EDCCCDF" w14:textId="77777777" w:rsidTr="00760AB5">
        <w:trPr>
          <w:trHeight w:val="238"/>
        </w:trPr>
        <w:tc>
          <w:tcPr>
            <w:tcW w:w="3085" w:type="dxa"/>
          </w:tcPr>
          <w:p w14:paraId="49BB532E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 w:rsidRPr="00AC4CF2">
              <w:rPr>
                <w:rFonts w:cs="Arial"/>
                <w:b/>
                <w:sz w:val="24"/>
              </w:rPr>
              <w:t>Company name:</w:t>
            </w:r>
          </w:p>
        </w:tc>
        <w:sdt>
          <w:sdtPr>
            <w:rPr>
              <w:sz w:val="24"/>
            </w:rPr>
            <w:id w:val="-1333605531"/>
            <w:placeholder>
              <w:docPart w:val="187969221454488F953A5603D1FCA5A9"/>
            </w:placeholder>
            <w:showingPlcHdr/>
          </w:sdtPr>
          <w:sdtContent>
            <w:tc>
              <w:tcPr>
                <w:tcW w:w="5841" w:type="dxa"/>
                <w:gridSpan w:val="2"/>
              </w:tcPr>
              <w:p w14:paraId="3272F2E3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56761170" w14:textId="77777777" w:rsidTr="00760AB5">
        <w:trPr>
          <w:trHeight w:val="238"/>
        </w:trPr>
        <w:tc>
          <w:tcPr>
            <w:tcW w:w="3085" w:type="dxa"/>
          </w:tcPr>
          <w:p w14:paraId="77AC821E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Email address:</w:t>
            </w:r>
          </w:p>
        </w:tc>
        <w:sdt>
          <w:sdtPr>
            <w:rPr>
              <w:sz w:val="24"/>
            </w:rPr>
            <w:id w:val="233060029"/>
            <w:placeholder>
              <w:docPart w:val="4FD47479BD494980B537237EC0381CEF"/>
            </w:placeholder>
            <w:showingPlcHdr/>
          </w:sdtPr>
          <w:sdtContent>
            <w:tc>
              <w:tcPr>
                <w:tcW w:w="5841" w:type="dxa"/>
                <w:gridSpan w:val="2"/>
              </w:tcPr>
              <w:p w14:paraId="3008A386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0886E8DC" w14:textId="77777777" w:rsidTr="00760AB5">
        <w:trPr>
          <w:trHeight w:val="238"/>
        </w:trPr>
        <w:tc>
          <w:tcPr>
            <w:tcW w:w="3085" w:type="dxa"/>
          </w:tcPr>
          <w:p w14:paraId="0A87D3A7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Phone number:</w:t>
            </w:r>
          </w:p>
        </w:tc>
        <w:sdt>
          <w:sdtPr>
            <w:rPr>
              <w:sz w:val="24"/>
            </w:rPr>
            <w:id w:val="1902481430"/>
            <w:placeholder>
              <w:docPart w:val="4FD47479BD494980B537237EC0381CEF"/>
            </w:placeholder>
            <w:showingPlcHdr/>
          </w:sdtPr>
          <w:sdtContent>
            <w:tc>
              <w:tcPr>
                <w:tcW w:w="5841" w:type="dxa"/>
                <w:gridSpan w:val="2"/>
              </w:tcPr>
              <w:p w14:paraId="17CF589B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10075" w:rsidRPr="00CF795B" w14:paraId="3B5E09AF" w14:textId="77777777" w:rsidTr="003C31CD">
        <w:trPr>
          <w:trHeight w:val="238"/>
        </w:trPr>
        <w:tc>
          <w:tcPr>
            <w:tcW w:w="3085" w:type="dxa"/>
          </w:tcPr>
          <w:p w14:paraId="3A9FFC64" w14:textId="77777777" w:rsidR="00710075" w:rsidRDefault="00710075" w:rsidP="00710075">
            <w:pPr>
              <w:rPr>
                <w:rFonts w:cs="Arial"/>
                <w:b/>
                <w:sz w:val="24"/>
              </w:rPr>
            </w:pPr>
            <w:r w:rsidRPr="0079391E">
              <w:rPr>
                <w:rFonts w:cs="Arial"/>
                <w:b/>
                <w:sz w:val="24"/>
              </w:rPr>
              <w:t>Which best describes your organisation?</w:t>
            </w:r>
          </w:p>
        </w:tc>
        <w:tc>
          <w:tcPr>
            <w:tcW w:w="2920" w:type="dxa"/>
          </w:tcPr>
          <w:p w14:paraId="26A25236" w14:textId="77777777" w:rsidR="00710075" w:rsidRDefault="00000000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21766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 w:rsidRPr="009329E0">
              <w:rPr>
                <w:rFonts w:asciiTheme="minorHAnsi" w:hAnsiTheme="minorHAnsi" w:cstheme="minorHAnsi"/>
                <w:lang w:eastAsia="en-US"/>
              </w:rPr>
              <w:t>Con</w:t>
            </w:r>
            <w:r w:rsidR="00710075">
              <w:rPr>
                <w:rFonts w:asciiTheme="minorHAnsi" w:hAnsiTheme="minorHAnsi" w:cstheme="minorHAnsi"/>
                <w:lang w:eastAsia="en-US"/>
              </w:rPr>
              <w:t>sumer body</w:t>
            </w:r>
          </w:p>
          <w:p w14:paraId="3C3898D7" w14:textId="77777777" w:rsidR="00710075" w:rsidRDefault="00000000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213967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Demand</w:t>
            </w:r>
          </w:p>
          <w:p w14:paraId="624C44EC" w14:textId="77777777" w:rsidR="00710075" w:rsidRDefault="00000000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55704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Distribution Network Operator</w:t>
            </w:r>
          </w:p>
          <w:p w14:paraId="22FD0341" w14:textId="77777777" w:rsidR="00710075" w:rsidRDefault="00000000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53234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Generator</w:t>
            </w:r>
          </w:p>
          <w:p w14:paraId="5F728F35" w14:textId="77777777" w:rsidR="001D1A18" w:rsidRDefault="00000000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11921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Industry body</w:t>
            </w:r>
          </w:p>
          <w:p w14:paraId="48ECBFBE" w14:textId="77777777" w:rsidR="001D1A18" w:rsidRPr="001D1A18" w:rsidRDefault="00000000" w:rsidP="001D1A18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10341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1A18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1D1A18">
              <w:rPr>
                <w:rFonts w:asciiTheme="minorHAnsi" w:hAnsiTheme="minorHAnsi" w:cstheme="minorHAnsi"/>
                <w:lang w:eastAsia="en-US"/>
              </w:rPr>
              <w:t>Interconnector</w:t>
            </w:r>
          </w:p>
        </w:tc>
        <w:tc>
          <w:tcPr>
            <w:tcW w:w="2921" w:type="dxa"/>
          </w:tcPr>
          <w:p w14:paraId="3D84AD8C" w14:textId="77777777" w:rsidR="00710075" w:rsidRDefault="00000000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48947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Storage</w:t>
            </w:r>
          </w:p>
          <w:p w14:paraId="26029F50" w14:textId="77777777" w:rsidR="00710075" w:rsidRDefault="00000000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78676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Supplier</w:t>
            </w:r>
          </w:p>
          <w:p w14:paraId="4DA69687" w14:textId="77777777" w:rsidR="001D1A18" w:rsidRDefault="00000000" w:rsidP="001D1A18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212413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1A18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1D1A18">
              <w:rPr>
                <w:rFonts w:asciiTheme="minorHAnsi" w:hAnsiTheme="minorHAnsi" w:cstheme="minorHAnsi"/>
                <w:lang w:eastAsia="en-US"/>
              </w:rPr>
              <w:t>System Operator</w:t>
            </w:r>
          </w:p>
          <w:p w14:paraId="0AE9AA6A" w14:textId="77777777" w:rsidR="00710075" w:rsidRDefault="00000000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211373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Transmission Owner</w:t>
            </w:r>
          </w:p>
          <w:p w14:paraId="413B512A" w14:textId="77777777" w:rsidR="00710075" w:rsidRDefault="00000000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93262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Virtual Lead Party</w:t>
            </w:r>
          </w:p>
          <w:p w14:paraId="1BA59BFD" w14:textId="77777777" w:rsidR="00710075" w:rsidRDefault="00000000" w:rsidP="00710075">
            <w:pPr>
              <w:rPr>
                <w:sz w:val="24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22109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Other</w:t>
            </w:r>
          </w:p>
        </w:tc>
      </w:tr>
    </w:tbl>
    <w:p w14:paraId="21A65113" w14:textId="77777777" w:rsidR="00760AB5" w:rsidRDefault="00760AB5" w:rsidP="00677103">
      <w:pPr>
        <w:pStyle w:val="BodyText"/>
        <w:rPr>
          <w:rFonts w:cs="Arial"/>
          <w:b/>
          <w:sz w:val="24"/>
        </w:rPr>
      </w:pPr>
    </w:p>
    <w:p w14:paraId="0480F8DC" w14:textId="77777777" w:rsidR="005F422C" w:rsidRDefault="005F422C" w:rsidP="005F422C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I wish my response to be:</w:t>
      </w:r>
    </w:p>
    <w:tbl>
      <w:tblPr>
        <w:tblStyle w:val="PlainTable1"/>
        <w:tblW w:w="90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0"/>
      </w:tblGrid>
      <w:tr w:rsidR="0067780A" w:rsidRPr="009329E0" w14:paraId="64DDF1B6" w14:textId="77777777" w:rsidTr="001F28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26522" w:themeColor="accent1"/>
            </w:tcBorders>
            <w:hideMark/>
          </w:tcPr>
          <w:p w14:paraId="62D7B0D0" w14:textId="77777777" w:rsidR="0067780A" w:rsidRPr="00580906" w:rsidRDefault="0067780A" w:rsidP="001F2839">
            <w:pPr>
              <w:spacing w:line="240" w:lineRule="auto"/>
              <w:rPr>
                <w:rFonts w:asciiTheme="minorHAnsi" w:hAnsiTheme="minorHAnsi" w:cstheme="minorHAnsi"/>
                <w:b w:val="0"/>
                <w:bCs w:val="0"/>
                <w:lang w:eastAsia="en-US"/>
              </w:rPr>
            </w:pPr>
            <w:r w:rsidRPr="00580906">
              <w:rPr>
                <w:rFonts w:asciiTheme="minorHAnsi" w:hAnsiTheme="minorHAnsi" w:cstheme="minorHAnsi"/>
                <w:b w:val="0"/>
                <w:bCs w:val="0"/>
                <w:lang w:eastAsia="en-US"/>
              </w:rPr>
              <w:t>(Please mark the relevant box)</w:t>
            </w:r>
          </w:p>
          <w:p w14:paraId="07A711CE" w14:textId="77777777" w:rsidR="0067780A" w:rsidRDefault="0067780A" w:rsidP="001F2839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2F62B114" w14:textId="77777777" w:rsidR="0067780A" w:rsidRDefault="0067780A" w:rsidP="001F2839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78300A4E" w14:textId="77777777" w:rsidR="0067780A" w:rsidRPr="009329E0" w:rsidRDefault="0067780A" w:rsidP="001F2839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5660" w:type="dxa"/>
            <w:tcBorders>
              <w:left w:val="single" w:sz="2" w:space="0" w:color="F26522" w:themeColor="accent1"/>
              <w:bottom w:val="single" w:sz="2" w:space="0" w:color="F26522" w:themeColor="accent1"/>
            </w:tcBorders>
            <w:hideMark/>
          </w:tcPr>
          <w:p w14:paraId="66083B75" w14:textId="77777777" w:rsidR="0067780A" w:rsidRPr="009329E0" w:rsidRDefault="00000000" w:rsidP="001F2839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97749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780A">
                  <w:rPr>
                    <w:rFonts w:ascii="MS Gothic" w:eastAsia="MS Gothic" w:hAnsi="MS Gothic" w:cstheme="minorHAnsi" w:hint="eastAsia"/>
                    <w:lang w:eastAsia="en-US"/>
                  </w:rPr>
                  <w:t>☐</w:t>
                </w:r>
              </w:sdtContent>
            </w:sdt>
            <w:r w:rsidR="0067780A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67780A" w:rsidRPr="009329E0">
              <w:rPr>
                <w:rFonts w:asciiTheme="minorHAnsi" w:hAnsiTheme="minorHAnsi" w:cstheme="minorHAnsi"/>
                <w:lang w:eastAsia="en-US"/>
              </w:rPr>
              <w:t>Non-Confidential</w:t>
            </w:r>
            <w:r w:rsidR="0067780A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67780A" w:rsidRPr="00580906">
              <w:rPr>
                <w:rFonts w:asciiTheme="minorHAnsi" w:hAnsiTheme="minorHAnsi" w:cstheme="minorHAnsi"/>
                <w:b w:val="0"/>
                <w:bCs w:val="0"/>
                <w:i/>
                <w:iCs/>
                <w:lang w:eastAsia="en-US"/>
              </w:rPr>
              <w:t>(</w:t>
            </w:r>
            <w:r w:rsidR="0067780A">
              <w:rPr>
                <w:rFonts w:asciiTheme="minorHAnsi" w:hAnsiTheme="minorHAnsi" w:cstheme="minorHAnsi"/>
                <w:b w:val="0"/>
                <w:bCs w:val="0"/>
                <w:i/>
                <w:iCs/>
                <w:lang w:eastAsia="en-US"/>
              </w:rPr>
              <w:t xml:space="preserve">this </w:t>
            </w:r>
            <w:r w:rsidR="0067780A" w:rsidRPr="00580906">
              <w:rPr>
                <w:b w:val="0"/>
                <w:bCs w:val="0"/>
                <w:i/>
                <w:u w:val="single"/>
              </w:rPr>
              <w:t>will be shared</w:t>
            </w:r>
            <w:r w:rsidR="0067780A" w:rsidRPr="00580906">
              <w:rPr>
                <w:b w:val="0"/>
                <w:bCs w:val="0"/>
                <w:i/>
              </w:rPr>
              <w:t xml:space="preserve"> </w:t>
            </w:r>
            <w:r w:rsidR="0067780A">
              <w:rPr>
                <w:b w:val="0"/>
                <w:bCs w:val="0"/>
                <w:i/>
              </w:rPr>
              <w:t xml:space="preserve">with </w:t>
            </w:r>
            <w:r w:rsidR="0067780A" w:rsidRPr="00580906">
              <w:rPr>
                <w:b w:val="0"/>
                <w:bCs w:val="0"/>
                <w:i/>
              </w:rPr>
              <w:t>industry</w:t>
            </w:r>
            <w:r w:rsidR="0067780A">
              <w:rPr>
                <w:b w:val="0"/>
                <w:bCs w:val="0"/>
                <w:i/>
              </w:rPr>
              <w:t xml:space="preserve"> and the Panel</w:t>
            </w:r>
            <w:r w:rsidR="0067780A" w:rsidRPr="00580906">
              <w:rPr>
                <w:b w:val="0"/>
                <w:bCs w:val="0"/>
                <w:i/>
              </w:rPr>
              <w:t xml:space="preserve"> for further consideration)</w:t>
            </w:r>
          </w:p>
        </w:tc>
      </w:tr>
      <w:tr w:rsidR="0067780A" w14:paraId="565E69EA" w14:textId="77777777" w:rsidTr="001F2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26522" w:themeColor="accent1"/>
            </w:tcBorders>
            <w:shd w:val="clear" w:color="auto" w:fill="auto"/>
          </w:tcPr>
          <w:p w14:paraId="318EB6C6" w14:textId="77777777" w:rsidR="0067780A" w:rsidRPr="009329E0" w:rsidRDefault="0067780A" w:rsidP="001F2839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5660" w:type="dxa"/>
            <w:tcBorders>
              <w:top w:val="single" w:sz="2" w:space="0" w:color="F26522" w:themeColor="accent1"/>
              <w:left w:val="single" w:sz="2" w:space="0" w:color="F26522" w:themeColor="accent1"/>
            </w:tcBorders>
            <w:shd w:val="clear" w:color="auto" w:fill="auto"/>
          </w:tcPr>
          <w:p w14:paraId="4B0693BC" w14:textId="77777777" w:rsidR="0067780A" w:rsidRDefault="00000000" w:rsidP="001F283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88075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780A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67780A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67780A" w:rsidRPr="00580906">
              <w:rPr>
                <w:rFonts w:asciiTheme="minorHAnsi" w:hAnsiTheme="minorHAnsi" w:cstheme="minorHAnsi"/>
                <w:b/>
                <w:bCs/>
                <w:lang w:eastAsia="en-US"/>
              </w:rPr>
              <w:t>Confidential</w:t>
            </w:r>
            <w:r w:rsidR="0067780A">
              <w:rPr>
                <w:rFonts w:asciiTheme="minorHAnsi" w:hAnsiTheme="minorHAnsi" w:cstheme="minorHAnsi"/>
                <w:lang w:eastAsia="en-US"/>
              </w:rPr>
              <w:t xml:space="preserve"> (this </w:t>
            </w:r>
            <w:r w:rsidR="0067780A">
              <w:rPr>
                <w:i/>
              </w:rPr>
              <w:t xml:space="preserve">will be disclosed to the Authority in full but, unless specified, </w:t>
            </w:r>
            <w:r w:rsidR="0067780A" w:rsidRPr="00580906">
              <w:rPr>
                <w:i/>
                <w:u w:val="single"/>
              </w:rPr>
              <w:t>will not be shared</w:t>
            </w:r>
            <w:r w:rsidR="0067780A">
              <w:rPr>
                <w:i/>
              </w:rPr>
              <w:t xml:space="preserve"> with the Panel or the industry for further consideration)</w:t>
            </w:r>
          </w:p>
        </w:tc>
      </w:tr>
    </w:tbl>
    <w:p w14:paraId="7F120EF2" w14:textId="77777777" w:rsidR="0067780A" w:rsidRDefault="0067780A" w:rsidP="005F422C">
      <w:pPr>
        <w:rPr>
          <w:i/>
        </w:rPr>
      </w:pPr>
    </w:p>
    <w:p w14:paraId="40325891" w14:textId="77777777" w:rsidR="00313FF2" w:rsidRDefault="00313FF2" w:rsidP="00313FF2">
      <w:pPr>
        <w:pStyle w:val="BodyText"/>
        <w:rPr>
          <w:b/>
          <w:color w:val="F26522" w:themeColor="accent1"/>
          <w:sz w:val="24"/>
        </w:rPr>
      </w:pPr>
      <w:r>
        <w:rPr>
          <w:b/>
          <w:color w:val="F26522" w:themeColor="accent1"/>
          <w:sz w:val="24"/>
        </w:rPr>
        <w:t xml:space="preserve">For reference the Applicable CUSC (non-charging) Objectives are: </w:t>
      </w:r>
    </w:p>
    <w:p w14:paraId="667C93EE" w14:textId="77777777" w:rsidR="00313FF2" w:rsidRDefault="00313FF2" w:rsidP="00313FF2">
      <w:pPr>
        <w:pStyle w:val="ListParagraph"/>
        <w:numPr>
          <w:ilvl w:val="0"/>
          <w:numId w:val="12"/>
        </w:numPr>
        <w:spacing w:after="160" w:line="256" w:lineRule="auto"/>
        <w:rPr>
          <w:i/>
        </w:rPr>
      </w:pPr>
      <w:r>
        <w:rPr>
          <w:i/>
        </w:rPr>
        <w:t xml:space="preserve">The efficient discharge by the Licensee of the obligations imposed on it by the Act and the Transmission </w:t>
      </w:r>
      <w:proofErr w:type="gramStart"/>
      <w:r>
        <w:rPr>
          <w:i/>
        </w:rPr>
        <w:t>Licence;</w:t>
      </w:r>
      <w:proofErr w:type="gramEnd"/>
    </w:p>
    <w:p w14:paraId="544408D2" w14:textId="77777777" w:rsidR="00313FF2" w:rsidRDefault="00313FF2" w:rsidP="00313FF2">
      <w:pPr>
        <w:pStyle w:val="ListParagraph"/>
        <w:numPr>
          <w:ilvl w:val="0"/>
          <w:numId w:val="12"/>
        </w:numPr>
        <w:spacing w:after="160" w:line="256" w:lineRule="auto"/>
        <w:rPr>
          <w:i/>
        </w:rPr>
      </w:pPr>
      <w:r>
        <w:rPr>
          <w:i/>
        </w:rPr>
        <w:t xml:space="preserve">Facilitating effective competition in the generation and supply of electricity, and (so far as consistent therewith) facilitating such competition in the sale, distribution and purchase of </w:t>
      </w:r>
      <w:proofErr w:type="gramStart"/>
      <w:r>
        <w:rPr>
          <w:i/>
        </w:rPr>
        <w:t>electricity;</w:t>
      </w:r>
      <w:proofErr w:type="gramEnd"/>
    </w:p>
    <w:p w14:paraId="511347B0" w14:textId="77777777" w:rsidR="00313FF2" w:rsidRDefault="00313FF2" w:rsidP="00313FF2">
      <w:pPr>
        <w:pStyle w:val="ListParagraph"/>
        <w:numPr>
          <w:ilvl w:val="0"/>
          <w:numId w:val="12"/>
        </w:numPr>
        <w:spacing w:after="160" w:line="256" w:lineRule="auto"/>
        <w:rPr>
          <w:i/>
        </w:rPr>
      </w:pPr>
      <w:r>
        <w:rPr>
          <w:i/>
        </w:rPr>
        <w:t>Compliance with the Electricity Regulation and any relevant legally binding decision of the European Commission and/or the Agency *; and</w:t>
      </w:r>
    </w:p>
    <w:p w14:paraId="6BB21E40" w14:textId="77777777" w:rsidR="00313FF2" w:rsidRDefault="00313FF2" w:rsidP="00313FF2">
      <w:pPr>
        <w:pStyle w:val="ListParagraph"/>
        <w:numPr>
          <w:ilvl w:val="0"/>
          <w:numId w:val="12"/>
        </w:numPr>
        <w:spacing w:after="160" w:line="256" w:lineRule="auto"/>
        <w:rPr>
          <w:i/>
        </w:rPr>
      </w:pPr>
      <w:r>
        <w:rPr>
          <w:i/>
        </w:rPr>
        <w:t>Promoting efficiency in the implementation and administration of the CUSC arrangements.</w:t>
      </w:r>
    </w:p>
    <w:p w14:paraId="2B3F6BFF" w14:textId="77777777" w:rsidR="00313FF2" w:rsidRDefault="00313FF2" w:rsidP="00313FF2">
      <w:pPr>
        <w:spacing w:after="160" w:line="259" w:lineRule="auto"/>
        <w:rPr>
          <w:rFonts w:cs="Arial"/>
          <w:b/>
          <w:sz w:val="24"/>
        </w:rPr>
      </w:pPr>
      <w:r>
        <w:rPr>
          <w:i/>
        </w:rPr>
        <w:lastRenderedPageBreak/>
        <w:t>*</w:t>
      </w:r>
      <w:r w:rsidR="00D57053" w:rsidRPr="00D57053">
        <w:rPr>
          <w:i/>
        </w:rPr>
        <w:t>The Electricity Regulation referred to in objective (c) is Regulation (EU) 2019/943 of the European Parliament and of the Council of 5 June 2019 on the internal market for electricity (recast) as it has effect immediately before IP completion day as read with the modifications set out in the SI 2020/1006.</w:t>
      </w:r>
    </w:p>
    <w:p w14:paraId="3F081F1A" w14:textId="77777777" w:rsidR="00150585" w:rsidRDefault="00760AB5" w:rsidP="00760AB5">
      <w:pPr>
        <w:pStyle w:val="BodyText"/>
        <w:rPr>
          <w:rFonts w:cs="Arial"/>
          <w:b/>
          <w:sz w:val="24"/>
        </w:rPr>
      </w:pPr>
      <w:r w:rsidRPr="00AC4CF2">
        <w:rPr>
          <w:rFonts w:cs="Arial"/>
          <w:b/>
          <w:sz w:val="24"/>
        </w:rPr>
        <w:t xml:space="preserve">Please express your views </w:t>
      </w:r>
      <w:r>
        <w:rPr>
          <w:rFonts w:cs="Arial"/>
          <w:b/>
          <w:sz w:val="24"/>
        </w:rPr>
        <w:t>in the right-hand side of the table below</w:t>
      </w:r>
      <w:r w:rsidRPr="00AC4CF2">
        <w:rPr>
          <w:rFonts w:cs="Arial"/>
          <w:b/>
          <w:sz w:val="24"/>
        </w:rPr>
        <w:t>, including</w:t>
      </w:r>
      <w:r>
        <w:rPr>
          <w:rFonts w:cs="Arial"/>
          <w:b/>
          <w:sz w:val="24"/>
        </w:rPr>
        <w:t xml:space="preserve"> your</w:t>
      </w:r>
      <w:r w:rsidRPr="00AC4CF2">
        <w:rPr>
          <w:rFonts w:cs="Arial"/>
          <w:b/>
          <w:sz w:val="24"/>
        </w:rPr>
        <w:t xml:space="preserve"> rationale.</w:t>
      </w:r>
    </w:p>
    <w:p w14:paraId="359DEBCF" w14:textId="77777777" w:rsidR="0006725A" w:rsidRPr="00CF795B" w:rsidRDefault="0006725A" w:rsidP="0006725A">
      <w:pPr>
        <w:rPr>
          <w:rFonts w:cs="Arial"/>
          <w:b/>
          <w:i/>
          <w:sz w:val="24"/>
        </w:rPr>
      </w:pPr>
    </w:p>
    <w:tbl>
      <w:tblPr>
        <w:tblW w:w="9527" w:type="dxa"/>
        <w:tblInd w:w="-34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483"/>
        <w:gridCol w:w="2691"/>
        <w:gridCol w:w="1958"/>
        <w:gridCol w:w="4395"/>
      </w:tblGrid>
      <w:tr w:rsidR="00760AB5" w:rsidRPr="00CF795B" w14:paraId="7D8725FD" w14:textId="77777777" w:rsidTr="00C258AA">
        <w:trPr>
          <w:trHeight w:val="264"/>
        </w:trPr>
        <w:tc>
          <w:tcPr>
            <w:tcW w:w="9527" w:type="dxa"/>
            <w:gridSpan w:val="4"/>
            <w:shd w:val="clear" w:color="auto" w:fill="F26522" w:themeFill="accent1"/>
          </w:tcPr>
          <w:p w14:paraId="066C22FE" w14:textId="77777777" w:rsidR="00760AB5" w:rsidRPr="00CF795B" w:rsidRDefault="00760AB5" w:rsidP="00B34474">
            <w:pPr>
              <w:ind w:left="-79"/>
              <w:rPr>
                <w:rFonts w:cs="Arial"/>
                <w:b/>
                <w:color w:val="FFFFFF" w:themeColor="background1"/>
                <w:sz w:val="24"/>
              </w:rPr>
            </w:pP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Standard </w:t>
            </w:r>
            <w:r w:rsidR="001B771A">
              <w:rPr>
                <w:rFonts w:cs="Arial"/>
                <w:b/>
                <w:color w:val="FFFFFF" w:themeColor="background1"/>
                <w:sz w:val="24"/>
              </w:rPr>
              <w:t>Code Administrator</w:t>
            </w: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 Consultation questions</w:t>
            </w:r>
          </w:p>
        </w:tc>
      </w:tr>
      <w:tr w:rsidR="00150585" w:rsidRPr="00CF795B" w14:paraId="69B8632F" w14:textId="77777777" w:rsidTr="00150585">
        <w:trPr>
          <w:trHeight w:val="500"/>
        </w:trPr>
        <w:tc>
          <w:tcPr>
            <w:tcW w:w="483" w:type="dxa"/>
            <w:vMerge w:val="restart"/>
          </w:tcPr>
          <w:p w14:paraId="44C95232" w14:textId="77777777" w:rsidR="00150585" w:rsidRPr="00CF795B" w:rsidRDefault="00150585" w:rsidP="00B34474">
            <w:pPr>
              <w:rPr>
                <w:rFonts w:cs="Arial"/>
                <w:sz w:val="24"/>
              </w:rPr>
            </w:pPr>
            <w:r w:rsidRPr="00CF795B">
              <w:rPr>
                <w:rFonts w:cs="Arial"/>
                <w:sz w:val="24"/>
              </w:rPr>
              <w:t>1</w:t>
            </w:r>
          </w:p>
        </w:tc>
        <w:tc>
          <w:tcPr>
            <w:tcW w:w="2691" w:type="dxa"/>
            <w:vMerge w:val="restart"/>
          </w:tcPr>
          <w:p w14:paraId="7A632898" w14:textId="13DAF891" w:rsidR="00150585" w:rsidRPr="00CF795B" w:rsidRDefault="00165C45" w:rsidP="00386948">
            <w:pPr>
              <w:rPr>
                <w:rFonts w:cs="Arial"/>
                <w:bCs/>
                <w:sz w:val="24"/>
              </w:rPr>
            </w:pPr>
            <w:r w:rsidRPr="00165C45">
              <w:rPr>
                <w:sz w:val="24"/>
              </w:rPr>
              <w:t>Please provide your assessment for the proposed solution</w:t>
            </w:r>
            <w:r w:rsidR="00E378D8">
              <w:rPr>
                <w:sz w:val="24"/>
              </w:rPr>
              <w:t xml:space="preserve"> </w:t>
            </w:r>
            <w:r w:rsidRPr="00165C45">
              <w:rPr>
                <w:sz w:val="24"/>
              </w:rPr>
              <w:t>against the Applicable Objectives?</w:t>
            </w:r>
          </w:p>
        </w:tc>
        <w:tc>
          <w:tcPr>
            <w:tcW w:w="6353" w:type="dxa"/>
            <w:gridSpan w:val="2"/>
          </w:tcPr>
          <w:p w14:paraId="491946A7" w14:textId="20AD8E2A" w:rsidR="00150585" w:rsidRPr="00867B72" w:rsidRDefault="00150585" w:rsidP="00101C71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 xml:space="preserve">Mark the Objectives which you believe </w:t>
            </w:r>
            <w:r w:rsidR="00165C45">
              <w:rPr>
                <w:sz w:val="24"/>
              </w:rPr>
              <w:t>the</w:t>
            </w:r>
            <w:r>
              <w:rPr>
                <w:sz w:val="24"/>
              </w:rPr>
              <w:t xml:space="preserve"> </w:t>
            </w:r>
            <w:r w:rsidR="00165C45">
              <w:rPr>
                <w:sz w:val="24"/>
              </w:rPr>
              <w:t xml:space="preserve">proposed </w:t>
            </w:r>
            <w:r>
              <w:rPr>
                <w:sz w:val="24"/>
              </w:rPr>
              <w:t>solution better facilitates:</w:t>
            </w:r>
          </w:p>
        </w:tc>
      </w:tr>
      <w:tr w:rsidR="00150585" w:rsidRPr="00CF795B" w14:paraId="03403D8A" w14:textId="77777777" w:rsidTr="00150585">
        <w:trPr>
          <w:trHeight w:val="126"/>
        </w:trPr>
        <w:tc>
          <w:tcPr>
            <w:tcW w:w="483" w:type="dxa"/>
            <w:vMerge/>
          </w:tcPr>
          <w:p w14:paraId="61C1FF34" w14:textId="77777777" w:rsidR="00150585" w:rsidRPr="00CF795B" w:rsidRDefault="00150585" w:rsidP="00150585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  <w:vMerge/>
          </w:tcPr>
          <w:p w14:paraId="6A6854C4" w14:textId="77777777" w:rsidR="00150585" w:rsidRPr="009E1BFB" w:rsidRDefault="00150585" w:rsidP="00150585">
            <w:pPr>
              <w:rPr>
                <w:sz w:val="24"/>
              </w:rPr>
            </w:pPr>
          </w:p>
        </w:tc>
        <w:tc>
          <w:tcPr>
            <w:tcW w:w="1958" w:type="dxa"/>
          </w:tcPr>
          <w:p w14:paraId="3F88CC1A" w14:textId="77777777" w:rsidR="00150585" w:rsidRDefault="00150585" w:rsidP="00150585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Original</w:t>
            </w:r>
          </w:p>
        </w:tc>
        <w:tc>
          <w:tcPr>
            <w:tcW w:w="4395" w:type="dxa"/>
          </w:tcPr>
          <w:p w14:paraId="7E0AE6AC" w14:textId="40D3E9D8" w:rsidR="00150585" w:rsidRDefault="00000000" w:rsidP="00150585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2145538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05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50585">
              <w:rPr>
                <w:sz w:val="24"/>
              </w:rPr>
              <w:t xml:space="preserve">A </w:t>
            </w:r>
            <w:r w:rsidR="00B474DD">
              <w:rPr>
                <w:sz w:val="24"/>
              </w:rPr>
              <w:t xml:space="preserve"> </w:t>
            </w:r>
            <w:r w:rsidR="00150585">
              <w:rPr>
                <w:sz w:val="24"/>
              </w:rPr>
              <w:t xml:space="preserve"> </w:t>
            </w:r>
            <w:sdt>
              <w:sdtPr>
                <w:rPr>
                  <w:sz w:val="24"/>
                </w:rPr>
                <w:id w:val="188907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05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50585">
              <w:rPr>
                <w:sz w:val="24"/>
              </w:rPr>
              <w:t>B</w:t>
            </w:r>
            <w:r w:rsidR="00B474DD">
              <w:rPr>
                <w:sz w:val="24"/>
              </w:rPr>
              <w:t xml:space="preserve"> </w:t>
            </w:r>
            <w:r w:rsidR="00150585">
              <w:rPr>
                <w:sz w:val="24"/>
              </w:rPr>
              <w:t xml:space="preserve">  </w:t>
            </w:r>
            <w:sdt>
              <w:sdtPr>
                <w:rPr>
                  <w:sz w:val="24"/>
                </w:rPr>
                <w:id w:val="283154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05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50585">
              <w:rPr>
                <w:sz w:val="24"/>
              </w:rPr>
              <w:t xml:space="preserve">C   </w:t>
            </w:r>
            <w:sdt>
              <w:sdtPr>
                <w:rPr>
                  <w:sz w:val="24"/>
                </w:rPr>
                <w:id w:val="132863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05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50585">
              <w:rPr>
                <w:sz w:val="24"/>
              </w:rPr>
              <w:t xml:space="preserve">D   </w:t>
            </w:r>
          </w:p>
        </w:tc>
      </w:tr>
      <w:tr w:rsidR="00150585" w:rsidRPr="00CF795B" w14:paraId="0FEB919F" w14:textId="77777777" w:rsidTr="00150585">
        <w:trPr>
          <w:trHeight w:val="500"/>
        </w:trPr>
        <w:tc>
          <w:tcPr>
            <w:tcW w:w="483" w:type="dxa"/>
            <w:vMerge/>
          </w:tcPr>
          <w:p w14:paraId="09A4BB3B" w14:textId="77777777" w:rsidR="00150585" w:rsidRPr="00CF795B" w:rsidRDefault="00150585" w:rsidP="00B34474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  <w:vMerge/>
          </w:tcPr>
          <w:p w14:paraId="0FAF74AB" w14:textId="77777777" w:rsidR="00150585" w:rsidRPr="009E1BFB" w:rsidRDefault="00150585" w:rsidP="00386948">
            <w:pPr>
              <w:rPr>
                <w:sz w:val="24"/>
              </w:rPr>
            </w:pPr>
          </w:p>
        </w:tc>
        <w:sdt>
          <w:sdtPr>
            <w:rPr>
              <w:sz w:val="24"/>
            </w:rPr>
            <w:id w:val="-1563557985"/>
            <w:placeholder>
              <w:docPart w:val="964C450E8CCF437C9DE971F0CDAC4809"/>
            </w:placeholder>
            <w:showingPlcHdr/>
          </w:sdtPr>
          <w:sdtContent>
            <w:tc>
              <w:tcPr>
                <w:tcW w:w="6353" w:type="dxa"/>
                <w:gridSpan w:val="2"/>
              </w:tcPr>
              <w:p w14:paraId="591B85DF" w14:textId="77777777" w:rsidR="00150585" w:rsidRDefault="00150585" w:rsidP="00101C71">
                <w:pPr>
                  <w:pStyle w:val="BodyText"/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165C45" w:rsidRPr="00CF795B" w14:paraId="25F647F9" w14:textId="77777777" w:rsidTr="00165C45">
        <w:trPr>
          <w:trHeight w:val="1524"/>
        </w:trPr>
        <w:tc>
          <w:tcPr>
            <w:tcW w:w="483" w:type="dxa"/>
            <w:vMerge w:val="restart"/>
          </w:tcPr>
          <w:p w14:paraId="5B3E3536" w14:textId="77777777" w:rsidR="00165C45" w:rsidRDefault="00165C45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2691" w:type="dxa"/>
            <w:vMerge w:val="restart"/>
          </w:tcPr>
          <w:p w14:paraId="7C8C3826" w14:textId="77777777" w:rsidR="00165C45" w:rsidRPr="00CF795B" w:rsidRDefault="00165C45" w:rsidP="00386948">
            <w:pPr>
              <w:rPr>
                <w:sz w:val="24"/>
              </w:rPr>
            </w:pPr>
            <w:r>
              <w:rPr>
                <w:sz w:val="24"/>
              </w:rPr>
              <w:t xml:space="preserve">Do you have a </w:t>
            </w:r>
            <w:r w:rsidRPr="00165C45">
              <w:rPr>
                <w:sz w:val="24"/>
              </w:rPr>
              <w:t>preferred proposed solution?</w:t>
            </w:r>
          </w:p>
        </w:tc>
        <w:tc>
          <w:tcPr>
            <w:tcW w:w="6353" w:type="dxa"/>
            <w:gridSpan w:val="2"/>
          </w:tcPr>
          <w:p w14:paraId="2A52FA59" w14:textId="77777777" w:rsidR="00165C45" w:rsidRDefault="00000000" w:rsidP="00165C45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83751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5C4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165C45">
              <w:rPr>
                <w:rFonts w:cs="Arial"/>
                <w:sz w:val="24"/>
              </w:rPr>
              <w:t>Original</w:t>
            </w:r>
          </w:p>
          <w:p w14:paraId="25AF149E" w14:textId="77777777" w:rsidR="001D1A18" w:rsidRDefault="00000000" w:rsidP="00165C45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203063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D1A18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1D1A18">
              <w:rPr>
                <w:rFonts w:cs="Arial"/>
                <w:sz w:val="24"/>
              </w:rPr>
              <w:t>Baseline</w:t>
            </w:r>
          </w:p>
          <w:p w14:paraId="48B6C026" w14:textId="77777777" w:rsidR="00165C45" w:rsidRDefault="00000000" w:rsidP="00165C45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108310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5C4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165C45">
              <w:rPr>
                <w:rFonts w:cs="Arial"/>
                <w:sz w:val="24"/>
              </w:rPr>
              <w:t>No preference</w:t>
            </w:r>
          </w:p>
        </w:tc>
      </w:tr>
      <w:tr w:rsidR="00165C45" w:rsidRPr="00CF795B" w14:paraId="312E3A53" w14:textId="77777777" w:rsidTr="00150585">
        <w:trPr>
          <w:trHeight w:val="600"/>
        </w:trPr>
        <w:tc>
          <w:tcPr>
            <w:tcW w:w="483" w:type="dxa"/>
            <w:vMerge/>
          </w:tcPr>
          <w:p w14:paraId="7433F0F3" w14:textId="77777777" w:rsidR="00165C45" w:rsidRDefault="00165C45" w:rsidP="00B34474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  <w:vMerge/>
          </w:tcPr>
          <w:p w14:paraId="07AF7DC9" w14:textId="77777777" w:rsidR="00165C45" w:rsidRPr="00CF795B" w:rsidRDefault="00165C45" w:rsidP="00386948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-1428496625"/>
            <w:placeholder>
              <w:docPart w:val="5FF94ACFA3FE443FAA64758377BAA96B"/>
            </w:placeholder>
            <w:showingPlcHdr/>
          </w:sdtPr>
          <w:sdtContent>
            <w:tc>
              <w:tcPr>
                <w:tcW w:w="6353" w:type="dxa"/>
                <w:gridSpan w:val="2"/>
              </w:tcPr>
              <w:p w14:paraId="727943E2" w14:textId="77777777" w:rsidR="00165C45" w:rsidRDefault="00165C45" w:rsidP="00C258AA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C258AA" w:rsidRPr="00CF795B" w14:paraId="25666D07" w14:textId="77777777" w:rsidTr="00150585">
        <w:trPr>
          <w:trHeight w:val="600"/>
        </w:trPr>
        <w:tc>
          <w:tcPr>
            <w:tcW w:w="483" w:type="dxa"/>
            <w:vMerge w:val="restart"/>
          </w:tcPr>
          <w:p w14:paraId="55805A7E" w14:textId="77777777" w:rsidR="00C258AA" w:rsidRPr="00CF795B" w:rsidRDefault="00165C45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2691" w:type="dxa"/>
            <w:vMerge w:val="restart"/>
          </w:tcPr>
          <w:p w14:paraId="381C7388" w14:textId="77777777" w:rsidR="00C258AA" w:rsidRPr="00CF795B" w:rsidRDefault="00C258AA" w:rsidP="00386948">
            <w:pPr>
              <w:rPr>
                <w:bCs/>
                <w:sz w:val="24"/>
              </w:rPr>
            </w:pPr>
            <w:r w:rsidRPr="00CF795B">
              <w:rPr>
                <w:sz w:val="24"/>
              </w:rPr>
              <w:t>Do you support the proposed implementation approach?</w:t>
            </w:r>
          </w:p>
        </w:tc>
        <w:tc>
          <w:tcPr>
            <w:tcW w:w="6353" w:type="dxa"/>
            <w:gridSpan w:val="2"/>
          </w:tcPr>
          <w:p w14:paraId="3689077E" w14:textId="77777777" w:rsidR="00C258AA" w:rsidRDefault="00000000" w:rsidP="00C258AA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52335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58A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C258AA">
              <w:rPr>
                <w:rFonts w:cs="Arial"/>
                <w:sz w:val="24"/>
              </w:rPr>
              <w:t>Yes</w:t>
            </w:r>
          </w:p>
          <w:p w14:paraId="41F13382" w14:textId="77777777" w:rsidR="00C258AA" w:rsidRDefault="00000000" w:rsidP="00C258AA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7271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58A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C258AA">
              <w:rPr>
                <w:rFonts w:cs="Arial"/>
                <w:sz w:val="24"/>
              </w:rPr>
              <w:t>No</w:t>
            </w:r>
          </w:p>
          <w:p w14:paraId="5D51C7AF" w14:textId="77777777" w:rsidR="00C258AA" w:rsidRPr="00CF795B" w:rsidRDefault="00C258AA" w:rsidP="00386948">
            <w:pPr>
              <w:rPr>
                <w:rFonts w:cs="Arial"/>
                <w:sz w:val="24"/>
              </w:rPr>
            </w:pPr>
          </w:p>
        </w:tc>
      </w:tr>
      <w:tr w:rsidR="00C258AA" w:rsidRPr="00CF795B" w14:paraId="57A81631" w14:textId="77777777" w:rsidTr="00150585">
        <w:trPr>
          <w:trHeight w:val="600"/>
        </w:trPr>
        <w:tc>
          <w:tcPr>
            <w:tcW w:w="483" w:type="dxa"/>
            <w:vMerge/>
          </w:tcPr>
          <w:p w14:paraId="657160F6" w14:textId="77777777" w:rsidR="00C258AA" w:rsidRDefault="00C258AA" w:rsidP="00B34474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  <w:vMerge/>
          </w:tcPr>
          <w:p w14:paraId="49A198C8" w14:textId="77777777" w:rsidR="00C258AA" w:rsidRPr="00CF795B" w:rsidRDefault="00C258AA" w:rsidP="00386948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1527363539"/>
            <w:placeholder>
              <w:docPart w:val="80FD8273B4AB4BABBD3977F990BBB29C"/>
            </w:placeholder>
            <w:showingPlcHdr/>
          </w:sdtPr>
          <w:sdtContent>
            <w:tc>
              <w:tcPr>
                <w:tcW w:w="6353" w:type="dxa"/>
                <w:gridSpan w:val="2"/>
              </w:tcPr>
              <w:p w14:paraId="576EFB35" w14:textId="77777777" w:rsidR="00C258AA" w:rsidRDefault="00C258AA" w:rsidP="00386948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D14DB8" w:rsidRPr="00CF795B" w14:paraId="0AB29FAB" w14:textId="77777777" w:rsidTr="00150585">
        <w:trPr>
          <w:trHeight w:val="264"/>
        </w:trPr>
        <w:tc>
          <w:tcPr>
            <w:tcW w:w="483" w:type="dxa"/>
          </w:tcPr>
          <w:p w14:paraId="66682BE4" w14:textId="77777777" w:rsidR="0006725A" w:rsidRPr="00CF795B" w:rsidRDefault="00165C45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</w:t>
            </w:r>
          </w:p>
        </w:tc>
        <w:tc>
          <w:tcPr>
            <w:tcW w:w="2691" w:type="dxa"/>
          </w:tcPr>
          <w:p w14:paraId="4568BEB7" w14:textId="77777777" w:rsidR="0006725A" w:rsidRPr="00CF795B" w:rsidRDefault="0006725A" w:rsidP="00386948">
            <w:pPr>
              <w:rPr>
                <w:bCs/>
                <w:sz w:val="24"/>
              </w:rPr>
            </w:pPr>
            <w:r w:rsidRPr="00CF795B">
              <w:rPr>
                <w:bCs/>
                <w:sz w:val="24"/>
              </w:rPr>
              <w:t>Do you have any other comments?</w:t>
            </w:r>
          </w:p>
        </w:tc>
        <w:sdt>
          <w:sdtPr>
            <w:rPr>
              <w:rFonts w:cs="Arial"/>
              <w:sz w:val="24"/>
            </w:rPr>
            <w:id w:val="1307668979"/>
            <w:placeholder>
              <w:docPart w:val="8F228B7C7984444FB8E2656F5193D866"/>
            </w:placeholder>
            <w:showingPlcHdr/>
          </w:sdtPr>
          <w:sdtContent>
            <w:tc>
              <w:tcPr>
                <w:tcW w:w="6353" w:type="dxa"/>
                <w:gridSpan w:val="2"/>
              </w:tcPr>
              <w:p w14:paraId="5E695A1B" w14:textId="77777777" w:rsidR="0006725A" w:rsidRPr="00CF795B" w:rsidRDefault="00F20303" w:rsidP="00386948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</w:tbl>
    <w:p w14:paraId="2553CCD5" w14:textId="77777777" w:rsidR="0006725A" w:rsidRPr="00CF795B" w:rsidRDefault="0006725A" w:rsidP="0006725A">
      <w:pPr>
        <w:pStyle w:val="BodyText"/>
        <w:ind w:right="-97"/>
        <w:rPr>
          <w:b/>
          <w:sz w:val="24"/>
        </w:rPr>
      </w:pPr>
    </w:p>
    <w:sectPr w:rsidR="0006725A" w:rsidRPr="00CF795B" w:rsidSect="0006725A">
      <w:headerReference w:type="default" r:id="rId13"/>
      <w:footerReference w:type="default" r:id="rId14"/>
      <w:pgSz w:w="11905" w:h="16837" w:code="9"/>
      <w:pgMar w:top="816" w:right="1440" w:bottom="977" w:left="1440" w:header="448" w:footer="4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17D8C" w14:textId="77777777" w:rsidR="001546BE" w:rsidRDefault="001546BE" w:rsidP="0006725A">
      <w:pPr>
        <w:spacing w:line="240" w:lineRule="auto"/>
      </w:pPr>
      <w:r>
        <w:separator/>
      </w:r>
    </w:p>
  </w:endnote>
  <w:endnote w:type="continuationSeparator" w:id="0">
    <w:p w14:paraId="01E7DE33" w14:textId="77777777" w:rsidR="001546BE" w:rsidRDefault="001546BE" w:rsidP="000672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793BF" w14:textId="77777777" w:rsidR="00B305B6" w:rsidRDefault="00DF10F2">
    <w:pPr>
      <w:pStyle w:val="Footer"/>
      <w:rPr>
        <w:rStyle w:val="PageNumber"/>
      </w:rPr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5A5BAD20" w14:textId="77777777" w:rsidR="00B305B6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1F5E7" w14:textId="77777777" w:rsidR="001546BE" w:rsidRDefault="001546BE" w:rsidP="0006725A">
      <w:pPr>
        <w:spacing w:line="240" w:lineRule="auto"/>
      </w:pPr>
      <w:r>
        <w:separator/>
      </w:r>
    </w:p>
  </w:footnote>
  <w:footnote w:type="continuationSeparator" w:id="0">
    <w:p w14:paraId="327AD11A" w14:textId="77777777" w:rsidR="001546BE" w:rsidRDefault="001546BE" w:rsidP="000672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14AFB" w14:textId="4E86394F" w:rsidR="00313FF2" w:rsidRPr="00FA6A75" w:rsidRDefault="0006725A" w:rsidP="00A63A1C">
    <w:pPr>
      <w:pStyle w:val="Header"/>
      <w:ind w:left="720" w:firstLine="720"/>
      <w:jc w:val="right"/>
    </w:pPr>
    <w:r>
      <w:rPr>
        <w:noProof/>
      </w:rPr>
      <w:drawing>
        <wp:anchor distT="0" distB="0" distL="114300" distR="114300" simplePos="0" relativeHeight="251658240" behindDoc="0" locked="1" layoutInCell="1" allowOverlap="1" wp14:anchorId="1FA64273" wp14:editId="484FF265">
          <wp:simplePos x="0" y="0"/>
          <wp:positionH relativeFrom="margin">
            <wp:posOffset>33655</wp:posOffset>
          </wp:positionH>
          <wp:positionV relativeFrom="page">
            <wp:posOffset>211455</wp:posOffset>
          </wp:positionV>
          <wp:extent cx="469900" cy="274320"/>
          <wp:effectExtent l="0" t="0" r="635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724" t="-6855" b="-1"/>
                  <a:stretch/>
                </pic:blipFill>
                <pic:spPr bwMode="auto">
                  <a:xfrm>
                    <a:off x="0" y="0"/>
                    <a:ext cx="4699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10F2">
      <w:tab/>
    </w:r>
    <w:r w:rsidR="00DF10F2">
      <w:tab/>
    </w:r>
    <w:r w:rsidR="00C2141E">
      <w:t xml:space="preserve">Code Administrator </w:t>
    </w:r>
    <w:r w:rsidR="00C2141E" w:rsidRPr="00FA6A75">
      <w:t>Consultation</w:t>
    </w:r>
    <w:r w:rsidR="00313FF2" w:rsidRPr="00FA6A75">
      <w:t xml:space="preserve"> CMP</w:t>
    </w:r>
    <w:r w:rsidR="00FA6A75" w:rsidRPr="00FA6A75">
      <w:t>428</w:t>
    </w:r>
  </w:p>
  <w:p w14:paraId="75D674BE" w14:textId="25294357" w:rsidR="00A63A1C" w:rsidRDefault="00DF10F2" w:rsidP="00A63A1C">
    <w:pPr>
      <w:pStyle w:val="Header"/>
      <w:ind w:left="720" w:firstLine="720"/>
      <w:jc w:val="right"/>
    </w:pPr>
    <w:r w:rsidRPr="00FA6A75">
      <w:tab/>
      <w:t xml:space="preserve">Published on </w:t>
    </w:r>
    <w:r w:rsidR="00FA6A75" w:rsidRPr="00FA6A75">
      <w:t>15/04/2024</w:t>
    </w:r>
    <w:r w:rsidRPr="00FA6A75">
      <w:t xml:space="preserve"> - respond by 5pm on </w:t>
    </w:r>
    <w:r w:rsidR="00FA6A75" w:rsidRPr="00FA6A75">
      <w:t>18/04/2024</w:t>
    </w:r>
  </w:p>
  <w:p w14:paraId="3F499D00" w14:textId="77777777" w:rsidR="004B76AD" w:rsidRDefault="00000000" w:rsidP="00A63A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5445D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15486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137C1"/>
    <w:multiLevelType w:val="multilevel"/>
    <w:tmpl w:val="4118989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567"/>
        </w:tabs>
        <w:ind w:left="567" w:firstLine="0"/>
      </w:pPr>
      <w:rPr>
        <w:rFonts w:hint="default"/>
        <w:color w:val="auto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bullet"/>
      <w:pStyle w:val="Heading6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  <w:color w:val="auto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2130455"/>
    <w:multiLevelType w:val="hybridMultilevel"/>
    <w:tmpl w:val="EC7E34A6"/>
    <w:lvl w:ilvl="0" w:tplc="965CE58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37817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50B3C"/>
    <w:multiLevelType w:val="multilevel"/>
    <w:tmpl w:val="5D5AB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56254"/>
    <w:multiLevelType w:val="hybridMultilevel"/>
    <w:tmpl w:val="E3723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7E0E29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4E18C1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661FA"/>
    <w:multiLevelType w:val="hybridMultilevel"/>
    <w:tmpl w:val="F7C4A312"/>
    <w:lvl w:ilvl="0" w:tplc="BAAE2FA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B3AD3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2F6AD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F11DCC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726814">
    <w:abstractNumId w:val="2"/>
  </w:num>
  <w:num w:numId="2" w16cid:durableId="235945216">
    <w:abstractNumId w:val="6"/>
  </w:num>
  <w:num w:numId="3" w16cid:durableId="1895698250">
    <w:abstractNumId w:val="7"/>
  </w:num>
  <w:num w:numId="4" w16cid:durableId="1616717696">
    <w:abstractNumId w:val="9"/>
  </w:num>
  <w:num w:numId="5" w16cid:durableId="1059129777">
    <w:abstractNumId w:val="13"/>
  </w:num>
  <w:num w:numId="6" w16cid:durableId="971205190">
    <w:abstractNumId w:val="5"/>
  </w:num>
  <w:num w:numId="7" w16cid:durableId="2053530093">
    <w:abstractNumId w:val="8"/>
  </w:num>
  <w:num w:numId="8" w16cid:durableId="1799295904">
    <w:abstractNumId w:val="14"/>
  </w:num>
  <w:num w:numId="9" w16cid:durableId="1838184211">
    <w:abstractNumId w:val="4"/>
  </w:num>
  <w:num w:numId="10" w16cid:durableId="2039427104">
    <w:abstractNumId w:val="3"/>
  </w:num>
  <w:num w:numId="11" w16cid:durableId="537427681">
    <w:abstractNumId w:val="10"/>
  </w:num>
  <w:num w:numId="12" w16cid:durableId="14898573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02749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28585930">
    <w:abstractNumId w:val="0"/>
  </w:num>
  <w:num w:numId="15" w16cid:durableId="1844661060">
    <w:abstractNumId w:val="11"/>
  </w:num>
  <w:num w:numId="16" w16cid:durableId="745765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134"/>
    <w:rsid w:val="00001630"/>
    <w:rsid w:val="000041D0"/>
    <w:rsid w:val="00056499"/>
    <w:rsid w:val="0006725A"/>
    <w:rsid w:val="00087C95"/>
    <w:rsid w:val="00095721"/>
    <w:rsid w:val="00096E17"/>
    <w:rsid w:val="000D146E"/>
    <w:rsid w:val="000D2193"/>
    <w:rsid w:val="000E273C"/>
    <w:rsid w:val="00101C71"/>
    <w:rsid w:val="00120E3B"/>
    <w:rsid w:val="00132DB3"/>
    <w:rsid w:val="00141FFE"/>
    <w:rsid w:val="00150585"/>
    <w:rsid w:val="001546BE"/>
    <w:rsid w:val="00165C45"/>
    <w:rsid w:val="00183D8D"/>
    <w:rsid w:val="001B771A"/>
    <w:rsid w:val="001D1A18"/>
    <w:rsid w:val="001F7E62"/>
    <w:rsid w:val="00217075"/>
    <w:rsid w:val="002240C3"/>
    <w:rsid w:val="002D2F08"/>
    <w:rsid w:val="002D7074"/>
    <w:rsid w:val="002E5BC7"/>
    <w:rsid w:val="002E610D"/>
    <w:rsid w:val="00313FF2"/>
    <w:rsid w:val="00315632"/>
    <w:rsid w:val="00330039"/>
    <w:rsid w:val="00386948"/>
    <w:rsid w:val="003B51E4"/>
    <w:rsid w:val="003C60F9"/>
    <w:rsid w:val="003C6C26"/>
    <w:rsid w:val="00425BE5"/>
    <w:rsid w:val="00434488"/>
    <w:rsid w:val="00441BF4"/>
    <w:rsid w:val="00486699"/>
    <w:rsid w:val="00540D4E"/>
    <w:rsid w:val="005C266B"/>
    <w:rsid w:val="005F422C"/>
    <w:rsid w:val="006103A5"/>
    <w:rsid w:val="006329D3"/>
    <w:rsid w:val="00677103"/>
    <w:rsid w:val="0067780A"/>
    <w:rsid w:val="006D6D23"/>
    <w:rsid w:val="006D6ECC"/>
    <w:rsid w:val="00710075"/>
    <w:rsid w:val="00713E51"/>
    <w:rsid w:val="00760AB5"/>
    <w:rsid w:val="00790E02"/>
    <w:rsid w:val="00794A5E"/>
    <w:rsid w:val="007D0BAB"/>
    <w:rsid w:val="0080152D"/>
    <w:rsid w:val="00811809"/>
    <w:rsid w:val="008312E5"/>
    <w:rsid w:val="00834C93"/>
    <w:rsid w:val="00836CFF"/>
    <w:rsid w:val="00867B72"/>
    <w:rsid w:val="00880771"/>
    <w:rsid w:val="009329E0"/>
    <w:rsid w:val="00962A13"/>
    <w:rsid w:val="009A7FD6"/>
    <w:rsid w:val="009D6B68"/>
    <w:rsid w:val="009F725B"/>
    <w:rsid w:val="00A10CD1"/>
    <w:rsid w:val="00A4360D"/>
    <w:rsid w:val="00A7583F"/>
    <w:rsid w:val="00AC23C9"/>
    <w:rsid w:val="00AC4CF2"/>
    <w:rsid w:val="00B42134"/>
    <w:rsid w:val="00B474DD"/>
    <w:rsid w:val="00B657DD"/>
    <w:rsid w:val="00B75DF3"/>
    <w:rsid w:val="00B97BDE"/>
    <w:rsid w:val="00BB7BAF"/>
    <w:rsid w:val="00BC1ACE"/>
    <w:rsid w:val="00BD020A"/>
    <w:rsid w:val="00BE2538"/>
    <w:rsid w:val="00C1178B"/>
    <w:rsid w:val="00C204B9"/>
    <w:rsid w:val="00C2141E"/>
    <w:rsid w:val="00C258AA"/>
    <w:rsid w:val="00C456F3"/>
    <w:rsid w:val="00CA29B6"/>
    <w:rsid w:val="00CB6146"/>
    <w:rsid w:val="00CC6E43"/>
    <w:rsid w:val="00CF795B"/>
    <w:rsid w:val="00D14DB8"/>
    <w:rsid w:val="00D1705C"/>
    <w:rsid w:val="00D179EE"/>
    <w:rsid w:val="00D57053"/>
    <w:rsid w:val="00D8294C"/>
    <w:rsid w:val="00DD16A0"/>
    <w:rsid w:val="00DF10F2"/>
    <w:rsid w:val="00E14E39"/>
    <w:rsid w:val="00E378D8"/>
    <w:rsid w:val="00E41F07"/>
    <w:rsid w:val="00E63832"/>
    <w:rsid w:val="00E834D3"/>
    <w:rsid w:val="00EB1523"/>
    <w:rsid w:val="00EB2F9C"/>
    <w:rsid w:val="00ED38FD"/>
    <w:rsid w:val="00EF6704"/>
    <w:rsid w:val="00F20303"/>
    <w:rsid w:val="00F51984"/>
    <w:rsid w:val="00F61649"/>
    <w:rsid w:val="00F711FA"/>
    <w:rsid w:val="00F72ED7"/>
    <w:rsid w:val="00FA6A75"/>
    <w:rsid w:val="00FB6E46"/>
    <w:rsid w:val="00FF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D52491"/>
  <w15:chartTrackingRefBased/>
  <w15:docId w15:val="{7C5112EB-44B8-4C31-A8EA-151074DAB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5A"/>
    <w:pPr>
      <w:spacing w:after="0" w:line="300" w:lineRule="atLeast"/>
    </w:pPr>
    <w:rPr>
      <w:rFonts w:ascii="Arial" w:eastAsia="Times New Roman" w:hAnsi="Arial" w:cs="Times New Roman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06725A"/>
    <w:pPr>
      <w:keepNext/>
      <w:numPr>
        <w:numId w:val="1"/>
      </w:numPr>
      <w:pBdr>
        <w:top w:val="single" w:sz="36" w:space="1" w:color="0079C1"/>
        <w:left w:val="single" w:sz="36" w:space="4" w:color="0079C1"/>
        <w:bottom w:val="single" w:sz="36" w:space="1" w:color="0079C1"/>
        <w:right w:val="single" w:sz="36" w:space="4" w:color="0079C1"/>
      </w:pBdr>
      <w:shd w:val="clear" w:color="auto" w:fill="0079C1"/>
      <w:spacing w:after="60" w:line="240" w:lineRule="auto"/>
      <w:ind w:left="431" w:hanging="431"/>
      <w:jc w:val="both"/>
      <w:outlineLvl w:val="0"/>
    </w:pPr>
    <w:rPr>
      <w:rFonts w:ascii="Arial Bold" w:hAnsi="Arial Bold" w:cs="Arial"/>
      <w:bCs/>
      <w:color w:val="FFFFFF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06725A"/>
    <w:pPr>
      <w:keepNext/>
      <w:numPr>
        <w:ilvl w:val="1"/>
        <w:numId w:val="1"/>
      </w:numPr>
      <w:spacing w:before="240" w:after="60" w:line="240" w:lineRule="auto"/>
      <w:jc w:val="both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06725A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06725A"/>
    <w:pPr>
      <w:keepNext/>
      <w:numPr>
        <w:ilvl w:val="3"/>
        <w:numId w:val="1"/>
      </w:numPr>
      <w:tabs>
        <w:tab w:val="clear" w:pos="567"/>
        <w:tab w:val="num" w:pos="1080"/>
      </w:tabs>
      <w:spacing w:before="240" w:after="60" w:line="240" w:lineRule="auto"/>
      <w:ind w:left="1080" w:hanging="513"/>
      <w:jc w:val="both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06725A"/>
    <w:pPr>
      <w:numPr>
        <w:ilvl w:val="4"/>
        <w:numId w:val="1"/>
      </w:numPr>
      <w:spacing w:before="240" w:after="60" w:line="240" w:lineRule="auto"/>
      <w:jc w:val="both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6725A"/>
    <w:pPr>
      <w:numPr>
        <w:ilvl w:val="5"/>
        <w:numId w:val="1"/>
      </w:numPr>
      <w:tabs>
        <w:tab w:val="clear" w:pos="567"/>
      </w:tabs>
      <w:spacing w:before="120" w:after="120" w:line="240" w:lineRule="auto"/>
      <w:ind w:left="1080" w:hanging="513"/>
      <w:jc w:val="both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6725A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qFormat/>
    <w:rsid w:val="0006725A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06725A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725A"/>
    <w:rPr>
      <w:rFonts w:ascii="Arial Bold" w:eastAsia="Times New Roman" w:hAnsi="Arial Bold" w:cs="Arial"/>
      <w:bCs/>
      <w:color w:val="FFFFFF"/>
      <w:kern w:val="32"/>
      <w:sz w:val="24"/>
      <w:szCs w:val="32"/>
      <w:shd w:val="clear" w:color="auto" w:fill="0079C1"/>
      <w:lang w:eastAsia="en-GB"/>
    </w:rPr>
  </w:style>
  <w:style w:type="character" w:customStyle="1" w:styleId="Heading2Char">
    <w:name w:val="Heading 2 Char"/>
    <w:basedOn w:val="DefaultParagraphFont"/>
    <w:link w:val="Heading2"/>
    <w:rsid w:val="0006725A"/>
    <w:rPr>
      <w:rFonts w:ascii="Arial" w:eastAsia="Times New Roman" w:hAnsi="Arial" w:cs="Arial"/>
      <w:bCs/>
      <w:iCs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rsid w:val="0006725A"/>
    <w:rPr>
      <w:rFonts w:ascii="Arial" w:eastAsia="Times New Roman" w:hAnsi="Arial" w:cs="Arial"/>
      <w:bCs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rsid w:val="0006725A"/>
    <w:rPr>
      <w:rFonts w:ascii="Arial" w:eastAsia="Times New Roman" w:hAnsi="Arial" w:cs="Times New Roman"/>
      <w:bCs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rsid w:val="0006725A"/>
    <w:rPr>
      <w:rFonts w:ascii="Arial" w:eastAsia="Times New Roman" w:hAnsi="Arial" w:cs="Times New Roman"/>
      <w:bCs/>
      <w:iCs/>
      <w:szCs w:val="26"/>
      <w:lang w:eastAsia="en-GB"/>
    </w:rPr>
  </w:style>
  <w:style w:type="character" w:customStyle="1" w:styleId="Heading6Char">
    <w:name w:val="Heading 6 Char"/>
    <w:basedOn w:val="DefaultParagraphFont"/>
    <w:link w:val="Heading6"/>
    <w:rsid w:val="0006725A"/>
    <w:rPr>
      <w:rFonts w:ascii="Arial" w:eastAsia="Times New Roman" w:hAnsi="Arial" w:cs="Times New Roman"/>
      <w:bCs/>
      <w:lang w:eastAsia="en-GB"/>
    </w:rPr>
  </w:style>
  <w:style w:type="character" w:customStyle="1" w:styleId="Heading7Char">
    <w:name w:val="Heading 7 Char"/>
    <w:basedOn w:val="DefaultParagraphFont"/>
    <w:link w:val="Heading7"/>
    <w:rsid w:val="0006725A"/>
    <w:rPr>
      <w:rFonts w:ascii="Times New Roman" w:eastAsia="Times New Roman" w:hAnsi="Times New Roman" w:cs="Times New Roman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06725A"/>
    <w:rPr>
      <w:rFonts w:ascii="Times New Roman" w:eastAsia="Times New Roman" w:hAnsi="Times New Roman" w:cs="Times New Roman"/>
      <w:i/>
      <w:iCs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rsid w:val="0006725A"/>
    <w:rPr>
      <w:rFonts w:ascii="Arial" w:eastAsia="Times New Roman" w:hAnsi="Arial" w:cs="Arial"/>
      <w:lang w:eastAsia="en-GB"/>
    </w:rPr>
  </w:style>
  <w:style w:type="paragraph" w:styleId="BodyText">
    <w:name w:val="Body Text"/>
    <w:basedOn w:val="Normal"/>
    <w:link w:val="BodyTextChar"/>
    <w:rsid w:val="0006725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6725A"/>
    <w:rPr>
      <w:rFonts w:ascii="Arial" w:eastAsia="Times New Roman" w:hAnsi="Arial" w:cs="Times New Roman"/>
      <w:szCs w:val="24"/>
      <w:lang w:eastAsia="en-GB"/>
    </w:rPr>
  </w:style>
  <w:style w:type="character" w:styleId="Hyperlink">
    <w:name w:val="Hyperlink"/>
    <w:rsid w:val="0006725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6725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25A"/>
    <w:rPr>
      <w:rFonts w:ascii="Arial" w:eastAsia="Times New Roman" w:hAnsi="Arial" w:cs="Times New Roman"/>
      <w:szCs w:val="24"/>
      <w:lang w:eastAsia="en-GB"/>
    </w:rPr>
  </w:style>
  <w:style w:type="paragraph" w:styleId="Footer">
    <w:name w:val="footer"/>
    <w:basedOn w:val="Normal"/>
    <w:link w:val="FooterChar"/>
    <w:rsid w:val="0006725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6725A"/>
    <w:rPr>
      <w:rFonts w:ascii="Arial" w:eastAsia="Times New Roman" w:hAnsi="Arial" w:cs="Times New Roman"/>
      <w:szCs w:val="24"/>
      <w:lang w:eastAsia="en-GB"/>
    </w:rPr>
  </w:style>
  <w:style w:type="character" w:styleId="PageNumber">
    <w:name w:val="page number"/>
    <w:basedOn w:val="DefaultParagraphFont"/>
    <w:rsid w:val="0006725A"/>
  </w:style>
  <w:style w:type="paragraph" w:styleId="ListParagraph">
    <w:name w:val="List Paragraph"/>
    <w:basedOn w:val="Normal"/>
    <w:link w:val="ListParagraphChar"/>
    <w:uiPriority w:val="34"/>
    <w:qFormat/>
    <w:rsid w:val="0006725A"/>
    <w:pPr>
      <w:ind w:left="720"/>
      <w:contextualSpacing/>
    </w:pPr>
  </w:style>
  <w:style w:type="paragraph" w:customStyle="1" w:styleId="Heading01">
    <w:name w:val="Heading 01"/>
    <w:basedOn w:val="Heading1"/>
    <w:next w:val="Normal"/>
    <w:qFormat/>
    <w:rsid w:val="00EF6704"/>
    <w:pPr>
      <w:framePr w:wrap="around" w:vAnchor="text" w:hAnchor="text" w:y="1"/>
      <w:pBdr>
        <w:top w:val="single" w:sz="48" w:space="1" w:color="F26522" w:themeColor="accent1"/>
        <w:left w:val="single" w:sz="48" w:space="4" w:color="F26522" w:themeColor="accent1"/>
        <w:bottom w:val="single" w:sz="48" w:space="1" w:color="F26522" w:themeColor="accent1"/>
        <w:right w:val="single" w:sz="48" w:space="4" w:color="F26522" w:themeColor="accent1"/>
      </w:pBdr>
      <w:shd w:val="clear" w:color="auto" w:fill="F26522" w:themeFill="accent1"/>
      <w:tabs>
        <w:tab w:val="clear" w:pos="432"/>
      </w:tabs>
      <w:spacing w:before="360" w:after="120"/>
      <w:ind w:left="432" w:right="57" w:hanging="432"/>
      <w:jc w:val="left"/>
    </w:pPr>
    <w:rPr>
      <w:rFonts w:ascii="Arial" w:hAnsi="Arial"/>
      <w:b/>
      <w:iCs/>
      <w:sz w:val="28"/>
    </w:rPr>
  </w:style>
  <w:style w:type="paragraph" w:customStyle="1" w:styleId="Checklist">
    <w:name w:val="Checklist"/>
    <w:basedOn w:val="Normal"/>
    <w:link w:val="ChecklistChar"/>
    <w:qFormat/>
    <w:rsid w:val="00540D4E"/>
    <w:pPr>
      <w:keepNext/>
      <w:numPr>
        <w:ilvl w:val="7"/>
      </w:numPr>
      <w:shd w:val="clear" w:color="auto" w:fill="F26522" w:themeFill="accent1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540D4E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330039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C2141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C214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14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41E"/>
    <w:rPr>
      <w:rFonts w:ascii="Arial" w:eastAsia="Times New Roman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14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141E"/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4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41E"/>
    <w:rPr>
      <w:rFonts w:ascii="Segoe UI" w:eastAsia="Times New Roman" w:hAnsi="Segoe UI" w:cs="Segoe UI"/>
      <w:sz w:val="18"/>
      <w:szCs w:val="18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313FF2"/>
    <w:rPr>
      <w:rFonts w:ascii="Arial" w:eastAsia="Times New Roman" w:hAnsi="Arial" w:cs="Times New Roman"/>
      <w:szCs w:val="24"/>
      <w:lang w:eastAsia="en-GB"/>
    </w:rPr>
  </w:style>
  <w:style w:type="table" w:styleId="TableGrid">
    <w:name w:val="Table Grid"/>
    <w:basedOn w:val="TableNormal"/>
    <w:uiPriority w:val="39"/>
    <w:rsid w:val="00315632"/>
    <w:pPr>
      <w:spacing w:after="0" w:line="240" w:lineRule="auto"/>
    </w:pPr>
    <w:rPr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67780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6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3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usc.team@nationalgrides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laire.goult@nationalgrideso.co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cusc.team@nationalgrideso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zabeth.timmins2\National%20Grid\Code%20Administrator%20-%20Team%20documents\SOPs%20and%20Templates\Modification%20and%20Panel%20templates\5.%20Consultation%20proforma%20and%20summary%20templates\CAC%20response%20proformav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757CDE67F8B4B16BF9EBB0D0E875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FF102B-B641-4CBB-B4FA-8F7C8CBDBDE4}"/>
      </w:docPartPr>
      <w:docPartBody>
        <w:p w:rsidR="00000000" w:rsidRDefault="00000000">
          <w:pPr>
            <w:pStyle w:val="A757CDE67F8B4B16BF9EBB0D0E875379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7969221454488F953A5603D1FCA5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E75B5A-9E29-4645-B493-B24BF59A1CAC}"/>
      </w:docPartPr>
      <w:docPartBody>
        <w:p w:rsidR="00000000" w:rsidRDefault="00000000">
          <w:pPr>
            <w:pStyle w:val="187969221454488F953A5603D1FCA5A9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D47479BD494980B537237EC0381C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AA5055-6A52-4A50-8C2E-26D162067C40}"/>
      </w:docPartPr>
      <w:docPartBody>
        <w:p w:rsidR="00000000" w:rsidRDefault="00000000">
          <w:pPr>
            <w:pStyle w:val="4FD47479BD494980B537237EC0381CEF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64C450E8CCF437C9DE971F0CDAC4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39F76C-2318-4E23-B97E-4FBB82E9A803}"/>
      </w:docPartPr>
      <w:docPartBody>
        <w:p w:rsidR="00000000" w:rsidRDefault="00000000">
          <w:pPr>
            <w:pStyle w:val="964C450E8CCF437C9DE971F0CDAC4809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F94ACFA3FE443FAA64758377BAA9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03987-2956-4AC4-BA1B-E8B8B8401386}"/>
      </w:docPartPr>
      <w:docPartBody>
        <w:p w:rsidR="00000000" w:rsidRDefault="00000000">
          <w:pPr>
            <w:pStyle w:val="5FF94ACFA3FE443FAA64758377BAA96B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0FD8273B4AB4BABBD3977F990BBB2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FDC442-794F-4024-B837-9EEF833CE339}"/>
      </w:docPartPr>
      <w:docPartBody>
        <w:p w:rsidR="00000000" w:rsidRDefault="00000000">
          <w:pPr>
            <w:pStyle w:val="80FD8273B4AB4BABBD3977F990BBB29C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228B7C7984444FB8E2656F5193D8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1D5EC-8E6F-40D8-9603-F57A484A83E3}"/>
      </w:docPartPr>
      <w:docPartBody>
        <w:p w:rsidR="00000000" w:rsidRDefault="00000000">
          <w:pPr>
            <w:pStyle w:val="8F228B7C7984444FB8E2656F5193D866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803"/>
    <w:rsid w:val="0043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757CDE67F8B4B16BF9EBB0D0E875379">
    <w:name w:val="A757CDE67F8B4B16BF9EBB0D0E875379"/>
  </w:style>
  <w:style w:type="paragraph" w:customStyle="1" w:styleId="187969221454488F953A5603D1FCA5A9">
    <w:name w:val="187969221454488F953A5603D1FCA5A9"/>
  </w:style>
  <w:style w:type="paragraph" w:customStyle="1" w:styleId="4FD47479BD494980B537237EC0381CEF">
    <w:name w:val="4FD47479BD494980B537237EC0381CEF"/>
  </w:style>
  <w:style w:type="paragraph" w:customStyle="1" w:styleId="964C450E8CCF437C9DE971F0CDAC4809">
    <w:name w:val="964C450E8CCF437C9DE971F0CDAC4809"/>
  </w:style>
  <w:style w:type="paragraph" w:customStyle="1" w:styleId="5FF94ACFA3FE443FAA64758377BAA96B">
    <w:name w:val="5FF94ACFA3FE443FAA64758377BAA96B"/>
  </w:style>
  <w:style w:type="paragraph" w:customStyle="1" w:styleId="80FD8273B4AB4BABBD3977F990BBB29C">
    <w:name w:val="80FD8273B4AB4BABBD3977F990BBB29C"/>
  </w:style>
  <w:style w:type="paragraph" w:customStyle="1" w:styleId="8F228B7C7984444FB8E2656F5193D866">
    <w:name w:val="8F228B7C7984444FB8E2656F5193D866"/>
  </w:style>
  <w:style w:type="paragraph" w:customStyle="1" w:styleId="65D8D38534324B6EB7F35C243CEED089">
    <w:name w:val="65D8D38534324B6EB7F35C243CEED089"/>
  </w:style>
  <w:style w:type="paragraph" w:customStyle="1" w:styleId="41EC56B4AF534C73B2290637B026B430">
    <w:name w:val="41EC56B4AF534C73B2290637B026B4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ESO slides">
  <a:themeElements>
    <a:clrScheme name="Custom 12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accent1"/>
          </a:solidFill>
        </a:ln>
      </a:spPr>
      <a:bodyPr wrap="square" lIns="0" tIns="0" rIns="0" bIns="0" rtlCol="0" anchor="ctr">
        <a:noAutofit/>
      </a:bodyPr>
      <a:lstStyle>
        <a:defPPr algn="ctr">
          <a:defRPr sz="1600" b="0" i="0" dirty="0" smtClean="0">
            <a:cs typeface="Helvetica" charset="0"/>
          </a:defRPr>
        </a:defPPr>
      </a:lst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lIns="0" tIns="0" rIns="0" bIns="0" rtlCol="0">
        <a:spAutoFit/>
      </a:bodyPr>
      <a:lstStyle>
        <a:defPPr algn="l">
          <a:defRPr sz="1600"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ESO slides" id="{10A24CF5-733D-4058-9978-05A400A1B537}" vid="{9B15F91B-6CCF-4224-A8BE-9AF5F228D32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866332ee975951abfc3431b0cf29dab3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06790c66151fc7b3068cabd2b234a90e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505F2C-2D26-4C21-B49A-060808DE6ED1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296f8304-7f63-4501-8ca1-63068ba277e1"/>
  </ds:schemaRefs>
</ds:datastoreItem>
</file>

<file path=customXml/itemProps2.xml><?xml version="1.0" encoding="utf-8"?>
<ds:datastoreItem xmlns:ds="http://schemas.openxmlformats.org/officeDocument/2006/customXml" ds:itemID="{F2D53358-1EAD-45BF-9C99-7802BBB26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99AEDE-286B-4BB1-9E67-87CADAB6468E}"/>
</file>

<file path=docProps/app.xml><?xml version="1.0" encoding="utf-8"?>
<Properties xmlns="http://schemas.openxmlformats.org/officeDocument/2006/extended-properties" xmlns:vt="http://schemas.openxmlformats.org/officeDocument/2006/docPropsVTypes">
  <Template>CAC response proformav4</Template>
  <TotalTime>5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 Code Admin</dc:creator>
  <cp:keywords/>
  <dc:description/>
  <cp:lastModifiedBy>Lizzie Timmins (ESO)</cp:lastModifiedBy>
  <cp:revision>8</cp:revision>
  <dcterms:created xsi:type="dcterms:W3CDTF">2024-04-11T10:43:00Z</dcterms:created>
  <dcterms:modified xsi:type="dcterms:W3CDTF">2024-04-11T10:49:00Z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MediaServiceImageTags">
    <vt:lpwstr/>
  </property>
</Properties>
</file>