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48CDDE0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77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proofErr w:type="gramStart"/>
            <w:r>
              <w:rPr>
                <w:rFonts w:ascii="Arial" w:hAnsi="Arial" w:cs="Arial"/>
                <w:b/>
                <w:bCs/>
              </w:rPr>
              <w:t>Website</w:t>
            </w:r>
            <w:r>
              <w:rPr>
                <w:rFonts w:ascii="Arial" w:hAnsi="Arial" w:cs="Arial"/>
              </w:rPr>
              <w:t>;</w:t>
            </w:r>
            <w:proofErr w:type="gramEnd"/>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77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ins w:id="11" w:author="Author">
              <w:r w:rsidR="00B57FD0">
                <w:rPr>
                  <w:rFonts w:ascii="Arial" w:hAnsi="Arial" w:cs="Arial"/>
                  <w:b/>
                  <w:szCs w:val="22"/>
                </w:rPr>
                <w:t>;</w:t>
              </w:r>
            </w:ins>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ins w:id="12" w:author="Autho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ins>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3" w:name="_BPDCD_13"/>
            <w:r w:rsidRPr="00DE41AF">
              <w:rPr>
                <w:rFonts w:ascii="Arial Bold" w:hAnsi="Arial Bold" w:cs="Arial"/>
                <w:b/>
                <w:lang w:val="en-US"/>
              </w:rPr>
              <w:t>The Company</w:t>
            </w:r>
            <w:r w:rsidRPr="00DE41AF">
              <w:rPr>
                <w:rFonts w:ascii="Arial Bold" w:hAnsi="Arial Bold" w:cs="Arial"/>
                <w:lang w:val="en-US"/>
              </w:rPr>
              <w:t xml:space="preserve"> </w:t>
            </w:r>
            <w:bookmarkEnd w:id="1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4" w:name="_BPDCD_14"/>
            <w:r w:rsidRPr="00DE41AF">
              <w:rPr>
                <w:rFonts w:ascii="Arial" w:hAnsi="Arial" w:cs="Arial"/>
                <w:lang w:val="en-US"/>
              </w:rPr>
              <w:t>;</w:t>
            </w:r>
            <w:bookmarkEnd w:id="14"/>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15" w:name="_BPDCD_15"/>
            <w:r w:rsidRPr="00DE41AF">
              <w:rPr>
                <w:rFonts w:ascii="Arial" w:hAnsi="Arial" w:cs="Arial"/>
              </w:rPr>
              <w:t>;</w:t>
            </w:r>
            <w:bookmarkEnd w:id="1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2F98F519" w:rsidR="004D5A11" w:rsidRPr="00CC1A3E" w:rsidRDefault="004D5A11">
            <w:pPr>
              <w:pStyle w:val="clauseindent"/>
              <w:ind w:left="0"/>
              <w:jc w:val="both"/>
              <w:rPr>
                <w:rFonts w:ascii="Arial" w:hAnsi="Arial" w:cs="Arial"/>
                <w:b/>
              </w:rPr>
            </w:pPr>
            <w:bookmarkStart w:id="16" w:name="_BPDCD_16"/>
            <w:r w:rsidRPr="00DE41AF">
              <w:rPr>
                <w:rFonts w:ascii="Arial" w:hAnsi="Arial" w:cs="Arial"/>
              </w:rPr>
              <w:t xml:space="preserve">the </w:t>
            </w:r>
            <w:bookmarkEnd w:id="1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41AD2096" w:rsidR="004D5A11" w:rsidRPr="008654EE" w:rsidRDefault="004D5A11">
            <w:pPr>
              <w:spacing w:after="120" w:line="360" w:lineRule="auto"/>
              <w:rPr>
                <w:rFonts w:ascii="Arial Bold" w:hAnsi="Arial Bold" w:cs="Arial"/>
                <w:b/>
              </w:rPr>
            </w:pPr>
            <w:bookmarkStart w:id="17" w:name="_BPDCI_20"/>
            <w:r w:rsidRPr="008654EE">
              <w:rPr>
                <w:rFonts w:ascii="Arial Bold" w:hAnsi="Arial Bold" w:cs="Arial"/>
                <w:b/>
                <w:bCs/>
              </w:rPr>
              <w:t>"</w:t>
            </w:r>
            <w:bookmarkEnd w:id="17"/>
            <w:r w:rsidRPr="008654EE">
              <w:rPr>
                <w:rFonts w:ascii="Arial Bold" w:hAnsi="Arial Bold" w:cs="Arial"/>
                <w:b/>
              </w:rPr>
              <w:t>CAP 179 Implementation Date</w:t>
            </w:r>
            <w:bookmarkStart w:id="18" w:name="_BPDCD_21"/>
            <w:r w:rsidRPr="008654EE">
              <w:rPr>
                <w:rFonts w:ascii="Arial Bold" w:hAnsi="Arial Bold" w:cs="Arial"/>
                <w:b/>
                <w:bCs/>
              </w:rPr>
              <w:t>"</w:t>
            </w:r>
            <w:r w:rsidRPr="008654EE">
              <w:rPr>
                <w:rFonts w:ascii="Arial Bold" w:hAnsi="Arial Bold" w:cs="Arial"/>
                <w:b/>
              </w:rPr>
              <w:t xml:space="preserve"> </w:t>
            </w:r>
            <w:bookmarkEnd w:id="18"/>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57D4936F" w:rsidR="004D5A11" w:rsidRDefault="004D5A11">
            <w:pPr>
              <w:pStyle w:val="BodyText"/>
              <w:spacing w:line="240" w:lineRule="atLeast"/>
              <w:rPr>
                <w:rFonts w:ascii="Arial" w:hAnsi="Arial" w:cs="Arial"/>
                <w:b/>
                <w:bCs/>
                <w:color w:val="000000"/>
                <w:w w:val="0"/>
              </w:rPr>
            </w:pPr>
            <w:bookmarkStart w:id="19"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9"/>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2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0"/>
          </w:p>
        </w:tc>
      </w:tr>
      <w:tr w:rsidR="004D5A11" w14:paraId="4A0AC05B" w14:textId="77777777" w:rsidTr="00C61D2E">
        <w:trPr>
          <w:gridAfter w:val="1"/>
          <w:wAfter w:w="29" w:type="dxa"/>
        </w:trPr>
        <w:tc>
          <w:tcPr>
            <w:tcW w:w="3545" w:type="dxa"/>
          </w:tcPr>
          <w:p w14:paraId="5C03237B" w14:textId="1F415734" w:rsidR="004D5A11" w:rsidRDefault="004D5A11">
            <w:pPr>
              <w:pStyle w:val="BodyText"/>
              <w:spacing w:line="240" w:lineRule="atLeast"/>
              <w:rPr>
                <w:rFonts w:ascii="Arial" w:hAnsi="Arial" w:cs="Arial"/>
                <w:b/>
                <w:bCs/>
                <w:color w:val="000000"/>
                <w:w w:val="0"/>
              </w:rPr>
            </w:pPr>
            <w:bookmarkStart w:id="21"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1DC9B91D" w:rsidR="004D5A11" w:rsidRDefault="004D5A11">
            <w:pPr>
              <w:pStyle w:val="BodyText"/>
              <w:spacing w:line="240" w:lineRule="atLeast"/>
              <w:rPr>
                <w:rFonts w:ascii="Arial" w:hAnsi="Arial" w:cs="Arial"/>
                <w:b/>
                <w:bCs/>
                <w:color w:val="000000"/>
                <w:w w:val="0"/>
              </w:rPr>
            </w:pPr>
            <w:bookmarkStart w:id="22"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2"/>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6EDF5A47" w:rsidR="004D5A11" w:rsidRDefault="004D5A11">
            <w:pPr>
              <w:pStyle w:val="BodyText"/>
              <w:spacing w:line="240" w:lineRule="atLeast"/>
              <w:rPr>
                <w:rFonts w:ascii="Arial" w:hAnsi="Arial" w:cs="Arial"/>
                <w:b/>
                <w:bCs/>
                <w:color w:val="000000"/>
                <w:w w:val="0"/>
              </w:rPr>
            </w:pPr>
            <w:bookmarkStart w:id="23"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3"/>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666EC277" w14:textId="77777777" w:rsidR="004D5A11" w:rsidRDefault="004D5A11">
            <w:pPr>
              <w:pStyle w:val="BodyText"/>
              <w:spacing w:after="120"/>
              <w:rPr>
                <w:ins w:id="24" w:author="Author"/>
                <w:rFonts w:ascii="Arial" w:hAnsi="Arial" w:cs="Arial"/>
                <w:b/>
                <w:bCs/>
              </w:rPr>
            </w:pPr>
            <w:r>
              <w:rPr>
                <w:rFonts w:ascii="Arial" w:hAnsi="Arial" w:cs="Arial"/>
                <w:b/>
                <w:bCs/>
              </w:rPr>
              <w:t>“Central Volume Allocation”</w:t>
            </w:r>
          </w:p>
          <w:p w14:paraId="7BC711C4" w14:textId="2C70F7F3" w:rsidR="00B57FD0" w:rsidRDefault="00B57FD0">
            <w:pPr>
              <w:pStyle w:val="BodyText"/>
              <w:spacing w:after="120"/>
              <w:rPr>
                <w:rFonts w:ascii="Arial" w:hAnsi="Arial" w:cs="Arial"/>
                <w:b/>
                <w:bCs/>
              </w:rPr>
            </w:pPr>
            <w:ins w:id="25" w:author="Author">
              <w:r>
                <w:rPr>
                  <w:rFonts w:ascii="Arial" w:hAnsi="Arial" w:cs="Arial"/>
                  <w:b/>
                  <w:bCs/>
                </w:rPr>
                <w:t>“</w:t>
              </w:r>
              <w:r w:rsidRPr="00AD534D">
                <w:rPr>
                  <w:rFonts w:ascii="Arial" w:hAnsi="Arial" w:cs="Arial"/>
                  <w:b/>
                  <w:bCs/>
                </w:rPr>
                <w:t>Centralised Strategic Network Plan (CSNP)</w:t>
              </w:r>
              <w:r>
                <w:rPr>
                  <w:rFonts w:ascii="Arial" w:hAnsi="Arial" w:cs="Arial"/>
                  <w:b/>
                  <w:bCs/>
                </w:rPr>
                <w:t>”</w:t>
              </w:r>
            </w:ins>
          </w:p>
        </w:tc>
        <w:tc>
          <w:tcPr>
            <w:tcW w:w="6775" w:type="dxa"/>
          </w:tcPr>
          <w:p w14:paraId="0052A8D1" w14:textId="77777777" w:rsidR="004D5A11" w:rsidRDefault="004D5A11">
            <w:pPr>
              <w:pStyle w:val="BodyText"/>
              <w:spacing w:after="120"/>
              <w:jc w:val="both"/>
              <w:rPr>
                <w:ins w:id="26" w:author="Author"/>
                <w:rFonts w:ascii="Arial" w:hAnsi="Arial" w:cs="Arial"/>
              </w:rPr>
            </w:pPr>
            <w:r>
              <w:rPr>
                <w:rFonts w:ascii="Arial" w:hAnsi="Arial" w:cs="Arial"/>
              </w:rPr>
              <w:t xml:space="preserve">as defined in the </w:t>
            </w:r>
            <w:r>
              <w:rPr>
                <w:rFonts w:ascii="Arial" w:hAnsi="Arial" w:cs="Arial"/>
                <w:b/>
              </w:rPr>
              <w:t xml:space="preserve">Balancing and Settlement </w:t>
            </w:r>
            <w:proofErr w:type="gramStart"/>
            <w:r>
              <w:rPr>
                <w:rFonts w:ascii="Arial" w:hAnsi="Arial" w:cs="Arial"/>
                <w:b/>
              </w:rPr>
              <w:t>Code</w:t>
            </w:r>
            <w:r>
              <w:rPr>
                <w:rFonts w:ascii="Arial" w:hAnsi="Arial" w:cs="Arial"/>
              </w:rPr>
              <w:t>;</w:t>
            </w:r>
            <w:proofErr w:type="gramEnd"/>
          </w:p>
          <w:p w14:paraId="1F0176FA" w14:textId="467A6964" w:rsidR="00B57FD0" w:rsidRDefault="00B57FD0">
            <w:pPr>
              <w:pStyle w:val="BodyText"/>
              <w:spacing w:after="120"/>
              <w:jc w:val="both"/>
              <w:rPr>
                <w:rFonts w:ascii="Arial" w:hAnsi="Arial" w:cs="Arial"/>
              </w:rPr>
            </w:pPr>
            <w:ins w:id="27" w:author="Author">
              <w:r w:rsidRPr="00741AAB">
                <w:rPr>
                  <w:rFonts w:ascii="Arial" w:hAnsi="Arial" w:cs="Arial"/>
                </w:rPr>
                <w:t>the centralised strategic network plan being</w:t>
              </w:r>
              <w:r w:rsidR="00E11654">
                <w:rPr>
                  <w:rFonts w:ascii="Arial" w:hAnsi="Arial" w:cs="Arial"/>
                </w:rPr>
                <w:t xml:space="preserve"> or to be</w:t>
              </w:r>
              <w:r w:rsidRPr="00741AAB">
                <w:rPr>
                  <w:rFonts w:ascii="Arial" w:hAnsi="Arial" w:cs="Arial"/>
                </w:rPr>
                <w:t xml:space="preserve"> developed by </w:t>
              </w:r>
              <w:r w:rsidRPr="00741AAB">
                <w:rPr>
                  <w:rFonts w:ascii="Arial" w:hAnsi="Arial" w:cs="Arial"/>
                  <w:b/>
                  <w:bCs/>
                </w:rPr>
                <w:t>The Company,</w:t>
              </w:r>
              <w:r w:rsidRPr="00741AAB">
                <w:rPr>
                  <w:rFonts w:ascii="Arial" w:hAnsi="Arial" w:cs="Arial"/>
                </w:rPr>
                <w:t xml:space="preserve"> </w:t>
              </w:r>
              <w:r w:rsidR="00E11654">
                <w:rPr>
                  <w:rFonts w:ascii="Arial" w:hAnsi="Arial" w:cs="Arial"/>
                </w:rPr>
                <w:t xml:space="preserve">in accordance with </w:t>
              </w:r>
              <w:r w:rsidR="0010627E">
                <w:rPr>
                  <w:rFonts w:ascii="Arial" w:hAnsi="Arial" w:cs="Arial"/>
                  <w:b/>
                  <w:bCs/>
                </w:rPr>
                <w:t>T</w:t>
              </w:r>
              <w:r w:rsidR="00E11654" w:rsidRPr="004F74CE">
                <w:rPr>
                  <w:rFonts w:ascii="Arial" w:hAnsi="Arial" w:cs="Arial"/>
                  <w:b/>
                  <w:bCs/>
                </w:rPr>
                <w:t xml:space="preserve">he </w:t>
              </w:r>
              <w:r w:rsidR="0010627E" w:rsidRPr="004F74CE">
                <w:rPr>
                  <w:rFonts w:ascii="Arial" w:hAnsi="Arial" w:cs="Arial"/>
                  <w:b/>
                  <w:bCs/>
                </w:rPr>
                <w:t>Company’s</w:t>
              </w:r>
              <w:r w:rsidR="0010627E">
                <w:rPr>
                  <w:rFonts w:ascii="Arial" w:hAnsi="Arial" w:cs="Arial"/>
                </w:rPr>
                <w:t xml:space="preserve"> </w:t>
              </w:r>
              <w:r w:rsidR="0010627E" w:rsidRPr="004F74CE">
                <w:rPr>
                  <w:rFonts w:ascii="Arial" w:hAnsi="Arial" w:cs="Arial"/>
                  <w:b/>
                  <w:bCs/>
                </w:rPr>
                <w:t>T</w:t>
              </w:r>
              <w:r w:rsidR="00E11654" w:rsidRPr="004F74CE">
                <w:rPr>
                  <w:rFonts w:ascii="Arial" w:hAnsi="Arial" w:cs="Arial"/>
                  <w:b/>
                  <w:bCs/>
                </w:rPr>
                <w:t>ransmission</w:t>
              </w:r>
              <w:r w:rsidR="00E11654">
                <w:rPr>
                  <w:rFonts w:ascii="Arial" w:hAnsi="Arial" w:cs="Arial"/>
                </w:rPr>
                <w:t xml:space="preserve"> </w:t>
              </w:r>
              <w:r w:rsidR="00E11654" w:rsidRPr="004F74CE">
                <w:rPr>
                  <w:rFonts w:ascii="Arial" w:hAnsi="Arial" w:cs="Arial"/>
                  <w:b/>
                  <w:bCs/>
                </w:rPr>
                <w:t>Licence</w:t>
              </w:r>
              <w:r w:rsidR="005A01D9">
                <w:rPr>
                  <w:rFonts w:ascii="Arial" w:hAnsi="Arial" w:cs="Arial"/>
                </w:rPr>
                <w:t>;</w:t>
              </w:r>
            </w:ins>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lastRenderedPageBreak/>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2A7BADE6" w:rsidR="004D5A11" w:rsidRDefault="004D5A11">
            <w:pPr>
              <w:rPr>
                <w:rFonts w:ascii="Arial" w:hAnsi="Arial" w:cs="Arial"/>
                <w:b/>
              </w:rPr>
            </w:pPr>
            <w:bookmarkStart w:id="28" w:name="_DV_C131"/>
            <w:r>
              <w:rPr>
                <w:rFonts w:ascii="Arial" w:hAnsi="Arial" w:cs="Arial"/>
                <w:b/>
              </w:rPr>
              <w:t>"Circuit Breaker"</w:t>
            </w:r>
            <w:bookmarkEnd w:id="28"/>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29" w:name="_BPDCD_22"/>
            <w:r>
              <w:rPr>
                <w:rFonts w:ascii="Arial" w:hAnsi="Arial" w:cs="Arial"/>
                <w:color w:val="0000FF"/>
                <w:w w:val="0"/>
                <w:u w:val="double"/>
              </w:rPr>
              <w:t>;</w:t>
            </w:r>
            <w:bookmarkEnd w:id="29"/>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lastRenderedPageBreak/>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lastRenderedPageBreak/>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 xml:space="preserve">Wider Transmission Reinforcement </w:t>
            </w:r>
            <w:proofErr w:type="gramStart"/>
            <w:r>
              <w:rPr>
                <w:rFonts w:ascii="Arial" w:hAnsi="Arial" w:cs="Arial"/>
                <w:b/>
              </w:rPr>
              <w:t>Works</w:t>
            </w:r>
            <w:r>
              <w:rPr>
                <w:rFonts w:ascii="Arial" w:hAnsi="Arial" w:cs="Arial"/>
              </w:rPr>
              <w:t>;</w:t>
            </w:r>
            <w:proofErr w:type="gramEnd"/>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lastRenderedPageBreak/>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lastRenderedPageBreak/>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30" w:name="_BPDCD_23"/>
            <w:r>
              <w:rPr>
                <w:rFonts w:ascii="Arial" w:hAnsi="Arial" w:cs="Arial"/>
                <w:strike/>
                <w:color w:val="FF0000"/>
              </w:rPr>
              <w:t xml:space="preserve"> </w:t>
            </w:r>
            <w:bookmarkStart w:id="31" w:name="_BPDCI_24"/>
            <w:bookmarkEnd w:id="30"/>
            <w:r>
              <w:rPr>
                <w:rFonts w:ascii="Arial" w:hAnsi="Arial" w:cs="Arial"/>
                <w:color w:val="0000FF"/>
                <w:u w:val="double"/>
              </w:rPr>
              <w:t>;</w:t>
            </w:r>
            <w:proofErr w:type="gramEnd"/>
            <w:r>
              <w:rPr>
                <w:rFonts w:ascii="Arial" w:hAnsi="Arial" w:cs="Arial"/>
                <w:color w:val="0000FF"/>
                <w:u w:val="double"/>
              </w:rPr>
              <w:t xml:space="preserve"> </w:t>
            </w:r>
            <w:bookmarkEnd w:id="31"/>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2" w:name="_BPDCD_27"/>
            <w:r w:rsidRPr="00DE41AF">
              <w:rPr>
                <w:rFonts w:ascii="Arial" w:hAnsi="Arial" w:cs="Arial"/>
                <w:bCs/>
              </w:rPr>
              <w:t>14</w:t>
            </w:r>
            <w:bookmarkEnd w:id="32"/>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lastRenderedPageBreak/>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lastRenderedPageBreak/>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3" w:name="_BPDCD_29"/>
            <w:r w:rsidRPr="00842A97">
              <w:rPr>
                <w:rFonts w:ascii="Arial Bold" w:hAnsi="Arial Bold" w:cs="Arial"/>
                <w:b/>
                <w:bCs/>
              </w:rPr>
              <w:t>The Company</w:t>
            </w:r>
            <w:r w:rsidRPr="00842A97">
              <w:rPr>
                <w:rFonts w:ascii="Arial" w:hAnsi="Arial" w:cs="Arial"/>
              </w:rPr>
              <w:t xml:space="preserve"> </w:t>
            </w:r>
            <w:bookmarkEnd w:id="33"/>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lastRenderedPageBreak/>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4"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4"/>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5" w:name="_BPDCD_30"/>
            <w:r w:rsidRPr="00842A97">
              <w:rPr>
                <w:rFonts w:ascii="Arial" w:hAnsi="Arial" w:cs="Arial"/>
              </w:rPr>
              <w:t xml:space="preserve">a </w:t>
            </w:r>
            <w:bookmarkEnd w:id="35"/>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6" w:name="_BPDCD_31"/>
            <w:r w:rsidRPr="00842A97">
              <w:rPr>
                <w:rFonts w:ascii="Arial" w:hAnsi="Arial" w:cs="Arial"/>
                <w:bCs/>
              </w:rPr>
              <w:t>the</w:t>
            </w:r>
            <w:r w:rsidRPr="00842A97">
              <w:rPr>
                <w:rFonts w:ascii="Arial" w:hAnsi="Arial" w:cs="Arial"/>
                <w:b/>
                <w:bCs/>
              </w:rPr>
              <w:t xml:space="preserve"> CUSC Modifications Panel</w:t>
            </w:r>
            <w:bookmarkEnd w:id="36"/>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7" w:name="_BPDCD_32"/>
            <w:r w:rsidRPr="00842A97">
              <w:rPr>
                <w:rFonts w:ascii="Arial" w:hAnsi="Arial" w:cs="Arial"/>
              </w:rPr>
              <w:t xml:space="preserve">the </w:t>
            </w:r>
            <w:bookmarkEnd w:id="37"/>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8" w:name="_DV_M1"/>
            <w:bookmarkEnd w:id="38"/>
            <w:r>
              <w:rPr>
                <w:rFonts w:ascii="Arial" w:hAnsi="Arial" w:cs="Arial"/>
              </w:rPr>
              <w:t xml:space="preserve"> undertaken by the </w:t>
            </w:r>
            <w:bookmarkStart w:id="39" w:name="_DV_C5"/>
            <w:r>
              <w:rPr>
                <w:rStyle w:val="DeltaViewInsertion"/>
                <w:rFonts w:ascii="Arial" w:hAnsi="Arial" w:cs="Arial"/>
                <w:b/>
                <w:bCs/>
                <w:color w:val="auto"/>
                <w:u w:val="none"/>
              </w:rPr>
              <w:t xml:space="preserve">Panel </w:t>
            </w:r>
            <w:bookmarkStart w:id="40" w:name="_DV_M2"/>
            <w:bookmarkEnd w:id="39"/>
            <w:bookmarkEnd w:id="40"/>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1" w:name="_BPDCD_33"/>
            <w:r w:rsidRPr="00842A97">
              <w:rPr>
                <w:rFonts w:ascii="Arial Bold" w:hAnsi="Arial Bold" w:cs="Arial"/>
                <w:b/>
              </w:rPr>
              <w:t>Applicable</w:t>
            </w:r>
            <w:r w:rsidRPr="00842A97">
              <w:rPr>
                <w:rFonts w:ascii="Arial Bold" w:hAnsi="Arial Bold" w:cs="Arial"/>
              </w:rPr>
              <w:t xml:space="preserve"> </w:t>
            </w:r>
            <w:bookmarkEnd w:id="41"/>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42" w:name="_BPDCD_34"/>
            <w:r>
              <w:rPr>
                <w:rStyle w:val="DeltaViewInsertion"/>
                <w:rFonts w:ascii="Arial" w:hAnsi="Arial" w:cs="Arial"/>
                <w:strike/>
                <w:color w:val="FF0000"/>
                <w:u w:val="none"/>
              </w:rPr>
              <w:t>.</w:t>
            </w:r>
            <w:r>
              <w:rPr>
                <w:rStyle w:val="DeltaViewInsertion"/>
                <w:rFonts w:ascii="Arial" w:hAnsi="Arial" w:cs="Arial"/>
              </w:rPr>
              <w:t xml:space="preserve"> </w:t>
            </w:r>
            <w:bookmarkEnd w:id="42"/>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3"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3"/>
            <w:r w:rsidRPr="00842A97">
              <w:rPr>
                <w:rFonts w:ascii="Arial" w:hAnsi="Arial" w:cs="Arial"/>
                <w:b/>
                <w:bCs/>
              </w:rPr>
              <w:t xml:space="preserve">Workgroup Alternative CUSC Modification </w:t>
            </w:r>
            <w:bookmarkStart w:id="44" w:name="_BPDCI_36"/>
            <w:r w:rsidRPr="00842A97">
              <w:rPr>
                <w:rFonts w:ascii="Arial" w:hAnsi="Arial" w:cs="Arial"/>
                <w:bCs/>
              </w:rPr>
              <w:t>set out in the</w:t>
            </w:r>
            <w:r w:rsidRPr="00842A97">
              <w:rPr>
                <w:rFonts w:ascii="Arial" w:hAnsi="Arial" w:cs="Arial"/>
                <w:b/>
                <w:bCs/>
              </w:rPr>
              <w:t xml:space="preserve"> CUSC Modification Self-</w:t>
            </w:r>
            <w:r w:rsidRPr="00842A97">
              <w:rPr>
                <w:rFonts w:ascii="Arial" w:hAnsi="Arial" w:cs="Arial"/>
                <w:b/>
                <w:bCs/>
              </w:rPr>
              <w:lastRenderedPageBreak/>
              <w:t xml:space="preserve">Governance Report, </w:t>
            </w:r>
            <w:bookmarkEnd w:id="44"/>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lastRenderedPageBreak/>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w:t>
            </w:r>
            <w:proofErr w:type="gramStart"/>
            <w:r w:rsidR="002B1569" w:rsidRPr="002B1569">
              <w:rPr>
                <w:rFonts w:ascii="Arial" w:eastAsia="Times New Roman" w:hAnsi="Arial" w:cs="Arial"/>
                <w:color w:val="000000"/>
                <w:lang w:eastAsia="en-GB"/>
              </w:rPr>
              <w:t>function;</w:t>
            </w:r>
            <w:proofErr w:type="gramEnd"/>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 xml:space="preserve">Electricity </w:t>
            </w:r>
            <w:proofErr w:type="gramStart"/>
            <w:r w:rsidR="002B1569" w:rsidRPr="002B1569">
              <w:rPr>
                <w:rFonts w:ascii="Arial" w:eastAsia="Times New Roman" w:hAnsi="Arial" w:cs="Arial"/>
                <w:b/>
                <w:color w:val="000000"/>
                <w:lang w:eastAsia="en-GB"/>
              </w:rPr>
              <w:t>Storage</w:t>
            </w:r>
            <w:r w:rsidR="002B1569" w:rsidRPr="002B1569">
              <w:rPr>
                <w:rFonts w:ascii="Arial" w:eastAsia="Times New Roman" w:hAnsi="Arial" w:cs="Arial"/>
                <w:color w:val="000000"/>
                <w:lang w:eastAsia="en-GB"/>
              </w:rPr>
              <w:t>;</w:t>
            </w:r>
            <w:proofErr w:type="gramEnd"/>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5" w:name="_BPDCI_37"/>
            <w:r w:rsidRPr="00842A97">
              <w:rPr>
                <w:rFonts w:ascii="Arial" w:hAnsi="Arial" w:cs="Arial"/>
              </w:rPr>
              <w:t xml:space="preserve">Section 3, </w:t>
            </w:r>
            <w:bookmarkEnd w:id="4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6" w:name="_BPDCI_38"/>
            <w:r w:rsidRPr="00842A97">
              <w:rPr>
                <w:rFonts w:ascii="Arial" w:hAnsi="Arial" w:cs="Arial"/>
              </w:rPr>
              <w:t xml:space="preserve">Section 3, </w:t>
            </w:r>
            <w:bookmarkEnd w:id="46"/>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lastRenderedPageBreak/>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7"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4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w:t>
            </w:r>
            <w:proofErr w:type="gramStart"/>
            <w:r>
              <w:rPr>
                <w:rFonts w:ascii="Arial" w:hAnsi="Arial" w:cs="Arial"/>
              </w:rPr>
              <w:t>construed accordingly;</w:t>
            </w:r>
            <w:proofErr w:type="gramEnd"/>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lastRenderedPageBreak/>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lastRenderedPageBreak/>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lastRenderedPageBreak/>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lastRenderedPageBreak/>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7F7EE9A3" w14:textId="77777777" w:rsidR="002B1569" w:rsidRDefault="002B1569" w:rsidP="00C61D2E">
            <w:pPr>
              <w:pStyle w:val="BodyText"/>
              <w:rPr>
                <w:rFonts w:ascii="Arial" w:hAnsi="Arial" w:cs="Arial"/>
                <w:b/>
                <w:bCs/>
              </w:rPr>
            </w:pPr>
            <w:r>
              <w:rPr>
                <w:rFonts w:ascii="Arial" w:hAnsi="Arial" w:cs="Arial"/>
                <w:b/>
                <w:bCs/>
              </w:rPr>
              <w:t>"Electricity Arbitration Association"</w:t>
            </w:r>
          </w:p>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6775" w:type="dxa"/>
          </w:tcPr>
          <w:p w14:paraId="75F20D75" w14:textId="77777777"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0A249E53" w14:textId="77777777" w:rsidR="007518BA" w:rsidRDefault="007518BA" w:rsidP="007518BA">
            <w:pPr>
              <w:pStyle w:val="Default"/>
              <w:jc w:val="both"/>
              <w:rPr>
                <w:sz w:val="23"/>
                <w:szCs w:val="23"/>
              </w:rPr>
            </w:pPr>
            <w:r>
              <w:rPr>
                <w:sz w:val="23"/>
                <w:szCs w:val="23"/>
              </w:rPr>
              <w:t xml:space="preserve">means the English version of Commission Regulation (EU) 2017/2195 as converted into </w:t>
            </w:r>
            <w:r>
              <w:rPr>
                <w:b/>
                <w:bCs/>
                <w:sz w:val="23"/>
                <w:szCs w:val="23"/>
              </w:rPr>
              <w:t xml:space="preserve">Retained EU </w:t>
            </w:r>
            <w:proofErr w:type="gramStart"/>
            <w:r>
              <w:rPr>
                <w:b/>
                <w:bCs/>
                <w:sz w:val="23"/>
                <w:szCs w:val="23"/>
              </w:rPr>
              <w:t>Law</w:t>
            </w:r>
            <w:r>
              <w:rPr>
                <w:sz w:val="23"/>
                <w:szCs w:val="23"/>
              </w:rPr>
              <w:t>;</w:t>
            </w:r>
            <w:proofErr w:type="gramEnd"/>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4C79EC" w:rsidRDefault="004C79EC" w:rsidP="004C79EC">
            <w:pPr>
              <w:pStyle w:val="BodyText"/>
              <w:jc w:val="both"/>
              <w:rPr>
                <w:rFonts w:ascii="Arial" w:hAnsi="Arial" w:cs="Arial"/>
              </w:rPr>
            </w:pPr>
            <w:bookmarkStart w:id="48" w:name="_BPDCD_41"/>
            <w:r w:rsidRPr="006153B7">
              <w:rPr>
                <w:rFonts w:ascii="Arial" w:hAnsi="Arial" w:cs="Arial"/>
              </w:rPr>
              <w:t xml:space="preserve">in </w:t>
            </w:r>
            <w:bookmarkEnd w:id="48"/>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lastRenderedPageBreak/>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lastRenderedPageBreak/>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49"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49"/>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lastRenderedPageBreak/>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w:t>
            </w:r>
            <w:r>
              <w:rPr>
                <w:rFonts w:ascii="Arial" w:hAnsi="Arial" w:cs="Arial"/>
              </w:rPr>
              <w:lastRenderedPageBreak/>
              <w:t xml:space="preserve">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lastRenderedPageBreak/>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7FFF1743" w:rsidR="004C79EC" w:rsidRPr="007206FD" w:rsidRDefault="004C79EC" w:rsidP="004C79EC">
            <w:pPr>
              <w:pStyle w:val="BodyText"/>
              <w:rPr>
                <w:rFonts w:ascii="Arial" w:hAnsi="Arial" w:cs="Arial"/>
                <w:b/>
                <w:bCs/>
                <w:w w:val="0"/>
              </w:rPr>
            </w:pPr>
            <w:bookmarkStart w:id="50" w:name="_BPDCI_44"/>
            <w:r w:rsidRPr="007206FD">
              <w:rPr>
                <w:rFonts w:ascii="Arial" w:hAnsi="Arial" w:cs="Arial"/>
                <w:b/>
                <w:bCs/>
                <w:w w:val="0"/>
              </w:rPr>
              <w:t>"ET Restrictions on Availability"</w:t>
            </w:r>
            <w:bookmarkEnd w:id="50"/>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1"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1"/>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6775" w:type="dxa"/>
          </w:tcPr>
          <w:p w14:paraId="284F6666" w14:textId="77777777" w:rsidR="004C79EC" w:rsidRDefault="004C79EC" w:rsidP="004C79E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3FB2D973" w14:textId="484E36EF" w:rsidR="00B57FD0" w:rsidRDefault="004C79EC" w:rsidP="004C79EC">
            <w:pPr>
              <w:pStyle w:val="BodyText"/>
              <w:rPr>
                <w:ins w:id="52" w:author="Author"/>
                <w:rFonts w:ascii="Arial" w:hAnsi="Arial" w:cs="Arial"/>
                <w:b/>
                <w:bCs/>
              </w:rPr>
            </w:pPr>
            <w:r>
              <w:rPr>
                <w:rFonts w:ascii="Arial" w:hAnsi="Arial" w:cs="Arial"/>
                <w:b/>
                <w:bCs/>
              </w:rPr>
              <w:t>"Event of Default"</w:t>
            </w:r>
            <w:ins w:id="53" w:author="Author">
              <w:r w:rsidR="00B57FD0">
                <w:rPr>
                  <w:rFonts w:ascii="Arial" w:hAnsi="Arial" w:cs="Arial"/>
                  <w:b/>
                  <w:bCs/>
                </w:rPr>
                <w:br/>
              </w:r>
            </w:ins>
          </w:p>
          <w:p w14:paraId="1DDC78F1" w14:textId="18E9D8EF" w:rsidR="00B57FD0" w:rsidRDefault="00B57FD0" w:rsidP="004C79EC">
            <w:pPr>
              <w:pStyle w:val="BodyText"/>
              <w:rPr>
                <w:rFonts w:ascii="Arial" w:hAnsi="Arial" w:cs="Arial"/>
                <w:b/>
                <w:bCs/>
              </w:rPr>
            </w:pPr>
            <w:ins w:id="54" w:author="Author">
              <w:r>
                <w:rPr>
                  <w:rFonts w:ascii="Arial" w:hAnsi="Arial" w:cs="Arial"/>
                  <w:b/>
                  <w:bCs/>
                </w:rPr>
                <w:t>“</w:t>
              </w:r>
              <w:r w:rsidRPr="00C03ABC">
                <w:rPr>
                  <w:rFonts w:ascii="Arial" w:hAnsi="Arial" w:cs="Arial"/>
                  <w:b/>
                  <w:bCs/>
                </w:rPr>
                <w:t>Excepted Works</w:t>
              </w:r>
              <w:r>
                <w:rPr>
                  <w:rFonts w:ascii="Arial" w:hAnsi="Arial" w:cs="Arial"/>
                  <w:b/>
                  <w:bCs/>
                </w:rPr>
                <w:t>”</w:t>
              </w:r>
            </w:ins>
          </w:p>
        </w:tc>
        <w:tc>
          <w:tcPr>
            <w:tcW w:w="6775" w:type="dxa"/>
          </w:tcPr>
          <w:p w14:paraId="1B7AB9DF" w14:textId="77777777" w:rsidR="004C79EC" w:rsidRDefault="004C79EC" w:rsidP="004C79EC">
            <w:pPr>
              <w:pStyle w:val="BodyText"/>
              <w:jc w:val="both"/>
              <w:rPr>
                <w:ins w:id="55" w:author="Autho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2E187697" w14:textId="2599D33F" w:rsidR="00E11654" w:rsidRDefault="00B57FD0" w:rsidP="004C79EC">
            <w:pPr>
              <w:pStyle w:val="BodyText"/>
              <w:jc w:val="both"/>
              <w:rPr>
                <w:rFonts w:ascii="Arial" w:hAnsi="Arial" w:cs="Arial"/>
              </w:rPr>
            </w:pPr>
            <w:ins w:id="56" w:author="Autho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Pr="00EB3F1F">
                <w:rPr>
                  <w:rFonts w:ascii="Arial" w:hAnsi="Arial" w:cs="Arial"/>
                </w:rPr>
                <w:t xml:space="preserve"> or </w:t>
              </w:r>
              <w:r w:rsidRPr="002440C1">
                <w:rPr>
                  <w:rFonts w:ascii="Arial" w:hAnsi="Arial" w:cs="Arial"/>
                  <w:b/>
                  <w:bCs/>
                </w:rPr>
                <w:t>CSNP</w:t>
              </w:r>
              <w:r w:rsidR="005A01D9">
                <w:rPr>
                  <w:rFonts w:ascii="Arial" w:hAnsi="Arial" w:cs="Arial"/>
                </w:rPr>
                <w:t>;</w:t>
              </w:r>
            </w:ins>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57"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7"/>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lastRenderedPageBreak/>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8" w:name="_BPDCD_52"/>
            <w:r w:rsidRPr="00BD656E">
              <w:rPr>
                <w:rFonts w:ascii="Arial Bold" w:hAnsi="Arial Bold" w:cs="Arial"/>
                <w:b/>
                <w:bCs/>
              </w:rPr>
              <w:t>The Company</w:t>
            </w:r>
            <w:bookmarkEnd w:id="58"/>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lastRenderedPageBreak/>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w:t>
            </w:r>
            <w:proofErr w:type="gramStart"/>
            <w:r w:rsidR="00D025A5" w:rsidRPr="00D025A5">
              <w:rPr>
                <w:rFonts w:ascii="Arial" w:eastAsia="Times New Roman" w:hAnsi="Arial" w:cs="Arial"/>
                <w:bCs/>
                <w:color w:val="000000"/>
                <w:lang w:eastAsia="en-GB"/>
              </w:rPr>
              <w:t>for;</w:t>
            </w:r>
            <w:proofErr w:type="gramEnd"/>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lastRenderedPageBreak/>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is required </w:t>
            </w:r>
            <w:proofErr w:type="gramStart"/>
            <w:r>
              <w:rPr>
                <w:rFonts w:ascii="Arial" w:hAnsi="Arial" w:cs="Arial"/>
              </w:rPr>
              <w:t>in order for</w:t>
            </w:r>
            <w:proofErr w:type="gramEnd"/>
            <w:r>
              <w:rPr>
                <w:rFonts w:ascii="Arial" w:hAnsi="Arial" w:cs="Arial"/>
              </w:rPr>
              <w:t xml:space="preserve">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w:t>
            </w:r>
            <w:r>
              <w:rPr>
                <w:rFonts w:ascii="Arial" w:hAnsi="Arial" w:cs="Arial"/>
              </w:rPr>
              <w:lastRenderedPageBreak/>
              <w:t xml:space="preserve">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lastRenderedPageBreak/>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lastRenderedPageBreak/>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0959FAE2" w:rsidR="006E7788" w:rsidRDefault="006E7788" w:rsidP="006E7788">
            <w:pPr>
              <w:pStyle w:val="BodyText"/>
              <w:spacing w:line="240" w:lineRule="atLeast"/>
              <w:rPr>
                <w:rFonts w:ascii="Arial" w:hAnsi="Arial" w:cs="Arial"/>
                <w:b/>
                <w:bCs/>
                <w:color w:val="000000"/>
                <w:w w:val="0"/>
              </w:rPr>
            </w:pPr>
            <w:bookmarkStart w:id="59" w:name="_DV_C133"/>
            <w:r>
              <w:rPr>
                <w:rFonts w:ascii="Arial" w:hAnsi="Arial" w:cs="Arial"/>
                <w:b/>
                <w:bCs/>
              </w:rPr>
              <w:t>"HH Base Percentage"</w:t>
            </w:r>
            <w:bookmarkEnd w:id="59"/>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60" w:name="_BPDCI_55"/>
            <w:r w:rsidRPr="00BD656E">
              <w:rPr>
                <w:rFonts w:ascii="Arial" w:hAnsi="Arial" w:cs="Arial"/>
              </w:rPr>
              <w:t xml:space="preserve">Section 3, </w:t>
            </w:r>
            <w:bookmarkEnd w:id="60"/>
            <w:r w:rsidRPr="00BD656E">
              <w:rPr>
                <w:rFonts w:ascii="Arial" w:hAnsi="Arial" w:cs="Arial"/>
              </w:rPr>
              <w:t>Appendix 2</w:t>
            </w:r>
            <w:bookmarkStart w:id="61" w:name="_BPDCD_56"/>
            <w:r w:rsidRPr="00BD656E">
              <w:rPr>
                <w:rFonts w:ascii="Arial" w:hAnsi="Arial" w:cs="Arial"/>
              </w:rPr>
              <w:t>;</w:t>
            </w:r>
            <w:bookmarkEnd w:id="61"/>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2" w:name="_BPDCD_57"/>
            <w:r w:rsidRPr="00BD656E">
              <w:rPr>
                <w:rFonts w:ascii="Arial" w:hAnsi="Arial" w:cs="Arial"/>
              </w:rPr>
              <w:t xml:space="preserve">; </w:t>
            </w:r>
            <w:bookmarkEnd w:id="62"/>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3" w:name="_BPDCD_58"/>
            <w:r w:rsidRPr="00BD656E">
              <w:rPr>
                <w:rFonts w:ascii="Arial Bold" w:hAnsi="Arial Bold" w:cs="Arial"/>
                <w:b/>
              </w:rPr>
              <w:t>;</w:t>
            </w:r>
            <w:bookmarkEnd w:id="63"/>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677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lastRenderedPageBreak/>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64" w:name="_BPDCD_63"/>
            <w:r w:rsidRPr="004D379C">
              <w:rPr>
                <w:rFonts w:ascii="Arial" w:hAnsi="Arial" w:cs="Arial"/>
              </w:rPr>
              <w:t xml:space="preserve">means </w:t>
            </w:r>
            <w:bookmarkEnd w:id="64"/>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5" w:name="_BPDCD_64"/>
            <w:r w:rsidRPr="004D379C">
              <w:rPr>
                <w:rFonts w:ascii="Arial" w:hAnsi="Arial" w:cs="Arial"/>
              </w:rPr>
              <w:t>3.16.2</w:t>
            </w:r>
            <w:bookmarkEnd w:id="65"/>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6" w:name="_BPDCD_65"/>
            <w:r w:rsidRPr="004D379C">
              <w:rPr>
                <w:rFonts w:ascii="Arial" w:hAnsi="Arial" w:cs="Arial"/>
              </w:rPr>
              <w:t>3.13.4</w:t>
            </w:r>
            <w:bookmarkEnd w:id="66"/>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lastRenderedPageBreak/>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lastRenderedPageBreak/>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45pt;height:24.7pt" o:ole="">
                  <v:imagedata r:id="rId16" o:title=""/>
                </v:shape>
                <o:OLEObject Type="Embed" ProgID="Equation.3" ShapeID="_x0000_i1025" DrawAspect="Content" ObjectID="_1773744089"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45pt;height:54.8pt" o:ole="">
                  <v:imagedata r:id="rId18" o:title=""/>
                </v:shape>
                <o:OLEObject Type="Embed" ProgID="Equation.3" ShapeID="_x0000_i1026" DrawAspect="Content" ObjectID="_1773744090"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proofErr w:type="spellStart"/>
            <w:r w:rsidRPr="006A707F">
              <w:rPr>
                <w:rFonts w:ascii="Arial" w:hAnsi="Arial" w:cs="Arial"/>
              </w:rPr>
              <w:t>i</w:t>
            </w:r>
            <w:proofErr w:type="spellEnd"/>
            <w:r w:rsidRPr="006A707F">
              <w:rPr>
                <w:rFonts w:ascii="Arial" w:hAnsi="Arial" w:cs="Arial"/>
              </w:rPr>
              <w:t xml:space="preserve">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proofErr w:type="gramStart"/>
            <w:r w:rsidRPr="006A707F">
              <w:rPr>
                <w:rFonts w:ascii="Arial" w:hAnsi="Arial" w:cs="Arial"/>
              </w:rPr>
              <w:t xml:space="preserve">an  </w:t>
            </w:r>
            <w:r w:rsidRPr="006A707F">
              <w:rPr>
                <w:rFonts w:ascii="Arial" w:hAnsi="Arial" w:cs="Arial"/>
                <w:b/>
              </w:rPr>
              <w:t>Emergency</w:t>
            </w:r>
            <w:proofErr w:type="gramEnd"/>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lastRenderedPageBreak/>
              <w:t>where;</w:t>
            </w:r>
            <w:proofErr w:type="gramEnd"/>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lastRenderedPageBreak/>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8pt;height:53.75pt" o:ole="">
                  <v:imagedata r:id="rId27" o:title=""/>
                </v:shape>
                <o:OLEObject Type="Embed" ProgID="Equation.3" ShapeID="_x0000_i1027" DrawAspect="Content" ObjectID="_1773744091" r:id="rId28"/>
              </w:object>
            </w:r>
          </w:p>
          <w:p w14:paraId="5E6BEC52"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7" w:name="OLE_LINK1"/>
            <w:r w:rsidRPr="006A707F">
              <w:rPr>
                <w:rFonts w:ascii="Arial" w:hAnsi="Arial" w:cs="Arial"/>
                <w:b/>
              </w:rPr>
              <w:t>Relevant Interruption</w:t>
            </w:r>
            <w:bookmarkEnd w:id="67"/>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w:t>
            </w:r>
            <w:r w:rsidRPr="006A707F">
              <w:rPr>
                <w:rFonts w:ascii="Arial" w:hAnsi="Arial" w:cs="Arial"/>
              </w:rPr>
              <w:lastRenderedPageBreak/>
              <w:t xml:space="preserve">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 xml:space="preserve">arising </w:t>
            </w:r>
            <w:proofErr w:type="gramStart"/>
            <w:r w:rsidRPr="00027F0D">
              <w:rPr>
                <w:rFonts w:ascii="Arial" w:hAnsi="Arial" w:cs="Arial"/>
                <w:szCs w:val="22"/>
                <w:lang w:eastAsia="en-GB"/>
              </w:rPr>
              <w:t>as a result of</w:t>
            </w:r>
            <w:proofErr w:type="gramEnd"/>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w:t>
            </w:r>
            <w:proofErr w:type="spellStart"/>
            <w:r>
              <w:rPr>
                <w:rFonts w:ascii="Arial" w:hAnsi="Arial" w:cs="Arial"/>
                <w:szCs w:val="22"/>
                <w:lang w:eastAsia="en-GB"/>
              </w:rPr>
              <w:t>i</w:t>
            </w:r>
            <w:proofErr w:type="spellEnd"/>
            <w:r>
              <w:rPr>
                <w:rFonts w:ascii="Arial" w:hAnsi="Arial" w:cs="Arial"/>
                <w:szCs w:val="22"/>
                <w:lang w:eastAsia="en-GB"/>
              </w:rPr>
              <w:t>)</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Deenergisation</w:t>
            </w:r>
            <w:proofErr w:type="spellEnd"/>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Denergisation</w:t>
            </w:r>
            <w:proofErr w:type="spellEnd"/>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lastRenderedPageBreak/>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the case of a </w:t>
            </w:r>
            <w:r>
              <w:rPr>
                <w:rFonts w:ascii="Arial" w:hAnsi="Arial" w:cs="Arial"/>
                <w:b/>
              </w:rPr>
              <w:t xml:space="preserve">Power Park </w:t>
            </w:r>
            <w:proofErr w:type="gramStart"/>
            <w:r>
              <w:rPr>
                <w:rFonts w:ascii="Arial" w:hAnsi="Arial" w:cs="Arial"/>
                <w:b/>
              </w:rPr>
              <w:t>Module</w:t>
            </w:r>
            <w:r>
              <w:rPr>
                <w:rFonts w:ascii="Arial" w:hAnsi="Arial" w:cs="Arial"/>
              </w:rPr>
              <w:t>,  the</w:t>
            </w:r>
            <w:proofErr w:type="gramEnd"/>
            <w:r>
              <w:rPr>
                <w:rFonts w:ascii="Arial" w:hAnsi="Arial" w:cs="Arial"/>
              </w:rPr>
              <w:t xml:space="preserv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5637C8CD" w:rsidR="006E7788" w:rsidRDefault="006E7788" w:rsidP="006E7788">
            <w:pPr>
              <w:pStyle w:val="BodyText"/>
              <w:spacing w:line="240" w:lineRule="atLeast"/>
              <w:rPr>
                <w:rFonts w:ascii="Arial" w:hAnsi="Arial" w:cs="Arial"/>
                <w:b/>
                <w:bCs/>
                <w:color w:val="000000"/>
                <w:w w:val="0"/>
              </w:rPr>
            </w:pPr>
            <w:bookmarkStart w:id="68" w:name="_DV_C135"/>
            <w:r>
              <w:rPr>
                <w:rFonts w:ascii="Arial" w:hAnsi="Arial" w:cs="Arial"/>
                <w:b/>
                <w:bCs/>
              </w:rPr>
              <w:t xml:space="preserve"> "Isolation"</w:t>
            </w:r>
            <w:bookmarkEnd w:id="68"/>
          </w:p>
        </w:tc>
        <w:tc>
          <w:tcPr>
            <w:tcW w:w="6775" w:type="dxa"/>
          </w:tcPr>
          <w:p w14:paraId="1BA25D57" w14:textId="77777777" w:rsidR="006E7788" w:rsidRDefault="006E7788" w:rsidP="006E7788">
            <w:pPr>
              <w:pStyle w:val="BodyText"/>
              <w:jc w:val="both"/>
              <w:rPr>
                <w:rFonts w:ascii="Arial" w:hAnsi="Arial" w:cs="Arial"/>
                <w:color w:val="000000"/>
                <w:w w:val="0"/>
              </w:rPr>
            </w:pPr>
            <w:bookmarkStart w:id="69" w:name="_DV_C136"/>
            <w:r>
              <w:rPr>
                <w:rFonts w:ascii="Arial" w:hAnsi="Arial" w:cs="Arial"/>
              </w:rPr>
              <w:t xml:space="preserve">as defined in the </w:t>
            </w:r>
            <w:r>
              <w:rPr>
                <w:rFonts w:ascii="Arial" w:hAnsi="Arial" w:cs="Arial"/>
                <w:b/>
              </w:rPr>
              <w:t>Grid Code</w:t>
            </w:r>
            <w:r>
              <w:rPr>
                <w:rFonts w:ascii="Arial" w:hAnsi="Arial" w:cs="Arial"/>
              </w:rPr>
              <w:t>;</w:t>
            </w:r>
            <w:bookmarkEnd w:id="69"/>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lastRenderedPageBreak/>
              <w:t>“</w:t>
            </w:r>
            <w:r>
              <w:rPr>
                <w:rFonts w:ascii="Arial" w:hAnsi="Arial" w:cs="Arial"/>
                <w:b/>
                <w:szCs w:val="22"/>
              </w:rPr>
              <w:t>Key C</w:t>
            </w:r>
            <w:r w:rsidRPr="00A517B1">
              <w:rPr>
                <w:rFonts w:ascii="Arial" w:hAnsi="Arial" w:cs="Arial"/>
                <w:b/>
                <w:szCs w:val="22"/>
              </w:rPr>
              <w:t xml:space="preserve">onsents </w:t>
            </w:r>
            <w:proofErr w:type="gramStart"/>
            <w:r w:rsidRPr="00A517B1">
              <w:rPr>
                <w:rFonts w:ascii="Arial" w:hAnsi="Arial" w:cs="Arial"/>
                <w:b/>
                <w:szCs w:val="22"/>
              </w:rPr>
              <w:t>In</w:t>
            </w:r>
            <w:proofErr w:type="gramEnd"/>
            <w:r w:rsidRPr="00A517B1">
              <w:rPr>
                <w:rFonts w:ascii="Arial" w:hAnsi="Arial" w:cs="Arial"/>
                <w:b/>
                <w:szCs w:val="22"/>
              </w:rPr>
              <w:t xml:space="preserve">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70" w:name="_BPDCI_72"/>
            <w:r w:rsidRPr="004D379C">
              <w:rPr>
                <w:rFonts w:ascii="Arial" w:hAnsi="Arial" w:cs="Arial"/>
                <w:lang w:val="en-US"/>
              </w:rPr>
              <w:t>;</w:t>
            </w:r>
            <w:bookmarkEnd w:id="70"/>
            <w:proofErr w:type="gramEnd"/>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71" w:name="_BPDCD_73"/>
            <w:r w:rsidRPr="004D379C">
              <w:rPr>
                <w:rFonts w:ascii="Arial Bold" w:hAnsi="Arial Bold" w:cs="Arial"/>
                <w:b/>
                <w:lang w:val="en-US"/>
              </w:rPr>
              <w:t xml:space="preserve">The Company </w:t>
            </w:r>
            <w:bookmarkEnd w:id="71"/>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 xml:space="preserve">LDTEC </w:t>
            </w:r>
            <w:proofErr w:type="gramStart"/>
            <w:r>
              <w:rPr>
                <w:rFonts w:ascii="Arial" w:hAnsi="Arial" w:cs="Arial"/>
                <w:b/>
                <w:lang w:val="en-US"/>
              </w:rPr>
              <w:t>Request</w:t>
            </w:r>
            <w:bookmarkStart w:id="72" w:name="_BPDCI_75"/>
            <w:r w:rsidRPr="004D379C">
              <w:rPr>
                <w:rFonts w:ascii="Arial" w:hAnsi="Arial" w:cs="Arial"/>
                <w:lang w:val="en-US"/>
              </w:rPr>
              <w:t>;</w:t>
            </w:r>
            <w:bookmarkEnd w:id="72"/>
            <w:proofErr w:type="gramEnd"/>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3"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3"/>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4" w:name="_BPDCI_78"/>
            <w:r w:rsidRPr="004D379C">
              <w:rPr>
                <w:rFonts w:ascii="Arial" w:hAnsi="Arial" w:cs="Arial"/>
                <w:lang w:val="en-US"/>
              </w:rPr>
              <w:t>;</w:t>
            </w:r>
            <w:bookmarkEnd w:id="74"/>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5" w:name="_BPDCD_79"/>
            <w:r w:rsidRPr="004D379C">
              <w:rPr>
                <w:rFonts w:ascii="Arial Bold" w:hAnsi="Arial Bold" w:cs="Arial"/>
                <w:b/>
                <w:lang w:val="en-US"/>
              </w:rPr>
              <w:t>The Company</w:t>
            </w:r>
            <w:bookmarkEnd w:id="75"/>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6" w:name="_BPDCI_81"/>
            <w:r w:rsidRPr="004D379C">
              <w:rPr>
                <w:rFonts w:ascii="Arial" w:hAnsi="Arial" w:cs="Arial"/>
                <w:color w:val="0000FF"/>
                <w:u w:val="single"/>
                <w:lang w:val="en-US"/>
              </w:rPr>
              <w:t>;</w:t>
            </w:r>
            <w:bookmarkEnd w:id="76"/>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7" w:name="_BPDCD_82"/>
            <w:r w:rsidRPr="00F372DF">
              <w:rPr>
                <w:rFonts w:ascii="Arial" w:hAnsi="Arial" w:cs="Arial"/>
                <w:b/>
              </w:rPr>
              <w:t xml:space="preserve">The Company’s </w:t>
            </w:r>
            <w:bookmarkEnd w:id="77"/>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8" w:name="_BPDCI_84"/>
            <w:r w:rsidRPr="00F372DF">
              <w:rPr>
                <w:rFonts w:ascii="Arial" w:hAnsi="Arial" w:cs="Arial"/>
              </w:rPr>
              <w:t>;</w:t>
            </w:r>
            <w:bookmarkEnd w:id="78"/>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9" w:name="_BPDCI_86"/>
            <w:r w:rsidRPr="00F372DF">
              <w:rPr>
                <w:rFonts w:ascii="Arial" w:hAnsi="Arial" w:cs="Arial"/>
              </w:rPr>
              <w:t>;</w:t>
            </w:r>
            <w:bookmarkEnd w:id="79"/>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80" w:name="_BPDCD_87"/>
            <w:r w:rsidRPr="004D379C">
              <w:rPr>
                <w:rFonts w:ascii="Arial" w:hAnsi="Arial" w:cs="Arial"/>
                <w:lang w:val="en-US"/>
              </w:rPr>
              <w:t xml:space="preserve">an </w:t>
            </w:r>
            <w:bookmarkEnd w:id="80"/>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81"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81"/>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w:t>
            </w:r>
            <w:proofErr w:type="gramStart"/>
            <w:r w:rsidRPr="004D379C">
              <w:rPr>
                <w:rFonts w:ascii="Arial" w:hAnsi="Arial" w:cs="Arial"/>
              </w:rPr>
              <w:t xml:space="preserve">of  </w:t>
            </w:r>
            <w:bookmarkStart w:id="82" w:name="_BPDCD_90"/>
            <w:r w:rsidRPr="004D379C">
              <w:rPr>
                <w:rFonts w:ascii="Arial" w:hAnsi="Arial" w:cs="Arial"/>
                <w:b/>
              </w:rPr>
              <w:t>The</w:t>
            </w:r>
            <w:proofErr w:type="gramEnd"/>
            <w:r w:rsidRPr="004D379C">
              <w:rPr>
                <w:rFonts w:ascii="Arial" w:hAnsi="Arial" w:cs="Arial"/>
                <w:b/>
              </w:rPr>
              <w:t xml:space="preserve"> Company’s</w:t>
            </w:r>
            <w:r w:rsidRPr="004D379C">
              <w:rPr>
                <w:rFonts w:ascii="Arial" w:hAnsi="Arial" w:cs="Arial"/>
                <w:b/>
                <w:u w:val="double"/>
              </w:rPr>
              <w:t xml:space="preserve"> </w:t>
            </w:r>
            <w:bookmarkEnd w:id="82"/>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3" w:name="_BPDCI_92"/>
            <w:r w:rsidRPr="00F372DF">
              <w:rPr>
                <w:rFonts w:ascii="Arial" w:hAnsi="Arial" w:cs="Arial"/>
              </w:rPr>
              <w:t>;</w:t>
            </w:r>
            <w:bookmarkEnd w:id="83"/>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4" w:name="_BPDCI_94"/>
            <w:r w:rsidRPr="00F372DF">
              <w:rPr>
                <w:rFonts w:ascii="Arial" w:hAnsi="Arial" w:cs="Arial"/>
                <w:lang w:val="en-US"/>
              </w:rPr>
              <w:t>;</w:t>
            </w:r>
            <w:bookmarkEnd w:id="84"/>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5" w:name="_BPDCD_95"/>
            <w:r w:rsidRPr="004D379C">
              <w:rPr>
                <w:rFonts w:ascii="Arial" w:hAnsi="Arial" w:cs="Arial"/>
                <w:b/>
                <w:lang w:val="en-US"/>
              </w:rPr>
              <w:t>The Company</w:t>
            </w:r>
            <w:r w:rsidRPr="004D379C">
              <w:rPr>
                <w:rFonts w:ascii="Arial" w:hAnsi="Arial" w:cs="Arial"/>
                <w:b/>
                <w:u w:val="double"/>
                <w:lang w:val="en-US"/>
              </w:rPr>
              <w:t xml:space="preserve"> </w:t>
            </w:r>
            <w:bookmarkEnd w:id="85"/>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6" w:name="_BPDCI_97"/>
            <w:r w:rsidRPr="00F372DF">
              <w:rPr>
                <w:rFonts w:ascii="Arial" w:hAnsi="Arial" w:cs="Arial"/>
                <w:lang w:val="en-US"/>
              </w:rPr>
              <w:t>;</w:t>
            </w:r>
            <w:bookmarkEnd w:id="86"/>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proofErr w:type="gramStart"/>
            <w:r w:rsidRPr="004D379C">
              <w:rPr>
                <w:rFonts w:ascii="Arial" w:hAnsi="Arial" w:cs="Arial"/>
                <w:b/>
                <w:lang w:val="en-US"/>
              </w:rPr>
              <w:t>CUSC</w:t>
            </w:r>
            <w:bookmarkStart w:id="87" w:name="_BPDCI_99"/>
            <w:r w:rsidRPr="00F372DF">
              <w:rPr>
                <w:rFonts w:ascii="Arial" w:hAnsi="Arial" w:cs="Arial"/>
                <w:lang w:val="en-US"/>
              </w:rPr>
              <w:t>;</w:t>
            </w:r>
            <w:bookmarkEnd w:id="87"/>
            <w:proofErr w:type="gramEnd"/>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8" w:name="_BPDCI_101"/>
            <w:r w:rsidRPr="00F372DF">
              <w:rPr>
                <w:rFonts w:ascii="Arial" w:hAnsi="Arial" w:cs="Arial"/>
                <w:lang w:val="en-US"/>
              </w:rPr>
              <w:t>;</w:t>
            </w:r>
            <w:bookmarkEnd w:id="88"/>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9" w:name="_BPDCD_102"/>
            <w:proofErr w:type="gramStart"/>
            <w:r w:rsidRPr="00F372DF">
              <w:rPr>
                <w:rFonts w:ascii="Arial" w:hAnsi="Arial" w:cs="Arial"/>
              </w:rPr>
              <w:t>a</w:t>
            </w:r>
            <w:bookmarkEnd w:id="89"/>
            <w:r>
              <w:rPr>
                <w:rFonts w:ascii="Arial" w:hAnsi="Arial" w:cs="Arial"/>
              </w:rPr>
              <w:t xml:space="preserve">  </w:t>
            </w:r>
            <w:r w:rsidRPr="004D379C">
              <w:rPr>
                <w:rFonts w:ascii="Arial" w:hAnsi="Arial" w:cs="Arial"/>
                <w:b/>
              </w:rPr>
              <w:t>CUSC</w:t>
            </w:r>
            <w:proofErr w:type="gramEnd"/>
            <w:r w:rsidRPr="004D379C">
              <w:rPr>
                <w:rFonts w:ascii="Arial" w:hAnsi="Arial" w:cs="Arial"/>
                <w:b/>
              </w:rPr>
              <w:t xml:space="preserve">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677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 xml:space="preserve">Total </w:t>
            </w:r>
            <w:proofErr w:type="gramStart"/>
            <w:r w:rsidRPr="004D379C">
              <w:rPr>
                <w:rFonts w:ascii="Arial" w:hAnsi="Arial" w:cs="Arial"/>
                <w:b/>
                <w:bCs/>
              </w:rPr>
              <w:t>System</w:t>
            </w:r>
            <w:r w:rsidRPr="004D379C">
              <w:rPr>
                <w:rFonts w:ascii="Arial" w:hAnsi="Arial" w:cs="Arial"/>
              </w:rPr>
              <w:t>;</w:t>
            </w:r>
            <w:proofErr w:type="gramEnd"/>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w:t>
            </w:r>
            <w:r w:rsidRPr="004D379C">
              <w:rPr>
                <w:rFonts w:ascii="Arial" w:hAnsi="Arial" w:cs="Arial"/>
              </w:rPr>
              <w:lastRenderedPageBreak/>
              <w:t xml:space="preserve">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lastRenderedPageBreak/>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t>
            </w:r>
            <w:proofErr w:type="gramStart"/>
            <w:r w:rsidRPr="00475CC7">
              <w:rPr>
                <w:rFonts w:ascii="Arial" w:hAnsi="Arial" w:cs="Arial"/>
              </w:rPr>
              <w:t>where</w:t>
            </w:r>
            <w:proofErr w:type="gramEnd"/>
            <w:r w:rsidRPr="00475CC7">
              <w:rPr>
                <w:rFonts w:ascii="Arial" w:hAnsi="Arial" w:cs="Arial"/>
              </w:rPr>
              <w:t xml:space="preserv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lastRenderedPageBreak/>
              <w:t xml:space="preserve">"Main </w:t>
            </w:r>
            <w:proofErr w:type="gramStart"/>
            <w:r>
              <w:rPr>
                <w:rFonts w:ascii="Arial" w:hAnsi="Arial" w:cs="Arial"/>
                <w:b/>
                <w:bCs/>
              </w:rPr>
              <w:t>Business Person</w:t>
            </w:r>
            <w:proofErr w:type="gramEnd"/>
            <w:r>
              <w:rPr>
                <w:rFonts w:ascii="Arial" w:hAnsi="Arial" w:cs="Arial"/>
                <w:b/>
                <w:bCs/>
              </w:rPr>
              <w:t>"</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w:t>
            </w:r>
            <w:proofErr w:type="gramStart"/>
            <w:r>
              <w:rPr>
                <w:rFonts w:ascii="Arial" w:hAnsi="Arial" w:cs="Arial"/>
              </w:rPr>
              <w:t>Paragraph  3.3</w:t>
            </w:r>
            <w:proofErr w:type="gramEnd"/>
            <w:r>
              <w:rPr>
                <w:rFonts w:ascii="Arial" w:hAnsi="Arial" w:cs="Arial"/>
              </w:rPr>
              <w:t xml:space="preserve">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w:t>
            </w:r>
            <w:proofErr w:type="gramStart"/>
            <w:r>
              <w:rPr>
                <w:rFonts w:ascii="Arial" w:hAnsi="Arial" w:cs="Arial"/>
              </w:rPr>
              <w:t>so as to</w:t>
            </w:r>
            <w:proofErr w:type="gramEnd"/>
            <w:r>
              <w:rPr>
                <w:rFonts w:ascii="Arial" w:hAnsi="Arial" w:cs="Arial"/>
              </w:rPr>
              <w:t xml:space="preserve">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lastRenderedPageBreak/>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90" w:name="_BPDCD_103"/>
            <w:r>
              <w:rPr>
                <w:rFonts w:ascii="Arial" w:hAnsi="Arial" w:cs="Arial"/>
                <w:color w:val="0000FF"/>
                <w:u w:val="double"/>
              </w:rPr>
              <w:t>;</w:t>
            </w:r>
            <w:bookmarkEnd w:id="90"/>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w:t>
            </w:r>
            <w:proofErr w:type="gramStart"/>
            <w:r w:rsidRPr="00380A4F">
              <w:rPr>
                <w:rFonts w:ascii="Arial" w:hAnsi="Arial" w:cs="Arial"/>
                <w:b/>
                <w:bCs/>
                <w:sz w:val="24"/>
              </w:rPr>
              <w:t>Process</w:t>
            </w:r>
            <w:r w:rsidRPr="00380A4F">
              <w:rPr>
                <w:rFonts w:ascii="Arial" w:hAnsi="Arial" w:cs="Arial"/>
                <w:sz w:val="24"/>
              </w:rPr>
              <w:t>;</w:t>
            </w:r>
            <w:proofErr w:type="gramEnd"/>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a node with (</w:t>
            </w:r>
            <w:proofErr w:type="spellStart"/>
            <w:r>
              <w:rPr>
                <w:rFonts w:ascii="Arial" w:hAnsi="Arial" w:cs="Arial"/>
                <w:szCs w:val="22"/>
              </w:rPr>
              <w:t>i</w:t>
            </w:r>
            <w:proofErr w:type="spellEnd"/>
            <w:r>
              <w:rPr>
                <w:rFonts w:ascii="Arial" w:hAnsi="Arial" w:cs="Arial"/>
                <w:szCs w:val="22"/>
              </w:rPr>
              <w:t xml:space="preserve">)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lastRenderedPageBreak/>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w:t>
            </w:r>
            <w:proofErr w:type="gramStart"/>
            <w:r>
              <w:rPr>
                <w:rFonts w:ascii="Arial" w:hAnsi="Arial" w:cs="Arial"/>
                <w:b/>
              </w:rPr>
              <w:t xml:space="preserve">Plant </w:t>
            </w:r>
            <w:r>
              <w:rPr>
                <w:rFonts w:ascii="Arial" w:hAnsi="Arial" w:cs="Arial"/>
              </w:rPr>
              <w:t xml:space="preserve"> or</w:t>
            </w:r>
            <w:proofErr w:type="gramEnd"/>
            <w:r>
              <w:rPr>
                <w:rFonts w:ascii="Arial" w:hAnsi="Arial" w:cs="Arial"/>
              </w:rPr>
              <w:t xml:space="preserve">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w:t>
            </w:r>
            <w:proofErr w:type="gramStart"/>
            <w:r>
              <w:rPr>
                <w:rFonts w:ascii="Arial" w:hAnsi="Arial" w:cs="Arial"/>
              </w:rPr>
              <w:t>varied</w:t>
            </w:r>
            <w:proofErr w:type="gramEnd"/>
            <w:r>
              <w:rPr>
                <w:rFonts w:ascii="Arial" w:hAnsi="Arial" w:cs="Arial"/>
              </w:rPr>
              <w:t xml:space="preserve">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lastRenderedPageBreak/>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lastRenderedPageBreak/>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1" w:name="_BPDCI_105"/>
            <w:r w:rsidRPr="00416BDE">
              <w:rPr>
                <w:rFonts w:ascii="Arial" w:hAnsi="Arial" w:cs="Arial"/>
              </w:rPr>
              <w:t xml:space="preserve">Section 3, </w:t>
            </w:r>
            <w:bookmarkEnd w:id="91"/>
            <w:r w:rsidRPr="00416BDE">
              <w:rPr>
                <w:rFonts w:ascii="Arial" w:hAnsi="Arial" w:cs="Arial"/>
              </w:rPr>
              <w:t>Appendix 2</w:t>
            </w:r>
            <w:bookmarkStart w:id="92" w:name="_BPDCD_106"/>
            <w:r w:rsidRPr="00416BDE">
              <w:rPr>
                <w:rFonts w:ascii="Arial" w:hAnsi="Arial" w:cs="Arial"/>
              </w:rPr>
              <w:t>;</w:t>
            </w:r>
            <w:bookmarkEnd w:id="92"/>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3" w:name="_BPDCD_107"/>
            <w:r w:rsidRPr="00416BDE">
              <w:rPr>
                <w:rFonts w:ascii="Arial" w:hAnsi="Arial" w:cs="Arial"/>
              </w:rPr>
              <w:t>;</w:t>
            </w:r>
            <w:bookmarkEnd w:id="93"/>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4" w:name="_BPDCD_108"/>
            <w:r w:rsidRPr="00416BDE">
              <w:rPr>
                <w:rFonts w:ascii="Arial" w:hAnsi="Arial" w:cs="Arial"/>
              </w:rPr>
              <w:t>;</w:t>
            </w:r>
            <w:bookmarkEnd w:id="94"/>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 xml:space="preserve">Deemed NHH Forecasting </w:t>
            </w:r>
            <w:proofErr w:type="gramStart"/>
            <w:r w:rsidRPr="00416BDE">
              <w:rPr>
                <w:rFonts w:ascii="Arial" w:hAnsi="Arial" w:cs="Arial"/>
                <w:b/>
              </w:rPr>
              <w:t>Performance</w:t>
            </w:r>
            <w:r w:rsidRPr="00416BDE">
              <w:rPr>
                <w:rFonts w:ascii="Arial" w:hAnsi="Arial" w:cs="Arial"/>
              </w:rPr>
              <w:t xml:space="preserve">  and</w:t>
            </w:r>
            <w:proofErr w:type="gramEnd"/>
            <w:r w:rsidRPr="00416BDE">
              <w:rPr>
                <w:rFonts w:ascii="Arial" w:hAnsi="Arial" w:cs="Arial"/>
              </w:rPr>
              <w:t xml:space="preserve">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5" w:name="_BPDCD_109"/>
            <w:r w:rsidRPr="00416BDE">
              <w:rPr>
                <w:rFonts w:ascii="Arial" w:hAnsi="Arial" w:cs="Arial"/>
              </w:rPr>
              <w:t>;</w:t>
            </w:r>
            <w:bookmarkEnd w:id="95"/>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w:t>
            </w:r>
            <w:proofErr w:type="gramStart"/>
            <w:r w:rsidRPr="000D40DF">
              <w:rPr>
                <w:rFonts w:ascii="Arial" w:hAnsi="Arial" w:cs="Arial"/>
                <w:color w:val="000000"/>
                <w:lang w:eastAsia="en-GB"/>
              </w:rPr>
              <w:t>a;</w:t>
            </w:r>
            <w:proofErr w:type="gramEnd"/>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w:t>
            </w:r>
            <w:proofErr w:type="gramStart"/>
            <w:r>
              <w:rPr>
                <w:rFonts w:ascii="Arial" w:hAnsi="Arial" w:cs="Arial"/>
                <w:b/>
                <w:bCs/>
              </w:rPr>
              <w:t>Non Standard</w:t>
            </w:r>
            <w:proofErr w:type="gramEnd"/>
            <w:r>
              <w:rPr>
                <w:rFonts w:ascii="Arial" w:hAnsi="Arial" w:cs="Arial"/>
                <w:b/>
                <w:bCs/>
              </w:rPr>
              <w:t xml:space="preserve">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4A565017" w:rsidR="006E7788" w:rsidRPr="00416BDE" w:rsidRDefault="006E7788" w:rsidP="006E7788">
            <w:pPr>
              <w:pStyle w:val="BodyText"/>
              <w:rPr>
                <w:rFonts w:ascii="Arial" w:hAnsi="Arial" w:cs="Arial"/>
                <w:b/>
                <w:bCs/>
              </w:rPr>
            </w:pPr>
            <w:bookmarkStart w:id="96" w:name="_BPDCI_110"/>
            <w:r w:rsidRPr="00416BDE">
              <w:rPr>
                <w:rFonts w:ascii="Arial" w:hAnsi="Arial" w:cs="Arial"/>
                <w:b/>
                <w:bCs/>
              </w:rPr>
              <w:t>"Notification Date"</w:t>
            </w:r>
            <w:bookmarkEnd w:id="96"/>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7"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7"/>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8" w:name="_BPDCD_113"/>
          </w:p>
        </w:tc>
        <w:bookmarkEnd w:id="98"/>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7C0F2C26" w:rsidR="006E7788" w:rsidRPr="0019675B" w:rsidRDefault="006E7788" w:rsidP="006E7788">
            <w:pPr>
              <w:pStyle w:val="BodyText"/>
              <w:rPr>
                <w:rFonts w:ascii="Arial" w:hAnsi="Arial" w:cs="Arial"/>
                <w:b/>
                <w:bCs/>
              </w:rPr>
            </w:pPr>
            <w:bookmarkStart w:id="99" w:name="_BPDCI_115"/>
            <w:r w:rsidRPr="0019675B">
              <w:rPr>
                <w:rFonts w:ascii="Arial" w:hAnsi="Arial" w:cs="Arial"/>
                <w:b/>
                <w:bCs/>
              </w:rPr>
              <w:t>"Notification of Circuit Restriction"</w:t>
            </w:r>
            <w:bookmarkEnd w:id="99"/>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100"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0"/>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7470369" w:rsidR="006E7788" w:rsidRPr="0019675B" w:rsidRDefault="006E7788" w:rsidP="006E7788">
            <w:pPr>
              <w:pStyle w:val="BodyText"/>
              <w:rPr>
                <w:rFonts w:ascii="Arial" w:hAnsi="Arial" w:cs="Arial"/>
                <w:b/>
                <w:bCs/>
              </w:rPr>
            </w:pPr>
            <w:bookmarkStart w:id="101" w:name="_BPDCI_117"/>
            <w:r w:rsidRPr="0019675B">
              <w:rPr>
                <w:rFonts w:ascii="Arial" w:hAnsi="Arial" w:cs="Arial"/>
                <w:b/>
                <w:bCs/>
              </w:rPr>
              <w:t>"Notification of Restrictions on Availability"</w:t>
            </w:r>
            <w:bookmarkEnd w:id="101"/>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102"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2"/>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w:t>
            </w:r>
            <w:r>
              <w:rPr>
                <w:rFonts w:ascii="Arial" w:hAnsi="Arial" w:cs="Arial"/>
              </w:rPr>
              <w:lastRenderedPageBreak/>
              <w:t xml:space="preserve">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lastRenderedPageBreak/>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 xml:space="preserve">Charging </w:t>
            </w:r>
            <w:proofErr w:type="gramStart"/>
            <w:r w:rsidRPr="00B05914">
              <w:rPr>
                <w:rFonts w:ascii="Arial" w:hAnsi="Arial" w:cs="Arial"/>
                <w:b/>
              </w:rPr>
              <w:t>Methodologies</w:t>
            </w:r>
            <w:proofErr w:type="gramEnd"/>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3"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103"/>
            <w:proofErr w:type="gramEnd"/>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 xml:space="preserve">is to be or </w:t>
            </w:r>
            <w:proofErr w:type="gramStart"/>
            <w:r>
              <w:rPr>
                <w:rStyle w:val="DeltaViewInsertion"/>
                <w:rFonts w:ascii="Arial" w:hAnsi="Arial"/>
                <w:bCs/>
                <w:color w:val="auto"/>
                <w:u w:val="none"/>
              </w:rPr>
              <w:t>is  connected</w:t>
            </w:r>
            <w:proofErr w:type="gramEnd"/>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lastRenderedPageBreak/>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104" w:name="_BPDCI_125"/>
            <w:r w:rsidRPr="002C7E03">
              <w:rPr>
                <w:rFonts w:ascii="Arial" w:hAnsi="Arial" w:cs="Arial"/>
                <w:szCs w:val="22"/>
              </w:rPr>
              <w:t>;</w:t>
            </w:r>
            <w:bookmarkEnd w:id="104"/>
            <w:proofErr w:type="gramEnd"/>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5" w:name="_BPDCD_126"/>
            <w:r w:rsidRPr="002C7E03">
              <w:rPr>
                <w:rFonts w:ascii="Arial" w:hAnsi="Arial" w:cs="Arial"/>
                <w:szCs w:val="22"/>
              </w:rPr>
              <w:t>;</w:t>
            </w:r>
            <w:bookmarkEnd w:id="105"/>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w:t>
            </w:r>
            <w:r>
              <w:rPr>
                <w:rFonts w:ascii="Arial" w:hAnsi="Arial" w:cs="Arial"/>
              </w:rPr>
              <w:lastRenderedPageBreak/>
              <w:t xml:space="preserve">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lastRenderedPageBreak/>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meters, instrument transformers (</w:t>
            </w:r>
            <w:proofErr w:type="gramStart"/>
            <w:r>
              <w:rPr>
                <w:rFonts w:ascii="Arial" w:hAnsi="Arial" w:cs="Arial"/>
              </w:rPr>
              <w:t>both  voltage</w:t>
            </w:r>
            <w:proofErr w:type="gramEnd"/>
            <w:r>
              <w:rPr>
                <w:rFonts w:ascii="Arial" w:hAnsi="Arial" w:cs="Arial"/>
              </w:rPr>
              <w:t xml:space="preserv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 xml:space="preserve">in </w:t>
            </w:r>
            <w:proofErr w:type="gramStart"/>
            <w:r w:rsidRPr="00BA5C7B">
              <w:rPr>
                <w:rFonts w:ascii="Arial" w:hAnsi="Arial" w:cs="Arial"/>
                <w:szCs w:val="22"/>
              </w:rPr>
              <w:t>stages</w:t>
            </w:r>
            <w:proofErr w:type="gramEnd"/>
            <w:r w:rsidRPr="00BA5C7B">
              <w:rPr>
                <w:rFonts w:ascii="Arial" w:hAnsi="Arial" w:cs="Arial"/>
                <w:szCs w:val="22"/>
              </w:rPr>
              <w:t xml:space="preserve">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w:t>
            </w:r>
            <w:proofErr w:type="gramStart"/>
            <w:r w:rsidRPr="00BA5C7B">
              <w:rPr>
                <w:rFonts w:ascii="Arial" w:hAnsi="Arial" w:cs="Arial"/>
                <w:b/>
                <w:szCs w:val="22"/>
              </w:rPr>
              <w:t>Act</w:t>
            </w:r>
            <w:r w:rsidRPr="00BA5C7B">
              <w:rPr>
                <w:rFonts w:ascii="Arial" w:hAnsi="Arial" w:cs="Arial"/>
                <w:szCs w:val="22"/>
              </w:rPr>
              <w:t>;</w:t>
            </w:r>
            <w:proofErr w:type="gramEnd"/>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 xml:space="preserve">Interim </w:t>
            </w:r>
            <w:r w:rsidRPr="00BA5C7B">
              <w:rPr>
                <w:rFonts w:ascii="Arial" w:hAnsi="Arial" w:cs="Arial"/>
                <w:b/>
                <w:szCs w:val="22"/>
              </w:rPr>
              <w:lastRenderedPageBreak/>
              <w:t>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0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6"/>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07" w:name="_BPDCD_127"/>
            <w:r w:rsidRPr="00BA5C7B">
              <w:rPr>
                <w:rFonts w:ascii="Arial" w:hAnsi="Arial" w:cs="Arial"/>
                <w:szCs w:val="22"/>
              </w:rPr>
              <w:t xml:space="preserve">shall </w:t>
            </w:r>
            <w:bookmarkEnd w:id="10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8" w:name="_BPDCD_128"/>
            <w:r w:rsidRPr="00BA5C7B">
              <w:rPr>
                <w:rFonts w:ascii="Arial" w:hAnsi="Arial" w:cs="Arial"/>
                <w:b/>
                <w:bCs/>
                <w:szCs w:val="22"/>
              </w:rPr>
              <w:t>The Company</w:t>
            </w:r>
            <w:r w:rsidRPr="00BA5C7B">
              <w:rPr>
                <w:rFonts w:ascii="Arial" w:hAnsi="Arial" w:cs="Arial"/>
                <w:szCs w:val="22"/>
              </w:rPr>
              <w:t xml:space="preserve"> </w:t>
            </w:r>
            <w:bookmarkEnd w:id="10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w:t>
            </w:r>
            <w:proofErr w:type="gramStart"/>
            <w:r w:rsidRPr="00BA5C7B">
              <w:rPr>
                <w:rFonts w:ascii="Arial" w:hAnsi="Arial" w:cs="Arial"/>
                <w:szCs w:val="22"/>
              </w:rPr>
              <w:t>made a decision</w:t>
            </w:r>
            <w:proofErr w:type="gramEnd"/>
            <w:r w:rsidRPr="00BA5C7B">
              <w:rPr>
                <w:rFonts w:ascii="Arial" w:hAnsi="Arial" w:cs="Arial"/>
                <w:szCs w:val="22"/>
              </w:rPr>
              <w:t xml:space="preserve">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proofErr w:type="spellStart"/>
            <w:r>
              <w:rPr>
                <w:rFonts w:ascii="Arial" w:hAnsi="Arial" w:cs="Arial"/>
              </w:rPr>
              <w:t>an</w:t>
            </w:r>
            <w:proofErr w:type="spellEnd"/>
            <w:r>
              <w:rPr>
                <w:rFonts w:ascii="Arial" w:hAnsi="Arial" w:cs="Arial"/>
              </w:rPr>
              <w:t xml:space="preserve">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w:t>
            </w:r>
            <w:proofErr w:type="gramStart"/>
            <w:r>
              <w:rPr>
                <w:rFonts w:ascii="Arial" w:hAnsi="Arial" w:cs="Arial"/>
              </w:rPr>
              <w:t xml:space="preserve">but in any case </w:t>
            </w:r>
            <w:proofErr w:type="gramEnd"/>
            <w:r>
              <w:rPr>
                <w:rFonts w:ascii="Arial" w:hAnsi="Arial" w:cs="Arial"/>
              </w:rPr>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lastRenderedPageBreak/>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9" w:name="_BPDCD_131"/>
            <w:r w:rsidRPr="0019675B">
              <w:rPr>
                <w:rFonts w:ascii="Arial" w:hAnsi="Arial" w:cs="Arial"/>
              </w:rPr>
              <w:t>;</w:t>
            </w:r>
            <w:bookmarkEnd w:id="109"/>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proofErr w:type="gramStart"/>
            <w:r>
              <w:rPr>
                <w:rFonts w:ascii="Arial" w:hAnsi="Arial" w:cs="Arial"/>
                <w:b/>
                <w:szCs w:val="22"/>
              </w:rPr>
              <w:t>Pre Trigger</w:t>
            </w:r>
            <w:proofErr w:type="gramEnd"/>
            <w:r>
              <w:rPr>
                <w:rFonts w:ascii="Arial" w:hAnsi="Arial" w:cs="Arial"/>
                <w:b/>
                <w:szCs w:val="22"/>
              </w:rPr>
              <w:t xml:space="preserve">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3432EEB3" w:rsidR="006E7788" w:rsidRPr="0019675B" w:rsidRDefault="006E7788" w:rsidP="006E7788">
            <w:pPr>
              <w:pStyle w:val="BodyText"/>
              <w:rPr>
                <w:rFonts w:ascii="Arial" w:hAnsi="Arial" w:cs="Arial"/>
                <w:b/>
                <w:bCs/>
              </w:rPr>
            </w:pPr>
            <w:bookmarkStart w:id="110" w:name="_BPDCI_132"/>
            <w:r w:rsidRPr="0019675B">
              <w:rPr>
                <w:rFonts w:ascii="Arial" w:hAnsi="Arial" w:cs="Arial"/>
                <w:b/>
                <w:bCs/>
              </w:rPr>
              <w:t>"Primary Response"</w:t>
            </w:r>
            <w:bookmarkEnd w:id="110"/>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1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11"/>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 xml:space="preserve">in relation to a Production BM </w:t>
            </w:r>
            <w:proofErr w:type="gramStart"/>
            <w:r>
              <w:rPr>
                <w:rFonts w:ascii="Arial" w:hAnsi="Arial" w:cs="Arial"/>
                <w:bCs/>
              </w:rPr>
              <w:t>Unit</w:t>
            </w:r>
            <w:r>
              <w:rPr>
                <w:rFonts w:ascii="Arial" w:hAnsi="Arial" w:cs="Arial"/>
              </w:rPr>
              <w:t>;</w:t>
            </w:r>
            <w:proofErr w:type="gramEnd"/>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 xml:space="preserve">as defined in Paragraph </w:t>
            </w:r>
            <w:proofErr w:type="gramStart"/>
            <w:r>
              <w:rPr>
                <w:rFonts w:ascii="Arial" w:hAnsi="Arial" w:cs="Arial"/>
              </w:rPr>
              <w:t>8.14;</w:t>
            </w:r>
            <w:proofErr w:type="gramEnd"/>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w:t>
            </w:r>
            <w:proofErr w:type="gramStart"/>
            <w:r w:rsidRPr="004C08E0">
              <w:rPr>
                <w:rFonts w:ascii="Arial" w:hAnsi="Arial" w:cs="Arial"/>
                <w:szCs w:val="22"/>
              </w:rPr>
              <w:t>notice;</w:t>
            </w:r>
            <w:proofErr w:type="gramEnd"/>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w:t>
            </w:r>
            <w:proofErr w:type="spellStart"/>
            <w:r>
              <w:rPr>
                <w:rFonts w:ascii="Arial" w:hAnsi="Arial" w:cs="Arial"/>
              </w:rPr>
              <w:t>i</w:t>
            </w:r>
            <w:proofErr w:type="spellEnd"/>
            <w:r>
              <w:rPr>
                <w:rFonts w:ascii="Arial" w:hAnsi="Arial" w:cs="Arial"/>
              </w:rPr>
              <w:t xml:space="preserve">)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w:t>
            </w:r>
            <w:r>
              <w:rPr>
                <w:rFonts w:ascii="Arial" w:hAnsi="Arial" w:cs="Arial"/>
              </w:rPr>
              <w:lastRenderedPageBreak/>
              <w:t xml:space="preserve">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lastRenderedPageBreak/>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w:t>
            </w:r>
            <w:r w:rsidRPr="006F5133">
              <w:rPr>
                <w:rFonts w:ascii="Arial" w:hAnsi="Arial" w:cs="Arial"/>
              </w:rPr>
              <w:lastRenderedPageBreak/>
              <w:t xml:space="preserve">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w:t>
            </w:r>
            <w:proofErr w:type="gramStart"/>
            <w:r>
              <w:rPr>
                <w:rFonts w:ascii="Arial" w:hAnsi="Arial" w:cs="Arial"/>
              </w:rPr>
              <w:t xml:space="preserve">either </w:t>
            </w:r>
            <w:bookmarkStart w:id="112" w:name="_DV_C3"/>
            <w:r>
              <w:rPr>
                <w:rFonts w:ascii="Arial" w:hAnsi="Arial" w:cs="Arial"/>
              </w:rPr>
              <w:t>:</w:t>
            </w:r>
            <w:bookmarkEnd w:id="112"/>
            <w:proofErr w:type="gramEnd"/>
          </w:p>
          <w:p w14:paraId="4B6627C8" w14:textId="77777777" w:rsidR="006E7788" w:rsidRDefault="006E7788" w:rsidP="006772B6">
            <w:pPr>
              <w:pStyle w:val="BodyText"/>
              <w:ind w:left="741" w:hanging="709"/>
              <w:jc w:val="both"/>
              <w:rPr>
                <w:rFonts w:ascii="Arial" w:hAnsi="Arial" w:cs="Arial"/>
              </w:rPr>
            </w:pPr>
            <w:bookmarkStart w:id="113" w:name="_DV_C4"/>
            <w:r>
              <w:rPr>
                <w:rStyle w:val="DeltaViewInsertion"/>
                <w:rFonts w:ascii="Arial" w:hAnsi="Arial" w:cs="Arial"/>
                <w:color w:val="auto"/>
                <w:u w:val="none"/>
              </w:rPr>
              <w:t>(a)</w:t>
            </w:r>
            <w:r>
              <w:rPr>
                <w:rFonts w:ascii="Arial" w:hAnsi="Arial" w:cs="Arial"/>
              </w:rPr>
              <w:tab/>
            </w:r>
            <w:bookmarkStart w:id="114" w:name="_DV_M3"/>
            <w:bookmarkEnd w:id="113"/>
            <w:bookmarkEnd w:id="114"/>
            <w:r>
              <w:rPr>
                <w:rFonts w:ascii="Arial" w:hAnsi="Arial" w:cs="Arial"/>
              </w:rPr>
              <w:t>a shareholder of the User or any holding company of such shareholder</w:t>
            </w:r>
            <w:bookmarkStart w:id="115" w:name="_DV_C6"/>
            <w:r>
              <w:rPr>
                <w:rFonts w:ascii="Arial" w:hAnsi="Arial" w:cs="Arial"/>
                <w:strike/>
              </w:rPr>
              <w:t xml:space="preserve"> </w:t>
            </w:r>
            <w:r>
              <w:rPr>
                <w:rFonts w:ascii="Arial" w:hAnsi="Arial" w:cs="Arial"/>
              </w:rPr>
              <w:t>or</w:t>
            </w:r>
            <w:bookmarkEnd w:id="115"/>
          </w:p>
          <w:p w14:paraId="29110417" w14:textId="77777777" w:rsidR="006E7788" w:rsidRDefault="006E7788" w:rsidP="006772B6">
            <w:pPr>
              <w:pStyle w:val="BodyText"/>
              <w:ind w:left="741" w:hanging="709"/>
              <w:jc w:val="both"/>
              <w:rPr>
                <w:rFonts w:ascii="Arial" w:hAnsi="Arial" w:cs="Arial"/>
              </w:rPr>
            </w:pPr>
            <w:bookmarkStart w:id="116" w:name="_DV_C7"/>
            <w:r>
              <w:rPr>
                <w:rFonts w:ascii="Arial" w:hAnsi="Arial" w:cs="Arial"/>
              </w:rPr>
              <w:t>(b)</w:t>
            </w:r>
            <w:r>
              <w:rPr>
                <w:rFonts w:ascii="Arial" w:hAnsi="Arial" w:cs="Arial"/>
              </w:rPr>
              <w:tab/>
              <w:t xml:space="preserve">any subsidiary of any such </w:t>
            </w:r>
            <w:bookmarkEnd w:id="116"/>
            <w:r>
              <w:rPr>
                <w:rFonts w:ascii="Arial" w:hAnsi="Arial" w:cs="Arial"/>
              </w:rPr>
              <w:t>holding company</w:t>
            </w:r>
            <w:bookmarkStart w:id="117" w:name="_DV_C8"/>
            <w:r>
              <w:rPr>
                <w:rFonts w:ascii="Arial" w:hAnsi="Arial" w:cs="Arial"/>
              </w:rPr>
              <w:t>, but only where the subsidiary</w:t>
            </w:r>
            <w:bookmarkEnd w:id="117"/>
          </w:p>
          <w:p w14:paraId="0CD6B76E" w14:textId="77777777" w:rsidR="006E7788" w:rsidRDefault="006E7788" w:rsidP="006772B6">
            <w:pPr>
              <w:pStyle w:val="BodyText"/>
              <w:ind w:left="741" w:hanging="709"/>
              <w:jc w:val="both"/>
              <w:rPr>
                <w:rFonts w:ascii="Arial" w:hAnsi="Arial" w:cs="Arial"/>
              </w:rPr>
            </w:pPr>
            <w:bookmarkStart w:id="118" w:name="_DV_C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118"/>
            <w:proofErr w:type="gramEnd"/>
          </w:p>
          <w:p w14:paraId="2447BEF8" w14:textId="77777777" w:rsidR="006E7788" w:rsidRDefault="006E7788" w:rsidP="006772B6">
            <w:pPr>
              <w:pStyle w:val="BodyText"/>
              <w:ind w:left="741" w:hanging="709"/>
              <w:jc w:val="both"/>
              <w:rPr>
                <w:rFonts w:ascii="Arial" w:hAnsi="Arial" w:cs="Arial"/>
              </w:rPr>
            </w:pPr>
            <w:bookmarkStart w:id="119" w:name="_DV_C11"/>
            <w:r>
              <w:rPr>
                <w:rFonts w:ascii="Arial" w:hAnsi="Arial" w:cs="Arial"/>
              </w:rPr>
              <w:t>(ii)</w:t>
            </w:r>
            <w:r>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Pr>
                <w:rFonts w:ascii="Arial" w:hAnsi="Arial" w:cs="Arial"/>
              </w:rPr>
              <w:t>members;</w:t>
            </w:r>
            <w:bookmarkEnd w:id="119"/>
            <w:proofErr w:type="gramEnd"/>
          </w:p>
          <w:p w14:paraId="6F75F8EC" w14:textId="77777777" w:rsidR="006E7788" w:rsidRDefault="006E7788" w:rsidP="006772B6">
            <w:pPr>
              <w:pStyle w:val="BodyText"/>
              <w:ind w:left="741" w:hanging="709"/>
              <w:jc w:val="both"/>
              <w:rPr>
                <w:rFonts w:ascii="Arial" w:hAnsi="Arial" w:cs="Arial"/>
              </w:rPr>
            </w:pPr>
            <w:bookmarkStart w:id="120"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20"/>
          </w:p>
          <w:p w14:paraId="1BDB64DB" w14:textId="77777777" w:rsidR="006E7788" w:rsidRDefault="006E7788" w:rsidP="006E7788">
            <w:pPr>
              <w:pStyle w:val="BodyText"/>
              <w:jc w:val="both"/>
              <w:rPr>
                <w:rFonts w:ascii="Arial" w:hAnsi="Arial" w:cs="Arial"/>
              </w:rPr>
            </w:pPr>
            <w:bookmarkStart w:id="121" w:name="_DV_C13"/>
            <w:r>
              <w:rPr>
                <w:rFonts w:ascii="Arial" w:hAnsi="Arial" w:cs="Arial"/>
              </w:rPr>
              <w:t>(the expressions "holding company" and "subsidiary</w:t>
            </w:r>
            <w:bookmarkStart w:id="122" w:name="_DV_M5"/>
            <w:bookmarkEnd w:id="121"/>
            <w:bookmarkEnd w:id="122"/>
            <w:r>
              <w:rPr>
                <w:rFonts w:ascii="Arial" w:hAnsi="Arial" w:cs="Arial"/>
              </w:rPr>
              <w:t xml:space="preserve">" having the </w:t>
            </w:r>
            <w:bookmarkStart w:id="123" w:name="_DV_C15"/>
            <w:r>
              <w:rPr>
                <w:rFonts w:ascii="Arial" w:hAnsi="Arial" w:cs="Arial"/>
              </w:rPr>
              <w:t>respective meanings</w:t>
            </w:r>
            <w:bookmarkStart w:id="124" w:name="_DV_M6"/>
            <w:bookmarkEnd w:id="123"/>
            <w:bookmarkEnd w:id="124"/>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lastRenderedPageBreak/>
              <w:t>(</w:t>
            </w:r>
            <w:proofErr w:type="spellStart"/>
            <w:r>
              <w:rPr>
                <w:rFonts w:ascii="Arial" w:hAnsi="Arial" w:cs="Arial"/>
              </w:rPr>
              <w:t>i</w:t>
            </w:r>
            <w:proofErr w:type="spellEnd"/>
            <w:r>
              <w:rPr>
                <w:rFonts w:ascii="Arial" w:hAnsi="Arial" w:cs="Arial"/>
              </w:rPr>
              <w:t xml:space="preserve">)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5" w:name="_DV_M4"/>
            <w:bookmarkEnd w:id="125"/>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lastRenderedPageBreak/>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proofErr w:type="gramStart"/>
            <w:r w:rsidRPr="0024267F">
              <w:rPr>
                <w:rFonts w:ascii="Arial" w:hAnsi="Arial" w:cs="Arial"/>
                <w:b/>
                <w:szCs w:val="22"/>
              </w:rPr>
              <w:t>Act</w:t>
            </w:r>
            <w:r w:rsidRPr="0024267F">
              <w:rPr>
                <w:rFonts w:ascii="Arial" w:hAnsi="Arial" w:cs="Arial"/>
                <w:szCs w:val="22"/>
              </w:rPr>
              <w:t>;</w:t>
            </w:r>
            <w:proofErr w:type="gramEnd"/>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 xml:space="preserve">User Progression </w:t>
            </w:r>
            <w:proofErr w:type="gramStart"/>
            <w:r w:rsidRPr="004C08E0">
              <w:rPr>
                <w:rFonts w:ascii="Arial" w:hAnsi="Arial" w:cs="Arial"/>
                <w:b/>
                <w:szCs w:val="22"/>
              </w:rPr>
              <w:t>Milestones</w:t>
            </w:r>
            <w:r w:rsidRPr="004C08E0">
              <w:rPr>
                <w:rFonts w:ascii="Arial" w:hAnsi="Arial" w:cs="Arial"/>
                <w:szCs w:val="22"/>
              </w:rPr>
              <w:t>;</w:t>
            </w:r>
            <w:proofErr w:type="gramEnd"/>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 xml:space="preserve">the product of voltage and current and the sine of the phase angle between them measured in units of voltamperes reactive and standard multiples thereof </w:t>
            </w:r>
            <w:proofErr w:type="gramStart"/>
            <w:r>
              <w:rPr>
                <w:rFonts w:ascii="Arial" w:hAnsi="Arial" w:cs="Arial"/>
              </w:rPr>
              <w:t>i.e.:-</w:t>
            </w:r>
            <w:proofErr w:type="gramEnd"/>
            <w:r>
              <w:rPr>
                <w:rFonts w:ascii="Arial" w:hAnsi="Arial" w:cs="Arial"/>
              </w:rPr>
              <w:t xml:space="preserv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lastRenderedPageBreak/>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393D63ED" w:rsidR="006E7788" w:rsidRPr="0019675B" w:rsidRDefault="006E7788" w:rsidP="006E7788">
            <w:pPr>
              <w:pStyle w:val="BodyText"/>
              <w:rPr>
                <w:rFonts w:ascii="Arial" w:hAnsi="Arial" w:cs="Arial"/>
                <w:b/>
                <w:bCs/>
              </w:rPr>
            </w:pPr>
            <w:bookmarkStart w:id="126" w:name="_BPDCI_136"/>
            <w:r w:rsidRPr="0019675B">
              <w:rPr>
                <w:rFonts w:ascii="Arial" w:hAnsi="Arial" w:cs="Arial"/>
                <w:b/>
                <w:bCs/>
              </w:rPr>
              <w:t>“Related Person”</w:t>
            </w:r>
            <w:bookmarkEnd w:id="126"/>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27"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7"/>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6775" w:type="dxa"/>
          </w:tcPr>
          <w:p w14:paraId="4C0C5E08" w14:textId="77777777" w:rsidR="006E7788" w:rsidRDefault="006E7788" w:rsidP="006E7788">
            <w:pPr>
              <w:pStyle w:val="BodyText"/>
              <w:jc w:val="both"/>
              <w:rPr>
                <w:rFonts w:ascii="Arial" w:hAnsi="Arial" w:cs="Arial"/>
                <w:b/>
                <w:i/>
              </w:rPr>
            </w:pPr>
            <w:r>
              <w:rPr>
                <w:rFonts w:ascii="Arial" w:hAnsi="Arial" w:cs="Arial"/>
              </w:rPr>
              <w:t xml:space="preserve">as defined in Paragraph </w:t>
            </w:r>
            <w:proofErr w:type="gramStart"/>
            <w:r>
              <w:rPr>
                <w:rFonts w:ascii="Arial" w:hAnsi="Arial" w:cs="Arial"/>
              </w:rPr>
              <w:t>2.22.2;</w:t>
            </w:r>
            <w:proofErr w:type="gramEnd"/>
            <w:r>
              <w:rPr>
                <w:rFonts w:ascii="Arial" w:hAnsi="Arial" w:cs="Arial"/>
                <w:b/>
                <w:i/>
              </w:rPr>
              <w:t xml:space="preserve"> </w:t>
            </w:r>
          </w:p>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C61D2E">
        <w:trPr>
          <w:gridAfter w:val="1"/>
          <w:wAfter w:w="29" w:type="dxa"/>
          <w:trHeight w:val="336"/>
        </w:trPr>
        <w:tc>
          <w:tcPr>
            <w:tcW w:w="354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77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 xml:space="preserve">Medium Power </w:t>
            </w:r>
            <w:proofErr w:type="gramStart"/>
            <w:r>
              <w:rPr>
                <w:rFonts w:ascii="Arial" w:hAnsi="Arial" w:cs="Arial"/>
                <w:b/>
                <w:snapToGrid w:val="0"/>
              </w:rPr>
              <w:t>Station</w:t>
            </w:r>
            <w:r>
              <w:rPr>
                <w:rFonts w:ascii="Arial" w:hAnsi="Arial" w:cs="Arial"/>
                <w:snapToGrid w:val="0"/>
              </w:rPr>
              <w:t xml:space="preserve">  which</w:t>
            </w:r>
            <w:proofErr w:type="gramEnd"/>
            <w:r>
              <w:rPr>
                <w:rFonts w:ascii="Arial" w:hAnsi="Arial" w:cs="Arial"/>
                <w:snapToGrid w:val="0"/>
              </w:rPr>
              <w:t xml:space="preserve">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lastRenderedPageBreak/>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8" w:name="_BPDCD_138"/>
            <w:r>
              <w:rPr>
                <w:rFonts w:ascii="Arial" w:hAnsi="Arial" w:cs="Arial"/>
                <w:strike/>
                <w:snapToGrid w:val="0"/>
                <w:color w:val="FF0000"/>
              </w:rPr>
              <w:t>.</w:t>
            </w:r>
            <w:r>
              <w:rPr>
                <w:rFonts w:ascii="Arial" w:hAnsi="Arial" w:cs="Arial"/>
                <w:snapToGrid w:val="0"/>
                <w:color w:val="0000FF"/>
                <w:u w:val="double"/>
              </w:rPr>
              <w:t>;</w:t>
            </w:r>
            <w:bookmarkEnd w:id="128"/>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w:t>
            </w:r>
            <w:proofErr w:type="gramStart"/>
            <w:r>
              <w:rPr>
                <w:rFonts w:ascii="Arial" w:hAnsi="Arial" w:cs="Arial"/>
              </w:rPr>
              <w:t>period of time</w:t>
            </w:r>
            <w:proofErr w:type="gramEnd"/>
            <w:r>
              <w:rPr>
                <w:rFonts w:ascii="Arial" w:hAnsi="Arial" w:cs="Arial"/>
              </w:rPr>
              <w:t xml:space="preserv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29" w:name="_BPDCD_140"/>
            <w:r w:rsidRPr="0019675B">
              <w:rPr>
                <w:rFonts w:ascii="Arial" w:hAnsi="Arial" w:cs="Arial"/>
                <w:snapToGrid w:val="0"/>
                <w:color w:val="0000FF"/>
              </w:rPr>
              <w:t>;</w:t>
            </w:r>
            <w:bookmarkEnd w:id="129"/>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30" w:name="_BPDCD_141"/>
            <w:r w:rsidRPr="0019675B">
              <w:rPr>
                <w:rFonts w:ascii="Arial" w:hAnsi="Arial" w:cs="Arial"/>
              </w:rPr>
              <w:t>;</w:t>
            </w:r>
            <w:bookmarkEnd w:id="130"/>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 xml:space="preserve">acceptance of </w:t>
            </w:r>
            <w:r w:rsidRPr="0019675B">
              <w:rPr>
                <w:rFonts w:ascii="Arial" w:hAnsi="Arial" w:cs="Arial"/>
                <w:lang w:val="en-US"/>
              </w:rPr>
              <w:lastRenderedPageBreak/>
              <w:t>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31" w:name="_BPDCD_142"/>
            <w:r w:rsidRPr="0019675B">
              <w:rPr>
                <w:rFonts w:ascii="Arial" w:hAnsi="Arial" w:cs="Arial"/>
                <w:lang w:val="en-US"/>
              </w:rPr>
              <w:t>;</w:t>
            </w:r>
            <w:bookmarkEnd w:id="131"/>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w:t>
            </w:r>
            <w:proofErr w:type="gramStart"/>
            <w:r>
              <w:rPr>
                <w:rFonts w:ascii="Arial" w:hAnsi="Arial" w:cs="Arial"/>
                <w:b/>
              </w:rPr>
              <w:t>Bond</w:t>
            </w:r>
            <w:proofErr w:type="gramEnd"/>
            <w:r>
              <w:rPr>
                <w:rFonts w:ascii="Arial" w:hAnsi="Arial" w:cs="Arial"/>
                <w:b/>
              </w:rPr>
              <w:t xml:space="preserve">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w:t>
            </w:r>
            <w:proofErr w:type="gramStart"/>
            <w:r>
              <w:rPr>
                <w:rFonts w:ascii="Arial" w:hAnsi="Arial" w:cs="Arial"/>
              </w:rPr>
              <w:t>rating  or</w:t>
            </w:r>
            <w:proofErr w:type="gramEnd"/>
            <w:r>
              <w:rPr>
                <w:rFonts w:ascii="Arial" w:hAnsi="Arial" w:cs="Arial"/>
              </w:rPr>
              <w:t xml:space="preserve">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proofErr w:type="gramStart"/>
            <w:r>
              <w:rPr>
                <w:rFonts w:ascii="Arial" w:hAnsi="Arial" w:cs="Arial"/>
                <w:b/>
              </w:rPr>
              <w:t>Required  Sovereign</w:t>
            </w:r>
            <w:proofErr w:type="gramEnd"/>
            <w:r>
              <w:rPr>
                <w:rFonts w:ascii="Arial" w:hAnsi="Arial" w:cs="Arial"/>
                <w:b/>
              </w:rPr>
              <w:t xml:space="preserve">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w:t>
            </w:r>
            <w:proofErr w:type="gramStart"/>
            <w:r w:rsidRPr="009D15BA">
              <w:rPr>
                <w:rFonts w:ascii="Arial" w:hAnsi="Arial" w:cs="Arial"/>
              </w:rPr>
              <w:t>preventing  the</w:t>
            </w:r>
            <w:proofErr w:type="gramEnd"/>
            <w:r w:rsidRPr="009D15BA">
              <w:rPr>
                <w:rFonts w:ascii="Arial" w:hAnsi="Arial" w:cs="Arial"/>
              </w:rPr>
              <w:t xml:space="preserv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32" w:name="_BPDCD_143"/>
            <w:r w:rsidRPr="009D15BA">
              <w:rPr>
                <w:rFonts w:ascii="Arial" w:hAnsi="Arial" w:cs="Arial"/>
              </w:rPr>
              <w:t>;</w:t>
            </w:r>
            <w:bookmarkEnd w:id="132"/>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w:t>
            </w:r>
            <w:proofErr w:type="gramStart"/>
            <w:r w:rsidRPr="006D3E84">
              <w:rPr>
                <w:rFonts w:ascii="Arial" w:hAnsi="Arial" w:cs="Arial"/>
                <w:sz w:val="24"/>
                <w:szCs w:val="24"/>
              </w:rPr>
              <w:t>are;</w:t>
            </w:r>
            <w:proofErr w:type="gramEnd"/>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lastRenderedPageBreak/>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lastRenderedPageBreak/>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33" w:name="_BPDCD_144"/>
            <w:r w:rsidRPr="0019675B">
              <w:rPr>
                <w:rFonts w:ascii="Arial" w:hAnsi="Arial" w:cs="Arial"/>
              </w:rPr>
              <w:t>as</w:t>
            </w:r>
            <w:r w:rsidRPr="0019675B">
              <w:rPr>
                <w:rFonts w:ascii="Arial" w:hAnsi="Arial" w:cs="Arial"/>
                <w:color w:val="0000FF"/>
              </w:rPr>
              <w:t xml:space="preserve"> </w:t>
            </w:r>
            <w:bookmarkEnd w:id="133"/>
            <w:r w:rsidRPr="0019675B">
              <w:rPr>
                <w:rFonts w:ascii="Arial" w:hAnsi="Arial" w:cs="Arial"/>
              </w:rPr>
              <w:t>defined in Paragraph 8A.4.1.3</w:t>
            </w:r>
            <w:bookmarkStart w:id="134" w:name="_BPDCD_145"/>
            <w:r w:rsidRPr="0019675B">
              <w:rPr>
                <w:rFonts w:ascii="Arial" w:hAnsi="Arial" w:cs="Arial"/>
              </w:rPr>
              <w:t>;</w:t>
            </w:r>
            <w:bookmarkEnd w:id="134"/>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35" w:name="_BPDCD_146"/>
            <w:r w:rsidRPr="0019675B">
              <w:rPr>
                <w:rFonts w:ascii="Arial" w:hAnsi="Arial" w:cs="Arial"/>
              </w:rPr>
              <w:t>;</w:t>
            </w:r>
            <w:bookmarkEnd w:id="135"/>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6" w:name="_DV_C139"/>
            <w:r>
              <w:rPr>
                <w:rFonts w:ascii="Arial" w:hAnsi="Arial" w:cs="Arial"/>
              </w:rPr>
              <w:t>The higher of:</w:t>
            </w:r>
            <w:bookmarkEnd w:id="136"/>
          </w:p>
          <w:p w14:paraId="499D174C" w14:textId="77777777" w:rsidR="006E7788" w:rsidRDefault="006E7788" w:rsidP="006E7788">
            <w:pPr>
              <w:pStyle w:val="BodyText"/>
              <w:jc w:val="both"/>
              <w:rPr>
                <w:rFonts w:ascii="Arial" w:hAnsi="Arial" w:cs="Arial"/>
              </w:rPr>
            </w:pPr>
            <w:bookmarkStart w:id="137"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w:t>
            </w:r>
            <w:proofErr w:type="gramStart"/>
            <w:r>
              <w:rPr>
                <w:rFonts w:ascii="Arial" w:hAnsi="Arial" w:cs="Arial"/>
              </w:rPr>
              <w:t>rate;  or</w:t>
            </w:r>
            <w:bookmarkStart w:id="138" w:name="_DV_C141"/>
            <w:bookmarkEnd w:id="137"/>
            <w:proofErr w:type="gramEnd"/>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38"/>
          </w:p>
          <w:p w14:paraId="7932BDA1" w14:textId="77777777" w:rsidR="006E7788" w:rsidRDefault="006E7788" w:rsidP="006E7788">
            <w:pPr>
              <w:pStyle w:val="BodyText"/>
              <w:jc w:val="both"/>
              <w:rPr>
                <w:rFonts w:ascii="Arial" w:hAnsi="Arial" w:cs="Arial"/>
              </w:rPr>
            </w:pPr>
            <w:bookmarkStart w:id="139" w:name="_DV_C142"/>
            <w:r>
              <w:rPr>
                <w:rFonts w:ascii="Arial" w:hAnsi="Arial" w:cs="Arial"/>
              </w:rPr>
              <w:t>A or B are then multiplied by:</w:t>
            </w:r>
            <w:bookmarkEnd w:id="139"/>
          </w:p>
          <w:p w14:paraId="2AA1CC9D" w14:textId="77777777" w:rsidR="006E7788" w:rsidRDefault="006E7788" w:rsidP="006E7788">
            <w:pPr>
              <w:pStyle w:val="BodyText"/>
              <w:jc w:val="both"/>
              <w:rPr>
                <w:rFonts w:ascii="Arial" w:hAnsi="Arial" w:cs="Arial"/>
              </w:rPr>
            </w:pPr>
            <w:bookmarkStart w:id="140" w:name="_DV_C143"/>
            <w:r>
              <w:rPr>
                <w:rFonts w:ascii="Arial" w:hAnsi="Arial" w:cs="Arial"/>
              </w:rPr>
              <w:t>the MW arrived at after deducting from the Transmission Entry Capacity for the Connection Site the Restricted MW Export Level;</w:t>
            </w:r>
            <w:bookmarkEnd w:id="140"/>
          </w:p>
        </w:tc>
      </w:tr>
      <w:tr w:rsidR="006E7788" w14:paraId="36499F13" w14:textId="77777777" w:rsidTr="00C61D2E">
        <w:trPr>
          <w:gridAfter w:val="1"/>
          <w:wAfter w:w="29" w:type="dxa"/>
        </w:trPr>
        <w:tc>
          <w:tcPr>
            <w:tcW w:w="3545" w:type="dxa"/>
            <w:shd w:val="clear" w:color="auto" w:fill="auto"/>
          </w:tcPr>
          <w:p w14:paraId="7D927752" w14:textId="575C4CA4" w:rsidR="006E7788" w:rsidRDefault="006E7788" w:rsidP="006E7788">
            <w:pPr>
              <w:spacing w:after="240"/>
              <w:rPr>
                <w:rFonts w:ascii="Arial" w:hAnsi="Arial" w:cs="Arial"/>
                <w:b/>
                <w:bCs/>
              </w:rPr>
            </w:pPr>
            <w:bookmarkStart w:id="141" w:name="_DV_C137"/>
            <w:r>
              <w:rPr>
                <w:rFonts w:ascii="Arial" w:hAnsi="Arial" w:cs="Arial"/>
                <w:b/>
                <w:bCs/>
              </w:rPr>
              <w:t>"Restricted Export Level Period"</w:t>
            </w:r>
            <w:bookmarkEnd w:id="141"/>
          </w:p>
        </w:tc>
        <w:tc>
          <w:tcPr>
            <w:tcW w:w="6775" w:type="dxa"/>
          </w:tcPr>
          <w:p w14:paraId="76F87FBE" w14:textId="77777777" w:rsidR="006E7788" w:rsidRDefault="006E7788" w:rsidP="006E7788">
            <w:pPr>
              <w:spacing w:after="240"/>
              <w:rPr>
                <w:rFonts w:ascii="Arial" w:hAnsi="Arial" w:cs="Arial"/>
              </w:rPr>
            </w:pPr>
            <w:bookmarkStart w:id="142" w:name="_DV_C138"/>
            <w:r>
              <w:rPr>
                <w:rFonts w:ascii="Arial" w:hAnsi="Arial" w:cs="Arial"/>
              </w:rPr>
              <w:t>as defined in Paragraph 4.2A.4(b)(ii);</w:t>
            </w:r>
            <w:bookmarkEnd w:id="142"/>
          </w:p>
        </w:tc>
      </w:tr>
      <w:tr w:rsidR="006E7788" w14:paraId="4F12EA54" w14:textId="77777777" w:rsidTr="00C61D2E">
        <w:trPr>
          <w:gridAfter w:val="1"/>
          <w:wAfter w:w="29" w:type="dxa"/>
        </w:trPr>
        <w:tc>
          <w:tcPr>
            <w:tcW w:w="3545" w:type="dxa"/>
            <w:shd w:val="clear" w:color="auto" w:fill="auto"/>
          </w:tcPr>
          <w:p w14:paraId="416869E7" w14:textId="627DE57F" w:rsidR="006E7788" w:rsidRDefault="006E7788" w:rsidP="006E7788">
            <w:pPr>
              <w:spacing w:after="240"/>
              <w:rPr>
                <w:rFonts w:ascii="Arial" w:hAnsi="Arial" w:cs="Arial"/>
                <w:b/>
                <w:bCs/>
              </w:rPr>
            </w:pPr>
            <w:bookmarkStart w:id="143" w:name="_DV_C144"/>
            <w:r>
              <w:rPr>
                <w:rFonts w:ascii="Arial" w:hAnsi="Arial" w:cs="Arial"/>
                <w:b/>
                <w:bCs/>
              </w:rPr>
              <w:t>"Restricted MW Export Level"</w:t>
            </w:r>
            <w:bookmarkEnd w:id="143"/>
          </w:p>
        </w:tc>
        <w:tc>
          <w:tcPr>
            <w:tcW w:w="6775" w:type="dxa"/>
          </w:tcPr>
          <w:p w14:paraId="5DB3A021" w14:textId="77777777" w:rsidR="006E7788" w:rsidRDefault="006E7788" w:rsidP="006E7788">
            <w:pPr>
              <w:spacing w:after="240"/>
              <w:rPr>
                <w:rFonts w:ascii="Arial" w:hAnsi="Arial" w:cs="Arial"/>
              </w:rPr>
            </w:pPr>
            <w:bookmarkStart w:id="144" w:name="_DV_C145"/>
            <w:r>
              <w:rPr>
                <w:rFonts w:ascii="Arial" w:hAnsi="Arial" w:cs="Arial"/>
              </w:rPr>
              <w:t>as defined in Paragraph 4.2A.2.1(c)(</w:t>
            </w:r>
            <w:proofErr w:type="spellStart"/>
            <w:r>
              <w:rPr>
                <w:rFonts w:ascii="Arial" w:hAnsi="Arial" w:cs="Arial"/>
              </w:rPr>
              <w:t>i</w:t>
            </w:r>
            <w:proofErr w:type="spellEnd"/>
            <w:r>
              <w:rPr>
                <w:rFonts w:ascii="Arial" w:hAnsi="Arial" w:cs="Arial"/>
              </w:rPr>
              <w:t>);</w:t>
            </w:r>
            <w:bookmarkEnd w:id="144"/>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45" w:name="_DV_C146"/>
            <w:r>
              <w:rPr>
                <w:rFonts w:ascii="Arial" w:hAnsi="Arial" w:cs="Arial"/>
                <w:b/>
                <w:bCs/>
                <w:color w:val="000000"/>
                <w:w w:val="0"/>
              </w:rPr>
              <w:t>"Restrictions on Availability"</w:t>
            </w:r>
          </w:p>
          <w:bookmarkEnd w:id="145"/>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46"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6"/>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lastRenderedPageBreak/>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147" w:name="_BPDCD_147"/>
            <w:r w:rsidRPr="0019675B">
              <w:rPr>
                <w:rFonts w:ascii="Arial" w:hAnsi="Arial" w:cs="Arial"/>
              </w:rPr>
              <w:t>;</w:t>
            </w:r>
            <w:bookmarkEnd w:id="147"/>
            <w:proofErr w:type="gramEnd"/>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148" w:name="_BPDCD_148"/>
            <w:r w:rsidRPr="0019675B">
              <w:rPr>
                <w:rFonts w:ascii="Arial" w:hAnsi="Arial" w:cs="Arial"/>
              </w:rPr>
              <w:t>;</w:t>
            </w:r>
            <w:bookmarkEnd w:id="148"/>
            <w:proofErr w:type="gramEnd"/>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xml:space="preserve">) to be responsible for the co-ordination of Safety Precautions (as defined in the Grid Code) at each Connection Point when work and/or testing is to be carried out </w:t>
            </w:r>
            <w:r w:rsidRPr="0072062B">
              <w:rPr>
                <w:rFonts w:ascii="Arial" w:hAnsi="Arial" w:cs="Arial"/>
              </w:rPr>
              <w:lastRenderedPageBreak/>
              <w:t>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lastRenderedPageBreak/>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w:t>
            </w:r>
            <w:proofErr w:type="spellStart"/>
            <w:r>
              <w:rPr>
                <w:rFonts w:ascii="Arial" w:hAnsi="Arial" w:cs="Arial"/>
              </w:rPr>
              <w:t>i</w:t>
            </w:r>
            <w:proofErr w:type="spellEnd"/>
            <w:r>
              <w:rPr>
                <w:rFonts w:ascii="Arial" w:hAnsi="Arial" w:cs="Arial"/>
              </w:rPr>
              <w:t>)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686856A2" w:rsidR="006E7788" w:rsidRDefault="006E7788" w:rsidP="006E7788">
            <w:pPr>
              <w:pStyle w:val="BodyText"/>
              <w:rPr>
                <w:rFonts w:ascii="Arial" w:hAnsi="Arial" w:cs="Arial"/>
                <w:b/>
                <w:bCs/>
                <w:color w:val="000000"/>
                <w:w w:val="0"/>
              </w:rPr>
            </w:pPr>
            <w:bookmarkStart w:id="149" w:name="_DV_C148"/>
            <w:r>
              <w:rPr>
                <w:rFonts w:ascii="Arial" w:hAnsi="Arial" w:cs="Arial"/>
                <w:b/>
                <w:bCs/>
              </w:rPr>
              <w:lastRenderedPageBreak/>
              <w:t>"Security Requirement"</w:t>
            </w:r>
            <w:bookmarkEnd w:id="149"/>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50" w:name="_BPDCD_150"/>
            <w:r w:rsidRPr="0019675B">
              <w:rPr>
                <w:rFonts w:ascii="Arial Bold" w:hAnsi="Arial Bold" w:cs="Arial"/>
                <w:b/>
                <w:bCs/>
              </w:rPr>
              <w:t>The Company</w:t>
            </w:r>
            <w:r w:rsidRPr="0019675B">
              <w:rPr>
                <w:rFonts w:ascii="Arial Bold" w:hAnsi="Arial Bold" w:cs="Arial"/>
              </w:rPr>
              <w:t xml:space="preserve"> </w:t>
            </w:r>
            <w:bookmarkEnd w:id="150"/>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 xml:space="preserve">(ii) competition in the generation, distribution, or supply of electricity or any commercial activities connected with the generation, </w:t>
            </w:r>
            <w:proofErr w:type="gramStart"/>
            <w:r>
              <w:rPr>
                <w:rFonts w:ascii="Arial" w:hAnsi="Arial" w:cs="Arial"/>
              </w:rPr>
              <w:t>distribution</w:t>
            </w:r>
            <w:proofErr w:type="gramEnd"/>
            <w:r>
              <w:rPr>
                <w:rFonts w:ascii="Arial" w:hAnsi="Arial" w:cs="Arial"/>
              </w:rPr>
              <w:t xml:space="preserve">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lastRenderedPageBreak/>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 xml:space="preserve">Grid </w:t>
            </w:r>
            <w:proofErr w:type="gramStart"/>
            <w:r w:rsidRPr="00B87B3A">
              <w:rPr>
                <w:rFonts w:ascii="Arial" w:hAnsi="Arial" w:cs="Arial"/>
                <w:b/>
              </w:rPr>
              <w:t>Code</w:t>
            </w:r>
            <w:r w:rsidRPr="00B87B3A">
              <w:rPr>
                <w:rFonts w:ascii="Arial" w:hAnsi="Arial" w:cs="Arial"/>
              </w:rPr>
              <w:t>;</w:t>
            </w:r>
            <w:proofErr w:type="gramEnd"/>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51" w:name="_BPDCD_151"/>
            <w:r w:rsidRPr="0019675B">
              <w:rPr>
                <w:rFonts w:ascii="Arial" w:hAnsi="Arial" w:cs="Arial"/>
              </w:rPr>
              <w:t>;</w:t>
            </w:r>
            <w:bookmarkEnd w:id="151"/>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lastRenderedPageBreak/>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that the review will constitute a significant code </w:t>
            </w:r>
            <w:proofErr w:type="gramStart"/>
            <w:r>
              <w:rPr>
                <w:rFonts w:ascii="Arial" w:hAnsi="Arial" w:cs="Arial"/>
              </w:rPr>
              <w:t>review;</w:t>
            </w:r>
            <w:proofErr w:type="gramEnd"/>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lastRenderedPageBreak/>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proofErr w:type="gramStart"/>
            <w:r>
              <w:rPr>
                <w:rFonts w:ascii="Arial" w:hAnsi="Arial" w:cs="Arial"/>
              </w:rPr>
              <w:t>on  the</w:t>
            </w:r>
            <w:proofErr w:type="gramEnd"/>
            <w:r>
              <w:rPr>
                <w:rFonts w:ascii="Arial" w:hAnsi="Arial" w:cs="Arial"/>
              </w:rPr>
              <w:t xml:space="preserv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 xml:space="preserve">Backstop </w:t>
            </w:r>
            <w:r w:rsidRPr="00642115">
              <w:rPr>
                <w:rFonts w:ascii="Arial" w:hAnsi="Arial" w:cs="Arial"/>
                <w:b/>
              </w:rPr>
              <w:lastRenderedPageBreak/>
              <w:t>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w:t>
            </w:r>
            <w:proofErr w:type="gramStart"/>
            <w:r>
              <w:rPr>
                <w:rFonts w:ascii="Arial" w:hAnsi="Arial" w:cs="Arial"/>
              </w:rPr>
              <w:t>on the basis of</w:t>
            </w:r>
            <w:proofErr w:type="gramEnd"/>
            <w:r>
              <w:rPr>
                <w:rFonts w:ascii="Arial" w:hAnsi="Arial" w:cs="Arial"/>
              </w:rPr>
              <w:t xml:space="preserve">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52" w:name="_BPDCD_152"/>
            <w:r w:rsidRPr="0019675B">
              <w:rPr>
                <w:rFonts w:ascii="Arial" w:hAnsi="Arial" w:cs="Arial"/>
                <w:color w:val="0000FF"/>
              </w:rPr>
              <w:t>;</w:t>
            </w:r>
            <w:bookmarkEnd w:id="152"/>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w:t>
            </w:r>
            <w:proofErr w:type="gramStart"/>
            <w:r>
              <w:rPr>
                <w:rFonts w:ascii="Arial" w:hAnsi="Arial" w:cs="Arial"/>
              </w:rPr>
              <w:t>in particular need</w:t>
            </w:r>
            <w:proofErr w:type="gramEnd"/>
            <w:r>
              <w:rPr>
                <w:rFonts w:ascii="Arial" w:hAnsi="Arial" w:cs="Arial"/>
              </w:rPr>
              <w:t xml:space="preserve">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w:t>
            </w:r>
            <w:proofErr w:type="gramStart"/>
            <w:r>
              <w:rPr>
                <w:rFonts w:ascii="Arial" w:hAnsi="Arial" w:cs="Arial"/>
              </w:rPr>
              <w:t>in particular need</w:t>
            </w:r>
            <w:proofErr w:type="gramEnd"/>
            <w:r>
              <w:rPr>
                <w:rFonts w:ascii="Arial" w:hAnsi="Arial" w:cs="Arial"/>
              </w:rPr>
              <w:t xml:space="preserve">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lastRenderedPageBreak/>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53" w:name="_BPDCD_153"/>
            <w:r w:rsidRPr="0019675B">
              <w:rPr>
                <w:rFonts w:ascii="Arial" w:hAnsi="Arial" w:cs="Arial"/>
              </w:rPr>
              <w:t xml:space="preserve">does not fall within the scope of </w:t>
            </w:r>
            <w:bookmarkEnd w:id="153"/>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54"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54"/>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w:t>
            </w:r>
            <w:proofErr w:type="gramStart"/>
            <w:r>
              <w:rPr>
                <w:rFonts w:ascii="Arial" w:hAnsi="Arial" w:cs="Arial"/>
              </w:rPr>
              <w:t xml:space="preserve">the </w:t>
            </w:r>
            <w:r>
              <w:rPr>
                <w:rFonts w:ascii="Arial" w:hAnsi="Arial" w:cs="Arial"/>
                <w:b/>
              </w:rPr>
              <w:t xml:space="preserve"> Transmission</w:t>
            </w:r>
            <w:proofErr w:type="gramEnd"/>
            <w:r>
              <w:rPr>
                <w:rFonts w:ascii="Arial" w:hAnsi="Arial" w:cs="Arial"/>
                <w:b/>
              </w:rPr>
              <w:t xml:space="preserve">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same </w:t>
            </w:r>
            <w:proofErr w:type="gramStart"/>
            <w:r>
              <w:rPr>
                <w:rFonts w:ascii="Arial" w:hAnsi="Arial" w:cs="Arial"/>
              </w:rPr>
              <w:t>premises;</w:t>
            </w:r>
            <w:proofErr w:type="gramEnd"/>
          </w:p>
          <w:p w14:paraId="784BBAD0" w14:textId="77777777" w:rsidR="006E7788" w:rsidRDefault="006E7788" w:rsidP="006E7788">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w:t>
            </w:r>
            <w:r>
              <w:rPr>
                <w:rFonts w:ascii="Arial" w:hAnsi="Arial" w:cs="Arial"/>
                <w:b/>
                <w:bCs/>
              </w:rPr>
              <w:lastRenderedPageBreak/>
              <w:t>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lastRenderedPageBreak/>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5DA8917" w:rsidR="006E7788" w:rsidRPr="0019675B" w:rsidRDefault="006E7788" w:rsidP="006E7788">
            <w:pPr>
              <w:pStyle w:val="BodyText"/>
              <w:rPr>
                <w:rFonts w:ascii="Arial" w:hAnsi="Arial" w:cs="Arial"/>
                <w:b/>
                <w:bCs/>
                <w:w w:val="0"/>
              </w:rPr>
            </w:pPr>
            <w:bookmarkStart w:id="155" w:name="_BPDCI_155"/>
            <w:bookmarkStart w:id="156" w:name="_DV_C150"/>
            <w:r w:rsidRPr="0019675B">
              <w:rPr>
                <w:rFonts w:ascii="Arial" w:hAnsi="Arial" w:cs="Arial"/>
                <w:b/>
                <w:bCs/>
                <w:lang w:val="en-US"/>
              </w:rPr>
              <w:t>"STC"</w:t>
            </w:r>
            <w:bookmarkEnd w:id="155"/>
            <w:bookmarkEnd w:id="156"/>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57" w:name="_BPDCI_156"/>
            <w:r w:rsidRPr="0019675B">
              <w:rPr>
                <w:rFonts w:ascii="Arial" w:hAnsi="Arial" w:cs="Arial"/>
              </w:rPr>
              <w:t xml:space="preserve">the </w:t>
            </w:r>
            <w:bookmarkStart w:id="158" w:name="_BPDCI_157"/>
            <w:bookmarkEnd w:id="157"/>
            <w:r w:rsidRPr="0019675B">
              <w:rPr>
                <w:rFonts w:ascii="Arial" w:hAnsi="Arial" w:cs="Arial"/>
                <w:b/>
                <w:bCs/>
                <w:lang w:val="en-US"/>
              </w:rPr>
              <w:t>System Operator - Transmission Owner Code</w:t>
            </w:r>
            <w:bookmarkEnd w:id="158"/>
            <w:r w:rsidRPr="0019675B">
              <w:rPr>
                <w:rFonts w:ascii="Arial" w:hAnsi="Arial" w:cs="Arial"/>
                <w:b/>
                <w:bCs/>
                <w:lang w:val="en-US"/>
              </w:rPr>
              <w:t xml:space="preserve"> </w:t>
            </w:r>
            <w:bookmarkStart w:id="159" w:name="_BPDCI_158"/>
            <w:proofErr w:type="gramStart"/>
            <w:r w:rsidRPr="0019675B">
              <w:rPr>
                <w:rFonts w:ascii="Arial" w:hAnsi="Arial" w:cs="Arial"/>
              </w:rPr>
              <w:t>entered into</w:t>
            </w:r>
            <w:proofErr w:type="gramEnd"/>
            <w:r w:rsidRPr="0019675B">
              <w:rPr>
                <w:rFonts w:ascii="Arial" w:hAnsi="Arial" w:cs="Arial"/>
              </w:rPr>
              <w:t xml:space="preserve">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59"/>
          </w:p>
        </w:tc>
      </w:tr>
      <w:tr w:rsidR="00F17F42" w14:paraId="770B2397" w14:textId="77777777" w:rsidTr="00C61D2E">
        <w:trPr>
          <w:gridAfter w:val="1"/>
          <w:wAfter w:w="29" w:type="dxa"/>
        </w:trPr>
        <w:tc>
          <w:tcPr>
            <w:tcW w:w="354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677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60" w:name="_BPDCD_159"/>
            <w:r w:rsidRPr="0019675B">
              <w:rPr>
                <w:rFonts w:ascii="Arial" w:hAnsi="Arial" w:cs="Arial"/>
                <w:color w:val="0000FF"/>
              </w:rPr>
              <w:t>;</w:t>
            </w:r>
            <w:bookmarkEnd w:id="160"/>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61" w:name="_BPDCD_160"/>
            <w:r w:rsidRPr="0019675B">
              <w:rPr>
                <w:rFonts w:ascii="Arial" w:hAnsi="Arial" w:cs="Arial"/>
              </w:rPr>
              <w:t>;</w:t>
            </w:r>
            <w:bookmarkEnd w:id="161"/>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w:t>
            </w:r>
            <w:proofErr w:type="gramStart"/>
            <w:r>
              <w:rPr>
                <w:rFonts w:ascii="Arial" w:hAnsi="Arial" w:cs="Arial"/>
              </w:rPr>
              <w:t xml:space="preserve">a component of the </w:t>
            </w:r>
            <w:r>
              <w:rPr>
                <w:rFonts w:ascii="Arial" w:hAnsi="Arial" w:cs="Arial"/>
                <w:b/>
              </w:rPr>
              <w:t>Use of System Charges</w:t>
            </w:r>
            <w:proofErr w:type="gramEnd"/>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62" w:name="_BPDCD_161"/>
            <w:r w:rsidRPr="00530856">
              <w:rPr>
                <w:rFonts w:ascii="Arial" w:hAnsi="Arial" w:cs="Arial"/>
              </w:rPr>
              <w:t>;</w:t>
            </w:r>
            <w:bookmarkEnd w:id="162"/>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63" w:name="_BPDCD_162"/>
            <w:r w:rsidRPr="00530856">
              <w:rPr>
                <w:rFonts w:ascii="Arial" w:hAnsi="Arial" w:cs="Arial"/>
              </w:rPr>
              <w:t>;</w:t>
            </w:r>
            <w:bookmarkEnd w:id="163"/>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64" w:name="_BPDCD_163"/>
            <w:r w:rsidRPr="00530856">
              <w:rPr>
                <w:rFonts w:ascii="Arial" w:hAnsi="Arial" w:cs="Arial"/>
              </w:rPr>
              <w:t>;</w:t>
            </w:r>
            <w:bookmarkEnd w:id="164"/>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65" w:name="_BPDCD_164"/>
            <w:r w:rsidRPr="00530856">
              <w:rPr>
                <w:rFonts w:ascii="Arial" w:hAnsi="Arial" w:cs="Arial"/>
                <w:color w:val="0000FF"/>
              </w:rPr>
              <w:t>;</w:t>
            </w:r>
            <w:bookmarkEnd w:id="165"/>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lastRenderedPageBreak/>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6" w:name="_BPDCD_165"/>
            <w:r w:rsidRPr="00530856">
              <w:rPr>
                <w:rFonts w:ascii="Arial" w:hAnsi="Arial" w:cs="Arial"/>
                <w:color w:val="0000FF"/>
              </w:rPr>
              <w:t>;</w:t>
            </w:r>
            <w:bookmarkEnd w:id="166"/>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7" w:name="_BPDCD_166"/>
            <w:r w:rsidRPr="00530856">
              <w:rPr>
                <w:rFonts w:ascii="Arial" w:hAnsi="Arial" w:cs="Arial"/>
              </w:rPr>
              <w:t>;</w:t>
            </w:r>
            <w:bookmarkEnd w:id="167"/>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expressed as a positive number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w:t>
            </w:r>
            <w:proofErr w:type="gramStart"/>
            <w:r>
              <w:rPr>
                <w:rFonts w:ascii="Arial" w:hAnsi="Arial" w:cs="Arial"/>
              </w:rPr>
              <w:t>i.e.</w:t>
            </w:r>
            <w:proofErr w:type="gramEnd"/>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proofErr w:type="gramStart"/>
            <w:r>
              <w:rPr>
                <w:rFonts w:ascii="Arial" w:hAnsi="Arial" w:cs="Arial"/>
              </w:rPr>
              <w:t>, as the case may be, and</w:t>
            </w:r>
            <w:proofErr w:type="gramEnd"/>
            <w:r>
              <w:rPr>
                <w:rFonts w:ascii="Arial" w:hAnsi="Arial" w:cs="Arial"/>
              </w:rPr>
              <w:t xml:space="preserve">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lastRenderedPageBreak/>
              <w:t>"System Ancillary Services"</w:t>
            </w:r>
          </w:p>
        </w:tc>
        <w:tc>
          <w:tcPr>
            <w:tcW w:w="677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 xml:space="preserve">“System </w:t>
            </w:r>
            <w:proofErr w:type="gramStart"/>
            <w:r>
              <w:rPr>
                <w:rFonts w:ascii="Arial" w:hAnsi="Arial" w:cs="Arial"/>
                <w:b/>
                <w:bCs/>
              </w:rPr>
              <w:t>Restoration</w:t>
            </w:r>
            <w:r w:rsidR="00143949">
              <w:rPr>
                <w:rFonts w:ascii="Arial" w:hAnsi="Arial" w:cs="Arial"/>
                <w:b/>
                <w:bCs/>
              </w:rPr>
              <w:t xml:space="preserve"> </w:t>
            </w:r>
            <w:r w:rsidR="00B952E2">
              <w:rPr>
                <w:rFonts w:ascii="Arial" w:hAnsi="Arial" w:cs="Arial"/>
                <w:b/>
                <w:bCs/>
              </w:rPr>
              <w:t>:</w:t>
            </w:r>
            <w:proofErr w:type="gramEnd"/>
          </w:p>
        </w:tc>
        <w:tc>
          <w:tcPr>
            <w:tcW w:w="677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w:t>
            </w:r>
            <w:proofErr w:type="gramStart"/>
            <w:r>
              <w:rPr>
                <w:rFonts w:ascii="Arial" w:hAnsi="Arial" w:cs="Arial"/>
              </w:rPr>
              <w:t>as</w:t>
            </w:r>
            <w:proofErr w:type="gramEnd"/>
            <w:r>
              <w:rPr>
                <w:rFonts w:ascii="Arial" w:hAnsi="Arial" w:cs="Arial"/>
              </w:rPr>
              <w:t xml:space="preserve">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61173FF" w:rsidR="006E7788" w:rsidRDefault="006E7788" w:rsidP="006E7788">
            <w:pPr>
              <w:pStyle w:val="BodyText"/>
              <w:rPr>
                <w:rFonts w:ascii="Arial" w:hAnsi="Arial" w:cs="Arial"/>
                <w:b/>
                <w:bCs/>
                <w:w w:val="0"/>
              </w:rPr>
            </w:pPr>
            <w:bookmarkStart w:id="168"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68"/>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69" w:name="_BPDCD_168"/>
            <w:r w:rsidRPr="00530856">
              <w:rPr>
                <w:rFonts w:ascii="Arial" w:hAnsi="Arial" w:cs="Arial"/>
                <w:lang w:val="en-US"/>
              </w:rPr>
              <w:t>;</w:t>
            </w:r>
            <w:bookmarkEnd w:id="169"/>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70" w:name="_BPDCD_170"/>
            <w:r w:rsidRPr="00530856">
              <w:rPr>
                <w:rFonts w:ascii="Arial" w:hAnsi="Arial" w:cs="Arial"/>
              </w:rPr>
              <w:t>;</w:t>
            </w:r>
            <w:bookmarkEnd w:id="170"/>
          </w:p>
        </w:tc>
      </w:tr>
      <w:tr w:rsidR="006E7788" w14:paraId="2AE992EA" w14:textId="77777777" w:rsidTr="00C61D2E">
        <w:trPr>
          <w:gridAfter w:val="1"/>
          <w:wAfter w:w="29" w:type="dxa"/>
        </w:trPr>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 xml:space="preserve">Transmission Entry </w:t>
            </w:r>
            <w:proofErr w:type="gramStart"/>
            <w:r>
              <w:rPr>
                <w:rFonts w:ascii="Arial" w:hAnsi="Arial" w:cs="Arial"/>
                <w:b/>
              </w:rPr>
              <w:t>Capacity</w:t>
            </w:r>
            <w:bookmarkStart w:id="171" w:name="_BPDCD_171"/>
            <w:r w:rsidRPr="00530856">
              <w:rPr>
                <w:rFonts w:ascii="Arial" w:hAnsi="Arial" w:cs="Arial"/>
                <w:color w:val="0000FF"/>
              </w:rPr>
              <w:t>;</w:t>
            </w:r>
            <w:bookmarkEnd w:id="171"/>
            <w:proofErr w:type="gramEnd"/>
          </w:p>
          <w:p w14:paraId="16D600CE" w14:textId="35B23B69" w:rsidR="00A53129" w:rsidRDefault="00A53129" w:rsidP="006E7788">
            <w:pPr>
              <w:pStyle w:val="BodyText"/>
              <w:jc w:val="both"/>
              <w:rPr>
                <w:rFonts w:ascii="Arial" w:hAnsi="Arial" w:cs="Arial"/>
              </w:rPr>
            </w:pPr>
          </w:p>
        </w:tc>
      </w:tr>
      <w:tr w:rsidR="006E7788" w14:paraId="195E18CA" w14:textId="77777777" w:rsidTr="00C61D2E">
        <w:trPr>
          <w:gridAfter w:val="1"/>
          <w:wAfter w:w="29" w:type="dxa"/>
        </w:trPr>
        <w:tc>
          <w:tcPr>
            <w:tcW w:w="354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72" w:name="_BPDCD_172"/>
            <w:r w:rsidRPr="00530856">
              <w:rPr>
                <w:rFonts w:ascii="Arial" w:hAnsi="Arial" w:cs="Arial"/>
                <w:szCs w:val="22"/>
              </w:rPr>
              <w:t>;</w:t>
            </w:r>
            <w:bookmarkEnd w:id="172"/>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73" w:name="_BPDCD_173"/>
            <w:r w:rsidRPr="00530856">
              <w:rPr>
                <w:rFonts w:ascii="Arial" w:hAnsi="Arial" w:cs="Arial"/>
                <w:szCs w:val="22"/>
                <w:lang w:val="en-US"/>
              </w:rPr>
              <w:t>;</w:t>
            </w:r>
            <w:bookmarkEnd w:id="173"/>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74" w:name="_BPDCD_174"/>
            <w:r w:rsidRPr="00530856">
              <w:rPr>
                <w:rFonts w:ascii="Arial" w:hAnsi="Arial" w:cs="Arial"/>
                <w:szCs w:val="22"/>
                <w:lang w:val="en-US"/>
              </w:rPr>
              <w:t>;</w:t>
            </w:r>
            <w:bookmarkEnd w:id="174"/>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5" w:name="_BPDCD_175"/>
            <w:r w:rsidRPr="00530856">
              <w:rPr>
                <w:rFonts w:ascii="Arial" w:hAnsi="Arial" w:cs="Arial"/>
                <w:szCs w:val="22"/>
                <w:lang w:val="en-US"/>
              </w:rPr>
              <w:t>;</w:t>
            </w:r>
            <w:bookmarkEnd w:id="175"/>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6" w:name="_BPDCD_176"/>
            <w:r w:rsidRPr="00530856">
              <w:rPr>
                <w:rFonts w:ascii="Arial" w:hAnsi="Arial" w:cs="Arial"/>
                <w:szCs w:val="22"/>
                <w:lang w:val="en-US"/>
              </w:rPr>
              <w:t>;</w:t>
            </w:r>
            <w:bookmarkEnd w:id="176"/>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77" w:name="_BPDCD_177"/>
            <w:r w:rsidRPr="00530856">
              <w:rPr>
                <w:rFonts w:ascii="Arial" w:hAnsi="Arial" w:cs="Arial"/>
                <w:szCs w:val="22"/>
                <w:lang w:val="en-US"/>
              </w:rPr>
              <w:t>;</w:t>
            </w:r>
            <w:bookmarkEnd w:id="177"/>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78" w:name="_BPDCD_178"/>
            <w:r w:rsidRPr="00E236F2">
              <w:rPr>
                <w:rFonts w:ascii="Arial" w:hAnsi="Arial" w:cs="Arial"/>
                <w:szCs w:val="22"/>
                <w:lang w:val="en-US"/>
              </w:rPr>
              <w:t>;</w:t>
            </w:r>
            <w:bookmarkEnd w:id="178"/>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79" w:name="_BPDCD_179"/>
            <w:r w:rsidRPr="00E236F2">
              <w:rPr>
                <w:rFonts w:ascii="Arial" w:hAnsi="Arial" w:cs="Arial"/>
                <w:szCs w:val="22"/>
                <w:lang w:val="en-US"/>
              </w:rPr>
              <w:t>;</w:t>
            </w:r>
            <w:bookmarkEnd w:id="179"/>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80" w:name="_BPDCD_180"/>
            <w:r w:rsidRPr="00E236F2">
              <w:rPr>
                <w:rFonts w:ascii="Arial" w:hAnsi="Arial" w:cs="Arial"/>
                <w:szCs w:val="22"/>
                <w:lang w:val="en-US"/>
              </w:rPr>
              <w:t>;</w:t>
            </w:r>
            <w:bookmarkEnd w:id="180"/>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81" w:name="_BPDCD_181"/>
            <w:r w:rsidRPr="00E236F2">
              <w:rPr>
                <w:rFonts w:ascii="Arial" w:hAnsi="Arial" w:cs="Arial"/>
                <w:color w:val="0000FF"/>
                <w:szCs w:val="22"/>
                <w:lang w:val="en-US"/>
              </w:rPr>
              <w:t>;</w:t>
            </w:r>
            <w:bookmarkEnd w:id="181"/>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82" w:name="_BPDCD_182"/>
            <w:r w:rsidRPr="00E236F2">
              <w:rPr>
                <w:rFonts w:ascii="Arial" w:hAnsi="Arial" w:cs="Arial"/>
                <w:szCs w:val="22"/>
                <w:lang w:val="en-US"/>
              </w:rPr>
              <w:t>;</w:t>
            </w:r>
            <w:bookmarkEnd w:id="182"/>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83" w:name="_BPDCD_183"/>
            <w:r w:rsidRPr="00E236F2">
              <w:rPr>
                <w:rFonts w:ascii="Arial" w:hAnsi="Arial" w:cs="Arial"/>
                <w:szCs w:val="22"/>
                <w:lang w:val="en-US"/>
              </w:rPr>
              <w:t>;</w:t>
            </w:r>
            <w:bookmarkEnd w:id="183"/>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 xml:space="preserve">Bilateral Connection </w:t>
            </w:r>
            <w:r>
              <w:rPr>
                <w:rFonts w:ascii="Arial" w:hAnsi="Arial" w:cs="Arial"/>
                <w:b/>
              </w:rPr>
              <w:lastRenderedPageBreak/>
              <w:t>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lastRenderedPageBreak/>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 xml:space="preserve">any one of the </w:t>
            </w:r>
            <w:proofErr w:type="gramStart"/>
            <w:r>
              <w:rPr>
                <w:rFonts w:ascii="Arial" w:hAnsi="Arial" w:cs="Arial"/>
              </w:rPr>
              <w:t>following:-</w:t>
            </w:r>
            <w:proofErr w:type="gramEnd"/>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84" w:name="_BPDCD_184"/>
            <w:r w:rsidRPr="00E236F2">
              <w:rPr>
                <w:rFonts w:ascii="Arial" w:hAnsi="Arial" w:cs="Arial"/>
              </w:rPr>
              <w:t>;</w:t>
            </w:r>
            <w:bookmarkEnd w:id="184"/>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74BB3E87" w:rsidR="006E7788" w:rsidRPr="00530856" w:rsidRDefault="006E7788" w:rsidP="006E7788">
            <w:pPr>
              <w:spacing w:after="240"/>
              <w:rPr>
                <w:rFonts w:ascii="Arial" w:hAnsi="Arial" w:cs="Arial"/>
                <w:b/>
                <w:bCs/>
              </w:rPr>
            </w:pPr>
            <w:bookmarkStart w:id="185" w:name="_BPDCI_185"/>
            <w:r w:rsidRPr="00530856">
              <w:rPr>
                <w:rFonts w:ascii="Arial" w:hAnsi="Arial" w:cs="Arial"/>
                <w:b/>
                <w:bCs/>
              </w:rPr>
              <w:t>"The Company Prescribed Level"</w:t>
            </w:r>
            <w:bookmarkEnd w:id="185"/>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86" w:name="_BPDCI_186"/>
            <w:r w:rsidRPr="00530856">
              <w:rPr>
                <w:rFonts w:ascii="Arial" w:hAnsi="Arial" w:cs="Arial"/>
              </w:rPr>
              <w:t xml:space="preserve">the forecast value of the regulatory asset value of </w:t>
            </w:r>
            <w:bookmarkStart w:id="187" w:name="_BPDCI_187"/>
            <w:bookmarkEnd w:id="186"/>
            <w:r>
              <w:rPr>
                <w:rFonts w:ascii="Arial" w:hAnsi="Arial" w:cs="Arial"/>
                <w:b/>
                <w:bCs/>
              </w:rPr>
              <w:t>NGET</w:t>
            </w:r>
            <w:r w:rsidRPr="00530856">
              <w:rPr>
                <w:rFonts w:ascii="Arial" w:hAnsi="Arial" w:cs="Arial"/>
              </w:rPr>
              <w:t xml:space="preserve"> </w:t>
            </w:r>
            <w:bookmarkStart w:id="188" w:name="_BPDCI_188"/>
            <w:bookmarkEnd w:id="18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189" w:name="_BPDCI_189"/>
            <w:bookmarkEnd w:id="188"/>
            <w:r w:rsidRPr="00530856">
              <w:rPr>
                <w:rFonts w:ascii="Arial" w:hAnsi="Arial" w:cs="Arial"/>
              </w:rPr>
              <w:t xml:space="preserve">The Company </w:t>
            </w:r>
            <w:bookmarkStart w:id="190" w:name="_BPDCI_190"/>
            <w:bookmarkEnd w:id="189"/>
            <w:r w:rsidRPr="00530856">
              <w:rPr>
                <w:rFonts w:ascii="Arial" w:hAnsi="Arial" w:cs="Arial"/>
              </w:rPr>
              <w:t xml:space="preserve">– Transmission Owner Final Proposals" such values to be published on </w:t>
            </w:r>
            <w:bookmarkStart w:id="191" w:name="_BPDCI_191"/>
            <w:bookmarkEnd w:id="19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92" w:name="_BPDCI_192"/>
            <w:bookmarkEnd w:id="191"/>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92"/>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lastRenderedPageBreak/>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lastRenderedPageBreak/>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w:t>
            </w:r>
            <w:proofErr w:type="gramStart"/>
            <w:r>
              <w:rPr>
                <w:rFonts w:ascii="Arial" w:hAnsi="Arial" w:cs="Arial"/>
              </w:rPr>
              <w:t>equipment,  whether</w:t>
            </w:r>
            <w:proofErr w:type="gramEnd"/>
            <w:r>
              <w:rPr>
                <w:rFonts w:ascii="Arial" w:hAnsi="Arial" w:cs="Arial"/>
              </w:rPr>
              <w:t xml:space="preserve">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w:t>
            </w:r>
            <w:proofErr w:type="spellStart"/>
            <w:r>
              <w:rPr>
                <w:rFonts w:ascii="Arial" w:hAnsi="Arial" w:cs="Arial"/>
              </w:rPr>
              <w:t>i</w:t>
            </w:r>
            <w:proofErr w:type="spellEnd"/>
            <w:r>
              <w:rPr>
                <w:rFonts w:ascii="Arial" w:hAnsi="Arial" w:cs="Arial"/>
              </w:rPr>
              <w:t xml:space="preserve">)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w:t>
            </w:r>
            <w:r>
              <w:rPr>
                <w:rFonts w:ascii="Arial" w:hAnsi="Arial" w:cs="Arial"/>
              </w:rPr>
              <w:lastRenderedPageBreak/>
              <w:t xml:space="preserve">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lastRenderedPageBreak/>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w:t>
            </w:r>
            <w:proofErr w:type="gramStart"/>
            <w:r>
              <w:rPr>
                <w:rFonts w:ascii="Arial" w:hAnsi="Arial" w:cs="Arial"/>
              </w:rPr>
              <w:t xml:space="preserve">particular </w:t>
            </w:r>
            <w:r>
              <w:rPr>
                <w:rFonts w:ascii="Arial" w:hAnsi="Arial" w:cs="Arial"/>
                <w:b/>
              </w:rPr>
              <w:t>Connection</w:t>
            </w:r>
            <w:proofErr w:type="gramEnd"/>
            <w:r>
              <w:rPr>
                <w:rFonts w:ascii="Arial" w:hAnsi="Arial" w:cs="Arial"/>
                <w:b/>
              </w:rPr>
              <w:t xml:space="preserve">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677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 xml:space="preserve">Bilateral Embedded Generation </w:t>
            </w:r>
            <w:proofErr w:type="gramStart"/>
            <w:r w:rsidRPr="009E79CD">
              <w:rPr>
                <w:rFonts w:ascii="Arial" w:hAnsi="Arial" w:cs="Arial"/>
                <w:b/>
              </w:rPr>
              <w:t>Agreement</w:t>
            </w:r>
            <w:r w:rsidRPr="009E79CD">
              <w:rPr>
                <w:rFonts w:ascii="Arial" w:hAnsi="Arial" w:cs="Arial"/>
              </w:rPr>
              <w:t>;</w:t>
            </w:r>
            <w:proofErr w:type="gramEnd"/>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proofErr w:type="gramStart"/>
            <w:r>
              <w:rPr>
                <w:rFonts w:ascii="Arial" w:hAnsi="Arial"/>
                <w:b/>
                <w:bCs/>
              </w:rPr>
              <w:t>Onshore  Transmission</w:t>
            </w:r>
            <w:proofErr w:type="gramEnd"/>
            <w:r>
              <w:rPr>
                <w:rFonts w:ascii="Arial" w:hAnsi="Arial"/>
                <w:b/>
                <w:bCs/>
              </w:rPr>
              <w:t xml:space="preserve">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the licence granted under section 6(1)(</w:t>
            </w:r>
            <w:proofErr w:type="gramStart"/>
            <w:r>
              <w:rPr>
                <w:rFonts w:ascii="Arial" w:hAnsi="Arial" w:cs="Arial"/>
              </w:rPr>
              <w:t>b)of</w:t>
            </w:r>
            <w:proofErr w:type="gramEnd"/>
            <w:r>
              <w:rPr>
                <w:rFonts w:ascii="Arial" w:hAnsi="Arial" w:cs="Arial"/>
              </w:rPr>
              <w:t xml:space="preserve">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w:t>
            </w:r>
            <w:proofErr w:type="gramStart"/>
            <w:r>
              <w:rPr>
                <w:rFonts w:ascii="Arial" w:hAnsi="Arial" w:cs="Arial"/>
              </w:rPr>
              <w:t>CUSC accordingly;</w:t>
            </w:r>
            <w:proofErr w:type="gramEnd"/>
            <w:r>
              <w:rPr>
                <w:rFonts w:ascii="Arial" w:hAnsi="Arial" w:cs="Arial"/>
              </w:rPr>
              <w:t xml:space="preserve">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lastRenderedPageBreak/>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w:t>
            </w:r>
            <w:proofErr w:type="gramStart"/>
            <w:r w:rsidRPr="008E5C4D">
              <w:rPr>
                <w:rFonts w:ascii="Arial" w:hAnsi="Arial"/>
                <w:b w:val="0"/>
              </w:rPr>
              <w:t>particular Connection</w:t>
            </w:r>
            <w:proofErr w:type="gramEnd"/>
            <w:r w:rsidRPr="008E5C4D">
              <w:rPr>
                <w:rFonts w:ascii="Arial" w:hAnsi="Arial"/>
                <w:b w:val="0"/>
              </w:rPr>
              <w:t xml:space="preserve">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proofErr w:type="gramStart"/>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w:t>
            </w:r>
            <w:proofErr w:type="gramEnd"/>
            <w:r w:rsidR="005A3444" w:rsidRPr="005A3444">
              <w:rPr>
                <w:rFonts w:ascii="Arial" w:hAnsi="Arial" w:cs="Arial"/>
                <w:b/>
                <w:bCs/>
              </w:rPr>
              <w:t xml:space="preserve">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lastRenderedPageBreak/>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w:t>
            </w:r>
            <w:proofErr w:type="gramStart"/>
            <w:r>
              <w:rPr>
                <w:rFonts w:ascii="Arial" w:hAnsi="Arial" w:cs="Arial"/>
              </w:rPr>
              <w:t>short hand</w:t>
            </w:r>
            <w:proofErr w:type="gramEnd"/>
            <w:r>
              <w:rPr>
                <w:rFonts w:ascii="Arial" w:hAnsi="Arial" w:cs="Arial"/>
              </w:rPr>
              <w:t xml:space="preserve">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 xml:space="preserve">Unmetered </w:t>
            </w:r>
            <w:proofErr w:type="gramStart"/>
            <w:r w:rsidRPr="00594DD2">
              <w:rPr>
                <w:rFonts w:ascii="Arial" w:hAnsi="Arial" w:cs="Arial"/>
                <w:b/>
                <w:szCs w:val="22"/>
              </w:rPr>
              <w:t>Supplies;</w:t>
            </w:r>
            <w:proofErr w:type="gramEnd"/>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proofErr w:type="spellStart"/>
            <w:r w:rsidRPr="007454CC">
              <w:rPr>
                <w:rFonts w:ascii="Arial" w:hAnsi="Arial" w:cs="Arial"/>
                <w:szCs w:val="22"/>
                <w:lang w:eastAsia="en-GB"/>
              </w:rPr>
              <w:t>i</w:t>
            </w:r>
            <w:proofErr w:type="spellEnd"/>
            <w:r w:rsidRPr="007454CC">
              <w:rPr>
                <w:rFonts w:ascii="Arial" w:hAnsi="Arial" w:cs="Arial"/>
                <w:szCs w:val="22"/>
                <w:lang w:eastAsia="en-GB"/>
              </w:rPr>
              <w:t>)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 xml:space="preserve">as defined in section 259 of the Companies Act </w:t>
            </w:r>
            <w:proofErr w:type="gramStart"/>
            <w:r>
              <w:rPr>
                <w:rFonts w:ascii="Arial" w:hAnsi="Arial" w:cs="Arial"/>
              </w:rPr>
              <w:t>1985;</w:t>
            </w:r>
            <w:proofErr w:type="gramEnd"/>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93"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193"/>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 xml:space="preserve">loads which have characteristics which are significantly different from those of the normal range of domestic, </w:t>
            </w:r>
            <w:proofErr w:type="gramStart"/>
            <w:r>
              <w:rPr>
                <w:rFonts w:ascii="Arial" w:hAnsi="Arial" w:cs="Arial"/>
              </w:rPr>
              <w:t>commercial</w:t>
            </w:r>
            <w:proofErr w:type="gramEnd"/>
            <w:r>
              <w:rPr>
                <w:rFonts w:ascii="Arial" w:hAnsi="Arial" w:cs="Arial"/>
              </w:rPr>
              <w:t xml:space="preserve"> and </w:t>
            </w:r>
            <w:r>
              <w:rPr>
                <w:rFonts w:ascii="Arial" w:hAnsi="Arial" w:cs="Arial"/>
              </w:rPr>
              <w:lastRenderedPageBreak/>
              <w:t>industrial loads (including loads which vary considerably in duration or magnitude)</w:t>
            </w:r>
            <w:bookmarkStart w:id="194" w:name="_BPDCD_199"/>
            <w:r w:rsidRPr="00530856">
              <w:rPr>
                <w:rFonts w:ascii="Arial" w:hAnsi="Arial" w:cs="Arial"/>
                <w:color w:val="0000FF"/>
              </w:rPr>
              <w:t>;</w:t>
            </w:r>
            <w:r>
              <w:rPr>
                <w:rFonts w:ascii="Arial" w:hAnsi="Arial" w:cs="Arial"/>
                <w:color w:val="0000FF"/>
                <w:u w:val="double"/>
              </w:rPr>
              <w:t xml:space="preserve"> </w:t>
            </w:r>
            <w:bookmarkEnd w:id="194"/>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lastRenderedPageBreak/>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w:t>
            </w:r>
            <w:proofErr w:type="spellStart"/>
            <w:r>
              <w:rPr>
                <w:rFonts w:ascii="Arial" w:hAnsi="Arial" w:cs="Arial"/>
              </w:rPr>
              <w:t>ofthe</w:t>
            </w:r>
            <w:proofErr w:type="spellEnd"/>
            <w:r>
              <w:rPr>
                <w:rFonts w:ascii="Arial" w:hAnsi="Arial" w:cs="Arial"/>
              </w:rPr>
              <w:t xml:space="preserv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 xml:space="preserve">Connection </w:t>
            </w:r>
            <w:proofErr w:type="gramStart"/>
            <w:r>
              <w:rPr>
                <w:rFonts w:ascii="Arial" w:hAnsi="Arial" w:cs="Arial"/>
                <w:b/>
              </w:rPr>
              <w:t>Charges</w:t>
            </w:r>
            <w:r>
              <w:rPr>
                <w:rFonts w:ascii="Arial" w:hAnsi="Arial" w:cs="Arial"/>
              </w:rPr>
              <w:t>;</w:t>
            </w:r>
            <w:proofErr w:type="gramEnd"/>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5" w:name="_BPDCD_200"/>
            <w:r w:rsidRPr="00530856">
              <w:rPr>
                <w:rFonts w:ascii="Arial" w:hAnsi="Arial" w:cs="Arial"/>
              </w:rPr>
              <w:t>14</w:t>
            </w:r>
            <w:bookmarkEnd w:id="195"/>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lastRenderedPageBreak/>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w:t>
            </w:r>
            <w:proofErr w:type="gramStart"/>
            <w:r>
              <w:rPr>
                <w:rFonts w:ascii="Arial" w:hAnsi="Arial" w:cs="Arial"/>
              </w:rPr>
              <w:t>the  use</w:t>
            </w:r>
            <w:proofErr w:type="gramEnd"/>
            <w:r>
              <w:rPr>
                <w:rFonts w:ascii="Arial" w:hAnsi="Arial" w:cs="Arial"/>
              </w:rPr>
              <w:t xml:space="preserv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proofErr w:type="gramStart"/>
            <w:r>
              <w:rPr>
                <w:rFonts w:ascii="Arial" w:hAnsi="Arial" w:cs="Arial"/>
                <w:b/>
              </w:rPr>
              <w:t>CUSC</w:t>
            </w:r>
            <w:r>
              <w:rPr>
                <w:rFonts w:ascii="Arial" w:hAnsi="Arial" w:cs="Arial"/>
              </w:rPr>
              <w:t>;</w:t>
            </w:r>
            <w:proofErr w:type="gramEnd"/>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6" w:name="_BPDCD_201"/>
            <w:r w:rsidRPr="007454CC">
              <w:rPr>
                <w:rFonts w:ascii="Arial Bold" w:hAnsi="Arial Bold" w:cs="Arial"/>
                <w:b/>
                <w:bCs/>
              </w:rPr>
              <w:t>The Company</w:t>
            </w:r>
            <w:r w:rsidRPr="007454CC">
              <w:rPr>
                <w:rFonts w:ascii="Arial" w:hAnsi="Arial" w:cs="Arial"/>
              </w:rPr>
              <w:t xml:space="preserve"> </w:t>
            </w:r>
            <w:bookmarkEnd w:id="196"/>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w:t>
            </w:r>
            <w:r w:rsidRPr="006E0BC8">
              <w:rPr>
                <w:rFonts w:ascii="Arial" w:hAnsi="Arial" w:cs="Arial"/>
                <w:szCs w:val="22"/>
              </w:rPr>
              <w:lastRenderedPageBreak/>
              <w:t xml:space="preserve">(or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7" w:name="_BPDCD_202"/>
            <w:r w:rsidRPr="00E236F2">
              <w:rPr>
                <w:rFonts w:ascii="Arial" w:hAnsi="Arial" w:cs="Arial"/>
              </w:rPr>
              <w:t>;</w:t>
            </w:r>
            <w:bookmarkEnd w:id="197"/>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w:t>
            </w:r>
            <w:bookmarkStart w:id="198" w:name="_BPDCD_203"/>
            <w:r w:rsidRPr="00E236F2">
              <w:rPr>
                <w:rFonts w:ascii="Arial" w:hAnsi="Arial" w:cs="Arial"/>
              </w:rPr>
              <w:t>;</w:t>
            </w:r>
            <w:bookmarkEnd w:id="198"/>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 Implementation Date</w:t>
            </w:r>
            <w:bookmarkStart w:id="199" w:name="_BPDCD_204"/>
            <w:r w:rsidRPr="00530856">
              <w:rPr>
                <w:rFonts w:ascii="Arial" w:hAnsi="Arial" w:cs="Arial"/>
              </w:rPr>
              <w:t>;</w:t>
            </w:r>
            <w:bookmarkEnd w:id="199"/>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lastRenderedPageBreak/>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w:t>
            </w:r>
            <w:proofErr w:type="gramStart"/>
            <w:r>
              <w:rPr>
                <w:rFonts w:ascii="Arial" w:hAnsi="Arial" w:cs="Arial"/>
              </w:rPr>
              <w:t xml:space="preserve">by </w:t>
            </w:r>
            <w:r>
              <w:rPr>
                <w:rFonts w:ascii="Arial" w:hAnsi="Arial" w:cs="Arial"/>
                <w:b/>
              </w:rPr>
              <w:t xml:space="preserve"> </w:t>
            </w:r>
            <w:r>
              <w:rPr>
                <w:rFonts w:ascii="Arial" w:hAnsi="Arial" w:cs="Arial"/>
                <w:b/>
                <w:bCs/>
              </w:rPr>
              <w:t>The</w:t>
            </w:r>
            <w:proofErr w:type="gramEnd"/>
            <w:r>
              <w:rPr>
                <w:rFonts w:ascii="Arial" w:hAnsi="Arial" w:cs="Arial"/>
                <w:b/>
                <w:bCs/>
              </w:rPr>
              <w:t xml:space="preserv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7A65420E" w:rsidR="006E7788" w:rsidRDefault="006E7788" w:rsidP="006E7788">
            <w:pPr>
              <w:pStyle w:val="BodyText"/>
              <w:rPr>
                <w:rFonts w:ascii="Arial" w:hAnsi="Arial" w:cs="Arial"/>
                <w:b/>
                <w:bCs/>
                <w:lang w:val="en-US"/>
              </w:rPr>
            </w:pPr>
            <w:bookmarkStart w:id="200"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00"/>
          </w:p>
        </w:tc>
        <w:tc>
          <w:tcPr>
            <w:tcW w:w="6775" w:type="dxa"/>
          </w:tcPr>
          <w:p w14:paraId="5A549174" w14:textId="6169EC87" w:rsidR="006E7788" w:rsidRDefault="006E7788" w:rsidP="006E7788">
            <w:pPr>
              <w:pStyle w:val="BodyText"/>
              <w:jc w:val="both"/>
              <w:rPr>
                <w:rFonts w:ascii="Arial" w:hAnsi="Arial" w:cs="Arial"/>
              </w:rPr>
            </w:pPr>
            <w:bookmarkStart w:id="201" w:name="_BPDCD_206"/>
            <w:bookmarkStart w:id="202" w:name="_DV_C29"/>
            <w:r w:rsidRPr="00530856">
              <w:rPr>
                <w:rStyle w:val="DeltaViewInsertion"/>
                <w:rFonts w:ascii="Arial" w:hAnsi="Arial" w:cs="Arial"/>
                <w:color w:val="auto"/>
                <w:u w:val="none"/>
              </w:rPr>
              <w:t xml:space="preserve">as </w:t>
            </w:r>
            <w:bookmarkEnd w:id="201"/>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02"/>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03" w:name="_BPDCD_207"/>
            <w:r w:rsidRPr="00530856">
              <w:rPr>
                <w:rStyle w:val="DeltaViewInsertion"/>
                <w:rFonts w:ascii="Arial" w:hAnsi="Arial" w:cs="Arial"/>
                <w:b/>
                <w:bCs/>
                <w:color w:val="auto"/>
                <w:u w:val="none"/>
              </w:rPr>
              <w:t xml:space="preserve">Workgroup </w:t>
            </w:r>
            <w:bookmarkStart w:id="204" w:name="_DV_M8"/>
            <w:bookmarkEnd w:id="203"/>
            <w:bookmarkEnd w:id="204"/>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5" w:name="_DV_M9"/>
            <w:bookmarkEnd w:id="205"/>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6"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7" w:name="_DV_M10"/>
            <w:bookmarkEnd w:id="206"/>
            <w:bookmarkEnd w:id="207"/>
            <w:r w:rsidRPr="00530856">
              <w:rPr>
                <w:rFonts w:ascii="Arial" w:hAnsi="Arial" w:cs="Arial"/>
              </w:rPr>
              <w:t xml:space="preserve"> </w:t>
            </w:r>
            <w:r w:rsidRPr="00530856">
              <w:rPr>
                <w:rFonts w:ascii="Arial" w:hAnsi="Arial" w:cs="Arial"/>
                <w:b/>
                <w:bCs/>
              </w:rPr>
              <w:t xml:space="preserve">Workgroup Alternative CUSC Modification </w:t>
            </w:r>
            <w:bookmarkStart w:id="208" w:name="_BPDCI_208"/>
            <w:bookmarkStart w:id="209" w:name="_DV_C21"/>
            <w:r w:rsidRPr="00530856">
              <w:rPr>
                <w:rFonts w:ascii="Arial" w:hAnsi="Arial" w:cs="Arial"/>
                <w:bCs/>
              </w:rPr>
              <w:t>to</w:t>
            </w:r>
            <w:r w:rsidRPr="00530856">
              <w:rPr>
                <w:rFonts w:ascii="Arial" w:hAnsi="Arial" w:cs="Arial"/>
                <w:b/>
                <w:bCs/>
              </w:rPr>
              <w:t xml:space="preserve"> </w:t>
            </w:r>
            <w:bookmarkEnd w:id="208"/>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10" w:name="_DV_X17"/>
            <w:bookmarkStart w:id="211" w:name="_DV_C22"/>
            <w:bookmarkEnd w:id="209"/>
            <w:r w:rsidRPr="00530856">
              <w:rPr>
                <w:rStyle w:val="DeltaViewMoveDestination"/>
                <w:rFonts w:ascii="Arial" w:hAnsi="Arial" w:cs="Arial"/>
                <w:color w:val="auto"/>
                <w:u w:val="none"/>
              </w:rPr>
              <w:t xml:space="preserve">which contains the information </w:t>
            </w:r>
            <w:bookmarkStart w:id="212" w:name="_DV_C23"/>
            <w:bookmarkEnd w:id="210"/>
            <w:bookmarkEnd w:id="211"/>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13" w:name="_DV_M11"/>
            <w:bookmarkEnd w:id="212"/>
            <w:bookmarkEnd w:id="213"/>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lastRenderedPageBreak/>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14" w:name="_BPDCD_211"/>
            <w:r w:rsidRPr="00530856">
              <w:rPr>
                <w:rFonts w:ascii="Arial" w:hAnsi="Arial" w:cs="Arial"/>
              </w:rPr>
              <w:t xml:space="preserve">an </w:t>
            </w:r>
            <w:bookmarkEnd w:id="214"/>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5" w:name="_DV_C24"/>
            <w:r w:rsidRPr="00530856">
              <w:rPr>
                <w:rStyle w:val="DeltaViewInsertion"/>
                <w:rFonts w:ascii="Arial" w:hAnsi="Arial" w:cs="Arial"/>
                <w:color w:val="auto"/>
                <w:u w:val="none"/>
              </w:rPr>
              <w:t xml:space="preserve">(either </w:t>
            </w:r>
            <w:proofErr w:type="gramStart"/>
            <w:r w:rsidRPr="00530856">
              <w:rPr>
                <w:rStyle w:val="DeltaViewInsertion"/>
                <w:rFonts w:ascii="Arial" w:hAnsi="Arial" w:cs="Arial"/>
                <w:color w:val="auto"/>
                <w:u w:val="none"/>
              </w:rPr>
              <w:t>as a result of</w:t>
            </w:r>
            <w:proofErr w:type="gramEnd"/>
            <w:r w:rsidRPr="00530856">
              <w:rPr>
                <w:rStyle w:val="DeltaViewInsertion"/>
                <w:rFonts w:ascii="Arial" w:hAnsi="Arial" w:cs="Arial"/>
                <w:color w:val="auto"/>
                <w:u w:val="none"/>
              </w:rPr>
              <w:t xml:space="preserve">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6" w:name="_DV_M12"/>
            <w:bookmarkEnd w:id="215"/>
            <w:bookmarkEnd w:id="216"/>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7" w:name="_DV_C26"/>
            <w:r w:rsidRPr="00530856">
              <w:rPr>
                <w:rStyle w:val="DeltaViewInsertion"/>
                <w:rFonts w:ascii="Arial" w:hAnsi="Arial" w:cs="Arial"/>
                <w:color w:val="auto"/>
                <w:u w:val="none"/>
              </w:rPr>
              <w:t>majority of the</w:t>
            </w:r>
            <w:bookmarkStart w:id="218" w:name="_DV_M13"/>
            <w:bookmarkEnd w:id="217"/>
            <w:bookmarkEnd w:id="218"/>
            <w:r w:rsidRPr="00530856">
              <w:rPr>
                <w:rFonts w:ascii="Arial" w:hAnsi="Arial" w:cs="Arial"/>
              </w:rPr>
              <w:t xml:space="preserve"> members</w:t>
            </w:r>
            <w:bookmarkStart w:id="219"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20" w:name="_DV_M14"/>
            <w:bookmarkEnd w:id="219"/>
            <w:bookmarkEnd w:id="220"/>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has the meaning given to it in Section 8 Paragraph 8.</w:t>
            </w:r>
            <w:proofErr w:type="gramStart"/>
            <w:r w:rsidRPr="009A2FB7">
              <w:rPr>
                <w:rFonts w:ascii="Arial" w:hAnsi="Arial" w:cs="Arial"/>
              </w:rPr>
              <w:t>17C;</w:t>
            </w:r>
            <w:proofErr w:type="gramEnd"/>
            <w:r w:rsidRPr="009A2FB7">
              <w:rPr>
                <w:rFonts w:ascii="Arial" w:hAnsi="Arial" w:cs="Arial"/>
              </w:rPr>
              <w:t xml:space="preserve">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73CF8" w14:textId="77777777" w:rsidR="00E53724" w:rsidRDefault="00E53724">
      <w:r>
        <w:separator/>
      </w:r>
    </w:p>
  </w:endnote>
  <w:endnote w:type="continuationSeparator" w:id="0">
    <w:p w14:paraId="1E451AFD" w14:textId="77777777" w:rsidR="00E53724" w:rsidRDefault="00E53724">
      <w:r>
        <w:continuationSeparator/>
      </w:r>
    </w:p>
  </w:endnote>
  <w:endnote w:type="continuationNotice" w:id="1">
    <w:p w14:paraId="2E0F3CD6" w14:textId="77777777" w:rsidR="00E53724" w:rsidRDefault="00E537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4F6C4AB6"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BE067B">
      <w:rPr>
        <w:rFonts w:ascii="Arial" w:hAnsi="Arial" w:cs="Arial"/>
        <w:sz w:val="20"/>
        <w:szCs w:val="20"/>
        <w:lang w:eastAsia="en-GB"/>
      </w:rPr>
      <w:t>6</w:t>
    </w:r>
    <w:r w:rsidR="00CB4D79">
      <w:rPr>
        <w:rFonts w:ascii="Arial" w:hAnsi="Arial" w:cs="Arial"/>
        <w:sz w:val="20"/>
        <w:szCs w:val="20"/>
        <w:lang w:eastAsia="en-GB"/>
      </w:rPr>
      <w:t xml:space="preserve"> </w:t>
    </w:r>
    <w:r w:rsidR="00F04FDF">
      <w:rPr>
        <w:rFonts w:ascii="Arial" w:hAnsi="Arial" w:cs="Arial"/>
        <w:sz w:val="20"/>
        <w:szCs w:val="20"/>
        <w:lang w:eastAsia="en-GB"/>
      </w:rPr>
      <w:t>01 April</w:t>
    </w:r>
    <w:r w:rsidR="002A088A">
      <w:rPr>
        <w:rFonts w:ascii="Arial" w:hAnsi="Arial" w:cs="Arial"/>
        <w:sz w:val="20"/>
        <w:szCs w:val="20"/>
        <w:lang w:eastAsia="en-GB"/>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1D130" w14:textId="77777777" w:rsidR="00E53724" w:rsidRDefault="00E53724">
      <w:r>
        <w:separator/>
      </w:r>
    </w:p>
  </w:footnote>
  <w:footnote w:type="continuationSeparator" w:id="0">
    <w:p w14:paraId="73E7F70C" w14:textId="77777777" w:rsidR="00E53724" w:rsidRDefault="00E53724">
      <w:r>
        <w:continuationSeparator/>
      </w:r>
    </w:p>
  </w:footnote>
  <w:footnote w:type="continuationNotice" w:id="1">
    <w:p w14:paraId="2DEA499D" w14:textId="77777777" w:rsidR="00E53724" w:rsidRDefault="00E53724"/>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2B119B5F"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BE067B">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359FB09" w:rsidR="00AE3A4F" w:rsidRDefault="00AE3A4F" w:rsidP="00AE3A4F">
    <w:pPr>
      <w:pStyle w:val="Header"/>
    </w:pPr>
    <w:r>
      <w:tab/>
    </w:r>
    <w:r>
      <w:rPr>
        <w:rFonts w:ascii="Arial" w:hAnsi="Arial" w:cs="Arial"/>
        <w:sz w:val="20"/>
      </w:rPr>
      <w:t>CUSC v1.</w:t>
    </w:r>
    <w:r w:rsidR="002A088A">
      <w:rPr>
        <w:rFonts w:ascii="Arial" w:hAnsi="Arial" w:cs="Arial"/>
        <w:sz w:val="20"/>
      </w:rPr>
      <w:t>9</w:t>
    </w:r>
    <w:r w:rsidR="00BE067B">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323D"/>
    <w:rsid w:val="000150E8"/>
    <w:rsid w:val="000201F7"/>
    <w:rsid w:val="00022137"/>
    <w:rsid w:val="00022A63"/>
    <w:rsid w:val="00022DEC"/>
    <w:rsid w:val="00024F58"/>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91B4E"/>
    <w:rsid w:val="0009409D"/>
    <w:rsid w:val="00097F4B"/>
    <w:rsid w:val="000A17E9"/>
    <w:rsid w:val="000A1921"/>
    <w:rsid w:val="000A2E14"/>
    <w:rsid w:val="000A3FD7"/>
    <w:rsid w:val="000A641B"/>
    <w:rsid w:val="000B1274"/>
    <w:rsid w:val="000B328D"/>
    <w:rsid w:val="000B536C"/>
    <w:rsid w:val="000B5BC4"/>
    <w:rsid w:val="000C1197"/>
    <w:rsid w:val="000C2D12"/>
    <w:rsid w:val="000C6231"/>
    <w:rsid w:val="000C6BE2"/>
    <w:rsid w:val="000D097E"/>
    <w:rsid w:val="000D40DF"/>
    <w:rsid w:val="000E0CA1"/>
    <w:rsid w:val="000E213B"/>
    <w:rsid w:val="000E387A"/>
    <w:rsid w:val="000E6212"/>
    <w:rsid w:val="000F1B4B"/>
    <w:rsid w:val="000F31AD"/>
    <w:rsid w:val="000F78AD"/>
    <w:rsid w:val="00100F8E"/>
    <w:rsid w:val="00101EC2"/>
    <w:rsid w:val="001022E6"/>
    <w:rsid w:val="0010627E"/>
    <w:rsid w:val="001132D4"/>
    <w:rsid w:val="001166E9"/>
    <w:rsid w:val="0012448A"/>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C08C9"/>
    <w:rsid w:val="001C0C62"/>
    <w:rsid w:val="001C24DF"/>
    <w:rsid w:val="001C2507"/>
    <w:rsid w:val="001C2560"/>
    <w:rsid w:val="001C2C3A"/>
    <w:rsid w:val="001C7267"/>
    <w:rsid w:val="001D72CA"/>
    <w:rsid w:val="001D7803"/>
    <w:rsid w:val="001D7F87"/>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2AC"/>
    <w:rsid w:val="00265F13"/>
    <w:rsid w:val="00266B0E"/>
    <w:rsid w:val="00272095"/>
    <w:rsid w:val="00282781"/>
    <w:rsid w:val="00283339"/>
    <w:rsid w:val="0028619E"/>
    <w:rsid w:val="00297EE4"/>
    <w:rsid w:val="002A088A"/>
    <w:rsid w:val="002A13DF"/>
    <w:rsid w:val="002A1FD3"/>
    <w:rsid w:val="002A66B2"/>
    <w:rsid w:val="002B1569"/>
    <w:rsid w:val="002B193F"/>
    <w:rsid w:val="002B1EE8"/>
    <w:rsid w:val="002B44D3"/>
    <w:rsid w:val="002B51E6"/>
    <w:rsid w:val="002B5A24"/>
    <w:rsid w:val="002B5E88"/>
    <w:rsid w:val="002B7977"/>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2C62"/>
    <w:rsid w:val="00373088"/>
    <w:rsid w:val="00373D88"/>
    <w:rsid w:val="003758D7"/>
    <w:rsid w:val="00375C70"/>
    <w:rsid w:val="00380239"/>
    <w:rsid w:val="00380A4F"/>
    <w:rsid w:val="0038685E"/>
    <w:rsid w:val="00387189"/>
    <w:rsid w:val="0039011C"/>
    <w:rsid w:val="0039031E"/>
    <w:rsid w:val="00390428"/>
    <w:rsid w:val="00391453"/>
    <w:rsid w:val="00397964"/>
    <w:rsid w:val="003A1547"/>
    <w:rsid w:val="003A2C33"/>
    <w:rsid w:val="003A3C38"/>
    <w:rsid w:val="003A5082"/>
    <w:rsid w:val="003A7390"/>
    <w:rsid w:val="003A7A97"/>
    <w:rsid w:val="003A7BED"/>
    <w:rsid w:val="003B22FA"/>
    <w:rsid w:val="003B2757"/>
    <w:rsid w:val="003B31C1"/>
    <w:rsid w:val="003B36B1"/>
    <w:rsid w:val="003B428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03E"/>
    <w:rsid w:val="00467A5D"/>
    <w:rsid w:val="00471AA1"/>
    <w:rsid w:val="00473A97"/>
    <w:rsid w:val="00474723"/>
    <w:rsid w:val="00475CC7"/>
    <w:rsid w:val="00485979"/>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4B2"/>
    <w:rsid w:val="004C79EC"/>
    <w:rsid w:val="004C7A9B"/>
    <w:rsid w:val="004D0F5D"/>
    <w:rsid w:val="004D1A33"/>
    <w:rsid w:val="004D379C"/>
    <w:rsid w:val="004D3892"/>
    <w:rsid w:val="004D504B"/>
    <w:rsid w:val="004D5A11"/>
    <w:rsid w:val="004D7064"/>
    <w:rsid w:val="004E4C04"/>
    <w:rsid w:val="004F01B0"/>
    <w:rsid w:val="004F2D47"/>
    <w:rsid w:val="004F3CF6"/>
    <w:rsid w:val="004F74CE"/>
    <w:rsid w:val="005065C0"/>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AF2"/>
    <w:rsid w:val="00633F2D"/>
    <w:rsid w:val="006417B5"/>
    <w:rsid w:val="00642115"/>
    <w:rsid w:val="00650014"/>
    <w:rsid w:val="0065217F"/>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32A4"/>
    <w:rsid w:val="007246A8"/>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6226B"/>
    <w:rsid w:val="00766A3D"/>
    <w:rsid w:val="00772C50"/>
    <w:rsid w:val="00775A31"/>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C03D8"/>
    <w:rsid w:val="007C3726"/>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203"/>
    <w:rsid w:val="008654EE"/>
    <w:rsid w:val="00866DA9"/>
    <w:rsid w:val="00882E85"/>
    <w:rsid w:val="008832B3"/>
    <w:rsid w:val="00885CA5"/>
    <w:rsid w:val="00887324"/>
    <w:rsid w:val="00890CE9"/>
    <w:rsid w:val="00897BC6"/>
    <w:rsid w:val="008A02FE"/>
    <w:rsid w:val="008A1AA0"/>
    <w:rsid w:val="008A2129"/>
    <w:rsid w:val="008A5A0E"/>
    <w:rsid w:val="008A5A96"/>
    <w:rsid w:val="008B3708"/>
    <w:rsid w:val="008B5329"/>
    <w:rsid w:val="008C05C1"/>
    <w:rsid w:val="008C1840"/>
    <w:rsid w:val="008C19D0"/>
    <w:rsid w:val="008C398B"/>
    <w:rsid w:val="008C5098"/>
    <w:rsid w:val="008C52F3"/>
    <w:rsid w:val="008C55D2"/>
    <w:rsid w:val="008C5892"/>
    <w:rsid w:val="008C5BB8"/>
    <w:rsid w:val="008D13D5"/>
    <w:rsid w:val="008D2736"/>
    <w:rsid w:val="008D2E20"/>
    <w:rsid w:val="008D4233"/>
    <w:rsid w:val="008D54EE"/>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5ED"/>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9CD"/>
    <w:rsid w:val="009E7A7A"/>
    <w:rsid w:val="009F0D25"/>
    <w:rsid w:val="009F4267"/>
    <w:rsid w:val="009F6636"/>
    <w:rsid w:val="009F6BF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7926"/>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6ED0"/>
    <w:rsid w:val="00AB21BF"/>
    <w:rsid w:val="00AB30EC"/>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57FD0"/>
    <w:rsid w:val="00B60E4B"/>
    <w:rsid w:val="00B610C7"/>
    <w:rsid w:val="00B61528"/>
    <w:rsid w:val="00B63799"/>
    <w:rsid w:val="00B66123"/>
    <w:rsid w:val="00B71C7C"/>
    <w:rsid w:val="00B739A8"/>
    <w:rsid w:val="00B73CDA"/>
    <w:rsid w:val="00B74A4C"/>
    <w:rsid w:val="00B75C44"/>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36F1"/>
    <w:rsid w:val="00C444F9"/>
    <w:rsid w:val="00C463B9"/>
    <w:rsid w:val="00C52077"/>
    <w:rsid w:val="00C53DA3"/>
    <w:rsid w:val="00C61D2E"/>
    <w:rsid w:val="00C632AB"/>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7CE"/>
    <w:rsid w:val="00D52BE0"/>
    <w:rsid w:val="00D52E54"/>
    <w:rsid w:val="00D54AF1"/>
    <w:rsid w:val="00D578BF"/>
    <w:rsid w:val="00D61665"/>
    <w:rsid w:val="00D62155"/>
    <w:rsid w:val="00D634EB"/>
    <w:rsid w:val="00D63D05"/>
    <w:rsid w:val="00D66FF4"/>
    <w:rsid w:val="00D67FBB"/>
    <w:rsid w:val="00D72015"/>
    <w:rsid w:val="00D73C12"/>
    <w:rsid w:val="00D74934"/>
    <w:rsid w:val="00D81737"/>
    <w:rsid w:val="00D85EC1"/>
    <w:rsid w:val="00D86274"/>
    <w:rsid w:val="00D863E8"/>
    <w:rsid w:val="00D92D7D"/>
    <w:rsid w:val="00D92EBB"/>
    <w:rsid w:val="00D94CDF"/>
    <w:rsid w:val="00D97854"/>
    <w:rsid w:val="00DA285E"/>
    <w:rsid w:val="00DA3D8D"/>
    <w:rsid w:val="00DA5B44"/>
    <w:rsid w:val="00DC0672"/>
    <w:rsid w:val="00DC4C6A"/>
    <w:rsid w:val="00DC5D2E"/>
    <w:rsid w:val="00DC7763"/>
    <w:rsid w:val="00DD0277"/>
    <w:rsid w:val="00DD2114"/>
    <w:rsid w:val="00DD63C3"/>
    <w:rsid w:val="00DD6DD0"/>
    <w:rsid w:val="00DE3AF2"/>
    <w:rsid w:val="00DE41AF"/>
    <w:rsid w:val="00DE668F"/>
    <w:rsid w:val="00DF0664"/>
    <w:rsid w:val="00E000A3"/>
    <w:rsid w:val="00E04415"/>
    <w:rsid w:val="00E0566F"/>
    <w:rsid w:val="00E05710"/>
    <w:rsid w:val="00E05B15"/>
    <w:rsid w:val="00E07FEE"/>
    <w:rsid w:val="00E10881"/>
    <w:rsid w:val="00E109BD"/>
    <w:rsid w:val="00E11654"/>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3724"/>
    <w:rsid w:val="00E55EF3"/>
    <w:rsid w:val="00E61CCC"/>
    <w:rsid w:val="00E6393A"/>
    <w:rsid w:val="00E65E8A"/>
    <w:rsid w:val="00E729DE"/>
    <w:rsid w:val="00E74A8C"/>
    <w:rsid w:val="00E7557D"/>
    <w:rsid w:val="00E80BA9"/>
    <w:rsid w:val="00E81653"/>
    <w:rsid w:val="00E9014E"/>
    <w:rsid w:val="00E9318F"/>
    <w:rsid w:val="00E937B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3B70"/>
    <w:rsid w:val="00EF502A"/>
    <w:rsid w:val="00EF5A30"/>
    <w:rsid w:val="00EF6586"/>
    <w:rsid w:val="00EF71FD"/>
    <w:rsid w:val="00F00E91"/>
    <w:rsid w:val="00F01F66"/>
    <w:rsid w:val="00F04DF0"/>
    <w:rsid w:val="00F04FDF"/>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3C5D"/>
    <w:rsid w:val="00FD47D9"/>
    <w:rsid w:val="00FD64AF"/>
    <w:rsid w:val="00FD6AAD"/>
    <w:rsid w:val="00FD7E2A"/>
    <w:rsid w:val="00FE11B0"/>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464C9A-7C85-4C93-B4FC-E881251ED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8a7e7aa6-c2a4-4eb3-8cf6-a60eb0b511f8"/>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27192</Words>
  <Characters>154999</Characters>
  <Application>Microsoft Office Word</Application>
  <DocSecurity>0</DocSecurity>
  <Lines>1291</Lines>
  <Paragraphs>363</Paragraphs>
  <ScaleCrop>false</ScaleCrop>
  <HeadingPairs>
    <vt:vector size="2" baseType="variant">
      <vt:variant>
        <vt:lpstr>Title</vt:lpstr>
      </vt:variant>
      <vt:variant>
        <vt:i4>1</vt:i4>
      </vt:variant>
    </vt:vector>
  </HeadingPairs>
  <TitlesOfParts>
    <vt:vector size="1" baseType="lpstr">
      <vt:lpstr>CUSC Section 11 Interpretation and Def v1.91 27 November 2023 RGA</vt:lpstr>
    </vt:vector>
  </TitlesOfParts>
  <LinksUpToDate>false</LinksUpToDate>
  <CharactersWithSpaces>181828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2024-04-04T12:55:00Z</dcterms:created>
  <dcterms:modified xsi:type="dcterms:W3CDTF">2024-04-04T12:55:00Z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