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pPr>
        <w:rPr>
          <w:rFonts w:cs="Arial"/>
          <w:b/>
          <w:bCs/>
        </w:rPr>
        <w:pPrChange w:id="0" w:author="ESO Code Admin" w:date="2024-03-12T14:49:00Z">
          <w:pPr>
            <w:jc w:val="center"/>
          </w:pPr>
        </w:pPrChange>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4E61AA">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4E61AA">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4E61AA">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4E61AA" w:rsidRPr="007E0B31" w14:paraId="4D95138A" w14:textId="77777777" w:rsidTr="004E61AA">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00D1E5E2"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4E61AA">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0C344487" w:rsidR="004E61AA" w:rsidRPr="004E61AA" w:rsidRDefault="00BB7BC1" w:rsidP="004E61AA">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4E61AA">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4E61AA">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4E61AA">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4E61AA">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4E61AA">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3FA10FC1" w:rsidR="00517DA3" w:rsidRPr="00517DA3" w:rsidRDefault="00517DA3" w:rsidP="004E61AA">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4E61AA">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4E61AA">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4E61AA">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E61AA">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E61AA">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E61AA">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004E61AA">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E61AA">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496EA6">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496EA6">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496EA6">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496EA6">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496EA6">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496EA6">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496EA6">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496EA6">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496EA6">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496EA6">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496EA6">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4E61AA">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E61AA">
        <w:trPr>
          <w:cantSplit/>
        </w:trPr>
        <w:tc>
          <w:tcPr>
            <w:tcW w:w="2884" w:type="dxa"/>
          </w:tcPr>
          <w:p w14:paraId="24C73ECA" w14:textId="77777777" w:rsidR="0097017C" w:rsidRPr="007E0B31" w:rsidRDefault="0097017C" w:rsidP="00ED5885">
            <w:pPr>
              <w:pStyle w:val="Arial11Bold"/>
              <w:rPr>
                <w:rFonts w:cs="Arial"/>
              </w:rPr>
            </w:pPr>
            <w:r w:rsidRPr="007E0B31">
              <w:rPr>
                <w:rFonts w:cs="Arial"/>
              </w:rPr>
              <w:lastRenderedPageBreak/>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E61AA">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04E61AA">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4E61AA">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4E61AA">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E61AA">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4E61AA">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004E61AA">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4E61AA">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E61AA">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E61AA">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4E61AA">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E61AA">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E61AA">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E61AA">
        <w:trPr>
          <w:cantSplit/>
        </w:trPr>
        <w:tc>
          <w:tcPr>
            <w:tcW w:w="2884" w:type="dxa"/>
          </w:tcPr>
          <w:p w14:paraId="2424277A" w14:textId="77777777" w:rsidR="00CB3A44" w:rsidRPr="007E0B31" w:rsidRDefault="00CB3A44" w:rsidP="00ED5885">
            <w:pPr>
              <w:pStyle w:val="Arial11Bold"/>
              <w:rPr>
                <w:rFonts w:cs="Arial"/>
              </w:rPr>
            </w:pPr>
            <w:r w:rsidRPr="007E0B31">
              <w:rPr>
                <w:rFonts w:cs="Arial"/>
              </w:rPr>
              <w:lastRenderedPageBreak/>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E61AA">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4E61AA">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6B2695BC"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001006C1">
              <w:rPr>
                <w:rFonts w:eastAsia="Cambria" w:cs="Arial"/>
                <w:b/>
                <w:snapToGrid/>
                <w:color w:val="000000"/>
                <w:lang w:eastAsia="en-GB"/>
              </w:rPr>
              <w:t xml:space="preserve"> Auxiliary Diesel Engine</w:t>
            </w:r>
            <w:r w:rsidRPr="001006C1">
              <w:rPr>
                <w:rFonts w:eastAsia="Cambria" w:cs="Arial"/>
                <w:snapToGrid/>
                <w:color w:val="000000"/>
                <w:lang w:eastAsia="en-GB"/>
              </w:rPr>
              <w:t xml:space="preserve"> or </w:t>
            </w:r>
            <w:r w:rsidRPr="001006C1">
              <w:rPr>
                <w:rFonts w:eastAsia="Cambria" w:cs="Arial"/>
                <w:b/>
                <w:snapToGrid/>
                <w:color w:val="000000"/>
                <w:lang w:eastAsia="en-GB"/>
              </w:rPr>
              <w:t>Auxiliary Gas Turbine</w:t>
            </w:r>
            <w:r w:rsidRPr="001006C1">
              <w:rPr>
                <w:rFonts w:eastAsia="Cambria" w:cs="Arial"/>
                <w:bCs/>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001006C1">
              <w:rPr>
                <w:rFonts w:eastAsia="Cambria" w:cs="Arial"/>
                <w:b/>
                <w:snapToGrid/>
                <w:color w:val="000000"/>
                <w:lang w:eastAsia="en-GB"/>
              </w:rPr>
              <w:t>Unit Board</w:t>
            </w:r>
            <w:r w:rsidRPr="001006C1">
              <w:rPr>
                <w:rFonts w:eastAsia="Cambria" w:cs="Arial"/>
                <w:snapToGrid/>
                <w:color w:val="000000"/>
                <w:lang w:eastAsia="en-GB"/>
              </w:rPr>
              <w:t xml:space="preserve"> or </w:t>
            </w:r>
            <w:r w:rsidRPr="001006C1">
              <w:rPr>
                <w:rFonts w:eastAsia="Cambria" w:cs="Arial"/>
                <w:b/>
                <w:snapToGrid/>
                <w:color w:val="000000"/>
                <w:lang w:eastAsia="en-GB"/>
              </w:rPr>
              <w:t>Station Board</w:t>
            </w:r>
            <w:r w:rsidRPr="00420698">
              <w:rPr>
                <w:rFonts w:eastAsia="Cambria" w:cs="Arial"/>
                <w:bCs/>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ins w:id="1" w:author="Lizzie Timmins (ESO)" w:date="2024-03-12T15:15:00Z">
              <w:r w:rsidR="0036743C">
                <w:rPr>
                  <w:rFonts w:eastAsia="Cambria" w:cs="Arial"/>
                  <w:snapToGrid/>
                  <w:color w:val="000000"/>
                  <w:lang w:eastAsia="en-GB"/>
                </w:rPr>
                <w:t xml:space="preserve"> </w:t>
              </w:r>
            </w:ins>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4E61AA">
              <w:rPr>
                <w:rFonts w:eastAsia="Cambria"/>
                <w:color w:val="000000"/>
              </w:rPr>
              <w:t xml:space="preserve"> do not include the mains-independent light current supplies necessary to operate</w:t>
            </w:r>
            <w:r w:rsidRPr="001006C1">
              <w:rPr>
                <w:rFonts w:eastAsia="Cambria" w:cs="Arial"/>
                <w:snapToGrid/>
                <w:color w:val="000000"/>
                <w:lang w:eastAsia="en-GB"/>
              </w:rPr>
              <w:t xml:space="preserv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4E61AA">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E61AA">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04E61AA">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E61AA">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4E61AA">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E61AA">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004E61AA">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E61AA">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E61AA">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004E61AA">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4E61AA">
        <w:trPr>
          <w:cantSplit/>
        </w:trPr>
        <w:tc>
          <w:tcPr>
            <w:tcW w:w="2884" w:type="dxa"/>
          </w:tcPr>
          <w:p w14:paraId="33D25C5E" w14:textId="77777777" w:rsidR="00CB3A44" w:rsidRPr="007E0B31" w:rsidRDefault="00CB3A44" w:rsidP="00ED5885">
            <w:pPr>
              <w:pStyle w:val="Arial11Bold"/>
              <w:rPr>
                <w:rFonts w:cs="Arial"/>
              </w:rPr>
            </w:pPr>
            <w:r w:rsidRPr="007E0B31">
              <w:rPr>
                <w:rFonts w:cs="Arial"/>
              </w:rPr>
              <w:lastRenderedPageBreak/>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4E61AA">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4E61AA">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004E61AA">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3CBDDC98"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4E61AA">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4E61AA">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4E61AA">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4E61AA">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4E61AA">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4E61AA">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4E61AA">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4E61AA">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4E61AA">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4E61AA">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4E61AA">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4E61AA">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4E61AA">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4E61AA">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2"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2"/>
            <w:r w:rsidRPr="007E0B31">
              <w:rPr>
                <w:rFonts w:cs="Arial"/>
              </w:rPr>
              <w:t>.</w:t>
            </w:r>
          </w:p>
        </w:tc>
      </w:tr>
      <w:tr w:rsidR="00046274" w:rsidRPr="007E0B31" w14:paraId="4F54E2D5" w14:textId="77777777" w:rsidTr="004E61AA">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3"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3"/>
            <w:proofErr w:type="gramEnd"/>
          </w:p>
          <w:p w14:paraId="3C1DF7DA" w14:textId="77777777" w:rsidR="00CB3A44" w:rsidRPr="007E0B31" w:rsidRDefault="00CB3A44" w:rsidP="00D94463">
            <w:pPr>
              <w:pStyle w:val="TableArial11"/>
              <w:ind w:left="567" w:hanging="567"/>
              <w:rPr>
                <w:rFonts w:cs="Arial"/>
              </w:rPr>
            </w:pPr>
            <w:bookmarkStart w:id="4"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4"/>
          </w:p>
          <w:p w14:paraId="64BA401B" w14:textId="77777777" w:rsidR="00CB3A44" w:rsidRPr="007E0B31" w:rsidRDefault="00CB3A44" w:rsidP="00D94463">
            <w:pPr>
              <w:pStyle w:val="TableArial11"/>
              <w:ind w:left="567" w:hanging="567"/>
              <w:rPr>
                <w:rFonts w:cs="Arial"/>
              </w:rPr>
            </w:pPr>
            <w:bookmarkStart w:id="5"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5"/>
          </w:p>
          <w:p w14:paraId="583A4AD0" w14:textId="77777777" w:rsidR="00CB3A44" w:rsidRPr="007E0B31" w:rsidRDefault="00CB3A44" w:rsidP="00D82AFC">
            <w:pPr>
              <w:pStyle w:val="TableArial11"/>
              <w:rPr>
                <w:rFonts w:cs="Arial"/>
              </w:rPr>
            </w:pPr>
            <w:bookmarkStart w:id="6"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6"/>
            <w:r w:rsidRPr="007E0B31">
              <w:rPr>
                <w:rFonts w:cs="Arial"/>
              </w:rPr>
              <w:t>.</w:t>
            </w:r>
          </w:p>
        </w:tc>
      </w:tr>
      <w:tr w:rsidR="00046274" w:rsidRPr="007E0B31" w14:paraId="7C541C3D" w14:textId="77777777" w:rsidTr="004E61AA">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7"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7"/>
            <w:r w:rsidRPr="007E0B31">
              <w:rPr>
                <w:rFonts w:cs="Arial"/>
              </w:rPr>
              <w:t>.</w:t>
            </w:r>
          </w:p>
        </w:tc>
      </w:tr>
      <w:tr w:rsidR="00046274" w:rsidRPr="007E0B31" w14:paraId="5FB8479F" w14:textId="77777777" w:rsidTr="004E61AA">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8"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8"/>
            <w:r w:rsidRPr="007E0B31">
              <w:rPr>
                <w:rFonts w:cs="Arial"/>
              </w:rPr>
              <w:t>.</w:t>
            </w:r>
          </w:p>
        </w:tc>
      </w:tr>
      <w:tr w:rsidR="00091D8D" w:rsidRPr="0079139F" w14:paraId="691ECA40" w14:textId="77777777" w:rsidTr="004E61AA">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4E61AA">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9" w:name="OLE_LINK2"/>
            <w:bookmarkStart w:id="10" w:name="OLE_LINK3"/>
            <w:r w:rsidRPr="007E0B31">
              <w:rPr>
                <w:rFonts w:cs="Arial"/>
              </w:rPr>
              <w:t>uropean Committee for Electrotechnical Standardisation.</w:t>
            </w:r>
            <w:bookmarkEnd w:id="9"/>
            <w:bookmarkEnd w:id="10"/>
          </w:p>
        </w:tc>
      </w:tr>
      <w:tr w:rsidR="00046274" w:rsidRPr="007E0B31" w14:paraId="693DA241" w14:textId="77777777" w:rsidTr="004E61AA">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4E61AA">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4E61AA">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4E61AA">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4E61AA">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4E61AA">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4E61AA">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4E61AA">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4E61AA">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4E61AA">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4E61AA">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4E61AA">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4E61AA">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4E61AA">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4E61AA">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4E61AA">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4E61AA">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4E61AA">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4E61AA">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4E61AA">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4E61AA">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4E61AA">
        <w:trPr>
          <w:cantSplit/>
        </w:trPr>
        <w:tc>
          <w:tcPr>
            <w:tcW w:w="2884"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4E61AA">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4E61AA">
        <w:trPr>
          <w:cantSplit/>
        </w:trPr>
        <w:tc>
          <w:tcPr>
            <w:tcW w:w="2884" w:type="dxa"/>
          </w:tcPr>
          <w:p w14:paraId="20BD27CC" w14:textId="5B7DE624" w:rsidR="00C40DC8" w:rsidRPr="007E0B31" w:rsidRDefault="00C40DC8" w:rsidP="00ED5885">
            <w:pPr>
              <w:pStyle w:val="Arial11Bold"/>
              <w:rPr>
                <w:rFonts w:cs="Arial"/>
              </w:rPr>
            </w:pPr>
            <w:bookmarkStart w:id="11" w:name="_DV_C9"/>
            <w:r w:rsidRPr="007E0B31">
              <w:rPr>
                <w:rFonts w:cs="Arial"/>
              </w:rPr>
              <w:t>Compliance Statement</w:t>
            </w:r>
            <w:bookmarkEnd w:id="11"/>
          </w:p>
        </w:tc>
        <w:tc>
          <w:tcPr>
            <w:tcW w:w="6634" w:type="dxa"/>
          </w:tcPr>
          <w:p w14:paraId="13AC6FB0" w14:textId="77777777" w:rsidR="00C40DC8" w:rsidRPr="00E61A96" w:rsidRDefault="00C40DC8" w:rsidP="00BB3C86">
            <w:pPr>
              <w:pStyle w:val="TableArial11"/>
              <w:rPr>
                <w:rFonts w:cs="Arial"/>
              </w:rPr>
            </w:pPr>
            <w:bookmarkStart w:id="12"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2"/>
          </w:p>
          <w:p w14:paraId="59457DB7" w14:textId="77777777" w:rsidR="00C40DC8" w:rsidRPr="00E61A96" w:rsidRDefault="00C40DC8" w:rsidP="00BB3C86">
            <w:pPr>
              <w:pStyle w:val="TableArial11"/>
              <w:rPr>
                <w:rFonts w:cs="Arial"/>
              </w:rPr>
            </w:pPr>
            <w:bookmarkStart w:id="13" w:name="_DV_C11"/>
            <w:r w:rsidRPr="00E61A96">
              <w:rPr>
                <w:rFonts w:cs="Arial"/>
                <w:b/>
              </w:rPr>
              <w:t>Generating Unit(s)</w:t>
            </w:r>
            <w:r w:rsidRPr="00E61A96">
              <w:rPr>
                <w:rFonts w:cs="Arial"/>
              </w:rPr>
              <w:t xml:space="preserve">; or, </w:t>
            </w:r>
            <w:bookmarkEnd w:id="13"/>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4" w:name="_DV_C12"/>
            <w:r w:rsidRPr="00E61A96">
              <w:rPr>
                <w:rFonts w:cs="Arial"/>
                <w:b/>
              </w:rPr>
              <w:t>CCGT Module(s)</w:t>
            </w:r>
            <w:r w:rsidRPr="00E61A96">
              <w:rPr>
                <w:rFonts w:cs="Arial"/>
              </w:rPr>
              <w:t xml:space="preserve">; or, </w:t>
            </w:r>
            <w:bookmarkEnd w:id="14"/>
          </w:p>
          <w:p w14:paraId="2F9E7ABB" w14:textId="77777777" w:rsidR="00C40DC8" w:rsidRPr="00E61A96" w:rsidRDefault="00C40DC8" w:rsidP="00BB3C86">
            <w:pPr>
              <w:pStyle w:val="TableArial11"/>
              <w:rPr>
                <w:rFonts w:cs="Arial"/>
              </w:rPr>
            </w:pPr>
            <w:bookmarkStart w:id="15" w:name="_DV_C13"/>
            <w:r w:rsidRPr="00E61A96">
              <w:rPr>
                <w:rFonts w:cs="Arial"/>
                <w:b/>
              </w:rPr>
              <w:t>Power Park Module(s)</w:t>
            </w:r>
            <w:r w:rsidRPr="00E61A96">
              <w:rPr>
                <w:rFonts w:cs="Arial"/>
              </w:rPr>
              <w:t xml:space="preserve">; or, </w:t>
            </w:r>
            <w:bookmarkEnd w:id="15"/>
          </w:p>
          <w:p w14:paraId="6DD734FE" w14:textId="77777777" w:rsidR="00C40DC8" w:rsidRPr="00E61A96" w:rsidRDefault="00C40DC8" w:rsidP="00BB3C86">
            <w:pPr>
              <w:pStyle w:val="TableArial11"/>
              <w:rPr>
                <w:rFonts w:cs="Arial"/>
                <w:b/>
              </w:rPr>
            </w:pPr>
            <w:bookmarkStart w:id="16"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7" w:name="_DV_C15"/>
            <w:bookmarkEnd w:id="16"/>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7"/>
          </w:p>
        </w:tc>
      </w:tr>
      <w:tr w:rsidR="00C40DC8" w:rsidRPr="007E0B31" w14:paraId="06D87C8F" w14:textId="77777777" w:rsidTr="004E61AA">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4E61AA">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4E61AA">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4E61AA">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4E61AA">
        <w:trPr>
          <w:cantSplit/>
        </w:trPr>
        <w:tc>
          <w:tcPr>
            <w:tcW w:w="2884"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4E61AA">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4E61AA">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4E61AA">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4E61AA">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4E61AA">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4E61AA">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4E61AA">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004E61AA">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9E03DE">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04E61AA">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4E61AA">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4E61AA">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4E61AA">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4E61AA">
        <w:trPr>
          <w:cantSplit/>
        </w:trPr>
        <w:tc>
          <w:tcPr>
            <w:tcW w:w="2884"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4E61AA">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4E61AA">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004E61AA">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4E61AA">
        <w:trPr>
          <w:cantSplit/>
        </w:trPr>
        <w:tc>
          <w:tcPr>
            <w:tcW w:w="2884" w:type="dxa"/>
          </w:tcPr>
          <w:p w14:paraId="5D17F633" w14:textId="778F2175" w:rsidR="00213EC2" w:rsidRPr="004E61AA" w:rsidRDefault="00213EC2" w:rsidP="00213EC2">
            <w:pPr>
              <w:pStyle w:val="Arial11Bold"/>
              <w:rPr>
                <w:highlight w:val="green"/>
              </w:rPr>
            </w:pPr>
            <w:r w:rsidRPr="001227B2">
              <w:lastRenderedPageBreak/>
              <w:t>Critical Tools and Facilities</w:t>
            </w:r>
          </w:p>
        </w:tc>
        <w:tc>
          <w:tcPr>
            <w:tcW w:w="6634" w:type="dxa"/>
          </w:tcPr>
          <w:p w14:paraId="5F478205" w14:textId="1222534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4E61AA">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49E0BEC0" w:rsidR="00213EC2" w:rsidRPr="00851307" w:rsidRDefault="00BF43DD" w:rsidP="004E61AA">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4E02B94B"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598B6183"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5328D4AD"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4E61AA">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073D4E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4E61AA">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004E61AA">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4E61AA">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004E61AA">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004E61AA">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4E61AA">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4E61AA">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4E61AA">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04E61AA">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4E61AA">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4E61AA">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4E61AA">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004E61AA">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4E61AA">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4E61AA">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4E61AA">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4E61AA">
        <w:trPr>
          <w:cantSplit/>
        </w:trPr>
        <w:tc>
          <w:tcPr>
            <w:tcW w:w="2884" w:type="dxa"/>
          </w:tcPr>
          <w:p w14:paraId="28B46EC0" w14:textId="6EB233EA" w:rsidR="00213EC2" w:rsidRPr="007E0B31" w:rsidRDefault="00213EC2" w:rsidP="00213EC2">
            <w:pPr>
              <w:pStyle w:val="Arial11Bold"/>
              <w:rPr>
                <w:rFonts w:cs="Arial"/>
              </w:rPr>
            </w:pPr>
            <w:bookmarkStart w:id="18" w:name="_DV_C16"/>
            <w:r w:rsidRPr="007E0B31">
              <w:rPr>
                <w:rFonts w:cs="Arial"/>
              </w:rPr>
              <w:t>DCUSA</w:t>
            </w:r>
            <w:bookmarkEnd w:id="18"/>
          </w:p>
        </w:tc>
        <w:tc>
          <w:tcPr>
            <w:tcW w:w="6634" w:type="dxa"/>
          </w:tcPr>
          <w:p w14:paraId="2D09966A" w14:textId="77777777" w:rsidR="00213EC2" w:rsidRPr="007E0B31" w:rsidRDefault="00213EC2" w:rsidP="00213EC2">
            <w:pPr>
              <w:pStyle w:val="TableArial11"/>
              <w:rPr>
                <w:rFonts w:cs="Arial"/>
              </w:rPr>
            </w:pPr>
            <w:bookmarkStart w:id="19"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9"/>
          </w:p>
        </w:tc>
      </w:tr>
      <w:tr w:rsidR="00213EC2" w:rsidRPr="007E0B31" w14:paraId="1606AF94" w14:textId="77777777" w:rsidTr="004E61AA">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B5B6538"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4E61AA">
              <w:t xml:space="preserve">or a party with a contract to meet one or more measures of the </w:t>
            </w:r>
            <w:r w:rsidR="00560265" w:rsidRPr="004E61AA">
              <w:rPr>
                <w:b/>
                <w:bCs/>
              </w:rPr>
              <w:t>System Defence Plan</w:t>
            </w:r>
            <w:r w:rsidRPr="004E61AA">
              <w:t>.</w:t>
            </w:r>
            <w:r w:rsidRPr="00457A4E">
              <w:t xml:space="preserve">     </w:t>
            </w:r>
          </w:p>
        </w:tc>
      </w:tr>
      <w:tr w:rsidR="00213EC2" w:rsidRPr="004C6B96" w14:paraId="691395AA" w14:textId="77777777" w:rsidTr="004E61AA">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4E61AA">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4E61AA">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4E61AA">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4E61AA">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4E61AA">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4E61AA">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4E61AA">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4E61AA">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04E61AA">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4E61AA">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4E61AA">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4E61AA">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4E61AA">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4E61AA">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4E61AA">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4E61AA">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4E61AA">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4E61AA">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4E61AA">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4E61AA">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4E61AA">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4E61AA">
        <w:trPr>
          <w:cantSplit/>
        </w:trPr>
        <w:tc>
          <w:tcPr>
            <w:tcW w:w="2884" w:type="dxa"/>
          </w:tcPr>
          <w:p w14:paraId="6617788B" w14:textId="1C46E871"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514DC5DC" w:rsidR="00F65DFD" w:rsidRPr="004E61AA"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4E61AA">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4E61AA">
        <w:trPr>
          <w:cantSplit/>
        </w:trPr>
        <w:tc>
          <w:tcPr>
            <w:tcW w:w="2884"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04E61AA">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04E61AA">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4E61AA">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4E61AA">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4E61AA">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496EA6">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496EA6">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496EA6">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496EA6">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4E61AA">
        <w:trPr>
          <w:cantSplit/>
        </w:trPr>
        <w:tc>
          <w:tcPr>
            <w:tcW w:w="2884"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4E61AA">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4E61AA">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4E61AA">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4E61AA">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4E61AA">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4E61AA">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4E61AA">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4E61AA">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4E61AA">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4E61AA">
        <w:trPr>
          <w:cantSplit/>
        </w:trPr>
        <w:tc>
          <w:tcPr>
            <w:tcW w:w="2884"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4E61AA">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4E61AA">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4E61AA">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4E61AA">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4E61AA">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004E61AA">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4E61AA">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4E61AA">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4E61AA">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4E61AA">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00496EA6">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004E61AA">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4E61AA">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2FAC78F1"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4E61AA">
        <w:trPr>
          <w:cantSplit/>
        </w:trPr>
        <w:tc>
          <w:tcPr>
            <w:tcW w:w="2884" w:type="dxa"/>
          </w:tcPr>
          <w:p w14:paraId="4FB09170" w14:textId="77777777" w:rsidR="009871B0" w:rsidRPr="007E0B31" w:rsidRDefault="009871B0" w:rsidP="009871B0">
            <w:pPr>
              <w:pStyle w:val="Arial11Bold"/>
              <w:rPr>
                <w:rFonts w:cs="Arial"/>
              </w:rPr>
            </w:pPr>
            <w:r w:rsidRPr="007E0B31">
              <w:rPr>
                <w:rFonts w:cs="Arial"/>
              </w:rPr>
              <w:lastRenderedPageBreak/>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4E61AA">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4E61AA">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04E61AA">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4E61AA">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4E61AA">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4E61AA">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4E61AA">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04E61AA">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4E61AA">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4E61AA">
        <w:trPr>
          <w:cantSplit/>
        </w:trPr>
        <w:tc>
          <w:tcPr>
            <w:tcW w:w="2884" w:type="dxa"/>
          </w:tcPr>
          <w:p w14:paraId="421B5476" w14:textId="77777777" w:rsidR="009871B0" w:rsidRPr="007E0B31" w:rsidRDefault="009871B0" w:rsidP="009871B0">
            <w:pPr>
              <w:pStyle w:val="Arial11Bold"/>
              <w:rPr>
                <w:rFonts w:cs="Arial"/>
              </w:rPr>
            </w:pPr>
            <w:r w:rsidRPr="007E0B31">
              <w:rPr>
                <w:rFonts w:cs="Arial"/>
              </w:rPr>
              <w:lastRenderedPageBreak/>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4E61AA">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4E61AA">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4E61AA">
        <w:trPr>
          <w:cantSplit/>
        </w:trPr>
        <w:tc>
          <w:tcPr>
            <w:tcW w:w="2884" w:type="dxa"/>
          </w:tcPr>
          <w:p w14:paraId="5B18CA36" w14:textId="4AA74331" w:rsidR="009871B0" w:rsidRPr="007E0B31" w:rsidRDefault="009871B0" w:rsidP="009871B0">
            <w:pPr>
              <w:pStyle w:val="Arial11Bold"/>
              <w:rPr>
                <w:rFonts w:cs="Arial"/>
              </w:rPr>
            </w:pPr>
            <w:bookmarkStart w:id="20"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0"/>
          </w:p>
        </w:tc>
        <w:tc>
          <w:tcPr>
            <w:tcW w:w="6634" w:type="dxa"/>
          </w:tcPr>
          <w:p w14:paraId="611268A9" w14:textId="49E96478" w:rsidR="009871B0" w:rsidRPr="007E0B31" w:rsidRDefault="009871B0" w:rsidP="009871B0">
            <w:pPr>
              <w:pStyle w:val="TableArial11"/>
              <w:rPr>
                <w:rFonts w:cs="Arial"/>
                <w:i/>
              </w:rPr>
            </w:pPr>
            <w:bookmarkStart w:id="21"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1"/>
          </w:p>
        </w:tc>
      </w:tr>
      <w:tr w:rsidR="009871B0" w:rsidRPr="007E0B31" w14:paraId="2950C7E5" w14:textId="77777777" w:rsidTr="004E61AA">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4E61AA">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004E61AA">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06A87E3C"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4E61AA">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4E61AA">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08FF7E9F"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4E61AA">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004E61AA">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4E61AA">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4E61AA">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4E61AA">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4E61AA">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4E61AA">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4E61AA">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04E61AA">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4E61AA">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4E61AA">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4E61AA">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4E61AA">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4E61AA">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4E61AA">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4E61AA">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4E61AA">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4E61AA">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4E61AA">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4E61AA">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4E61AA">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4E61AA">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4E61AA">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4E61AA">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4E61AA">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4E61AA">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4E61AA">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4E61AA">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4E61AA">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004E61AA">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004E61AA">
        <w:trPr>
          <w:cantSplit/>
        </w:trPr>
        <w:tc>
          <w:tcPr>
            <w:tcW w:w="2884" w:type="dxa"/>
          </w:tcPr>
          <w:p w14:paraId="24A46B59" w14:textId="6EF2404B" w:rsidR="009871B0" w:rsidRPr="007E0B31" w:rsidRDefault="009871B0" w:rsidP="009871B0">
            <w:pPr>
              <w:pStyle w:val="Arial11Bold"/>
              <w:rPr>
                <w:rFonts w:cs="Arial"/>
              </w:rPr>
            </w:pPr>
            <w:bookmarkStart w:id="22" w:name="_DV_C20"/>
            <w:r w:rsidRPr="007E0B31">
              <w:rPr>
                <w:rFonts w:cs="Arial"/>
              </w:rPr>
              <w:t xml:space="preserve">Final Operational Notification </w:t>
            </w:r>
            <w:r w:rsidRPr="007E0B31">
              <w:rPr>
                <w:rFonts w:cs="Arial"/>
                <w:b w:val="0"/>
              </w:rPr>
              <w:t>or</w:t>
            </w:r>
            <w:r w:rsidRPr="007E0B31">
              <w:rPr>
                <w:rFonts w:cs="Arial"/>
              </w:rPr>
              <w:t xml:space="preserve"> FON </w:t>
            </w:r>
            <w:bookmarkEnd w:id="22"/>
          </w:p>
        </w:tc>
        <w:tc>
          <w:tcPr>
            <w:tcW w:w="6634" w:type="dxa"/>
          </w:tcPr>
          <w:p w14:paraId="52B70B80" w14:textId="1AE703F3" w:rsidR="009871B0" w:rsidRPr="007E0B31" w:rsidRDefault="009871B0" w:rsidP="009871B0">
            <w:pPr>
              <w:pStyle w:val="TableArial11"/>
              <w:rPr>
                <w:rFonts w:cs="Arial"/>
              </w:rPr>
            </w:pPr>
            <w:bookmarkStart w:id="23"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3"/>
          </w:p>
          <w:p w14:paraId="534102FE" w14:textId="77777777" w:rsidR="009871B0" w:rsidRPr="007E0B31" w:rsidRDefault="009871B0" w:rsidP="009871B0">
            <w:pPr>
              <w:pStyle w:val="TableArial11"/>
              <w:ind w:left="567" w:hanging="567"/>
              <w:rPr>
                <w:rFonts w:cs="Arial"/>
              </w:rPr>
            </w:pPr>
            <w:bookmarkStart w:id="24" w:name="_DV_C22"/>
            <w:r w:rsidRPr="007E0B31">
              <w:rPr>
                <w:rFonts w:cs="Arial"/>
              </w:rPr>
              <w:t>(a)</w:t>
            </w:r>
            <w:r w:rsidRPr="007E0B31">
              <w:rPr>
                <w:rFonts w:cs="Arial"/>
              </w:rPr>
              <w:tab/>
              <w:t>with the Grid Code, (or where they apply, that relevant derogations have been granted), and</w:t>
            </w:r>
            <w:bookmarkEnd w:id="24"/>
          </w:p>
          <w:p w14:paraId="001CADC8" w14:textId="77777777" w:rsidR="009871B0" w:rsidRPr="007E0B31" w:rsidRDefault="009871B0" w:rsidP="009871B0">
            <w:pPr>
              <w:pStyle w:val="TableArial11"/>
              <w:ind w:left="567" w:hanging="567"/>
              <w:rPr>
                <w:rFonts w:cs="Arial"/>
              </w:rPr>
            </w:pPr>
            <w:bookmarkStart w:id="25"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5"/>
          </w:p>
          <w:p w14:paraId="67438D86" w14:textId="77777777" w:rsidR="009871B0" w:rsidRPr="007E0B31" w:rsidRDefault="009871B0" w:rsidP="009871B0">
            <w:pPr>
              <w:pStyle w:val="TableArial11"/>
              <w:rPr>
                <w:rFonts w:cs="Arial"/>
                <w:u w:val="single"/>
              </w:rPr>
            </w:pPr>
            <w:bookmarkStart w:id="26"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6"/>
          </w:p>
        </w:tc>
      </w:tr>
      <w:tr w:rsidR="009871B0" w:rsidRPr="007E0B31" w14:paraId="197251CB" w14:textId="77777777" w:rsidTr="004E61AA">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004E61AA">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004E61AA">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004E61AA">
        <w:trPr>
          <w:cantSplit/>
        </w:trPr>
        <w:tc>
          <w:tcPr>
            <w:tcW w:w="2884" w:type="dxa"/>
          </w:tcPr>
          <w:p w14:paraId="29C983BC" w14:textId="77777777" w:rsidR="009871B0" w:rsidRPr="007E0B31" w:rsidRDefault="009871B0" w:rsidP="009871B0">
            <w:pPr>
              <w:pStyle w:val="Arial11Bold"/>
              <w:rPr>
                <w:rFonts w:cs="Arial"/>
              </w:rPr>
            </w:pPr>
            <w:r w:rsidRPr="007E0B31">
              <w:rPr>
                <w:rFonts w:cs="Arial"/>
              </w:rPr>
              <w:lastRenderedPageBreak/>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004E61AA">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004E61AA">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004E61AA">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004E61AA">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004E61AA">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004E61AA">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004E61AA">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004E61AA">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004E61AA">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9871B0" w:rsidRPr="007E0B31" w14:paraId="35142B58" w14:textId="77777777" w:rsidTr="004E61AA">
        <w:trPr>
          <w:cantSplit/>
        </w:trPr>
        <w:tc>
          <w:tcPr>
            <w:tcW w:w="2884" w:type="dxa"/>
          </w:tcPr>
          <w:p w14:paraId="044AA9D6" w14:textId="77777777" w:rsidR="009871B0" w:rsidRPr="007E0B31" w:rsidRDefault="009871B0" w:rsidP="009871B0">
            <w:pPr>
              <w:pStyle w:val="Arial11Bold"/>
              <w:rPr>
                <w:rFonts w:cs="Arial"/>
              </w:rPr>
            </w:pPr>
            <w:r w:rsidRPr="007E0B31">
              <w:rPr>
                <w:rFonts w:cs="Arial"/>
              </w:rPr>
              <w:lastRenderedPageBreak/>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004E61AA">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004E61AA">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004E61AA">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871B0" w:rsidRPr="007E0B31" w14:paraId="64E5C05F" w14:textId="77777777" w:rsidTr="004E61AA">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004E61AA">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004E61AA">
        <w:trPr>
          <w:cantSplit/>
        </w:trPr>
        <w:tc>
          <w:tcPr>
            <w:tcW w:w="2884" w:type="dxa"/>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004E61AA">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004E61AA">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004E61AA">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004E61AA">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004E61AA">
        <w:trPr>
          <w:cantSplit/>
        </w:trPr>
        <w:tc>
          <w:tcPr>
            <w:tcW w:w="2884" w:type="dxa"/>
          </w:tcPr>
          <w:p w14:paraId="415F428D" w14:textId="43AC9763" w:rsidR="009871B0" w:rsidRPr="00820AC6" w:rsidRDefault="009871B0" w:rsidP="009871B0">
            <w:pPr>
              <w:pStyle w:val="Arial11Bold"/>
              <w:rPr>
                <w:rFonts w:cs="Arial"/>
              </w:rPr>
            </w:pPr>
            <w:r w:rsidRPr="00820AC6">
              <w:rPr>
                <w:rFonts w:cs="Arial"/>
              </w:rPr>
              <w:lastRenderedPageBreak/>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004E61AA">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004E61AA">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004E61AA">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004E61AA">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004E61AA">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004E61AA">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004E61AA">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004E61AA">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004E61AA">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004E61AA">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004E61AA">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004E61AA">
        <w:trPr>
          <w:cantSplit/>
        </w:trPr>
        <w:tc>
          <w:tcPr>
            <w:tcW w:w="2884" w:type="dxa"/>
          </w:tcPr>
          <w:p w14:paraId="31C3C21C" w14:textId="77777777" w:rsidR="00EB1E5D" w:rsidRPr="007E0B31" w:rsidRDefault="00EB1E5D" w:rsidP="00EB1E5D">
            <w:pPr>
              <w:pStyle w:val="Arial11Bold"/>
              <w:rPr>
                <w:rFonts w:cs="Arial"/>
              </w:rPr>
            </w:pPr>
            <w:r w:rsidRPr="007E0B31">
              <w:rPr>
                <w:rFonts w:cs="Arial"/>
              </w:rPr>
              <w:lastRenderedPageBreak/>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004E61AA">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004E61AA">
        <w:trPr>
          <w:cantSplit/>
        </w:trPr>
        <w:tc>
          <w:tcPr>
            <w:tcW w:w="2884" w:type="dxa"/>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004E61AA">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004E61AA">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004E61AA">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004E61AA">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004E61AA">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004E61AA">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004E61AA">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004E61AA">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004E61AA">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004E61AA">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004E61AA">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004E61AA">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004E61AA">
        <w:trPr>
          <w:cantSplit/>
        </w:trPr>
        <w:tc>
          <w:tcPr>
            <w:tcW w:w="2884" w:type="dxa"/>
          </w:tcPr>
          <w:p w14:paraId="36961EC3" w14:textId="77777777" w:rsidR="00EB1E5D" w:rsidRPr="007E0B31" w:rsidRDefault="00EB1E5D" w:rsidP="00EB1E5D">
            <w:pPr>
              <w:pStyle w:val="Arial11Bold"/>
              <w:rPr>
                <w:rFonts w:cs="Arial"/>
              </w:rPr>
            </w:pPr>
            <w:r w:rsidRPr="007E0B31">
              <w:rPr>
                <w:rFonts w:cs="Arial"/>
              </w:rPr>
              <w:lastRenderedPageBreak/>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004E61AA">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004E61AA">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004E61AA">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004E61AA">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004E61AA">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004E61AA">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004E61AA">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004E61AA">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004E61AA">
        <w:trPr>
          <w:cantSplit/>
        </w:trPr>
        <w:tc>
          <w:tcPr>
            <w:tcW w:w="2884" w:type="dxa"/>
          </w:tcPr>
          <w:p w14:paraId="44E3EB10" w14:textId="77777777" w:rsidR="00EB1E5D" w:rsidRPr="007E0B31" w:rsidRDefault="00EB1E5D" w:rsidP="00EB1E5D">
            <w:pPr>
              <w:pStyle w:val="Arial11Bold"/>
              <w:rPr>
                <w:rFonts w:cs="Arial"/>
              </w:rPr>
            </w:pPr>
            <w:r w:rsidRPr="007E0B31">
              <w:rPr>
                <w:rFonts w:cs="Arial"/>
              </w:rPr>
              <w:lastRenderedPageBreak/>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004E61AA">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27"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7"/>
          </w:p>
        </w:tc>
      </w:tr>
      <w:tr w:rsidR="00EB1E5D" w:rsidRPr="0079139F" w14:paraId="5A25DA6A" w14:textId="77777777" w:rsidTr="004E61AA">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004E61AA">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004E61AA">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004E61AA">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4E61AA">
        <w:trPr>
          <w:cantSplit/>
          <w:trHeight w:val="524"/>
        </w:trPr>
        <w:tc>
          <w:tcPr>
            <w:tcW w:w="2884" w:type="dxa"/>
          </w:tcPr>
          <w:p w14:paraId="243671CC" w14:textId="5CC5CA8B" w:rsidR="00EB1E5D" w:rsidRPr="004E61AA" w:rsidRDefault="00EB1E5D" w:rsidP="004E61AA">
            <w:pPr>
              <w:rPr>
                <w:b/>
              </w:rPr>
            </w:pPr>
            <w:r w:rsidRPr="004E61AA">
              <w:rPr>
                <w:b/>
              </w:rPr>
              <w:t>Historic Frequency Data</w:t>
            </w:r>
          </w:p>
        </w:tc>
        <w:tc>
          <w:tcPr>
            <w:tcW w:w="6634" w:type="dxa"/>
          </w:tcPr>
          <w:p w14:paraId="57B851E9" w14:textId="6208BB5F" w:rsidR="00EB1E5D" w:rsidRPr="004E61AA" w:rsidRDefault="00EB1E5D" w:rsidP="004E61AA">
            <w:r w:rsidRPr="004E61AA">
              <w:rPr>
                <w:b/>
              </w:rPr>
              <w:t>System Frequency</w:t>
            </w:r>
            <w:r w:rsidRPr="004E61AA">
              <w:t xml:space="preserve"> data at a maximum of one second intervals for the whole month, published by </w:t>
            </w:r>
            <w:r w:rsidRPr="004E61AA">
              <w:rPr>
                <w:b/>
              </w:rPr>
              <w:t>The Company</w:t>
            </w:r>
            <w:r w:rsidRPr="004E61AA">
              <w:t xml:space="preserve"> as detailed in OC3.4.4.</w:t>
            </w:r>
          </w:p>
        </w:tc>
      </w:tr>
      <w:tr w:rsidR="00EB1E5D" w:rsidRPr="007E0B31" w14:paraId="2295F8BF" w14:textId="77777777" w:rsidTr="004E61AA">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004E61AA">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004E61AA">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004E61AA">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004E61AA">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EB1E5D" w:rsidRPr="007E0B31" w14:paraId="50416B33" w14:textId="77777777" w:rsidTr="004E61AA">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004E61AA">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004E61AA">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004E61AA">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004E61AA">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004E61AA">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004E61AA">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004E61AA">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004E61AA">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B1E5D" w:rsidRPr="007E0B31" w14:paraId="4287BA38" w14:textId="77777777" w:rsidTr="004E61AA">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004E61AA">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004E61AA">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004E61AA">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004E61AA">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004E61AA">
        <w:trPr>
          <w:cantSplit/>
        </w:trPr>
        <w:tc>
          <w:tcPr>
            <w:tcW w:w="2884" w:type="dxa"/>
          </w:tcPr>
          <w:p w14:paraId="74BB53EE" w14:textId="77777777" w:rsidR="00EB1E5D" w:rsidRPr="007E0B31" w:rsidRDefault="00EB1E5D" w:rsidP="00EB1E5D">
            <w:pPr>
              <w:pStyle w:val="Arial11Bold"/>
              <w:rPr>
                <w:rFonts w:cs="Arial"/>
              </w:rPr>
            </w:pPr>
            <w:r w:rsidRPr="007E0B31">
              <w:rPr>
                <w:rFonts w:cs="Arial"/>
              </w:rPr>
              <w:lastRenderedPageBreak/>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004E61AA">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004E61AA">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004E61AA">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004E61AA">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004E61AA">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004E61AA">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B1E5D" w:rsidRPr="007E0B31" w14:paraId="2FCFAD31" w14:textId="77777777" w:rsidTr="004E61AA">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004E61AA">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004E61AA">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004E61AA">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EB1E5D" w:rsidRPr="007E0B31" w14:paraId="01748928" w14:textId="77777777" w:rsidTr="004E61AA">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004E61AA">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004E61AA">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lastRenderedPageBreak/>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004E61AA">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004E61AA">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004E61AA">
        <w:trPr>
          <w:cantSplit/>
        </w:trPr>
        <w:tc>
          <w:tcPr>
            <w:tcW w:w="2884" w:type="dxa"/>
          </w:tcPr>
          <w:p w14:paraId="133A5B7C" w14:textId="36D70465" w:rsidR="00EB1E5D" w:rsidRPr="007E0B31" w:rsidRDefault="00EB1E5D" w:rsidP="00EB1E5D">
            <w:pPr>
              <w:pStyle w:val="Arial11Bold"/>
              <w:rPr>
                <w:rFonts w:cs="Arial"/>
              </w:rPr>
            </w:pPr>
            <w:bookmarkStart w:id="28" w:name="_DV_C25"/>
            <w:r w:rsidRPr="007E0B31">
              <w:rPr>
                <w:rFonts w:cs="Arial"/>
              </w:rPr>
              <w:t xml:space="preserve">Interim Operational Notification </w:t>
            </w:r>
            <w:r w:rsidRPr="007E0B31">
              <w:rPr>
                <w:rFonts w:cs="Arial"/>
                <w:b w:val="0"/>
              </w:rPr>
              <w:t>or</w:t>
            </w:r>
            <w:r w:rsidRPr="007E0B31">
              <w:rPr>
                <w:rFonts w:cs="Arial"/>
              </w:rPr>
              <w:t xml:space="preserve"> ION </w:t>
            </w:r>
            <w:bookmarkEnd w:id="28"/>
          </w:p>
        </w:tc>
        <w:tc>
          <w:tcPr>
            <w:tcW w:w="6634" w:type="dxa"/>
          </w:tcPr>
          <w:p w14:paraId="40D45ABF" w14:textId="409DC57C" w:rsidR="00EB1E5D" w:rsidRPr="007E0B31" w:rsidRDefault="00EB1E5D" w:rsidP="00EB1E5D">
            <w:pPr>
              <w:pStyle w:val="TableArial11"/>
              <w:rPr>
                <w:rFonts w:cs="Arial"/>
              </w:rPr>
            </w:pPr>
            <w:bookmarkStart w:id="29"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9"/>
            <w:proofErr w:type="gramEnd"/>
          </w:p>
          <w:p w14:paraId="2DAA1BCB" w14:textId="77777777" w:rsidR="00EB1E5D" w:rsidRPr="007E0B31" w:rsidRDefault="00EB1E5D" w:rsidP="00EB1E5D">
            <w:pPr>
              <w:pStyle w:val="TableArial11"/>
              <w:ind w:left="567" w:hanging="567"/>
              <w:rPr>
                <w:rFonts w:cs="Arial"/>
              </w:rPr>
            </w:pPr>
            <w:bookmarkStart w:id="30" w:name="_DV_C27"/>
            <w:r w:rsidRPr="007E0B31">
              <w:rPr>
                <w:rFonts w:cs="Arial"/>
              </w:rPr>
              <w:t>(a)</w:t>
            </w:r>
            <w:r w:rsidRPr="007E0B31">
              <w:rPr>
                <w:rFonts w:cs="Arial"/>
              </w:rPr>
              <w:tab/>
              <w:t xml:space="preserve">with the Grid Code, and </w:t>
            </w:r>
            <w:bookmarkEnd w:id="30"/>
          </w:p>
          <w:p w14:paraId="71F8FC61" w14:textId="77777777" w:rsidR="00EB1E5D" w:rsidRPr="007E0B31" w:rsidRDefault="00EB1E5D" w:rsidP="00EB1E5D">
            <w:pPr>
              <w:pStyle w:val="TableArial11"/>
              <w:ind w:left="567" w:hanging="567"/>
              <w:rPr>
                <w:rFonts w:cs="Arial"/>
              </w:rPr>
            </w:pPr>
            <w:bookmarkStart w:id="31"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1"/>
          </w:p>
          <w:p w14:paraId="77F719EF" w14:textId="77777777" w:rsidR="00EB1E5D" w:rsidRPr="007E0B31" w:rsidRDefault="00EB1E5D" w:rsidP="00EB1E5D">
            <w:pPr>
              <w:pStyle w:val="TableArial11"/>
              <w:rPr>
                <w:rFonts w:cs="Arial"/>
                <w:u w:val="single"/>
              </w:rPr>
            </w:pPr>
            <w:bookmarkStart w:id="32"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2"/>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004E61AA">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B1E5D" w:rsidRPr="007E0B31" w14:paraId="0FF2C477" w14:textId="77777777" w:rsidTr="004E61AA">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004E61AA">
        <w:trPr>
          <w:cantSplit/>
        </w:trPr>
        <w:tc>
          <w:tcPr>
            <w:tcW w:w="2884" w:type="dxa"/>
          </w:tcPr>
          <w:p w14:paraId="26926052" w14:textId="77777777" w:rsidR="00EB1E5D" w:rsidRPr="007E0B31" w:rsidRDefault="00EB1E5D" w:rsidP="00EB1E5D">
            <w:pPr>
              <w:pStyle w:val="Arial11Bold"/>
              <w:rPr>
                <w:rFonts w:cs="Arial"/>
              </w:rPr>
            </w:pPr>
            <w:proofErr w:type="spellStart"/>
            <w:r w:rsidRPr="007E0B31">
              <w:rPr>
                <w:rFonts w:cs="Arial"/>
              </w:rPr>
              <w:lastRenderedPageBreak/>
              <w:t>Intertripping</w:t>
            </w:r>
            <w:proofErr w:type="spellEnd"/>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B1E5D" w:rsidRPr="007E0B31" w14:paraId="5FEC53DC" w14:textId="77777777" w:rsidTr="004E61AA">
        <w:trPr>
          <w:cantSplit/>
        </w:trPr>
        <w:tc>
          <w:tcPr>
            <w:tcW w:w="2884"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EB1E5D" w:rsidRPr="007E0B31" w14:paraId="55EDA8C8" w14:textId="77777777" w:rsidTr="004E61AA">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004E61AA">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004E61AA">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004E61AA">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004E61AA">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004E61AA">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004E61AA">
        <w:trPr>
          <w:cantSplit/>
        </w:trPr>
        <w:tc>
          <w:tcPr>
            <w:tcW w:w="2884" w:type="dxa"/>
          </w:tcPr>
          <w:p w14:paraId="4D6A5475" w14:textId="77777777" w:rsidR="00EB1E5D" w:rsidRPr="007E0B31" w:rsidRDefault="00EB1E5D" w:rsidP="00EB1E5D">
            <w:pPr>
              <w:pStyle w:val="Arial11Bold"/>
              <w:rPr>
                <w:rFonts w:cs="Arial"/>
              </w:rPr>
            </w:pPr>
            <w:r w:rsidRPr="007E0B31">
              <w:rPr>
                <w:rFonts w:cs="Arial"/>
              </w:rPr>
              <w:lastRenderedPageBreak/>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004E61AA">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004E61AA">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004E61AA">
        <w:trPr>
          <w:cantSplit/>
        </w:trPr>
        <w:tc>
          <w:tcPr>
            <w:tcW w:w="2884" w:type="dxa"/>
          </w:tcPr>
          <w:p w14:paraId="297C7421" w14:textId="10A80485" w:rsidR="00EB1E5D" w:rsidRPr="007E0B31" w:rsidRDefault="00C22F21" w:rsidP="00EB1E5D">
            <w:pPr>
              <w:pStyle w:val="Arial11Bold"/>
              <w:rPr>
                <w:rFonts w:cs="Arial"/>
              </w:rPr>
            </w:pPr>
            <w:del w:id="33" w:author="Lizzie Timmins (ESO)" w:date="2024-03-12T14:37:00Z">
              <w:r>
                <w:rPr>
                  <w:rFonts w:cs="Arial"/>
                </w:rPr>
                <w:delText xml:space="preserve"> </w:delText>
              </w:r>
            </w:del>
            <w:ins w:id="34" w:author="Lizzie Timmins (ESO)" w:date="2024-03-12T14:37:00Z">
              <w:r w:rsidR="000E5686" w:rsidRPr="007E0B31">
                <w:rPr>
                  <w:rFonts w:cs="Arial"/>
                </w:rPr>
                <w:t>Legal</w:t>
              </w:r>
              <w:r w:rsidR="00967C01" w:rsidRPr="007E0B31">
                <w:rPr>
                  <w:rFonts w:cs="Arial"/>
                </w:rPr>
                <w:t xml:space="preserve"> </w:t>
              </w:r>
            </w:ins>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004E61AA">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004E61AA">
        <w:trPr>
          <w:cantSplit/>
        </w:trPr>
        <w:tc>
          <w:tcPr>
            <w:tcW w:w="2884" w:type="dxa"/>
          </w:tcPr>
          <w:p w14:paraId="0EA73EE1" w14:textId="77777777" w:rsidR="00EB1E5D" w:rsidRPr="007E0B31" w:rsidRDefault="00EB1E5D" w:rsidP="00EB1E5D">
            <w:pPr>
              <w:pStyle w:val="Arial11Bold"/>
              <w:rPr>
                <w:rFonts w:cs="Arial"/>
              </w:rPr>
            </w:pPr>
            <w:r w:rsidRPr="007E0B31">
              <w:rPr>
                <w:rFonts w:cs="Arial"/>
              </w:rPr>
              <w:lastRenderedPageBreak/>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004E61AA">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004E61AA">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004E61AA">
        <w:trPr>
          <w:cantSplit/>
        </w:trPr>
        <w:tc>
          <w:tcPr>
            <w:tcW w:w="2884" w:type="dxa"/>
          </w:tcPr>
          <w:p w14:paraId="5CD748D2" w14:textId="4CA93D6D"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004E61AA">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004E61AA">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004E61AA">
        <w:trPr>
          <w:cantSplit/>
        </w:trPr>
        <w:tc>
          <w:tcPr>
            <w:tcW w:w="2884" w:type="dxa"/>
          </w:tcPr>
          <w:p w14:paraId="2347B7F7" w14:textId="702E5CB5" w:rsidR="00EB1E5D" w:rsidRPr="007E0B31" w:rsidRDefault="00EB1E5D" w:rsidP="00EB1E5D">
            <w:pPr>
              <w:pStyle w:val="Arial11Bold"/>
              <w:rPr>
                <w:rFonts w:cs="Arial"/>
              </w:rPr>
            </w:pPr>
            <w:bookmarkStart w:id="35" w:name="_DV_C34"/>
            <w:r w:rsidRPr="007E0B31">
              <w:rPr>
                <w:rFonts w:cs="Arial"/>
              </w:rPr>
              <w:t xml:space="preserve">Limited Operational Notification </w:t>
            </w:r>
            <w:r w:rsidRPr="007E0B31">
              <w:rPr>
                <w:rFonts w:cs="Arial"/>
                <w:b w:val="0"/>
              </w:rPr>
              <w:t>or</w:t>
            </w:r>
            <w:r w:rsidRPr="007E0B31">
              <w:rPr>
                <w:rFonts w:cs="Arial"/>
              </w:rPr>
              <w:t xml:space="preserve"> LON</w:t>
            </w:r>
            <w:bookmarkEnd w:id="35"/>
          </w:p>
        </w:tc>
        <w:tc>
          <w:tcPr>
            <w:tcW w:w="6634" w:type="dxa"/>
          </w:tcPr>
          <w:p w14:paraId="116937FB" w14:textId="55A25BAD" w:rsidR="00EB1E5D" w:rsidRPr="007E0B31" w:rsidRDefault="00EB1E5D" w:rsidP="00EB1E5D">
            <w:pPr>
              <w:pStyle w:val="TableArial11"/>
              <w:rPr>
                <w:rFonts w:cs="Arial"/>
              </w:rPr>
            </w:pPr>
            <w:bookmarkStart w:id="36"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6"/>
          </w:p>
          <w:p w14:paraId="0C9542F9" w14:textId="77777777" w:rsidR="00EB1E5D" w:rsidRPr="007E0B31" w:rsidRDefault="00EB1E5D" w:rsidP="00EB1E5D">
            <w:pPr>
              <w:pStyle w:val="TableArial11"/>
              <w:ind w:left="567" w:hanging="567"/>
              <w:rPr>
                <w:rFonts w:cs="Arial"/>
              </w:rPr>
            </w:pPr>
            <w:bookmarkStart w:id="37" w:name="_DV_C36"/>
            <w:r w:rsidRPr="007E0B31">
              <w:rPr>
                <w:rFonts w:cs="Arial"/>
              </w:rPr>
              <w:t>(a)</w:t>
            </w:r>
            <w:r w:rsidRPr="007E0B31">
              <w:rPr>
                <w:rFonts w:cs="Arial"/>
              </w:rPr>
              <w:tab/>
              <w:t xml:space="preserve">with the provisions of the Grid Code specified in the notice, and </w:t>
            </w:r>
            <w:bookmarkEnd w:id="37"/>
          </w:p>
          <w:p w14:paraId="5536F311" w14:textId="77777777" w:rsidR="00EB1E5D" w:rsidRPr="007E0B31" w:rsidRDefault="00EB1E5D" w:rsidP="00EB1E5D">
            <w:pPr>
              <w:pStyle w:val="TableArial11"/>
              <w:ind w:left="567" w:hanging="567"/>
              <w:rPr>
                <w:rFonts w:cs="Arial"/>
              </w:rPr>
            </w:pPr>
            <w:bookmarkStart w:id="38"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8"/>
            <w:proofErr w:type="gramEnd"/>
          </w:p>
          <w:p w14:paraId="3817BE40" w14:textId="77777777" w:rsidR="00EB1E5D" w:rsidRPr="007E0B31" w:rsidRDefault="00EB1E5D" w:rsidP="00EB1E5D">
            <w:pPr>
              <w:pStyle w:val="TableArial11"/>
              <w:rPr>
                <w:rFonts w:cs="Arial"/>
              </w:rPr>
            </w:pPr>
            <w:bookmarkStart w:id="39" w:name="_DV_C38"/>
            <w:r w:rsidRPr="007E0B31">
              <w:rPr>
                <w:rFonts w:cs="Arial"/>
              </w:rPr>
              <w:t xml:space="preserve">and specifying the </w:t>
            </w:r>
            <w:r w:rsidRPr="007E0B31">
              <w:rPr>
                <w:rFonts w:cs="Arial"/>
                <w:b/>
              </w:rPr>
              <w:t>Unresolved Issues</w:t>
            </w:r>
            <w:r w:rsidRPr="007E0B31">
              <w:rPr>
                <w:rFonts w:cs="Arial"/>
              </w:rPr>
              <w:t xml:space="preserve">. </w:t>
            </w:r>
            <w:bookmarkEnd w:id="39"/>
          </w:p>
        </w:tc>
      </w:tr>
      <w:tr w:rsidR="00EB1E5D" w:rsidRPr="007E0B31" w14:paraId="6946C0D5" w14:textId="77777777" w:rsidTr="004E61AA">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EB1E5D" w:rsidRPr="007E0B31" w14:paraId="4CDF254C" w14:textId="77777777" w:rsidTr="004E61AA">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004E61AA">
        <w:trPr>
          <w:cantSplit/>
        </w:trPr>
        <w:tc>
          <w:tcPr>
            <w:tcW w:w="2884" w:type="dxa"/>
          </w:tcPr>
          <w:p w14:paraId="7CAD6FB9" w14:textId="02710C28" w:rsidR="00EB1E5D" w:rsidRPr="00A42C57" w:rsidRDefault="00EB1E5D" w:rsidP="00EB1E5D">
            <w:pPr>
              <w:pStyle w:val="Arial11Bold"/>
              <w:rPr>
                <w:rFonts w:cs="Arial"/>
              </w:rPr>
            </w:pPr>
            <w:r w:rsidRPr="002510FF">
              <w:rPr>
                <w:rFonts w:cs="Arial"/>
              </w:rPr>
              <w:lastRenderedPageBreak/>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004E61AA">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004E61AA">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004E61AA">
        <w:trPr>
          <w:cantSplit/>
        </w:trPr>
        <w:tc>
          <w:tcPr>
            <w:tcW w:w="2884" w:type="dxa"/>
          </w:tcPr>
          <w:p w14:paraId="6AF74419" w14:textId="77777777" w:rsidR="00EB1E5D" w:rsidRPr="004E61AA"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18C20A1B"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4E61AA">
              <w:rPr>
                <w:szCs w:val="20"/>
              </w:rPr>
              <w:t xml:space="preserve"> </w:t>
            </w:r>
            <w:r w:rsidR="00C6561B" w:rsidRPr="00432DAF">
              <w:rPr>
                <w:sz w:val="20"/>
                <w:szCs w:val="20"/>
              </w:rPr>
              <w:t xml:space="preserve">will instruct </w:t>
            </w:r>
            <w:del w:id="40" w:author="Lizzie Timmins (ESO)" w:date="2024-03-12T14:37:00Z">
              <w:r w:rsidRPr="00432DAF">
                <w:rPr>
                  <w:sz w:val="20"/>
                  <w:szCs w:val="20"/>
                </w:rPr>
                <w:delText>a</w:delText>
              </w:r>
              <w:r w:rsidR="00E51ECD" w:rsidRPr="00432DAF">
                <w:rPr>
                  <w:b/>
                  <w:bCs/>
                  <w:sz w:val="20"/>
                  <w:szCs w:val="20"/>
                </w:rPr>
                <w:delText xml:space="preserve">Restoration </w:delText>
              </w:r>
            </w:del>
            <w:ins w:id="41" w:author="Lizzie Timmins (ESO)" w:date="2024-03-12T14:37:00Z">
              <w:r w:rsidRPr="00432DAF">
                <w:rPr>
                  <w:sz w:val="20"/>
                  <w:szCs w:val="20"/>
                </w:rPr>
                <w:t>a</w:t>
              </w:r>
              <w:r w:rsidR="00556A79" w:rsidRPr="00432DAF">
                <w:rPr>
                  <w:sz w:val="20"/>
                  <w:szCs w:val="20"/>
                </w:rPr>
                <w:t xml:space="preserve"> </w:t>
              </w:r>
              <w:r w:rsidR="00E51ECD" w:rsidRPr="00432DAF">
                <w:rPr>
                  <w:b/>
                  <w:bCs/>
                  <w:sz w:val="20"/>
                  <w:szCs w:val="20"/>
                </w:rPr>
                <w:t xml:space="preserve">Restoration </w:t>
              </w:r>
            </w:ins>
            <w:r w:rsidR="00E51ECD" w:rsidRPr="00432DAF">
              <w:rPr>
                <w:b/>
                <w:bCs/>
                <w:sz w:val="20"/>
                <w:szCs w:val="20"/>
              </w:rPr>
              <w:t>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4E61AA">
              <w:rPr>
                <w:sz w:val="20"/>
                <w:szCs w:val="20"/>
              </w:rPr>
              <w:t xml:space="preserve"> may </w:t>
            </w:r>
            <w:r w:rsidR="004B0D7B" w:rsidRPr="00432DAF">
              <w:rPr>
                <w:sz w:val="20"/>
                <w:szCs w:val="20"/>
              </w:rPr>
              <w:t xml:space="preserve">require the use </w:t>
            </w:r>
            <w:proofErr w:type="gramStart"/>
            <w:r w:rsidR="004B0D7B" w:rsidRPr="00432DAF">
              <w:rPr>
                <w:sz w:val="20"/>
                <w:szCs w:val="20"/>
              </w:rPr>
              <w:t xml:space="preserve">of </w:t>
            </w:r>
            <w:r w:rsidRPr="00432DAF">
              <w:rPr>
                <w:sz w:val="20"/>
                <w:szCs w:val="20"/>
              </w:rPr>
              <w:t xml:space="preserve">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EB1E5D" w:rsidRPr="004E61AA"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004E61AA">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004E61AA">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004E61AA">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004E61AA">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004E61AA">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004E61AA">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004E61AA">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004E61AA">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004E61AA">
        <w:trPr>
          <w:cantSplit/>
        </w:trPr>
        <w:tc>
          <w:tcPr>
            <w:tcW w:w="2884" w:type="dxa"/>
          </w:tcPr>
          <w:p w14:paraId="7F97E239" w14:textId="77777777" w:rsidR="00EB1E5D" w:rsidRPr="007E0B31" w:rsidRDefault="00EB1E5D" w:rsidP="00EB1E5D">
            <w:pPr>
              <w:pStyle w:val="Arial11Bold"/>
              <w:rPr>
                <w:rFonts w:cs="Arial"/>
              </w:rPr>
            </w:pPr>
            <w:r w:rsidRPr="007E0B31">
              <w:rPr>
                <w:rFonts w:cs="Arial"/>
              </w:rPr>
              <w:lastRenderedPageBreak/>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004E61AA">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004E61AA">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004E61AA">
        <w:trPr>
          <w:cantSplit/>
        </w:trPr>
        <w:tc>
          <w:tcPr>
            <w:tcW w:w="2884" w:type="dxa"/>
          </w:tcPr>
          <w:p w14:paraId="331C7E14" w14:textId="380252E6" w:rsidR="00EB1E5D" w:rsidRPr="007E0B31" w:rsidRDefault="00EB1E5D" w:rsidP="00EB1E5D">
            <w:pPr>
              <w:pStyle w:val="Arial11Bold"/>
              <w:rPr>
                <w:rFonts w:cs="Arial"/>
              </w:rPr>
            </w:pPr>
            <w:bookmarkStart w:id="42" w:name="_DV_C39"/>
            <w:r w:rsidRPr="007E0B31">
              <w:rPr>
                <w:rFonts w:cs="Arial"/>
              </w:rPr>
              <w:t>Manufacturer’s Data &amp; Performance Report</w:t>
            </w:r>
            <w:bookmarkEnd w:id="42"/>
          </w:p>
        </w:tc>
        <w:tc>
          <w:tcPr>
            <w:tcW w:w="6634" w:type="dxa"/>
          </w:tcPr>
          <w:p w14:paraId="671DA193" w14:textId="02EFD935" w:rsidR="00EB1E5D" w:rsidRPr="007E0B31" w:rsidRDefault="00EB1E5D" w:rsidP="00EB1E5D">
            <w:pPr>
              <w:pStyle w:val="TableArial11"/>
              <w:rPr>
                <w:rFonts w:cs="Arial"/>
              </w:rPr>
            </w:pPr>
            <w:bookmarkStart w:id="43"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3"/>
          </w:p>
        </w:tc>
      </w:tr>
      <w:tr w:rsidR="00EB1E5D" w:rsidRPr="007E0B31" w14:paraId="0E2893AA" w14:textId="77777777" w:rsidTr="004E61AA">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004E61AA">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004E61AA">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004E61AA">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004E61AA">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004E61AA">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lastRenderedPageBreak/>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004E61AA">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004E61AA">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004E61AA">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004E61AA">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004E61AA">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004E61AA">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004E61AA">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004E61AA">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004E61AA">
        <w:trPr>
          <w:cantSplit/>
        </w:trPr>
        <w:tc>
          <w:tcPr>
            <w:tcW w:w="2884" w:type="dxa"/>
          </w:tcPr>
          <w:p w14:paraId="6C90BEB7" w14:textId="77777777" w:rsidR="00EB1E5D" w:rsidRPr="007E0B31" w:rsidRDefault="00EB1E5D" w:rsidP="00EB1E5D">
            <w:pPr>
              <w:pStyle w:val="Arial11Bold"/>
              <w:rPr>
                <w:rFonts w:cs="Arial"/>
              </w:rPr>
            </w:pPr>
            <w:r w:rsidRPr="007E0B31">
              <w:rPr>
                <w:rFonts w:cs="Arial"/>
              </w:rPr>
              <w:lastRenderedPageBreak/>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004E61AA">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004E61AA">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004E61AA">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B1E5D" w:rsidRPr="007E0B31" w14:paraId="1A73A6F1" w14:textId="77777777" w:rsidTr="004E61AA">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004E61AA">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004E61AA">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004E61AA">
        <w:trPr>
          <w:cantSplit/>
        </w:trPr>
        <w:tc>
          <w:tcPr>
            <w:tcW w:w="2884" w:type="dxa"/>
          </w:tcPr>
          <w:p w14:paraId="5F303D38" w14:textId="77777777" w:rsidR="00EB1E5D" w:rsidRPr="007E0B31" w:rsidRDefault="00EB1E5D" w:rsidP="00EB1E5D">
            <w:pPr>
              <w:pStyle w:val="Arial11Bold"/>
              <w:rPr>
                <w:rFonts w:cs="Arial"/>
              </w:rPr>
            </w:pPr>
            <w:r w:rsidRPr="007E0B31">
              <w:rPr>
                <w:rFonts w:cs="Arial"/>
              </w:rPr>
              <w:lastRenderedPageBreak/>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004E61AA">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004E61AA">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28B4C911" w14:textId="77777777" w:rsidTr="004E61AA">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05B71069" w14:textId="77777777" w:rsidTr="004E61AA">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259A95B5" w14:textId="77777777" w:rsidTr="004E61AA">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72B47314" w14:textId="77777777" w:rsidTr="004E61AA">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004E61AA">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16C4C365" w14:textId="77777777" w:rsidTr="004E61AA">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70E6978F" w14:textId="77777777" w:rsidTr="004E61AA">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004E61AA">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004E61AA">
        <w:trPr>
          <w:cantSplit/>
        </w:trPr>
        <w:tc>
          <w:tcPr>
            <w:tcW w:w="2884" w:type="dxa"/>
          </w:tcPr>
          <w:p w14:paraId="59513645" w14:textId="77777777" w:rsidR="00EB1E5D" w:rsidRPr="007E0B31" w:rsidRDefault="00EB1E5D" w:rsidP="00EB1E5D">
            <w:pPr>
              <w:pStyle w:val="Arial11Bold"/>
              <w:rPr>
                <w:rFonts w:cs="Arial"/>
              </w:rPr>
            </w:pPr>
            <w:r w:rsidRPr="007E0B31">
              <w:rPr>
                <w:rFonts w:cs="Arial"/>
              </w:rPr>
              <w:lastRenderedPageBreak/>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proofErr w:type="gramStart"/>
            <w:r w:rsidRPr="007E0B31">
              <w:rPr>
                <w:rFonts w:cs="Arial"/>
              </w:rPr>
              <w:t>minus:-</w:t>
            </w:r>
            <w:proofErr w:type="gramEnd"/>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004E61AA">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004E61AA">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004E61AA">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004E61AA">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004E61AA">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004E61AA">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004E61AA">
        <w:trPr>
          <w:cantSplit/>
        </w:trPr>
        <w:tc>
          <w:tcPr>
            <w:tcW w:w="2884" w:type="dxa"/>
          </w:tcPr>
          <w:p w14:paraId="6465F3EA" w14:textId="77777777" w:rsidR="00EB1E5D" w:rsidRPr="007E0B31" w:rsidRDefault="00EB1E5D" w:rsidP="00EB1E5D">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004E61AA">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4E61AA" w:rsidRPr="00333F56" w14:paraId="63F60E1D" w14:textId="77777777" w:rsidTr="004E61AA">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004E61AA">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4E61AA" w:rsidRPr="005C32A6" w14:paraId="11604B47" w14:textId="77777777" w:rsidTr="004E61AA">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004E61AA">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004E61AA">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004E61AA">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004E61AA">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004E61AA">
        <w:trPr>
          <w:cantSplit/>
        </w:trPr>
        <w:tc>
          <w:tcPr>
            <w:tcW w:w="2884" w:type="dxa"/>
          </w:tcPr>
          <w:p w14:paraId="32A9362E" w14:textId="66E2C1A5" w:rsidR="00EB1E5D" w:rsidRPr="00012DF8" w:rsidRDefault="00EB1E5D" w:rsidP="00EB1E5D">
            <w:pPr>
              <w:pStyle w:val="Arial11Bold"/>
              <w:rPr>
                <w:rFonts w:cs="Arial"/>
              </w:rPr>
            </w:pPr>
            <w:r w:rsidRPr="002510FF">
              <w:rPr>
                <w:rFonts w:cs="Arial"/>
              </w:rPr>
              <w:lastRenderedPageBreak/>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004E61AA">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004E61AA">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004E61AA">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004E61AA">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004E61AA">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B1E5D" w:rsidRPr="007E0B31" w14:paraId="31E3CC2E" w14:textId="77777777" w:rsidTr="004E61AA">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004E61AA">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004E61AA">
        <w:trPr>
          <w:cantSplit/>
        </w:trPr>
        <w:tc>
          <w:tcPr>
            <w:tcW w:w="2884" w:type="dxa"/>
          </w:tcPr>
          <w:p w14:paraId="1DED6A82" w14:textId="585A9C41"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004E61AA">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004E61AA">
        <w:trPr>
          <w:cantSplit/>
        </w:trPr>
        <w:tc>
          <w:tcPr>
            <w:tcW w:w="2884" w:type="dxa"/>
          </w:tcPr>
          <w:p w14:paraId="0B1CCC78" w14:textId="675E426A" w:rsidR="00EB1E5D" w:rsidRPr="007E0B31" w:rsidRDefault="00EB1E5D" w:rsidP="00EB1E5D">
            <w:pPr>
              <w:pStyle w:val="Arial11Bold"/>
              <w:rPr>
                <w:rFonts w:cs="Arial"/>
              </w:rPr>
            </w:pPr>
            <w:bookmarkStart w:id="44" w:name="_DV_C45"/>
            <w:r w:rsidRPr="007E0B31">
              <w:rPr>
                <w:rFonts w:cs="Arial"/>
              </w:rPr>
              <w:lastRenderedPageBreak/>
              <w:t>Notification of User’s Intention to Synchronise</w:t>
            </w:r>
            <w:bookmarkEnd w:id="44"/>
          </w:p>
        </w:tc>
        <w:tc>
          <w:tcPr>
            <w:tcW w:w="6634" w:type="dxa"/>
          </w:tcPr>
          <w:p w14:paraId="6ADCBD35" w14:textId="0DA3F6C9" w:rsidR="00EB1E5D" w:rsidRPr="007E0B31" w:rsidRDefault="00EB1E5D" w:rsidP="00EB1E5D">
            <w:pPr>
              <w:pStyle w:val="TableArial11"/>
              <w:rPr>
                <w:rFonts w:cs="Arial"/>
              </w:rPr>
            </w:pPr>
            <w:bookmarkStart w:id="45"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5"/>
          </w:p>
        </w:tc>
      </w:tr>
      <w:tr w:rsidR="00EB1E5D" w:rsidRPr="007E0B31" w14:paraId="6F3AAFE1" w14:textId="77777777" w:rsidTr="004E61AA">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004E61AA">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004E61AA">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004E61AA">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004E61AA">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004E61AA">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004E61AA">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004E61AA">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004E61AA">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004E61AA">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004E61AA">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004E61AA">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004E61AA">
        <w:trPr>
          <w:cantSplit/>
        </w:trPr>
        <w:tc>
          <w:tcPr>
            <w:tcW w:w="2884" w:type="dxa"/>
          </w:tcPr>
          <w:p w14:paraId="6A0A33DB" w14:textId="77777777" w:rsidR="00EB1E5D" w:rsidRPr="007E0B31" w:rsidRDefault="00EB1E5D" w:rsidP="00EB1E5D">
            <w:pPr>
              <w:pStyle w:val="Arial11Bold"/>
              <w:rPr>
                <w:rFonts w:cs="Arial"/>
              </w:rPr>
            </w:pPr>
            <w:r w:rsidRPr="007E0B31">
              <w:rPr>
                <w:rFonts w:cs="Arial"/>
              </w:rPr>
              <w:lastRenderedPageBreak/>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004E61AA">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004E61AA">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00496EA6">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004E61AA">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004E61AA">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004E61AA">
        <w:trPr>
          <w:cantSplit/>
        </w:trPr>
        <w:tc>
          <w:tcPr>
            <w:tcW w:w="2884" w:type="dxa"/>
          </w:tcPr>
          <w:p w14:paraId="0F8C75C5" w14:textId="77777777" w:rsidR="00EB1E5D" w:rsidRPr="007E0B31" w:rsidRDefault="00EB1E5D" w:rsidP="00EB1E5D">
            <w:pPr>
              <w:pStyle w:val="Arial11Bold"/>
              <w:rPr>
                <w:rFonts w:cs="Arial"/>
              </w:rPr>
            </w:pPr>
            <w:r w:rsidRPr="007E0B31">
              <w:rPr>
                <w:rFonts w:cs="Arial"/>
              </w:rPr>
              <w:lastRenderedPageBreak/>
              <w:t>Offshore Power Park Module</w:t>
            </w:r>
          </w:p>
        </w:tc>
        <w:tc>
          <w:tcPr>
            <w:tcW w:w="6634" w:type="dxa"/>
          </w:tcPr>
          <w:p w14:paraId="1A8EAFDB" w14:textId="77777777" w:rsidR="00EB1E5D" w:rsidRPr="007E0B31" w:rsidRDefault="00EB1E5D" w:rsidP="00EB1E5D">
            <w:pPr>
              <w:pStyle w:val="TableArial11"/>
              <w:rPr>
                <w:rFonts w:cs="Arial"/>
              </w:rPr>
            </w:pPr>
            <w:bookmarkStart w:id="46"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6"/>
          </w:p>
        </w:tc>
      </w:tr>
      <w:tr w:rsidR="00EB1E5D" w:rsidRPr="007E0B31" w14:paraId="3532A847" w14:textId="77777777" w:rsidTr="004E61AA">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004E61AA">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004E61AA">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004E61AA">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004E61AA">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004E61AA">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004E61AA">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004E61AA">
        <w:trPr>
          <w:cantSplit/>
        </w:trPr>
        <w:tc>
          <w:tcPr>
            <w:tcW w:w="2884" w:type="dxa"/>
          </w:tcPr>
          <w:p w14:paraId="16464488" w14:textId="77777777" w:rsidR="00EB1E5D" w:rsidRPr="007E0B31" w:rsidRDefault="00EB1E5D" w:rsidP="00EB1E5D">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004E61AA">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004E61AA">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004E61AA">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004E61AA">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004E61AA">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004E61AA">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004E61AA">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004E61AA">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004E61AA">
        <w:trPr>
          <w:cantSplit/>
        </w:trPr>
        <w:tc>
          <w:tcPr>
            <w:tcW w:w="2884" w:type="dxa"/>
          </w:tcPr>
          <w:p w14:paraId="45CD5B8B" w14:textId="77777777" w:rsidR="00EB1E5D" w:rsidRPr="007E0B31" w:rsidRDefault="00EB1E5D" w:rsidP="00EB1E5D">
            <w:pPr>
              <w:pStyle w:val="Arial11Bold"/>
              <w:rPr>
                <w:rFonts w:cs="Arial"/>
              </w:rPr>
            </w:pPr>
            <w:r w:rsidRPr="007E0B31">
              <w:rPr>
                <w:rFonts w:cs="Arial"/>
              </w:rPr>
              <w:lastRenderedPageBreak/>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004E61AA">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004E61AA">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004E61AA">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004E61AA">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004E61AA">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004E61AA">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004E61AA">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004E61AA">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004E61AA">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004E61AA">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004E61AA">
        <w:trPr>
          <w:cantSplit/>
        </w:trPr>
        <w:tc>
          <w:tcPr>
            <w:tcW w:w="2884" w:type="dxa"/>
          </w:tcPr>
          <w:p w14:paraId="3ECA740F" w14:textId="77777777" w:rsidR="00EB1E5D" w:rsidRPr="007E0B31" w:rsidRDefault="00EB1E5D" w:rsidP="00EB1E5D">
            <w:pPr>
              <w:pStyle w:val="Arial11Bold"/>
              <w:rPr>
                <w:rFonts w:cs="Arial"/>
              </w:rPr>
            </w:pPr>
            <w:r w:rsidRPr="007E0B31">
              <w:rPr>
                <w:rFonts w:cs="Arial"/>
              </w:rPr>
              <w:lastRenderedPageBreak/>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004E61AA">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004E61AA">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B1E5D" w:rsidRPr="007E0B31" w14:paraId="605B3609" w14:textId="77777777" w:rsidTr="004E61AA">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B1E5D" w:rsidRPr="007E0B31" w14:paraId="1CAC0F6C" w14:textId="77777777" w:rsidTr="004E61AA">
        <w:trPr>
          <w:cantSplit/>
        </w:trPr>
        <w:tc>
          <w:tcPr>
            <w:tcW w:w="2884" w:type="dxa"/>
          </w:tcPr>
          <w:p w14:paraId="2634D169" w14:textId="77777777" w:rsidR="00EB1E5D" w:rsidRPr="007E0B31" w:rsidRDefault="00EB1E5D" w:rsidP="00EB1E5D">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EB1E5D" w:rsidRPr="007E0B31" w14:paraId="6473278D" w14:textId="77777777" w:rsidTr="004E61AA">
        <w:trPr>
          <w:cantSplit/>
        </w:trPr>
        <w:tc>
          <w:tcPr>
            <w:tcW w:w="2884" w:type="dxa"/>
          </w:tcPr>
          <w:p w14:paraId="0FD871F6" w14:textId="5FABA3D0" w:rsidR="00EB1E5D" w:rsidRPr="007E0B31" w:rsidRDefault="00EB1E5D" w:rsidP="00EB1E5D">
            <w:pPr>
              <w:pStyle w:val="Arial11Bold"/>
              <w:rPr>
                <w:rFonts w:cs="Arial"/>
              </w:rPr>
            </w:pPr>
            <w:bookmarkStart w:id="47" w:name="_DV_C41"/>
            <w:r w:rsidRPr="007E0B31">
              <w:rPr>
                <w:rFonts w:cs="Arial"/>
              </w:rPr>
              <w:t>Operational Notifications</w:t>
            </w:r>
            <w:bookmarkEnd w:id="47"/>
          </w:p>
        </w:tc>
        <w:tc>
          <w:tcPr>
            <w:tcW w:w="6634" w:type="dxa"/>
          </w:tcPr>
          <w:p w14:paraId="7D98A808" w14:textId="07D64618" w:rsidR="00EB1E5D" w:rsidRPr="007E0B31" w:rsidRDefault="00EB1E5D" w:rsidP="00EB1E5D">
            <w:pPr>
              <w:pStyle w:val="TableArial11"/>
              <w:rPr>
                <w:rFonts w:cs="Arial"/>
              </w:rPr>
            </w:pPr>
            <w:bookmarkStart w:id="4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8"/>
          </w:p>
        </w:tc>
      </w:tr>
      <w:tr w:rsidR="00EB1E5D" w:rsidRPr="007E0B31" w14:paraId="5A6E5201" w14:textId="77777777" w:rsidTr="004E61AA">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004E61AA">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004E61AA">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004E61AA">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004E61AA">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004E61AA">
        <w:trPr>
          <w:cantSplit/>
        </w:trPr>
        <w:tc>
          <w:tcPr>
            <w:tcW w:w="2884" w:type="dxa"/>
          </w:tcPr>
          <w:p w14:paraId="2E415BC0" w14:textId="77777777" w:rsidR="00EB1E5D" w:rsidRPr="007E0B31" w:rsidRDefault="00EB1E5D" w:rsidP="00EB1E5D">
            <w:pPr>
              <w:pStyle w:val="Arial11Bold"/>
              <w:rPr>
                <w:rFonts w:cs="Arial"/>
              </w:rPr>
            </w:pPr>
            <w:r w:rsidRPr="007E0B31">
              <w:rPr>
                <w:rFonts w:cs="Arial"/>
              </w:rPr>
              <w:lastRenderedPageBreak/>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004E61AA">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004E61AA">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004E61AA">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004E61AA">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004E61AA">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004E61AA">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004E61AA">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004E61AA">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004E61AA">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w:t>
            </w:r>
            <w:proofErr w:type="gramStart"/>
            <w:r w:rsidRPr="007E0B31">
              <w:rPr>
                <w:rFonts w:cs="Arial"/>
              </w:rPr>
              <w:t xml:space="preserve">time </w:t>
            </w:r>
            <w:r w:rsidR="00827D48">
              <w:rPr>
                <w:rFonts w:cs="Arial"/>
              </w:rPr>
              <w:t>period</w:t>
            </w:r>
            <w:proofErr w:type="gramEnd"/>
            <w:r w:rsidR="00827D48">
              <w:rPr>
                <w:rFonts w:cs="Arial"/>
              </w:rPr>
              <w:t xml:space="preserve">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004E61AA">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004E61AA">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004E61AA">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004E61AA">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004E61AA">
        <w:trPr>
          <w:cantSplit/>
        </w:trPr>
        <w:tc>
          <w:tcPr>
            <w:tcW w:w="2884" w:type="dxa"/>
          </w:tcPr>
          <w:p w14:paraId="1C39677A" w14:textId="77777777" w:rsidR="00EB1E5D" w:rsidRPr="007E0B31" w:rsidRDefault="00EB1E5D" w:rsidP="00EB1E5D">
            <w:pPr>
              <w:pStyle w:val="Arial11Bold"/>
              <w:rPr>
                <w:rFonts w:cs="Arial"/>
              </w:rPr>
            </w:pPr>
            <w:r w:rsidRPr="007E0B31">
              <w:rPr>
                <w:rFonts w:cs="Arial"/>
              </w:rPr>
              <w:lastRenderedPageBreak/>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004E61AA">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27295A88"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4E61AA">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004E61AA">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004E61AA">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004E61AA">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004E61AA">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004E61AA">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71AAB64"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004E61AA">
        <w:trPr>
          <w:cantSplit/>
        </w:trPr>
        <w:tc>
          <w:tcPr>
            <w:tcW w:w="2884" w:type="dxa"/>
          </w:tcPr>
          <w:p w14:paraId="60BE3A6F" w14:textId="77777777" w:rsidR="00EB1E5D" w:rsidRPr="007E0B31" w:rsidRDefault="00EB1E5D" w:rsidP="00EB1E5D">
            <w:pPr>
              <w:pStyle w:val="Arial11Bold"/>
              <w:rPr>
                <w:rFonts w:cs="Arial"/>
              </w:rPr>
            </w:pPr>
            <w:r w:rsidRPr="007E0B31">
              <w:rPr>
                <w:rFonts w:cs="Arial"/>
              </w:rPr>
              <w:lastRenderedPageBreak/>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004E61AA">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004E61AA">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6A5A8541" w14:textId="77777777" w:rsidTr="004E61AA">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05663CAA" w14:textId="77777777" w:rsidTr="004E61AA">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004E61AA">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004E61AA">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004E61AA">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004E61AA">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004E61AA">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004E61AA">
        <w:trPr>
          <w:cantSplit/>
        </w:trPr>
        <w:tc>
          <w:tcPr>
            <w:tcW w:w="2884" w:type="dxa"/>
          </w:tcPr>
          <w:p w14:paraId="1B833B5F" w14:textId="77777777" w:rsidR="00EB1E5D" w:rsidRPr="007E0B31" w:rsidRDefault="00EB1E5D" w:rsidP="00EB1E5D">
            <w:pPr>
              <w:pStyle w:val="Arial11Bold"/>
              <w:rPr>
                <w:rFonts w:cs="Arial"/>
              </w:rPr>
            </w:pPr>
            <w:r w:rsidRPr="007E0B31">
              <w:rPr>
                <w:rFonts w:cs="Arial"/>
              </w:rPr>
              <w:lastRenderedPageBreak/>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004E61AA">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004E61AA">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004E61AA">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004E61AA">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004E61AA">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004E61AA">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004E61AA">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004E61AA">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004E61AA">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15D68A82" w:rsidR="00EB1E5D" w:rsidRPr="007E0B31" w:rsidRDefault="00EB1E5D" w:rsidP="004E61AA">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4E61AA">
              <w:rPr>
                <w:rFonts w:eastAsia="Cambria"/>
                <w:color w:val="000000"/>
              </w:rPr>
              <w:t xml:space="preserve"> at </w:t>
            </w:r>
            <w:r w:rsidRPr="001006C1">
              <w:rPr>
                <w:rFonts w:eastAsia="Cambria" w:cs="Arial"/>
                <w:snapToGrid/>
                <w:color w:val="000000"/>
                <w:lang w:eastAsia="en-GB"/>
              </w:rPr>
              <w:t>one or more</w:t>
            </w:r>
            <w:r w:rsidRPr="004E61AA">
              <w:rPr>
                <w:rFonts w:eastAsia="Cambria"/>
                <w:color w:val="000000"/>
              </w:rPr>
              <w:t xml:space="preserve"> </w:t>
            </w:r>
            <w:r w:rsidRPr="004E61AA">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4E61AA">
              <w:rPr>
                <w:rFonts w:eastAsia="Cambria"/>
                <w:color w:val="000000"/>
              </w:rPr>
              <w:t xml:space="preserve">, together with complementary local </w:t>
            </w:r>
            <w:r w:rsidRPr="004E61AA">
              <w:rPr>
                <w:rFonts w:eastAsia="Cambria"/>
                <w:b/>
                <w:color w:val="000000"/>
              </w:rPr>
              <w:t>Demand</w:t>
            </w:r>
            <w:r w:rsidRPr="004E61AA">
              <w:rPr>
                <w:rFonts w:eastAsia="Cambria"/>
                <w:color w:val="000000"/>
              </w:rPr>
              <w:t>.</w:t>
            </w:r>
          </w:p>
        </w:tc>
      </w:tr>
      <w:tr w:rsidR="00EB1E5D" w:rsidRPr="007E0B31" w14:paraId="7C3D7BF6" w14:textId="77777777" w:rsidTr="004E61AA">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004E61AA">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004E61AA">
        <w:trPr>
          <w:cantSplit/>
        </w:trPr>
        <w:tc>
          <w:tcPr>
            <w:tcW w:w="2884" w:type="dxa"/>
          </w:tcPr>
          <w:p w14:paraId="4CFB65B5" w14:textId="77777777" w:rsidR="00EB1E5D" w:rsidRPr="007E0B31" w:rsidRDefault="00EB1E5D" w:rsidP="00EB1E5D">
            <w:pPr>
              <w:pStyle w:val="Arial11Bold"/>
              <w:rPr>
                <w:rFonts w:cs="Arial"/>
              </w:rPr>
            </w:pPr>
            <w:r w:rsidRPr="007E0B31">
              <w:rPr>
                <w:rFonts w:cs="Arial"/>
              </w:rPr>
              <w:lastRenderedPageBreak/>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004E61AA">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004E61AA">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004E61AA">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B1E5D" w:rsidRPr="007E0B31" w14:paraId="4E0EED07" w14:textId="77777777" w:rsidTr="004E61AA">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004E61AA">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004E61AA">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004E61AA">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004E61AA">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004E61AA">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004E61AA">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004E61AA">
        <w:trPr>
          <w:cantSplit/>
        </w:trPr>
        <w:tc>
          <w:tcPr>
            <w:tcW w:w="2884" w:type="dxa"/>
          </w:tcPr>
          <w:p w14:paraId="5D3209CF" w14:textId="77777777" w:rsidR="00EB1E5D" w:rsidRPr="007E0B31" w:rsidRDefault="00EB1E5D" w:rsidP="00EB1E5D">
            <w:pPr>
              <w:pStyle w:val="Arial11Bold"/>
              <w:rPr>
                <w:rFonts w:cs="Arial"/>
              </w:rPr>
            </w:pPr>
            <w:r w:rsidRPr="007E0B31">
              <w:rPr>
                <w:rFonts w:cs="Arial"/>
              </w:rPr>
              <w:lastRenderedPageBreak/>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004E61AA">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004E61AA">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004E61AA">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004E61AA">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004E61AA">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004E61AA">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004E61AA">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004E61AA">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004E61AA">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004E61AA">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004E61AA">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004E61AA">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28C4C5B"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004E61AA">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3B5A2290"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004E61AA">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004E61AA">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004E61AA">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B1E5D" w:rsidRDefault="00EB1E5D" w:rsidP="00EB1E5D">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004E61AA">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004E61AA">
        <w:trPr>
          <w:cantSplit/>
        </w:trPr>
        <w:tc>
          <w:tcPr>
            <w:tcW w:w="2884" w:type="dxa"/>
          </w:tcPr>
          <w:p w14:paraId="49062E17" w14:textId="77777777" w:rsidR="00EB1E5D" w:rsidRPr="007E0B31" w:rsidRDefault="00EB1E5D" w:rsidP="00EB1E5D">
            <w:pPr>
              <w:pStyle w:val="Arial11Bold"/>
              <w:rPr>
                <w:rFonts w:cs="Arial"/>
              </w:rPr>
            </w:pPr>
            <w:r w:rsidRPr="007E0B31">
              <w:rPr>
                <w:rFonts w:cs="Arial"/>
              </w:rPr>
              <w:lastRenderedPageBreak/>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004E61AA">
        <w:trPr>
          <w:cantSplit/>
        </w:trPr>
        <w:tc>
          <w:tcPr>
            <w:tcW w:w="2884" w:type="dxa"/>
          </w:tcPr>
          <w:p w14:paraId="09E990EB" w14:textId="53E66CB7" w:rsidR="00EB1E5D" w:rsidRPr="0079139F" w:rsidRDefault="00EB1E5D" w:rsidP="00EB1E5D">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004E61AA">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004E61AA">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004E61AA">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004E61AA">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004E61AA">
        <w:trPr>
          <w:cantSplit/>
        </w:trPr>
        <w:tc>
          <w:tcPr>
            <w:tcW w:w="2884" w:type="dxa"/>
          </w:tcPr>
          <w:p w14:paraId="520D388E" w14:textId="77777777" w:rsidR="00EB1E5D" w:rsidRPr="007E0B31" w:rsidRDefault="00EB1E5D" w:rsidP="00EB1E5D">
            <w:pPr>
              <w:pStyle w:val="Arial11Bold"/>
              <w:rPr>
                <w:rFonts w:cs="Arial"/>
              </w:rPr>
            </w:pPr>
            <w:r w:rsidRPr="007E0B31">
              <w:rPr>
                <w:rFonts w:cs="Arial"/>
              </w:rPr>
              <w:lastRenderedPageBreak/>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004E61AA">
        <w:trPr>
          <w:cantSplit/>
        </w:trPr>
        <w:tc>
          <w:tcPr>
            <w:tcW w:w="2884" w:type="dxa"/>
          </w:tcPr>
          <w:p w14:paraId="2BE0DBDE" w14:textId="77777777" w:rsidR="00EB1E5D" w:rsidRPr="007E0B31" w:rsidRDefault="00EB1E5D" w:rsidP="00EB1E5D">
            <w:pPr>
              <w:pStyle w:val="Arial11Bold"/>
              <w:rPr>
                <w:rFonts w:cs="Arial"/>
              </w:rPr>
            </w:pPr>
            <w:r w:rsidRPr="007E0B31">
              <w:rPr>
                <w:rFonts w:cs="Arial"/>
              </w:rPr>
              <w:lastRenderedPageBreak/>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004E61AA">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004E61AA">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004E61AA">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004E61AA">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004E61AA">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004E61AA">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004E61AA">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004E61AA">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004E61AA">
        <w:trPr>
          <w:cantSplit/>
        </w:trPr>
        <w:tc>
          <w:tcPr>
            <w:tcW w:w="2884" w:type="dxa"/>
          </w:tcPr>
          <w:p w14:paraId="192E0FD2" w14:textId="77777777" w:rsidR="00EB1E5D" w:rsidRPr="007E0B31" w:rsidRDefault="00EB1E5D" w:rsidP="00EB1E5D">
            <w:pPr>
              <w:pStyle w:val="Arial11Bold"/>
              <w:rPr>
                <w:rFonts w:cs="Arial"/>
              </w:rPr>
            </w:pPr>
            <w:r w:rsidRPr="007E0B31">
              <w:rPr>
                <w:rFonts w:cs="Arial"/>
              </w:rPr>
              <w:lastRenderedPageBreak/>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004E61AA">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004E61AA">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004E61AA">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004E61AA">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004E61AA">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004E61AA">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004E61AA">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004E61AA">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00496EA6">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00496EA6">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004E61AA">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722F40DF"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4E61AA">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4E61AA">
              <w:t>.</w:t>
            </w:r>
          </w:p>
        </w:tc>
      </w:tr>
      <w:tr w:rsidR="0093310B" w:rsidRPr="007E0B31" w14:paraId="7A57EE5C" w14:textId="77777777" w:rsidTr="00496EA6">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 xml:space="preserve">Plant </w:t>
            </w:r>
            <w:proofErr w:type="spellStart"/>
            <w:r w:rsidR="00D039CA" w:rsidRPr="00D039CA">
              <w:rPr>
                <w:rFonts w:cs="Arial"/>
                <w:b/>
                <w:bCs/>
              </w:rPr>
              <w:t>Capablity</w:t>
            </w:r>
            <w:proofErr w:type="spellEnd"/>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004E61AA">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004E61AA">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004E61AA">
        <w:trPr>
          <w:cantSplit/>
        </w:trPr>
        <w:tc>
          <w:tcPr>
            <w:tcW w:w="2884" w:type="dxa"/>
          </w:tcPr>
          <w:p w14:paraId="0F616CE0" w14:textId="68331982" w:rsidR="00EB1E5D" w:rsidRPr="007E0B31" w:rsidRDefault="00EB1E5D" w:rsidP="00EB1E5D">
            <w:pPr>
              <w:pStyle w:val="Arial11Bold"/>
              <w:rPr>
                <w:rFonts w:cs="Arial"/>
              </w:rPr>
            </w:pPr>
            <w:r>
              <w:rPr>
                <w:rFonts w:cs="Arial"/>
              </w:rPr>
              <w:lastRenderedPageBreak/>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004E61AA">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004E61AA">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004E61AA">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004E61AA">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004E61AA">
        <w:trPr>
          <w:cantSplit/>
        </w:trPr>
        <w:tc>
          <w:tcPr>
            <w:tcW w:w="2884" w:type="dxa"/>
          </w:tcPr>
          <w:p w14:paraId="7406B5EB" w14:textId="77777777" w:rsidR="00EB1E5D" w:rsidRPr="007E0B31" w:rsidRDefault="00EB1E5D" w:rsidP="00EB1E5D">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004E61AA">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004E61AA">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004E61AA">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EB1E5D" w:rsidRPr="007E0B31" w14:paraId="5883E205" w14:textId="77777777" w:rsidTr="004E61AA">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004E61AA">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004E61AA">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004E61AA">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004E61AA">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004E61AA">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004E61AA">
        <w:trPr>
          <w:cantSplit/>
        </w:trPr>
        <w:tc>
          <w:tcPr>
            <w:tcW w:w="2884" w:type="dxa"/>
          </w:tcPr>
          <w:p w14:paraId="19193F66" w14:textId="77777777" w:rsidR="00EB1E5D" w:rsidRPr="007E0B31" w:rsidRDefault="00EB1E5D" w:rsidP="00EB1E5D">
            <w:pPr>
              <w:pStyle w:val="Arial11Bold"/>
              <w:rPr>
                <w:rFonts w:cs="Arial"/>
              </w:rPr>
            </w:pPr>
            <w:r w:rsidRPr="007E0B31">
              <w:rPr>
                <w:rFonts w:cs="Arial"/>
              </w:rPr>
              <w:lastRenderedPageBreak/>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004E61AA">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004E61AA">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004E61AA">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004E61AA">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004E61AA">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004E61AA">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004E61AA">
        <w:trPr>
          <w:cantSplit/>
        </w:trPr>
        <w:tc>
          <w:tcPr>
            <w:tcW w:w="2884" w:type="dxa"/>
          </w:tcPr>
          <w:p w14:paraId="564BE747" w14:textId="77777777" w:rsidR="00EB1E5D" w:rsidRPr="007E0B31" w:rsidRDefault="00EB1E5D" w:rsidP="00EB1E5D">
            <w:pPr>
              <w:pStyle w:val="Arial11Bold"/>
              <w:rPr>
                <w:rFonts w:cs="Arial"/>
              </w:rPr>
            </w:pPr>
            <w:r w:rsidRPr="007E0B31">
              <w:rPr>
                <w:rFonts w:cs="Arial"/>
              </w:rPr>
              <w:lastRenderedPageBreak/>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EB1E5D" w:rsidRPr="007E0B31" w14:paraId="2C5B1DCD" w14:textId="77777777" w:rsidTr="004E61AA">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004E61AA">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004E61AA">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004E61AA">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004E61AA">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4E61AA" w:rsidRDefault="00EB1E5D" w:rsidP="00EB1E5D">
            <w:pPr>
              <w:pStyle w:val="Default"/>
              <w:jc w:val="both"/>
              <w:rPr>
                <w:sz w:val="20"/>
              </w:rPr>
            </w:pPr>
          </w:p>
        </w:tc>
      </w:tr>
      <w:tr w:rsidR="00EB1E5D" w:rsidRPr="007E0B31" w14:paraId="7BC2DAF6" w14:textId="77777777" w:rsidTr="004E61AA">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B1E5D" w:rsidRPr="007E0B31" w14:paraId="1B5DF07B" w14:textId="77777777" w:rsidTr="004E61AA">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B1E5D" w:rsidRPr="007E0B31" w14:paraId="5ADB841A" w14:textId="77777777" w:rsidTr="004E61AA">
        <w:trPr>
          <w:cantSplit/>
          <w:trHeight w:val="391"/>
        </w:trPr>
        <w:tc>
          <w:tcPr>
            <w:tcW w:w="2884" w:type="dxa"/>
          </w:tcPr>
          <w:p w14:paraId="7F34926A" w14:textId="77777777" w:rsidR="00EB1E5D" w:rsidRPr="004E61AA" w:rsidRDefault="00EB1E5D" w:rsidP="004E61AA">
            <w:r w:rsidRPr="004E61AA">
              <w:t>Significant Event</w:t>
            </w:r>
          </w:p>
        </w:tc>
        <w:tc>
          <w:tcPr>
            <w:tcW w:w="6634" w:type="dxa"/>
          </w:tcPr>
          <w:p w14:paraId="1EE1E359" w14:textId="77777777" w:rsidR="00EB1E5D" w:rsidRPr="007E0B31" w:rsidRDefault="00EB1E5D" w:rsidP="004E61AA">
            <w:pPr>
              <w:rPr>
                <w:rFonts w:cs="Arial"/>
              </w:rPr>
            </w:pPr>
            <w:r w:rsidRPr="004E61AA">
              <w:t xml:space="preserve">An </w:t>
            </w:r>
            <w:r w:rsidRPr="004E61AA">
              <w:rPr>
                <w:b/>
              </w:rPr>
              <w:t>Event</w:t>
            </w:r>
            <w:r w:rsidRPr="004E61AA">
              <w:t>, as defined in OC3.4.1.</w:t>
            </w:r>
          </w:p>
        </w:tc>
      </w:tr>
      <w:tr w:rsidR="00EB1E5D" w:rsidRPr="007E0B31" w14:paraId="1BEA81BE" w14:textId="77777777" w:rsidTr="004E61AA">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004E61AA">
        <w:trPr>
          <w:cantSplit/>
        </w:trPr>
        <w:tc>
          <w:tcPr>
            <w:tcW w:w="2884" w:type="dxa"/>
          </w:tcPr>
          <w:p w14:paraId="0E800888" w14:textId="77777777" w:rsidR="00EB1E5D" w:rsidRPr="007E0B31" w:rsidRDefault="00EB1E5D" w:rsidP="00EB1E5D">
            <w:pPr>
              <w:pStyle w:val="Arial11Bold"/>
              <w:rPr>
                <w:rFonts w:cs="Arial"/>
              </w:rPr>
            </w:pPr>
            <w:r w:rsidRPr="007E0B31">
              <w:rPr>
                <w:rFonts w:cs="Arial"/>
              </w:rPr>
              <w:lastRenderedPageBreak/>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004E61AA">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004E61AA">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004E61AA">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004E61AA">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004E61AA">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004E61AA">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004E61AA">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004E61AA">
        <w:trPr>
          <w:cantSplit/>
        </w:trPr>
        <w:tc>
          <w:tcPr>
            <w:tcW w:w="2884" w:type="dxa"/>
          </w:tcPr>
          <w:p w14:paraId="07FA4ADB" w14:textId="77777777" w:rsidR="00EB1E5D" w:rsidRPr="007E0B31" w:rsidRDefault="00EB1E5D" w:rsidP="00EB1E5D">
            <w:pPr>
              <w:pStyle w:val="Arial11Bold"/>
              <w:rPr>
                <w:rFonts w:cs="Arial"/>
              </w:rPr>
            </w:pPr>
            <w:r w:rsidRPr="007E0B31">
              <w:rPr>
                <w:rFonts w:cs="Arial"/>
              </w:rPr>
              <w:lastRenderedPageBreak/>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004E61AA">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004E61AA">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004E61AA">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004E61AA">
        <w:trPr>
          <w:cantSplit/>
        </w:trPr>
        <w:tc>
          <w:tcPr>
            <w:tcW w:w="2884" w:type="dxa"/>
          </w:tcPr>
          <w:p w14:paraId="0F9E2157" w14:textId="5498E044" w:rsidR="00EB1E5D" w:rsidRDefault="00EB1E5D" w:rsidP="00EB1E5D">
            <w:pPr>
              <w:pStyle w:val="Arial11Bold"/>
              <w:rPr>
                <w:rFonts w:cs="Arial"/>
              </w:rPr>
            </w:pPr>
            <w:r w:rsidRPr="007E0B31">
              <w:rPr>
                <w:rFonts w:cs="Arial"/>
              </w:rPr>
              <w:lastRenderedPageBreak/>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47E9A0DD" w:rsidR="00EB1E5D" w:rsidRPr="007E0B31" w:rsidRDefault="00EB1E5D" w:rsidP="004E61AA">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004E61AA">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004E61AA">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004E61AA">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004E61AA">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004E61AA">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004E61AA">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004E61AA">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004E61AA">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004E61AA">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004E61AA">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004E61AA">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004E61AA">
        <w:trPr>
          <w:cantSplit/>
        </w:trPr>
        <w:tc>
          <w:tcPr>
            <w:tcW w:w="2884" w:type="dxa"/>
          </w:tcPr>
          <w:p w14:paraId="5B112BC4" w14:textId="77777777" w:rsidR="00EB1E5D" w:rsidRPr="007E0B31" w:rsidRDefault="00EB1E5D" w:rsidP="00EB1E5D">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004E61AA">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004E61AA">
        <w:trPr>
          <w:cantSplit/>
        </w:trPr>
        <w:tc>
          <w:tcPr>
            <w:tcW w:w="2884" w:type="dxa"/>
          </w:tcPr>
          <w:p w14:paraId="6A1EE8B9" w14:textId="77777777" w:rsidR="00EB1E5D" w:rsidRPr="007E0B31" w:rsidRDefault="00EB1E5D" w:rsidP="00EB1E5D">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004E61AA">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004E61AA">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68CD2AA1" w:rsidR="00EB1E5D" w:rsidRPr="007E0B31" w:rsidRDefault="00EB1E5D" w:rsidP="004E61AA">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004E61AA">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4E61AA">
            <w:pPr>
              <w:jc w:val="center"/>
            </w:pPr>
          </w:p>
        </w:tc>
      </w:tr>
      <w:tr w:rsidR="00EB1E5D" w:rsidRPr="007E0B31" w14:paraId="17661C2E" w14:textId="77777777" w:rsidTr="004E61AA">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004E61AA">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004E61AA">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B1E5D" w:rsidRPr="007E0B31" w14:paraId="25ADF21B" w14:textId="77777777" w:rsidTr="004E61AA">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004E61AA">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004E61AA">
        <w:trPr>
          <w:cantSplit/>
        </w:trPr>
        <w:tc>
          <w:tcPr>
            <w:tcW w:w="2884" w:type="dxa"/>
          </w:tcPr>
          <w:p w14:paraId="361EF41C" w14:textId="77777777" w:rsidR="00EB1E5D" w:rsidRPr="007E0B31" w:rsidRDefault="00EB1E5D" w:rsidP="00EB1E5D">
            <w:pPr>
              <w:pStyle w:val="Arial11Bold"/>
              <w:rPr>
                <w:rFonts w:cs="Arial"/>
              </w:rPr>
            </w:pPr>
            <w:r w:rsidRPr="007E0B31">
              <w:rPr>
                <w:rFonts w:cs="Arial"/>
              </w:rPr>
              <w:lastRenderedPageBreak/>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004E61AA">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004E61AA">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004E61AA">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004E61AA">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004E61AA">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004E61AA">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004E61AA">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004E61AA">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004E61AA">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004E61AA">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B1E5D" w:rsidRPr="007E0B31" w14:paraId="7CE97EC2" w14:textId="77777777" w:rsidTr="004E61AA">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004E61AA">
        <w:trPr>
          <w:cantSplit/>
        </w:trPr>
        <w:tc>
          <w:tcPr>
            <w:tcW w:w="2884" w:type="dxa"/>
          </w:tcPr>
          <w:p w14:paraId="24B0D1A3" w14:textId="77777777" w:rsidR="00EB1E5D" w:rsidRPr="007E0B31" w:rsidRDefault="00EB1E5D" w:rsidP="00EB1E5D">
            <w:pPr>
              <w:pStyle w:val="Arial11Bold"/>
              <w:rPr>
                <w:rFonts w:cs="Arial"/>
              </w:rPr>
            </w:pPr>
            <w:r w:rsidRPr="007E0B31">
              <w:rPr>
                <w:rFonts w:cs="Arial"/>
              </w:rPr>
              <w:lastRenderedPageBreak/>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004E61AA">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004E61AA">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004E61AA">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004E61AA">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004E61AA">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004E61AA">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4E61AA">
        <w:trPr>
          <w:cantSplit/>
          <w:trHeight w:val="552"/>
        </w:trPr>
        <w:tc>
          <w:tcPr>
            <w:tcW w:w="2884" w:type="dxa"/>
          </w:tcPr>
          <w:p w14:paraId="3549E3D2" w14:textId="77777777" w:rsidR="00EB1E5D" w:rsidRPr="004E61AA" w:rsidRDefault="00EB1E5D" w:rsidP="004E61AA">
            <w:r w:rsidRPr="004E61AA">
              <w:t>System Incidents Report</w:t>
            </w:r>
          </w:p>
        </w:tc>
        <w:tc>
          <w:tcPr>
            <w:tcW w:w="6634" w:type="dxa"/>
          </w:tcPr>
          <w:p w14:paraId="6EB5AF5A" w14:textId="77777777" w:rsidR="00EB1E5D" w:rsidRPr="007E0B31" w:rsidRDefault="00EB1E5D" w:rsidP="004E61AA">
            <w:pPr>
              <w:rPr>
                <w:rFonts w:cs="Arial"/>
              </w:rPr>
            </w:pPr>
            <w:r w:rsidRPr="004E61AA">
              <w:t xml:space="preserve">A report submitted to the GCRP </w:t>
            </w:r>
            <w:proofErr w:type="gramStart"/>
            <w:r w:rsidRPr="004E61AA">
              <w:t>on a monthly basis</w:t>
            </w:r>
            <w:proofErr w:type="gramEnd"/>
            <w:r w:rsidRPr="004E61AA">
              <w:t xml:space="preserve">, containing, but not limited to, a list of </w:t>
            </w:r>
            <w:r w:rsidRPr="004E61AA">
              <w:rPr>
                <w:b/>
              </w:rPr>
              <w:t>Significant Events</w:t>
            </w:r>
            <w:r w:rsidRPr="004E61AA">
              <w:t>, as detailed in OC3.4.1.</w:t>
            </w:r>
          </w:p>
        </w:tc>
      </w:tr>
      <w:tr w:rsidR="00EB1E5D" w:rsidRPr="007E0B31" w14:paraId="64E976F1" w14:textId="77777777" w:rsidTr="004E61AA">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004E61AA">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004E61AA">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00496EA6">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00496EA6">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004E61AA">
        <w:trPr>
          <w:cantSplit/>
        </w:trPr>
        <w:tc>
          <w:tcPr>
            <w:tcW w:w="2884" w:type="dxa"/>
          </w:tcPr>
          <w:p w14:paraId="7FC4DAB5" w14:textId="7005E6F4" w:rsidR="00EB1E5D" w:rsidRPr="007E0B31" w:rsidRDefault="00EB1E5D" w:rsidP="00EB1E5D">
            <w:pPr>
              <w:pStyle w:val="Arial11Bold"/>
              <w:rPr>
                <w:rFonts w:cs="Arial"/>
              </w:rPr>
            </w:pPr>
            <w:r w:rsidRPr="00636020">
              <w:rPr>
                <w:bCs/>
              </w:rPr>
              <w:lastRenderedPageBreak/>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004E61AA">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21E9555B"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4E61AA">
              <w:rPr>
                <w:rFonts w:cs="Arial"/>
                <w:bCs/>
              </w:rPr>
              <w:t>r</w:t>
            </w:r>
            <w:r w:rsidRPr="004E61AA">
              <w:t>elevant</w:t>
            </w:r>
            <w:r w:rsidRPr="00641A52">
              <w:rPr>
                <w:b/>
              </w:rPr>
              <w:t xml:space="preserve"> Transmission Licensees’ Control </w:t>
            </w:r>
            <w:proofErr w:type="spellStart"/>
            <w:r w:rsidRPr="00641A52">
              <w:rPr>
                <w:b/>
              </w:rPr>
              <w:t>Eng</w:t>
            </w:r>
            <w:r w:rsidRPr="004E61AA">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004E61AA">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004E61AA">
        <w:trPr>
          <w:cantSplit/>
        </w:trPr>
        <w:tc>
          <w:tcPr>
            <w:tcW w:w="2884"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004E61AA">
        <w:trPr>
          <w:cantSplit/>
        </w:trPr>
        <w:tc>
          <w:tcPr>
            <w:tcW w:w="2884" w:type="dxa"/>
          </w:tcPr>
          <w:p w14:paraId="6FAF95FE"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EB1E5D" w:rsidRPr="007E0B31" w:rsidRDefault="00EB1E5D" w:rsidP="00EB1E5D">
            <w:pPr>
              <w:pStyle w:val="TableArial11"/>
              <w:rPr>
                <w:rFonts w:cs="Arial"/>
              </w:rPr>
            </w:pPr>
            <w:bookmarkStart w:id="49"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9"/>
            <w:r w:rsidRPr="007E0B31">
              <w:rPr>
                <w:rFonts w:cs="Arial"/>
              </w:rPr>
              <w:t>.</w:t>
            </w:r>
          </w:p>
        </w:tc>
      </w:tr>
      <w:tr w:rsidR="00EB1E5D" w:rsidRPr="007E0B31" w14:paraId="1DA61D3F" w14:textId="77777777" w:rsidTr="004E61AA">
        <w:trPr>
          <w:cantSplit/>
        </w:trPr>
        <w:tc>
          <w:tcPr>
            <w:tcW w:w="2884" w:type="dxa"/>
          </w:tcPr>
          <w:p w14:paraId="68676C7F"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EB1E5D" w:rsidRPr="007E0B31" w:rsidRDefault="00EB1E5D" w:rsidP="00EB1E5D">
            <w:pPr>
              <w:pStyle w:val="TableArial11"/>
              <w:rPr>
                <w:rFonts w:cs="Arial"/>
              </w:rPr>
            </w:pPr>
            <w:bookmarkStart w:id="50"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50"/>
          </w:p>
        </w:tc>
      </w:tr>
      <w:tr w:rsidR="00EB1E5D" w:rsidRPr="007E0B31" w14:paraId="5E31ADD9" w14:textId="77777777" w:rsidTr="004E61AA">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5519C985"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4E61AA">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004E61AA">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004E61AA">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004E61AA">
        <w:trPr>
          <w:cantSplit/>
        </w:trPr>
        <w:tc>
          <w:tcPr>
            <w:tcW w:w="2884" w:type="dxa"/>
          </w:tcPr>
          <w:p w14:paraId="567E2BEF" w14:textId="695F4B81" w:rsidR="00EB1E5D" w:rsidRDefault="00EB1E5D" w:rsidP="00EB1E5D">
            <w:pPr>
              <w:pStyle w:val="Arial11Bold"/>
              <w:rPr>
                <w:rFonts w:cs="Arial"/>
              </w:rPr>
            </w:pPr>
            <w:r w:rsidRPr="0081264E">
              <w:rPr>
                <w:rFonts w:cs="Arial"/>
              </w:rPr>
              <w:lastRenderedPageBreak/>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004E61AA">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004E61AA">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004E61AA">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004E61AA">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004E61AA">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004E61AA">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004E61AA">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004E61AA">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004E61AA">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5954E009"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4E61AA">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004E61AA">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004E61AA">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004E61AA">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004E61AA">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004E61AA">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004E61AA">
        <w:trPr>
          <w:cantSplit/>
        </w:trPr>
        <w:tc>
          <w:tcPr>
            <w:tcW w:w="2884" w:type="dxa"/>
          </w:tcPr>
          <w:p w14:paraId="46DE90D6" w14:textId="315D2376" w:rsidR="00EB1E5D" w:rsidRPr="007E0B31" w:rsidRDefault="00EB1E5D" w:rsidP="00EB1E5D">
            <w:pPr>
              <w:pStyle w:val="Arial11Bold"/>
              <w:rPr>
                <w:rFonts w:cs="Arial"/>
              </w:rPr>
            </w:pPr>
            <w:r>
              <w:rPr>
                <w:rFonts w:cs="Arial"/>
              </w:rPr>
              <w:lastRenderedPageBreak/>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004E61AA">
        <w:trPr>
          <w:cantSplit/>
        </w:trPr>
        <w:tc>
          <w:tcPr>
            <w:tcW w:w="2884" w:type="dxa"/>
          </w:tcPr>
          <w:p w14:paraId="1E0D9CB3" w14:textId="670A7297" w:rsidR="00EB1E5D" w:rsidRPr="00A438EF" w:rsidRDefault="008D1F13" w:rsidP="00EB1E5D">
            <w:pPr>
              <w:pStyle w:val="Arial11Bold"/>
              <w:rPr>
                <w:rFonts w:cs="Arial"/>
              </w:rPr>
            </w:pPr>
            <w:del w:id="51" w:author="Lizzie Timmins (ESO)" w:date="2024-03-12T14:37:00Z">
              <w:r>
                <w:rPr>
                  <w:rFonts w:cs="Arial"/>
                </w:rPr>
                <w:delText>Total Shutdown</w:delText>
              </w:r>
              <w:r w:rsidR="00EB1E5D" w:rsidRPr="00CB1D00">
                <w:rPr>
                  <w:rFonts w:cs="Arial"/>
                </w:rPr>
                <w:delText>Top</w:delText>
              </w:r>
            </w:del>
            <w:ins w:id="52" w:author="Lizzie Timmins (ESO)" w:date="2024-03-12T14:37:00Z">
              <w:r w:rsidR="00EB1E5D" w:rsidRPr="00CB1D00">
                <w:rPr>
                  <w:rFonts w:cs="Arial"/>
                </w:rPr>
                <w:t>Top</w:t>
              </w:r>
            </w:ins>
            <w:r w:rsidR="00EB1E5D" w:rsidRPr="00CB1D00">
              <w:rPr>
                <w:rFonts w:cs="Arial"/>
              </w:rPr>
              <w:t xml:space="preserve"> Up</w:t>
            </w:r>
            <w:r w:rsidR="00EB1E5D" w:rsidRPr="00F87A50">
              <w:rPr>
                <w:rFonts w:cs="Arial"/>
              </w:rPr>
              <w:t xml:space="preserve"> </w:t>
            </w:r>
            <w:r w:rsidR="00EB1E5D" w:rsidRPr="00665E9C">
              <w:rPr>
                <w:rFonts w:cs="Arial"/>
              </w:rPr>
              <w:t>Restoration Capability</w:t>
            </w:r>
          </w:p>
        </w:tc>
        <w:tc>
          <w:tcPr>
            <w:tcW w:w="6634" w:type="dxa"/>
          </w:tcPr>
          <w:p w14:paraId="0B413FB2" w14:textId="6ACE60EE" w:rsidR="00EB1E5D" w:rsidRPr="006835C6" w:rsidRDefault="00AF6DF2" w:rsidP="004E61AA">
            <w:pPr>
              <w:pStyle w:val="Default"/>
              <w:jc w:val="both"/>
            </w:pPr>
            <w:del w:id="53" w:author="Lizzie Timmins (ESO)" w:date="2024-03-12T14:37:00Z">
              <w:r w:rsidRPr="00AF6DF2">
                <w:rPr>
                  <w:sz w:val="20"/>
                  <w:szCs w:val="20"/>
                </w:rPr>
                <w:delText xml:space="preserve">The situation existing when all generation has ceased and there is no electricity supply from </w:delText>
              </w:r>
              <w:r w:rsidRPr="00AF6DF2">
                <w:rPr>
                  <w:b/>
                  <w:bCs/>
                  <w:sz w:val="20"/>
                  <w:szCs w:val="20"/>
                </w:rPr>
                <w:delText>External Interconnections</w:delText>
              </w:r>
              <w:r w:rsidRPr="00AF6DF2">
                <w:rPr>
                  <w:sz w:val="20"/>
                  <w:szCs w:val="20"/>
                </w:rPr>
                <w:delText xml:space="preserve"> and, therefore, the </w:delText>
              </w:r>
              <w:r w:rsidRPr="00AF6DF2">
                <w:rPr>
                  <w:b/>
                  <w:bCs/>
                  <w:sz w:val="20"/>
                  <w:szCs w:val="20"/>
                </w:rPr>
                <w:delText>Total System</w:delText>
              </w:r>
              <w:r w:rsidRPr="00AF6DF2">
                <w:rPr>
                  <w:sz w:val="20"/>
                  <w:szCs w:val="20"/>
                </w:rPr>
                <w:delText xml:space="preserve"> has shutdown with the result that it is not possible for the </w:delText>
              </w:r>
              <w:r w:rsidRPr="00AF6DF2">
                <w:rPr>
                  <w:b/>
                  <w:bCs/>
                  <w:sz w:val="20"/>
                  <w:szCs w:val="20"/>
                </w:rPr>
                <w:delText>Total System</w:delText>
              </w:r>
              <w:r w:rsidRPr="00AF6DF2">
                <w:rPr>
                  <w:sz w:val="20"/>
                  <w:szCs w:val="20"/>
                </w:rPr>
                <w:delText xml:space="preserve"> to begin to function again without </w:delText>
              </w:r>
              <w:r w:rsidRPr="00AF6DF2">
                <w:rPr>
                  <w:b/>
                  <w:bCs/>
                  <w:sz w:val="20"/>
                  <w:szCs w:val="20"/>
                </w:rPr>
                <w:delText>The Company’s</w:delText>
              </w:r>
              <w:r w:rsidRPr="00AF6DF2">
                <w:rPr>
                  <w:sz w:val="20"/>
                  <w:szCs w:val="20"/>
                </w:rPr>
                <w:delText xml:space="preserve"> directions relating to a </w:delText>
              </w:r>
              <w:r w:rsidRPr="00AF6DF2">
                <w:rPr>
                  <w:b/>
                  <w:bCs/>
                  <w:sz w:val="20"/>
                  <w:szCs w:val="20"/>
                </w:rPr>
                <w:delText>Black Start</w:delText>
              </w:r>
              <w:r w:rsidRPr="00AF6DF2">
                <w:rPr>
                  <w:sz w:val="20"/>
                  <w:szCs w:val="20"/>
                </w:rPr>
                <w:delText>.</w:delText>
              </w:r>
              <w:r>
                <w:rPr>
                  <w:sz w:val="20"/>
                  <w:szCs w:val="20"/>
                </w:rPr>
                <w:delText xml:space="preserve"> </w:delText>
              </w:r>
            </w:del>
            <w:r w:rsidR="008D1AD0" w:rsidRPr="004E61AA">
              <w:rPr>
                <w:sz w:val="20"/>
                <w:szCs w:val="20"/>
              </w:rPr>
              <w:t xml:space="preserve">The ability of a </w:t>
            </w:r>
            <w:r w:rsidR="00052110" w:rsidRPr="004E61AA">
              <w:rPr>
                <w:b/>
                <w:bCs/>
                <w:sz w:val="20"/>
                <w:szCs w:val="20"/>
              </w:rPr>
              <w:t>Restoration Contractor’s Plant</w:t>
            </w:r>
            <w:r w:rsidR="00052110" w:rsidRPr="004E61AA">
              <w:rPr>
                <w:sz w:val="20"/>
                <w:szCs w:val="20"/>
              </w:rPr>
              <w:t xml:space="preserve"> </w:t>
            </w:r>
            <w:r w:rsidR="008D1AD0" w:rsidRPr="004E61AA">
              <w:rPr>
                <w:sz w:val="20"/>
                <w:szCs w:val="20"/>
              </w:rPr>
              <w:t xml:space="preserve">to </w:t>
            </w:r>
            <w:r w:rsidR="008D1AD0" w:rsidRPr="004E61AA">
              <w:rPr>
                <w:b/>
                <w:bCs/>
                <w:sz w:val="20"/>
                <w:szCs w:val="20"/>
              </w:rPr>
              <w:t>Start-Up</w:t>
            </w:r>
            <w:r w:rsidR="008D1AD0" w:rsidRPr="004E61AA">
              <w:rPr>
                <w:sz w:val="20"/>
                <w:szCs w:val="20"/>
              </w:rPr>
              <w:t xml:space="preserve"> from </w:t>
            </w:r>
            <w:r w:rsidR="008D1AD0" w:rsidRPr="004E61AA">
              <w:rPr>
                <w:b/>
                <w:bCs/>
                <w:sz w:val="20"/>
                <w:szCs w:val="20"/>
              </w:rPr>
              <w:t>Shutdown</w:t>
            </w:r>
            <w:r w:rsidR="008D1AD0" w:rsidRPr="004E61AA">
              <w:rPr>
                <w:sz w:val="20"/>
                <w:szCs w:val="20"/>
              </w:rPr>
              <w:t xml:space="preserve"> and to </w:t>
            </w:r>
            <w:r w:rsidR="00B821F5" w:rsidRPr="004E61AA">
              <w:rPr>
                <w:sz w:val="20"/>
                <w:szCs w:val="20"/>
              </w:rPr>
              <w:t xml:space="preserve">be </w:t>
            </w:r>
            <w:r w:rsidR="00AF3052" w:rsidRPr="004E61AA">
              <w:rPr>
                <w:b/>
                <w:bCs/>
                <w:sz w:val="20"/>
                <w:szCs w:val="20"/>
              </w:rPr>
              <w:t>S</w:t>
            </w:r>
            <w:r w:rsidR="00052110" w:rsidRPr="004E61AA">
              <w:rPr>
                <w:b/>
                <w:bCs/>
                <w:sz w:val="20"/>
                <w:szCs w:val="20"/>
              </w:rPr>
              <w:t>ynchronise</w:t>
            </w:r>
            <w:r w:rsidR="00B821F5" w:rsidRPr="004E61AA">
              <w:rPr>
                <w:b/>
                <w:bCs/>
                <w:sz w:val="20"/>
                <w:szCs w:val="20"/>
              </w:rPr>
              <w:t>d</w:t>
            </w:r>
            <w:r w:rsidR="008D1AD0" w:rsidRPr="004E61AA">
              <w:rPr>
                <w:sz w:val="20"/>
                <w:szCs w:val="20"/>
              </w:rPr>
              <w:t xml:space="preserve"> and </w:t>
            </w:r>
            <w:r w:rsidR="00B821F5" w:rsidRPr="004E61AA">
              <w:rPr>
                <w:sz w:val="20"/>
                <w:szCs w:val="20"/>
              </w:rPr>
              <w:t xml:space="preserve">remain </w:t>
            </w:r>
            <w:r w:rsidR="00AF3052" w:rsidRPr="004E61AA">
              <w:rPr>
                <w:b/>
                <w:bCs/>
                <w:sz w:val="20"/>
                <w:szCs w:val="20"/>
              </w:rPr>
              <w:t>S</w:t>
            </w:r>
            <w:r w:rsidR="00B821F5" w:rsidRPr="004E61AA">
              <w:rPr>
                <w:b/>
                <w:bCs/>
                <w:sz w:val="20"/>
                <w:szCs w:val="20"/>
              </w:rPr>
              <w:t>ynchronised</w:t>
            </w:r>
            <w:r w:rsidR="008D1AD0" w:rsidRPr="004E61AA">
              <w:rPr>
                <w:sz w:val="20"/>
                <w:szCs w:val="20"/>
              </w:rPr>
              <w:t xml:space="preserve"> </w:t>
            </w:r>
            <w:r w:rsidR="00AF3052" w:rsidRPr="004E61AA">
              <w:rPr>
                <w:sz w:val="20"/>
                <w:szCs w:val="20"/>
              </w:rPr>
              <w:t xml:space="preserve">to </w:t>
            </w:r>
            <w:r w:rsidR="008D1AD0" w:rsidRPr="004E61AA">
              <w:rPr>
                <w:sz w:val="20"/>
                <w:szCs w:val="20"/>
              </w:rPr>
              <w:t xml:space="preserve">a part of the </w:t>
            </w:r>
            <w:r w:rsidR="008D1AD0" w:rsidRPr="004E61AA">
              <w:rPr>
                <w:b/>
                <w:bCs/>
                <w:sz w:val="20"/>
                <w:szCs w:val="20"/>
              </w:rPr>
              <w:t>Total System</w:t>
            </w:r>
            <w:r w:rsidR="008D1AD0" w:rsidRPr="004E61AA">
              <w:rPr>
                <w:sz w:val="20"/>
                <w:szCs w:val="20"/>
              </w:rPr>
              <w:t xml:space="preserve"> upon instruction from </w:t>
            </w:r>
            <w:r w:rsidR="008D1AD0" w:rsidRPr="004E61AA">
              <w:rPr>
                <w:b/>
                <w:bCs/>
                <w:sz w:val="20"/>
                <w:szCs w:val="20"/>
              </w:rPr>
              <w:t>The Company</w:t>
            </w:r>
            <w:r w:rsidR="008D1AD0" w:rsidRPr="004E61AA">
              <w:rPr>
                <w:sz w:val="20"/>
                <w:szCs w:val="20"/>
              </w:rPr>
              <w:t xml:space="preserve"> or </w:t>
            </w:r>
            <w:r w:rsidR="008D1AD0" w:rsidRPr="004E61AA">
              <w:rPr>
                <w:b/>
                <w:bCs/>
                <w:sz w:val="20"/>
                <w:szCs w:val="20"/>
              </w:rPr>
              <w:t>Relevant</w:t>
            </w:r>
            <w:r w:rsidR="008D1AD0" w:rsidRPr="004E61AA">
              <w:rPr>
                <w:sz w:val="20"/>
                <w:szCs w:val="20"/>
              </w:rPr>
              <w:t xml:space="preserve"> </w:t>
            </w:r>
            <w:r w:rsidR="008D1AD0" w:rsidRPr="004E61AA">
              <w:rPr>
                <w:b/>
                <w:bCs/>
                <w:sz w:val="20"/>
                <w:szCs w:val="20"/>
              </w:rPr>
              <w:t>Transmission Licensee</w:t>
            </w:r>
            <w:r w:rsidR="008D1AD0" w:rsidRPr="004E61AA">
              <w:rPr>
                <w:sz w:val="20"/>
                <w:szCs w:val="20"/>
              </w:rPr>
              <w:t xml:space="preserve"> (in Scotland) or relevant </w:t>
            </w:r>
            <w:r w:rsidR="008D1AD0" w:rsidRPr="004E61AA">
              <w:rPr>
                <w:b/>
                <w:bCs/>
                <w:sz w:val="20"/>
                <w:szCs w:val="20"/>
              </w:rPr>
              <w:t>Network Operator</w:t>
            </w:r>
            <w:r w:rsidR="008D1AD0" w:rsidRPr="004E61AA">
              <w:rPr>
                <w:sz w:val="20"/>
                <w:szCs w:val="20"/>
              </w:rPr>
              <w:t xml:space="preserve">, within a defined </w:t>
            </w:r>
            <w:proofErr w:type="gramStart"/>
            <w:r w:rsidR="008D1AD0" w:rsidRPr="004E61AA">
              <w:rPr>
                <w:sz w:val="20"/>
                <w:szCs w:val="20"/>
              </w:rPr>
              <w:t>time period</w:t>
            </w:r>
            <w:proofErr w:type="gramEnd"/>
            <w:r w:rsidR="00096F3A" w:rsidRPr="004E61AA">
              <w:rPr>
                <w:sz w:val="20"/>
                <w:szCs w:val="20"/>
              </w:rPr>
              <w:t>,</w:t>
            </w:r>
            <w:r w:rsidR="000E0153" w:rsidRPr="004E61AA">
              <w:rPr>
                <w:sz w:val="20"/>
                <w:szCs w:val="20"/>
              </w:rPr>
              <w:t xml:space="preserve"> </w:t>
            </w:r>
            <w:r w:rsidR="00096F3A" w:rsidRPr="004E61AA">
              <w:rPr>
                <w:sz w:val="20"/>
                <w:szCs w:val="20"/>
              </w:rPr>
              <w:t>pursuant</w:t>
            </w:r>
            <w:r w:rsidR="000E0153" w:rsidRPr="004E61AA">
              <w:rPr>
                <w:sz w:val="20"/>
                <w:szCs w:val="20"/>
              </w:rPr>
              <w:t xml:space="preserve"> to the </w:t>
            </w:r>
            <w:r w:rsidR="00096F3A" w:rsidRPr="004E61AA">
              <w:rPr>
                <w:sz w:val="20"/>
                <w:szCs w:val="20"/>
              </w:rPr>
              <w:t>terms</w:t>
            </w:r>
            <w:r w:rsidR="000E0153" w:rsidRPr="004E61AA">
              <w:rPr>
                <w:sz w:val="20"/>
                <w:szCs w:val="20"/>
              </w:rPr>
              <w:t xml:space="preserve"> of the </w:t>
            </w:r>
            <w:r w:rsidR="000E0153" w:rsidRPr="004E61AA">
              <w:rPr>
                <w:b/>
                <w:bCs/>
                <w:sz w:val="20"/>
                <w:szCs w:val="20"/>
              </w:rPr>
              <w:t>Top Up Restorat</w:t>
            </w:r>
            <w:r w:rsidR="008428D0" w:rsidRPr="004E61AA">
              <w:rPr>
                <w:b/>
                <w:bCs/>
                <w:sz w:val="20"/>
                <w:szCs w:val="20"/>
              </w:rPr>
              <w:t>i</w:t>
            </w:r>
            <w:r w:rsidR="000E0153" w:rsidRPr="004E61AA">
              <w:rPr>
                <w:b/>
                <w:bCs/>
                <w:sz w:val="20"/>
                <w:szCs w:val="20"/>
              </w:rPr>
              <w:t xml:space="preserve">on </w:t>
            </w:r>
            <w:r w:rsidR="00096F3A" w:rsidRPr="004E61AA">
              <w:rPr>
                <w:b/>
                <w:bCs/>
                <w:sz w:val="20"/>
                <w:szCs w:val="20"/>
              </w:rPr>
              <w:t>Contract</w:t>
            </w:r>
            <w:r w:rsidR="008D1AD0" w:rsidRPr="004E61AA">
              <w:rPr>
                <w:sz w:val="20"/>
                <w:szCs w:val="20"/>
              </w:rPr>
              <w:t>,</w:t>
            </w:r>
            <w:r w:rsidR="00DF4941" w:rsidRPr="004E61AA">
              <w:rPr>
                <w:sz w:val="20"/>
                <w:szCs w:val="20"/>
              </w:rPr>
              <w:t xml:space="preserve"> once external </w:t>
            </w:r>
            <w:r w:rsidR="0062685E" w:rsidRPr="004E61AA">
              <w:rPr>
                <w:sz w:val="20"/>
                <w:szCs w:val="20"/>
              </w:rPr>
              <w:t xml:space="preserve">electrical power supplies are restored to that </w:t>
            </w:r>
            <w:r w:rsidR="000E0153" w:rsidRPr="004E61AA">
              <w:rPr>
                <w:b/>
                <w:bCs/>
                <w:sz w:val="20"/>
                <w:szCs w:val="20"/>
              </w:rPr>
              <w:t>Restoration Contractor’s</w:t>
            </w:r>
            <w:r w:rsidR="000E0153" w:rsidRPr="004E61AA">
              <w:rPr>
                <w:sz w:val="20"/>
                <w:szCs w:val="20"/>
              </w:rPr>
              <w:t xml:space="preserve"> site</w:t>
            </w:r>
            <w:r w:rsidR="008D1AD0" w:rsidRPr="004E61AA">
              <w:rPr>
                <w:sz w:val="20"/>
                <w:szCs w:val="20"/>
              </w:rPr>
              <w:t xml:space="preserve">. </w:t>
            </w:r>
            <w:r w:rsidR="002B3EC8" w:rsidRPr="004E61AA">
              <w:rPr>
                <w:sz w:val="20"/>
                <w:szCs w:val="20"/>
              </w:rPr>
              <w:t xml:space="preserve">In the case of a </w:t>
            </w:r>
            <w:r w:rsidR="002B3EC8" w:rsidRPr="004E61AA">
              <w:rPr>
                <w:b/>
                <w:bCs/>
                <w:sz w:val="20"/>
                <w:szCs w:val="20"/>
              </w:rPr>
              <w:t>Local Joint Restoration Plan</w:t>
            </w:r>
            <w:r w:rsidR="00862E6F" w:rsidRPr="004E61AA">
              <w:rPr>
                <w:sz w:val="20"/>
                <w:szCs w:val="20"/>
              </w:rPr>
              <w:t>,</w:t>
            </w:r>
            <w:r w:rsidR="002B3EC8" w:rsidRPr="004E61AA">
              <w:rPr>
                <w:sz w:val="20"/>
                <w:szCs w:val="20"/>
              </w:rPr>
              <w:t xml:space="preserve"> an instruction </w:t>
            </w:r>
            <w:r w:rsidR="00E658DA" w:rsidRPr="004E61AA">
              <w:rPr>
                <w:sz w:val="20"/>
                <w:szCs w:val="20"/>
              </w:rPr>
              <w:t xml:space="preserve">from </w:t>
            </w:r>
            <w:r w:rsidR="00862E6F" w:rsidRPr="004E61AA">
              <w:rPr>
                <w:b/>
                <w:bCs/>
                <w:sz w:val="20"/>
                <w:szCs w:val="20"/>
              </w:rPr>
              <w:t>The Company</w:t>
            </w:r>
            <w:r w:rsidR="00862E6F" w:rsidRPr="004E61AA">
              <w:rPr>
                <w:sz w:val="20"/>
                <w:szCs w:val="20"/>
              </w:rPr>
              <w:t xml:space="preserve"> </w:t>
            </w:r>
            <w:r w:rsidR="003C5DF1" w:rsidRPr="004E61AA">
              <w:rPr>
                <w:sz w:val="20"/>
                <w:szCs w:val="20"/>
              </w:rPr>
              <w:t xml:space="preserve">or </w:t>
            </w:r>
            <w:r w:rsidR="003C5DF1" w:rsidRPr="004E61AA">
              <w:rPr>
                <w:b/>
                <w:bCs/>
                <w:sz w:val="20"/>
                <w:szCs w:val="20"/>
              </w:rPr>
              <w:t>Transmission L</w:t>
            </w:r>
            <w:r w:rsidR="007A2A32" w:rsidRPr="004E61AA">
              <w:rPr>
                <w:b/>
                <w:bCs/>
                <w:sz w:val="20"/>
                <w:szCs w:val="20"/>
              </w:rPr>
              <w:t>icensee</w:t>
            </w:r>
            <w:r w:rsidR="007A2A32" w:rsidRPr="004E61AA">
              <w:rPr>
                <w:sz w:val="20"/>
                <w:szCs w:val="20"/>
              </w:rPr>
              <w:t xml:space="preserve"> in Scotland </w:t>
            </w:r>
            <w:r w:rsidR="002B3EC8" w:rsidRPr="004E61AA">
              <w:rPr>
                <w:sz w:val="20"/>
                <w:szCs w:val="20"/>
              </w:rPr>
              <w:t>to a</w:t>
            </w:r>
            <w:r w:rsidR="00E658DA" w:rsidRPr="004E61AA">
              <w:rPr>
                <w:sz w:val="20"/>
                <w:szCs w:val="20"/>
              </w:rPr>
              <w:t xml:space="preserve"> </w:t>
            </w:r>
            <w:r w:rsidR="00E658DA" w:rsidRPr="004E61AA">
              <w:rPr>
                <w:b/>
                <w:bCs/>
                <w:sz w:val="20"/>
                <w:szCs w:val="20"/>
              </w:rPr>
              <w:t>Restoration Contractor</w:t>
            </w:r>
            <w:r w:rsidR="00E658DA" w:rsidRPr="004E61AA">
              <w:rPr>
                <w:sz w:val="20"/>
                <w:szCs w:val="20"/>
              </w:rPr>
              <w:t xml:space="preserve"> in respect of their</w:t>
            </w:r>
            <w:r w:rsidR="00862E6F" w:rsidRPr="004E61AA">
              <w:rPr>
                <w:sz w:val="20"/>
                <w:szCs w:val="20"/>
              </w:rPr>
              <w:t xml:space="preserve"> </w:t>
            </w:r>
            <w:r w:rsidR="00862E6F" w:rsidRPr="004E61AA">
              <w:rPr>
                <w:b/>
                <w:bCs/>
                <w:sz w:val="20"/>
                <w:szCs w:val="20"/>
              </w:rPr>
              <w:t xml:space="preserve">Top Up </w:t>
            </w:r>
            <w:r w:rsidR="00C830CA" w:rsidRPr="004E61AA">
              <w:rPr>
                <w:b/>
                <w:bCs/>
                <w:sz w:val="20"/>
                <w:szCs w:val="20"/>
              </w:rPr>
              <w:t xml:space="preserve">Restoration </w:t>
            </w:r>
            <w:r w:rsidR="00862E6F" w:rsidRPr="004E61AA">
              <w:rPr>
                <w:b/>
                <w:bCs/>
                <w:sz w:val="20"/>
                <w:szCs w:val="20"/>
              </w:rPr>
              <w:t>Plant</w:t>
            </w:r>
            <w:r w:rsidR="00862E6F" w:rsidRPr="004E61AA">
              <w:rPr>
                <w:sz w:val="20"/>
                <w:szCs w:val="20"/>
              </w:rPr>
              <w:t xml:space="preserve"> would </w:t>
            </w:r>
            <w:r w:rsidR="00DB0D86" w:rsidRPr="004E61AA">
              <w:rPr>
                <w:sz w:val="20"/>
                <w:szCs w:val="20"/>
              </w:rPr>
              <w:t xml:space="preserve">generally </w:t>
            </w:r>
            <w:r w:rsidR="00862E6F" w:rsidRPr="004E61AA">
              <w:rPr>
                <w:sz w:val="20"/>
                <w:szCs w:val="20"/>
              </w:rPr>
              <w:t xml:space="preserve">be issued </w:t>
            </w:r>
            <w:r w:rsidR="00C36C62" w:rsidRPr="004E61AA">
              <w:rPr>
                <w:sz w:val="20"/>
                <w:szCs w:val="20"/>
              </w:rPr>
              <w:t>immediately</w:t>
            </w:r>
            <w:r w:rsidR="00862E6F" w:rsidRPr="004E61AA">
              <w:rPr>
                <w:sz w:val="20"/>
                <w:szCs w:val="20"/>
              </w:rPr>
              <w:t xml:space="preserve"> after a</w:t>
            </w:r>
            <w:r w:rsidR="00C830CA" w:rsidRPr="004E61AA">
              <w:rPr>
                <w:sz w:val="20"/>
                <w:szCs w:val="20"/>
              </w:rPr>
              <w:t xml:space="preserve">n instruction </w:t>
            </w:r>
            <w:r w:rsidR="00DB0D86" w:rsidRPr="004E61AA">
              <w:rPr>
                <w:sz w:val="20"/>
                <w:szCs w:val="20"/>
              </w:rPr>
              <w:t xml:space="preserve">to an </w:t>
            </w:r>
            <w:r w:rsidR="00DB0D86" w:rsidRPr="004E61AA">
              <w:rPr>
                <w:b/>
                <w:bCs/>
                <w:sz w:val="20"/>
                <w:szCs w:val="20"/>
              </w:rPr>
              <w:t>Anchor Restoration Contractor</w:t>
            </w:r>
            <w:r w:rsidR="00DB0D86" w:rsidRPr="004E61AA">
              <w:rPr>
                <w:sz w:val="20"/>
                <w:szCs w:val="20"/>
              </w:rPr>
              <w:t xml:space="preserve"> with the </w:t>
            </w:r>
            <w:r w:rsidR="003A18DC" w:rsidRPr="004E61AA">
              <w:rPr>
                <w:b/>
                <w:bCs/>
                <w:sz w:val="20"/>
                <w:szCs w:val="20"/>
              </w:rPr>
              <w:t>Top Up Capability</w:t>
            </w:r>
            <w:r w:rsidR="003A18DC" w:rsidRPr="004E61AA">
              <w:rPr>
                <w:sz w:val="20"/>
                <w:szCs w:val="20"/>
              </w:rPr>
              <w:t xml:space="preserve"> </w:t>
            </w:r>
            <w:r w:rsidR="008C0C51" w:rsidRPr="004E61AA">
              <w:rPr>
                <w:sz w:val="20"/>
                <w:szCs w:val="20"/>
              </w:rPr>
              <w:t xml:space="preserve">expected to be </w:t>
            </w:r>
            <w:r w:rsidR="003A18DC" w:rsidRPr="004E61AA">
              <w:rPr>
                <w:sz w:val="20"/>
                <w:szCs w:val="20"/>
              </w:rPr>
              <w:t xml:space="preserve">delivered </w:t>
            </w:r>
            <w:r w:rsidR="00B66FD8" w:rsidRPr="004E61AA">
              <w:rPr>
                <w:sz w:val="20"/>
                <w:szCs w:val="20"/>
              </w:rPr>
              <w:t>cons</w:t>
            </w:r>
            <w:r w:rsidR="004D1710" w:rsidRPr="004E61AA">
              <w:rPr>
                <w:sz w:val="20"/>
                <w:szCs w:val="20"/>
              </w:rPr>
              <w:t>e</w:t>
            </w:r>
            <w:r w:rsidR="00EF41E5" w:rsidRPr="004E61AA">
              <w:rPr>
                <w:sz w:val="20"/>
                <w:szCs w:val="20"/>
              </w:rPr>
              <w:t>cutively</w:t>
            </w:r>
            <w:r w:rsidR="00B66FD8" w:rsidRPr="004E61AA">
              <w:rPr>
                <w:sz w:val="20"/>
                <w:szCs w:val="20"/>
              </w:rPr>
              <w:t xml:space="preserve"> after external power supplies had been restored to th</w:t>
            </w:r>
            <w:r w:rsidR="008C0C51" w:rsidRPr="004E61AA">
              <w:rPr>
                <w:sz w:val="20"/>
                <w:szCs w:val="20"/>
              </w:rPr>
              <w:t xml:space="preserve">e </w:t>
            </w:r>
            <w:r w:rsidR="008C0C51" w:rsidRPr="004E61AA">
              <w:rPr>
                <w:b/>
                <w:bCs/>
                <w:sz w:val="20"/>
                <w:szCs w:val="20"/>
              </w:rPr>
              <w:t>Top Up Restoration Contractor</w:t>
            </w:r>
            <w:r w:rsidR="007507DD" w:rsidRPr="004E61AA">
              <w:rPr>
                <w:b/>
                <w:bCs/>
                <w:sz w:val="20"/>
                <w:szCs w:val="20"/>
              </w:rPr>
              <w:t>’</w:t>
            </w:r>
            <w:r w:rsidR="008C0C51" w:rsidRPr="004E61AA">
              <w:rPr>
                <w:b/>
                <w:bCs/>
                <w:sz w:val="20"/>
                <w:szCs w:val="20"/>
              </w:rPr>
              <w:t>s</w:t>
            </w:r>
            <w:r w:rsidR="008C0C51" w:rsidRPr="004E61AA">
              <w:rPr>
                <w:sz w:val="20"/>
                <w:szCs w:val="20"/>
              </w:rPr>
              <w:t xml:space="preserve"> site.</w:t>
            </w:r>
            <w:r w:rsidR="00DB0D86" w:rsidRPr="004E61AA">
              <w:rPr>
                <w:sz w:val="20"/>
                <w:szCs w:val="20"/>
              </w:rPr>
              <w:t xml:space="preserve"> </w:t>
            </w:r>
            <w:r w:rsidR="00E658DA" w:rsidRPr="004E61AA">
              <w:rPr>
                <w:sz w:val="20"/>
                <w:szCs w:val="20"/>
              </w:rPr>
              <w:t xml:space="preserve"> </w:t>
            </w:r>
            <w:r w:rsidR="008D1AD0" w:rsidRPr="004E61AA">
              <w:rPr>
                <w:sz w:val="20"/>
                <w:szCs w:val="20"/>
              </w:rPr>
              <w:t xml:space="preserve"> </w:t>
            </w:r>
            <w:r w:rsidR="008C0C51" w:rsidRPr="004E61AA">
              <w:rPr>
                <w:sz w:val="20"/>
                <w:szCs w:val="20"/>
              </w:rPr>
              <w:t xml:space="preserve">In the case of a </w:t>
            </w:r>
            <w:r w:rsidR="008C0C51" w:rsidRPr="004E61AA">
              <w:rPr>
                <w:b/>
                <w:bCs/>
                <w:sz w:val="20"/>
                <w:szCs w:val="20"/>
              </w:rPr>
              <w:t>Distribution Restoration Zone Plan</w:t>
            </w:r>
            <w:r w:rsidR="008C0C51" w:rsidRPr="004E61AA">
              <w:rPr>
                <w:sz w:val="20"/>
                <w:szCs w:val="20"/>
              </w:rPr>
              <w:t>, an instruction from a</w:t>
            </w:r>
            <w:r w:rsidR="008C0C51" w:rsidRPr="004E61AA">
              <w:rPr>
                <w:b/>
                <w:bCs/>
                <w:sz w:val="20"/>
                <w:szCs w:val="20"/>
              </w:rPr>
              <w:t xml:space="preserve"> Network Operator</w:t>
            </w:r>
            <w:r w:rsidR="008C0C51" w:rsidRPr="004E61AA">
              <w:rPr>
                <w:sz w:val="20"/>
                <w:szCs w:val="20"/>
              </w:rPr>
              <w:t xml:space="preserve"> to a </w:t>
            </w:r>
            <w:r w:rsidR="008C0C51" w:rsidRPr="004E61AA">
              <w:rPr>
                <w:b/>
                <w:bCs/>
                <w:sz w:val="20"/>
                <w:szCs w:val="20"/>
              </w:rPr>
              <w:t>Restoration Contractor</w:t>
            </w:r>
            <w:r w:rsidR="008C0C51" w:rsidRPr="004E61AA">
              <w:rPr>
                <w:sz w:val="20"/>
                <w:szCs w:val="20"/>
              </w:rPr>
              <w:t xml:space="preserve"> in respect of their </w:t>
            </w:r>
            <w:r w:rsidR="008C0C51" w:rsidRPr="004E61AA">
              <w:rPr>
                <w:b/>
                <w:bCs/>
                <w:sz w:val="20"/>
                <w:szCs w:val="20"/>
              </w:rPr>
              <w:t>Top Up Restoration Plant</w:t>
            </w:r>
            <w:r w:rsidR="008C0C51" w:rsidRPr="004E61AA">
              <w:rPr>
                <w:sz w:val="20"/>
                <w:szCs w:val="20"/>
              </w:rPr>
              <w:t xml:space="preserve"> would generally be issued </w:t>
            </w:r>
            <w:r w:rsidR="0045704D" w:rsidRPr="004E61AA">
              <w:rPr>
                <w:sz w:val="20"/>
                <w:szCs w:val="20"/>
              </w:rPr>
              <w:t>immediately</w:t>
            </w:r>
            <w:r w:rsidR="008C0C51" w:rsidRPr="004E61AA">
              <w:rPr>
                <w:sz w:val="20"/>
                <w:szCs w:val="20"/>
              </w:rPr>
              <w:t xml:space="preserve"> after an instruction to an </w:t>
            </w:r>
            <w:r w:rsidR="008C0C51" w:rsidRPr="004E61AA">
              <w:rPr>
                <w:b/>
                <w:bCs/>
                <w:sz w:val="20"/>
                <w:szCs w:val="20"/>
              </w:rPr>
              <w:t>Anchor Restoration Contractor</w:t>
            </w:r>
            <w:r w:rsidR="008C0C51" w:rsidRPr="004E61AA">
              <w:rPr>
                <w:sz w:val="20"/>
                <w:szCs w:val="20"/>
              </w:rPr>
              <w:t xml:space="preserve"> with the </w:t>
            </w:r>
            <w:r w:rsidR="008C0C51" w:rsidRPr="004E61AA">
              <w:rPr>
                <w:b/>
                <w:bCs/>
                <w:sz w:val="20"/>
                <w:szCs w:val="20"/>
              </w:rPr>
              <w:t>Top Up Capability</w:t>
            </w:r>
            <w:r w:rsidR="008C0C51" w:rsidRPr="004E61AA">
              <w:rPr>
                <w:sz w:val="20"/>
                <w:szCs w:val="20"/>
              </w:rPr>
              <w:t xml:space="preserve"> expected to be delivered conse</w:t>
            </w:r>
            <w:r w:rsidR="00631C9E" w:rsidRPr="004E61AA">
              <w:rPr>
                <w:sz w:val="20"/>
                <w:szCs w:val="20"/>
              </w:rPr>
              <w:t>cutively</w:t>
            </w:r>
            <w:r w:rsidR="008C0C51" w:rsidRPr="004E61AA">
              <w:rPr>
                <w:sz w:val="20"/>
                <w:szCs w:val="20"/>
              </w:rPr>
              <w:t xml:space="preserve"> after external power supplies had been restored to the </w:t>
            </w:r>
            <w:r w:rsidR="008C0C51" w:rsidRPr="004E61AA">
              <w:rPr>
                <w:b/>
                <w:bCs/>
                <w:sz w:val="20"/>
                <w:szCs w:val="20"/>
              </w:rPr>
              <w:t>Top Up Restoration Contractor</w:t>
            </w:r>
            <w:r w:rsidR="007507DD" w:rsidRPr="004E61AA">
              <w:rPr>
                <w:b/>
                <w:bCs/>
                <w:sz w:val="20"/>
                <w:szCs w:val="20"/>
              </w:rPr>
              <w:t>’</w:t>
            </w:r>
            <w:r w:rsidR="008C0C51" w:rsidRPr="004E61AA">
              <w:rPr>
                <w:b/>
                <w:bCs/>
                <w:sz w:val="20"/>
                <w:szCs w:val="20"/>
              </w:rPr>
              <w:t>s</w:t>
            </w:r>
            <w:r w:rsidR="008C0C51" w:rsidRPr="004E61AA">
              <w:rPr>
                <w:sz w:val="20"/>
                <w:szCs w:val="20"/>
              </w:rPr>
              <w:t xml:space="preserve"> site.  </w:t>
            </w:r>
            <w:r w:rsidR="000C1521" w:rsidRPr="004E61AA">
              <w:rPr>
                <w:sz w:val="20"/>
                <w:szCs w:val="20"/>
              </w:rPr>
              <w:t xml:space="preserve">For the avoidance of doubt a </w:t>
            </w:r>
            <w:r w:rsidR="00BF0728" w:rsidRPr="004E61AA">
              <w:rPr>
                <w:b/>
                <w:bCs/>
                <w:sz w:val="20"/>
                <w:szCs w:val="20"/>
              </w:rPr>
              <w:t>Restoration Contractor</w:t>
            </w:r>
            <w:r w:rsidR="00BF0728" w:rsidRPr="004E61AA">
              <w:rPr>
                <w:sz w:val="20"/>
                <w:szCs w:val="20"/>
              </w:rPr>
              <w:t xml:space="preserve"> with a </w:t>
            </w:r>
            <w:r w:rsidR="00BF0728" w:rsidRPr="004E61AA">
              <w:rPr>
                <w:b/>
                <w:bCs/>
                <w:sz w:val="20"/>
                <w:szCs w:val="20"/>
              </w:rPr>
              <w:t>Top Up Restoration Capability</w:t>
            </w:r>
            <w:r w:rsidR="00BF0728" w:rsidRPr="004E61AA">
              <w:rPr>
                <w:sz w:val="20"/>
                <w:szCs w:val="20"/>
              </w:rPr>
              <w:t xml:space="preserve"> shall have </w:t>
            </w:r>
            <w:del w:id="54" w:author="Lizzie Timmins (ESO)" w:date="2024-03-12T14:37:00Z">
              <w:r w:rsidR="00BF0728" w:rsidRPr="002A73E9">
                <w:rPr>
                  <w:sz w:val="20"/>
                  <w:szCs w:val="20"/>
                </w:rPr>
                <w:delText>s</w:delText>
              </w:r>
              <w:r w:rsidR="001F10D3" w:rsidRPr="002A73E9">
                <w:rPr>
                  <w:sz w:val="20"/>
                  <w:szCs w:val="20"/>
                </w:rPr>
                <w:delText>u</w:delText>
              </w:r>
              <w:r w:rsidR="00BF0728" w:rsidRPr="002A73E9">
                <w:rPr>
                  <w:sz w:val="20"/>
                  <w:szCs w:val="20"/>
                </w:rPr>
                <w:delText>fficent</w:delText>
              </w:r>
            </w:del>
            <w:ins w:id="55" w:author="Lizzie Timmins (ESO)" w:date="2024-03-12T14:37:00Z">
              <w:r w:rsidR="00BF0728" w:rsidRPr="004E61AA">
                <w:rPr>
                  <w:sz w:val="20"/>
                  <w:szCs w:val="20"/>
                </w:rPr>
                <w:t>s</w:t>
              </w:r>
              <w:r w:rsidR="001F10D3" w:rsidRPr="004E61AA">
                <w:rPr>
                  <w:sz w:val="20"/>
                  <w:szCs w:val="20"/>
                </w:rPr>
                <w:t>u</w:t>
              </w:r>
              <w:r w:rsidR="00BF0728" w:rsidRPr="004E61AA">
                <w:rPr>
                  <w:sz w:val="20"/>
                  <w:szCs w:val="20"/>
                </w:rPr>
                <w:t>ffic</w:t>
              </w:r>
              <w:r w:rsidR="005034B5">
                <w:rPr>
                  <w:sz w:val="20"/>
                  <w:szCs w:val="20"/>
                </w:rPr>
                <w:t>i</w:t>
              </w:r>
              <w:r w:rsidR="00BF0728" w:rsidRPr="004E61AA">
                <w:rPr>
                  <w:sz w:val="20"/>
                  <w:szCs w:val="20"/>
                </w:rPr>
                <w:t>ent</w:t>
              </w:r>
            </w:ins>
            <w:r w:rsidR="00BF0728" w:rsidRPr="004E61AA">
              <w:rPr>
                <w:sz w:val="20"/>
                <w:szCs w:val="20"/>
              </w:rPr>
              <w:t xml:space="preserve"> </w:t>
            </w:r>
            <w:r w:rsidR="00BF0728" w:rsidRPr="004E61AA">
              <w:rPr>
                <w:b/>
                <w:bCs/>
                <w:sz w:val="20"/>
                <w:szCs w:val="20"/>
              </w:rPr>
              <w:t>Auxiliary Energy Supplies</w:t>
            </w:r>
            <w:r w:rsidR="00BF0728" w:rsidRPr="004E61AA">
              <w:rPr>
                <w:sz w:val="20"/>
                <w:szCs w:val="20"/>
              </w:rPr>
              <w:t xml:space="preserve"> </w:t>
            </w:r>
            <w:r w:rsidR="001F10D3" w:rsidRPr="004E61AA">
              <w:rPr>
                <w:sz w:val="20"/>
                <w:szCs w:val="20"/>
              </w:rPr>
              <w:t>to be capable of delivering the service they have agreed to</w:t>
            </w:r>
            <w:r w:rsidR="006405E2" w:rsidRPr="004E61AA">
              <w:rPr>
                <w:sz w:val="20"/>
                <w:szCs w:val="20"/>
              </w:rPr>
              <w:t xml:space="preserve"> provide</w:t>
            </w:r>
            <w:r w:rsidR="001F10D3" w:rsidRPr="004E61AA">
              <w:rPr>
                <w:sz w:val="20"/>
                <w:szCs w:val="20"/>
              </w:rPr>
              <w:t xml:space="preserve"> as soon as </w:t>
            </w:r>
            <w:r w:rsidR="00D677C1" w:rsidRPr="004E61AA">
              <w:rPr>
                <w:sz w:val="20"/>
                <w:szCs w:val="20"/>
              </w:rPr>
              <w:t xml:space="preserve">their </w:t>
            </w:r>
            <w:r w:rsidR="00D677C1" w:rsidRPr="004E61AA">
              <w:rPr>
                <w:b/>
                <w:bCs/>
                <w:sz w:val="20"/>
                <w:szCs w:val="20"/>
              </w:rPr>
              <w:t xml:space="preserve">Connection Point </w:t>
            </w:r>
            <w:r w:rsidR="00D677C1" w:rsidRPr="004E61AA">
              <w:rPr>
                <w:sz w:val="20"/>
                <w:szCs w:val="20"/>
              </w:rPr>
              <w:t xml:space="preserve">or </w:t>
            </w:r>
            <w:r w:rsidR="00D677C1" w:rsidRPr="004E61AA">
              <w:rPr>
                <w:b/>
                <w:bCs/>
                <w:sz w:val="20"/>
                <w:szCs w:val="20"/>
              </w:rPr>
              <w:t>User System Entry Point</w:t>
            </w:r>
            <w:r w:rsidR="00D677C1" w:rsidRPr="004E61AA">
              <w:rPr>
                <w:sz w:val="20"/>
                <w:szCs w:val="20"/>
              </w:rPr>
              <w:t xml:space="preserve"> is energised.</w:t>
            </w:r>
            <w:r w:rsidR="008C0C51" w:rsidRPr="004E61AA">
              <w:rPr>
                <w:sz w:val="20"/>
                <w:szCs w:val="20"/>
              </w:rPr>
              <w:t xml:space="preserve"> </w:t>
            </w:r>
          </w:p>
        </w:tc>
      </w:tr>
      <w:tr w:rsidR="0093310B" w:rsidRPr="007E0B31" w14:paraId="051B9233" w14:textId="77777777" w:rsidTr="00496EA6">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00496EA6">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0A6988DE"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w:t>
            </w:r>
            <w:del w:id="56" w:author="Lizzie Timmins (ESO)" w:date="2024-03-12T14:37:00Z">
              <w:r>
                <w:delText>a</w:delText>
              </w:r>
              <w:r>
                <w:rPr>
                  <w:b/>
                  <w:bCs/>
                </w:rPr>
                <w:delText>Top</w:delText>
              </w:r>
            </w:del>
            <w:ins w:id="57" w:author="Lizzie Timmins (ESO)" w:date="2024-03-12T14:37:00Z">
              <w:r>
                <w:t>a</w:t>
              </w:r>
              <w:r w:rsidR="003853E7">
                <w:t xml:space="preserve"> </w:t>
              </w:r>
              <w:r>
                <w:rPr>
                  <w:b/>
                  <w:bCs/>
                </w:rPr>
                <w:t>Top</w:t>
              </w:r>
            </w:ins>
            <w:r>
              <w:rPr>
                <w:b/>
                <w:bCs/>
              </w:rPr>
              <w:t xml:space="preserve"> Up</w:t>
            </w:r>
            <w:r w:rsidRPr="006414D2">
              <w:rPr>
                <w:b/>
                <w:bCs/>
              </w:rPr>
              <w:t xml:space="preserve"> </w:t>
            </w:r>
            <w:r>
              <w:rPr>
                <w:b/>
                <w:bCs/>
              </w:rPr>
              <w:t>Restoration Contract</w:t>
            </w:r>
            <w:r w:rsidR="00B557F2">
              <w:rPr>
                <w:b/>
                <w:bCs/>
              </w:rPr>
              <w:t>.</w:t>
            </w:r>
          </w:p>
        </w:tc>
      </w:tr>
      <w:tr w:rsidR="0093310B" w:rsidRPr="007E0B31" w14:paraId="7BDEB1D1" w14:textId="77777777" w:rsidTr="00496EA6">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00496EA6">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00496EA6">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00E924FF">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00E924FF">
        <w:trPr>
          <w:cantSplit/>
        </w:trPr>
        <w:tc>
          <w:tcPr>
            <w:tcW w:w="2884" w:type="dxa"/>
          </w:tcPr>
          <w:p w14:paraId="096BE835" w14:textId="77777777" w:rsidR="00EB1E5D" w:rsidRPr="007E0B31" w:rsidRDefault="00EB1E5D" w:rsidP="00EB1E5D">
            <w:pPr>
              <w:pStyle w:val="Arial11Bold"/>
              <w:rPr>
                <w:rFonts w:cs="Arial"/>
              </w:rPr>
            </w:pPr>
            <w:r w:rsidRPr="007E0B31">
              <w:rPr>
                <w:rFonts w:cs="Arial"/>
              </w:rPr>
              <w:lastRenderedPageBreak/>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00E924FF">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00E924FF">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00E924FF">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00E924FF">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00E924FF">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00E924FF">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00E924FF">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00E924FF">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00E924FF">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00E924FF">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00E924FF">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00E924FF">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00E924FF">
        <w:trPr>
          <w:cantSplit/>
        </w:trPr>
        <w:tc>
          <w:tcPr>
            <w:tcW w:w="2884" w:type="dxa"/>
          </w:tcPr>
          <w:p w14:paraId="7859EEE2" w14:textId="77777777" w:rsidR="00EB1E5D" w:rsidRPr="007E0B31" w:rsidRDefault="00EB1E5D" w:rsidP="00EB1E5D">
            <w:pPr>
              <w:pStyle w:val="Arial11Bold"/>
              <w:rPr>
                <w:rFonts w:cs="Arial"/>
              </w:rPr>
            </w:pPr>
            <w:r w:rsidRPr="007E0B31">
              <w:rPr>
                <w:rFonts w:cs="Arial"/>
              </w:rPr>
              <w:lastRenderedPageBreak/>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00E924FF">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00E924FF">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00E924FF">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4E61AA">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00E924FF">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4E61AA">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00E924FF">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00E924FF">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00E924FF">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00E924FF">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00E924FF">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00E924FF">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00E924FF">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00E924FF">
        <w:trPr>
          <w:cantSplit/>
        </w:trPr>
        <w:tc>
          <w:tcPr>
            <w:tcW w:w="2884" w:type="dxa"/>
          </w:tcPr>
          <w:p w14:paraId="1B0E66FB" w14:textId="4F0E4CAC" w:rsidR="00EB1E5D" w:rsidRPr="007E0B31" w:rsidRDefault="00EB1E5D" w:rsidP="00EB1E5D">
            <w:pPr>
              <w:pStyle w:val="Arial11Bold"/>
              <w:rPr>
                <w:rFonts w:cs="Arial"/>
              </w:rPr>
            </w:pPr>
            <w:bookmarkStart w:id="58" w:name="_DV_C47"/>
            <w:r w:rsidRPr="007E0B31">
              <w:rPr>
                <w:rFonts w:cs="Arial"/>
              </w:rPr>
              <w:t>Unresolved Issues</w:t>
            </w:r>
            <w:bookmarkEnd w:id="58"/>
          </w:p>
        </w:tc>
        <w:tc>
          <w:tcPr>
            <w:tcW w:w="6634" w:type="dxa"/>
          </w:tcPr>
          <w:p w14:paraId="12917A3C" w14:textId="564B64BE" w:rsidR="00EB1E5D" w:rsidRPr="007E0B31" w:rsidRDefault="00EB1E5D" w:rsidP="00EB1E5D">
            <w:pPr>
              <w:pStyle w:val="TableArial11"/>
              <w:rPr>
                <w:rFonts w:cs="Arial"/>
              </w:rPr>
            </w:pPr>
            <w:bookmarkStart w:id="59"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9"/>
          </w:p>
        </w:tc>
      </w:tr>
      <w:tr w:rsidR="00EB1E5D" w:rsidRPr="007E0B31" w14:paraId="4EF10D55" w14:textId="77777777" w:rsidTr="00E924FF">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00E924FF">
        <w:trPr>
          <w:cantSplit/>
        </w:trPr>
        <w:tc>
          <w:tcPr>
            <w:tcW w:w="2884" w:type="dxa"/>
          </w:tcPr>
          <w:p w14:paraId="10994AED" w14:textId="77777777" w:rsidR="00EB1E5D" w:rsidRPr="007E0B31" w:rsidRDefault="00EB1E5D" w:rsidP="00EB1E5D">
            <w:pPr>
              <w:pStyle w:val="Arial11Bold"/>
              <w:rPr>
                <w:rFonts w:cs="Arial"/>
              </w:rPr>
            </w:pPr>
            <w:r w:rsidRPr="007E0B31">
              <w:rPr>
                <w:rFonts w:cs="Arial"/>
              </w:rPr>
              <w:lastRenderedPageBreak/>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00E924FF">
        <w:trPr>
          <w:cantSplit/>
        </w:trPr>
        <w:tc>
          <w:tcPr>
            <w:tcW w:w="2884" w:type="dxa"/>
          </w:tcPr>
          <w:p w14:paraId="71077D37" w14:textId="33CFD5CB" w:rsidR="00EB1E5D" w:rsidRPr="007E0B31" w:rsidRDefault="00EB1E5D" w:rsidP="00EB1E5D">
            <w:pPr>
              <w:pStyle w:val="Arial11Bold"/>
              <w:rPr>
                <w:rFonts w:cs="Arial"/>
                <w:u w:val="single"/>
              </w:rPr>
            </w:pPr>
            <w:bookmarkStart w:id="60" w:name="_DV_C49"/>
            <w:r w:rsidRPr="007E0B31">
              <w:rPr>
                <w:rFonts w:cs="Arial"/>
              </w:rPr>
              <w:t>User Data File Structure</w:t>
            </w:r>
            <w:bookmarkEnd w:id="60"/>
          </w:p>
        </w:tc>
        <w:tc>
          <w:tcPr>
            <w:tcW w:w="6634" w:type="dxa"/>
          </w:tcPr>
          <w:p w14:paraId="475B944D" w14:textId="77258ADD" w:rsidR="00EB1E5D" w:rsidRPr="007E0B31" w:rsidRDefault="00EB1E5D" w:rsidP="00EB1E5D">
            <w:pPr>
              <w:pStyle w:val="TableArial11"/>
              <w:rPr>
                <w:rFonts w:cs="Arial"/>
              </w:rPr>
            </w:pPr>
            <w:bookmarkStart w:id="61"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61"/>
          </w:p>
        </w:tc>
      </w:tr>
      <w:tr w:rsidR="00EB1E5D" w:rsidRPr="007E0B31" w14:paraId="24C40449" w14:textId="77777777" w:rsidTr="00E924FF">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00E924FF">
        <w:trPr>
          <w:cantSplit/>
        </w:trPr>
        <w:tc>
          <w:tcPr>
            <w:tcW w:w="2884" w:type="dxa"/>
          </w:tcPr>
          <w:p w14:paraId="0EE53A77" w14:textId="02AE4348" w:rsidR="00EB1E5D" w:rsidRPr="007E0B31" w:rsidRDefault="00EB1E5D" w:rsidP="00EB1E5D">
            <w:pPr>
              <w:pStyle w:val="Arial11Bold"/>
              <w:rPr>
                <w:rFonts w:cs="Arial"/>
              </w:rPr>
            </w:pPr>
            <w:bookmarkStart w:id="62" w:name="_DV_C51"/>
            <w:r w:rsidRPr="007E0B31">
              <w:rPr>
                <w:rFonts w:cs="Arial"/>
              </w:rPr>
              <w:t>User Self Certification of Compliance</w:t>
            </w:r>
            <w:bookmarkEnd w:id="62"/>
          </w:p>
        </w:tc>
        <w:tc>
          <w:tcPr>
            <w:tcW w:w="6634" w:type="dxa"/>
          </w:tcPr>
          <w:p w14:paraId="0B00A7D2" w14:textId="77777777" w:rsidR="00EB1E5D" w:rsidRPr="007E0B31" w:rsidRDefault="00EB1E5D" w:rsidP="00EB1E5D">
            <w:pPr>
              <w:pStyle w:val="TableArial11"/>
              <w:rPr>
                <w:rFonts w:cs="Arial"/>
              </w:rPr>
            </w:pPr>
            <w:bookmarkStart w:id="63" w:name="_DV_C52"/>
            <w:r w:rsidRPr="007E0B31">
              <w:rPr>
                <w:rFonts w:cs="Arial"/>
              </w:rPr>
              <w:t>A certificate, in the form attached at CP.A.2</w:t>
            </w:r>
            <w:bookmarkStart w:id="64" w:name="_DV_C53"/>
            <w:bookmarkEnd w:id="63"/>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5" w:name="_DV_C56"/>
            <w:bookmarkEnd w:id="64"/>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5"/>
          </w:p>
        </w:tc>
      </w:tr>
      <w:tr w:rsidR="00EB1E5D" w:rsidRPr="007E0B31" w14:paraId="1875D733" w14:textId="77777777" w:rsidTr="00E924FF">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00E924FF">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00E924FF">
        <w:trPr>
          <w:cantSplit/>
        </w:trPr>
        <w:tc>
          <w:tcPr>
            <w:tcW w:w="2884" w:type="dxa"/>
          </w:tcPr>
          <w:p w14:paraId="5DD6FE55" w14:textId="77777777" w:rsidR="00EB1E5D" w:rsidRPr="007E0B31" w:rsidRDefault="00EB1E5D" w:rsidP="00EB1E5D">
            <w:pPr>
              <w:pStyle w:val="Arial11Bold"/>
              <w:rPr>
                <w:rFonts w:cs="Arial"/>
              </w:rPr>
            </w:pPr>
            <w:r w:rsidRPr="007E0B31">
              <w:rPr>
                <w:rFonts w:cs="Arial"/>
              </w:rPr>
              <w:lastRenderedPageBreak/>
              <w:t>User System Entry Point</w:t>
            </w:r>
          </w:p>
        </w:tc>
        <w:tc>
          <w:tcPr>
            <w:tcW w:w="6634" w:type="dxa"/>
          </w:tcPr>
          <w:p w14:paraId="6382FA56" w14:textId="2823A89D" w:rsidR="00EB1E5D" w:rsidRDefault="00EB1E5D" w:rsidP="00EB1E5D">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7B0865B9" w:rsidR="00EB1E5D" w:rsidRDefault="00467C46" w:rsidP="00EB1E5D">
            <w:pPr>
              <w:pStyle w:val="TableArial11"/>
              <w:ind w:left="440"/>
              <w:rPr>
                <w:rFonts w:cs="Arial"/>
              </w:rPr>
            </w:pPr>
            <w:r w:rsidRPr="00D6712D">
              <w:rPr>
                <w:rFonts w:cs="Arial"/>
                <w:bCs/>
              </w:rPr>
              <w:t>a</w:t>
            </w:r>
            <w:r w:rsidRPr="004E61AA">
              <w:rPr>
                <w:b/>
              </w:rPr>
              <w:t xml:space="preserve"> </w:t>
            </w:r>
            <w:r w:rsidR="00EB1E5D" w:rsidRPr="007E0B31">
              <w:rPr>
                <w:rFonts w:cs="Arial"/>
                <w:b/>
              </w:rPr>
              <w:t xml:space="preserve">Power Generating </w:t>
            </w:r>
            <w:proofErr w:type="gramStart"/>
            <w:r w:rsidR="00EB1E5D" w:rsidRPr="007E0B31">
              <w:rPr>
                <w:rFonts w:cs="Arial"/>
                <w:b/>
              </w:rPr>
              <w:t>Module</w:t>
            </w:r>
            <w:r w:rsidR="00827D48" w:rsidRPr="007E0B31">
              <w:rPr>
                <w:rFonts w:cs="Arial"/>
              </w:rPr>
              <w:t>,</w:t>
            </w:r>
            <w:r w:rsidR="00EB1E5D" w:rsidRPr="00D9732F">
              <w:rPr>
                <w:rFonts w:cs="Arial"/>
                <w:bCs/>
              </w:rPr>
              <w:t>;</w:t>
            </w:r>
            <w:proofErr w:type="gramEnd"/>
            <w:r w:rsidR="00EB1E5D" w:rsidRPr="00D9732F">
              <w:rPr>
                <w:rFonts w:cs="Arial"/>
                <w:bCs/>
              </w:rPr>
              <w:t xml:space="preserve">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4E61AA">
              <w:rPr>
                <w:b/>
              </w:rPr>
              <w:t xml:space="preserve"> </w:t>
            </w:r>
            <w:r w:rsidR="00EB1E5D" w:rsidRPr="007E0B31">
              <w:rPr>
                <w:rFonts w:cs="Arial"/>
                <w:b/>
              </w:rPr>
              <w:t>Generating Unit</w:t>
            </w:r>
            <w:proofErr w:type="gramStart"/>
            <w:r w:rsidR="00827D48" w:rsidRPr="007E0B31">
              <w:rPr>
                <w:rFonts w:cs="Arial"/>
              </w:rPr>
              <w:t xml:space="preserve">, </w:t>
            </w:r>
            <w:r w:rsidR="00EB1E5D" w:rsidRPr="00D9732F">
              <w:rPr>
                <w:rFonts w:cs="Arial"/>
                <w:bCs/>
              </w:rPr>
              <w:t>;</w:t>
            </w:r>
            <w:proofErr w:type="gramEnd"/>
            <w:r w:rsidR="00EB1E5D" w:rsidRPr="00D9732F">
              <w:rPr>
                <w:rFonts w:cs="Arial"/>
                <w:bCs/>
              </w:rPr>
              <w:t xml:space="preserve"> or</w:t>
            </w:r>
            <w:r w:rsidR="00EB1E5D" w:rsidRPr="007E0B31">
              <w:rPr>
                <w:rFonts w:cs="Arial"/>
              </w:rPr>
              <w:t>,</w:t>
            </w:r>
          </w:p>
          <w:p w14:paraId="72C2BD5F" w14:textId="0C33707B" w:rsidR="00EB1E5D" w:rsidRDefault="00EB1E5D" w:rsidP="00EB1E5D">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2C6EE558"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35611F76"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6A00B813"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4E61AA" w:rsidRDefault="00EB1E5D" w:rsidP="004E61AA">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00E924FF">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00E924FF">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B1E5D" w:rsidRPr="007E0B31" w14:paraId="28BB7E6E" w14:textId="77777777" w:rsidTr="00E924FF">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00E924FF">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00E924FF">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00E924FF">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00E924FF">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00E924FF">
        <w:trPr>
          <w:cantSplit/>
        </w:trPr>
        <w:tc>
          <w:tcPr>
            <w:tcW w:w="2884" w:type="dxa"/>
          </w:tcPr>
          <w:p w14:paraId="1820C1E3" w14:textId="77777777" w:rsidR="00EB1E5D" w:rsidRPr="007E0B31" w:rsidRDefault="00EB1E5D" w:rsidP="00EB1E5D">
            <w:pPr>
              <w:pStyle w:val="Arial11Bold"/>
              <w:rPr>
                <w:rFonts w:cs="Arial"/>
              </w:rPr>
            </w:pPr>
            <w:r w:rsidRPr="007E0B31">
              <w:rPr>
                <w:rFonts w:cs="Arial"/>
              </w:rPr>
              <w:lastRenderedPageBreak/>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00E924FF">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00E924FF">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lastRenderedPageBreak/>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66"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66"/>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BE6D9" w14:textId="77777777" w:rsidR="004E61AA" w:rsidRDefault="004E61AA" w:rsidP="008F1F3E">
      <w:pPr>
        <w:pStyle w:val="Header"/>
      </w:pPr>
      <w:r>
        <w:separator/>
      </w:r>
    </w:p>
  </w:endnote>
  <w:endnote w:type="continuationSeparator" w:id="0">
    <w:p w14:paraId="099046A7" w14:textId="77777777" w:rsidR="004E61AA" w:rsidRDefault="004E61AA" w:rsidP="008F1F3E">
      <w:pPr>
        <w:pStyle w:val="Header"/>
      </w:pPr>
      <w:r>
        <w:continuationSeparator/>
      </w:r>
    </w:p>
  </w:endnote>
  <w:endnote w:type="continuationNotice" w:id="1">
    <w:p w14:paraId="535A6DF7" w14:textId="77777777" w:rsidR="004E61AA" w:rsidRDefault="004E6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5E50E0D8" w:rsidR="008166DC" w:rsidRDefault="008166DC"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21</w:t>
    </w:r>
    <w:r>
      <w:rPr>
        <w:rStyle w:val="PageNumber"/>
        <w:sz w:val="16"/>
        <w:szCs w:val="16"/>
      </w:rPr>
      <w:tab/>
      <w:t>GD</w:t>
    </w:r>
    <w:r w:rsidRPr="002B5019">
      <w:rPr>
        <w:rStyle w:val="PageNumber"/>
        <w:sz w:val="16"/>
        <w:szCs w:val="16"/>
      </w:rPr>
      <w:tab/>
    </w:r>
    <w:r w:rsidR="00EF3BC0">
      <w:rPr>
        <w:sz w:val="16"/>
        <w:szCs w:val="16"/>
      </w:rPr>
      <w:t>04 March 2024</w:t>
    </w:r>
  </w:p>
  <w:p w14:paraId="60524C2E" w14:textId="48C19569" w:rsidR="008166DC" w:rsidRPr="009313F1"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E924FF">
      <w:rPr>
        <w:rStyle w:val="PageNumber"/>
        <w:sz w:val="16"/>
      </w:rPr>
      <w:fldChar w:fldCharType="begin"/>
    </w:r>
    <w:r w:rsidR="00DE349E" w:rsidRPr="00E924FF">
      <w:rPr>
        <w:rStyle w:val="PageNumber"/>
        <w:sz w:val="16"/>
      </w:rPr>
      <w:instrText xml:space="preserve"> PAGE  \* Arabic  \* MERGEFORMAT </w:instrText>
    </w:r>
    <w:r w:rsidR="00DE349E" w:rsidRPr="00E924FF">
      <w:rPr>
        <w:rStyle w:val="PageNumber"/>
        <w:sz w:val="16"/>
      </w:rPr>
      <w:fldChar w:fldCharType="separate"/>
    </w:r>
    <w:r w:rsidR="00DE349E" w:rsidRPr="00E924FF">
      <w:rPr>
        <w:rStyle w:val="PageNumber"/>
        <w:sz w:val="16"/>
      </w:rPr>
      <w:t>1</w:t>
    </w:r>
    <w:r w:rsidR="00DE349E" w:rsidRPr="00E924FF">
      <w:rPr>
        <w:rStyle w:val="PageNumber"/>
        <w:sz w:val="16"/>
      </w:rPr>
      <w:fldChar w:fldCharType="end"/>
    </w:r>
    <w:r w:rsidR="00DE349E" w:rsidRPr="00DE349E">
      <w:rPr>
        <w:rStyle w:val="PageNumber"/>
        <w:sz w:val="16"/>
        <w:szCs w:val="16"/>
      </w:rPr>
      <w:t xml:space="preserve"> of </w:t>
    </w:r>
    <w:r w:rsidR="001454A3" w:rsidRPr="007D12BC">
      <w:rPr>
        <w:rStyle w:val="PageNumber"/>
        <w:sz w:val="16"/>
        <w:szCs w:val="16"/>
      </w:rPr>
      <w:t>8</w:t>
    </w:r>
    <w:r w:rsidR="00553586">
      <w:rPr>
        <w:rStyle w:val="PageNumber"/>
        <w:sz w:val="16"/>
        <w:szCs w:val="16"/>
      </w:rPr>
      <w:t>4</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5BAF5" w14:textId="77777777" w:rsidR="004E61AA" w:rsidRDefault="004E61AA" w:rsidP="008F1F3E">
      <w:pPr>
        <w:pStyle w:val="Header"/>
      </w:pPr>
      <w:r>
        <w:separator/>
      </w:r>
    </w:p>
  </w:footnote>
  <w:footnote w:type="continuationSeparator" w:id="0">
    <w:p w14:paraId="1EBF6AEF" w14:textId="77777777" w:rsidR="004E61AA" w:rsidRDefault="004E61AA" w:rsidP="008F1F3E">
      <w:pPr>
        <w:pStyle w:val="Header"/>
      </w:pPr>
      <w:r>
        <w:continuationSeparator/>
      </w:r>
    </w:p>
  </w:footnote>
  <w:footnote w:type="continuationNotice" w:id="1">
    <w:p w14:paraId="3F7FB43C" w14:textId="77777777" w:rsidR="004E61AA" w:rsidRDefault="004E61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9"/>
  </w:num>
  <w:num w:numId="6" w16cid:durableId="480273325">
    <w:abstractNumId w:val="12"/>
  </w:num>
  <w:num w:numId="7" w16cid:durableId="445466415">
    <w:abstractNumId w:val="16"/>
  </w:num>
  <w:num w:numId="8" w16cid:durableId="832067174">
    <w:abstractNumId w:val="6"/>
  </w:num>
  <w:num w:numId="9" w16cid:durableId="505753300">
    <w:abstractNumId w:val="0"/>
  </w:num>
  <w:num w:numId="10" w16cid:durableId="1244877714">
    <w:abstractNumId w:val="9"/>
  </w:num>
  <w:num w:numId="11" w16cid:durableId="1258177850">
    <w:abstractNumId w:val="17"/>
  </w:num>
  <w:num w:numId="12" w16cid:durableId="1158228106">
    <w:abstractNumId w:val="13"/>
  </w:num>
  <w:num w:numId="13" w16cid:durableId="1056006280">
    <w:abstractNumId w:val="21"/>
  </w:num>
  <w:num w:numId="14" w16cid:durableId="2009595922">
    <w:abstractNumId w:val="1"/>
  </w:num>
  <w:num w:numId="15" w16cid:durableId="923563355">
    <w:abstractNumId w:val="20"/>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8"/>
  </w:num>
  <w:num w:numId="22" w16cid:durableId="1829663286">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338"/>
    <w:rsid w:val="00003B88"/>
    <w:rsid w:val="00003C71"/>
    <w:rsid w:val="000045E3"/>
    <w:rsid w:val="00004980"/>
    <w:rsid w:val="0000506B"/>
    <w:rsid w:val="000062AE"/>
    <w:rsid w:val="000069DB"/>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79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497"/>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6729"/>
    <w:rsid w:val="001F70BC"/>
    <w:rsid w:val="00200593"/>
    <w:rsid w:val="0020089A"/>
    <w:rsid w:val="00200E24"/>
    <w:rsid w:val="00201213"/>
    <w:rsid w:val="0020174A"/>
    <w:rsid w:val="00201962"/>
    <w:rsid w:val="00201C65"/>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6743C"/>
    <w:rsid w:val="0037043D"/>
    <w:rsid w:val="0037065B"/>
    <w:rsid w:val="00372021"/>
    <w:rsid w:val="003721E7"/>
    <w:rsid w:val="00372ACE"/>
    <w:rsid w:val="00374794"/>
    <w:rsid w:val="00374BC6"/>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906"/>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2AE7"/>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12B1"/>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5C5A"/>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1AA"/>
    <w:rsid w:val="004E6B17"/>
    <w:rsid w:val="004E6FB9"/>
    <w:rsid w:val="004E7A2B"/>
    <w:rsid w:val="004E7FE5"/>
    <w:rsid w:val="004F03B1"/>
    <w:rsid w:val="004F1C45"/>
    <w:rsid w:val="004F1DF0"/>
    <w:rsid w:val="004F2607"/>
    <w:rsid w:val="004F29A9"/>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4D07"/>
    <w:rsid w:val="005466BF"/>
    <w:rsid w:val="00546BD1"/>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1E41"/>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5C6"/>
    <w:rsid w:val="0068362D"/>
    <w:rsid w:val="00683A8D"/>
    <w:rsid w:val="006840AC"/>
    <w:rsid w:val="00684BD5"/>
    <w:rsid w:val="00685050"/>
    <w:rsid w:val="00685277"/>
    <w:rsid w:val="006859CC"/>
    <w:rsid w:val="0068623B"/>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C75"/>
    <w:rsid w:val="00762DBA"/>
    <w:rsid w:val="00762F6E"/>
    <w:rsid w:val="0076348C"/>
    <w:rsid w:val="007640EA"/>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289"/>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2371"/>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017"/>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C6E"/>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2AB4"/>
    <w:rsid w:val="00AD2ACD"/>
    <w:rsid w:val="00AD531A"/>
    <w:rsid w:val="00AD5523"/>
    <w:rsid w:val="00AD5969"/>
    <w:rsid w:val="00AD5B9A"/>
    <w:rsid w:val="00AD65DE"/>
    <w:rsid w:val="00AD69D1"/>
    <w:rsid w:val="00AD6F82"/>
    <w:rsid w:val="00AD708A"/>
    <w:rsid w:val="00AD7EE2"/>
    <w:rsid w:val="00AE010D"/>
    <w:rsid w:val="00AE0325"/>
    <w:rsid w:val="00AE0AAE"/>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C62"/>
    <w:rsid w:val="00AF0CEC"/>
    <w:rsid w:val="00AF1677"/>
    <w:rsid w:val="00AF2CBC"/>
    <w:rsid w:val="00AF3052"/>
    <w:rsid w:val="00AF33CC"/>
    <w:rsid w:val="00AF3627"/>
    <w:rsid w:val="00AF4241"/>
    <w:rsid w:val="00AF427C"/>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CF"/>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6B6D"/>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1721"/>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6B11"/>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93F"/>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3006"/>
    <w:rsid w:val="00C63FF2"/>
    <w:rsid w:val="00C6406F"/>
    <w:rsid w:val="00C64BCE"/>
    <w:rsid w:val="00C64E13"/>
    <w:rsid w:val="00C6561B"/>
    <w:rsid w:val="00C65973"/>
    <w:rsid w:val="00C65ADB"/>
    <w:rsid w:val="00C66455"/>
    <w:rsid w:val="00C67361"/>
    <w:rsid w:val="00C6737B"/>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F53"/>
    <w:rsid w:val="00CA1187"/>
    <w:rsid w:val="00CA12D2"/>
    <w:rsid w:val="00CA12E4"/>
    <w:rsid w:val="00CA1BF5"/>
    <w:rsid w:val="00CA1CD7"/>
    <w:rsid w:val="00CA1DA0"/>
    <w:rsid w:val="00CA29DA"/>
    <w:rsid w:val="00CA2A45"/>
    <w:rsid w:val="00CA2B4F"/>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AD4"/>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69E5"/>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6EF3"/>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4C01"/>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24FF"/>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5C8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168"/>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7C9FA3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86A173C"/>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83FBCFF"/>
    <w:rsid w:val="595894F0"/>
    <w:rsid w:val="5B1B76D9"/>
    <w:rsid w:val="5B6B1F1F"/>
    <w:rsid w:val="5BA46045"/>
    <w:rsid w:val="5BF78F61"/>
    <w:rsid w:val="5CAC66C9"/>
    <w:rsid w:val="5CD80E7C"/>
    <w:rsid w:val="5DD08E80"/>
    <w:rsid w:val="5F1AAB16"/>
    <w:rsid w:val="61792393"/>
    <w:rsid w:val="632A98DD"/>
    <w:rsid w:val="6499C628"/>
    <w:rsid w:val="64CBA6E5"/>
    <w:rsid w:val="64FA1908"/>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049BC715-C7EE-4B0A-844B-0A805D1E4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styleId="UnresolvedMention">
    <w:name w:val="Unresolved Mention"/>
    <w:basedOn w:val="DefaultParagraphFont"/>
    <w:uiPriority w:val="99"/>
    <w:unhideWhenUsed/>
    <w:rsid w:val="00C0293F"/>
    <w:rPr>
      <w:color w:val="605E5C"/>
      <w:shd w:val="clear" w:color="auto" w:fill="E1DFDD"/>
    </w:rPr>
  </w:style>
  <w:style w:type="character" w:styleId="Mention">
    <w:name w:val="Mention"/>
    <w:basedOn w:val="DefaultParagraphFont"/>
    <w:uiPriority w:val="99"/>
    <w:unhideWhenUsed/>
    <w:rsid w:val="00C0293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F52FAC5D-4327-4BC1-855E-2E6CE9822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84</Pages>
  <Words>34723</Words>
  <Characters>186190</Characters>
  <Application>Microsoft Office Word</Application>
  <DocSecurity>0</DocSecurity>
  <Lines>1551</Lines>
  <Paragraphs>440</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220473</CharactersWithSpaces>
  <SharedDoc>false</SharedDoc>
  <HLinks>
    <vt:vector size="18" baseType="variant">
      <vt:variant>
        <vt:i4>7405592</vt:i4>
      </vt:variant>
      <vt:variant>
        <vt:i4>6</vt:i4>
      </vt:variant>
      <vt:variant>
        <vt:i4>0</vt:i4>
      </vt:variant>
      <vt:variant>
        <vt:i4>5</vt:i4>
      </vt:variant>
      <vt:variant>
        <vt:lpwstr>mailto:Elizabeth.Timmins2@uk.nationalgrid.com</vt:lpwstr>
      </vt:variant>
      <vt:variant>
        <vt:lpwstr/>
      </vt:variant>
      <vt:variant>
        <vt:i4>5373988</vt:i4>
      </vt:variant>
      <vt:variant>
        <vt:i4>3</vt:i4>
      </vt:variant>
      <vt:variant>
        <vt:i4>0</vt:i4>
      </vt:variant>
      <vt:variant>
        <vt:i4>5</vt:i4>
      </vt:variant>
      <vt:variant>
        <vt:lpwstr>mailto:Andrew.Hemus@nationalgrideso.com</vt:lpwstr>
      </vt:variant>
      <vt:variant>
        <vt:lpwstr/>
      </vt:variant>
      <vt:variant>
        <vt:i4>5373988</vt:i4>
      </vt:variant>
      <vt:variant>
        <vt:i4>0</vt:i4>
      </vt:variant>
      <vt:variant>
        <vt:i4>0</vt:i4>
      </vt:variant>
      <vt:variant>
        <vt:i4>5</vt:i4>
      </vt:variant>
      <vt:variant>
        <vt:lpwstr>mailto:Andrew.Hemus@nationalgrideso.com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2</cp:revision>
  <cp:lastPrinted>2022-02-02T23:54:00Z</cp:lastPrinted>
  <dcterms:created xsi:type="dcterms:W3CDTF">2024-02-09T19:31:00Z</dcterms:created>
  <dcterms:modified xsi:type="dcterms:W3CDTF">2024-03-12T15:15:00Z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