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F455154" w:rsidR="00225419" w:rsidRDefault="002E5F74" w:rsidP="00195B72">
      <w:pPr>
        <w:tabs>
          <w:tab w:val="left" w:pos="810"/>
          <w:tab w:val="left" w:pos="1620"/>
          <w:tab w:val="left" w:pos="4680"/>
        </w:tabs>
        <w:ind w:left="1350" w:firstLine="810"/>
        <w:jc w:val="both"/>
        <w:rPr>
          <w:noProof/>
        </w:rPr>
      </w:pPr>
      <w:r>
        <w:rPr>
          <w:noProof/>
        </w:rPr>
        <w:drawing>
          <wp:inline distT="0" distB="0" distL="0" distR="0" wp14:anchorId="5423D495" wp14:editId="57C36D4F">
            <wp:extent cx="2415540" cy="37084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5540" cy="37084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39DA9730" w:rsidR="00225419" w:rsidRDefault="002E5F74">
      <w:pPr>
        <w:ind w:firstLine="720"/>
        <w:jc w:val="both"/>
      </w:pPr>
      <w:r>
        <w:rPr>
          <w:noProof/>
          <w:position w:val="-28"/>
        </w:rPr>
        <w:drawing>
          <wp:inline distT="0" distB="0" distL="0" distR="0" wp14:anchorId="7D9F43CC" wp14:editId="7DDA46C9">
            <wp:extent cx="3088005" cy="431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8005" cy="431165"/>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44E56ECD" w:rsidR="0030048A" w:rsidRPr="002E5F74" w:rsidRDefault="002E5F7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pPr>
        <w:pStyle w:val="1"/>
        <w:numPr>
          <w:ilvl w:val="0"/>
          <w:numId w:val="38"/>
        </w:numPr>
        <w:tabs>
          <w:tab w:val="left" w:pos="-1440"/>
        </w:tabs>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pPr>
        <w:pStyle w:val="1"/>
        <w:numPr>
          <w:ilvl w:val="0"/>
          <w:numId w:val="38"/>
        </w:numPr>
        <w:tabs>
          <w:tab w:val="left" w:pos="-1440"/>
        </w:tabs>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9400D7">
      <w:pPr>
        <w:pStyle w:val="1"/>
        <w:numPr>
          <w:ilvl w:val="0"/>
          <w:numId w:val="38"/>
        </w:numPr>
        <w:tabs>
          <w:tab w:val="left" w:pos="-1440"/>
        </w:tabs>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7777777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2F2A99">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777777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2F2A99">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777777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2F2A99">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2F2A99">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6DDFE1E5" w:rsidR="00225419" w:rsidRPr="008D13A0" w:rsidRDefault="002E5F74">
      <w:pPr>
        <w:rPr>
          <w:b/>
          <w:color w:val="008080"/>
        </w:rPr>
      </w:pPr>
      <w:r>
        <w:rPr>
          <w:noProof/>
        </w:rPr>
        <w:drawing>
          <wp:inline distT="0" distB="0" distL="0" distR="0" wp14:anchorId="25355293" wp14:editId="116514E9">
            <wp:extent cx="5710555" cy="7435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0555" cy="7435850"/>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7ABDF211" w:rsidR="00225419" w:rsidRPr="00F55299" w:rsidRDefault="002E5F74">
      <w:r>
        <w:rPr>
          <w:noProof/>
        </w:rPr>
        <w:drawing>
          <wp:inline distT="0" distB="0" distL="0" distR="0" wp14:anchorId="09AD85B5" wp14:editId="4B1EE181">
            <wp:extent cx="5702300" cy="75914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1425"/>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01DB4193" w:rsidR="00225419" w:rsidRPr="008D13A0" w:rsidRDefault="002E5F74">
      <w:r>
        <w:rPr>
          <w:noProof/>
        </w:rPr>
        <w:drawing>
          <wp:inline distT="0" distB="0" distL="0" distR="0" wp14:anchorId="60EF1BFC" wp14:editId="67F01ED2">
            <wp:extent cx="5710555" cy="7945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0555" cy="794512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45112F6E" w:rsidR="007C1D2F" w:rsidRDefault="002E5F74" w:rsidP="007C1D2F">
      <w:pPr>
        <w:pStyle w:val="1"/>
      </w:pPr>
      <w:r>
        <w:rPr>
          <w:noProof/>
        </w:rPr>
        <mc:AlternateContent>
          <mc:Choice Requires="wps">
            <w:drawing>
              <wp:anchor distT="45720" distB="45720" distL="114300" distR="114300" simplePos="0" relativeHeight="251658276" behindDoc="0" locked="0" layoutInCell="1" allowOverlap="1" wp14:anchorId="50118B55" wp14:editId="0548632C">
                <wp:simplePos x="0" y="0"/>
                <wp:positionH relativeFrom="column">
                  <wp:posOffset>1272540</wp:posOffset>
                </wp:positionH>
                <wp:positionV relativeFrom="paragraph">
                  <wp:posOffset>104140</wp:posOffset>
                </wp:positionV>
                <wp:extent cx="4687570" cy="1073150"/>
                <wp:effectExtent l="5715" t="8890" r="12065" b="13335"/>
                <wp:wrapSquare wrapText="bothSides"/>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7570" cy="1073150"/>
                        </a:xfrm>
                        <a:prstGeom prst="rect">
                          <a:avLst/>
                        </a:prstGeom>
                        <a:solidFill>
                          <a:srgbClr val="FFFFFF"/>
                        </a:solidFill>
                        <a:ln w="9525">
                          <a:solidFill>
                            <a:srgbClr val="F8F8F8"/>
                          </a:solidFill>
                          <a:miter lim="800000"/>
                          <a:headEnd/>
                          <a:tailEnd/>
                        </a:ln>
                      </wps:spPr>
                      <wps:txbx>
                        <w:txbxContent>
                          <w:p w14:paraId="2EF03469" w14:textId="77777777" w:rsidR="00CD5631" w:rsidRPr="00CD5631" w:rsidRDefault="00CD5631" w:rsidP="00CD5631">
                            <w:pPr>
                              <w:jc w:val="both"/>
                              <w:rPr>
                                <w:rFonts w:ascii="Arial" w:hAnsi="Arial" w:cs="Arial"/>
                                <w:sz w:val="22"/>
                                <w:szCs w:val="22"/>
                              </w:rPr>
                            </w:pPr>
                            <w:r w:rsidRPr="00CD5631">
                              <w:rPr>
                                <w:rFonts w:ascii="Arial" w:hAnsi="Arial" w:cs="Arial"/>
                                <w:sz w:val="22"/>
                                <w:szCs w:val="22"/>
                              </w:rPr>
                              <w:t>For the purposes of this Section 14 only, Nodes located on a Remote Island shall not be deemed as a MITS Nodes, even if one or more of the criteria stated in 14.15.33 are met. For clarity, Remote Island in this paragraph shall have the same meaning as “remote island” in The Contracts for Difference (Miscellaneous Amendments) Regulations 2018 (as amended).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118B55" id="_x0000_t202" coordsize="21600,21600" o:spt="202" path="m,l,21600r21600,l21600,xe">
                <v:stroke joinstyle="miter"/>
                <v:path gradientshapeok="t" o:connecttype="rect"/>
              </v:shapetype>
              <v:shape id="Text Box 94" o:spid="_x0000_s1026" type="#_x0000_t202" style="position:absolute;margin-left:100.2pt;margin-top:8.2pt;width:369.1pt;height:84.5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" strokecolor="#f8f8f8">
                <v:textbox>
                  <w:txbxContent>
                    <w:p w14:paraId="2EF03469" w14:textId="77777777" w:rsidR="00CD5631" w:rsidRPr="00CD5631" w:rsidRDefault="00CD5631" w:rsidP="00CD5631">
                      <w:pPr>
                        <w:jc w:val="both"/>
                        <w:rPr>
                          <w:rFonts w:ascii="Arial" w:hAnsi="Arial" w:cs="Arial"/>
                          <w:sz w:val="22"/>
                          <w:szCs w:val="22"/>
                        </w:rPr>
                      </w:pPr>
                      <w:r w:rsidRPr="00CD5631">
                        <w:rPr>
                          <w:rFonts w:ascii="Arial" w:hAnsi="Arial" w:cs="Arial"/>
                          <w:sz w:val="22"/>
                          <w:szCs w:val="22"/>
                        </w:rPr>
                        <w:t>For the purposes of this Section 14 only, Nodes located on a Remote Island shall not be deemed as a MITS Nodes, even if one or more of the criteria stated in 14.15.33 are met. For clarity, Remote Island in this paragraph shall have the same meaning as “remote island” in The Contracts for Difference (Miscellaneous Amendments) Regulations 2018 (as amended).</w:t>
                      </w:r>
                    </w:p>
                  </w:txbxContent>
                </v:textbox>
                <w10:wrap type="square"/>
              </v:shape>
            </w:pict>
          </mc:Fallback>
        </mc:AlternateContent>
      </w:r>
    </w:p>
    <w:p w14:paraId="699098C4" w14:textId="77777777" w:rsidR="007C1D2F" w:rsidRDefault="007C1D2F" w:rsidP="00CD5631">
      <w:pPr>
        <w:pStyle w:val="1"/>
        <w:ind w:firstLine="720"/>
      </w:pPr>
      <w:r>
        <w:t xml:space="preserve">14.15.33A </w:t>
      </w:r>
    </w:p>
    <w:p w14:paraId="6B417B01" w14:textId="77777777" w:rsidR="007C1D2F" w:rsidRDefault="007C1D2F" w:rsidP="007C1D2F">
      <w:pPr>
        <w:pStyle w:val="1"/>
      </w:pPr>
    </w:p>
    <w:p w14:paraId="4A18D378" w14:textId="77777777" w:rsidR="007C1D2F" w:rsidRDefault="007C1D2F" w:rsidP="007C1D2F">
      <w:pPr>
        <w:pStyle w:val="1"/>
      </w:pPr>
    </w:p>
    <w:p w14:paraId="3575710B" w14:textId="77777777" w:rsidR="007C1D2F" w:rsidRDefault="007C1D2F" w:rsidP="007C1D2F">
      <w:pPr>
        <w:pStyle w:val="1"/>
      </w:pPr>
    </w:p>
    <w:p w14:paraId="757E93A7" w14:textId="77777777" w:rsidR="005E3FB7" w:rsidRDefault="005E3FB7" w:rsidP="00CD5631">
      <w:pPr>
        <w:pStyle w:val="1"/>
        <w:jc w:val="both"/>
      </w:pPr>
    </w:p>
    <w:p w14:paraId="13F353A6" w14:textId="77777777" w:rsidR="007C1D2F" w:rsidRDefault="007C1D2F" w:rsidP="007C1D2F">
      <w:pPr>
        <w:pStyle w:val="1"/>
        <w:ind w:left="1627"/>
        <w:jc w:val="both"/>
      </w:pPr>
    </w:p>
    <w:p w14:paraId="78DCC305" w14:textId="77777777" w:rsidR="007C1D2F" w:rsidRDefault="007C1D2F" w:rsidP="00CD5631">
      <w:pPr>
        <w:pStyle w:val="1"/>
        <w:ind w:left="1627"/>
        <w:jc w:val="both"/>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30600DD4" w:rsidR="006661FE" w:rsidRDefault="002E5F74" w:rsidP="006661FE">
      <w:pPr>
        <w:pStyle w:val="1"/>
        <w:jc w:val="center"/>
      </w:pPr>
      <w:r>
        <w:rPr>
          <w:noProof/>
          <w:position w:val="-50"/>
        </w:rPr>
        <w:drawing>
          <wp:inline distT="0" distB="0" distL="0" distR="0" wp14:anchorId="4C1B0E3A" wp14:editId="7C03945F">
            <wp:extent cx="1923415" cy="560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3415" cy="56070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4556834" w:rsidR="006661FE" w:rsidRDefault="002E5F74" w:rsidP="006661FE">
      <w:pPr>
        <w:pStyle w:val="1"/>
        <w:jc w:val="center"/>
      </w:pPr>
      <w:r>
        <w:rPr>
          <w:noProof/>
          <w:position w:val="-30"/>
        </w:rPr>
        <w:drawing>
          <wp:inline distT="0" distB="0" distL="0" distR="0" wp14:anchorId="44FD9273" wp14:editId="063402A0">
            <wp:extent cx="1708150" cy="336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8150" cy="336550"/>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2FE45A9E" w:rsidR="006661FE" w:rsidRDefault="002E5F74" w:rsidP="006661FE">
      <w:pPr>
        <w:pStyle w:val="1"/>
        <w:jc w:val="center"/>
      </w:pPr>
      <w:r>
        <w:rPr>
          <w:noProof/>
          <w:position w:val="-50"/>
        </w:rPr>
        <w:drawing>
          <wp:inline distT="0" distB="0" distL="0" distR="0" wp14:anchorId="4EE81547" wp14:editId="0FC5BCB0">
            <wp:extent cx="1923415" cy="5607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3415" cy="56070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473411EC" w:rsidR="006661FE" w:rsidRDefault="002E5F74" w:rsidP="006661FE">
      <w:pPr>
        <w:pStyle w:val="1"/>
        <w:jc w:val="center"/>
      </w:pPr>
      <w:r>
        <w:rPr>
          <w:noProof/>
          <w:position w:val="-30"/>
        </w:rPr>
        <w:drawing>
          <wp:inline distT="0" distB="0" distL="0" distR="0" wp14:anchorId="388513EB" wp14:editId="581F635F">
            <wp:extent cx="1708150" cy="336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8150" cy="336550"/>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79C007FF" w:rsidR="003A12C5" w:rsidRDefault="002E5F74" w:rsidP="000B6C0D">
      <w:pPr>
        <w:pStyle w:val="1"/>
        <w:ind w:left="1627"/>
        <w:jc w:val="both"/>
      </w:pPr>
      <w:r>
        <w:rPr>
          <w:noProof/>
          <w:position w:val="-50"/>
        </w:rPr>
        <w:drawing>
          <wp:inline distT="0" distB="0" distL="0" distR="0" wp14:anchorId="6459F104" wp14:editId="0BD4B212">
            <wp:extent cx="2355215" cy="6038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5215" cy="603885"/>
                    </a:xfrm>
                    <a:prstGeom prst="rect">
                      <a:avLst/>
                    </a:prstGeom>
                    <a:noFill/>
                    <a:ln>
                      <a:noFill/>
                    </a:ln>
                  </pic:spPr>
                </pic:pic>
              </a:graphicData>
            </a:graphic>
          </wp:inline>
        </w:drawing>
      </w:r>
    </w:p>
    <w:p w14:paraId="206A9AC9" w14:textId="4A45445C" w:rsidR="003A12C5" w:rsidRDefault="002E5F74" w:rsidP="000B6C0D">
      <w:pPr>
        <w:pStyle w:val="1"/>
        <w:ind w:left="2160" w:firstLine="720"/>
        <w:jc w:val="both"/>
      </w:pPr>
      <w:r>
        <w:rPr>
          <w:noProof/>
          <w:position w:val="-30"/>
        </w:rPr>
        <w:drawing>
          <wp:inline distT="0" distB="0" distL="0" distR="0" wp14:anchorId="69800DB4" wp14:editId="53D5C076">
            <wp:extent cx="1751330" cy="3536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1330" cy="35369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3CCECBF7" w:rsidR="003A12C5" w:rsidRDefault="003A12C5" w:rsidP="003A12C5">
      <w:pPr>
        <w:pStyle w:val="1"/>
        <w:ind w:left="1440"/>
        <w:jc w:val="both"/>
      </w:pPr>
      <w:r>
        <w:tab/>
      </w:r>
      <w:r>
        <w:tab/>
      </w:r>
      <w:r w:rsidR="002E5F74">
        <w:rPr>
          <w:noProof/>
          <w:position w:val="-50"/>
        </w:rPr>
        <w:drawing>
          <wp:inline distT="0" distB="0" distL="0" distR="0" wp14:anchorId="709A97C4" wp14:editId="1AC2C365">
            <wp:extent cx="2277110" cy="5778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7110" cy="577850"/>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0C513365" w:rsidR="003A12C5" w:rsidRDefault="002E5F74" w:rsidP="003A12C5">
      <w:pPr>
        <w:pStyle w:val="1"/>
        <w:ind w:left="2160" w:firstLine="720"/>
        <w:jc w:val="both"/>
      </w:pPr>
      <w:r>
        <w:rPr>
          <w:noProof/>
          <w:position w:val="-30"/>
        </w:rPr>
        <w:drawing>
          <wp:inline distT="0" distB="0" distL="0" distR="0" wp14:anchorId="75BD3130" wp14:editId="12EC3F9D">
            <wp:extent cx="1716405" cy="3536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6405" cy="35369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97B6CBC" w:rsidR="003A12C5" w:rsidRPr="00BE09DE" w:rsidRDefault="002E5F74" w:rsidP="003A12C5">
      <w:pPr>
        <w:pStyle w:val="1"/>
        <w:tabs>
          <w:tab w:val="left" w:pos="2040"/>
        </w:tabs>
        <w:jc w:val="center"/>
      </w:pPr>
      <w:r>
        <w:rPr>
          <w:noProof/>
          <w:position w:val="-12"/>
        </w:rPr>
        <w:drawing>
          <wp:inline distT="0" distB="0" distL="0" distR="0" wp14:anchorId="7614E95B" wp14:editId="46669BFF">
            <wp:extent cx="1561465"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1465" cy="233045"/>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6F3D4E15" w:rsidR="003A12C5" w:rsidRPr="000B6C0D" w:rsidRDefault="002E5F74" w:rsidP="003A12C5">
      <w:pPr>
        <w:pStyle w:val="1"/>
        <w:ind w:left="1080"/>
        <w:jc w:val="both"/>
      </w:pPr>
      <w:r>
        <w:rPr>
          <w:noProof/>
          <w:lang w:eastAsia="en-GB"/>
        </w:rPr>
        <w:drawing>
          <wp:inline distT="0" distB="0" distL="0" distR="0" wp14:anchorId="1B49500E" wp14:editId="04E20DEF">
            <wp:extent cx="3416300" cy="2130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16300" cy="2130425"/>
                    </a:xfrm>
                    <a:prstGeom prst="rect">
                      <a:avLst/>
                    </a:prstGeom>
                    <a:noFill/>
                    <a:ln>
                      <a:noFill/>
                    </a:ln>
                  </pic:spPr>
                </pic:pic>
              </a:graphicData>
            </a:graphic>
          </wp:inline>
        </w:drawing>
      </w:r>
      <w:r>
        <w:rPr>
          <w:noProof/>
          <w:lang w:eastAsia="en-GB"/>
        </w:rPr>
        <w:drawing>
          <wp:inline distT="0" distB="0" distL="0" distR="0" wp14:anchorId="6690F6A2" wp14:editId="1BCEE13C">
            <wp:extent cx="1414780" cy="21221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4780" cy="212217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27655E79" w:rsidR="003A12C5" w:rsidRPr="000B6C0D" w:rsidRDefault="002E5F74" w:rsidP="003A12C5">
      <w:pPr>
        <w:pStyle w:val="1"/>
        <w:tabs>
          <w:tab w:val="num" w:pos="1440"/>
        </w:tabs>
        <w:ind w:left="1080"/>
        <w:jc w:val="both"/>
      </w:pPr>
      <w:r>
        <w:rPr>
          <w:noProof/>
          <w:lang w:eastAsia="en-GB"/>
        </w:rPr>
        <w:drawing>
          <wp:inline distT="0" distB="0" distL="0" distR="0" wp14:anchorId="6252A4FA" wp14:editId="0C01429E">
            <wp:extent cx="5866130" cy="18891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6130" cy="188912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5BFBBC3C" w:rsidR="003A12C5" w:rsidRPr="000B6C0D" w:rsidRDefault="002E5F74" w:rsidP="003A12C5">
      <w:pPr>
        <w:pStyle w:val="1"/>
        <w:ind w:left="1080"/>
        <w:jc w:val="both"/>
      </w:pPr>
      <w:r>
        <w:rPr>
          <w:noProof/>
          <w:lang w:eastAsia="en-GB"/>
        </w:rPr>
        <w:drawing>
          <wp:inline distT="0" distB="0" distL="0" distR="0" wp14:anchorId="178FFBE4" wp14:editId="7F82E798">
            <wp:extent cx="3735070" cy="35972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35070" cy="359727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697E36D" w:rsidR="003A12C5" w:rsidRPr="000B6C0D" w:rsidRDefault="003A12C5" w:rsidP="003A12C5">
      <w:pPr>
        <w:pStyle w:val="1"/>
        <w:ind w:left="1987"/>
        <w:jc w:val="both"/>
      </w:pPr>
      <w:r w:rsidRPr="000B6C0D">
        <w:t xml:space="preserve">If </w:t>
      </w:r>
      <w:r w:rsidR="002E5F74">
        <w:rPr>
          <w:noProof/>
          <w:position w:val="-30"/>
        </w:rPr>
        <w:drawing>
          <wp:inline distT="0" distB="0" distL="0" distR="0" wp14:anchorId="09BF10FB" wp14:editId="70B8A4D1">
            <wp:extent cx="802005" cy="43116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02005" cy="431165"/>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52393499" w:rsidR="003A12C5" w:rsidRPr="000B6C0D" w:rsidRDefault="003A12C5" w:rsidP="003A12C5">
      <w:pPr>
        <w:pStyle w:val="1"/>
        <w:ind w:left="1987"/>
        <w:jc w:val="both"/>
        <w:rPr>
          <w:u w:val="single"/>
        </w:rPr>
      </w:pPr>
      <w:r w:rsidRPr="000B6C0D">
        <w:t xml:space="preserve">If </w:t>
      </w:r>
      <w:r w:rsidR="002E5F74">
        <w:rPr>
          <w:noProof/>
          <w:position w:val="-30"/>
        </w:rPr>
        <w:drawing>
          <wp:inline distT="0" distB="0" distL="0" distR="0" wp14:anchorId="01FB14AD" wp14:editId="12368FD9">
            <wp:extent cx="802005" cy="4311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02005" cy="431165"/>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4276AD95" w:rsidR="003A12C5" w:rsidRPr="000B6C0D" w:rsidRDefault="002E5F74" w:rsidP="003A12C5">
      <w:pPr>
        <w:pStyle w:val="1"/>
        <w:ind w:left="1987" w:firstLine="23"/>
        <w:jc w:val="both"/>
      </w:pPr>
      <w:r>
        <w:rPr>
          <w:noProof/>
          <w:position w:val="-34"/>
        </w:rPr>
        <w:drawing>
          <wp:inline distT="0" distB="0" distL="0" distR="0" wp14:anchorId="1854D9C3" wp14:editId="5D207D60">
            <wp:extent cx="1776730" cy="5003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6730" cy="50038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0738D19" w:rsidR="003A12C5" w:rsidRPr="003A12C5" w:rsidRDefault="002E5F74" w:rsidP="003A12C5">
      <w:pPr>
        <w:pStyle w:val="1"/>
        <w:tabs>
          <w:tab w:val="left" w:pos="2040"/>
        </w:tabs>
        <w:jc w:val="center"/>
      </w:pPr>
      <w:r>
        <w:rPr>
          <w:noProof/>
          <w:position w:val="-12"/>
        </w:rPr>
        <w:drawing>
          <wp:inline distT="0" distB="0" distL="0" distR="0" wp14:anchorId="0A32C811" wp14:editId="0C48D081">
            <wp:extent cx="1716405" cy="2330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6405" cy="233045"/>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4256EDA1" w:rsidR="003A12C5" w:rsidRPr="003A12C5" w:rsidRDefault="002E5F74" w:rsidP="003A12C5">
      <w:pPr>
        <w:pStyle w:val="1"/>
        <w:tabs>
          <w:tab w:val="left" w:pos="2040"/>
        </w:tabs>
        <w:jc w:val="center"/>
      </w:pPr>
      <w:r>
        <w:rPr>
          <w:noProof/>
          <w:position w:val="-12"/>
        </w:rPr>
        <w:drawing>
          <wp:inline distT="0" distB="0" distL="0" distR="0" wp14:anchorId="5931DD76" wp14:editId="4AD0ABAD">
            <wp:extent cx="1941195" cy="23304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1195" cy="233045"/>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623A487F" w:rsidR="003A12C5" w:rsidRPr="003A12C5" w:rsidRDefault="002E5F74" w:rsidP="003A12C5">
      <w:pPr>
        <w:pStyle w:val="1"/>
        <w:jc w:val="center"/>
      </w:pPr>
      <w:r>
        <w:rPr>
          <w:noProof/>
          <w:position w:val="-16"/>
        </w:rPr>
        <w:drawing>
          <wp:inline distT="0" distB="0" distL="0" distR="0" wp14:anchorId="6909D4ED" wp14:editId="26FD65E2">
            <wp:extent cx="1673225" cy="29337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3225" cy="29337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7B98C2BB" w:rsidR="003A12C5" w:rsidRPr="003A12C5" w:rsidRDefault="002E5F74" w:rsidP="003A12C5">
      <w:pPr>
        <w:pStyle w:val="1"/>
        <w:jc w:val="center"/>
      </w:pPr>
      <w:r>
        <w:rPr>
          <w:noProof/>
          <w:position w:val="-16"/>
        </w:rPr>
        <w:drawing>
          <wp:inline distT="0" distB="0" distL="0" distR="0" wp14:anchorId="393A78DE" wp14:editId="4F4DED63">
            <wp:extent cx="1716405" cy="29337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6405" cy="29337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1941BC2E" w:rsidR="006661FE" w:rsidRDefault="002E5F7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78A21DB">
            <wp:extent cx="2596515" cy="6813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6515" cy="681355"/>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77777777" w:rsidR="00BE09DE" w:rsidRDefault="00BE09DE" w:rsidP="007D27B2">
      <w:pPr>
        <w:pStyle w:val="1"/>
        <w:numPr>
          <w:ilvl w:val="0"/>
          <w:numId w:val="70"/>
        </w:numPr>
        <w:jc w:val="both"/>
      </w:pPr>
      <w:r>
        <w:t xml:space="preserve">AC sub-sea cable and HVDC circuit expansion factors are calculated on a case by case basis using actual project costs (Specific Circuit Expansion Factors).  </w:t>
      </w:r>
    </w:p>
    <w:p w14:paraId="0C48264F" w14:textId="77777777" w:rsidR="00BE09DE" w:rsidRDefault="00BE09DE" w:rsidP="00BE09DE">
      <w:pPr>
        <w:pStyle w:val="1"/>
        <w:ind w:left="720"/>
        <w:jc w:val="both"/>
      </w:pPr>
    </w:p>
    <w:p w14:paraId="46F26BBB" w14:textId="77777777"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B77F9B4" w:rsidR="006661FE" w:rsidRDefault="002E5F74" w:rsidP="006661FE">
      <w:pPr>
        <w:pStyle w:val="1"/>
        <w:jc w:val="center"/>
        <w:rPr>
          <w:rFonts w:cs="Arial"/>
          <w:szCs w:val="22"/>
        </w:rPr>
      </w:pPr>
      <w:r>
        <w:rPr>
          <w:rFonts w:cs="Arial"/>
          <w:noProof/>
          <w:position w:val="-24"/>
          <w:szCs w:val="22"/>
        </w:rPr>
        <w:drawing>
          <wp:inline distT="0" distB="0" distL="0" distR="0" wp14:anchorId="713434DA" wp14:editId="1AE62DCE">
            <wp:extent cx="3597275" cy="3968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7275" cy="39687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1E0FDF43" w:rsidR="006661FE" w:rsidRDefault="002E5F74" w:rsidP="006661FE">
      <w:pPr>
        <w:pStyle w:val="1"/>
        <w:jc w:val="center"/>
        <w:rPr>
          <w:rFonts w:cs="Arial"/>
          <w:szCs w:val="22"/>
        </w:rPr>
      </w:pPr>
      <w:r>
        <w:rPr>
          <w:rFonts w:cs="Arial"/>
          <w:noProof/>
          <w:position w:val="-24"/>
          <w:szCs w:val="22"/>
        </w:rPr>
        <w:drawing>
          <wp:inline distT="0" distB="0" distL="0" distR="0" wp14:anchorId="7ADC8355" wp14:editId="76F131C9">
            <wp:extent cx="3709670" cy="3968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9670" cy="39687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B02E15E" w:rsidR="00E21F32" w:rsidRPr="002052BD" w:rsidRDefault="002E5F7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1948D6F">
            <wp:extent cx="2052955" cy="3448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2955" cy="34480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73AA940D"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2E5F74">
        <w:rPr>
          <w:rFonts w:ascii="Arial (W1)" w:hAnsi="Arial (W1)"/>
          <w:noProof/>
          <w:position w:val="-32"/>
        </w:rPr>
        <w:drawing>
          <wp:inline distT="0" distB="0" distL="0" distR="0" wp14:anchorId="43B69961" wp14:editId="28237775">
            <wp:extent cx="1147445" cy="457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7445" cy="45720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300C8387" w:rsidR="006661FE" w:rsidRDefault="002E5F74" w:rsidP="006661FE">
      <w:pPr>
        <w:pStyle w:val="1"/>
        <w:ind w:left="720" w:firstLine="720"/>
        <w:rPr>
          <w:rFonts w:cs="Arial"/>
          <w:szCs w:val="22"/>
        </w:rPr>
      </w:pPr>
      <w:r>
        <w:rPr>
          <w:rFonts w:cs="Arial"/>
          <w:noProof/>
          <w:position w:val="-46"/>
          <w:szCs w:val="22"/>
        </w:rPr>
        <w:drawing>
          <wp:inline distT="0" distB="0" distL="0" distR="0" wp14:anchorId="4F26FBAC" wp14:editId="30510A7F">
            <wp:extent cx="2259965" cy="53467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59965" cy="534670"/>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640A26EE" w:rsidR="00277DA2" w:rsidRDefault="002E5F74" w:rsidP="00CD5631">
      <w:pPr>
        <w:pStyle w:val="1"/>
        <w:ind w:left="1440" w:hanging="1440"/>
        <w:jc w:val="center"/>
      </w:pPr>
      <w:r>
        <w:rPr>
          <w:rFonts w:cs="Arial"/>
          <w:noProof/>
          <w:color w:val="9BBB59"/>
          <w:position w:val="-46"/>
          <w:szCs w:val="22"/>
          <w:u w:val="single"/>
        </w:rPr>
        <w:drawing>
          <wp:inline distT="0" distB="0" distL="0" distR="0" wp14:anchorId="2591E2BB" wp14:editId="1A199F8A">
            <wp:extent cx="3933825" cy="53467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3825" cy="534670"/>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12479537" w:rsidR="006661FE" w:rsidRDefault="002E5F74" w:rsidP="006661FE">
      <w:pPr>
        <w:pStyle w:val="Equation"/>
        <w:jc w:val="center"/>
        <w:rPr>
          <w:rFonts w:ascii="Arial" w:hAnsi="Arial"/>
          <w:sz w:val="22"/>
        </w:rPr>
      </w:pPr>
      <w:r>
        <w:rPr>
          <w:rFonts w:ascii="Arial" w:hAnsi="Arial"/>
          <w:noProof/>
          <w:position w:val="-12"/>
          <w:sz w:val="22"/>
        </w:rPr>
        <w:drawing>
          <wp:inline distT="0" distB="0" distL="0" distR="0" wp14:anchorId="68B3F354" wp14:editId="0AD1160D">
            <wp:extent cx="2018665" cy="23304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18665" cy="233045"/>
                    </a:xfrm>
                    <a:prstGeom prst="rect">
                      <a:avLst/>
                    </a:prstGeom>
                    <a:noFill/>
                    <a:ln>
                      <a:noFill/>
                    </a:ln>
                  </pic:spPr>
                </pic:pic>
              </a:graphicData>
            </a:graphic>
          </wp:inline>
        </w:drawing>
      </w:r>
    </w:p>
    <w:p w14:paraId="40402189" w14:textId="18152AB2" w:rsidR="0093242F" w:rsidRDefault="002E5F74" w:rsidP="006661FE">
      <w:pPr>
        <w:pStyle w:val="Equation"/>
        <w:jc w:val="center"/>
        <w:rPr>
          <w:rFonts w:ascii="Arial" w:hAnsi="Arial"/>
          <w:sz w:val="22"/>
        </w:rPr>
      </w:pPr>
      <w:r>
        <w:rPr>
          <w:rFonts w:ascii="Arial" w:hAnsi="Arial"/>
          <w:noProof/>
          <w:position w:val="-12"/>
          <w:sz w:val="22"/>
        </w:rPr>
        <w:drawing>
          <wp:inline distT="0" distB="0" distL="0" distR="0" wp14:anchorId="5A8ABDB9" wp14:editId="51D29E71">
            <wp:extent cx="2199640" cy="2330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9640" cy="233045"/>
                    </a:xfrm>
                    <a:prstGeom prst="rect">
                      <a:avLst/>
                    </a:prstGeom>
                    <a:noFill/>
                    <a:ln>
                      <a:noFill/>
                    </a:ln>
                  </pic:spPr>
                </pic:pic>
              </a:graphicData>
            </a:graphic>
          </wp:inline>
        </w:drawing>
      </w:r>
    </w:p>
    <w:p w14:paraId="77534FEB" w14:textId="2C483A24" w:rsidR="0093242F" w:rsidRDefault="002E5F74" w:rsidP="006661FE">
      <w:pPr>
        <w:pStyle w:val="Equation"/>
        <w:jc w:val="center"/>
        <w:rPr>
          <w:rFonts w:ascii="Arial" w:hAnsi="Arial"/>
          <w:sz w:val="22"/>
        </w:rPr>
      </w:pPr>
      <w:r>
        <w:rPr>
          <w:rFonts w:ascii="Arial" w:hAnsi="Arial"/>
          <w:noProof/>
          <w:position w:val="-12"/>
          <w:sz w:val="22"/>
        </w:rPr>
        <w:drawing>
          <wp:inline distT="0" distB="0" distL="0" distR="0" wp14:anchorId="179D44BE" wp14:editId="61AFB1E3">
            <wp:extent cx="2026920" cy="23304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6920" cy="233045"/>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1AB2276D" w:rsidR="006661FE" w:rsidRDefault="002E5F7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36133A59">
            <wp:extent cx="2026920" cy="22415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6920" cy="224155"/>
                    </a:xfrm>
                    <a:prstGeom prst="rect">
                      <a:avLst/>
                    </a:prstGeom>
                    <a:noFill/>
                    <a:ln>
                      <a:noFill/>
                    </a:ln>
                  </pic:spPr>
                </pic:pic>
              </a:graphicData>
            </a:graphic>
          </wp:inline>
        </w:drawing>
      </w:r>
    </w:p>
    <w:p w14:paraId="15F987BD" w14:textId="14B58380" w:rsidR="00075548" w:rsidRDefault="002E5F74" w:rsidP="006661FE">
      <w:pPr>
        <w:pStyle w:val="Equation"/>
        <w:jc w:val="center"/>
        <w:rPr>
          <w:rFonts w:ascii="Arial" w:hAnsi="Arial"/>
          <w:sz w:val="22"/>
        </w:rPr>
      </w:pPr>
      <w:r>
        <w:rPr>
          <w:rFonts w:ascii="Arial" w:hAnsi="Arial"/>
          <w:noProof/>
          <w:position w:val="-12"/>
          <w:sz w:val="22"/>
        </w:rPr>
        <w:drawing>
          <wp:inline distT="0" distB="0" distL="0" distR="0" wp14:anchorId="7679899C" wp14:editId="06C0276F">
            <wp:extent cx="2009775" cy="23304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09775" cy="233045"/>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2A589557" w:rsidR="00636937" w:rsidRDefault="002E5F74" w:rsidP="00636937">
      <w:pPr>
        <w:pStyle w:val="1"/>
        <w:ind w:left="720"/>
        <w:jc w:val="center"/>
      </w:pPr>
      <w:r>
        <w:rPr>
          <w:noProof/>
          <w:position w:val="-64"/>
        </w:rPr>
        <w:drawing>
          <wp:inline distT="0" distB="0" distL="0" distR="0" wp14:anchorId="2FA11F5B" wp14:editId="39847A67">
            <wp:extent cx="1405890" cy="86233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05890" cy="862330"/>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5D158E7B" w:rsidR="00F248BB" w:rsidRPr="002E5F74" w:rsidRDefault="006C165F"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72AC52D6" w:rsidR="00143668" w:rsidRPr="002E5F74" w:rsidRDefault="002E5F7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5F062548" w:rsidR="00F248BB" w:rsidRPr="002E5F74" w:rsidRDefault="002E5F7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6AF10C4B"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3C718119"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345E0143" w:rsidR="00636937" w:rsidRDefault="002E5F74" w:rsidP="00636937">
      <w:pPr>
        <w:pStyle w:val="1"/>
        <w:ind w:left="2880"/>
        <w:jc w:val="both"/>
        <w:rPr>
          <w:rFonts w:ascii="Arial" w:hAnsi="Arial"/>
        </w:rPr>
      </w:pPr>
      <w:r>
        <w:rPr>
          <w:rFonts w:ascii="Arial" w:hAnsi="Arial"/>
          <w:noProof/>
          <w:position w:val="-28"/>
        </w:rPr>
        <w:drawing>
          <wp:inline distT="0" distB="0" distL="0" distR="0" wp14:anchorId="44782978" wp14:editId="1DBE9B71">
            <wp:extent cx="2173605" cy="43116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73605" cy="431165"/>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449F0AA8" w:rsidR="00E30829" w:rsidRDefault="002E5F74" w:rsidP="00E30829">
      <w:pPr>
        <w:pStyle w:val="1"/>
        <w:ind w:left="1440"/>
        <w:jc w:val="both"/>
        <w:rPr>
          <w:rFonts w:ascii="Arial" w:hAnsi="Arial"/>
        </w:rPr>
      </w:pPr>
      <w:r>
        <w:rPr>
          <w:rFonts w:ascii="Arial" w:hAnsi="Arial"/>
          <w:noProof/>
          <w:position w:val="-28"/>
        </w:rPr>
        <w:drawing>
          <wp:inline distT="0" distB="0" distL="0" distR="0" wp14:anchorId="50DBC885" wp14:editId="0D2AF8FF">
            <wp:extent cx="1819910" cy="43116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19910" cy="431165"/>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330C1E99" w:rsidR="00B676A0" w:rsidRPr="002E5F74" w:rsidRDefault="006C165F"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2AB604C3" w:rsidR="004D3E10" w:rsidRPr="002E5F74" w:rsidRDefault="006C165F"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44F0C345" w:rsidR="0079786A" w:rsidRDefault="002E5F7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45FAE35A">
            <wp:extent cx="2355215" cy="43116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5215" cy="431165"/>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284B7D42" w:rsidR="004D3E10" w:rsidRPr="002E5F74" w:rsidRDefault="002E5F7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7239B12C" w:rsidR="0079786A" w:rsidRDefault="002E5F7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4768785">
            <wp:extent cx="1811655" cy="336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11655" cy="336550"/>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2065F797" w:rsidR="00A26D6E" w:rsidRPr="002E5F74" w:rsidRDefault="006C165F"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0BD19945" w:rsidR="006661FE" w:rsidRPr="00D76842" w:rsidRDefault="002E5F74" w:rsidP="006661FE">
      <w:pPr>
        <w:pStyle w:val="Equation"/>
        <w:jc w:val="center"/>
        <w:rPr>
          <w:rFonts w:ascii="Arial" w:hAnsi="Arial"/>
          <w:sz w:val="22"/>
        </w:rPr>
      </w:pPr>
      <w:r>
        <w:rPr>
          <w:rFonts w:ascii="Arial" w:hAnsi="Arial"/>
          <w:noProof/>
          <w:position w:val="-28"/>
          <w:sz w:val="22"/>
        </w:rPr>
        <w:drawing>
          <wp:inline distT="0" distB="0" distL="0" distR="0" wp14:anchorId="53586E39" wp14:editId="217E7816">
            <wp:extent cx="2466975" cy="46609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6975" cy="46609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2A38C516" w:rsidR="006661FE" w:rsidRPr="00D76842" w:rsidRDefault="006661FE" w:rsidP="006661FE">
      <w:pPr>
        <w:pStyle w:val="1"/>
        <w:ind w:left="709" w:hanging="709"/>
        <w:jc w:val="both"/>
      </w:pPr>
      <w:r w:rsidRPr="00D76842">
        <w:tab/>
      </w:r>
      <w:r w:rsidRPr="00D76842">
        <w:tab/>
      </w:r>
      <w:r w:rsidRPr="00D76842">
        <w:tab/>
      </w:r>
      <w:r w:rsidRPr="00D76842">
        <w:tab/>
      </w:r>
      <w:r w:rsidR="002E5F74">
        <w:rPr>
          <w:noProof/>
          <w:position w:val="-12"/>
        </w:rPr>
        <w:drawing>
          <wp:inline distT="0" distB="0" distL="0" distR="0" wp14:anchorId="02896E42" wp14:editId="21A74CC4">
            <wp:extent cx="1449070" cy="23304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9070" cy="233045"/>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306AD3D0" w:rsidR="006661FE" w:rsidRDefault="002E5F74" w:rsidP="006661FE">
      <w:pPr>
        <w:ind w:firstLine="720"/>
        <w:jc w:val="both"/>
        <w:rPr>
          <w:rFonts w:ascii="Arial" w:hAnsi="Arial"/>
        </w:rPr>
      </w:pPr>
      <w:r>
        <w:rPr>
          <w:noProof/>
          <w:position w:val="-60"/>
        </w:rPr>
        <w:drawing>
          <wp:inline distT="0" distB="0" distL="0" distR="0" wp14:anchorId="6D577C84" wp14:editId="09738966">
            <wp:extent cx="2363470" cy="86233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3470" cy="862330"/>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4EB67A36">
            <wp:extent cx="2242820" cy="86233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42820" cy="862330"/>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1D64E6CD" w:rsidR="006661FE" w:rsidRPr="00D76842" w:rsidRDefault="002E5F74" w:rsidP="006661FE">
      <w:pPr>
        <w:ind w:left="1440" w:firstLine="720"/>
        <w:rPr>
          <w:szCs w:val="22"/>
        </w:rPr>
      </w:pPr>
      <w:r>
        <w:rPr>
          <w:noProof/>
          <w:position w:val="-30"/>
        </w:rPr>
        <w:drawing>
          <wp:inline distT="0" distB="0" distL="0" distR="0" wp14:anchorId="4663DCBD" wp14:editId="589313A1">
            <wp:extent cx="1466215" cy="35369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6215" cy="35369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704BC999" w:rsidR="006661FE" w:rsidRDefault="002E5F74" w:rsidP="006661FE">
      <w:pPr>
        <w:pStyle w:val="1"/>
        <w:ind w:left="720" w:firstLine="720"/>
        <w:rPr>
          <w:rFonts w:cs="Arial"/>
          <w:szCs w:val="22"/>
        </w:rPr>
      </w:pPr>
      <w:r>
        <w:rPr>
          <w:rFonts w:cs="Arial"/>
          <w:noProof/>
          <w:position w:val="-46"/>
          <w:szCs w:val="22"/>
        </w:rPr>
        <w:drawing>
          <wp:inline distT="0" distB="0" distL="0" distR="0" wp14:anchorId="00182936" wp14:editId="2F51CDAA">
            <wp:extent cx="2096135" cy="56070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6135" cy="56070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008395AF" w:rsidR="008A4333" w:rsidRDefault="002E5F74" w:rsidP="008A4333">
      <w:pPr>
        <w:pStyle w:val="1"/>
        <w:jc w:val="center"/>
      </w:pPr>
      <w:r>
        <w:rPr>
          <w:noProof/>
          <w:position w:val="-12"/>
          <w:lang w:eastAsia="en-GB"/>
        </w:rPr>
        <w:drawing>
          <wp:inline distT="0" distB="0" distL="0" distR="0" wp14:anchorId="39F1BB55" wp14:editId="67D8BACF">
            <wp:extent cx="1587500" cy="2330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87500" cy="233045"/>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7501DE0E" w:rsidR="007E6F6B" w:rsidRPr="002E5F74" w:rsidRDefault="002E5F7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CD5631">
        <w:rPr>
          <w:rFonts w:ascii="Arial" w:hAnsi="Arial" w:cs="Arial"/>
          <w:b w:val="0"/>
          <w:bCs/>
        </w:rPr>
        <w:t xml:space="preserve">Transmission Demand Residual Tariff </w:t>
      </w:r>
      <w:r w:rsidRPr="00CD5631">
        <w:rPr>
          <w:rFonts w:ascii="Arial" w:hAnsi="Arial" w:cs="Arial"/>
          <w:bCs/>
        </w:rPr>
        <w:t>for each</w:t>
      </w:r>
      <w:r w:rsidRPr="001C6968">
        <w:rPr>
          <w:rFonts w:ascii="Arial" w:hAnsi="Arial" w:cs="Arial"/>
        </w:rPr>
        <w:t xml:space="preserve"> </w:t>
      </w:r>
      <w:r w:rsidRPr="00CD5631">
        <w:rPr>
          <w:rFonts w:ascii="Arial" w:hAnsi="Arial" w:cs="Arial"/>
          <w:b w:val="0"/>
          <w:bCs/>
        </w:rPr>
        <w:t>Charging Band</w:t>
      </w:r>
      <w:r w:rsidRPr="007D57C6">
        <w:rPr>
          <w:rFonts w:ascii="Arial" w:hAnsi="Arial" w:cs="Arial"/>
        </w:rPr>
        <w:t>:</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062EC68" w:rsidR="008A4333" w:rsidRPr="002E5F74" w:rsidRDefault="002E5F7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7E5CFAD8" w:rsidR="008A4333" w:rsidRPr="002E5F74" w:rsidRDefault="006C165F"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5D19C54D" w:rsidR="00A26D6E" w:rsidRPr="002E5F74" w:rsidRDefault="006C165F"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7E0CFA4D" w:rsidR="00A26D6E" w:rsidRDefault="002E5F74" w:rsidP="00AB4296">
      <w:pPr>
        <w:ind w:firstLine="720"/>
        <w:jc w:val="center"/>
        <w:rPr>
          <w:rFonts w:ascii="Arial" w:hAnsi="Arial"/>
        </w:rPr>
      </w:pPr>
      <w:r>
        <w:rPr>
          <w:noProof/>
          <w:position w:val="-12"/>
        </w:rPr>
        <w:drawing>
          <wp:inline distT="0" distB="0" distL="0" distR="0" wp14:anchorId="36725582" wp14:editId="6BCEF800">
            <wp:extent cx="767715" cy="23304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67715" cy="233045"/>
                    </a:xfrm>
                    <a:prstGeom prst="rect">
                      <a:avLst/>
                    </a:prstGeom>
                    <a:noFill/>
                    <a:ln>
                      <a:noFill/>
                    </a:ln>
                  </pic:spPr>
                </pic:pic>
              </a:graphicData>
            </a:graphic>
          </wp:inline>
        </w:drawing>
      </w:r>
    </w:p>
    <w:p w14:paraId="6CF5068C" w14:textId="5889B2FE" w:rsidR="00A26D6E" w:rsidRDefault="002E5F74" w:rsidP="00AB4296">
      <w:pPr>
        <w:ind w:firstLine="720"/>
        <w:jc w:val="center"/>
        <w:rPr>
          <w:rFonts w:ascii="Arial" w:hAnsi="Arial"/>
        </w:rPr>
      </w:pPr>
      <w:r>
        <w:rPr>
          <w:rFonts w:ascii="Arial" w:hAnsi="Arial"/>
          <w:noProof/>
          <w:position w:val="-12"/>
        </w:rPr>
        <w:drawing>
          <wp:inline distT="0" distB="0" distL="0" distR="0" wp14:anchorId="5B472714" wp14:editId="29CDD5A4">
            <wp:extent cx="784860" cy="23304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84860" cy="233045"/>
                    </a:xfrm>
                    <a:prstGeom prst="rect">
                      <a:avLst/>
                    </a:prstGeom>
                    <a:noFill/>
                    <a:ln>
                      <a:noFill/>
                    </a:ln>
                  </pic:spPr>
                </pic:pic>
              </a:graphicData>
            </a:graphic>
          </wp:inline>
        </w:drawing>
      </w:r>
    </w:p>
    <w:p w14:paraId="0F0911B0" w14:textId="3840EFC1" w:rsidR="006661FE" w:rsidRPr="002E5F74" w:rsidRDefault="002E5F7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2EC68EE" w:rsidR="00A26D6E" w:rsidRDefault="002E5F74" w:rsidP="00B67876">
      <w:pPr>
        <w:ind w:firstLine="720"/>
        <w:jc w:val="center"/>
        <w:rPr>
          <w:rFonts w:ascii="Arial" w:hAnsi="Arial"/>
        </w:rPr>
      </w:pPr>
      <w:r>
        <w:rPr>
          <w:noProof/>
          <w:position w:val="-60"/>
        </w:rPr>
        <w:drawing>
          <wp:inline distT="0" distB="0" distL="0" distR="0" wp14:anchorId="0932E962" wp14:editId="1BB89302">
            <wp:extent cx="2122170" cy="86233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22170" cy="862330"/>
                    </a:xfrm>
                    <a:prstGeom prst="rect">
                      <a:avLst/>
                    </a:prstGeom>
                    <a:noFill/>
                    <a:ln>
                      <a:noFill/>
                    </a:ln>
                  </pic:spPr>
                </pic:pic>
              </a:graphicData>
            </a:graphic>
          </wp:inline>
        </w:drawing>
      </w:r>
      <w:r w:rsidR="006661FE">
        <w:rPr>
          <w:rFonts w:ascii="Arial" w:hAnsi="Arial"/>
        </w:rPr>
        <w:t xml:space="preserve">  </w:t>
      </w:r>
    </w:p>
    <w:p w14:paraId="2F9A19EA" w14:textId="77F728FA" w:rsidR="006661FE" w:rsidRDefault="002E5F74" w:rsidP="006661FE">
      <w:pPr>
        <w:ind w:firstLine="720"/>
        <w:jc w:val="both"/>
        <w:rPr>
          <w:rFonts w:ascii="Arial" w:hAnsi="Arial"/>
        </w:rPr>
      </w:pPr>
      <w:r>
        <w:rPr>
          <w:rFonts w:ascii="Arial" w:hAnsi="Arial"/>
          <w:noProof/>
          <w:position w:val="-60"/>
        </w:rPr>
        <w:drawing>
          <wp:inline distT="0" distB="0" distL="0" distR="0" wp14:anchorId="013007C8" wp14:editId="5823FEEA">
            <wp:extent cx="2233930" cy="86233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3930" cy="862330"/>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154FA637"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2E5F74">
        <w:rPr>
          <w:rFonts w:ascii="Arial" w:hAnsi="Arial"/>
          <w:noProof/>
          <w:position w:val="-12"/>
        </w:rPr>
        <w:drawing>
          <wp:inline distT="0" distB="0" distL="0" distR="0" wp14:anchorId="6DB7CEAE" wp14:editId="3FE6D394">
            <wp:extent cx="560705" cy="23304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60705" cy="233045"/>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2EFB0BAE"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2E5F74">
        <w:rPr>
          <w:noProof/>
          <w:position w:val="-60"/>
        </w:rPr>
        <w:drawing>
          <wp:inline distT="0" distB="0" distL="0" distR="0" wp14:anchorId="3F80D1BC" wp14:editId="4BEBC540">
            <wp:extent cx="1587500" cy="83693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87500" cy="836930"/>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E45D51F"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2E5F74">
        <w:rPr>
          <w:noProof/>
          <w:position w:val="-12"/>
        </w:rPr>
        <w:drawing>
          <wp:inline distT="0" distB="0" distL="0" distR="0" wp14:anchorId="4BFB021F" wp14:editId="73960B8B">
            <wp:extent cx="655320" cy="23304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3045"/>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45A0000"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2E5F74">
        <w:rPr>
          <w:noProof/>
          <w:position w:val="-12"/>
        </w:rPr>
        <w:drawing>
          <wp:inline distT="0" distB="0" distL="0" distR="0" wp14:anchorId="778D3D85" wp14:editId="79F8441D">
            <wp:extent cx="1466215" cy="23304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6215" cy="233045"/>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8C2BFD4" w14:textId="77777777" w:rsidR="006661FE" w:rsidRDefault="006661FE" w:rsidP="006661FE">
      <w:pPr>
        <w:pStyle w:val="1"/>
        <w:tabs>
          <w:tab w:val="num" w:pos="1134"/>
        </w:tabs>
        <w:ind w:left="1134" w:hanging="425"/>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6B1F31EC" w14:textId="77777777" w:rsidR="006661FE" w:rsidRPr="007B2988" w:rsidRDefault="006661FE" w:rsidP="007D27B2">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26CB1E6D" w14:textId="77777777"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2FD16D5C" w:rsidR="006661FE" w:rsidRDefault="002E5F74" w:rsidP="006661FE">
      <w:pPr>
        <w:ind w:left="709" w:firstLine="720"/>
        <w:jc w:val="both"/>
        <w:rPr>
          <w:sz w:val="22"/>
        </w:rPr>
      </w:pPr>
      <w:r>
        <w:rPr>
          <w:rFonts w:ascii="Arial" w:hAnsi="Arial"/>
          <w:noProof/>
          <w:position w:val="-24"/>
          <w:sz w:val="22"/>
        </w:rPr>
        <w:drawing>
          <wp:inline distT="0" distB="0" distL="0" distR="0" wp14:anchorId="007E047E" wp14:editId="51F7F07B">
            <wp:extent cx="2743200" cy="3968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39687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35EC7AFD" w:rsidR="006661FE" w:rsidRPr="0074131D" w:rsidRDefault="002E5F74" w:rsidP="006661FE">
      <w:pPr>
        <w:ind w:left="1440"/>
        <w:rPr>
          <w:sz w:val="22"/>
          <w:szCs w:val="22"/>
        </w:rPr>
      </w:pPr>
      <w:r>
        <w:rPr>
          <w:noProof/>
          <w:position w:val="-22"/>
          <w:sz w:val="22"/>
          <w:szCs w:val="22"/>
        </w:rPr>
        <w:drawing>
          <wp:inline distT="0" distB="0" distL="0" distR="0" wp14:anchorId="7D7EFBE9" wp14:editId="0BE39C36">
            <wp:extent cx="2587625" cy="36258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87625" cy="36258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054D1816" w:rsidR="006661FE" w:rsidRPr="0074131D" w:rsidRDefault="002E5F74" w:rsidP="006661FE">
      <w:pPr>
        <w:ind w:left="1440"/>
        <w:rPr>
          <w:sz w:val="22"/>
          <w:szCs w:val="22"/>
        </w:rPr>
      </w:pPr>
      <w:r>
        <w:rPr>
          <w:noProof/>
          <w:position w:val="-22"/>
          <w:sz w:val="22"/>
          <w:szCs w:val="22"/>
        </w:rPr>
        <w:drawing>
          <wp:inline distT="0" distB="0" distL="0" distR="0" wp14:anchorId="0B9304F2" wp14:editId="01E690C9">
            <wp:extent cx="3321050" cy="36258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21050" cy="36258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532FD59A" w:rsidR="00010EB2" w:rsidRDefault="002E5F7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746EA153">
                <wp:simplePos x="0" y="0"/>
                <wp:positionH relativeFrom="column">
                  <wp:posOffset>2875280</wp:posOffset>
                </wp:positionH>
                <wp:positionV relativeFrom="paragraph">
                  <wp:posOffset>53340</wp:posOffset>
                </wp:positionV>
                <wp:extent cx="1057275" cy="666750"/>
                <wp:effectExtent l="0" t="0" r="1270" b="381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27"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5jr9Q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4E3D9750" w:rsidR="006661FE" w:rsidRDefault="002E5F74" w:rsidP="006661FE">
      <w:pPr>
        <w:pStyle w:val="1"/>
        <w:ind w:left="1440"/>
        <w:jc w:val="both"/>
      </w:pPr>
      <w:r>
        <w:rPr>
          <w:rFonts w:cs="Arial"/>
          <w:noProof/>
        </w:rPr>
        <w:drawing>
          <wp:inline distT="0" distB="0" distL="0" distR="0" wp14:anchorId="05103F23" wp14:editId="1F4FAA1B">
            <wp:extent cx="3864610" cy="167322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4610" cy="1673225"/>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3B4C22B6" w:rsidR="006661FE" w:rsidRDefault="002E5F74" w:rsidP="006661FE">
      <w:pPr>
        <w:pStyle w:val="StyleArial11ptJustified"/>
        <w:ind w:left="1440" w:firstLine="720"/>
        <w:rPr>
          <w:rFonts w:cs="Arial"/>
          <w:szCs w:val="22"/>
        </w:rPr>
      </w:pPr>
      <w:r>
        <w:rPr>
          <w:rFonts w:cs="Arial"/>
          <w:noProof/>
          <w:position w:val="-40"/>
          <w:szCs w:val="22"/>
        </w:rPr>
        <w:drawing>
          <wp:inline distT="0" distB="0" distL="0" distR="0" wp14:anchorId="5B52E2D4" wp14:editId="425112D4">
            <wp:extent cx="4218305" cy="57785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8305" cy="577850"/>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10872627" w:rsidR="006661FE" w:rsidRDefault="002E5F74" w:rsidP="006661FE">
      <w:pPr>
        <w:pStyle w:val="1"/>
        <w:tabs>
          <w:tab w:val="num" w:pos="1134"/>
        </w:tabs>
        <w:ind w:left="1440"/>
        <w:jc w:val="both"/>
      </w:pPr>
      <w:r>
        <w:rPr>
          <w:rFonts w:cs="Arial"/>
          <w:noProof/>
        </w:rPr>
        <w:drawing>
          <wp:inline distT="0" distB="0" distL="0" distR="0" wp14:anchorId="15D4B2F0" wp14:editId="53557570">
            <wp:extent cx="3977005" cy="173418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7005" cy="173418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70A4F5F3" w:rsidR="00793AFF" w:rsidRDefault="002E5F7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590D5C90">
                <wp:simplePos x="0" y="0"/>
                <wp:positionH relativeFrom="column">
                  <wp:posOffset>2008505</wp:posOffset>
                </wp:positionH>
                <wp:positionV relativeFrom="paragraph">
                  <wp:posOffset>17145</wp:posOffset>
                </wp:positionV>
                <wp:extent cx="1304925" cy="628650"/>
                <wp:effectExtent l="0" t="0" r="1270" b="1905"/>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28"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xlG6L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15"/>
    <w:bookmarkEnd w:id="216"/>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167F2E79" w:rsidR="006661FE" w:rsidRDefault="002E5F74" w:rsidP="006661FE">
      <w:pPr>
        <w:pStyle w:val="1"/>
        <w:ind w:left="720"/>
        <w:jc w:val="both"/>
      </w:pPr>
      <w:r>
        <w:rPr>
          <w:noProof/>
        </w:rPr>
        <w:drawing>
          <wp:anchor distT="0" distB="0" distL="114300" distR="114300" simplePos="0" relativeHeight="251658241" behindDoc="0" locked="0" layoutInCell="0" allowOverlap="1" wp14:anchorId="0FB42FDD" wp14:editId="41AC9FE7">
            <wp:simplePos x="0" y="0"/>
            <wp:positionH relativeFrom="column">
              <wp:posOffset>252730</wp:posOffset>
            </wp:positionH>
            <wp:positionV relativeFrom="paragraph">
              <wp:posOffset>99060</wp:posOffset>
            </wp:positionV>
            <wp:extent cx="5486400" cy="2682875"/>
            <wp:effectExtent l="0" t="3810" r="444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9" w:name="_Hlk35263653"/>
      <w:bookmarkStart w:id="230" w:name="_Hlk35263622"/>
      <w:r w:rsidRPr="00010EB2">
        <w:rPr>
          <w:rFonts w:ascii="Arial" w:hAnsi="Arial" w:cs="Arial"/>
          <w:b/>
        </w:rPr>
        <w:t>Initial Reconciliation Part 2 – Non-half-hourly metered demand</w:t>
      </w:r>
    </w:p>
    <w:bookmarkEnd w:id="22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1" w:name="_Hlk35263694"/>
      <w:r w:rsidRPr="00010EB2">
        <w:rPr>
          <w:rFonts w:ascii="Arial" w:hAnsi="Arial" w:cs="Arial"/>
        </w:rPr>
        <w:t xml:space="preserve">non-half-hourly metered demand will be </w:t>
      </w:r>
      <w:bookmarkEnd w:id="23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77777777"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Pr="00010EB2">
        <w:rPr>
          <w:rFonts w:ascii="Arial" w:hAnsi="Arial" w:cs="Arial"/>
        </w:rPr>
        <w:t>14.17.34</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Pr="00010EB2">
        <w:rPr>
          <w:rFonts w:ascii="Arial" w:hAnsi="Arial" w:cs="Arial"/>
        </w:rPr>
        <w:t>14.17.25</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Pr="00010EB2">
        <w:rPr>
          <w:rFonts w:ascii="Arial" w:hAnsi="Arial" w:cs="Arial"/>
        </w:rPr>
        <w:t>14.17.31</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5DE6E32C"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167786FA" w:rsidR="0022187C" w:rsidRPr="00CD5631" w:rsidRDefault="006C165F"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77E24C60"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70703343"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4B9A208F"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28103B6D"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23E5EDD"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6F45A24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630E82BC"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6C182AD1"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3" w:name="_Toc274049713"/>
      <w:r>
        <w:t>Further Information</w:t>
      </w:r>
      <w:bookmarkEnd w:id="23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 w:name="_Toc32201092"/>
      <w:bookmarkStart w:id="235" w:name="_Toc49661139"/>
      <w:bookmarkStart w:id="236" w:name="_Toc274049714"/>
      <w:bookmarkEnd w:id="232"/>
      <w:r w:rsidRPr="00FE40FB">
        <w:rPr>
          <w:color w:val="auto"/>
          <w:sz w:val="28"/>
          <w:szCs w:val="28"/>
        </w:rPr>
        <w:t>14.18 Generation charges</w:t>
      </w:r>
      <w:bookmarkEnd w:id="234"/>
      <w:bookmarkEnd w:id="235"/>
      <w:bookmarkEnd w:id="23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7" w:name="_Toc32201093"/>
      <w:bookmarkStart w:id="238" w:name="_Toc49661140"/>
      <w:bookmarkStart w:id="239" w:name="_Toc274049715"/>
      <w:r>
        <w:t>Parties Liable for Generation Charges</w:t>
      </w:r>
      <w:bookmarkEnd w:id="237"/>
      <w:bookmarkEnd w:id="238"/>
      <w:bookmarkEnd w:id="23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0" w:name="_Toc274049716"/>
      <w:bookmarkStart w:id="241" w:name="_Toc32201094"/>
      <w:bookmarkStart w:id="242" w:name="_Toc49661141"/>
      <w:r>
        <w:t>Structure of Generation Charges</w:t>
      </w:r>
      <w:bookmarkEnd w:id="24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6CF6B320" w:rsidR="00674102" w:rsidRDefault="002E5F7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75A5994A">
            <wp:extent cx="3813175" cy="19812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13175" cy="19812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56490221" w:rsidR="00674102" w:rsidRDefault="002E5F7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4776336B" w:rsidR="00527073" w:rsidRPr="00C14B15" w:rsidRDefault="002E5F7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55F80BE0"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6C165F">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6C165F">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6C165F">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48EE4690" w:rsidR="00674102" w:rsidRPr="002E5F74" w:rsidRDefault="002E5F7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44FEADD6" w:rsidR="006661FE" w:rsidRDefault="002E5F74" w:rsidP="006661FE">
      <w:pPr>
        <w:pStyle w:val="StyleArial11ptJustified"/>
        <w:ind w:left="1440" w:firstLine="720"/>
        <w:rPr>
          <w:rFonts w:cs="Arial"/>
          <w:szCs w:val="22"/>
        </w:rPr>
      </w:pPr>
      <w:r>
        <w:rPr>
          <w:rFonts w:cs="Arial"/>
          <w:noProof/>
          <w:position w:val="-28"/>
          <w:szCs w:val="22"/>
        </w:rPr>
        <w:drawing>
          <wp:inline distT="0" distB="0" distL="0" distR="0" wp14:anchorId="1F156A81" wp14:editId="0E71F633">
            <wp:extent cx="4356100" cy="431165"/>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165"/>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214FBC5D" w:rsidR="006661FE" w:rsidRDefault="002E5F74" w:rsidP="006661FE">
      <w:pPr>
        <w:pStyle w:val="1"/>
        <w:ind w:left="1440"/>
        <w:jc w:val="both"/>
      </w:pPr>
      <w:r>
        <w:rPr>
          <w:noProof/>
        </w:rPr>
        <w:drawing>
          <wp:inline distT="0" distB="0" distL="0" distR="0" wp14:anchorId="13A3AA43" wp14:editId="2C645CFA">
            <wp:extent cx="3545205" cy="146621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5205" cy="146621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3" w:name="_Toc274049717"/>
      <w:r>
        <w:t>Basis of Wider Generation Charges</w:t>
      </w:r>
      <w:bookmarkEnd w:id="241"/>
      <w:bookmarkEnd w:id="242"/>
      <w:bookmarkEnd w:id="24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4" w:name="_Toc274049718"/>
      <w:r w:rsidRPr="00887323">
        <w:rPr>
          <w:rFonts w:ascii="Arial" w:hAnsi="Arial" w:cs="Arial"/>
          <w:b/>
        </w:rPr>
        <w:t>Generation with positive wider tariffs</w:t>
      </w:r>
      <w:bookmarkEnd w:id="24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5" w:name="_Ref272935596"/>
      <w:r>
        <w:t>The short-term chargeable capacity for Power Stations situated with positive generation tariffs is any approved STTEC or LDTEC applicable to that Power Station during a valid STTEC Period or LDTEC Period, as appropriate.</w:t>
      </w:r>
      <w:bookmarkEnd w:id="24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8" w:name="_Toc49661143"/>
      <w:bookmarkStart w:id="249" w:name="_Toc274049719"/>
      <w:r w:rsidRPr="004248A1">
        <w:rPr>
          <w:rFonts w:ascii="Arial" w:hAnsi="Arial" w:cs="Arial"/>
          <w:b/>
        </w:rPr>
        <w:t xml:space="preserve">Generation with negative wider </w:t>
      </w:r>
      <w:bookmarkEnd w:id="248"/>
      <w:r w:rsidRPr="004248A1">
        <w:rPr>
          <w:rFonts w:ascii="Arial" w:hAnsi="Arial" w:cs="Arial"/>
          <w:b/>
        </w:rPr>
        <w:t>tariffs</w:t>
      </w:r>
      <w:bookmarkEnd w:id="249"/>
    </w:p>
    <w:p w14:paraId="5B84D42C" w14:textId="77777777" w:rsidR="006661FE" w:rsidRDefault="006661FE" w:rsidP="007D27B2">
      <w:pPr>
        <w:pStyle w:val="1"/>
        <w:numPr>
          <w:ilvl w:val="0"/>
          <w:numId w:val="73"/>
        </w:numPr>
        <w:jc w:val="both"/>
      </w:pPr>
      <w:bookmarkStart w:id="25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1"/>
    </w:p>
    <w:bookmarkEnd w:id="25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0C47DECC" w:rsidR="006661FE" w:rsidRDefault="002E5F74" w:rsidP="006661FE">
      <w:pPr>
        <w:pStyle w:val="1"/>
        <w:ind w:left="2041" w:right="488"/>
        <w:jc w:val="center"/>
      </w:pPr>
      <w:r>
        <w:rPr>
          <w:b/>
          <w:noProof/>
          <w:position w:val="-28"/>
        </w:rPr>
        <w:drawing>
          <wp:inline distT="0" distB="0" distL="0" distR="0" wp14:anchorId="08C78630" wp14:editId="1C01CDFB">
            <wp:extent cx="1294130" cy="43116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4130" cy="431165"/>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2" w:name="_Toc274049720"/>
      <w:r>
        <w:t>Basis of Local Generation Charges</w:t>
      </w:r>
      <w:bookmarkEnd w:id="2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3" w:name="_Toc497131273"/>
      <w:bookmarkStart w:id="254" w:name="_Toc32201095"/>
      <w:bookmarkStart w:id="255" w:name="_Toc49661145"/>
      <w:bookmarkStart w:id="256" w:name="_Toc274049722"/>
      <w:bookmarkStart w:id="257" w:name="_Hlt497625183"/>
      <w:r>
        <w:t>Monthly Charges</w:t>
      </w:r>
      <w:bookmarkEnd w:id="253"/>
      <w:bookmarkEnd w:id="254"/>
      <w:bookmarkEnd w:id="255"/>
      <w:bookmarkEnd w:id="25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8" w:name="_Hlt532284319"/>
      <w:bookmarkStart w:id="259" w:name="_Ref272933161"/>
      <w:bookmarkEnd w:id="25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0" w:name="_Toc274049723"/>
      <w:r>
        <w:t>Ad hoc Charges</w:t>
      </w:r>
      <w:bookmarkEnd w:id="26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44BC5A25" w:rsidR="006661FE" w:rsidRPr="007C0A50" w:rsidRDefault="002E5F74" w:rsidP="006661FE">
      <w:pPr>
        <w:ind w:left="907"/>
        <w:jc w:val="center"/>
      </w:pPr>
      <w:r>
        <w:rPr>
          <w:noProof/>
        </w:rPr>
        <w:drawing>
          <wp:inline distT="0" distB="0" distL="0" distR="0" wp14:anchorId="69739B9A" wp14:editId="0E7F4D12">
            <wp:extent cx="5322570" cy="273431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2570" cy="2734310"/>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1" w:name="_Toc274049724"/>
      <w:r w:rsidRPr="00FE2E3E">
        <w:t>Embedded Transmission Use of System Charges “ETUoS”</w:t>
      </w:r>
      <w:bookmarkEnd w:id="26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3948A603" w:rsidR="00F1129E" w:rsidRPr="002E5F74" w:rsidRDefault="006C165F"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2436B85D" w:rsidR="006D5F93" w:rsidRPr="00234981" w:rsidRDefault="002E5F7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2162A732" w:rsidR="006D5F93" w:rsidRPr="00234981" w:rsidRDefault="002E5F7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7A3078E" w:rsidR="00F1129E" w:rsidRPr="002E5F7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5E345986" w:rsidR="006D5F93" w:rsidRDefault="002E5F7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7CD9DE80" w:rsidR="006D5F93" w:rsidRPr="00234981" w:rsidRDefault="002E5F7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3" w:name="_Hlk155617635"/>
      <w:r w:rsidR="00CC06E2" w:rsidRPr="00CD5631">
        <w:rPr>
          <w:u w:val="single"/>
          <w:vertAlign w:val="subscript"/>
        </w:rPr>
        <w:t>DNO</w:t>
      </w:r>
      <w:bookmarkEnd w:id="26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4" w:name="_Toc32201096"/>
      <w:bookmarkStart w:id="265" w:name="_Toc49661146"/>
      <w:bookmarkStart w:id="266" w:name="_Toc274049725"/>
      <w:r>
        <w:t>Reconciliation of Generation Charges</w:t>
      </w:r>
      <w:bookmarkEnd w:id="264"/>
      <w:bookmarkEnd w:id="265"/>
      <w:bookmarkEnd w:id="26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77777777"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94E02">
        <w:t>14.17.34</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7" w:name="_Toc32201097"/>
      <w:bookmarkStart w:id="268" w:name="_Toc49661147"/>
      <w:bookmarkStart w:id="269" w:name="_Toc274049726"/>
      <w:bookmarkEnd w:id="257"/>
      <w:r>
        <w:t>Further Information</w:t>
      </w:r>
      <w:bookmarkEnd w:id="267"/>
      <w:bookmarkEnd w:id="268"/>
      <w:bookmarkEnd w:id="26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0" w:name="_Toc32201098"/>
      <w:r>
        <w:br w:type="page"/>
      </w:r>
      <w:bookmarkStart w:id="271" w:name="_Toc49661148"/>
      <w:bookmarkStart w:id="272" w:name="_Toc274049727"/>
      <w:r w:rsidRPr="00FE40FB">
        <w:rPr>
          <w:color w:val="auto"/>
          <w:sz w:val="28"/>
          <w:szCs w:val="28"/>
        </w:rPr>
        <w:t>14.19 Data Requirements</w:t>
      </w:r>
      <w:bookmarkEnd w:id="270"/>
      <w:bookmarkEnd w:id="271"/>
      <w:bookmarkEnd w:id="272"/>
    </w:p>
    <w:p w14:paraId="1B1F56AD" w14:textId="77777777" w:rsidR="006661FE" w:rsidRDefault="006661FE" w:rsidP="006661FE">
      <w:pPr>
        <w:pStyle w:val="Heading2"/>
      </w:pPr>
    </w:p>
    <w:p w14:paraId="1C4CFCE6" w14:textId="77777777" w:rsidR="006661FE" w:rsidRDefault="006661FE" w:rsidP="006661FE">
      <w:pPr>
        <w:pStyle w:val="Heading2"/>
      </w:pPr>
      <w:bookmarkStart w:id="273" w:name="_Toc32201099"/>
      <w:bookmarkStart w:id="274" w:name="_Toc49661149"/>
      <w:bookmarkStart w:id="275" w:name="_Toc274049728"/>
      <w:r>
        <w:t>Data Required for Charge Setting</w:t>
      </w:r>
      <w:bookmarkEnd w:id="273"/>
      <w:bookmarkEnd w:id="274"/>
      <w:bookmarkEnd w:id="27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6" w:name="_Toc32201100"/>
      <w:bookmarkStart w:id="277" w:name="_Toc49661150"/>
      <w:bookmarkStart w:id="278" w:name="_Toc274049729"/>
      <w:r>
        <w:t>Data Required for Calculating Users’ Charges</w:t>
      </w:r>
      <w:bookmarkEnd w:id="276"/>
      <w:bookmarkEnd w:id="277"/>
      <w:bookmarkEnd w:id="27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79" w:name="_Toc32201101"/>
      <w:r>
        <w:br w:type="page"/>
      </w:r>
      <w:bookmarkStart w:id="280" w:name="_Toc49661151"/>
      <w:bookmarkStart w:id="281" w:name="_Toc274049730"/>
      <w:r w:rsidRPr="00FE40FB">
        <w:rPr>
          <w:color w:val="auto"/>
          <w:sz w:val="28"/>
          <w:szCs w:val="28"/>
        </w:rPr>
        <w:t>14.20 Applications</w:t>
      </w:r>
      <w:bookmarkEnd w:id="279"/>
      <w:bookmarkEnd w:id="280"/>
      <w:bookmarkEnd w:id="28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2" w:name="_Ref531603538"/>
      <w:bookmarkStart w:id="283" w:name="_Toc32201102"/>
      <w:r>
        <w:br w:type="page"/>
      </w:r>
      <w:bookmarkStart w:id="284" w:name="_Toc49661152"/>
      <w:bookmarkStart w:id="285" w:name="_Toc274049731"/>
      <w:bookmarkEnd w:id="282"/>
      <w:bookmarkEnd w:id="283"/>
      <w:r w:rsidRPr="00FE40FB">
        <w:rPr>
          <w:color w:val="auto"/>
        </w:rPr>
        <w:t xml:space="preserve">14.21 </w:t>
      </w:r>
      <w:r w:rsidRPr="00FE40FB">
        <w:rPr>
          <w:color w:val="auto"/>
          <w:sz w:val="28"/>
          <w:szCs w:val="28"/>
        </w:rPr>
        <w:t>Transport Model Example</w:t>
      </w:r>
      <w:bookmarkEnd w:id="284"/>
      <w:bookmarkEnd w:id="28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C165F"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2283844" r:id="rId83"/>
        </w:object>
      </w:r>
    </w:p>
    <w:p w14:paraId="211B4643" w14:textId="77777777" w:rsidR="006661FE" w:rsidRDefault="006661FE" w:rsidP="006661FE">
      <w:pPr>
        <w:pStyle w:val="BodyText"/>
        <w:rPr>
          <w:sz w:val="22"/>
        </w:rPr>
      </w:pPr>
    </w:p>
    <w:p w14:paraId="2E634990" w14:textId="61BFA1C8" w:rsidR="006661FE" w:rsidRPr="00887323" w:rsidRDefault="002E5F7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70F4286C">
                <wp:simplePos x="0" y="0"/>
                <wp:positionH relativeFrom="column">
                  <wp:posOffset>533400</wp:posOffset>
                </wp:positionH>
                <wp:positionV relativeFrom="paragraph">
                  <wp:posOffset>114935</wp:posOffset>
                </wp:positionV>
                <wp:extent cx="91440" cy="0"/>
                <wp:effectExtent l="9525" t="57785" r="2286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92FF84A" id="Line 6"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534C6970">
                <wp:simplePos x="0" y="0"/>
                <wp:positionH relativeFrom="column">
                  <wp:posOffset>533400</wp:posOffset>
                </wp:positionH>
                <wp:positionV relativeFrom="paragraph">
                  <wp:posOffset>114935</wp:posOffset>
                </wp:positionV>
                <wp:extent cx="365760" cy="0"/>
                <wp:effectExtent l="9525" t="10160" r="5715"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3826BD8" id="Line 4"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74E6C7A0">
                <wp:simplePos x="0" y="0"/>
                <wp:positionH relativeFrom="column">
                  <wp:posOffset>984250</wp:posOffset>
                </wp:positionH>
                <wp:positionV relativeFrom="paragraph">
                  <wp:posOffset>69850</wp:posOffset>
                </wp:positionV>
                <wp:extent cx="0" cy="0"/>
                <wp:effectExtent l="12700" t="60325" r="1587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2446D7A" id="Line 5"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C165F"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228384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C165F"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228384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C165F"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228384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C165F"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228384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C165F"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228384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0D229B5D" w:rsidR="00A260E8" w:rsidRDefault="002E5F7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AE132F">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341D6089">
                <wp:extent cx="5943600" cy="2432685"/>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rto="http://schemas.microsoft.com/office/word/2006/arto">
            <w:pict>
              <v:rect w14:anchorId="317FBFFB" id="AutoShape 138" o:spid="_x0000_s1026" style="width:468pt;height:19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316357D0" w:rsidR="00A260E8" w:rsidRDefault="002E5F7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5143CEDA">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CE49E44"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6" w:name="_Toc32201103"/>
      <w:r>
        <w:br w:type="page"/>
      </w:r>
      <w:bookmarkStart w:id="287" w:name="_Toc49661153"/>
      <w:bookmarkStart w:id="288"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282BBC28" w:rsidR="00CD2194" w:rsidRPr="00506BD8" w:rsidRDefault="002E5F74" w:rsidP="00CD2194">
            <w:pPr>
              <w:rPr>
                <w:lang w:eastAsia="en-US"/>
              </w:rPr>
            </w:pPr>
            <w:r>
              <w:rPr>
                <w:noProof/>
              </w:rPr>
              <w:drawing>
                <wp:inline distT="0" distB="0" distL="0" distR="0" wp14:anchorId="04FB2E47" wp14:editId="51C5B132">
                  <wp:extent cx="6159500" cy="332105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9500" cy="3321050"/>
                          </a:xfrm>
                          <a:prstGeom prst="rect">
                            <a:avLst/>
                          </a:prstGeom>
                          <a:noFill/>
                          <a:ln>
                            <a:noFill/>
                          </a:ln>
                        </pic:spPr>
                      </pic:pic>
                    </a:graphicData>
                  </a:graphic>
                </wp:inline>
              </w:drawing>
            </w:r>
          </w:p>
        </w:tc>
      </w:tr>
    </w:tbl>
    <w:p w14:paraId="1327D069" w14:textId="5D553CA5" w:rsidR="00CD2194" w:rsidRPr="00CD2194" w:rsidRDefault="00CD2194" w:rsidP="00CD2194">
      <w:pPr>
        <w:rPr>
          <w:lang w:eastAsia="en-US"/>
        </w:rPr>
      </w:pPr>
      <w:r w:rsidRPr="000B6C0D">
        <w:rPr>
          <w:lang w:eastAsia="en-US"/>
        </w:rPr>
        <w:t xml:space="preserve">up </w:t>
      </w:r>
      <w:r w:rsidR="002E5F74">
        <w:rPr>
          <w:noProof/>
        </w:rPr>
        <w:drawing>
          <wp:inline distT="0" distB="0" distL="0" distR="0" wp14:anchorId="332B11C4" wp14:editId="0EE409B6">
            <wp:extent cx="6003925" cy="25019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3925" cy="250190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222167A3"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2E5F74">
        <w:rPr>
          <w:rFonts w:ascii="Arial" w:hAnsi="Arial" w:cs="Arial"/>
          <w:noProof/>
          <w:position w:val="-30"/>
          <w:sz w:val="22"/>
          <w:szCs w:val="22"/>
          <w:lang w:eastAsia="en-US"/>
        </w:rPr>
        <w:drawing>
          <wp:inline distT="0" distB="0" distL="0" distR="0" wp14:anchorId="165559FB" wp14:editId="3FCC77EC">
            <wp:extent cx="1294130" cy="431165"/>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4130" cy="43116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4749AD98" w:rsidR="00CD2194" w:rsidRPr="000B6C0D" w:rsidRDefault="00CD2194" w:rsidP="00CD2194">
      <w:r w:rsidRPr="000B6C0D">
        <w:rPr>
          <w:rFonts w:ascii="Arial" w:hAnsi="Arial" w:cs="Arial"/>
          <w:sz w:val="22"/>
          <w:szCs w:val="22"/>
          <w:lang w:eastAsia="en-US"/>
        </w:rPr>
        <w:tab/>
      </w:r>
      <w:r w:rsidR="002E5F74">
        <w:rPr>
          <w:noProof/>
          <w:position w:val="-32"/>
        </w:rPr>
        <w:drawing>
          <wp:inline distT="0" distB="0" distL="0" distR="0" wp14:anchorId="6369BA7D" wp14:editId="612443CB">
            <wp:extent cx="3459480" cy="483235"/>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59480" cy="483235"/>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4A732CED"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2E5F74">
        <w:rPr>
          <w:rFonts w:ascii="Arial" w:hAnsi="Arial" w:cs="Arial"/>
          <w:noProof/>
          <w:position w:val="-30"/>
          <w:sz w:val="22"/>
          <w:szCs w:val="22"/>
          <w:lang w:eastAsia="en-US"/>
        </w:rPr>
        <w:drawing>
          <wp:inline distT="0" distB="0" distL="0" distR="0" wp14:anchorId="6A24321D" wp14:editId="13088F6E">
            <wp:extent cx="2320290" cy="431165"/>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0290" cy="43116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7CC05A3D" w:rsidR="00CD2194" w:rsidRPr="000B6C0D" w:rsidRDefault="00CD2194" w:rsidP="00CD2194">
      <w:r w:rsidRPr="000B6C0D">
        <w:rPr>
          <w:rFonts w:ascii="Arial" w:hAnsi="Arial" w:cs="Arial"/>
          <w:sz w:val="22"/>
          <w:szCs w:val="22"/>
          <w:lang w:eastAsia="en-US"/>
        </w:rPr>
        <w:tab/>
      </w:r>
      <w:r w:rsidR="002E5F74">
        <w:rPr>
          <w:noProof/>
          <w:position w:val="-32"/>
        </w:rPr>
        <w:drawing>
          <wp:inline distT="0" distB="0" distL="0" distR="0" wp14:anchorId="09A3612C" wp14:editId="0BC41759">
            <wp:extent cx="4011295" cy="483235"/>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1295" cy="483235"/>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3E6E59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2E5F74">
        <w:rPr>
          <w:rFonts w:ascii="Arial" w:hAnsi="Arial" w:cs="Arial"/>
          <w:noProof/>
          <w:position w:val="-30"/>
          <w:sz w:val="22"/>
          <w:szCs w:val="22"/>
          <w:lang w:eastAsia="en-US"/>
        </w:rPr>
        <w:drawing>
          <wp:inline distT="0" distB="0" distL="0" distR="0" wp14:anchorId="5BD39845" wp14:editId="2F34B3EA">
            <wp:extent cx="2967355" cy="431165"/>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7355" cy="43116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DC5DBE6" w:rsidR="00CD2194" w:rsidRPr="000B6C0D" w:rsidRDefault="002E5F74" w:rsidP="00CD2194">
      <w:pPr>
        <w:rPr>
          <w:rFonts w:ascii="Arial" w:hAnsi="Arial" w:cs="Arial"/>
          <w:sz w:val="22"/>
          <w:szCs w:val="22"/>
        </w:rPr>
      </w:pPr>
      <w:r>
        <w:rPr>
          <w:noProof/>
          <w:position w:val="-32"/>
        </w:rPr>
        <w:drawing>
          <wp:inline distT="0" distB="0" distL="0" distR="0" wp14:anchorId="5F856D40" wp14:editId="1512D018">
            <wp:extent cx="4002405" cy="483235"/>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002405" cy="483235"/>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3E6F1458"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2E5F74">
        <w:rPr>
          <w:rFonts w:ascii="Arial" w:hAnsi="Arial" w:cs="Arial"/>
          <w:noProof/>
          <w:position w:val="-30"/>
          <w:sz w:val="22"/>
          <w:szCs w:val="22"/>
          <w:lang w:eastAsia="en-US"/>
        </w:rPr>
        <w:drawing>
          <wp:inline distT="0" distB="0" distL="0" distR="0" wp14:anchorId="1CBD1674" wp14:editId="67FBB581">
            <wp:extent cx="3424555" cy="431165"/>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4555" cy="431165"/>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6"/>
      <w:bookmarkEnd w:id="287"/>
      <w:bookmarkEnd w:id="28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7C20C9FB" w:rsidR="00010EB2" w:rsidRDefault="002E5F7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582205F">
                      <wp:simplePos x="0" y="0"/>
                      <wp:positionH relativeFrom="column">
                        <wp:posOffset>971550</wp:posOffset>
                      </wp:positionH>
                      <wp:positionV relativeFrom="paragraph">
                        <wp:posOffset>133985</wp:posOffset>
                      </wp:positionV>
                      <wp:extent cx="342900" cy="457200"/>
                      <wp:effectExtent l="9525" t="48260" r="57150" b="8890"/>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BDFC378" id="Line 1018" o:spid="_x0000_s1026" style="position:absolute;flip: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4282F34E" w:rsidR="00CD2194" w:rsidRDefault="002E5F7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5306AF61">
                <wp:simplePos x="0" y="0"/>
                <wp:positionH relativeFrom="column">
                  <wp:posOffset>1905000</wp:posOffset>
                </wp:positionH>
                <wp:positionV relativeFrom="paragraph">
                  <wp:posOffset>80010</wp:posOffset>
                </wp:positionV>
                <wp:extent cx="1514475" cy="569595"/>
                <wp:effectExtent l="9525" t="13335" r="9525" b="762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29"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Io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Np7llarugVqjYkuAFgaDVpmfGPXQDkpsf6yJYRiJTxLSs/CChP4RJtPc6w+Zfctq30Ik&#10;BVcldhjF4ZmLPWetDW9auCkKQqpTqJ+aB7J3UY3xg4TfSsuzJ7Q888nYE+TbaHmWLaCwQgc4mo0d&#10;4EHLWTpfxOZxOPu9/ndC/UstS+WFHMTj9UKK7cJLCgqFusvV/6+g0Bvh+Qj1PD51/n3anwfF7R7k&#10;5S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BdKgIozgIAANgHAAAOAAAAAAAAAAAAAAAAAC4CAABkcnMvZTJvRG9j&#10;LnhtbFBLAQItABQABgAIAAAAIQCdKFy44AAAAAoBAAAPAAAAAAAAAAAAAAAAACgFAABkcnMvZG93&#10;bnJldi54bWxQSwUGAAAAAAQABADzAAAANQYAAAAA&#10;">
                <v:shape id="Text Box 395" o:spid="_x0000_s1030"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31"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7263538" w:rsidR="00F94E02" w:rsidRPr="002E5F74" w:rsidRDefault="002E5F7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2FB3DDFE" w:rsidR="00F94E02" w:rsidRPr="002E5F7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70A0CF07" w:rsidR="00F94E02" w:rsidRPr="002E5F74" w:rsidRDefault="002E5F7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89" w:name="_Toc32201104"/>
      <w:bookmarkStart w:id="290" w:name="_Toc49661154"/>
      <w:bookmarkStart w:id="29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89"/>
      <w:bookmarkEnd w:id="290"/>
      <w:bookmarkEnd w:id="29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18FD568D" w:rsidR="00010EB2" w:rsidRPr="00CD5631" w:rsidRDefault="00010EB2" w:rsidP="00010EB2">
      <w:pPr>
        <w:jc w:val="center"/>
        <w:rPr>
          <w:rFonts w:ascii="Arial" w:hAnsi="Arial" w:cs="Arial"/>
          <w:sz w:val="22"/>
          <w:szCs w:val="22"/>
        </w:rPr>
      </w:pPr>
      <w:r w:rsidRPr="002E5F74">
        <w:rPr>
          <w:rFonts w:ascii="Arial" w:hAnsi="Arial" w:cs="Arial"/>
          <w:sz w:val="22"/>
          <w:szCs w:val="22"/>
        </w:rPr>
        <w:br/>
      </w:r>
      <m:oMathPara>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4D818A5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E6EAAB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2" w:name="_Ref491664379"/>
      <w:bookmarkStart w:id="293" w:name="_Toc32201105"/>
      <w:r w:rsidRPr="004248A1">
        <w:rPr>
          <w:rFonts w:ascii="Arial" w:hAnsi="Arial" w:cs="Arial"/>
          <w:sz w:val="22"/>
          <w:szCs w:val="22"/>
        </w:rPr>
        <w:br w:type="page"/>
      </w:r>
      <w:bookmarkStart w:id="294" w:name="_Toc49661155"/>
      <w:bookmarkStart w:id="295"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292"/>
      <w:bookmarkEnd w:id="293"/>
      <w:bookmarkEnd w:id="294"/>
      <w:bookmarkEnd w:id="295"/>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6" w:name="_Hlt479666837"/>
      <w:bookmarkStart w:id="297" w:name="_Hlt506623598"/>
      <w:bookmarkEnd w:id="296"/>
      <w:bookmarkEnd w:id="297"/>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98" w:name="_Toc946728"/>
    </w:p>
    <w:p w14:paraId="2D914181" w14:textId="77777777" w:rsidR="006661FE" w:rsidRPr="004248A1" w:rsidRDefault="006661FE" w:rsidP="006661FE">
      <w:pPr>
        <w:pStyle w:val="Heading2"/>
        <w:rPr>
          <w:rFonts w:ascii="Arial" w:hAnsi="Arial" w:cs="Arial"/>
        </w:rPr>
      </w:pPr>
      <w:bookmarkStart w:id="299" w:name="_Toc32201106"/>
      <w:bookmarkStart w:id="300" w:name="_Toc49661156"/>
      <w:bookmarkStart w:id="301" w:name="_Toc274049735"/>
      <w:r w:rsidRPr="004248A1">
        <w:rPr>
          <w:rFonts w:ascii="Arial" w:hAnsi="Arial" w:cs="Arial"/>
        </w:rPr>
        <w:t>Monthly Charges</w:t>
      </w:r>
      <w:bookmarkEnd w:id="298"/>
      <w:bookmarkEnd w:id="299"/>
      <w:bookmarkEnd w:id="300"/>
      <w:bookmarkEnd w:id="30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02" w:name="_Toc946729"/>
      <w:bookmarkStart w:id="303" w:name="_Toc32201107"/>
      <w:bookmarkStart w:id="304" w:name="_Toc49661157"/>
      <w:bookmarkStart w:id="305" w:name="_Toc274049736"/>
      <w:r>
        <w:t>Initial Reconciliation (Part 1</w:t>
      </w:r>
      <w:r w:rsidR="003A0CB9">
        <w:t>a</w:t>
      </w:r>
      <w:r>
        <w:t>)</w:t>
      </w:r>
      <w:bookmarkEnd w:id="302"/>
      <w:bookmarkEnd w:id="303"/>
      <w:bookmarkEnd w:id="304"/>
      <w:bookmarkEnd w:id="305"/>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06" w:name="_Toc946730"/>
      <w:bookmarkStart w:id="307" w:name="_Toc32201108"/>
      <w:bookmarkStart w:id="308" w:name="_Toc49661158"/>
      <w:bookmarkStart w:id="309" w:name="_Toc274049737"/>
      <w:r w:rsidRPr="008E4447">
        <w:rPr>
          <w:rFonts w:ascii="Arial" w:hAnsi="Arial" w:cs="Arial"/>
          <w:szCs w:val="22"/>
        </w:rPr>
        <w:t>Initial Reconciliation (Part 2)</w:t>
      </w:r>
      <w:bookmarkEnd w:id="306"/>
      <w:bookmarkEnd w:id="307"/>
      <w:bookmarkEnd w:id="308"/>
      <w:bookmarkEnd w:id="30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6C165F"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10" w:name="_Toc946732"/>
      <w:bookmarkStart w:id="311" w:name="_Toc32201109"/>
      <w:bookmarkStart w:id="312"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10"/>
    <w:bookmarkEnd w:id="311"/>
    <w:bookmarkEnd w:id="312"/>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3" w:name="_Ref531684937"/>
      <w:bookmarkStart w:id="314" w:name="_Toc32201110"/>
      <w:r w:rsidRPr="008E4447">
        <w:rPr>
          <w:rFonts w:ascii="Arial" w:hAnsi="Arial" w:cs="Arial"/>
          <w:sz w:val="22"/>
          <w:szCs w:val="22"/>
        </w:rPr>
        <w:br w:type="page"/>
      </w:r>
      <w:bookmarkStart w:id="315" w:name="_Toc274049739"/>
      <w:bookmarkStart w:id="316"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1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2F1084C6" w:rsidR="006661FE" w:rsidRPr="00506BD8" w:rsidRDefault="002E5F74" w:rsidP="006661FE">
            <w:r>
              <w:rPr>
                <w:noProof/>
              </w:rPr>
              <mc:AlternateContent>
                <mc:Choice Requires="wps">
                  <w:drawing>
                    <wp:anchor distT="0" distB="0" distL="114300" distR="114300" simplePos="0" relativeHeight="251658261" behindDoc="0" locked="0" layoutInCell="0" allowOverlap="1" wp14:anchorId="281701DC" wp14:editId="14E4F826">
                      <wp:simplePos x="0" y="0"/>
                      <wp:positionH relativeFrom="column">
                        <wp:posOffset>69850</wp:posOffset>
                      </wp:positionH>
                      <wp:positionV relativeFrom="paragraph">
                        <wp:posOffset>240665</wp:posOffset>
                      </wp:positionV>
                      <wp:extent cx="3017520" cy="796290"/>
                      <wp:effectExtent l="22225" t="21590" r="17780" b="2032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32"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xK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c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OI1fEo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7896DD47">
                      <wp:simplePos x="0" y="0"/>
                      <wp:positionH relativeFrom="column">
                        <wp:posOffset>274955</wp:posOffset>
                      </wp:positionH>
                      <wp:positionV relativeFrom="paragraph">
                        <wp:posOffset>57785</wp:posOffset>
                      </wp:positionV>
                      <wp:extent cx="2538095" cy="274320"/>
                      <wp:effectExtent l="0" t="635" r="0" b="127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33"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jmYkj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1A47E103">
                      <wp:simplePos x="0" y="0"/>
                      <wp:positionH relativeFrom="column">
                        <wp:posOffset>1075690</wp:posOffset>
                      </wp:positionH>
                      <wp:positionV relativeFrom="paragraph">
                        <wp:posOffset>854075</wp:posOffset>
                      </wp:positionV>
                      <wp:extent cx="274320" cy="635"/>
                      <wp:effectExtent l="18415" t="15875" r="21590" b="2159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7F0D4D8" id="Line 34"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056E7970">
                      <wp:simplePos x="0" y="0"/>
                      <wp:positionH relativeFrom="column">
                        <wp:posOffset>1350010</wp:posOffset>
                      </wp:positionH>
                      <wp:positionV relativeFrom="paragraph">
                        <wp:posOffset>423545</wp:posOffset>
                      </wp:positionV>
                      <wp:extent cx="914400" cy="480060"/>
                      <wp:effectExtent l="16510" t="23495" r="21590" b="2032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34"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cMYZ0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48597A67">
                      <wp:simplePos x="0" y="0"/>
                      <wp:positionH relativeFrom="column">
                        <wp:posOffset>161290</wp:posOffset>
                      </wp:positionH>
                      <wp:positionV relativeFrom="paragraph">
                        <wp:posOffset>423545</wp:posOffset>
                      </wp:positionV>
                      <wp:extent cx="914400" cy="480060"/>
                      <wp:effectExtent l="18415" t="23495" r="19685" b="2032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35"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dClHE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49A4F3FD" w:rsidR="006661FE" w:rsidRPr="00506BD8" w:rsidRDefault="002E5F74" w:rsidP="006661FE">
            <w:pPr>
              <w:pStyle w:val="Header"/>
            </w:pPr>
            <w:r>
              <w:rPr>
                <w:noProof/>
              </w:rPr>
              <mc:AlternateContent>
                <mc:Choice Requires="wps">
                  <w:drawing>
                    <wp:anchor distT="0" distB="0" distL="114300" distR="114300" simplePos="0" relativeHeight="251658253" behindDoc="0" locked="0" layoutInCell="0" allowOverlap="1" wp14:anchorId="16B214D5" wp14:editId="5DA97972">
                      <wp:simplePos x="0" y="0"/>
                      <wp:positionH relativeFrom="column">
                        <wp:posOffset>3522345</wp:posOffset>
                      </wp:positionH>
                      <wp:positionV relativeFrom="paragraph">
                        <wp:posOffset>398780</wp:posOffset>
                      </wp:positionV>
                      <wp:extent cx="914400" cy="480060"/>
                      <wp:effectExtent l="17145" t="17780" r="20955" b="1651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36"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Gl/qf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6F4797A5">
                      <wp:simplePos x="0" y="0"/>
                      <wp:positionH relativeFrom="column">
                        <wp:posOffset>1053465</wp:posOffset>
                      </wp:positionH>
                      <wp:positionV relativeFrom="paragraph">
                        <wp:posOffset>829310</wp:posOffset>
                      </wp:positionV>
                      <wp:extent cx="274320" cy="635"/>
                      <wp:effectExtent l="15240" t="19685" r="15240" b="1778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207ED85" id="Line 21"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198C69DB">
                      <wp:simplePos x="0" y="0"/>
                      <wp:positionH relativeFrom="column">
                        <wp:posOffset>252730</wp:posOffset>
                      </wp:positionH>
                      <wp:positionV relativeFrom="paragraph">
                        <wp:posOffset>33020</wp:posOffset>
                      </wp:positionV>
                      <wp:extent cx="3200400" cy="274320"/>
                      <wp:effectExtent l="0" t="4445" r="444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37"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nv3X7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5A2BB557">
                      <wp:simplePos x="0" y="0"/>
                      <wp:positionH relativeFrom="column">
                        <wp:posOffset>2426970</wp:posOffset>
                      </wp:positionH>
                      <wp:positionV relativeFrom="paragraph">
                        <wp:posOffset>398780</wp:posOffset>
                      </wp:positionV>
                      <wp:extent cx="914400" cy="480060"/>
                      <wp:effectExtent l="17145" t="17780" r="20955" b="1651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38"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FWOJI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1F7BF6C2">
                      <wp:simplePos x="0" y="0"/>
                      <wp:positionH relativeFrom="column">
                        <wp:posOffset>1327785</wp:posOffset>
                      </wp:positionH>
                      <wp:positionV relativeFrom="paragraph">
                        <wp:posOffset>398780</wp:posOffset>
                      </wp:positionV>
                      <wp:extent cx="914400" cy="480060"/>
                      <wp:effectExtent l="22860" t="17780" r="15240" b="1651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39"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EYzX4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4CA6E0CE">
                      <wp:simplePos x="0" y="0"/>
                      <wp:positionH relativeFrom="column">
                        <wp:posOffset>139065</wp:posOffset>
                      </wp:positionH>
                      <wp:positionV relativeFrom="paragraph">
                        <wp:posOffset>398780</wp:posOffset>
                      </wp:positionV>
                      <wp:extent cx="914400" cy="480060"/>
                      <wp:effectExtent l="15240" t="17780" r="22860" b="1651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40"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64DFC77C">
                      <wp:simplePos x="0" y="0"/>
                      <wp:positionH relativeFrom="column">
                        <wp:posOffset>47625</wp:posOffset>
                      </wp:positionH>
                      <wp:positionV relativeFrom="paragraph">
                        <wp:posOffset>215900</wp:posOffset>
                      </wp:positionV>
                      <wp:extent cx="4572000" cy="796290"/>
                      <wp:effectExtent l="19050" t="15875" r="19050" b="1651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41"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J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JLMcauE6kjSIpwMSw+MFi3gL856MmvB/c+9QMWZ+WhpPKvJbBbdnYIkLWd4mylvM8JK&#10;gip44Oy03IbTi9g71E1LN02SHBYeaKS1Tmq/sDrzJ0OmIZwfT3T8bZyqXp745jcA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z+3qJ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7EAC3B46" w:rsidR="006661FE" w:rsidRPr="00506BD8" w:rsidRDefault="002E5F74" w:rsidP="006661FE">
            <w:pPr>
              <w:pStyle w:val="Header"/>
            </w:pPr>
            <w:r>
              <w:rPr>
                <w:noProof/>
              </w:rPr>
              <mc:AlternateContent>
                <mc:Choice Requires="wps">
                  <w:drawing>
                    <wp:anchor distT="0" distB="0" distL="114300" distR="114300" simplePos="0" relativeHeight="251658258" behindDoc="0" locked="0" layoutInCell="0" allowOverlap="1" wp14:anchorId="2C442DD8" wp14:editId="401848C3">
                      <wp:simplePos x="0" y="0"/>
                      <wp:positionH relativeFrom="column">
                        <wp:posOffset>252730</wp:posOffset>
                      </wp:positionH>
                      <wp:positionV relativeFrom="paragraph">
                        <wp:posOffset>33020</wp:posOffset>
                      </wp:positionV>
                      <wp:extent cx="3931920" cy="274320"/>
                      <wp:effectExtent l="0" t="444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42"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1Yy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pyG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YfVjL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0B76A564">
                      <wp:simplePos x="0" y="0"/>
                      <wp:positionH relativeFrom="column">
                        <wp:posOffset>1053465</wp:posOffset>
                      </wp:positionH>
                      <wp:positionV relativeFrom="paragraph">
                        <wp:posOffset>829310</wp:posOffset>
                      </wp:positionV>
                      <wp:extent cx="274320" cy="635"/>
                      <wp:effectExtent l="15240" t="19685" r="15240" b="177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0CABF5C" id="Line 2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4BB914A">
                      <wp:simplePos x="0" y="0"/>
                      <wp:positionH relativeFrom="column">
                        <wp:posOffset>2426970</wp:posOffset>
                      </wp:positionH>
                      <wp:positionV relativeFrom="paragraph">
                        <wp:posOffset>398780</wp:posOffset>
                      </wp:positionV>
                      <wp:extent cx="914400" cy="480060"/>
                      <wp:effectExtent l="17145" t="17780" r="20955" b="1651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43"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1FBD58BB">
                      <wp:simplePos x="0" y="0"/>
                      <wp:positionH relativeFrom="column">
                        <wp:posOffset>1327785</wp:posOffset>
                      </wp:positionH>
                      <wp:positionV relativeFrom="paragraph">
                        <wp:posOffset>398780</wp:posOffset>
                      </wp:positionV>
                      <wp:extent cx="914400" cy="480060"/>
                      <wp:effectExtent l="22860" t="17780" r="15240" b="1651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44"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21843B3E">
                      <wp:simplePos x="0" y="0"/>
                      <wp:positionH relativeFrom="column">
                        <wp:posOffset>139065</wp:posOffset>
                      </wp:positionH>
                      <wp:positionV relativeFrom="paragraph">
                        <wp:posOffset>398780</wp:posOffset>
                      </wp:positionV>
                      <wp:extent cx="914400" cy="480060"/>
                      <wp:effectExtent l="15240" t="17780" r="22860" b="1651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45"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28759859">
                      <wp:simplePos x="0" y="0"/>
                      <wp:positionH relativeFrom="column">
                        <wp:posOffset>47625</wp:posOffset>
                      </wp:positionH>
                      <wp:positionV relativeFrom="paragraph">
                        <wp:posOffset>215900</wp:posOffset>
                      </wp:positionV>
                      <wp:extent cx="4572000" cy="796290"/>
                      <wp:effectExtent l="19050" t="15875" r="19050" b="1651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46"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5CA03084">
                      <wp:simplePos x="0" y="0"/>
                      <wp:positionH relativeFrom="column">
                        <wp:posOffset>3522345</wp:posOffset>
                      </wp:positionH>
                      <wp:positionV relativeFrom="paragraph">
                        <wp:posOffset>398780</wp:posOffset>
                      </wp:positionV>
                      <wp:extent cx="914400" cy="480060"/>
                      <wp:effectExtent l="17145" t="17780" r="20955" b="1651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47"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NJDDS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7" w:name="_Hlt501343668"/>
      <w:bookmarkStart w:id="318" w:name="_Hlt488742812"/>
      <w:bookmarkStart w:id="319" w:name="_Toc32201111"/>
      <w:bookmarkStart w:id="320" w:name="_Toc49661161"/>
      <w:bookmarkStart w:id="321" w:name="_Toc274049740"/>
      <w:bookmarkEnd w:id="313"/>
      <w:bookmarkEnd w:id="314"/>
      <w:bookmarkEnd w:id="316"/>
      <w:bookmarkEnd w:id="317"/>
      <w:bookmarkEnd w:id="318"/>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19"/>
      <w:bookmarkEnd w:id="320"/>
      <w:bookmarkEnd w:id="32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2" w:name="_Toc32201112"/>
      <w:bookmarkStart w:id="323" w:name="_Toc49661162"/>
      <w:bookmarkStart w:id="324" w:name="_Toc274049741"/>
      <w:r>
        <w:t>Demand Charges</w:t>
      </w:r>
      <w:bookmarkEnd w:id="322"/>
      <w:bookmarkEnd w:id="323"/>
      <w:bookmarkEnd w:id="324"/>
    </w:p>
    <w:p w14:paraId="6FFEEB6C" w14:textId="77777777" w:rsidR="00E010AE" w:rsidRDefault="006C165F" w:rsidP="006661FE">
      <w:pPr>
        <w:pStyle w:val="1"/>
        <w:jc w:val="both"/>
      </w:pPr>
      <w:bookmarkStart w:id="325" w:name="_Toc32201113"/>
      <w:bookmarkStart w:id="326"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2283850" r:id="rId106"/>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27" w:name="OLE_LINK9"/>
      <w:bookmarkStart w:id="328" w:name="OLE_LINK12"/>
      <w:bookmarkEnd w:id="325"/>
      <w:bookmarkEnd w:id="326"/>
    </w:p>
    <w:p w14:paraId="4062DB81" w14:textId="5B51394F" w:rsidR="006661FE" w:rsidRDefault="002E5F74" w:rsidP="006661FE">
      <w:pPr>
        <w:pStyle w:val="1"/>
        <w:jc w:val="both"/>
      </w:pPr>
      <w:r>
        <w:rPr>
          <w:noProof/>
          <w:lang w:eastAsia="en-GB"/>
        </w:rPr>
        <w:drawing>
          <wp:inline distT="0" distB="0" distL="0" distR="0" wp14:anchorId="04EB2945" wp14:editId="4896C6B0">
            <wp:extent cx="4658360" cy="677164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71640"/>
                    </a:xfrm>
                    <a:prstGeom prst="rect">
                      <a:avLst/>
                    </a:prstGeom>
                    <a:noFill/>
                    <a:ln>
                      <a:noFill/>
                    </a:ln>
                  </pic:spPr>
                </pic:pic>
              </a:graphicData>
            </a:graphic>
          </wp:inline>
        </w:drawing>
      </w:r>
      <w:bookmarkEnd w:id="327"/>
      <w:bookmarkEnd w:id="32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29"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2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0"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3" w:name="_Toc70749747"/>
      <w:bookmarkStart w:id="33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3"/>
      <w:bookmarkEnd w:id="33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5"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335"/>
    </w:p>
    <w:p w14:paraId="70CE6CDB" w14:textId="77777777" w:rsidR="006661FE" w:rsidRDefault="006661FE">
      <w:pPr>
        <w:pStyle w:val="1"/>
        <w:jc w:val="both"/>
      </w:pPr>
    </w:p>
    <w:p w14:paraId="3A32FE67" w14:textId="77777777" w:rsidR="006661FE" w:rsidRPr="007B2988" w:rsidRDefault="006661FE" w:rsidP="006661FE">
      <w:pPr>
        <w:pStyle w:val="Heading2"/>
      </w:pPr>
      <w:bookmarkStart w:id="336" w:name="_Toc274049748"/>
      <w:r w:rsidRPr="007B2988">
        <w:t>Stability of tariffs</w:t>
      </w:r>
      <w:bookmarkEnd w:id="33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7" w:name="_Toc274049749"/>
      <w:r w:rsidRPr="007B2988">
        <w:t>Predictability of tariffs</w:t>
      </w:r>
      <w:bookmarkEnd w:id="337"/>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38" w:name="_Toc3598575"/>
      <w:bookmarkStart w:id="339" w:name="_Toc35675434"/>
      <w:bookmarkStart w:id="340"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38"/>
    <w:bookmarkEnd w:id="339"/>
    <w:bookmarkEnd w:id="34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1" w:name="_Hlt474031874"/>
      <w:bookmarkEnd w:id="341"/>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4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4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11E0C69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w:t>
      </w:r>
      <w:ins w:id="343" w:author="Author" w:date="2024-02-09T08:43:00Z">
        <w:r w:rsidR="00457E92">
          <w:rPr>
            <w:rFonts w:ascii="Arial (W1)" w:hAnsi="Arial (W1)"/>
            <w:sz w:val="22"/>
            <w:lang w:eastAsia="en-US"/>
          </w:rPr>
          <w:t>1</w:t>
        </w:r>
      </w:ins>
      <w:del w:id="344" w:author="Author" w:date="2024-02-09T08:43:00Z">
        <w:r w:rsidRPr="00BA6E47" w:rsidDel="00457E92">
          <w:rPr>
            <w:rFonts w:ascii="Arial (W1)" w:hAnsi="Arial (W1)"/>
            <w:sz w:val="22"/>
            <w:lang w:eastAsia="en-US"/>
          </w:rPr>
          <w:delText>0</w:delText>
        </w:r>
      </w:del>
      <w:r w:rsidRPr="00BA6E47">
        <w:rPr>
          <w:rFonts w:ascii="Arial (W1)" w:hAnsi="Arial (W1)"/>
          <w:sz w:val="22"/>
          <w:lang w:eastAsia="en-US"/>
        </w:rPr>
        <w:t>.1</w:t>
      </w:r>
      <w:del w:id="345" w:author="Author" w:date="2024-02-09T08:43:00Z">
        <w:r w:rsidRPr="00BA6E47" w:rsidDel="00457E92">
          <w:rPr>
            <w:rFonts w:ascii="Arial (W1)" w:hAnsi="Arial (W1)"/>
            <w:sz w:val="22"/>
            <w:lang w:eastAsia="en-US"/>
          </w:rPr>
          <w:delText>8.</w:delText>
        </w:r>
      </w:del>
      <w:ins w:id="346" w:author="Author" w:date="2024-02-09T08:43:00Z">
        <w:r w:rsidR="00457E92">
          <w:rPr>
            <w:rFonts w:ascii="Arial (W1)" w:hAnsi="Arial (W1)"/>
            <w:sz w:val="22"/>
            <w:lang w:eastAsia="en-US"/>
          </w:rPr>
          <w:t>7.</w:t>
        </w:r>
      </w:ins>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1EB6C405" w:rsidR="00C95284" w:rsidRPr="002E5F74" w:rsidRDefault="006C165F"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r>
            <w:ins w:id="347" w:author="Author" w:date="2024-02-07T14:34:00Z">
              <w:rPr>
                <w:rFonts w:ascii="Cambria Math" w:hAnsi="Cambria Math"/>
                <w:sz w:val="22"/>
                <w:lang w:eastAsia="en-US"/>
              </w:rPr>
              <m:t>+</m:t>
            </w:ins>
          </m:r>
          <m:sSub>
            <m:sSubPr>
              <m:ctrlPr>
                <w:ins w:id="348" w:author="Author" w:date="2024-02-07T14:44:00Z">
                  <w:rPr>
                    <w:rFonts w:ascii="Cambria Math" w:hAnsi="Cambria Math"/>
                    <w:i/>
                    <w:sz w:val="22"/>
                    <w:lang w:eastAsia="en-US"/>
                  </w:rPr>
                </w:ins>
              </m:ctrlPr>
            </m:sSubPr>
            <m:e>
              <m:r>
                <w:ins w:id="349" w:author="Author" w:date="2024-02-07T14:44:00Z">
                  <w:rPr>
                    <w:rFonts w:ascii="Cambria Math" w:hAnsi="Cambria Math"/>
                    <w:sz w:val="22"/>
                    <w:lang w:eastAsia="en-US"/>
                  </w:rPr>
                  <m:t>I</m:t>
                </w:ins>
              </m:r>
            </m:e>
            <m:sub>
              <m:r>
                <w:ins w:id="350" w:author="Author" w:date="2024-02-07T14:44:00Z">
                  <w:rPr>
                    <w:rFonts w:ascii="Cambria Math" w:hAnsi="Cambria Math"/>
                    <w:sz w:val="22"/>
                    <w:lang w:eastAsia="en-US"/>
                  </w:rPr>
                  <m:t>t</m:t>
                </w:ins>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2F820A82"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w:t>
      </w:r>
      <w:ins w:id="351" w:author="Author" w:date="2024-02-09T08:40:00Z">
        <w:r w:rsidR="00DD7DB6">
          <w:t>1</w:t>
        </w:r>
      </w:ins>
      <w:del w:id="352" w:author="Author" w:date="2024-02-09T08:40:00Z">
        <w:r w:rsidDel="00DD7DB6">
          <w:delText>0</w:delText>
        </w:r>
      </w:del>
      <w:r>
        <w:t>.</w:t>
      </w:r>
      <w:del w:id="353" w:author="Author" w:date="2024-02-09T08:40:00Z">
        <w:r w:rsidDel="00DD7DB6">
          <w:delText>23</w:delText>
        </w:r>
      </w:del>
      <w:ins w:id="354" w:author="Author" w:date="2024-02-09T08:40:00Z">
        <w:r w:rsidR="00DD7DB6">
          <w:t>22</w:t>
        </w:r>
      </w:ins>
    </w:p>
    <w:p w14:paraId="50F6E41B" w14:textId="77777777" w:rsidR="00C95284" w:rsidRDefault="00C95284" w:rsidP="00C95284">
      <w:pPr>
        <w:pStyle w:val="1"/>
        <w:ind w:left="1627"/>
        <w:jc w:val="both"/>
      </w:pPr>
    </w:p>
    <w:p w14:paraId="2A99B1C8" w14:textId="03640F63"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w:t>
      </w:r>
      <w:ins w:id="355" w:author="Author" w:date="2024-02-09T08:40:00Z">
        <w:r w:rsidR="00DD7DB6">
          <w:rPr>
            <w:rFonts w:ascii="Arial (W1)" w:hAnsi="Arial (W1)"/>
            <w:sz w:val="22"/>
            <w:lang w:eastAsia="en-US"/>
          </w:rPr>
          <w:t>1</w:t>
        </w:r>
      </w:ins>
      <w:del w:id="356" w:author="Author" w:date="2024-02-09T08:40:00Z">
        <w:r w:rsidRPr="009F1C91" w:rsidDel="00DD7DB6">
          <w:rPr>
            <w:rFonts w:ascii="Arial (W1)" w:hAnsi="Arial (W1)"/>
            <w:sz w:val="22"/>
            <w:lang w:eastAsia="en-US"/>
          </w:rPr>
          <w:delText>0</w:delText>
        </w:r>
      </w:del>
      <w:r w:rsidRPr="009F1C91">
        <w:rPr>
          <w:rFonts w:ascii="Arial (W1)" w:hAnsi="Arial (W1)"/>
          <w:sz w:val="22"/>
          <w:lang w:eastAsia="en-US"/>
        </w:rPr>
        <w:t>.</w:t>
      </w:r>
      <w:del w:id="357" w:author="Author" w:date="2024-02-09T08:40:00Z">
        <w:r w:rsidRPr="009F1C91" w:rsidDel="00DD7DB6">
          <w:rPr>
            <w:rFonts w:ascii="Arial (W1)" w:hAnsi="Arial (W1)"/>
            <w:sz w:val="22"/>
            <w:lang w:eastAsia="en-US"/>
          </w:rPr>
          <w:delText>2</w:delText>
        </w:r>
        <w:r w:rsidDel="00DD7DB6">
          <w:rPr>
            <w:rFonts w:ascii="Arial (W1)" w:hAnsi="Arial (W1)"/>
            <w:sz w:val="22"/>
            <w:lang w:eastAsia="en-US"/>
          </w:rPr>
          <w:delText>4</w:delText>
        </w:r>
      </w:del>
      <w:ins w:id="358" w:author="Author" w:date="2024-02-09T08:40:00Z">
        <w:r w:rsidR="00DD7DB6" w:rsidRPr="009F1C91">
          <w:rPr>
            <w:rFonts w:ascii="Arial (W1)" w:hAnsi="Arial (W1)"/>
            <w:sz w:val="22"/>
            <w:lang w:eastAsia="en-US"/>
          </w:rPr>
          <w:t>2</w:t>
        </w:r>
        <w:r w:rsidR="00DD7DB6">
          <w:rPr>
            <w:rFonts w:ascii="Arial (W1)" w:hAnsi="Arial (W1)"/>
            <w:sz w:val="22"/>
            <w:lang w:eastAsia="en-US"/>
          </w:rPr>
          <w:t>3</w:t>
        </w:r>
      </w:ins>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ins w:id="359" w:author="Author" w:date="2024-02-07T14:35:00Z"/>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888F9B6" w14:textId="77777777" w:rsidR="00412210" w:rsidRDefault="00412210" w:rsidP="00C95284">
      <w:pPr>
        <w:pStyle w:val="ListParagraph"/>
        <w:ind w:left="1627"/>
        <w:rPr>
          <w:ins w:id="360" w:author="Author" w:date="2024-02-07T14:35:00Z"/>
          <w:rFonts w:ascii="Arial (W1)" w:hAnsi="Arial (W1)"/>
          <w:sz w:val="22"/>
          <w:lang w:eastAsia="en-US"/>
        </w:rPr>
      </w:pPr>
    </w:p>
    <w:p w14:paraId="69D65D69" w14:textId="41ABCEF2" w:rsidR="00412210" w:rsidRDefault="00412210" w:rsidP="00C95284">
      <w:pPr>
        <w:pStyle w:val="ListParagraph"/>
        <w:ind w:left="1627"/>
        <w:rPr>
          <w:rFonts w:ascii="Arial (W1)" w:hAnsi="Arial (W1)"/>
          <w:sz w:val="22"/>
          <w:lang w:eastAsia="en-US"/>
        </w:rPr>
      </w:pPr>
      <w:ins w:id="361" w:author="Author" w:date="2024-02-07T14:35:00Z">
        <w:r>
          <w:rPr>
            <w:rFonts w:ascii="Arial (W1)" w:hAnsi="Arial (W1)"/>
            <w:sz w:val="22"/>
            <w:lang w:eastAsia="en-US"/>
          </w:rPr>
          <w:t>I</w:t>
        </w:r>
        <w:r>
          <w:rPr>
            <w:rFonts w:ascii="Arial (W1)" w:hAnsi="Arial (W1)"/>
            <w:sz w:val="22"/>
            <w:vertAlign w:val="subscript"/>
            <w:lang w:eastAsia="en-US"/>
          </w:rPr>
          <w:t xml:space="preserve">t </w:t>
        </w:r>
      </w:ins>
      <w:ins w:id="362" w:author="Author" w:date="2024-02-07T14:36:00Z">
        <w:r>
          <w:rPr>
            <w:rFonts w:ascii="Arial (W1)" w:hAnsi="Arial (W1)"/>
            <w:sz w:val="22"/>
            <w:lang w:eastAsia="en-US"/>
          </w:rPr>
          <w:t>= interest a</w:t>
        </w:r>
      </w:ins>
      <w:ins w:id="363" w:author="Author" w:date="2024-02-07T14:35:00Z">
        <w:r>
          <w:rPr>
            <w:rFonts w:ascii="Arial (W1)" w:hAnsi="Arial (W1)"/>
            <w:sz w:val="22"/>
            <w:lang w:eastAsia="en-US"/>
          </w:rPr>
          <w:t>pplied to Fixed Price Period t as de</w:t>
        </w:r>
      </w:ins>
      <w:ins w:id="364" w:author="Author" w:date="2024-02-07T14:36:00Z">
        <w:r>
          <w:rPr>
            <w:rFonts w:ascii="Arial (W1)" w:hAnsi="Arial (W1)"/>
            <w:sz w:val="22"/>
            <w:lang w:eastAsia="en-US"/>
          </w:rPr>
          <w:t>scribed in Paragraph 14.31.</w:t>
        </w:r>
      </w:ins>
      <w:ins w:id="365" w:author="Author" w:date="2024-02-07T14:37:00Z">
        <w:r w:rsidR="00AD7F08">
          <w:rPr>
            <w:rFonts w:ascii="Arial (W1)" w:hAnsi="Arial (W1)"/>
            <w:sz w:val="22"/>
            <w:lang w:eastAsia="en-US"/>
          </w:rPr>
          <w:t>7</w:t>
        </w:r>
      </w:ins>
    </w:p>
    <w:p w14:paraId="35BCA68E" w14:textId="77777777" w:rsidR="00C95284" w:rsidRPr="005300AB" w:rsidRDefault="00C95284" w:rsidP="00C95284">
      <w:pPr>
        <w:pStyle w:val="ListParagraph"/>
        <w:ind w:left="1627"/>
        <w:rPr>
          <w:rFonts w:ascii="Arial (W1)" w:hAnsi="Arial (W1)"/>
          <w:sz w:val="22"/>
          <w:lang w:eastAsia="en-US"/>
        </w:rPr>
      </w:pPr>
    </w:p>
    <w:p w14:paraId="214E537B" w14:textId="74695F1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w:t>
      </w:r>
      <w:ins w:id="366" w:author="Author" w:date="2024-02-09T08:40:00Z">
        <w:r w:rsidR="00CD7EDF">
          <w:rPr>
            <w:rFonts w:ascii="Arial (W1)" w:hAnsi="Arial (W1)"/>
            <w:sz w:val="22"/>
            <w:lang w:eastAsia="en-US"/>
          </w:rPr>
          <w:t>1</w:t>
        </w:r>
      </w:ins>
      <w:del w:id="367" w:author="Author" w:date="2024-02-09T08:40:00Z">
        <w:r w:rsidRPr="00BA6E47" w:rsidDel="00CD7EDF">
          <w:rPr>
            <w:rFonts w:ascii="Arial (W1)" w:hAnsi="Arial (W1)"/>
            <w:sz w:val="22"/>
            <w:lang w:eastAsia="en-US"/>
          </w:rPr>
          <w:delText>0</w:delText>
        </w:r>
      </w:del>
      <w:r w:rsidRPr="00BA6E47">
        <w:rPr>
          <w:rFonts w:ascii="Arial (W1)" w:hAnsi="Arial (W1)"/>
          <w:sz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ins w:id="368" w:author="Author" w:date="2024-02-09T08:40:00Z">
        <w:r w:rsidR="00CD7EDF">
          <w:rPr>
            <w:rFonts w:ascii="Arial (W1)" w:hAnsi="Arial (W1)"/>
            <w:sz w:val="22"/>
            <w:lang w:eastAsia="en-US"/>
          </w:rPr>
          <w:t>1</w:t>
        </w:r>
      </w:ins>
      <w:del w:id="369" w:author="Author" w:date="2024-02-09T08:40:00Z">
        <w:r w:rsidRPr="00BA6E47" w:rsidDel="00CD7EDF">
          <w:rPr>
            <w:rFonts w:ascii="Arial (W1)" w:hAnsi="Arial (W1)"/>
            <w:sz w:val="22"/>
            <w:lang w:eastAsia="en-US"/>
          </w:rPr>
          <w:delText>0</w:delText>
        </w:r>
      </w:del>
      <w:r w:rsidRPr="00BA6E47">
        <w:rPr>
          <w:rFonts w:ascii="Arial (W1)" w:hAnsi="Arial (W1)"/>
          <w:sz w:val="22"/>
          <w:lang w:eastAsia="en-US"/>
        </w:rPr>
        <w:t>.4, for those same Fixed Price Periods prior to Fixed Price Period t. This is inclusive of any revenue collected from Final Reconciliation (RF) BSUoS Charges, pursuant to Paragraph 14.3</w:t>
      </w:r>
      <w:ins w:id="370" w:author="Author" w:date="2024-02-09T08:40:00Z">
        <w:r w:rsidR="00CD7EDF">
          <w:rPr>
            <w:rFonts w:ascii="Arial (W1)" w:hAnsi="Arial (W1)"/>
            <w:sz w:val="22"/>
            <w:lang w:eastAsia="en-US"/>
          </w:rPr>
          <w:t>2</w:t>
        </w:r>
      </w:ins>
      <w:del w:id="371" w:author="Author" w:date="2024-02-09T08:40:00Z">
        <w:r w:rsidRPr="00BA6E47" w:rsidDel="00CD7EDF">
          <w:rPr>
            <w:rFonts w:ascii="Arial (W1)" w:hAnsi="Arial (W1)"/>
            <w:sz w:val="22"/>
            <w:lang w:eastAsia="en-US"/>
          </w:rPr>
          <w:delText>1</w:delText>
        </w:r>
      </w:del>
      <w:r w:rsidRPr="00BA6E47">
        <w:rPr>
          <w:rFonts w:ascii="Arial (W1)" w:hAnsi="Arial (W1)"/>
          <w:sz w:val="22"/>
          <w:lang w:eastAsia="en-US"/>
        </w:rPr>
        <w:t>.</w:t>
      </w:r>
      <w:del w:id="372" w:author="Author" w:date="2024-02-09T08:40:00Z">
        <w:r w:rsidRPr="00BA6E47" w:rsidDel="00CD7EDF">
          <w:rPr>
            <w:rFonts w:ascii="Arial (W1)" w:hAnsi="Arial (W1)"/>
            <w:sz w:val="22"/>
            <w:lang w:eastAsia="en-US"/>
          </w:rPr>
          <w:delText>4.</w:delText>
        </w:r>
      </w:del>
      <w:ins w:id="373" w:author="Author" w:date="2024-02-09T08:40:00Z">
        <w:r w:rsidR="00CD7EDF">
          <w:rPr>
            <w:rFonts w:ascii="Arial (W1)" w:hAnsi="Arial (W1)"/>
            <w:sz w:val="22"/>
            <w:lang w:eastAsia="en-US"/>
          </w:rPr>
          <w:t>3.</w:t>
        </w:r>
      </w:ins>
    </w:p>
    <w:p w14:paraId="54E54A82" w14:textId="77777777" w:rsidR="00C95284" w:rsidRPr="00BA6E47" w:rsidRDefault="00C95284" w:rsidP="00C95284">
      <w:pPr>
        <w:pStyle w:val="ListParagraph"/>
        <w:ind w:left="1627"/>
        <w:rPr>
          <w:rFonts w:ascii="Arial (W1)" w:hAnsi="Arial (W1)"/>
          <w:sz w:val="22"/>
          <w:lang w:eastAsia="en-US"/>
        </w:rPr>
      </w:pPr>
    </w:p>
    <w:p w14:paraId="7B68393C" w14:textId="2C22A0B9" w:rsidR="00C95284" w:rsidRDefault="00C95284" w:rsidP="007D27B2">
      <w:pPr>
        <w:pStyle w:val="ListParagraph"/>
        <w:numPr>
          <w:ilvl w:val="0"/>
          <w:numId w:val="79"/>
        </w:numPr>
        <w:rPr>
          <w:ins w:id="374" w:author="Author" w:date="2024-02-07T14:36:00Z"/>
          <w:rFonts w:ascii="Arial (W1)" w:hAnsi="Arial (W1)"/>
          <w:sz w:val="22"/>
          <w:lang w:eastAsia="en-US"/>
        </w:rPr>
      </w:pPr>
      <w:r w:rsidRPr="00BA6E47">
        <w:rPr>
          <w:rFonts w:ascii="Arial (W1)" w:hAnsi="Arial (W1)"/>
          <w:sz w:val="22"/>
          <w:lang w:eastAsia="en-US"/>
        </w:rPr>
        <w:t>The process described in Paragraph 14.3</w:t>
      </w:r>
      <w:ins w:id="375" w:author="Author" w:date="2024-02-09T08:41:00Z">
        <w:r w:rsidR="00CD7EDF">
          <w:rPr>
            <w:rFonts w:ascii="Arial (W1)" w:hAnsi="Arial (W1)"/>
            <w:sz w:val="22"/>
            <w:lang w:eastAsia="en-US"/>
          </w:rPr>
          <w:t>1</w:t>
        </w:r>
      </w:ins>
      <w:del w:id="376" w:author="Author" w:date="2024-02-09T08:41:00Z">
        <w:r w:rsidRPr="00BA6E47" w:rsidDel="00CD7EDF">
          <w:rPr>
            <w:rFonts w:ascii="Arial (W1)" w:hAnsi="Arial (W1)"/>
            <w:sz w:val="22"/>
            <w:lang w:eastAsia="en-US"/>
          </w:rPr>
          <w:delText>0</w:delText>
        </w:r>
      </w:del>
      <w:r w:rsidRPr="00BA6E47">
        <w:rPr>
          <w:rFonts w:ascii="Arial (W1)" w:hAnsi="Arial (W1)"/>
          <w:sz w:val="22"/>
          <w:lang w:eastAsia="en-US"/>
        </w:rPr>
        <w:t>.5 does not apply to Final Reconciliation (RF) BSUoS Charges for Settlement Days which occur before the start of the first Fixed Price Period, on 1st April 2023.</w:t>
      </w:r>
    </w:p>
    <w:p w14:paraId="6FDADCEB" w14:textId="77777777" w:rsidR="00AD7F08" w:rsidRPr="00AD7F08" w:rsidRDefault="00AD7F08">
      <w:pPr>
        <w:pStyle w:val="ListParagraph"/>
        <w:rPr>
          <w:ins w:id="377" w:author="Author" w:date="2024-02-07T14:36:00Z"/>
          <w:rFonts w:ascii="Arial (W1)" w:hAnsi="Arial (W1)"/>
          <w:sz w:val="22"/>
          <w:lang w:eastAsia="en-US"/>
          <w:rPrChange w:id="378" w:author="Author" w:date="2024-02-07T14:36:00Z">
            <w:rPr>
              <w:ins w:id="379" w:author="Author" w:date="2024-02-07T14:36:00Z"/>
              <w:lang w:eastAsia="en-US"/>
            </w:rPr>
          </w:rPrChange>
        </w:rPr>
        <w:pPrChange w:id="380" w:author="Author" w:date="2024-02-07T14:36:00Z">
          <w:pPr>
            <w:pStyle w:val="ListParagraph"/>
            <w:numPr>
              <w:numId w:val="79"/>
            </w:numPr>
            <w:tabs>
              <w:tab w:val="num" w:pos="720"/>
            </w:tabs>
            <w:ind w:left="1627" w:hanging="907"/>
          </w:pPr>
        </w:pPrChange>
      </w:pPr>
    </w:p>
    <w:p w14:paraId="268C4FB7" w14:textId="05AB7789" w:rsidR="00AD7F08" w:rsidRDefault="00AD7F08" w:rsidP="0049195D">
      <w:pPr>
        <w:pStyle w:val="ListParagraph"/>
        <w:numPr>
          <w:ilvl w:val="0"/>
          <w:numId w:val="79"/>
        </w:numPr>
        <w:rPr>
          <w:rFonts w:ascii="Arial (W1)" w:hAnsi="Arial (W1)"/>
          <w:sz w:val="22"/>
          <w:lang w:eastAsia="en-US"/>
        </w:rPr>
      </w:pPr>
      <w:ins w:id="381" w:author="Author" w:date="2024-02-07T14:37:00Z">
        <w:r>
          <w:rPr>
            <w:rFonts w:ascii="Arial (W1)" w:hAnsi="Arial (W1)"/>
            <w:sz w:val="22"/>
            <w:lang w:eastAsia="en-US"/>
          </w:rPr>
          <w:t>Interest is calculated on a financial year basis as per Special Condition 4.1 (paragraph 4.1.3) of the Company’</w:t>
        </w:r>
      </w:ins>
      <w:ins w:id="382" w:author="Author" w:date="2024-02-07T14:38:00Z">
        <w:r>
          <w:rPr>
            <w:rFonts w:ascii="Arial (W1)" w:hAnsi="Arial (W1)"/>
            <w:sz w:val="22"/>
            <w:lang w:eastAsia="en-US"/>
          </w:rPr>
          <w:t>s licence at the average rate of SONIA (</w:t>
        </w:r>
      </w:ins>
      <w:ins w:id="383" w:author="Author" w:date="2024-02-07T14:39:00Z">
        <w:r w:rsidR="0049195D">
          <w:rPr>
            <w:rFonts w:ascii="Arial (W1)" w:hAnsi="Arial (W1)"/>
            <w:sz w:val="22"/>
            <w:lang w:eastAsia="en-US"/>
          </w:rPr>
          <w:t>Sterling</w:t>
        </w:r>
      </w:ins>
      <w:ins w:id="384" w:author="Author" w:date="2024-02-07T14:38:00Z">
        <w:r>
          <w:rPr>
            <w:rFonts w:ascii="Arial (W1)" w:hAnsi="Arial (W1)"/>
            <w:sz w:val="22"/>
            <w:lang w:eastAsia="en-US"/>
          </w:rPr>
          <w:t xml:space="preserve"> Overnight Index </w:t>
        </w:r>
      </w:ins>
      <w:ins w:id="385" w:author="Author" w:date="2024-02-07T14:39:00Z">
        <w:r w:rsidR="0049195D">
          <w:rPr>
            <w:rFonts w:ascii="Arial (W1)" w:hAnsi="Arial (W1)"/>
            <w:sz w:val="22"/>
            <w:lang w:eastAsia="en-US"/>
          </w:rPr>
          <w:t>Average</w:t>
        </w:r>
      </w:ins>
      <w:ins w:id="386" w:author="Author" w:date="2024-02-07T14:38:00Z">
        <w:r>
          <w:rPr>
            <w:rFonts w:ascii="Arial (W1)" w:hAnsi="Arial (W1)"/>
            <w:sz w:val="22"/>
            <w:lang w:eastAsia="en-US"/>
          </w:rPr>
          <w:t xml:space="preserve">) </w:t>
        </w:r>
      </w:ins>
      <w:ins w:id="387" w:author="Author" w:date="2024-02-07T14:41:00Z">
        <w:r w:rsidR="00291F02">
          <w:rPr>
            <w:rFonts w:ascii="Arial (W1)" w:hAnsi="Arial (W1)"/>
            <w:sz w:val="22"/>
            <w:lang w:eastAsia="en-US"/>
          </w:rPr>
          <w:t>for</w:t>
        </w:r>
      </w:ins>
      <w:ins w:id="388" w:author="Author" w:date="2024-02-07T14:38:00Z">
        <w:r>
          <w:rPr>
            <w:rFonts w:ascii="Arial (W1)" w:hAnsi="Arial (W1)"/>
            <w:sz w:val="22"/>
            <w:lang w:eastAsia="en-US"/>
          </w:rPr>
          <w:t xml:space="preserve"> the financial year being considered plus 1.15%. Interest is confirmed in the Regulatory Reporting Pack in July each year so interest included in the tariff will be either</w:t>
        </w:r>
        <w:r w:rsidR="0049195D">
          <w:rPr>
            <w:rFonts w:ascii="Arial (W1)" w:hAnsi="Arial (W1)"/>
            <w:sz w:val="22"/>
            <w:lang w:eastAsia="en-US"/>
          </w:rPr>
          <w:t xml:space="preserve"> the Compan</w:t>
        </w:r>
      </w:ins>
      <w:ins w:id="389" w:author="Author" w:date="2024-02-07T14:39:00Z">
        <w:r w:rsidR="0049195D">
          <w:rPr>
            <w:rFonts w:ascii="Arial (W1)" w:hAnsi="Arial (W1)"/>
            <w:sz w:val="22"/>
            <w:lang w:eastAsia="en-US"/>
          </w:rPr>
          <w:t>y’s best estimate</w:t>
        </w:r>
        <w:r w:rsidR="009C77BC">
          <w:rPr>
            <w:rFonts w:ascii="Arial (W1)" w:hAnsi="Arial (W1)"/>
            <w:sz w:val="22"/>
            <w:lang w:eastAsia="en-US"/>
          </w:rPr>
          <w:t xml:space="preserve"> (if the tariff is being set between April and July) or the confirmed amount (if the tariff</w:t>
        </w:r>
      </w:ins>
      <w:ins w:id="390" w:author="Author" w:date="2024-02-07T14:40:00Z">
        <w:r w:rsidR="009C77BC">
          <w:rPr>
            <w:rFonts w:ascii="Arial (W1)" w:hAnsi="Arial (W1)"/>
            <w:sz w:val="22"/>
            <w:lang w:eastAsia="en-US"/>
          </w:rPr>
          <w:t xml:space="preserve"> is being set at any other time) of interest calculated per the licence for the most recent completed financial year, pro-rated for the length of time that the fix will be in force plus any element of a previously confirmed interest charge not already included in a tariff.</w:t>
        </w:r>
      </w:ins>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67397C76" w:rsidR="00C95284" w:rsidRPr="002E5F74" w:rsidRDefault="006C165F"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46F73E7C" w14:textId="77777777" w:rsidR="00C95284" w:rsidRDefault="00C95284" w:rsidP="00C95284">
      <w:pPr>
        <w:pStyle w:val="1"/>
        <w:ind w:left="1627"/>
        <w:jc w:val="both"/>
      </w:pP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4C8D5646"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w:t>
      </w:r>
      <w:ins w:id="391" w:author="Author" w:date="2024-02-09T08:41:00Z">
        <w:r w:rsidR="00CD7EDF">
          <w:rPr>
            <w:rFonts w:ascii="Arial (W1)" w:hAnsi="Arial (W1)"/>
            <w:sz w:val="22"/>
            <w:lang w:eastAsia="en-US"/>
          </w:rPr>
          <w:t>1</w:t>
        </w:r>
      </w:ins>
      <w:del w:id="392" w:author="Author" w:date="2024-02-09T08:41:00Z">
        <w:r w:rsidRPr="00BA6E47" w:rsidDel="00CD7EDF">
          <w:rPr>
            <w:rFonts w:ascii="Arial (W1)" w:hAnsi="Arial (W1)"/>
            <w:sz w:val="22"/>
            <w:lang w:eastAsia="en-US"/>
          </w:rPr>
          <w:delText>0</w:delText>
        </w:r>
      </w:del>
      <w:r w:rsidRPr="00BA6E47">
        <w:rPr>
          <w:rFonts w:ascii="Arial (W1)" w:hAnsi="Arial (W1)"/>
          <w:sz w:val="22"/>
          <w:lang w:eastAsia="en-US"/>
        </w:rPr>
        <w:t>.</w:t>
      </w:r>
      <w:ins w:id="393" w:author="Author" w:date="2024-02-09T08:41:00Z">
        <w:r w:rsidR="00CD7EDF">
          <w:rPr>
            <w:rFonts w:ascii="Arial (W1)" w:hAnsi="Arial (W1)"/>
            <w:sz w:val="22"/>
            <w:lang w:eastAsia="en-US"/>
          </w:rPr>
          <w:t>9</w:t>
        </w:r>
      </w:ins>
      <w:del w:id="394" w:author="Author" w:date="2024-02-09T08:41:00Z">
        <w:r w:rsidRPr="00BA6E47" w:rsidDel="00CD7EDF">
          <w:rPr>
            <w:rFonts w:ascii="Arial (W1)" w:hAnsi="Arial (W1)"/>
            <w:sz w:val="22"/>
            <w:lang w:eastAsia="en-US"/>
          </w:rPr>
          <w:delText>8</w:delText>
        </w:r>
      </w:del>
      <w:r w:rsidRPr="00BA6E47">
        <w:rPr>
          <w:rFonts w:ascii="Arial (W1)" w:hAnsi="Arial (W1)"/>
          <w:sz w:val="22"/>
          <w:lang w:eastAsia="en-US"/>
        </w:rPr>
        <w:t xml:space="preserve">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783FF893" w:rsidR="00C95284" w:rsidRPr="002E5F74" w:rsidRDefault="006C165F"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3BCEDFF7" w:rsidR="00C95284" w:rsidRPr="002E5F74" w:rsidRDefault="006C165F"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0B8300B8" w:rsidR="00C95284" w:rsidRPr="002E5F74" w:rsidRDefault="006C165F"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55E70C6A"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5E4C151C" w:rsidR="00C95284" w:rsidRPr="002E5F74" w:rsidRDefault="006C165F"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9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9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5FDDD724"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3ECBFB13"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7342073" w:rsidR="00C95284" w:rsidRDefault="002E5F74" w:rsidP="00C95284">
      <w:pPr>
        <w:jc w:val="center"/>
      </w:pPr>
      <w:r>
        <w:rPr>
          <w:noProof/>
          <w:position w:val="-14"/>
        </w:rPr>
        <w:drawing>
          <wp:inline distT="0" distB="0" distL="0" distR="0" wp14:anchorId="6A0AC42C" wp14:editId="71ACA49D">
            <wp:extent cx="2717165" cy="241300"/>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17165" cy="241300"/>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35191AC8" w14:textId="2721D6D0" w:rsidR="00C95284" w:rsidRPr="002E5F74" w:rsidRDefault="006C165F" w:rsidP="00C95284">
      <w:pPr>
        <w:pStyle w:val="1"/>
        <w:ind w:left="1627"/>
        <w:jc w:val="both"/>
      </w:pP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1F2541CD" w14:textId="77777777" w:rsidR="00C95284" w:rsidRPr="006F2B80" w:rsidRDefault="00C95284"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Pr="006F2B80" w:rsidRDefault="00C95284" w:rsidP="00461271">
      <w:pPr>
        <w:rPr>
          <w:lang w:eastAsia="en-US"/>
        </w:rPr>
      </w:pPr>
    </w:p>
    <w:p w14:paraId="015C82DC" w14:textId="31E99074" w:rsidR="00C95284" w:rsidRPr="002E5F74" w:rsidRDefault="006C165F" w:rsidP="00CD5631">
      <w:pPr>
        <w:ind w:left="1440" w:firstLine="720"/>
      </w:pPr>
      <m:oMathPara>
        <m:oMathParaPr>
          <m:jc m:val="centerGroup"/>
        </m:oMathParaPr>
        <m:oMath>
          <m:sSub>
            <m:sSubPr>
              <m:ctrlPr>
                <w:rPr>
                  <w:rFonts w:ascii="Cambria Math" w:hAnsi="Cambria Math"/>
                  <w:i/>
                  <w:iCs/>
                  <w:kern w:val="24"/>
                  <w:sz w:val="24"/>
                  <w:szCs w:val="24"/>
                </w:rPr>
              </m:ctrlPr>
            </m:sSubPr>
            <m:e>
              <m:r>
                <w:rPr>
                  <w:rFonts w:ascii="Cambria Math" w:hAnsi="Cambria Math"/>
                  <w:kern w:val="24"/>
                  <w:sz w:val="24"/>
                  <w:szCs w:val="24"/>
                </w:rPr>
                <m:t>BSUoSEXT</m:t>
              </m:r>
            </m:e>
            <m:sub>
              <m:r>
                <w:rPr>
                  <w:rFonts w:ascii="Cambria Math" w:hAnsi="Cambria Math"/>
                  <w:kern w:val="24"/>
                  <w:sz w:val="24"/>
                  <w:szCs w:val="24"/>
                </w:rPr>
                <m:t>jd</m:t>
              </m:r>
            </m:sub>
          </m:sSub>
          <m:r>
            <w:rPr>
              <w:rFonts w:ascii="Cambria Math" w:hAnsi="Cambria Math"/>
              <w:kern w:val="24"/>
              <w:sz w:val="24"/>
              <w:szCs w:val="24"/>
            </w:rPr>
            <m:t>= </m:t>
          </m:r>
          <m:sSub>
            <m:sSubPr>
              <m:ctrlPr>
                <w:rPr>
                  <w:rFonts w:ascii="Cambria Math" w:hAnsi="Cambria Math"/>
                  <w:i/>
                  <w:iCs/>
                  <w:kern w:val="24"/>
                  <w:sz w:val="24"/>
                  <w:szCs w:val="24"/>
                </w:rPr>
              </m:ctrlPr>
            </m:sSubPr>
            <m:e>
              <m:r>
                <w:rPr>
                  <w:rFonts w:ascii="Cambria Math" w:hAnsi="Cambria Math"/>
                  <w:kern w:val="24"/>
                  <w:sz w:val="24"/>
                  <w:szCs w:val="24"/>
                </w:rPr>
                <m:t>CSOBM</m:t>
              </m:r>
            </m:e>
            <m:sub>
              <m:r>
                <w:rPr>
                  <w:rFonts w:ascii="Cambria Math" w:hAnsi="Cambria Math"/>
                  <w:kern w:val="24"/>
                  <w:sz w:val="24"/>
                  <w:szCs w:val="24"/>
                </w:rPr>
                <m:t>jd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BSCCV</m:t>
              </m:r>
            </m:e>
            <m:sub>
              <m:r>
                <w:rPr>
                  <w:rFonts w:ascii="Cambria Math" w:hAnsi="Cambria Math"/>
                  <w:kern w:val="24"/>
                  <w:sz w:val="24"/>
                  <w:szCs w:val="24"/>
                </w:rPr>
                <m:t>jd</m:t>
              </m:r>
            </m:sub>
          </m:sSub>
          <m:r>
            <w:rPr>
              <w:rFonts w:ascii="Cambria Math" w:hAnsi="Cambria Math"/>
              <w:kern w:val="24"/>
              <w:sz w:val="24"/>
              <w:szCs w:val="24"/>
            </w:rPr>
            <m:t>+</m:t>
          </m:r>
          <m:sSub>
            <m:sSubPr>
              <m:ctrlPr>
                <w:rPr>
                  <w:rFonts w:ascii="Cambria Math" w:hAnsi="Cambria Math"/>
                  <w:i/>
                  <w:kern w:val="24"/>
                  <w:sz w:val="24"/>
                  <w:szCs w:val="24"/>
                </w:rPr>
              </m:ctrlPr>
            </m:sSubPr>
            <m:e>
              <m:r>
                <w:rPr>
                  <w:rFonts w:ascii="Cambria Math" w:hAnsi="Cambria Math"/>
                  <w:kern w:val="24"/>
                  <w:sz w:val="24"/>
                  <w:szCs w:val="24"/>
                </w:rPr>
                <m:t>BSUoSCOVID</m:t>
              </m:r>
            </m:e>
            <m:sub>
              <m:r>
                <w:rPr>
                  <w:rFonts w:ascii="Cambria Math" w:hAnsi="Cambria Math"/>
                  <w:kern w:val="24"/>
                  <w:sz w:val="24"/>
                  <w:szCs w:val="24"/>
                </w:rPr>
                <m:t>jd</m:t>
              </m:r>
            </m:sub>
          </m:sSub>
          <m:r>
            <w:rPr>
              <w:rFonts w:ascii="Cambria Math" w:hAnsi="Cambria Math"/>
              <w:kern w:val="24"/>
              <w:sz w:val="24"/>
              <w:szCs w:val="24"/>
            </w:rPr>
            <m:t>+[ </m:t>
          </m:r>
          <m:d>
            <m:dPr>
              <m:ctrlPr>
                <w:rPr>
                  <w:rFonts w:ascii="Cambria Math" w:hAnsi="Cambria Math"/>
                  <w:i/>
                  <w:iCs/>
                  <w:kern w:val="24"/>
                  <w:sz w:val="24"/>
                  <w:szCs w:val="24"/>
                </w:rPr>
              </m:ctrlPr>
            </m:dPr>
            <m:e>
              <m:sSub>
                <m:sSubPr>
                  <m:ctrlPr>
                    <w:rPr>
                      <w:rFonts w:ascii="Cambria Math" w:hAnsi="Cambria Math"/>
                      <w:i/>
                      <w:iCs/>
                      <w:kern w:val="24"/>
                      <w:sz w:val="24"/>
                      <w:szCs w:val="24"/>
                    </w:rPr>
                  </m:ctrlPr>
                </m:sSubPr>
                <m:e>
                  <m:r>
                    <w:rPr>
                      <w:rFonts w:ascii="Cambria Math" w:hAnsi="Cambria Math"/>
                      <w:kern w:val="24"/>
                      <w:sz w:val="24"/>
                      <w:szCs w:val="24"/>
                    </w:rPr>
                    <m:t>BSCCA</m:t>
                  </m:r>
                </m:e>
                <m:sub>
                  <m:r>
                    <w:rPr>
                      <w:rFonts w:ascii="Cambria Math" w:hAnsi="Cambria Math"/>
                      <w:kern w:val="24"/>
                      <w:sz w:val="24"/>
                      <w:szCs w:val="24"/>
                    </w:rPr>
                    <m:t>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TotAdj</m:t>
                  </m:r>
                </m:e>
                <m:sub>
                  <m:r>
                    <w:rPr>
                      <w:rFonts w:ascii="Cambria Math" w:hAnsi="Cambria Math"/>
                      <w:kern w:val="24"/>
                      <w:sz w:val="24"/>
                      <w:szCs w:val="24"/>
                    </w:rPr>
                    <m:t>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OM</m:t>
                  </m:r>
                </m:e>
                <m:sub>
                  <m:r>
                    <w:rPr>
                      <w:rFonts w:ascii="Cambria Math" w:hAnsi="Cambria Math"/>
                      <w:kern w:val="24"/>
                      <w:sz w:val="24"/>
                      <w:szCs w:val="24"/>
                    </w:rPr>
                    <m:t>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BSC</m:t>
                  </m:r>
                </m:e>
                <m:sub>
                  <m:r>
                    <w:rPr>
                      <w:rFonts w:ascii="Cambria Math" w:hAnsi="Cambria Math"/>
                      <w:kern w:val="24"/>
                      <w:sz w:val="24"/>
                      <w:szCs w:val="24"/>
                    </w:rPr>
                    <m:t>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SOTOC</m:t>
                  </m:r>
                </m:e>
                <m:sub>
                  <m:r>
                    <w:rPr>
                      <w:rFonts w:ascii="Cambria Math" w:hAnsi="Cambria Math"/>
                      <w:kern w:val="24"/>
                      <w:sz w:val="24"/>
                      <w:szCs w:val="24"/>
                    </w:rPr>
                    <m:t>d</m:t>
                  </m:r>
                </m:sub>
              </m:sSub>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LOCTRU</m:t>
                  </m:r>
                </m:e>
                <m:sub>
                  <m:r>
                    <w:rPr>
                      <w:rFonts w:ascii="Cambria Math" w:hAnsi="Cambria Math"/>
                      <w:kern w:val="24"/>
                      <w:sz w:val="24"/>
                      <w:szCs w:val="24"/>
                    </w:rPr>
                    <m:t>d</m:t>
                  </m:r>
                </m:sub>
              </m:sSub>
              <m:r>
                <w:rPr>
                  <w:rFonts w:ascii="Cambria Math" w:hAnsi="Cambria Math"/>
                  <w:strike/>
                  <w:kern w:val="24"/>
                  <w:sz w:val="24"/>
                  <w:szCs w:val="24"/>
                </w:rPr>
                <m:t>+ </m:t>
              </m:r>
              <m:sSub>
                <m:sSubPr>
                  <m:ctrlPr>
                    <w:rPr>
                      <w:rFonts w:ascii="Cambria Math" w:hAnsi="Cambria Math"/>
                      <w:i/>
                      <w:iCs/>
                      <w:strike/>
                      <w:kern w:val="24"/>
                      <w:sz w:val="24"/>
                      <w:szCs w:val="24"/>
                    </w:rPr>
                  </m:ctrlPr>
                </m:sSubPr>
                <m:e>
                  <m:r>
                    <w:rPr>
                      <w:rFonts w:ascii="Cambria Math" w:hAnsi="Cambria Math"/>
                      <w:strike/>
                      <w:kern w:val="24"/>
                      <w:sz w:val="24"/>
                      <w:szCs w:val="24"/>
                    </w:rPr>
                    <m:t>BSUoSCCOVID</m:t>
                  </m:r>
                </m:e>
                <m:sub>
                  <m:r>
                    <w:rPr>
                      <w:rFonts w:ascii="Cambria Math" w:hAnsi="Cambria Math"/>
                      <w:strike/>
                      <w:kern w:val="24"/>
                      <w:sz w:val="24"/>
                      <w:szCs w:val="24"/>
                    </w:rPr>
                    <m:t>d</m:t>
                  </m:r>
                </m:sub>
              </m:sSub>
            </m:e>
          </m:d>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TQM</m:t>
              </m:r>
            </m:e>
            <m:sub>
              <m:r>
                <w:rPr>
                  <w:rFonts w:ascii="Cambria Math" w:hAnsi="Cambria Math"/>
                  <w:kern w:val="24"/>
                  <w:sz w:val="24"/>
                  <w:szCs w:val="24"/>
                </w:rPr>
                <m:t>ijd</m:t>
              </m:r>
            </m:sub>
          </m:sSub>
          <m:r>
            <w:rPr>
              <w:rFonts w:ascii="Cambria Math" w:hAnsi="Cambria Math"/>
              <w:kern w:val="24"/>
              <w:sz w:val="24"/>
              <w:szCs w:val="24"/>
            </w:rPr>
            <m:t>+ </m:t>
          </m:r>
          <m:sSub>
            <m:sSubPr>
              <m:ctrlPr>
                <w:rPr>
                  <w:rFonts w:ascii="Cambria Math" w:hAnsi="Cambria Math"/>
                  <w:i/>
                  <w:iCs/>
                  <w:kern w:val="24"/>
                  <w:sz w:val="24"/>
                  <w:szCs w:val="24"/>
                </w:rPr>
              </m:ctrlPr>
            </m:sSubPr>
            <m:e>
              <m:r>
                <w:rPr>
                  <w:rFonts w:ascii="Cambria Math" w:hAnsi="Cambria Math"/>
                  <w:kern w:val="24"/>
                  <w:sz w:val="24"/>
                  <w:szCs w:val="24"/>
                </w:rPr>
                <m:t>SGQM</m:t>
              </m:r>
            </m:e>
            <m:sub>
              <m:r>
                <w:rPr>
                  <w:rFonts w:ascii="Cambria Math" w:hAnsi="Cambria Math"/>
                  <w:kern w:val="24"/>
                  <w:sz w:val="24"/>
                  <w:szCs w:val="24"/>
                </w:rPr>
                <m:t>ijd</m:t>
              </m:r>
            </m:sub>
          </m:sSub>
          <m:r>
            <w:rPr>
              <w:rFonts w:ascii="Cambria Math" w:hAnsi="Cambria Math"/>
              <w:kern w:val="24"/>
              <w:sz w:val="24"/>
              <w:szCs w:val="24"/>
            </w:rPr>
            <m:t>)/</m:t>
          </m:r>
          <m:nary>
            <m:naryPr>
              <m:chr m:val="∑"/>
              <m:limLoc m:val="subSup"/>
              <m:supHide m:val="1"/>
              <m:ctrlPr>
                <w:rPr>
                  <w:rFonts w:ascii="Cambria Math" w:hAnsi="Cambria Math"/>
                  <w:i/>
                  <w:iCs/>
                  <w:kern w:val="24"/>
                  <w:sz w:val="24"/>
                  <w:szCs w:val="24"/>
                </w:rPr>
              </m:ctrlPr>
            </m:naryPr>
            <m:sub>
              <m:r>
                <w:rPr>
                  <w:rFonts w:ascii="Cambria Math" w:hAnsi="Cambria Math"/>
                  <w:kern w:val="24"/>
                  <w:sz w:val="24"/>
                  <w:szCs w:val="24"/>
                </w:rPr>
                <m:t>j∈d</m:t>
              </m:r>
            </m:sub>
            <m:sup/>
            <m:e>
              <m:r>
                <w:rPr>
                  <w:rFonts w:ascii="Cambria Math" w:hAnsi="Cambria Math"/>
                  <w:kern w:val="24"/>
                  <w:sz w:val="24"/>
                  <w:szCs w:val="24"/>
                </w:rPr>
                <m:t>(</m:t>
              </m:r>
              <m:sSub>
                <m:sSubPr>
                  <m:ctrlPr>
                    <w:rPr>
                      <w:rFonts w:ascii="Cambria Math" w:hAnsi="Cambria Math"/>
                      <w:i/>
                      <w:iCs/>
                      <w:kern w:val="24"/>
                      <w:sz w:val="24"/>
                      <w:szCs w:val="24"/>
                    </w:rPr>
                  </m:ctrlPr>
                </m:sSubPr>
                <m:e>
                  <m:r>
                    <w:rPr>
                      <w:rFonts w:ascii="Cambria Math" w:hAnsi="Cambria Math"/>
                      <w:kern w:val="24"/>
                      <w:sz w:val="24"/>
                      <w:szCs w:val="24"/>
                    </w:rPr>
                    <m:t>TQM</m:t>
                  </m:r>
                </m:e>
                <m:sub>
                  <m:r>
                    <w:rPr>
                      <w:rFonts w:ascii="Cambria Math" w:hAnsi="Cambria Math"/>
                      <w:kern w:val="24"/>
                      <w:sz w:val="24"/>
                      <w:szCs w:val="24"/>
                    </w:rPr>
                    <m:t>ij</m:t>
                  </m:r>
                </m:sub>
              </m:sSub>
              <m:r>
                <w:rPr>
                  <w:rFonts w:ascii="Cambria Math" w:hAnsi="Cambria Math"/>
                  <w:kern w:val="24"/>
                  <w:sz w:val="24"/>
                  <w:szCs w:val="24"/>
                </w:rPr>
                <m:t>+ </m:t>
              </m:r>
              <m:sSub>
                <m:sSubPr>
                  <m:ctrlPr>
                    <w:rPr>
                      <w:rFonts w:ascii="Cambria Math" w:hAnsi="Cambria Math"/>
                      <w:i/>
                      <w:iCs/>
                      <w:kern w:val="24"/>
                      <w:sz w:val="24"/>
                      <w:szCs w:val="24"/>
                    </w:rPr>
                  </m:ctrlPr>
                </m:sSubPr>
                <m:e>
                  <m:r>
                    <w:rPr>
                      <w:rFonts w:ascii="Cambria Math" w:hAnsi="Cambria Math"/>
                      <w:kern w:val="24"/>
                      <w:sz w:val="24"/>
                      <w:szCs w:val="24"/>
                    </w:rPr>
                    <m:t>SGQM</m:t>
                  </m:r>
                </m:e>
                <m:sub>
                  <m:r>
                    <w:rPr>
                      <w:rFonts w:ascii="Cambria Math" w:hAnsi="Cambria Math"/>
                      <w:kern w:val="24"/>
                      <w:sz w:val="24"/>
                      <w:szCs w:val="24"/>
                    </w:rPr>
                    <m:t>ij</m:t>
                  </m:r>
                </m:sub>
              </m:sSub>
              <m:r>
                <w:rPr>
                  <w:rFonts w:ascii="Cambria Math" w:hAnsi="Cambria Math"/>
                  <w:kern w:val="24"/>
                  <w:sz w:val="24"/>
                  <w:szCs w:val="24"/>
                </w:rPr>
                <m:t>)]</m:t>
              </m:r>
            </m:e>
          </m:nary>
        </m:oMath>
      </m:oMathPara>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401563DE" w:rsidR="00C95284" w:rsidRPr="002E5F74" w:rsidRDefault="006C165F"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637971E3"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30D57360" w:rsidR="00C95284" w:rsidRPr="002E5F74" w:rsidRDefault="002E5F7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65A696B6" w:rsidR="00C95284" w:rsidRPr="002E5F74" w:rsidRDefault="002E5F7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6810922C" w:rsidR="00C95284" w:rsidRDefault="00C95284" w:rsidP="00AA0EEB">
      <w:pPr>
        <w:pStyle w:val="1"/>
        <w:numPr>
          <w:ilvl w:val="0"/>
          <w:numId w:val="124"/>
        </w:numPr>
        <w:jc w:val="both"/>
      </w:pPr>
      <w:r>
        <w:t xml:space="preserve">The day as advised by </w:t>
      </w:r>
      <w:r w:rsidRPr="00AB196D">
        <w:rPr>
          <w:b/>
          <w:bCs/>
        </w:rPr>
        <w:t>The Company</w:t>
      </w:r>
      <w:r>
        <w:t xml:space="preserve"> as described in 14.31.17</w:t>
      </w:r>
    </w:p>
    <w:p w14:paraId="6BA16F1A" w14:textId="77777777" w:rsidR="00C95284" w:rsidRDefault="00C95284" w:rsidP="00AA0EEB">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37C3A0C9"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F529A1A"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044E0D" w:rsidR="00C95284" w:rsidRPr="0053033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4EEBDAE8" w14:textId="77777777" w:rsidR="00C95284" w:rsidRPr="0085208F" w:rsidRDefault="00C95284" w:rsidP="00C95284">
      <w:pPr>
        <w:rPr>
          <w:rFonts w:ascii="Arial (W1)" w:hAnsi="Arial (W1)"/>
          <w:sz w:val="22"/>
          <w:lang w:eastAsia="en-US"/>
        </w:rPr>
      </w:pPr>
    </w:p>
    <w:p w14:paraId="4939D8E3" w14:textId="02564829" w:rsidR="00C95284" w:rsidRPr="002E5F74" w:rsidRDefault="006C165F" w:rsidP="00C95284">
      <w:pPr>
        <w:pStyle w:val="1"/>
        <w:ind w:left="1627"/>
        <w:jc w:val="both"/>
      </w:pPr>
      <m:oMathPara>
        <m:oMath>
          <m:sSub>
            <m:sSubPr>
              <m:ctrlPr>
                <w:rPr>
                  <w:rFonts w:ascii="Cambria Math" w:hAnsi="Cambria Math"/>
                  <w:i/>
                </w:rPr>
              </m:ctrlPr>
            </m:sSubPr>
            <m:e>
              <m:r>
                <w:rPr>
                  <w:rFonts w:ascii="Cambria Math" w:hAnsi="Cambria Math"/>
                </w:rPr>
                <m:t>BSUoSEXT</m:t>
              </m:r>
            </m:e>
            <m:sub>
              <m:r>
                <w:rPr>
                  <w:rFonts w:ascii="Cambria Math" w:hAnsi="Cambria Math"/>
                </w:rPr>
                <m:t>jd</m:t>
              </m:r>
            </m:sub>
          </m:sSub>
          <m:r>
            <w:rPr>
              <w:rFonts w:ascii="Cambria Math" w:hAnsi="Cambria Math"/>
            </w:rPr>
            <m:t xml:space="preserve">= </m:t>
          </m:r>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BSUoSCCOVID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BSUoSUR20</m:t>
                  </m:r>
                </m:e>
                <m:sub>
                  <m:r>
                    <w:rPr>
                      <w:rFonts w:ascii="Cambria Math" w:hAnsi="Cambria Math"/>
                    </w:rPr>
                    <m:t>d</m:t>
                  </m:r>
                </m:sub>
              </m:sSub>
            </m:e>
          </m:d>
          <m:r>
            <w:rPr>
              <w:rFonts w:ascii="Cambria Math" w:hAnsi="Cambria Math"/>
            </w:rPr>
            <m:t>*(</m:t>
          </m:r>
          <m:sSub>
            <m:sSubPr>
              <m:ctrlPr>
                <w:rPr>
                  <w:rFonts w:ascii="Cambria Math" w:hAnsi="Cambria Math"/>
                  <w:i/>
                </w:rPr>
              </m:ctrlPr>
            </m:sSubPr>
            <m:e>
              <m:r>
                <w:rPr>
                  <w:rFonts w:ascii="Cambria Math" w:hAnsi="Cambria Math"/>
                </w:rPr>
                <m:t>TQM</m:t>
              </m:r>
            </m:e>
            <m:sub>
              <m:r>
                <w:rPr>
                  <w:rFonts w:ascii="Cambria Math" w:hAnsi="Cambria Math"/>
                </w:rPr>
                <m:t>ijd</m:t>
              </m:r>
            </m:sub>
          </m:sSub>
          <m:r>
            <w:rPr>
              <w:rFonts w:ascii="Cambria Math" w:hAnsi="Cambria Math"/>
            </w:rPr>
            <m:t xml:space="preserve">+ </m:t>
          </m:r>
          <m:sSub>
            <m:sSubPr>
              <m:ctrlPr>
                <w:rPr>
                  <w:rFonts w:ascii="Cambria Math" w:hAnsi="Cambria Math"/>
                  <w:i/>
                </w:rPr>
              </m:ctrlPr>
            </m:sSubPr>
            <m:e>
              <m:r>
                <w:rPr>
                  <w:rFonts w:ascii="Cambria Math" w:hAnsi="Cambria Math"/>
                </w:rPr>
                <m:t>SGQM</m:t>
              </m:r>
            </m:e>
            <m:sub>
              <m:r>
                <w:rPr>
                  <w:rFonts w:ascii="Cambria Math" w:hAnsi="Cambria Math"/>
                </w:rPr>
                <m:t>ijd</m:t>
              </m:r>
            </m:sub>
          </m:sSub>
          <m:r>
            <w:rPr>
              <w:rFonts w:ascii="Cambria Math" w:hAnsi="Cambria Math"/>
            </w:rPr>
            <m:t>)/</m:t>
          </m:r>
          <m:nary>
            <m:naryPr>
              <m:chr m:val="∑"/>
              <m:limLoc m:val="subSup"/>
              <m:supHide m:val="1"/>
              <m:ctrlPr>
                <w:rPr>
                  <w:rFonts w:ascii="Cambria Math" w:hAnsi="Cambria Math"/>
                  <w:i/>
                </w:rPr>
              </m:ctrlPr>
            </m:naryPr>
            <m:sub>
              <m:r>
                <w:rPr>
                  <w:rFonts w:ascii="Cambria Math" w:hAnsi="Cambria Math"/>
                </w:rPr>
                <m:t>j∈d</m:t>
              </m:r>
            </m:sub>
            <m:sup/>
            <m:e>
              <m:r>
                <w:rPr>
                  <w:rFonts w:ascii="Cambria Math" w:hAnsi="Cambria Math"/>
                </w:rPr>
                <m:t>(</m:t>
              </m:r>
              <m:sSub>
                <m:sSubPr>
                  <m:ctrlPr>
                    <w:rPr>
                      <w:rFonts w:ascii="Cambria Math" w:hAnsi="Cambria Math"/>
                      <w:i/>
                    </w:rPr>
                  </m:ctrlPr>
                </m:sSubPr>
                <m:e>
                  <m:r>
                    <w:rPr>
                      <w:rFonts w:ascii="Cambria Math" w:hAnsi="Cambria Math"/>
                    </w:rPr>
                    <m:t>TQM</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SGQM</m:t>
                  </m:r>
                </m:e>
                <m:sub>
                  <m:r>
                    <w:rPr>
                      <w:rFonts w:ascii="Cambria Math" w:hAnsi="Cambria Math"/>
                    </w:rPr>
                    <m:t>ij</m:t>
                  </m:r>
                </m:sub>
              </m:sSub>
              <m:r>
                <w:rPr>
                  <w:rFonts w:ascii="Cambria Math" w:hAnsi="Cambria Math"/>
                </w:rPr>
                <m:t>)]</m:t>
              </m:r>
            </m:e>
          </m:nary>
        </m:oMath>
      </m:oMathPara>
    </w:p>
    <w:p w14:paraId="4B4257CD" w14:textId="77777777" w:rsidR="00C95284" w:rsidRDefault="00C95284" w:rsidP="00C95284">
      <w:pPr>
        <w:pStyle w:val="1"/>
        <w:ind w:left="1627"/>
        <w:jc w:val="both"/>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038D2105" w:rsidR="00C95284" w:rsidRPr="002E5F74" w:rsidRDefault="002E5F7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00EB9D9C" w14:textId="1376F39E" w:rsidR="00C95284" w:rsidRPr="002E5F74" w:rsidRDefault="00C95284" w:rsidP="00C95284">
      <w:pPr>
        <w:pStyle w:val="1"/>
        <w:ind w:left="1627"/>
        <w:jc w:val="both"/>
        <w:rPr>
          <w:rFonts w:ascii="Arial" w:hAnsi="Arial" w:cs="Arial"/>
        </w:rPr>
      </w:pPr>
      <w:r w:rsidRPr="001E359B">
        <w:rPr>
          <w:rFonts w:ascii="Arial" w:hAnsi="Arial" w:cs="Arial"/>
        </w:rPr>
        <w:t xml:space="preserve"> </w:t>
      </w:r>
      <w:r w:rsidRPr="00C95284">
        <w:rPr>
          <w:rFonts w:ascii="Cambria Math" w:hAnsi="Cambria Math" w:cs="Arial"/>
        </w:rPr>
        <w:br/>
      </w: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6A0A14C1" w14:textId="77777777" w:rsidR="00C95284" w:rsidRPr="001E359B" w:rsidRDefault="00C95284" w:rsidP="00C95284">
      <w:pPr>
        <w:pStyle w:val="1"/>
        <w:ind w:left="1627"/>
        <w:jc w:val="both"/>
        <w:rPr>
          <w:rFonts w:ascii="Arial" w:hAnsi="Arial" w:cs="Arial"/>
          <w:szCs w:val="22"/>
        </w:rPr>
      </w:pPr>
    </w:p>
    <w:p w14:paraId="1FCB1AF7" w14:textId="77777777" w:rsidR="00C95284" w:rsidRDefault="00C95284" w:rsidP="00C95284">
      <w:pPr>
        <w:pStyle w:val="1"/>
        <w:ind w:left="1627"/>
        <w:jc w:val="both"/>
      </w:pP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33F35524"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19162311"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6C935621" w14:textId="77FA5CE0" w:rsidR="00C95284" w:rsidRPr="002E5F74" w:rsidRDefault="006C165F" w:rsidP="00C95284">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(D% * 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6B5C1357" w14:textId="77777777" w:rsidR="00C95284" w:rsidRDefault="00C95284"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014C069E"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0F99B317" w:rsidR="00C95284" w:rsidRPr="002E5F74" w:rsidRDefault="006C165F"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6pt;height:18.75pt" o:ole="">
                  <v:imagedata r:id="rId109" o:title=""/>
                </v:shape>
                <o:OLEObject Type="Embed" ProgID="Equation.3" ShapeID="_x0000_i1032" DrawAspect="Content" ObjectID="_1772283841"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77777777" w:rsidR="00C95284" w:rsidRDefault="00C95284" w:rsidP="00E75DBA">
            <w:pPr>
              <w:pStyle w:val="1"/>
            </w:pPr>
            <w:r>
              <w:t>Black Start Costs</w:t>
            </w:r>
          </w:p>
        </w:tc>
        <w:tc>
          <w:tcPr>
            <w:tcW w:w="1731" w:type="dxa"/>
            <w:vAlign w:val="center"/>
          </w:tcPr>
          <w:p w14:paraId="3375C938" w14:textId="77777777" w:rsidR="00C95284" w:rsidRDefault="00C95284" w:rsidP="00E75DBA">
            <w:pPr>
              <w:pStyle w:val="1"/>
            </w:pPr>
            <w:r>
              <w:t>BSC</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7777777" w:rsidR="00C95284" w:rsidRDefault="00C95284" w:rsidP="00E75DBA">
            <w:pPr>
              <w:pStyle w:val="1"/>
            </w:pPr>
            <w:r>
              <w:t>As defined in the Transmission Licence</w:t>
            </w:r>
            <w:r w:rsidRPr="0085208F">
              <w:rPr>
                <w:rStyle w:val="FootnoteReference"/>
                <w:sz w:val="16"/>
                <w:szCs w:val="14"/>
              </w:rPr>
              <w:footnoteReference w:id="8"/>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6.25pt;height:18.75pt" o:ole="">
                  <v:imagedata r:id="rId111" o:title=""/>
                </v:shape>
                <o:OLEObject Type="Embed" ProgID="Equation.3" ShapeID="_x0000_i1033" DrawAspect="Content" ObjectID="_1772283842"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4.25pt;height:18.75pt" o:ole="">
                  <v:imagedata r:id="rId113" o:title=""/>
                </v:shape>
                <o:OLEObject Type="Embed" ProgID="Equation.3" ShapeID="_x0000_i1034" DrawAspect="Content" ObjectID="_1772283843"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96" w:name="BSUoSend"/>
      <w:bookmarkEnd w:id="396"/>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4344E" w14:textId="77777777" w:rsidR="007308B1" w:rsidRDefault="007308B1" w:rsidP="001046D7">
      <w:pPr>
        <w:pStyle w:val="LogoCaption"/>
      </w:pPr>
      <w:r>
        <w:separator/>
      </w:r>
    </w:p>
  </w:endnote>
  <w:endnote w:type="continuationSeparator" w:id="0">
    <w:p w14:paraId="67D7AC4C" w14:textId="77777777" w:rsidR="007308B1" w:rsidRDefault="007308B1" w:rsidP="001046D7">
      <w:pPr>
        <w:pStyle w:val="LogoCaption"/>
      </w:pPr>
      <w:r>
        <w:continuationSeparator/>
      </w:r>
    </w:p>
  </w:endnote>
  <w:endnote w:type="continuationNotice" w:id="1">
    <w:p w14:paraId="26CFCE76" w14:textId="77777777" w:rsidR="00277DCB" w:rsidRDefault="00277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7777777" w:rsidR="00CD5631" w:rsidRDefault="00CD5631">
    <w:pPr>
      <w:pStyle w:val="Footer"/>
    </w:pPr>
    <w:r>
      <w:fldChar w:fldCharType="begin"/>
    </w:r>
    <w:r>
      <w:instrText xml:space="preserve"> DOCPROPERTY "DocID" \* MERGEFORMAT </w:instrText>
    </w:r>
    <w:r>
      <w:fldChar w:fldCharType="separate"/>
    </w:r>
    <w:r>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4D447E30"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1.39a</w:t>
    </w:r>
    <w:r>
      <w:rPr>
        <w:rFonts w:ascii="Arial" w:hAnsi="Arial" w:cs="Arial"/>
        <w:sz w:val="18"/>
        <w:szCs w:val="18"/>
      </w:rPr>
      <w:t xml:space="preserve"> – </w:t>
    </w:r>
    <w:r w:rsidR="00E72852">
      <w:rPr>
        <w:rFonts w:ascii="Arial" w:hAnsi="Arial" w:cs="Arial"/>
        <w:sz w:val="18"/>
        <w:szCs w:val="18"/>
      </w:rPr>
      <w:t>02</w:t>
    </w:r>
    <w:r>
      <w:rPr>
        <w:rFonts w:ascii="Arial" w:hAnsi="Arial" w:cs="Arial"/>
        <w:sz w:val="18"/>
        <w:szCs w:val="18"/>
      </w:rPr>
      <w:t xml:space="preserve"> </w:t>
    </w:r>
    <w:r w:rsidR="00E72852">
      <w:rPr>
        <w:rFonts w:ascii="Arial" w:hAnsi="Arial" w:cs="Arial"/>
        <w:sz w:val="18"/>
        <w:szCs w:val="18"/>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892D0" w14:textId="77777777" w:rsidR="007308B1" w:rsidRDefault="007308B1" w:rsidP="001046D7">
      <w:pPr>
        <w:pStyle w:val="LogoCaption"/>
      </w:pPr>
      <w:r>
        <w:separator/>
      </w:r>
    </w:p>
  </w:footnote>
  <w:footnote w:type="continuationSeparator" w:id="0">
    <w:p w14:paraId="3269C591" w14:textId="77777777" w:rsidR="007308B1" w:rsidRDefault="007308B1" w:rsidP="001046D7">
      <w:pPr>
        <w:pStyle w:val="LogoCaption"/>
      </w:pPr>
      <w:r>
        <w:continuationSeparator/>
      </w:r>
    </w:p>
  </w:footnote>
  <w:footnote w:type="continuationNotice" w:id="1">
    <w:p w14:paraId="3D36A0DF" w14:textId="77777777" w:rsidR="00277DCB" w:rsidRDefault="00277DC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6" w:name="OLE_LINK4"/>
      <w:bookmarkStart w:id="247" w:name="OLE_LINK5"/>
      <w:r w:rsidRPr="00222B22">
        <w:rPr>
          <w:rFonts w:cs="Arial"/>
          <w:sz w:val="18"/>
          <w:szCs w:val="18"/>
        </w:rPr>
        <w:t xml:space="preserve">LDTEC Indicative Block Offer </w:t>
      </w:r>
      <w:bookmarkEnd w:id="246"/>
      <w:bookmarkEnd w:id="24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1760FEAD" w14:textId="77777777" w:rsidR="00CD5631" w:rsidRDefault="00CD5631" w:rsidP="00C95284">
      <w:pPr>
        <w:pStyle w:val="FootnoteText"/>
      </w:pPr>
      <w:r>
        <w:rPr>
          <w:rStyle w:val="FootnoteReference"/>
        </w:rPr>
        <w:footnoteRef/>
      </w:r>
      <w:r>
        <w:t xml:space="preserve"> </w:t>
      </w:r>
      <w:r w:rsidRPr="00C47A5F">
        <w:t>Current electricity transmission network price control starting 2021 (RIIO-T2)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8" w:name="bmkLogoCaptionEven" w:colFirst="0" w:colLast="0"/>
          <w:bookmarkEnd w:id="397"/>
        </w:p>
      </w:tc>
    </w:tr>
    <w:bookmarkEnd w:id="39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6D7CD3E9"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1.39a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00" w:name="bmkLogoCaption" w:colFirst="0" w:colLast="0"/>
          <w:bookmarkEnd w:id="399"/>
        </w:p>
      </w:tc>
    </w:tr>
    <w:bookmarkEnd w:id="40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1"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8"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29"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2"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3"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0"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49"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0"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1"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5"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6"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59"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3"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5"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6"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1"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2"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3"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5"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7"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3"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6"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7"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1C6416F"/>
    <w:multiLevelType w:val="hybridMultilevel"/>
    <w:tmpl w:val="D12C1B62"/>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98"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9"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2"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3"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5"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6"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1"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4"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5"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3"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4"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5"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2"/>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1"/>
  </w:num>
  <w:num w:numId="13" w16cid:durableId="2071802399">
    <w:abstractNumId w:val="97"/>
  </w:num>
  <w:num w:numId="14" w16cid:durableId="1717123476">
    <w:abstractNumId w:val="58"/>
  </w:num>
  <w:num w:numId="15" w16cid:durableId="1804423921">
    <w:abstractNumId w:val="89"/>
  </w:num>
  <w:num w:numId="16" w16cid:durableId="222109407">
    <w:abstractNumId w:val="73"/>
  </w:num>
  <w:num w:numId="17" w16cid:durableId="2094357796">
    <w:abstractNumId w:val="10"/>
  </w:num>
  <w:num w:numId="18" w16cid:durableId="1743720666">
    <w:abstractNumId w:val="45"/>
  </w:num>
  <w:num w:numId="19" w16cid:durableId="689529049">
    <w:abstractNumId w:val="78"/>
  </w:num>
  <w:num w:numId="20" w16cid:durableId="1479567228">
    <w:abstractNumId w:val="26"/>
  </w:num>
  <w:num w:numId="21" w16cid:durableId="974681360">
    <w:abstractNumId w:val="36"/>
  </w:num>
  <w:num w:numId="22" w16cid:durableId="2011564590">
    <w:abstractNumId w:val="117"/>
  </w:num>
  <w:num w:numId="23" w16cid:durableId="705788641">
    <w:abstractNumId w:val="108"/>
  </w:num>
  <w:num w:numId="24" w16cid:durableId="738089661">
    <w:abstractNumId w:val="46"/>
  </w:num>
  <w:num w:numId="25" w16cid:durableId="818885184">
    <w:abstractNumId w:val="93"/>
  </w:num>
  <w:num w:numId="26" w16cid:durableId="1342705191">
    <w:abstractNumId w:val="121"/>
  </w:num>
  <w:num w:numId="27" w16cid:durableId="1212688390">
    <w:abstractNumId w:val="83"/>
  </w:num>
  <w:num w:numId="28" w16cid:durableId="2025209318">
    <w:abstractNumId w:val="100"/>
  </w:num>
  <w:num w:numId="29" w16cid:durableId="1116098369">
    <w:abstractNumId w:val="123"/>
  </w:num>
  <w:num w:numId="30" w16cid:durableId="1668022375">
    <w:abstractNumId w:val="43"/>
  </w:num>
  <w:num w:numId="31" w16cid:durableId="1095394850">
    <w:abstractNumId w:val="47"/>
  </w:num>
  <w:num w:numId="32" w16cid:durableId="236868696">
    <w:abstractNumId w:val="119"/>
  </w:num>
  <w:num w:numId="33" w16cid:durableId="1199660472">
    <w:abstractNumId w:val="57"/>
  </w:num>
  <w:num w:numId="34" w16cid:durableId="1562131476">
    <w:abstractNumId w:val="120"/>
  </w:num>
  <w:num w:numId="35" w16cid:durableId="1593783032">
    <w:abstractNumId w:val="38"/>
  </w:num>
  <w:num w:numId="36" w16cid:durableId="1932467391">
    <w:abstractNumId w:val="80"/>
  </w:num>
  <w:num w:numId="37" w16cid:durableId="1825585835">
    <w:abstractNumId w:val="56"/>
  </w:num>
  <w:num w:numId="38" w16cid:durableId="652221816">
    <w:abstractNumId w:val="91"/>
  </w:num>
  <w:num w:numId="39" w16cid:durableId="74860716">
    <w:abstractNumId w:val="99"/>
  </w:num>
  <w:num w:numId="40" w16cid:durableId="394087964">
    <w:abstractNumId w:val="18"/>
  </w:num>
  <w:num w:numId="41" w16cid:durableId="334454382">
    <w:abstractNumId w:val="88"/>
  </w:num>
  <w:num w:numId="42" w16cid:durableId="911429566">
    <w:abstractNumId w:val="51"/>
  </w:num>
  <w:num w:numId="43" w16cid:durableId="1679190630">
    <w:abstractNumId w:val="41"/>
  </w:num>
  <w:num w:numId="44" w16cid:durableId="304820561">
    <w:abstractNumId w:val="77"/>
  </w:num>
  <w:num w:numId="45" w16cid:durableId="141771232">
    <w:abstractNumId w:val="107"/>
  </w:num>
  <w:num w:numId="46" w16cid:durableId="1360278576">
    <w:abstractNumId w:val="15"/>
  </w:num>
  <w:num w:numId="47" w16cid:durableId="834801188">
    <w:abstractNumId w:val="12"/>
  </w:num>
  <w:num w:numId="48" w16cid:durableId="297492059">
    <w:abstractNumId w:val="35"/>
  </w:num>
  <w:num w:numId="49" w16cid:durableId="56363234">
    <w:abstractNumId w:val="92"/>
  </w:num>
  <w:num w:numId="50" w16cid:durableId="1827938530">
    <w:abstractNumId w:val="42"/>
  </w:num>
  <w:num w:numId="51" w16cid:durableId="835192705">
    <w:abstractNumId w:val="86"/>
  </w:num>
  <w:num w:numId="52" w16cid:durableId="1261723885">
    <w:abstractNumId w:val="61"/>
  </w:num>
  <w:num w:numId="53" w16cid:durableId="1162237884">
    <w:abstractNumId w:val="125"/>
  </w:num>
  <w:num w:numId="54" w16cid:durableId="833766499">
    <w:abstractNumId w:val="81"/>
  </w:num>
  <w:num w:numId="55" w16cid:durableId="942301378">
    <w:abstractNumId w:val="75"/>
  </w:num>
  <w:num w:numId="56" w16cid:durableId="1117991261">
    <w:abstractNumId w:val="24"/>
  </w:num>
  <w:num w:numId="57" w16cid:durableId="990256311">
    <w:abstractNumId w:val="113"/>
  </w:num>
  <w:num w:numId="58" w16cid:durableId="1148740566">
    <w:abstractNumId w:val="60"/>
  </w:num>
  <w:num w:numId="59" w16cid:durableId="2141023162">
    <w:abstractNumId w:val="105"/>
  </w:num>
  <w:num w:numId="60" w16cid:durableId="408163391">
    <w:abstractNumId w:val="55"/>
  </w:num>
  <w:num w:numId="61" w16cid:durableId="2093744801">
    <w:abstractNumId w:val="70"/>
  </w:num>
  <w:num w:numId="62" w16cid:durableId="87652595">
    <w:abstractNumId w:val="17"/>
  </w:num>
  <w:num w:numId="63" w16cid:durableId="335770721">
    <w:abstractNumId w:val="59"/>
  </w:num>
  <w:num w:numId="64" w16cid:durableId="123042263">
    <w:abstractNumId w:val="20"/>
  </w:num>
  <w:num w:numId="65" w16cid:durableId="470826849">
    <w:abstractNumId w:val="19"/>
  </w:num>
  <w:num w:numId="66" w16cid:durableId="810556757">
    <w:abstractNumId w:val="23"/>
  </w:num>
  <w:num w:numId="67" w16cid:durableId="1696953868">
    <w:abstractNumId w:val="109"/>
  </w:num>
  <w:num w:numId="68" w16cid:durableId="1570655644">
    <w:abstractNumId w:val="76"/>
  </w:num>
  <w:num w:numId="69" w16cid:durableId="1375809632">
    <w:abstractNumId w:val="49"/>
  </w:num>
  <w:num w:numId="70" w16cid:durableId="2114855525">
    <w:abstractNumId w:val="106"/>
  </w:num>
  <w:num w:numId="71" w16cid:durableId="1608273475">
    <w:abstractNumId w:val="94"/>
  </w:num>
  <w:num w:numId="72" w16cid:durableId="1821463858">
    <w:abstractNumId w:val="21"/>
  </w:num>
  <w:num w:numId="73" w16cid:durableId="1132359222">
    <w:abstractNumId w:val="25"/>
  </w:num>
  <w:num w:numId="74" w16cid:durableId="462238152">
    <w:abstractNumId w:val="67"/>
  </w:num>
  <w:num w:numId="75" w16cid:durableId="56518462">
    <w:abstractNumId w:val="95"/>
  </w:num>
  <w:num w:numId="76" w16cid:durableId="1661079739">
    <w:abstractNumId w:val="68"/>
  </w:num>
  <w:num w:numId="77" w16cid:durableId="1650279771">
    <w:abstractNumId w:val="33"/>
  </w:num>
  <w:num w:numId="78" w16cid:durableId="1618681429">
    <w:abstractNumId w:val="44"/>
  </w:num>
  <w:num w:numId="79" w16cid:durableId="4329660">
    <w:abstractNumId w:val="96"/>
  </w:num>
  <w:num w:numId="80" w16cid:durableId="329065058">
    <w:abstractNumId w:val="116"/>
  </w:num>
  <w:num w:numId="81" w16cid:durableId="371882680">
    <w:abstractNumId w:val="74"/>
  </w:num>
  <w:num w:numId="82" w16cid:durableId="10839006">
    <w:abstractNumId w:val="64"/>
  </w:num>
  <w:num w:numId="83" w16cid:durableId="1920824130">
    <w:abstractNumId w:val="50"/>
  </w:num>
  <w:num w:numId="84" w16cid:durableId="623313609">
    <w:abstractNumId w:val="112"/>
  </w:num>
  <w:num w:numId="85" w16cid:durableId="788816744">
    <w:abstractNumId w:val="90"/>
  </w:num>
  <w:num w:numId="86" w16cid:durableId="1352485846">
    <w:abstractNumId w:val="66"/>
  </w:num>
  <w:num w:numId="87" w16cid:durableId="1413237035">
    <w:abstractNumId w:val="111"/>
  </w:num>
  <w:num w:numId="88" w16cid:durableId="1873180725">
    <w:abstractNumId w:val="52"/>
  </w:num>
  <w:num w:numId="89" w16cid:durableId="31350598">
    <w:abstractNumId w:val="37"/>
  </w:num>
  <w:num w:numId="90" w16cid:durableId="557669809">
    <w:abstractNumId w:val="13"/>
  </w:num>
  <w:num w:numId="91" w16cid:durableId="1510018792">
    <w:abstractNumId w:val="14"/>
  </w:num>
  <w:num w:numId="92" w16cid:durableId="493228684">
    <w:abstractNumId w:val="32"/>
  </w:num>
  <w:num w:numId="93" w16cid:durableId="506677719">
    <w:abstractNumId w:val="122"/>
  </w:num>
  <w:num w:numId="94" w16cid:durableId="1598905189">
    <w:abstractNumId w:val="102"/>
  </w:num>
  <w:num w:numId="95" w16cid:durableId="4776938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4"/>
    <w:lvlOverride w:ilvl="0">
      <w:startOverride w:val="1"/>
    </w:lvlOverride>
    <w:lvlOverride w:ilvl="1"/>
    <w:lvlOverride w:ilvl="2"/>
    <w:lvlOverride w:ilvl="3"/>
    <w:lvlOverride w:ilvl="4"/>
    <w:lvlOverride w:ilvl="5"/>
    <w:lvlOverride w:ilvl="6"/>
    <w:lvlOverride w:ilvl="7"/>
    <w:lvlOverride w:ilvl="8"/>
  </w:num>
  <w:num w:numId="97" w16cid:durableId="5121126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7"/>
  </w:num>
  <w:num w:numId="101" w16cid:durableId="1071587397">
    <w:abstractNumId w:val="101"/>
    <w:lvlOverride w:ilvl="0">
      <w:startOverride w:val="1"/>
    </w:lvlOverride>
  </w:num>
  <w:num w:numId="102" w16cid:durableId="292099872">
    <w:abstractNumId w:val="71"/>
    <w:lvlOverride w:ilvl="0">
      <w:startOverride w:val="2"/>
    </w:lvlOverride>
  </w:num>
  <w:num w:numId="103" w16cid:durableId="1254435813">
    <w:abstractNumId w:val="85"/>
    <w:lvlOverride w:ilvl="0">
      <w:startOverride w:val="3"/>
    </w:lvlOverride>
  </w:num>
  <w:num w:numId="104" w16cid:durableId="112723663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0"/>
  </w:num>
  <w:num w:numId="109" w16cid:durableId="1706251565">
    <w:abstractNumId w:val="40"/>
  </w:num>
  <w:num w:numId="110" w16cid:durableId="970206087">
    <w:abstractNumId w:val="118"/>
  </w:num>
  <w:num w:numId="111" w16cid:durableId="177559533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5"/>
  </w:num>
  <w:num w:numId="114" w16cid:durableId="712123631">
    <w:abstractNumId w:val="48"/>
  </w:num>
  <w:num w:numId="115" w16cid:durableId="263922419">
    <w:abstractNumId w:val="98"/>
  </w:num>
  <w:num w:numId="116" w16cid:durableId="131907318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7"/>
  </w:num>
  <w:num w:numId="119" w16cid:durableId="1616595295">
    <w:abstractNumId w:val="79"/>
  </w:num>
  <w:num w:numId="120" w16cid:durableId="722295680">
    <w:abstractNumId w:val="53"/>
  </w:num>
  <w:num w:numId="121" w16cid:durableId="1984769303">
    <w:abstractNumId w:val="69"/>
  </w:num>
  <w:num w:numId="122" w16cid:durableId="2107647054">
    <w:abstractNumId w:val="30"/>
  </w:num>
  <w:num w:numId="123" w16cid:durableId="1380737523">
    <w:abstractNumId w:val="22"/>
  </w:num>
  <w:num w:numId="124" w16cid:durableId="1566379448">
    <w:abstractNumId w:val="124"/>
  </w:num>
  <w:num w:numId="125" w16cid:durableId="1656563205">
    <w:abstractNumId w:val="82"/>
  </w:num>
  <w:num w:numId="126" w16cid:durableId="1493257453">
    <w:abstractNumId w:val="65"/>
  </w:num>
  <w:num w:numId="127" w16cid:durableId="2008901480">
    <w:abstractNumId w:val="11"/>
  </w:num>
  <w:num w:numId="128" w16cid:durableId="1795295263">
    <w:abstractNumId w:val="63"/>
  </w:num>
  <w:num w:numId="129" w16cid:durableId="33697932">
    <w:abstractNumId w:val="115"/>
  </w:num>
  <w:num w:numId="130" w16cid:durableId="1650404688">
    <w:abstractNumId w:val="3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194A"/>
    <w:rsid w:val="00002600"/>
    <w:rsid w:val="000041BE"/>
    <w:rsid w:val="00004480"/>
    <w:rsid w:val="00005621"/>
    <w:rsid w:val="000065A3"/>
    <w:rsid w:val="0001065C"/>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4B0C"/>
    <w:rsid w:val="00030743"/>
    <w:rsid w:val="00031E7C"/>
    <w:rsid w:val="0003343A"/>
    <w:rsid w:val="0003584B"/>
    <w:rsid w:val="00036457"/>
    <w:rsid w:val="00040B1E"/>
    <w:rsid w:val="00042F97"/>
    <w:rsid w:val="00044A37"/>
    <w:rsid w:val="0004506F"/>
    <w:rsid w:val="00045E0C"/>
    <w:rsid w:val="000471C6"/>
    <w:rsid w:val="00051F30"/>
    <w:rsid w:val="00052684"/>
    <w:rsid w:val="000540A5"/>
    <w:rsid w:val="000544A5"/>
    <w:rsid w:val="0005481E"/>
    <w:rsid w:val="00055182"/>
    <w:rsid w:val="00055B4E"/>
    <w:rsid w:val="00056367"/>
    <w:rsid w:val="0005639D"/>
    <w:rsid w:val="00061669"/>
    <w:rsid w:val="00061B21"/>
    <w:rsid w:val="00061D6F"/>
    <w:rsid w:val="000651E2"/>
    <w:rsid w:val="00065C12"/>
    <w:rsid w:val="00070AA7"/>
    <w:rsid w:val="00071797"/>
    <w:rsid w:val="00072371"/>
    <w:rsid w:val="00073C3B"/>
    <w:rsid w:val="00075548"/>
    <w:rsid w:val="00075922"/>
    <w:rsid w:val="00075ED1"/>
    <w:rsid w:val="00076176"/>
    <w:rsid w:val="00081F1C"/>
    <w:rsid w:val="0008330F"/>
    <w:rsid w:val="00084189"/>
    <w:rsid w:val="000853AA"/>
    <w:rsid w:val="00085C3E"/>
    <w:rsid w:val="00086241"/>
    <w:rsid w:val="00086480"/>
    <w:rsid w:val="00086ADC"/>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0FF"/>
    <w:rsid w:val="000A59D4"/>
    <w:rsid w:val="000A6054"/>
    <w:rsid w:val="000B2D6A"/>
    <w:rsid w:val="000B44AF"/>
    <w:rsid w:val="000B6426"/>
    <w:rsid w:val="000B6C0D"/>
    <w:rsid w:val="000C1EE9"/>
    <w:rsid w:val="000C20EF"/>
    <w:rsid w:val="000C4514"/>
    <w:rsid w:val="000C4C5A"/>
    <w:rsid w:val="000C4E5B"/>
    <w:rsid w:val="000C5F1B"/>
    <w:rsid w:val="000C6091"/>
    <w:rsid w:val="000C6767"/>
    <w:rsid w:val="000C6F2B"/>
    <w:rsid w:val="000C762C"/>
    <w:rsid w:val="000D0E2E"/>
    <w:rsid w:val="000D1FBD"/>
    <w:rsid w:val="000D2008"/>
    <w:rsid w:val="000D6B3E"/>
    <w:rsid w:val="000D6BC2"/>
    <w:rsid w:val="000E0440"/>
    <w:rsid w:val="000E0B66"/>
    <w:rsid w:val="000E1689"/>
    <w:rsid w:val="000E1C2E"/>
    <w:rsid w:val="000E32FD"/>
    <w:rsid w:val="000E4799"/>
    <w:rsid w:val="000E5D25"/>
    <w:rsid w:val="000E68CE"/>
    <w:rsid w:val="000E6AD1"/>
    <w:rsid w:val="000E7921"/>
    <w:rsid w:val="000F13DA"/>
    <w:rsid w:val="000F71E1"/>
    <w:rsid w:val="00101D61"/>
    <w:rsid w:val="001022F7"/>
    <w:rsid w:val="001028D1"/>
    <w:rsid w:val="00102B50"/>
    <w:rsid w:val="001034E5"/>
    <w:rsid w:val="001046D7"/>
    <w:rsid w:val="00104738"/>
    <w:rsid w:val="001048BC"/>
    <w:rsid w:val="00106384"/>
    <w:rsid w:val="00106DEA"/>
    <w:rsid w:val="00107BE4"/>
    <w:rsid w:val="001108DA"/>
    <w:rsid w:val="0011135F"/>
    <w:rsid w:val="00111905"/>
    <w:rsid w:val="00111E40"/>
    <w:rsid w:val="00111FB6"/>
    <w:rsid w:val="00114FE3"/>
    <w:rsid w:val="00120398"/>
    <w:rsid w:val="00122674"/>
    <w:rsid w:val="00125177"/>
    <w:rsid w:val="00125F43"/>
    <w:rsid w:val="0012779E"/>
    <w:rsid w:val="00130444"/>
    <w:rsid w:val="00133479"/>
    <w:rsid w:val="001341C9"/>
    <w:rsid w:val="00134C1E"/>
    <w:rsid w:val="00136F16"/>
    <w:rsid w:val="001372D1"/>
    <w:rsid w:val="00137774"/>
    <w:rsid w:val="00143668"/>
    <w:rsid w:val="0014378F"/>
    <w:rsid w:val="0014590A"/>
    <w:rsid w:val="00147FF2"/>
    <w:rsid w:val="0015055E"/>
    <w:rsid w:val="0015078D"/>
    <w:rsid w:val="00150C1E"/>
    <w:rsid w:val="0015103C"/>
    <w:rsid w:val="0015399A"/>
    <w:rsid w:val="00154E32"/>
    <w:rsid w:val="00154E93"/>
    <w:rsid w:val="00155DC3"/>
    <w:rsid w:val="00156BE3"/>
    <w:rsid w:val="00157AE4"/>
    <w:rsid w:val="00160650"/>
    <w:rsid w:val="00161DCC"/>
    <w:rsid w:val="0016297C"/>
    <w:rsid w:val="00162D21"/>
    <w:rsid w:val="00163EF8"/>
    <w:rsid w:val="001646AB"/>
    <w:rsid w:val="00165B57"/>
    <w:rsid w:val="00165C9C"/>
    <w:rsid w:val="00167D5C"/>
    <w:rsid w:val="001707AF"/>
    <w:rsid w:val="00170EAD"/>
    <w:rsid w:val="00171675"/>
    <w:rsid w:val="001726D3"/>
    <w:rsid w:val="00174EB0"/>
    <w:rsid w:val="00176CFB"/>
    <w:rsid w:val="001802E3"/>
    <w:rsid w:val="00181125"/>
    <w:rsid w:val="0018183A"/>
    <w:rsid w:val="00181C32"/>
    <w:rsid w:val="00181E7B"/>
    <w:rsid w:val="001838D1"/>
    <w:rsid w:val="001860DC"/>
    <w:rsid w:val="00187455"/>
    <w:rsid w:val="001921D3"/>
    <w:rsid w:val="0019332B"/>
    <w:rsid w:val="0019457B"/>
    <w:rsid w:val="00195B72"/>
    <w:rsid w:val="00195BB1"/>
    <w:rsid w:val="00195F66"/>
    <w:rsid w:val="00196F2F"/>
    <w:rsid w:val="001978AA"/>
    <w:rsid w:val="001A10C6"/>
    <w:rsid w:val="001A3ADB"/>
    <w:rsid w:val="001A4C0F"/>
    <w:rsid w:val="001A4F04"/>
    <w:rsid w:val="001A53F5"/>
    <w:rsid w:val="001B204F"/>
    <w:rsid w:val="001B3D38"/>
    <w:rsid w:val="001B541C"/>
    <w:rsid w:val="001B6394"/>
    <w:rsid w:val="001B7106"/>
    <w:rsid w:val="001B748D"/>
    <w:rsid w:val="001B78C0"/>
    <w:rsid w:val="001C0590"/>
    <w:rsid w:val="001C0596"/>
    <w:rsid w:val="001C2698"/>
    <w:rsid w:val="001C458A"/>
    <w:rsid w:val="001C6968"/>
    <w:rsid w:val="001C6E36"/>
    <w:rsid w:val="001C7554"/>
    <w:rsid w:val="001D0EAE"/>
    <w:rsid w:val="001D3B36"/>
    <w:rsid w:val="001D503D"/>
    <w:rsid w:val="001D5592"/>
    <w:rsid w:val="001D5B4E"/>
    <w:rsid w:val="001D7697"/>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2579"/>
    <w:rsid w:val="002029B0"/>
    <w:rsid w:val="002052BD"/>
    <w:rsid w:val="002054C7"/>
    <w:rsid w:val="002064B2"/>
    <w:rsid w:val="00207883"/>
    <w:rsid w:val="00215769"/>
    <w:rsid w:val="00215BA8"/>
    <w:rsid w:val="00215D76"/>
    <w:rsid w:val="002164E2"/>
    <w:rsid w:val="00220046"/>
    <w:rsid w:val="00220C6E"/>
    <w:rsid w:val="00221493"/>
    <w:rsid w:val="0022187C"/>
    <w:rsid w:val="00223151"/>
    <w:rsid w:val="0022315D"/>
    <w:rsid w:val="00225419"/>
    <w:rsid w:val="002277C6"/>
    <w:rsid w:val="002279B1"/>
    <w:rsid w:val="00231122"/>
    <w:rsid w:val="002315FD"/>
    <w:rsid w:val="00231E51"/>
    <w:rsid w:val="00232906"/>
    <w:rsid w:val="00234735"/>
    <w:rsid w:val="0024046E"/>
    <w:rsid w:val="002405C5"/>
    <w:rsid w:val="00240AC9"/>
    <w:rsid w:val="002412ED"/>
    <w:rsid w:val="002417E1"/>
    <w:rsid w:val="00241B39"/>
    <w:rsid w:val="002432B3"/>
    <w:rsid w:val="00243859"/>
    <w:rsid w:val="002439CF"/>
    <w:rsid w:val="0025125A"/>
    <w:rsid w:val="00251585"/>
    <w:rsid w:val="002537D9"/>
    <w:rsid w:val="002573BD"/>
    <w:rsid w:val="00257F38"/>
    <w:rsid w:val="002621B2"/>
    <w:rsid w:val="002634CC"/>
    <w:rsid w:val="00263E6A"/>
    <w:rsid w:val="00264240"/>
    <w:rsid w:val="00264B18"/>
    <w:rsid w:val="00267C3E"/>
    <w:rsid w:val="00270010"/>
    <w:rsid w:val="00271288"/>
    <w:rsid w:val="00271E09"/>
    <w:rsid w:val="0027251C"/>
    <w:rsid w:val="002750A8"/>
    <w:rsid w:val="002756D2"/>
    <w:rsid w:val="00275A72"/>
    <w:rsid w:val="00277DA2"/>
    <w:rsid w:val="00277DCB"/>
    <w:rsid w:val="00282CCF"/>
    <w:rsid w:val="00283F94"/>
    <w:rsid w:val="00284AF5"/>
    <w:rsid w:val="00285555"/>
    <w:rsid w:val="00290678"/>
    <w:rsid w:val="00291E66"/>
    <w:rsid w:val="00291F02"/>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4948"/>
    <w:rsid w:val="002B582D"/>
    <w:rsid w:val="002B6746"/>
    <w:rsid w:val="002B731C"/>
    <w:rsid w:val="002C12B4"/>
    <w:rsid w:val="002C2843"/>
    <w:rsid w:val="002C32C2"/>
    <w:rsid w:val="002C41D0"/>
    <w:rsid w:val="002C5306"/>
    <w:rsid w:val="002C7719"/>
    <w:rsid w:val="002D039F"/>
    <w:rsid w:val="002D24ED"/>
    <w:rsid w:val="002D28A6"/>
    <w:rsid w:val="002D2A87"/>
    <w:rsid w:val="002D39D2"/>
    <w:rsid w:val="002D401D"/>
    <w:rsid w:val="002D52EC"/>
    <w:rsid w:val="002D6A12"/>
    <w:rsid w:val="002D70D9"/>
    <w:rsid w:val="002D7AF1"/>
    <w:rsid w:val="002E0A87"/>
    <w:rsid w:val="002E1D6A"/>
    <w:rsid w:val="002E2177"/>
    <w:rsid w:val="002E217F"/>
    <w:rsid w:val="002E27B8"/>
    <w:rsid w:val="002E4D34"/>
    <w:rsid w:val="002E5F74"/>
    <w:rsid w:val="002E7341"/>
    <w:rsid w:val="002F229A"/>
    <w:rsid w:val="002F2682"/>
    <w:rsid w:val="002F2A99"/>
    <w:rsid w:val="002F3F7D"/>
    <w:rsid w:val="002F52A1"/>
    <w:rsid w:val="002F655F"/>
    <w:rsid w:val="0030048A"/>
    <w:rsid w:val="00300ED8"/>
    <w:rsid w:val="00302E57"/>
    <w:rsid w:val="0030347C"/>
    <w:rsid w:val="00305056"/>
    <w:rsid w:val="00305F7A"/>
    <w:rsid w:val="003115AC"/>
    <w:rsid w:val="003125BD"/>
    <w:rsid w:val="00312C5D"/>
    <w:rsid w:val="00312ECD"/>
    <w:rsid w:val="003133D5"/>
    <w:rsid w:val="0031627A"/>
    <w:rsid w:val="00316591"/>
    <w:rsid w:val="00320E3B"/>
    <w:rsid w:val="00322858"/>
    <w:rsid w:val="00323574"/>
    <w:rsid w:val="00323FA7"/>
    <w:rsid w:val="00325397"/>
    <w:rsid w:val="0032553A"/>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4F5"/>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6D7"/>
    <w:rsid w:val="003728C2"/>
    <w:rsid w:val="0037417B"/>
    <w:rsid w:val="003744DA"/>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CFE"/>
    <w:rsid w:val="003A0CB9"/>
    <w:rsid w:val="003A12C5"/>
    <w:rsid w:val="003A1D6F"/>
    <w:rsid w:val="003A2E7E"/>
    <w:rsid w:val="003A3A2A"/>
    <w:rsid w:val="003A5D94"/>
    <w:rsid w:val="003A620C"/>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789A"/>
    <w:rsid w:val="003F7BED"/>
    <w:rsid w:val="003F7E70"/>
    <w:rsid w:val="004004A5"/>
    <w:rsid w:val="00403178"/>
    <w:rsid w:val="00404A52"/>
    <w:rsid w:val="00405263"/>
    <w:rsid w:val="00406BC7"/>
    <w:rsid w:val="00407433"/>
    <w:rsid w:val="0040792B"/>
    <w:rsid w:val="00412210"/>
    <w:rsid w:val="00412630"/>
    <w:rsid w:val="00412651"/>
    <w:rsid w:val="004138CB"/>
    <w:rsid w:val="00413FDF"/>
    <w:rsid w:val="00414DBA"/>
    <w:rsid w:val="004166CE"/>
    <w:rsid w:val="004200AB"/>
    <w:rsid w:val="0042125C"/>
    <w:rsid w:val="0042186B"/>
    <w:rsid w:val="00423464"/>
    <w:rsid w:val="00423F50"/>
    <w:rsid w:val="004248A1"/>
    <w:rsid w:val="004248BD"/>
    <w:rsid w:val="00431122"/>
    <w:rsid w:val="004325A6"/>
    <w:rsid w:val="00436045"/>
    <w:rsid w:val="004414AE"/>
    <w:rsid w:val="00445ACF"/>
    <w:rsid w:val="00447044"/>
    <w:rsid w:val="004473D1"/>
    <w:rsid w:val="00447ADB"/>
    <w:rsid w:val="00452493"/>
    <w:rsid w:val="004533CD"/>
    <w:rsid w:val="0045707F"/>
    <w:rsid w:val="004573B7"/>
    <w:rsid w:val="00457E92"/>
    <w:rsid w:val="00460ACC"/>
    <w:rsid w:val="00461271"/>
    <w:rsid w:val="004633BA"/>
    <w:rsid w:val="00465617"/>
    <w:rsid w:val="00465E2B"/>
    <w:rsid w:val="00466EF2"/>
    <w:rsid w:val="00467B48"/>
    <w:rsid w:val="0047010D"/>
    <w:rsid w:val="00471666"/>
    <w:rsid w:val="00471DFA"/>
    <w:rsid w:val="00475DC1"/>
    <w:rsid w:val="00476BC2"/>
    <w:rsid w:val="004771F4"/>
    <w:rsid w:val="00477EDD"/>
    <w:rsid w:val="0048055F"/>
    <w:rsid w:val="00481157"/>
    <w:rsid w:val="0048210A"/>
    <w:rsid w:val="00482A53"/>
    <w:rsid w:val="00482EF5"/>
    <w:rsid w:val="00483C56"/>
    <w:rsid w:val="004872A4"/>
    <w:rsid w:val="00490DB2"/>
    <w:rsid w:val="00491670"/>
    <w:rsid w:val="0049195D"/>
    <w:rsid w:val="0049244D"/>
    <w:rsid w:val="004924A1"/>
    <w:rsid w:val="0049268B"/>
    <w:rsid w:val="00493B8D"/>
    <w:rsid w:val="0049533B"/>
    <w:rsid w:val="00496335"/>
    <w:rsid w:val="0049643C"/>
    <w:rsid w:val="004A0547"/>
    <w:rsid w:val="004A0C48"/>
    <w:rsid w:val="004A371B"/>
    <w:rsid w:val="004A7AA0"/>
    <w:rsid w:val="004A7B56"/>
    <w:rsid w:val="004B04B2"/>
    <w:rsid w:val="004B1232"/>
    <w:rsid w:val="004B159B"/>
    <w:rsid w:val="004B20F9"/>
    <w:rsid w:val="004B2A1B"/>
    <w:rsid w:val="004B39C3"/>
    <w:rsid w:val="004B3A53"/>
    <w:rsid w:val="004B41C8"/>
    <w:rsid w:val="004B43B1"/>
    <w:rsid w:val="004B4EBF"/>
    <w:rsid w:val="004B5F93"/>
    <w:rsid w:val="004B79B6"/>
    <w:rsid w:val="004C263D"/>
    <w:rsid w:val="004C27AA"/>
    <w:rsid w:val="004C5F40"/>
    <w:rsid w:val="004C6079"/>
    <w:rsid w:val="004D1492"/>
    <w:rsid w:val="004D2270"/>
    <w:rsid w:val="004D3E10"/>
    <w:rsid w:val="004D3E99"/>
    <w:rsid w:val="004D456F"/>
    <w:rsid w:val="004D5049"/>
    <w:rsid w:val="004D5BDE"/>
    <w:rsid w:val="004D7893"/>
    <w:rsid w:val="004D7E9C"/>
    <w:rsid w:val="004E050C"/>
    <w:rsid w:val="004E2007"/>
    <w:rsid w:val="004E2792"/>
    <w:rsid w:val="004E4BB0"/>
    <w:rsid w:val="004E4D0B"/>
    <w:rsid w:val="004E6767"/>
    <w:rsid w:val="004F04BE"/>
    <w:rsid w:val="004F0744"/>
    <w:rsid w:val="004F0D7B"/>
    <w:rsid w:val="004F1D20"/>
    <w:rsid w:val="004F224B"/>
    <w:rsid w:val="004F4D8C"/>
    <w:rsid w:val="004F4E43"/>
    <w:rsid w:val="00500B9F"/>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1B86"/>
    <w:rsid w:val="0053373B"/>
    <w:rsid w:val="00535658"/>
    <w:rsid w:val="0054056B"/>
    <w:rsid w:val="00540681"/>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4D03"/>
    <w:rsid w:val="00570612"/>
    <w:rsid w:val="0057184C"/>
    <w:rsid w:val="00574926"/>
    <w:rsid w:val="00575253"/>
    <w:rsid w:val="00575BE1"/>
    <w:rsid w:val="00576D2E"/>
    <w:rsid w:val="005804AC"/>
    <w:rsid w:val="005807B0"/>
    <w:rsid w:val="00583592"/>
    <w:rsid w:val="005861D2"/>
    <w:rsid w:val="00586A0C"/>
    <w:rsid w:val="00587248"/>
    <w:rsid w:val="0058733E"/>
    <w:rsid w:val="00587C69"/>
    <w:rsid w:val="00591582"/>
    <w:rsid w:val="00592E3C"/>
    <w:rsid w:val="005955A7"/>
    <w:rsid w:val="005957C5"/>
    <w:rsid w:val="00597054"/>
    <w:rsid w:val="005978E8"/>
    <w:rsid w:val="005A0BF8"/>
    <w:rsid w:val="005A20F8"/>
    <w:rsid w:val="005A2CC7"/>
    <w:rsid w:val="005A2CD8"/>
    <w:rsid w:val="005A2EEF"/>
    <w:rsid w:val="005A4338"/>
    <w:rsid w:val="005A4381"/>
    <w:rsid w:val="005A509C"/>
    <w:rsid w:val="005A5B3D"/>
    <w:rsid w:val="005A5FAA"/>
    <w:rsid w:val="005A6027"/>
    <w:rsid w:val="005B05D6"/>
    <w:rsid w:val="005B18DE"/>
    <w:rsid w:val="005B2D94"/>
    <w:rsid w:val="005B3509"/>
    <w:rsid w:val="005B3B24"/>
    <w:rsid w:val="005B50FC"/>
    <w:rsid w:val="005C08F8"/>
    <w:rsid w:val="005C2463"/>
    <w:rsid w:val="005C372A"/>
    <w:rsid w:val="005C53F8"/>
    <w:rsid w:val="005C7335"/>
    <w:rsid w:val="005C7D33"/>
    <w:rsid w:val="005D1FF8"/>
    <w:rsid w:val="005D4A32"/>
    <w:rsid w:val="005D4BD5"/>
    <w:rsid w:val="005D65CB"/>
    <w:rsid w:val="005D7905"/>
    <w:rsid w:val="005E0029"/>
    <w:rsid w:val="005E0428"/>
    <w:rsid w:val="005E3FB7"/>
    <w:rsid w:val="005E531F"/>
    <w:rsid w:val="005E6A84"/>
    <w:rsid w:val="005E6B47"/>
    <w:rsid w:val="005E705E"/>
    <w:rsid w:val="005E71B4"/>
    <w:rsid w:val="005E72A7"/>
    <w:rsid w:val="005E7649"/>
    <w:rsid w:val="005E7B83"/>
    <w:rsid w:val="005F0047"/>
    <w:rsid w:val="005F0E41"/>
    <w:rsid w:val="005F6435"/>
    <w:rsid w:val="005F64F5"/>
    <w:rsid w:val="005F728C"/>
    <w:rsid w:val="00603A8D"/>
    <w:rsid w:val="00605D50"/>
    <w:rsid w:val="00606811"/>
    <w:rsid w:val="00606B4B"/>
    <w:rsid w:val="00607624"/>
    <w:rsid w:val="00607DD1"/>
    <w:rsid w:val="00611AF1"/>
    <w:rsid w:val="00613037"/>
    <w:rsid w:val="006135CA"/>
    <w:rsid w:val="00614866"/>
    <w:rsid w:val="00616202"/>
    <w:rsid w:val="00616497"/>
    <w:rsid w:val="00620899"/>
    <w:rsid w:val="00621CFF"/>
    <w:rsid w:val="006224F9"/>
    <w:rsid w:val="00626F3D"/>
    <w:rsid w:val="00626FF4"/>
    <w:rsid w:val="006314E9"/>
    <w:rsid w:val="00631554"/>
    <w:rsid w:val="00633166"/>
    <w:rsid w:val="0063593C"/>
    <w:rsid w:val="00636937"/>
    <w:rsid w:val="00636B4B"/>
    <w:rsid w:val="00637448"/>
    <w:rsid w:val="00637B81"/>
    <w:rsid w:val="00642013"/>
    <w:rsid w:val="006442BB"/>
    <w:rsid w:val="006451A9"/>
    <w:rsid w:val="00645EEE"/>
    <w:rsid w:val="00647393"/>
    <w:rsid w:val="00647551"/>
    <w:rsid w:val="00651050"/>
    <w:rsid w:val="00651FE5"/>
    <w:rsid w:val="00652DF9"/>
    <w:rsid w:val="00653116"/>
    <w:rsid w:val="00653972"/>
    <w:rsid w:val="006540F7"/>
    <w:rsid w:val="00655C86"/>
    <w:rsid w:val="00656B5E"/>
    <w:rsid w:val="00661A29"/>
    <w:rsid w:val="00661D12"/>
    <w:rsid w:val="0066360B"/>
    <w:rsid w:val="006661FE"/>
    <w:rsid w:val="00670075"/>
    <w:rsid w:val="006719F9"/>
    <w:rsid w:val="0067236C"/>
    <w:rsid w:val="00672ACD"/>
    <w:rsid w:val="00673260"/>
    <w:rsid w:val="00673402"/>
    <w:rsid w:val="006734D7"/>
    <w:rsid w:val="00674102"/>
    <w:rsid w:val="00674903"/>
    <w:rsid w:val="006765D4"/>
    <w:rsid w:val="00677152"/>
    <w:rsid w:val="00677E2A"/>
    <w:rsid w:val="006810D2"/>
    <w:rsid w:val="00681F2C"/>
    <w:rsid w:val="006823C2"/>
    <w:rsid w:val="00682F27"/>
    <w:rsid w:val="00683DC5"/>
    <w:rsid w:val="00685546"/>
    <w:rsid w:val="006900E0"/>
    <w:rsid w:val="00690503"/>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66A8"/>
    <w:rsid w:val="006B00F9"/>
    <w:rsid w:val="006B0F27"/>
    <w:rsid w:val="006B1F85"/>
    <w:rsid w:val="006B24C1"/>
    <w:rsid w:val="006B2613"/>
    <w:rsid w:val="006B31E4"/>
    <w:rsid w:val="006B4167"/>
    <w:rsid w:val="006B4300"/>
    <w:rsid w:val="006B4863"/>
    <w:rsid w:val="006B4C0B"/>
    <w:rsid w:val="006B59DF"/>
    <w:rsid w:val="006B5D12"/>
    <w:rsid w:val="006B62CB"/>
    <w:rsid w:val="006B6B42"/>
    <w:rsid w:val="006C165F"/>
    <w:rsid w:val="006C16EF"/>
    <w:rsid w:val="006C2F95"/>
    <w:rsid w:val="006C5B63"/>
    <w:rsid w:val="006C6A17"/>
    <w:rsid w:val="006C71FC"/>
    <w:rsid w:val="006C7CB4"/>
    <w:rsid w:val="006D045D"/>
    <w:rsid w:val="006D51F0"/>
    <w:rsid w:val="006D57CB"/>
    <w:rsid w:val="006D5F93"/>
    <w:rsid w:val="006D63A4"/>
    <w:rsid w:val="006D65EA"/>
    <w:rsid w:val="006D6A4F"/>
    <w:rsid w:val="006D6A9B"/>
    <w:rsid w:val="006D73E1"/>
    <w:rsid w:val="006D7DFA"/>
    <w:rsid w:val="006E0226"/>
    <w:rsid w:val="006E0FC0"/>
    <w:rsid w:val="006E32EF"/>
    <w:rsid w:val="006E3D1B"/>
    <w:rsid w:val="006E5985"/>
    <w:rsid w:val="006E5C35"/>
    <w:rsid w:val="006F0386"/>
    <w:rsid w:val="006F079A"/>
    <w:rsid w:val="006F14BF"/>
    <w:rsid w:val="006F30B6"/>
    <w:rsid w:val="006F358C"/>
    <w:rsid w:val="006F3C14"/>
    <w:rsid w:val="006F3F72"/>
    <w:rsid w:val="006F5408"/>
    <w:rsid w:val="006F60A4"/>
    <w:rsid w:val="006F6E25"/>
    <w:rsid w:val="006F724B"/>
    <w:rsid w:val="006F73F1"/>
    <w:rsid w:val="0070040E"/>
    <w:rsid w:val="0070118D"/>
    <w:rsid w:val="0070178B"/>
    <w:rsid w:val="00701869"/>
    <w:rsid w:val="0070228B"/>
    <w:rsid w:val="007043F0"/>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635E"/>
    <w:rsid w:val="00736E6F"/>
    <w:rsid w:val="00742A6F"/>
    <w:rsid w:val="007444C1"/>
    <w:rsid w:val="00744A2D"/>
    <w:rsid w:val="00744C93"/>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134"/>
    <w:rsid w:val="007665A2"/>
    <w:rsid w:val="00771769"/>
    <w:rsid w:val="00777514"/>
    <w:rsid w:val="00777549"/>
    <w:rsid w:val="0077794D"/>
    <w:rsid w:val="007823C4"/>
    <w:rsid w:val="00785F3A"/>
    <w:rsid w:val="0078610B"/>
    <w:rsid w:val="00786AEB"/>
    <w:rsid w:val="0078742E"/>
    <w:rsid w:val="00787645"/>
    <w:rsid w:val="007903DC"/>
    <w:rsid w:val="00790C32"/>
    <w:rsid w:val="0079124D"/>
    <w:rsid w:val="00793AFF"/>
    <w:rsid w:val="0079487F"/>
    <w:rsid w:val="007969CD"/>
    <w:rsid w:val="0079786A"/>
    <w:rsid w:val="00797A7C"/>
    <w:rsid w:val="007A17A9"/>
    <w:rsid w:val="007A3879"/>
    <w:rsid w:val="007A41EE"/>
    <w:rsid w:val="007A4ACA"/>
    <w:rsid w:val="007A6B72"/>
    <w:rsid w:val="007A70D2"/>
    <w:rsid w:val="007A7251"/>
    <w:rsid w:val="007B2018"/>
    <w:rsid w:val="007B23F0"/>
    <w:rsid w:val="007B271D"/>
    <w:rsid w:val="007B32ED"/>
    <w:rsid w:val="007B41BB"/>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945"/>
    <w:rsid w:val="007D756E"/>
    <w:rsid w:val="007E0B4D"/>
    <w:rsid w:val="007E0B98"/>
    <w:rsid w:val="007E1149"/>
    <w:rsid w:val="007E1397"/>
    <w:rsid w:val="007E1464"/>
    <w:rsid w:val="007E24B0"/>
    <w:rsid w:val="007E2ED4"/>
    <w:rsid w:val="007E2F78"/>
    <w:rsid w:val="007E3371"/>
    <w:rsid w:val="007E41E1"/>
    <w:rsid w:val="007E41F3"/>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25F7"/>
    <w:rsid w:val="008138F7"/>
    <w:rsid w:val="00814C45"/>
    <w:rsid w:val="00816450"/>
    <w:rsid w:val="0081729A"/>
    <w:rsid w:val="008208A2"/>
    <w:rsid w:val="0082217D"/>
    <w:rsid w:val="00822EF2"/>
    <w:rsid w:val="00823644"/>
    <w:rsid w:val="00823C31"/>
    <w:rsid w:val="00824A12"/>
    <w:rsid w:val="0082585E"/>
    <w:rsid w:val="00825F9A"/>
    <w:rsid w:val="00827319"/>
    <w:rsid w:val="00830A2F"/>
    <w:rsid w:val="00831722"/>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AFE"/>
    <w:rsid w:val="00856517"/>
    <w:rsid w:val="008567C9"/>
    <w:rsid w:val="008578BF"/>
    <w:rsid w:val="00857FA3"/>
    <w:rsid w:val="00860DFC"/>
    <w:rsid w:val="00863BCC"/>
    <w:rsid w:val="008660F3"/>
    <w:rsid w:val="008670B8"/>
    <w:rsid w:val="00867CAD"/>
    <w:rsid w:val="00867F74"/>
    <w:rsid w:val="00870007"/>
    <w:rsid w:val="008717F3"/>
    <w:rsid w:val="00871D19"/>
    <w:rsid w:val="008739C8"/>
    <w:rsid w:val="0087436C"/>
    <w:rsid w:val="00875CE5"/>
    <w:rsid w:val="008771C1"/>
    <w:rsid w:val="00877C18"/>
    <w:rsid w:val="0088314C"/>
    <w:rsid w:val="00887323"/>
    <w:rsid w:val="00890F74"/>
    <w:rsid w:val="00891782"/>
    <w:rsid w:val="00891D82"/>
    <w:rsid w:val="008937C4"/>
    <w:rsid w:val="008944F9"/>
    <w:rsid w:val="0089492D"/>
    <w:rsid w:val="008958D0"/>
    <w:rsid w:val="008A12ED"/>
    <w:rsid w:val="008A34B1"/>
    <w:rsid w:val="008A4333"/>
    <w:rsid w:val="008A52EF"/>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930"/>
    <w:rsid w:val="008D0C0A"/>
    <w:rsid w:val="008D221F"/>
    <w:rsid w:val="008D32D0"/>
    <w:rsid w:val="008D35CC"/>
    <w:rsid w:val="008D452B"/>
    <w:rsid w:val="008D4C3D"/>
    <w:rsid w:val="008D4EB3"/>
    <w:rsid w:val="008D6696"/>
    <w:rsid w:val="008D6F81"/>
    <w:rsid w:val="008E0D97"/>
    <w:rsid w:val="008E187F"/>
    <w:rsid w:val="008E4447"/>
    <w:rsid w:val="008E4791"/>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262"/>
    <w:rsid w:val="009132E2"/>
    <w:rsid w:val="00913763"/>
    <w:rsid w:val="00913C1D"/>
    <w:rsid w:val="00914481"/>
    <w:rsid w:val="0091453D"/>
    <w:rsid w:val="009150B7"/>
    <w:rsid w:val="0091576C"/>
    <w:rsid w:val="00916422"/>
    <w:rsid w:val="009177E6"/>
    <w:rsid w:val="00917B59"/>
    <w:rsid w:val="009211C6"/>
    <w:rsid w:val="0092140B"/>
    <w:rsid w:val="00922885"/>
    <w:rsid w:val="009233EF"/>
    <w:rsid w:val="009255AE"/>
    <w:rsid w:val="00926FF8"/>
    <w:rsid w:val="00927A79"/>
    <w:rsid w:val="00932331"/>
    <w:rsid w:val="0093242F"/>
    <w:rsid w:val="009333B0"/>
    <w:rsid w:val="0093365D"/>
    <w:rsid w:val="00934D82"/>
    <w:rsid w:val="009400D7"/>
    <w:rsid w:val="00940F3A"/>
    <w:rsid w:val="00942263"/>
    <w:rsid w:val="009423D0"/>
    <w:rsid w:val="0094290C"/>
    <w:rsid w:val="00942E4F"/>
    <w:rsid w:val="00943D16"/>
    <w:rsid w:val="009442DA"/>
    <w:rsid w:val="009445A8"/>
    <w:rsid w:val="00945F1F"/>
    <w:rsid w:val="0094681A"/>
    <w:rsid w:val="0095087E"/>
    <w:rsid w:val="00952EEA"/>
    <w:rsid w:val="00953325"/>
    <w:rsid w:val="009534E2"/>
    <w:rsid w:val="00953509"/>
    <w:rsid w:val="009562C9"/>
    <w:rsid w:val="009566C8"/>
    <w:rsid w:val="00961D29"/>
    <w:rsid w:val="0096393D"/>
    <w:rsid w:val="009703D8"/>
    <w:rsid w:val="00970793"/>
    <w:rsid w:val="0097267F"/>
    <w:rsid w:val="00972B2F"/>
    <w:rsid w:val="00972D89"/>
    <w:rsid w:val="00972EE1"/>
    <w:rsid w:val="00974630"/>
    <w:rsid w:val="00975DD3"/>
    <w:rsid w:val="00975F9E"/>
    <w:rsid w:val="00977DA6"/>
    <w:rsid w:val="0098033A"/>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34F8"/>
    <w:rsid w:val="009C3C06"/>
    <w:rsid w:val="009C3D34"/>
    <w:rsid w:val="009C44B5"/>
    <w:rsid w:val="009C5308"/>
    <w:rsid w:val="009C77BC"/>
    <w:rsid w:val="009C7DC2"/>
    <w:rsid w:val="009D09FB"/>
    <w:rsid w:val="009D0A5F"/>
    <w:rsid w:val="009D228C"/>
    <w:rsid w:val="009D2C92"/>
    <w:rsid w:val="009D34CE"/>
    <w:rsid w:val="009D4692"/>
    <w:rsid w:val="009D46C1"/>
    <w:rsid w:val="009D5398"/>
    <w:rsid w:val="009D712C"/>
    <w:rsid w:val="009D7CF2"/>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174D"/>
    <w:rsid w:val="00A12DA3"/>
    <w:rsid w:val="00A12FC1"/>
    <w:rsid w:val="00A13C24"/>
    <w:rsid w:val="00A13C3F"/>
    <w:rsid w:val="00A159A2"/>
    <w:rsid w:val="00A1646F"/>
    <w:rsid w:val="00A17F95"/>
    <w:rsid w:val="00A243CF"/>
    <w:rsid w:val="00A25FAC"/>
    <w:rsid w:val="00A260E8"/>
    <w:rsid w:val="00A269BB"/>
    <w:rsid w:val="00A26D6E"/>
    <w:rsid w:val="00A26EBA"/>
    <w:rsid w:val="00A27AD2"/>
    <w:rsid w:val="00A30D36"/>
    <w:rsid w:val="00A31C25"/>
    <w:rsid w:val="00A3322B"/>
    <w:rsid w:val="00A33404"/>
    <w:rsid w:val="00A37E34"/>
    <w:rsid w:val="00A408E8"/>
    <w:rsid w:val="00A41E3A"/>
    <w:rsid w:val="00A425F0"/>
    <w:rsid w:val="00A426A8"/>
    <w:rsid w:val="00A43F37"/>
    <w:rsid w:val="00A444C4"/>
    <w:rsid w:val="00A44A14"/>
    <w:rsid w:val="00A460EA"/>
    <w:rsid w:val="00A477A1"/>
    <w:rsid w:val="00A51DF5"/>
    <w:rsid w:val="00A524A5"/>
    <w:rsid w:val="00A54327"/>
    <w:rsid w:val="00A5544B"/>
    <w:rsid w:val="00A557C8"/>
    <w:rsid w:val="00A56602"/>
    <w:rsid w:val="00A56F53"/>
    <w:rsid w:val="00A610D7"/>
    <w:rsid w:val="00A61936"/>
    <w:rsid w:val="00A61B24"/>
    <w:rsid w:val="00A621E2"/>
    <w:rsid w:val="00A62DC9"/>
    <w:rsid w:val="00A64159"/>
    <w:rsid w:val="00A64600"/>
    <w:rsid w:val="00A64695"/>
    <w:rsid w:val="00A6550F"/>
    <w:rsid w:val="00A661A0"/>
    <w:rsid w:val="00A709C9"/>
    <w:rsid w:val="00A71BE7"/>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2058"/>
    <w:rsid w:val="00A92C21"/>
    <w:rsid w:val="00A93C4B"/>
    <w:rsid w:val="00A941B0"/>
    <w:rsid w:val="00A95092"/>
    <w:rsid w:val="00A96066"/>
    <w:rsid w:val="00AA0AF9"/>
    <w:rsid w:val="00AA0EEB"/>
    <w:rsid w:val="00AA2461"/>
    <w:rsid w:val="00AA305A"/>
    <w:rsid w:val="00AA3850"/>
    <w:rsid w:val="00AA3BD8"/>
    <w:rsid w:val="00AA4AF1"/>
    <w:rsid w:val="00AA4E13"/>
    <w:rsid w:val="00AA57B0"/>
    <w:rsid w:val="00AA65A8"/>
    <w:rsid w:val="00AB080A"/>
    <w:rsid w:val="00AB1678"/>
    <w:rsid w:val="00AB196D"/>
    <w:rsid w:val="00AB23B6"/>
    <w:rsid w:val="00AB38D6"/>
    <w:rsid w:val="00AB3F29"/>
    <w:rsid w:val="00AB4296"/>
    <w:rsid w:val="00AB476E"/>
    <w:rsid w:val="00AB5A52"/>
    <w:rsid w:val="00AB60CE"/>
    <w:rsid w:val="00AB6A10"/>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78B6"/>
    <w:rsid w:val="00AD7F08"/>
    <w:rsid w:val="00AE2264"/>
    <w:rsid w:val="00AE31B3"/>
    <w:rsid w:val="00AE4625"/>
    <w:rsid w:val="00AE51DF"/>
    <w:rsid w:val="00AE5F8B"/>
    <w:rsid w:val="00AE6ECD"/>
    <w:rsid w:val="00AF0A3B"/>
    <w:rsid w:val="00AF317E"/>
    <w:rsid w:val="00AF3362"/>
    <w:rsid w:val="00AF5AA5"/>
    <w:rsid w:val="00AF6E2A"/>
    <w:rsid w:val="00AF7A03"/>
    <w:rsid w:val="00B01557"/>
    <w:rsid w:val="00B039CD"/>
    <w:rsid w:val="00B03AD7"/>
    <w:rsid w:val="00B03C57"/>
    <w:rsid w:val="00B0633C"/>
    <w:rsid w:val="00B0688E"/>
    <w:rsid w:val="00B12F97"/>
    <w:rsid w:val="00B13104"/>
    <w:rsid w:val="00B14F6D"/>
    <w:rsid w:val="00B16789"/>
    <w:rsid w:val="00B168C5"/>
    <w:rsid w:val="00B17E9C"/>
    <w:rsid w:val="00B21C32"/>
    <w:rsid w:val="00B25B32"/>
    <w:rsid w:val="00B2673A"/>
    <w:rsid w:val="00B26FB0"/>
    <w:rsid w:val="00B30701"/>
    <w:rsid w:val="00B311F1"/>
    <w:rsid w:val="00B31A9B"/>
    <w:rsid w:val="00B32C59"/>
    <w:rsid w:val="00B32CCD"/>
    <w:rsid w:val="00B32DAE"/>
    <w:rsid w:val="00B40480"/>
    <w:rsid w:val="00B422BA"/>
    <w:rsid w:val="00B43C4C"/>
    <w:rsid w:val="00B44DF1"/>
    <w:rsid w:val="00B45820"/>
    <w:rsid w:val="00B458A9"/>
    <w:rsid w:val="00B460F0"/>
    <w:rsid w:val="00B47149"/>
    <w:rsid w:val="00B50E8D"/>
    <w:rsid w:val="00B52461"/>
    <w:rsid w:val="00B53537"/>
    <w:rsid w:val="00B55928"/>
    <w:rsid w:val="00B56030"/>
    <w:rsid w:val="00B565EB"/>
    <w:rsid w:val="00B578B9"/>
    <w:rsid w:val="00B57BEB"/>
    <w:rsid w:val="00B57C5E"/>
    <w:rsid w:val="00B61EA5"/>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5C0A"/>
    <w:rsid w:val="00BB636B"/>
    <w:rsid w:val="00BB7116"/>
    <w:rsid w:val="00BC0E08"/>
    <w:rsid w:val="00BC167A"/>
    <w:rsid w:val="00BC5703"/>
    <w:rsid w:val="00BC5D21"/>
    <w:rsid w:val="00BC767E"/>
    <w:rsid w:val="00BC7B30"/>
    <w:rsid w:val="00BC7C53"/>
    <w:rsid w:val="00BD0228"/>
    <w:rsid w:val="00BD0522"/>
    <w:rsid w:val="00BD102D"/>
    <w:rsid w:val="00BD126C"/>
    <w:rsid w:val="00BD3764"/>
    <w:rsid w:val="00BD47AE"/>
    <w:rsid w:val="00BD5DCC"/>
    <w:rsid w:val="00BD6D7B"/>
    <w:rsid w:val="00BE09DE"/>
    <w:rsid w:val="00BE1EF5"/>
    <w:rsid w:val="00BE2F6D"/>
    <w:rsid w:val="00BE5093"/>
    <w:rsid w:val="00BE6DB9"/>
    <w:rsid w:val="00BF05C0"/>
    <w:rsid w:val="00BF1F3C"/>
    <w:rsid w:val="00BF2359"/>
    <w:rsid w:val="00BF295A"/>
    <w:rsid w:val="00BF4507"/>
    <w:rsid w:val="00BF45BE"/>
    <w:rsid w:val="00BF4F42"/>
    <w:rsid w:val="00BF5410"/>
    <w:rsid w:val="00BF5E0F"/>
    <w:rsid w:val="00BF7A56"/>
    <w:rsid w:val="00BF7FFC"/>
    <w:rsid w:val="00C01B3E"/>
    <w:rsid w:val="00C035E1"/>
    <w:rsid w:val="00C05812"/>
    <w:rsid w:val="00C05D48"/>
    <w:rsid w:val="00C112D5"/>
    <w:rsid w:val="00C14B15"/>
    <w:rsid w:val="00C15DAC"/>
    <w:rsid w:val="00C160D8"/>
    <w:rsid w:val="00C16FF6"/>
    <w:rsid w:val="00C2170F"/>
    <w:rsid w:val="00C2737D"/>
    <w:rsid w:val="00C27B78"/>
    <w:rsid w:val="00C341CB"/>
    <w:rsid w:val="00C3439A"/>
    <w:rsid w:val="00C34419"/>
    <w:rsid w:val="00C3462C"/>
    <w:rsid w:val="00C358C6"/>
    <w:rsid w:val="00C36958"/>
    <w:rsid w:val="00C403C3"/>
    <w:rsid w:val="00C41A51"/>
    <w:rsid w:val="00C41DDA"/>
    <w:rsid w:val="00C41DFE"/>
    <w:rsid w:val="00C44C55"/>
    <w:rsid w:val="00C46BF0"/>
    <w:rsid w:val="00C47792"/>
    <w:rsid w:val="00C479F5"/>
    <w:rsid w:val="00C52A02"/>
    <w:rsid w:val="00C5375F"/>
    <w:rsid w:val="00C53AE4"/>
    <w:rsid w:val="00C55213"/>
    <w:rsid w:val="00C5521A"/>
    <w:rsid w:val="00C55CFA"/>
    <w:rsid w:val="00C57C31"/>
    <w:rsid w:val="00C6295C"/>
    <w:rsid w:val="00C62E57"/>
    <w:rsid w:val="00C638C8"/>
    <w:rsid w:val="00C717A1"/>
    <w:rsid w:val="00C7182F"/>
    <w:rsid w:val="00C72253"/>
    <w:rsid w:val="00C74036"/>
    <w:rsid w:val="00C74B1C"/>
    <w:rsid w:val="00C75AE8"/>
    <w:rsid w:val="00C77E4E"/>
    <w:rsid w:val="00C81A86"/>
    <w:rsid w:val="00C821B6"/>
    <w:rsid w:val="00C837D0"/>
    <w:rsid w:val="00C83E55"/>
    <w:rsid w:val="00C8502A"/>
    <w:rsid w:val="00C8699F"/>
    <w:rsid w:val="00C874D4"/>
    <w:rsid w:val="00C9180B"/>
    <w:rsid w:val="00C92B3A"/>
    <w:rsid w:val="00C93FFD"/>
    <w:rsid w:val="00C95284"/>
    <w:rsid w:val="00C97A30"/>
    <w:rsid w:val="00CA36A5"/>
    <w:rsid w:val="00CA3D82"/>
    <w:rsid w:val="00CA55B8"/>
    <w:rsid w:val="00CA5D21"/>
    <w:rsid w:val="00CA7CF6"/>
    <w:rsid w:val="00CB05E6"/>
    <w:rsid w:val="00CB3D58"/>
    <w:rsid w:val="00CB53F1"/>
    <w:rsid w:val="00CB7B9C"/>
    <w:rsid w:val="00CC06E2"/>
    <w:rsid w:val="00CC0C81"/>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D7EDF"/>
    <w:rsid w:val="00CE0825"/>
    <w:rsid w:val="00CE1445"/>
    <w:rsid w:val="00CE215C"/>
    <w:rsid w:val="00CE27F0"/>
    <w:rsid w:val="00CE424D"/>
    <w:rsid w:val="00CE525F"/>
    <w:rsid w:val="00CE5BF7"/>
    <w:rsid w:val="00CE6664"/>
    <w:rsid w:val="00CE6D0E"/>
    <w:rsid w:val="00CF0DEA"/>
    <w:rsid w:val="00CF2825"/>
    <w:rsid w:val="00CF2AE8"/>
    <w:rsid w:val="00CF4FA2"/>
    <w:rsid w:val="00D00ABB"/>
    <w:rsid w:val="00D05490"/>
    <w:rsid w:val="00D0569D"/>
    <w:rsid w:val="00D05C06"/>
    <w:rsid w:val="00D06B38"/>
    <w:rsid w:val="00D06EF8"/>
    <w:rsid w:val="00D1196E"/>
    <w:rsid w:val="00D12C60"/>
    <w:rsid w:val="00D14242"/>
    <w:rsid w:val="00D15534"/>
    <w:rsid w:val="00D176C6"/>
    <w:rsid w:val="00D17CEE"/>
    <w:rsid w:val="00D20F9F"/>
    <w:rsid w:val="00D22210"/>
    <w:rsid w:val="00D223F7"/>
    <w:rsid w:val="00D2324F"/>
    <w:rsid w:val="00D2515B"/>
    <w:rsid w:val="00D25168"/>
    <w:rsid w:val="00D2571C"/>
    <w:rsid w:val="00D2684E"/>
    <w:rsid w:val="00D26B2C"/>
    <w:rsid w:val="00D26C6D"/>
    <w:rsid w:val="00D27767"/>
    <w:rsid w:val="00D32E1C"/>
    <w:rsid w:val="00D33473"/>
    <w:rsid w:val="00D3349D"/>
    <w:rsid w:val="00D350EA"/>
    <w:rsid w:val="00D35D10"/>
    <w:rsid w:val="00D37344"/>
    <w:rsid w:val="00D37423"/>
    <w:rsid w:val="00D37EB1"/>
    <w:rsid w:val="00D37F43"/>
    <w:rsid w:val="00D406CB"/>
    <w:rsid w:val="00D40AA4"/>
    <w:rsid w:val="00D419FB"/>
    <w:rsid w:val="00D444F4"/>
    <w:rsid w:val="00D448EC"/>
    <w:rsid w:val="00D44C2B"/>
    <w:rsid w:val="00D44C32"/>
    <w:rsid w:val="00D463A2"/>
    <w:rsid w:val="00D53233"/>
    <w:rsid w:val="00D547BD"/>
    <w:rsid w:val="00D55BCA"/>
    <w:rsid w:val="00D56A40"/>
    <w:rsid w:val="00D600D2"/>
    <w:rsid w:val="00D60ED8"/>
    <w:rsid w:val="00D61777"/>
    <w:rsid w:val="00D630B8"/>
    <w:rsid w:val="00D63717"/>
    <w:rsid w:val="00D66087"/>
    <w:rsid w:val="00D70252"/>
    <w:rsid w:val="00D70E63"/>
    <w:rsid w:val="00D71BE4"/>
    <w:rsid w:val="00D75582"/>
    <w:rsid w:val="00D774A6"/>
    <w:rsid w:val="00D818FE"/>
    <w:rsid w:val="00D860B3"/>
    <w:rsid w:val="00D870CB"/>
    <w:rsid w:val="00D87CAD"/>
    <w:rsid w:val="00D87E3C"/>
    <w:rsid w:val="00D91593"/>
    <w:rsid w:val="00D93FD2"/>
    <w:rsid w:val="00D947D7"/>
    <w:rsid w:val="00D96BFD"/>
    <w:rsid w:val="00DA19F8"/>
    <w:rsid w:val="00DA2D07"/>
    <w:rsid w:val="00DB0E0F"/>
    <w:rsid w:val="00DB41F6"/>
    <w:rsid w:val="00DC0E17"/>
    <w:rsid w:val="00DC0FFC"/>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DB6"/>
    <w:rsid w:val="00DE092B"/>
    <w:rsid w:val="00DE0A84"/>
    <w:rsid w:val="00DE0FF5"/>
    <w:rsid w:val="00DE1547"/>
    <w:rsid w:val="00DE185B"/>
    <w:rsid w:val="00DE1CFA"/>
    <w:rsid w:val="00DE3079"/>
    <w:rsid w:val="00DE3D5D"/>
    <w:rsid w:val="00DE4067"/>
    <w:rsid w:val="00DE5157"/>
    <w:rsid w:val="00DE56D4"/>
    <w:rsid w:val="00DE5778"/>
    <w:rsid w:val="00DE70B6"/>
    <w:rsid w:val="00DE7A5F"/>
    <w:rsid w:val="00DF0B75"/>
    <w:rsid w:val="00DF4BD8"/>
    <w:rsid w:val="00DF5B3C"/>
    <w:rsid w:val="00DF62E1"/>
    <w:rsid w:val="00DF66F2"/>
    <w:rsid w:val="00E0016A"/>
    <w:rsid w:val="00E010AE"/>
    <w:rsid w:val="00E015A6"/>
    <w:rsid w:val="00E01D0C"/>
    <w:rsid w:val="00E036D6"/>
    <w:rsid w:val="00E047CA"/>
    <w:rsid w:val="00E04FDF"/>
    <w:rsid w:val="00E10235"/>
    <w:rsid w:val="00E1024D"/>
    <w:rsid w:val="00E10A34"/>
    <w:rsid w:val="00E10A94"/>
    <w:rsid w:val="00E142D7"/>
    <w:rsid w:val="00E15CC6"/>
    <w:rsid w:val="00E17023"/>
    <w:rsid w:val="00E211CA"/>
    <w:rsid w:val="00E21F32"/>
    <w:rsid w:val="00E2279A"/>
    <w:rsid w:val="00E24C7E"/>
    <w:rsid w:val="00E25915"/>
    <w:rsid w:val="00E25B1D"/>
    <w:rsid w:val="00E25B58"/>
    <w:rsid w:val="00E26080"/>
    <w:rsid w:val="00E2715B"/>
    <w:rsid w:val="00E278BA"/>
    <w:rsid w:val="00E30829"/>
    <w:rsid w:val="00E310D0"/>
    <w:rsid w:val="00E31154"/>
    <w:rsid w:val="00E315A2"/>
    <w:rsid w:val="00E31790"/>
    <w:rsid w:val="00E31DFD"/>
    <w:rsid w:val="00E34217"/>
    <w:rsid w:val="00E35BB7"/>
    <w:rsid w:val="00E4403C"/>
    <w:rsid w:val="00E444F7"/>
    <w:rsid w:val="00E4464D"/>
    <w:rsid w:val="00E47856"/>
    <w:rsid w:val="00E5067D"/>
    <w:rsid w:val="00E507C3"/>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CDC"/>
    <w:rsid w:val="00E754B3"/>
    <w:rsid w:val="00E759D5"/>
    <w:rsid w:val="00E75DBA"/>
    <w:rsid w:val="00E80315"/>
    <w:rsid w:val="00E831DB"/>
    <w:rsid w:val="00E9580B"/>
    <w:rsid w:val="00EA0845"/>
    <w:rsid w:val="00EA1182"/>
    <w:rsid w:val="00EA233F"/>
    <w:rsid w:val="00EA23C8"/>
    <w:rsid w:val="00EA3272"/>
    <w:rsid w:val="00EA4AB9"/>
    <w:rsid w:val="00EA4C8C"/>
    <w:rsid w:val="00EA4CFC"/>
    <w:rsid w:val="00EA701B"/>
    <w:rsid w:val="00EB0565"/>
    <w:rsid w:val="00EB0F4D"/>
    <w:rsid w:val="00EB17A0"/>
    <w:rsid w:val="00EB1B8C"/>
    <w:rsid w:val="00EB1F51"/>
    <w:rsid w:val="00EB3CC4"/>
    <w:rsid w:val="00EB45DF"/>
    <w:rsid w:val="00EB52A8"/>
    <w:rsid w:val="00EB7AB8"/>
    <w:rsid w:val="00EC1E16"/>
    <w:rsid w:val="00EC2488"/>
    <w:rsid w:val="00EC2B2C"/>
    <w:rsid w:val="00EC41FE"/>
    <w:rsid w:val="00EC4667"/>
    <w:rsid w:val="00EC4C9C"/>
    <w:rsid w:val="00EC5051"/>
    <w:rsid w:val="00EC58DC"/>
    <w:rsid w:val="00EC6107"/>
    <w:rsid w:val="00EC63B4"/>
    <w:rsid w:val="00EC7A06"/>
    <w:rsid w:val="00EC7FF0"/>
    <w:rsid w:val="00ED025F"/>
    <w:rsid w:val="00ED287D"/>
    <w:rsid w:val="00ED6012"/>
    <w:rsid w:val="00ED732D"/>
    <w:rsid w:val="00ED7932"/>
    <w:rsid w:val="00EE0723"/>
    <w:rsid w:val="00EE1A26"/>
    <w:rsid w:val="00EE22B4"/>
    <w:rsid w:val="00EE26E6"/>
    <w:rsid w:val="00EE3130"/>
    <w:rsid w:val="00EE44CD"/>
    <w:rsid w:val="00EE465E"/>
    <w:rsid w:val="00EF04AD"/>
    <w:rsid w:val="00EF1EFC"/>
    <w:rsid w:val="00EF2489"/>
    <w:rsid w:val="00EF5931"/>
    <w:rsid w:val="00EF6E05"/>
    <w:rsid w:val="00EF6E23"/>
    <w:rsid w:val="00EF7A39"/>
    <w:rsid w:val="00EF7B44"/>
    <w:rsid w:val="00F03AA9"/>
    <w:rsid w:val="00F04573"/>
    <w:rsid w:val="00F10ECF"/>
    <w:rsid w:val="00F1129E"/>
    <w:rsid w:val="00F130CD"/>
    <w:rsid w:val="00F13DFF"/>
    <w:rsid w:val="00F15344"/>
    <w:rsid w:val="00F16DC1"/>
    <w:rsid w:val="00F21A8E"/>
    <w:rsid w:val="00F22130"/>
    <w:rsid w:val="00F22EB8"/>
    <w:rsid w:val="00F233EE"/>
    <w:rsid w:val="00F23EA9"/>
    <w:rsid w:val="00F244F3"/>
    <w:rsid w:val="00F24826"/>
    <w:rsid w:val="00F248BB"/>
    <w:rsid w:val="00F25CBD"/>
    <w:rsid w:val="00F25D89"/>
    <w:rsid w:val="00F275D5"/>
    <w:rsid w:val="00F27EEF"/>
    <w:rsid w:val="00F3009F"/>
    <w:rsid w:val="00F30E15"/>
    <w:rsid w:val="00F31F49"/>
    <w:rsid w:val="00F324D0"/>
    <w:rsid w:val="00F327B4"/>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1CE"/>
    <w:rsid w:val="00F60387"/>
    <w:rsid w:val="00F611AB"/>
    <w:rsid w:val="00F61A2D"/>
    <w:rsid w:val="00F63D25"/>
    <w:rsid w:val="00F6692C"/>
    <w:rsid w:val="00F67229"/>
    <w:rsid w:val="00F679B5"/>
    <w:rsid w:val="00F70F44"/>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458"/>
    <w:rsid w:val="00FA5582"/>
    <w:rsid w:val="00FA700B"/>
    <w:rsid w:val="00FB06A6"/>
    <w:rsid w:val="00FB26F9"/>
    <w:rsid w:val="00FB3088"/>
    <w:rsid w:val="00FB332F"/>
    <w:rsid w:val="00FB596B"/>
    <w:rsid w:val="00FB7522"/>
    <w:rsid w:val="00FB7C95"/>
    <w:rsid w:val="00FC0225"/>
    <w:rsid w:val="00FC06A6"/>
    <w:rsid w:val="00FC411B"/>
    <w:rsid w:val="00FC5CF1"/>
    <w:rsid w:val="00FC681D"/>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447"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3316062176165803"/>
          <c:y val="1.9886363636363636E-2"/>
        </c:manualLayout>
      </c:layout>
      <c:overlay val="0"/>
      <c:spPr>
        <a:noFill/>
        <a:ln w="11940">
          <a:noFill/>
        </a:ln>
      </c:spPr>
    </c:title>
    <c:autoTitleDeleted val="0"/>
    <c:plotArea>
      <c:layout>
        <c:manualLayout>
          <c:layoutTarget val="inner"/>
          <c:xMode val="edge"/>
          <c:yMode val="edge"/>
          <c:x val="9.8445595854922283E-2"/>
          <c:y val="0.16477272727272727"/>
          <c:w val="0.88601036269430056"/>
          <c:h val="0.71875"/>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14FD-4513-ABEE-1F39FED63019}"/>
            </c:ext>
          </c:extLst>
        </c:ser>
        <c:dLbls>
          <c:showLegendKey val="0"/>
          <c:showVal val="0"/>
          <c:showCatName val="0"/>
          <c:showSerName val="0"/>
          <c:showPercent val="0"/>
          <c:showBubbleSize val="0"/>
        </c:dLbls>
        <c:smooth val="0"/>
        <c:axId val="200690704"/>
        <c:axId val="1"/>
      </c:lineChart>
      <c:catAx>
        <c:axId val="200690704"/>
        <c:scaling>
          <c:orientation val="minMax"/>
        </c:scaling>
        <c:delete val="1"/>
        <c:axPos val="b"/>
        <c:title>
          <c:tx>
            <c:rich>
              <a:bodyPr/>
              <a:lstStyle/>
              <a:p>
                <a:pPr>
                  <a:defRPr sz="400" b="1" i="0" u="none" strike="noStrike" baseline="0">
                    <a:solidFill>
                      <a:srgbClr val="000000"/>
                    </a:solidFill>
                    <a:latin typeface="Arial"/>
                    <a:ea typeface="Arial"/>
                    <a:cs typeface="Arial"/>
                  </a:defRPr>
                </a:pPr>
                <a:r>
                  <a:rPr lang="en-GB"/>
                  <a:t>Date</a:t>
                </a:r>
              </a:p>
            </c:rich>
          </c:tx>
          <c:layout>
            <c:manualLayout>
              <c:xMode val="edge"/>
              <c:yMode val="edge"/>
              <c:x val="0.51468048359240071"/>
              <c:y val="0.90909090909090906"/>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447" b="1" i="0" u="none" strike="noStrike" baseline="0">
                    <a:solidFill>
                      <a:srgbClr val="000000"/>
                    </a:solidFill>
                    <a:latin typeface="Arial"/>
                    <a:ea typeface="Arial"/>
                    <a:cs typeface="Arial"/>
                  </a:defRPr>
                </a:pPr>
                <a:r>
                  <a:rPr lang="en-GB"/>
                  <a:t>Peak System Demand (GW)</a:t>
                </a:r>
              </a:p>
            </c:rich>
          </c:tx>
          <c:layout>
            <c:manualLayout>
              <c:xMode val="edge"/>
              <c:yMode val="edge"/>
              <c:x val="1.8998272884283247E-2"/>
              <c:y val="0.26704545454545453"/>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376" b="0" i="0" u="none" strike="noStrike" baseline="0">
                <a:solidFill>
                  <a:srgbClr val="000000"/>
                </a:solidFill>
                <a:latin typeface="Arial"/>
                <a:ea typeface="Arial"/>
                <a:cs typeface="Arial"/>
              </a:defRPr>
            </a:pPr>
            <a:endParaRPr lang="en-US"/>
          </a:p>
        </c:txPr>
        <c:crossAx val="200690704"/>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376"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0.094</cdr:x>
      <cdr:y>0.897</cdr:y>
    </cdr:from>
    <cdr:to>
      <cdr:x>0.21675</cdr:x>
      <cdr:y>0.968</cdr:y>
    </cdr:to>
    <cdr:sp macro="" textlink="">
      <cdr:nvSpPr>
        <cdr:cNvPr id="5121" name="Text Box 1">
          <a:extLst xmlns:a="http://schemas.openxmlformats.org/drawingml/2006/main">
            <a:ext uri="{FF2B5EF4-FFF2-40B4-BE49-F238E27FC236}">
              <a16:creationId xmlns:a16="http://schemas.microsoft.com/office/drawing/2014/main" id="{5C7C1808-42B5-E1E0-2F61-AD0E7E643DDA}"/>
            </a:ext>
          </a:extLst>
        </cdr:cNvPr>
        <cdr:cNvSpPr txBox="1">
          <a:spLocks xmlns:a="http://schemas.openxmlformats.org/drawingml/2006/main" noChangeArrowheads="1"/>
        </cdr:cNvSpPr>
      </cdr:nvSpPr>
      <cdr:spPr bwMode="auto">
        <a:xfrm xmlns:a="http://schemas.openxmlformats.org/drawingml/2006/main">
          <a:off x="518408" y="3007462"/>
          <a:ext cx="676963" cy="23804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18288" tIns="22860" rIns="0" bIns="0" anchor="t" upright="1">
          <a:spAutoFit/>
        </a:bodyPr>
        <a:lstStyle xmlns:a="http://schemas.openxmlformats.org/drawingml/2006/main"/>
        <a:p xmlns:a="http://schemas.openxmlformats.org/drawingml/2006/main">
          <a:pPr algn="l" rtl="0">
            <a:defRPr sz="1000"/>
          </a:pPr>
          <a:r>
            <a:rPr lang="en-GB" sz="800" b="0" i="0" u="none" strike="noStrike" baseline="0">
              <a:solidFill>
                <a:srgbClr val="000000"/>
              </a:solidFill>
              <a:latin typeface="Arial"/>
              <a:cs typeface="Arial"/>
            </a:rPr>
            <a:t>1 Nov 99</a:t>
          </a:r>
        </a:p>
      </cdr:txBody>
    </cdr:sp>
  </cdr:relSizeAnchor>
  <cdr:relSizeAnchor xmlns:cdr="http://schemas.openxmlformats.org/drawingml/2006/chartDrawing">
    <cdr:from>
      <cdr:x>0.8585</cdr:x>
      <cdr:y>0.9</cdr:y>
    </cdr:from>
    <cdr:to>
      <cdr:x>1</cdr:x>
      <cdr:y>0.96825</cdr:y>
    </cdr:to>
    <cdr:sp macro="" textlink="">
      <cdr:nvSpPr>
        <cdr:cNvPr id="5122" name="Text Box 2">
          <a:extLst xmlns:a="http://schemas.openxmlformats.org/drawingml/2006/main">
            <a:ext uri="{FF2B5EF4-FFF2-40B4-BE49-F238E27FC236}">
              <a16:creationId xmlns:a16="http://schemas.microsoft.com/office/drawing/2014/main" id="{31EF2E62-7CA0-A792-0068-14DBEA8CDD7B}"/>
            </a:ext>
          </a:extLst>
        </cdr:cNvPr>
        <cdr:cNvSpPr txBox="1">
          <a:spLocks xmlns:a="http://schemas.openxmlformats.org/drawingml/2006/main" noChangeArrowheads="1"/>
        </cdr:cNvSpPr>
      </cdr:nvSpPr>
      <cdr:spPr bwMode="auto">
        <a:xfrm xmlns:a="http://schemas.openxmlformats.org/drawingml/2006/main">
          <a:off x="4922115" y="3017520"/>
          <a:ext cx="780369" cy="22882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18288" tIns="22860" rIns="0" bIns="0" anchor="t" upright="1">
          <a:spAutoFit/>
        </a:bodyPr>
        <a:lstStyle xmlns:a="http://schemas.openxmlformats.org/drawingml/2006/main"/>
        <a:p xmlns:a="http://schemas.openxmlformats.org/drawingml/2006/main">
          <a:pPr algn="l" rtl="0">
            <a:defRPr sz="1000"/>
          </a:pPr>
          <a:r>
            <a:rPr lang="en-GB" sz="800" b="0" i="0" u="none" strike="noStrike" baseline="0">
              <a:solidFill>
                <a:srgbClr val="000000"/>
              </a:solidFill>
              <a:latin typeface="Arial"/>
              <a:cs typeface="Arial"/>
            </a:rPr>
            <a:t>29 Feb 00</a:t>
          </a:r>
        </a:p>
      </cdr:txBody>
    </cdr:sp>
  </cdr:relSizeAnchor>
  <cdr:relSizeAnchor xmlns:cdr="http://schemas.openxmlformats.org/drawingml/2006/chartDrawing">
    <cdr:from>
      <cdr:x>0.45475</cdr:x>
      <cdr:y>0.259</cdr:y>
    </cdr:from>
    <cdr:to>
      <cdr:x>0.468</cdr:x>
      <cdr:y>0.2805</cdr:y>
    </cdr:to>
    <cdr:sp macro="" textlink="">
      <cdr:nvSpPr>
        <cdr:cNvPr id="5123" name="Oval 3">
          <a:extLst xmlns:a="http://schemas.openxmlformats.org/drawingml/2006/main">
            <a:ext uri="{FF2B5EF4-FFF2-40B4-BE49-F238E27FC236}">
              <a16:creationId xmlns:a16="http://schemas.microsoft.com/office/drawing/2014/main" id="{DAC3FABF-6FD9-A3A1-5FD4-A8E3CB3420CB}"/>
            </a:ext>
          </a:extLst>
        </cdr:cNvPr>
        <cdr:cNvSpPr>
          <a:spLocks xmlns:a="http://schemas.openxmlformats.org/drawingml/2006/main" noChangeArrowheads="1"/>
        </cdr:cNvSpPr>
      </cdr:nvSpPr>
      <cdr:spPr bwMode="auto">
        <a:xfrm xmlns:a="http://schemas.openxmlformats.org/drawingml/2006/main">
          <a:off x="2507935" y="868375"/>
          <a:ext cx="73073" cy="72085"/>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0.367</cdr:x>
      <cdr:y>0.27975</cdr:y>
    </cdr:from>
    <cdr:to>
      <cdr:x>0.38025</cdr:x>
      <cdr:y>0.30275</cdr:y>
    </cdr:to>
    <cdr:sp macro="" textlink="">
      <cdr:nvSpPr>
        <cdr:cNvPr id="5124" name="Oval 4">
          <a:extLst xmlns:a="http://schemas.openxmlformats.org/drawingml/2006/main">
            <a:ext uri="{FF2B5EF4-FFF2-40B4-BE49-F238E27FC236}">
              <a16:creationId xmlns:a16="http://schemas.microsoft.com/office/drawing/2014/main" id="{89BBA456-1BC9-0E31-30BF-83EE20234080}"/>
            </a:ext>
          </a:extLst>
        </cdr:cNvPr>
        <cdr:cNvSpPr>
          <a:spLocks xmlns:a="http://schemas.openxmlformats.org/drawingml/2006/main" noChangeArrowheads="1"/>
        </cdr:cNvSpPr>
      </cdr:nvSpPr>
      <cdr:spPr bwMode="auto">
        <a:xfrm xmlns:a="http://schemas.openxmlformats.org/drawingml/2006/main">
          <a:off x="2023996" y="937946"/>
          <a:ext cx="73073" cy="7711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0.6805</cdr:x>
      <cdr:y>0.27275</cdr:y>
    </cdr:from>
    <cdr:to>
      <cdr:x>0.693</cdr:x>
      <cdr:y>0.295</cdr:y>
    </cdr:to>
    <cdr:sp macro="" textlink="">
      <cdr:nvSpPr>
        <cdr:cNvPr id="5125" name="Oval 5">
          <a:extLst xmlns:a="http://schemas.openxmlformats.org/drawingml/2006/main">
            <a:ext uri="{FF2B5EF4-FFF2-40B4-BE49-F238E27FC236}">
              <a16:creationId xmlns:a16="http://schemas.microsoft.com/office/drawing/2014/main" id="{40BBAFB4-870E-96BA-5931-4E1CD23B1267}"/>
            </a:ext>
          </a:extLst>
        </cdr:cNvPr>
        <cdr:cNvSpPr>
          <a:spLocks xmlns:a="http://schemas.openxmlformats.org/drawingml/2006/main" noChangeArrowheads="1"/>
        </cdr:cNvSpPr>
      </cdr:nvSpPr>
      <cdr:spPr bwMode="auto">
        <a:xfrm xmlns:a="http://schemas.openxmlformats.org/drawingml/2006/main">
          <a:off x="3752940" y="914476"/>
          <a:ext cx="68938" cy="74600"/>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0.429</cdr:x>
      <cdr:y>0.213</cdr:y>
    </cdr:from>
    <cdr:to>
      <cdr:x>0.555</cdr:x>
      <cdr:y>0.27275</cdr:y>
    </cdr:to>
    <cdr:sp macro="" textlink="">
      <cdr:nvSpPr>
        <cdr:cNvPr id="5126" name="Text Box 6">
          <a:extLst xmlns:a="http://schemas.openxmlformats.org/drawingml/2006/main">
            <a:ext uri="{FF2B5EF4-FFF2-40B4-BE49-F238E27FC236}">
              <a16:creationId xmlns:a16="http://schemas.microsoft.com/office/drawing/2014/main" id="{D20A28CC-7E57-48E6-38F8-A8D5C617B85D}"/>
            </a:ext>
          </a:extLst>
        </cdr:cNvPr>
        <cdr:cNvSpPr txBox="1">
          <a:spLocks xmlns:a="http://schemas.openxmlformats.org/drawingml/2006/main" noChangeArrowheads="1"/>
        </cdr:cNvSpPr>
      </cdr:nvSpPr>
      <cdr:spPr bwMode="auto">
        <a:xfrm xmlns:a="http://schemas.openxmlformats.org/drawingml/2006/main" flipH="1" flipV="1">
          <a:off x="2365924" y="714146"/>
          <a:ext cx="694887" cy="20033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0.66125</cdr:x>
      <cdr:y>0.2375</cdr:y>
    </cdr:from>
    <cdr:to>
      <cdr:x>0.784</cdr:x>
      <cdr:y>0.3085</cdr:y>
    </cdr:to>
    <cdr:sp macro="" textlink="">
      <cdr:nvSpPr>
        <cdr:cNvPr id="5127" name="Text Box 7">
          <a:extLst xmlns:a="http://schemas.openxmlformats.org/drawingml/2006/main">
            <a:ext uri="{FF2B5EF4-FFF2-40B4-BE49-F238E27FC236}">
              <a16:creationId xmlns:a16="http://schemas.microsoft.com/office/drawing/2014/main" id="{913343A4-F54F-656C-A6C3-20DCBE24EC9B}"/>
            </a:ext>
          </a:extLst>
        </cdr:cNvPr>
        <cdr:cNvSpPr txBox="1">
          <a:spLocks xmlns:a="http://schemas.openxmlformats.org/drawingml/2006/main" noChangeArrowheads="1"/>
        </cdr:cNvSpPr>
      </cdr:nvSpPr>
      <cdr:spPr bwMode="auto">
        <a:xfrm xmlns:a="http://schemas.openxmlformats.org/drawingml/2006/main">
          <a:off x="3646777" y="796290"/>
          <a:ext cx="676963" cy="23804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0.34125</cdr:x>
      <cdr:y>0.246</cdr:y>
    </cdr:from>
    <cdr:to>
      <cdr:x>0.4655</cdr:x>
      <cdr:y>0.31425</cdr:y>
    </cdr:to>
    <cdr:sp macro="" textlink="">
      <cdr:nvSpPr>
        <cdr:cNvPr id="5128" name="Text Box 8">
          <a:extLst xmlns:a="http://schemas.openxmlformats.org/drawingml/2006/main">
            <a:ext uri="{FF2B5EF4-FFF2-40B4-BE49-F238E27FC236}">
              <a16:creationId xmlns:a16="http://schemas.microsoft.com/office/drawing/2014/main" id="{69DF9511-DE33-F3DD-82D0-7243F8C358D2}"/>
            </a:ext>
          </a:extLst>
        </cdr:cNvPr>
        <cdr:cNvSpPr txBox="1">
          <a:spLocks xmlns:a="http://schemas.openxmlformats.org/drawingml/2006/main" noChangeArrowheads="1"/>
        </cdr:cNvSpPr>
      </cdr:nvSpPr>
      <cdr:spPr bwMode="auto">
        <a:xfrm xmlns:a="http://schemas.openxmlformats.org/drawingml/2006/main">
          <a:off x="1881985" y="824789"/>
          <a:ext cx="685236" cy="22882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SharedWithUsers xmlns="97b6fe81-1556-4112-94ca-31043ca39b71">
      <UserInfo>
        <DisplayName>Craig Bell</DisplayName>
        <AccountId>617</AccountId>
        <AccountType/>
      </UserInfo>
    </SharedWithUsers>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eee0b1b-1c36-45ab-a747-49b3fe155780"/>
    <ds:schemaRef ds:uri="2e3132a0-aaf2-4326-8928-c084593c093d"/>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8A4412-AEDA-4E53-9D2C-BB8E1B240736}"/>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44085</Words>
  <Characters>251290</Characters>
  <Application>Microsoft Office Word</Application>
  <DocSecurity>4</DocSecurity>
  <Lines>2094</Lines>
  <Paragraphs>589</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294786</CharactersWithSpaces>
  <SharedDoc>false</SharedDoc>
  <HLinks>
    <vt:vector size="12" baseType="variant">
      <vt:variant>
        <vt:i4>2228273</vt:i4>
      </vt:variant>
      <vt:variant>
        <vt:i4>119</vt:i4>
      </vt:variant>
      <vt:variant>
        <vt:i4>0</vt:i4>
      </vt:variant>
      <vt:variant>
        <vt:i4>5</vt:i4>
      </vt:variant>
      <vt:variant>
        <vt:lpwstr>../../../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2024-03-18T16:17:00Z</dcterms:created>
  <dcterms:modified xsi:type="dcterms:W3CDTF">2024-03-18T16:17:00Z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