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D43DD"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218581F6" w14:textId="77777777" w:rsidTr="18286977">
        <w:trPr>
          <w:trHeight w:val="217"/>
        </w:trPr>
        <w:tc>
          <w:tcPr>
            <w:tcW w:w="9639" w:type="dxa"/>
            <w:gridSpan w:val="4"/>
            <w:shd w:val="clear" w:color="auto" w:fill="F26522" w:themeFill="accent1"/>
          </w:tcPr>
          <w:p w14:paraId="11D1325B" w14:textId="2EB67B2B" w:rsidR="009A206C" w:rsidRPr="005603D9" w:rsidRDefault="00A72F73" w:rsidP="00257032">
            <w:pPr>
              <w:pStyle w:val="Documentname"/>
              <w:framePr w:hSpace="0" w:wrap="auto" w:vAnchor="margin" w:hAnchor="text" w:xAlign="left" w:yAlign="inline"/>
            </w:pPr>
            <w:r w:rsidRPr="00F461C4">
              <w:rPr>
                <w:rFonts w:cs="Arial"/>
                <w:szCs w:val="28"/>
              </w:rPr>
              <w:t>GC0170 Draft Fast Track Self Governance Report</w:t>
            </w:r>
          </w:p>
        </w:tc>
      </w:tr>
      <w:tr w:rsidR="00470B5B" w:rsidRPr="005603D9" w14:paraId="6E499273" w14:textId="77777777" w:rsidTr="18286977">
        <w:trPr>
          <w:trHeight w:val="5823"/>
        </w:trPr>
        <w:tc>
          <w:tcPr>
            <w:tcW w:w="5103" w:type="dxa"/>
            <w:gridSpan w:val="2"/>
            <w:shd w:val="clear" w:color="auto" w:fill="auto"/>
          </w:tcPr>
          <w:p w14:paraId="19D776FD" w14:textId="6ED91D61" w:rsidR="00470B5B" w:rsidRPr="00500AA6" w:rsidRDefault="006C48A7" w:rsidP="00257032">
            <w:pPr>
              <w:pStyle w:val="Title"/>
              <w:rPr>
                <w:sz w:val="52"/>
                <w:szCs w:val="52"/>
              </w:rPr>
            </w:pPr>
            <w:bookmarkStart w:id="0" w:name="_Hlk31877162"/>
            <w:r w:rsidRPr="00500AA6">
              <w:rPr>
                <w:sz w:val="52"/>
                <w:szCs w:val="52"/>
              </w:rPr>
              <w:t>GC0</w:t>
            </w:r>
            <w:sdt>
              <w:sdtPr>
                <w:rPr>
                  <w:sz w:val="52"/>
                  <w:szCs w:val="52"/>
                </w:rPr>
                <w:alias w:val="Number to be assigned by Code Admin"/>
                <w:tag w:val="Code Administrator Use"/>
                <w:id w:val="92061779"/>
                <w:placeholder>
                  <w:docPart w:val="DefaultPlaceholder_-1854013440"/>
                </w:placeholder>
              </w:sdtPr>
              <w:sdtContent>
                <w:r w:rsidR="001820FC">
                  <w:rPr>
                    <w:sz w:val="52"/>
                    <w:szCs w:val="52"/>
                  </w:rPr>
                  <w:t>170</w:t>
                </w:r>
              </w:sdtContent>
            </w:sdt>
            <w:r w:rsidR="00470B5B" w:rsidRPr="00500AA6">
              <w:rPr>
                <w:sz w:val="52"/>
                <w:szCs w:val="52"/>
              </w:rPr>
              <w:t>:</w:t>
            </w:r>
          </w:p>
          <w:p w14:paraId="43162D7E" w14:textId="1471091E" w:rsidR="00500AA6" w:rsidRPr="00500AA6" w:rsidRDefault="00500AA6" w:rsidP="00257032">
            <w:pPr>
              <w:rPr>
                <w:rStyle w:val="TitleChar"/>
                <w:sz w:val="36"/>
                <w:szCs w:val="36"/>
              </w:rPr>
            </w:pPr>
            <w:r w:rsidRPr="00500AA6">
              <w:rPr>
                <w:rStyle w:val="TitleChar"/>
                <w:sz w:val="36"/>
                <w:szCs w:val="36"/>
              </w:rPr>
              <w:t xml:space="preserve">Typographical and formatting updates following the implementation of </w:t>
            </w:r>
            <w:bookmarkEnd w:id="0"/>
            <w:r w:rsidRPr="00500AA6">
              <w:rPr>
                <w:rStyle w:val="TitleChar"/>
                <w:sz w:val="36"/>
                <w:szCs w:val="36"/>
              </w:rPr>
              <w:t>GC0156: Facilitating the Implementation of the Electricity System Restoration Standard</w:t>
            </w:r>
          </w:p>
          <w:p w14:paraId="609959A1" w14:textId="40111189" w:rsidR="005603D9" w:rsidRPr="005603D9" w:rsidRDefault="00470B5B" w:rsidP="00257032">
            <w:r w:rsidRPr="009A206C">
              <w:rPr>
                <w:b/>
              </w:rPr>
              <w:t>Overview:</w:t>
            </w:r>
            <w:r w:rsidRPr="005603D9">
              <w:t xml:space="preserve"> </w:t>
            </w:r>
            <w:r w:rsidR="00E32767">
              <w:t xml:space="preserve"> </w:t>
            </w:r>
            <w:sdt>
              <w:sdtPr>
                <w:alias w:val="Insert text"/>
                <w:tag w:val="Insert text"/>
                <w:id w:val="-189448580"/>
                <w:placeholder>
                  <w:docPart w:val="F4F81D2995FE47C58920FB5886AFC72A"/>
                </w:placeholder>
              </w:sdtPr>
              <w:sdtContent>
                <w:r w:rsidR="00500AA6" w:rsidRPr="00500AA6">
                  <w:t xml:space="preserve">This modification aims to make minor amendments to the </w:t>
                </w:r>
                <w:r w:rsidR="00500AA6">
                  <w:t>Grid Code</w:t>
                </w:r>
                <w:r w:rsidR="00500AA6" w:rsidRPr="00500AA6">
                  <w:t xml:space="preserve"> which were highlighted through the implementation of </w:t>
                </w:r>
                <w:hyperlink r:id="rId11" w:history="1">
                  <w:r w:rsidR="00500AA6" w:rsidRPr="003650BA">
                    <w:rPr>
                      <w:rStyle w:val="Hyperlink"/>
                    </w:rPr>
                    <w:t>GC0156: Facilitating the Implementation of the Electricity System Restoration Standard</w:t>
                  </w:r>
                </w:hyperlink>
              </w:sdtContent>
            </w:sdt>
          </w:p>
        </w:tc>
        <w:tc>
          <w:tcPr>
            <w:tcW w:w="4536" w:type="dxa"/>
            <w:gridSpan w:val="2"/>
            <w:shd w:val="clear" w:color="auto" w:fill="auto"/>
          </w:tcPr>
          <w:p w14:paraId="67EDA674" w14:textId="2A6BCC8D" w:rsidR="008B5413" w:rsidRDefault="00470B5B" w:rsidP="00257032">
            <w:pPr>
              <w:rPr>
                <w:b/>
              </w:rPr>
            </w:pPr>
            <w:r w:rsidRPr="005603D9">
              <w:rPr>
                <w:b/>
              </w:rPr>
              <w:t xml:space="preserve">Modification process &amp; timetable     </w:t>
            </w:r>
          </w:p>
          <w:p w14:paraId="761066ED" w14:textId="2AC7639A" w:rsidR="00470B5B" w:rsidRPr="005603D9" w:rsidRDefault="00422808" w:rsidP="00257032">
            <w:pPr>
              <w:rPr>
                <w:b/>
              </w:rPr>
            </w:pPr>
            <w:r>
              <w:rPr>
                <w:noProof/>
              </w:rPr>
              <mc:AlternateContent>
                <mc:Choice Requires="wps">
                  <w:drawing>
                    <wp:anchor distT="0" distB="0" distL="114300" distR="114300" simplePos="0" relativeHeight="251660289" behindDoc="0" locked="0" layoutInCell="1" allowOverlap="1" wp14:anchorId="0D5576B6" wp14:editId="799B6352">
                      <wp:simplePos x="0" y="0"/>
                      <wp:positionH relativeFrom="column">
                        <wp:posOffset>410845</wp:posOffset>
                      </wp:positionH>
                      <wp:positionV relativeFrom="paragraph">
                        <wp:posOffset>46990</wp:posOffset>
                      </wp:positionV>
                      <wp:extent cx="2388779" cy="389193"/>
                      <wp:effectExtent l="0" t="0" r="0" b="0"/>
                      <wp:wrapNone/>
                      <wp:docPr id="5" name="Rectangle: Rounded Corners 5"/>
                      <wp:cNvGraphicFramePr/>
                      <a:graphic xmlns:a="http://schemas.openxmlformats.org/drawingml/2006/main">
                        <a:graphicData uri="http://schemas.microsoft.com/office/word/2010/wordprocessingShape">
                          <wps:wsp>
                            <wps:cNvSpPr/>
                            <wps:spPr>
                              <a:xfrm>
                                <a:off x="0" y="0"/>
                                <a:ext cx="2388779" cy="389193"/>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48C7B3" w14:textId="77777777" w:rsidR="00422808" w:rsidRPr="000F26AE" w:rsidRDefault="00422808" w:rsidP="00422808">
                                  <w:pPr>
                                    <w:spacing w:after="0"/>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2110881113"/>
                                    <w:date w:fullDate="2024-03-06T00:00:00Z">
                                      <w:dateFormat w:val="dd MMMM yyyy"/>
                                      <w:lid w:val="en-GB"/>
                                      <w:storeMappedDataAs w:val="dateTime"/>
                                      <w:calendar w:val="gregorian"/>
                                    </w:date>
                                  </w:sdtPr>
                                  <w:sdtContent>
                                    <w:p w14:paraId="7C21FE75" w14:textId="1F43C7D3" w:rsidR="00422808" w:rsidRPr="004F10E6" w:rsidRDefault="00422808" w:rsidP="00422808">
                                      <w:pPr>
                                        <w:rPr>
                                          <w:color w:val="000000"/>
                                        </w:rPr>
                                      </w:pPr>
                                      <w:r>
                                        <w:rPr>
                                          <w:rStyle w:val="TimelineChar"/>
                                        </w:rPr>
                                        <w:t>06 March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0D5576B6" id="Rectangle: Rounded Corners 5" o:spid="_x0000_s1026" style="position:absolute;margin-left:32.35pt;margin-top:3.7pt;width:188.1pt;height:30.65pt;z-index:251660289;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" filled="f" strokecolor="#f26522 [3204]" strokeweight="2pt">
                      <v:textbox inset="0,0,0,0">
                        <w:txbxContent>
                          <w:p w14:paraId="4D48C7B3" w14:textId="77777777" w:rsidR="00422808" w:rsidRPr="000F26AE" w:rsidRDefault="00422808" w:rsidP="00422808">
                            <w:pPr>
                              <w:spacing w:after="0"/>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2110881113"/>
                              <w:date w:fullDate="2024-03-06T00:00:00Z">
                                <w:dateFormat w:val="dd MMMM yyyy"/>
                                <w:lid w:val="en-GB"/>
                                <w:storeMappedDataAs w:val="dateTime"/>
                                <w:calendar w:val="gregorian"/>
                              </w:date>
                            </w:sdtPr>
                            <w:sdtContent>
                              <w:p w14:paraId="7C21FE75" w14:textId="1F43C7D3" w:rsidR="00422808" w:rsidRPr="004F10E6" w:rsidRDefault="00422808" w:rsidP="00422808">
                                <w:pPr>
                                  <w:rPr>
                                    <w:color w:val="000000"/>
                                  </w:rPr>
                                </w:pPr>
                                <w:r>
                                  <w:rPr>
                                    <w:rStyle w:val="TimelineChar"/>
                                  </w:rPr>
                                  <w:t>06 March 2024</w:t>
                                </w:r>
                              </w:p>
                            </w:sdtContent>
                          </w:sdt>
                        </w:txbxContent>
                      </v:textbox>
                    </v:roundrect>
                  </w:pict>
                </mc:Fallback>
              </mc:AlternateContent>
            </w:r>
            <w:r>
              <w:rPr>
                <w:noProof/>
              </w:rPr>
              <mc:AlternateContent>
                <mc:Choice Requires="wpg">
                  <w:drawing>
                    <wp:anchor distT="0" distB="0" distL="114300" distR="114300" simplePos="0" relativeHeight="251658240" behindDoc="0" locked="0" layoutInCell="1" allowOverlap="1" wp14:anchorId="7D8B2BB7" wp14:editId="55EA5B9A">
                      <wp:simplePos x="0" y="0"/>
                      <wp:positionH relativeFrom="column">
                        <wp:posOffset>-635</wp:posOffset>
                      </wp:positionH>
                      <wp:positionV relativeFrom="paragraph">
                        <wp:posOffset>6985</wp:posOffset>
                      </wp:positionV>
                      <wp:extent cx="2802255" cy="2404110"/>
                      <wp:effectExtent l="0" t="0" r="17145" b="0"/>
                      <wp:wrapNone/>
                      <wp:docPr id="30" name="Group 30"/>
                      <wp:cNvGraphicFramePr/>
                      <a:graphic xmlns:a="http://schemas.openxmlformats.org/drawingml/2006/main">
                        <a:graphicData uri="http://schemas.microsoft.com/office/word/2010/wordprocessingGroup">
                          <wpg:wgp>
                            <wpg:cNvGrpSpPr/>
                            <wpg:grpSpPr>
                              <a:xfrm>
                                <a:off x="0" y="0"/>
                                <a:ext cx="2802255" cy="2404110"/>
                                <a:chOff x="50" y="0"/>
                                <a:chExt cx="3335717" cy="2667300"/>
                              </a:xfrm>
                            </wpg:grpSpPr>
                            <wps:wsp>
                              <wps:cNvPr id="35" name="Rectangle: Rounded Corners 35"/>
                              <wps:cNvSpPr/>
                              <wps:spPr>
                                <a:xfrm>
                                  <a:off x="487583" y="550783"/>
                                  <a:ext cx="2843531"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E552D2" w14:textId="727BA922" w:rsidR="00EA1D76" w:rsidRPr="000F26AE" w:rsidRDefault="00EA1D76" w:rsidP="008B5413">
                                    <w:pPr>
                                      <w:spacing w:after="0"/>
                                      <w:rPr>
                                        <w:b/>
                                        <w:color w:val="F26522" w:themeColor="accent1"/>
                                        <w:sz w:val="22"/>
                                      </w:rPr>
                                    </w:pPr>
                                    <w:r w:rsidRPr="000F26AE">
                                      <w:rPr>
                                        <w:b/>
                                        <w:color w:val="F26522" w:themeColor="accent1"/>
                                        <w:sz w:val="22"/>
                                      </w:rPr>
                                      <w:t xml:space="preserve">Draft </w:t>
                                    </w:r>
                                    <w:r w:rsidR="00500AA6">
                                      <w:rPr>
                                        <w:b/>
                                        <w:color w:val="F26522" w:themeColor="accent1"/>
                                        <w:sz w:val="22"/>
                                      </w:rPr>
                                      <w:t>FT SG</w:t>
                                    </w:r>
                                    <w:r w:rsidRPr="000F26AE">
                                      <w:rPr>
                                        <w:b/>
                                        <w:color w:val="F26522" w:themeColor="accent1"/>
                                        <w:sz w:val="22"/>
                                      </w:rPr>
                                      <w:t xml:space="preserve"> Modification Report</w:t>
                                    </w:r>
                                  </w:p>
                                  <w:sdt>
                                    <w:sdtPr>
                                      <w:rPr>
                                        <w:rStyle w:val="TimelineChar"/>
                                      </w:rPr>
                                      <w:alias w:val="Code Administrator Use"/>
                                      <w:tag w:val="Code Administrator Use"/>
                                      <w:id w:val="1181855534"/>
                                      <w:date w:fullDate="2024-03-13T00:00:00Z">
                                        <w:dateFormat w:val="dd MMMM yyyy"/>
                                        <w:lid w:val="en-GB"/>
                                        <w:storeMappedDataAs w:val="dateTime"/>
                                        <w:calendar w:val="gregorian"/>
                                      </w:date>
                                    </w:sdtPr>
                                    <w:sdtContent>
                                      <w:p w14:paraId="09A72BF1" w14:textId="3D601343" w:rsidR="00EA1D76" w:rsidRPr="004F10E6" w:rsidRDefault="00324D43" w:rsidP="008B5413">
                                        <w:pPr>
                                          <w:rPr>
                                            <w:color w:val="000000"/>
                                          </w:rPr>
                                        </w:pPr>
                                        <w:r>
                                          <w:rPr>
                                            <w:rStyle w:val="TimelineChar"/>
                                          </w:rPr>
                                          <w:t>13 March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7583" y="1046083"/>
                                  <a:ext cx="2843529"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450F7F" w14:textId="4AA4EF0B" w:rsidR="00EA1D76" w:rsidRPr="000F26AE" w:rsidRDefault="00EA1D76" w:rsidP="008B5413">
                                    <w:pPr>
                                      <w:spacing w:after="0"/>
                                      <w:rPr>
                                        <w:b/>
                                        <w:color w:val="F26522" w:themeColor="accent1"/>
                                        <w:sz w:val="22"/>
                                      </w:rPr>
                                    </w:pPr>
                                    <w:r w:rsidRPr="000F26AE">
                                      <w:rPr>
                                        <w:b/>
                                        <w:color w:val="F26522" w:themeColor="accent1"/>
                                        <w:sz w:val="22"/>
                                      </w:rPr>
                                      <w:t xml:space="preserve">Final </w:t>
                                    </w:r>
                                    <w:r w:rsidR="00500AA6">
                                      <w:rPr>
                                        <w:b/>
                                        <w:color w:val="F26522" w:themeColor="accent1"/>
                                        <w:sz w:val="22"/>
                                      </w:rPr>
                                      <w:t>FT SG</w:t>
                                    </w:r>
                                    <w:r w:rsidR="00500AA6" w:rsidRPr="000F26AE">
                                      <w:rPr>
                                        <w:b/>
                                        <w:color w:val="F26522" w:themeColor="accent1"/>
                                        <w:sz w:val="22"/>
                                      </w:rPr>
                                      <w:t xml:space="preserve"> Modification Report</w:t>
                                    </w:r>
                                  </w:p>
                                  <w:sdt>
                                    <w:sdtPr>
                                      <w:rPr>
                                        <w:rStyle w:val="TimelineChar"/>
                                      </w:rPr>
                                      <w:alias w:val="Code Administrator Use"/>
                                      <w:tag w:val="Code Administrator Use"/>
                                      <w:id w:val="-536125309"/>
                                      <w:date w:fullDate="2024-03-21T00:00:00Z">
                                        <w:dateFormat w:val="dd MMMM yyyy"/>
                                        <w:lid w:val="en-GB"/>
                                        <w:storeMappedDataAs w:val="dateTime"/>
                                        <w:calendar w:val="gregorian"/>
                                      </w:date>
                                    </w:sdtPr>
                                    <w:sdtContent>
                                      <w:p w14:paraId="317060D1" w14:textId="2CBFA399" w:rsidR="00EA1D76" w:rsidRPr="004F10E6" w:rsidRDefault="00324D43" w:rsidP="008B5413">
                                        <w:pPr>
                                          <w:rPr>
                                            <w:color w:val="000000"/>
                                          </w:rPr>
                                        </w:pPr>
                                        <w:r>
                                          <w:rPr>
                                            <w:rStyle w:val="TimelineChar"/>
                                          </w:rPr>
                                          <w:t>21 March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92238" y="2065430"/>
                                  <a:ext cx="2843529"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F3140" w14:textId="77777777" w:rsidR="00EA1D76" w:rsidRPr="000F26AE" w:rsidRDefault="00EA1D76" w:rsidP="008B5413">
                                    <w:pPr>
                                      <w:spacing w:after="0"/>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399981992"/>
                                      <w:date w:fullDate="2024-04-22T00:00:00Z">
                                        <w:dateFormat w:val="dd MMMM yyyy"/>
                                        <w:lid w:val="en-GB"/>
                                        <w:storeMappedDataAs w:val="dateTime"/>
                                        <w:calendar w:val="gregorian"/>
                                      </w:date>
                                    </w:sdtPr>
                                    <w:sdtContent>
                                      <w:p w14:paraId="0BD1436A" w14:textId="56EC237E" w:rsidR="00EA1D76" w:rsidRPr="004F10E6" w:rsidRDefault="00FA2333" w:rsidP="008B5413">
                                        <w:pPr>
                                          <w:rPr>
                                            <w:color w:val="000000"/>
                                          </w:rPr>
                                        </w:pPr>
                                        <w:r>
                                          <w:rPr>
                                            <w:rStyle w:val="TimelineChar"/>
                                          </w:rPr>
                                          <w:t>22 April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A5A62B" w14:textId="77777777" w:rsidR="00EA1D76" w:rsidRPr="00B2143A" w:rsidRDefault="00EA1D7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1EFBC0" w14:textId="77777777" w:rsidR="00EA1D76" w:rsidRPr="00B2143A" w:rsidRDefault="00EA1D7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AF7D58" w14:textId="77777777" w:rsidR="00EA1D76" w:rsidRPr="00B2143A" w:rsidRDefault="00EA1D7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69CBE8" w14:textId="77777777" w:rsidR="00EA1D76" w:rsidRPr="00B2143A" w:rsidRDefault="00EA1D7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62E6BA" w14:textId="77777777" w:rsidR="00EA1D76" w:rsidRPr="00B2143A" w:rsidRDefault="00EA1D7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8B2BB7" id="Group 30" o:spid="_x0000_s1027" style="position:absolute;margin-left:-.05pt;margin-top:.55pt;width:220.65pt;height:189.3pt;z-index:251658240;mso-width-relative:margin;mso-height-relative:margin" coordorigin="" coordsize="33357,2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">
                      <v:roundrect id="Rectangle: Rounded Corners 35" o:spid="_x0000_s1028" style="position:absolute;left:4875;top:5507;width:28436;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45E552D2" w14:textId="727BA922" w:rsidR="00EA1D76" w:rsidRPr="000F26AE" w:rsidRDefault="00EA1D76" w:rsidP="008B5413">
                              <w:pPr>
                                <w:spacing w:after="0"/>
                                <w:rPr>
                                  <w:b/>
                                  <w:color w:val="F26522" w:themeColor="accent1"/>
                                  <w:sz w:val="22"/>
                                </w:rPr>
                              </w:pPr>
                              <w:r w:rsidRPr="000F26AE">
                                <w:rPr>
                                  <w:b/>
                                  <w:color w:val="F26522" w:themeColor="accent1"/>
                                  <w:sz w:val="22"/>
                                </w:rPr>
                                <w:t xml:space="preserve">Draft </w:t>
                              </w:r>
                              <w:r w:rsidR="00500AA6">
                                <w:rPr>
                                  <w:b/>
                                  <w:color w:val="F26522" w:themeColor="accent1"/>
                                  <w:sz w:val="22"/>
                                </w:rPr>
                                <w:t>FT SG</w:t>
                              </w:r>
                              <w:r w:rsidRPr="000F26AE">
                                <w:rPr>
                                  <w:b/>
                                  <w:color w:val="F26522" w:themeColor="accent1"/>
                                  <w:sz w:val="22"/>
                                </w:rPr>
                                <w:t xml:space="preserve"> Modification Report</w:t>
                              </w:r>
                            </w:p>
                            <w:sdt>
                              <w:sdtPr>
                                <w:rPr>
                                  <w:rStyle w:val="TimelineChar"/>
                                </w:rPr>
                                <w:alias w:val="Code Administrator Use"/>
                                <w:tag w:val="Code Administrator Use"/>
                                <w:id w:val="1181855534"/>
                                <w:date w:fullDate="2024-03-13T00:00:00Z">
                                  <w:dateFormat w:val="dd MMMM yyyy"/>
                                  <w:lid w:val="en-GB"/>
                                  <w:storeMappedDataAs w:val="dateTime"/>
                                  <w:calendar w:val="gregorian"/>
                                </w:date>
                              </w:sdtPr>
                              <w:sdtContent>
                                <w:p w14:paraId="09A72BF1" w14:textId="3D601343" w:rsidR="00EA1D76" w:rsidRPr="004F10E6" w:rsidRDefault="00324D43" w:rsidP="008B5413">
                                  <w:pPr>
                                    <w:rPr>
                                      <w:color w:val="000000"/>
                                    </w:rPr>
                                  </w:pPr>
                                  <w:r>
                                    <w:rPr>
                                      <w:rStyle w:val="TimelineChar"/>
                                    </w:rPr>
                                    <w:t>13 March 2024</w:t>
                                  </w:r>
                                </w:p>
                              </w:sdtContent>
                            </w:sdt>
                          </w:txbxContent>
                        </v:textbox>
                      </v:roundrect>
                      <v:roundrect id="Rectangle: Rounded Corners 36" o:spid="_x0000_s1029" style="position:absolute;left:4875;top:10460;width:28436;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61450F7F" w14:textId="4AA4EF0B" w:rsidR="00EA1D76" w:rsidRPr="000F26AE" w:rsidRDefault="00EA1D76" w:rsidP="008B5413">
                              <w:pPr>
                                <w:spacing w:after="0"/>
                                <w:rPr>
                                  <w:b/>
                                  <w:color w:val="F26522" w:themeColor="accent1"/>
                                  <w:sz w:val="22"/>
                                </w:rPr>
                              </w:pPr>
                              <w:r w:rsidRPr="000F26AE">
                                <w:rPr>
                                  <w:b/>
                                  <w:color w:val="F26522" w:themeColor="accent1"/>
                                  <w:sz w:val="22"/>
                                </w:rPr>
                                <w:t xml:space="preserve">Final </w:t>
                              </w:r>
                              <w:r w:rsidR="00500AA6">
                                <w:rPr>
                                  <w:b/>
                                  <w:color w:val="F26522" w:themeColor="accent1"/>
                                  <w:sz w:val="22"/>
                                </w:rPr>
                                <w:t>FT SG</w:t>
                              </w:r>
                              <w:r w:rsidR="00500AA6" w:rsidRPr="000F26AE">
                                <w:rPr>
                                  <w:b/>
                                  <w:color w:val="F26522" w:themeColor="accent1"/>
                                  <w:sz w:val="22"/>
                                </w:rPr>
                                <w:t xml:space="preserve"> Modification Report</w:t>
                              </w:r>
                            </w:p>
                            <w:sdt>
                              <w:sdtPr>
                                <w:rPr>
                                  <w:rStyle w:val="TimelineChar"/>
                                </w:rPr>
                                <w:alias w:val="Code Administrator Use"/>
                                <w:tag w:val="Code Administrator Use"/>
                                <w:id w:val="-536125309"/>
                                <w:date w:fullDate="2024-03-21T00:00:00Z">
                                  <w:dateFormat w:val="dd MMMM yyyy"/>
                                  <w:lid w:val="en-GB"/>
                                  <w:storeMappedDataAs w:val="dateTime"/>
                                  <w:calendar w:val="gregorian"/>
                                </w:date>
                              </w:sdtPr>
                              <w:sdtContent>
                                <w:p w14:paraId="317060D1" w14:textId="2CBFA399" w:rsidR="00EA1D76" w:rsidRPr="004F10E6" w:rsidRDefault="00324D43" w:rsidP="008B5413">
                                  <w:pPr>
                                    <w:rPr>
                                      <w:color w:val="000000"/>
                                    </w:rPr>
                                  </w:pPr>
                                  <w:r>
                                    <w:rPr>
                                      <w:rStyle w:val="TimelineChar"/>
                                    </w:rPr>
                                    <w:t>21 March 2024</w:t>
                                  </w:r>
                                </w:p>
                              </w:sdtContent>
                            </w:sdt>
                          </w:txbxContent>
                        </v:textbox>
                      </v:roundrect>
                      <v:roundrect id="Rectangle: Rounded Corners 37" o:spid="_x0000_s1030" style="position:absolute;left:4922;top:206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52BF3140" w14:textId="77777777" w:rsidR="00EA1D76" w:rsidRPr="000F26AE" w:rsidRDefault="00EA1D76" w:rsidP="008B5413">
                              <w:pPr>
                                <w:spacing w:after="0"/>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399981992"/>
                                <w:date w:fullDate="2024-04-22T00:00:00Z">
                                  <w:dateFormat w:val="dd MMMM yyyy"/>
                                  <w:lid w:val="en-GB"/>
                                  <w:storeMappedDataAs w:val="dateTime"/>
                                  <w:calendar w:val="gregorian"/>
                                </w:date>
                              </w:sdtPr>
                              <w:sdtContent>
                                <w:p w14:paraId="0BD1436A" w14:textId="56EC237E" w:rsidR="00EA1D76" w:rsidRPr="004F10E6" w:rsidRDefault="00FA2333" w:rsidP="008B5413">
                                  <w:pPr>
                                    <w:rPr>
                                      <w:color w:val="000000"/>
                                    </w:rPr>
                                  </w:pPr>
                                  <w:r>
                                    <w:rPr>
                                      <w:rStyle w:val="TimelineChar"/>
                                    </w:rPr>
                                    <w:t>22 April 2024</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1"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" adj="14400" fillcolor="#727274 [3215]" stroked="f" strokeweight="2pt">
                        <v:textbox style="layout-flow:vertical;mso-layout-flow-alt:bottom-to-top" inset="0,0,0,0">
                          <w:txbxContent>
                            <w:p w14:paraId="73A5A62B" w14:textId="77777777" w:rsidR="00EA1D76" w:rsidRPr="00B2143A" w:rsidRDefault="00EA1D76" w:rsidP="008B5413">
                              <w:pPr>
                                <w:jc w:val="center"/>
                                <w:rPr>
                                  <w:b/>
                                  <w:sz w:val="22"/>
                                </w:rPr>
                              </w:pPr>
                              <w:r w:rsidRPr="00B2143A">
                                <w:rPr>
                                  <w:b/>
                                  <w:sz w:val="22"/>
                                </w:rPr>
                                <w:t>1</w:t>
                              </w:r>
                            </w:p>
                          </w:txbxContent>
                        </v:textbox>
                      </v:shape>
                      <v:shape id="Arrow: Chevron 39" o:spid="_x0000_s1032"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431EFBC0" w14:textId="77777777" w:rsidR="00EA1D76" w:rsidRPr="00B2143A" w:rsidRDefault="00EA1D76" w:rsidP="008B5413">
                              <w:pPr>
                                <w:jc w:val="center"/>
                                <w:rPr>
                                  <w:b/>
                                  <w:sz w:val="22"/>
                                </w:rPr>
                              </w:pPr>
                              <w:r w:rsidRPr="00B2143A">
                                <w:rPr>
                                  <w:b/>
                                  <w:sz w:val="22"/>
                                </w:rPr>
                                <w:t>2</w:t>
                              </w:r>
                            </w:p>
                          </w:txbxContent>
                        </v:textbox>
                      </v:shape>
                      <v:shape id="Arrow: Chevron 40" o:spid="_x0000_s1033"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" adj="14400" fillcolor="#727274 [3215]" stroked="f" strokeweight="2pt">
                        <v:textbox style="layout-flow:vertical;mso-layout-flow-alt:bottom-to-top" inset="0,0,0,0">
                          <w:txbxContent>
                            <w:p w14:paraId="7CAF7D58" w14:textId="77777777" w:rsidR="00EA1D76" w:rsidRPr="00B2143A" w:rsidRDefault="00EA1D76" w:rsidP="008B5413">
                              <w:pPr>
                                <w:jc w:val="center"/>
                                <w:rPr>
                                  <w:b/>
                                  <w:sz w:val="22"/>
                                </w:rPr>
                              </w:pPr>
                              <w:r w:rsidRPr="00B2143A">
                                <w:rPr>
                                  <w:b/>
                                  <w:sz w:val="22"/>
                                </w:rPr>
                                <w:t>3</w:t>
                              </w:r>
                            </w:p>
                          </w:txbxContent>
                        </v:textbox>
                      </v:shape>
                      <v:shape id="Arrow: Chevron 41" o:spid="_x0000_s1034"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" adj="14400" fillcolor="#727274 [3215]" stroked="f" strokeweight="2pt">
                        <v:textbox style="layout-flow:vertical;mso-layout-flow-alt:bottom-to-top" inset="0,0,0,0">
                          <w:txbxContent>
                            <w:p w14:paraId="1069CBE8" w14:textId="77777777" w:rsidR="00EA1D76" w:rsidRPr="00B2143A" w:rsidRDefault="00EA1D76" w:rsidP="008B5413">
                              <w:pPr>
                                <w:jc w:val="center"/>
                                <w:rPr>
                                  <w:b/>
                                  <w:sz w:val="22"/>
                                </w:rPr>
                              </w:pPr>
                              <w:r w:rsidRPr="00B2143A">
                                <w:rPr>
                                  <w:b/>
                                  <w:sz w:val="22"/>
                                </w:rPr>
                                <w:t>4</w:t>
                              </w:r>
                            </w:p>
                          </w:txbxContent>
                        </v:textbox>
                      </v:shape>
                      <v:shape id="Arrow: Chevron 42" o:spid="_x0000_s1035"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" adj="14400" fillcolor="#727274 [3215]" stroked="f" strokeweight="2pt">
                        <v:textbox style="layout-flow:vertical;mso-layout-flow-alt:bottom-to-top" inset="0,0,0,0">
                          <w:txbxContent>
                            <w:p w14:paraId="7C62E6BA" w14:textId="77777777" w:rsidR="00EA1D76" w:rsidRPr="00B2143A" w:rsidRDefault="00EA1D76" w:rsidP="008B5413">
                              <w:pPr>
                                <w:jc w:val="center"/>
                                <w:rPr>
                                  <w:b/>
                                  <w:sz w:val="22"/>
                                </w:rPr>
                              </w:pPr>
                              <w:r w:rsidRPr="00B2143A">
                                <w:rPr>
                                  <w:b/>
                                  <w:sz w:val="22"/>
                                </w:rPr>
                                <w:t>5</w:t>
                              </w:r>
                            </w:p>
                          </w:txbxContent>
                        </v:textbox>
                      </v:shape>
                    </v:group>
                  </w:pict>
                </mc:Fallback>
              </mc:AlternateContent>
            </w:r>
            <w:r w:rsidR="00500AA6">
              <w:rPr>
                <w:noProof/>
              </w:rPr>
              <mc:AlternateContent>
                <mc:Choice Requires="wps">
                  <w:drawing>
                    <wp:anchor distT="0" distB="0" distL="114300" distR="114300" simplePos="0" relativeHeight="251658241" behindDoc="0" locked="0" layoutInCell="1" allowOverlap="1" wp14:anchorId="03A58534" wp14:editId="3879DEFA">
                      <wp:simplePos x="0" y="0"/>
                      <wp:positionH relativeFrom="column">
                        <wp:posOffset>410941</wp:posOffset>
                      </wp:positionH>
                      <wp:positionV relativeFrom="paragraph">
                        <wp:posOffset>1409065</wp:posOffset>
                      </wp:positionV>
                      <wp:extent cx="2389153" cy="389286"/>
                      <wp:effectExtent l="0" t="0" r="0" b="0"/>
                      <wp:wrapNone/>
                      <wp:docPr id="2" name="Rectangle: Rounded Corners 2"/>
                      <wp:cNvGraphicFramePr/>
                      <a:graphic xmlns:a="http://schemas.openxmlformats.org/drawingml/2006/main">
                        <a:graphicData uri="http://schemas.microsoft.com/office/word/2010/wordprocessingShape">
                          <wps:wsp>
                            <wps:cNvSpPr/>
                            <wps:spPr>
                              <a:xfrm>
                                <a:off x="0" y="0"/>
                                <a:ext cx="2389153" cy="389286"/>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BB2AD7" w14:textId="45B6778E" w:rsidR="00500AA6" w:rsidRDefault="00500AA6" w:rsidP="00500AA6">
                                  <w:pPr>
                                    <w:spacing w:after="0"/>
                                    <w:rPr>
                                      <w:b/>
                                      <w:color w:val="F26522" w:themeColor="accent1"/>
                                      <w:sz w:val="22"/>
                                    </w:rPr>
                                  </w:pPr>
                                  <w:r>
                                    <w:rPr>
                                      <w:b/>
                                      <w:color w:val="F26522" w:themeColor="accent1"/>
                                      <w:sz w:val="22"/>
                                    </w:rPr>
                                    <w:t>Appeals Window</w:t>
                                  </w:r>
                                </w:p>
                                <w:p w14:paraId="5AEA1841" w14:textId="3C78F8A6" w:rsidR="006634B6" w:rsidRPr="00AF181C" w:rsidRDefault="006634B6" w:rsidP="00500AA6">
                                  <w:pPr>
                                    <w:spacing w:after="0"/>
                                    <w:rPr>
                                      <w:rStyle w:val="TimelineChar"/>
                                    </w:rPr>
                                  </w:pPr>
                                  <w:r w:rsidRPr="00AF181C">
                                    <w:rPr>
                                      <w:rStyle w:val="TimelineChar"/>
                                    </w:rPr>
                                    <w:t>26 March 2024 to 18 April 2024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03A58534" id="Rectangle: Rounded Corners 2" o:spid="_x0000_s1036" style="position:absolute;margin-left:32.35pt;margin-top:110.95pt;width:188.1pt;height:30.65pt;z-index:251658241;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" filled="f" strokecolor="#f26522 [3204]" strokeweight="2pt">
                      <v:textbox inset="0,0,0,0">
                        <w:txbxContent>
                          <w:p w14:paraId="0CBB2AD7" w14:textId="45B6778E" w:rsidR="00500AA6" w:rsidRDefault="00500AA6" w:rsidP="00500AA6">
                            <w:pPr>
                              <w:spacing w:after="0"/>
                              <w:rPr>
                                <w:b/>
                                <w:color w:val="F26522" w:themeColor="accent1"/>
                                <w:sz w:val="22"/>
                              </w:rPr>
                            </w:pPr>
                            <w:r>
                              <w:rPr>
                                <w:b/>
                                <w:color w:val="F26522" w:themeColor="accent1"/>
                                <w:sz w:val="22"/>
                              </w:rPr>
                              <w:t>Appeals Window</w:t>
                            </w:r>
                          </w:p>
                          <w:p w14:paraId="5AEA1841" w14:textId="3C78F8A6" w:rsidR="006634B6" w:rsidRPr="00AF181C" w:rsidRDefault="006634B6" w:rsidP="00500AA6">
                            <w:pPr>
                              <w:spacing w:after="0"/>
                              <w:rPr>
                                <w:rStyle w:val="TimelineChar"/>
                              </w:rPr>
                            </w:pPr>
                            <w:r w:rsidRPr="00AF181C">
                              <w:rPr>
                                <w:rStyle w:val="TimelineChar"/>
                              </w:rPr>
                              <w:t>26 March 2024 to 18 April 2024</w:t>
                            </w:r>
                          </w:p>
                        </w:txbxContent>
                      </v:textbox>
                    </v:roundrect>
                  </w:pict>
                </mc:Fallback>
              </mc:AlternateContent>
            </w:r>
            <w:r w:rsidR="00470B5B" w:rsidRPr="18286977">
              <w:rPr>
                <w:b/>
                <w:bCs/>
              </w:rPr>
              <w:t xml:space="preserve">                     </w:t>
            </w:r>
          </w:p>
        </w:tc>
      </w:tr>
      <w:tr w:rsidR="00470B5B" w:rsidRPr="005603D9" w14:paraId="439DF80F" w14:textId="77777777" w:rsidTr="18286977">
        <w:trPr>
          <w:trHeight w:val="792"/>
        </w:trPr>
        <w:tc>
          <w:tcPr>
            <w:tcW w:w="9639" w:type="dxa"/>
            <w:gridSpan w:val="4"/>
            <w:shd w:val="clear" w:color="auto" w:fill="auto"/>
          </w:tcPr>
          <w:p w14:paraId="17842577" w14:textId="2295DACF" w:rsidR="00470B5B" w:rsidRPr="005603D9" w:rsidRDefault="00470B5B" w:rsidP="00257032">
            <w:r w:rsidRPr="005603D9">
              <w:rPr>
                <w:b/>
              </w:rPr>
              <w:t>Status summary:</w:t>
            </w:r>
            <w:r w:rsidRPr="005603D9">
              <w:t xml:space="preserve">  </w:t>
            </w:r>
            <w:r w:rsidR="00D12383">
              <w:rPr>
                <w:rFonts w:cs="Arial"/>
              </w:rPr>
              <w:t xml:space="preserve"> The Draft Fast Track Self Governance Report has been prepared for the determination vote at Panel.</w:t>
            </w:r>
          </w:p>
        </w:tc>
      </w:tr>
      <w:tr w:rsidR="00470B5B" w:rsidRPr="005603D9" w14:paraId="16F89FAD" w14:textId="77777777" w:rsidTr="18286977">
        <w:trPr>
          <w:trHeight w:val="937"/>
        </w:trPr>
        <w:tc>
          <w:tcPr>
            <w:tcW w:w="9639" w:type="dxa"/>
            <w:gridSpan w:val="4"/>
            <w:shd w:val="clear" w:color="auto" w:fill="FFFFFF" w:themeFill="background1"/>
          </w:tcPr>
          <w:p w14:paraId="48797A30" w14:textId="09384098" w:rsidR="00D8201A" w:rsidRDefault="00470B5B" w:rsidP="00257032">
            <w:r w:rsidRPr="005603D9">
              <w:rPr>
                <w:b/>
              </w:rPr>
              <w:t>This modification is expected to have a:</w:t>
            </w:r>
            <w:r w:rsidRPr="005603D9">
              <w:t xml:space="preserve"> </w:t>
            </w:r>
            <w:sdt>
              <w:sdtPr>
                <w:rPr>
                  <w:rStyle w:val="Boldnormaltext"/>
                </w:rPr>
                <w:id w:val="-976991523"/>
                <w:placeholder>
                  <w:docPart w:val="F895774CF9FB4DAABC9780FEFF5FFCC8"/>
                </w:placeholder>
                <w:dropDownList>
                  <w:listItem w:displayText="[Select impact]" w:value="[Select impact]"/>
                  <w:listItem w:displayText="High impact" w:value="High impact"/>
                  <w:listItem w:displayText="Medium impact" w:value="Medium impact"/>
                  <w:listItem w:displayText="Low impact" w:value="Low impact"/>
                </w:dropDownList>
              </w:sdtPr>
              <w:sdtEndPr>
                <w:rPr>
                  <w:rStyle w:val="DefaultParagraphFont"/>
                  <w:rFonts w:asciiTheme="minorHAnsi" w:hAnsiTheme="minorHAnsi"/>
                  <w:b w:val="0"/>
                </w:rPr>
              </w:sdtEndPr>
              <w:sdtContent>
                <w:r w:rsidR="00500AA6">
                  <w:rPr>
                    <w:rStyle w:val="Boldnormaltext"/>
                  </w:rPr>
                  <w:t>Low impact</w:t>
                </w:r>
              </w:sdtContent>
            </w:sdt>
          </w:p>
          <w:sdt>
            <w:sdtPr>
              <w:id w:val="-557018316"/>
              <w:placeholder>
                <w:docPart w:val="DefaultPlaceholder_-1854013440"/>
              </w:placeholder>
            </w:sdtPr>
            <w:sdtContent>
              <w:p w14:paraId="6B362364" w14:textId="63D8C3F2" w:rsidR="00470B5B" w:rsidRPr="005603D9" w:rsidRDefault="00500AA6" w:rsidP="00500AA6">
                <w:r>
                  <w:t>Grid Code Parties and the ESO</w:t>
                </w:r>
              </w:p>
            </w:sdtContent>
          </w:sdt>
        </w:tc>
      </w:tr>
      <w:tr w:rsidR="001F6F26" w:rsidRPr="005603D9" w14:paraId="0F2E5909" w14:textId="77777777" w:rsidTr="18286977">
        <w:trPr>
          <w:trHeight w:val="739"/>
        </w:trPr>
        <w:tc>
          <w:tcPr>
            <w:tcW w:w="9639" w:type="dxa"/>
            <w:gridSpan w:val="4"/>
            <w:shd w:val="clear" w:color="auto" w:fill="FFFFFF" w:themeFill="background1"/>
          </w:tcPr>
          <w:p w14:paraId="1014F602" w14:textId="0F4CAA18" w:rsidR="001F6F26" w:rsidRPr="003655D8" w:rsidRDefault="001F6F26" w:rsidP="00257032">
            <w:r w:rsidRPr="003655D8">
              <w:rPr>
                <w:b/>
              </w:rPr>
              <w:t xml:space="preserve">Modification </w:t>
            </w:r>
            <w:r w:rsidR="00C70794" w:rsidRPr="003655D8">
              <w:rPr>
                <w:b/>
              </w:rPr>
              <w:t>d</w:t>
            </w:r>
            <w:r w:rsidRPr="003655D8">
              <w:rPr>
                <w:b/>
              </w:rPr>
              <w:t>rivers:</w:t>
            </w:r>
            <w:r w:rsidRPr="003655D8">
              <w:t xml:space="preserve"> </w:t>
            </w:r>
            <w:sdt>
              <w:sdtPr>
                <w:rPr>
                  <w:rStyle w:val="PlaceholderText"/>
                  <w:color w:val="auto"/>
                </w:rPr>
                <w:id w:val="394779283"/>
                <w:placeholder>
                  <w:docPart w:val="DefaultPlaceholder_-1854013440"/>
                </w:placeholder>
              </w:sdtPr>
              <w:sdtContent>
                <w:r w:rsidR="003650BA" w:rsidRPr="003655D8">
                  <w:rPr>
                    <w:rStyle w:val="PlaceholderText"/>
                    <w:color w:val="auto"/>
                  </w:rPr>
                  <w:t>Efficiency</w:t>
                </w:r>
              </w:sdtContent>
            </w:sdt>
          </w:p>
        </w:tc>
      </w:tr>
      <w:tr w:rsidR="00470B5B" w:rsidRPr="005603D9" w14:paraId="10B4486E" w14:textId="77777777" w:rsidTr="18286977">
        <w:trPr>
          <w:trHeight w:val="739"/>
        </w:trPr>
        <w:tc>
          <w:tcPr>
            <w:tcW w:w="2268" w:type="dxa"/>
            <w:shd w:val="clear" w:color="auto" w:fill="FFFFFF" w:themeFill="background1"/>
          </w:tcPr>
          <w:p w14:paraId="5B127C7F" w14:textId="4160BD04" w:rsidR="00470B5B" w:rsidRPr="00DB0E3D" w:rsidRDefault="00D665AE" w:rsidP="00257032">
            <w:pPr>
              <w:rPr>
                <w:b/>
              </w:rPr>
            </w:pPr>
            <w:r w:rsidRPr="00B00090">
              <w:rPr>
                <w:rFonts w:cs="Arial"/>
                <w:b/>
                <w:noProof/>
                <w:lang w:val="en-US"/>
              </w:rPr>
              <w:t>Governance route</w:t>
            </w:r>
          </w:p>
        </w:tc>
        <w:tc>
          <w:tcPr>
            <w:tcW w:w="7371" w:type="dxa"/>
            <w:gridSpan w:val="3"/>
            <w:shd w:val="clear" w:color="auto" w:fill="auto"/>
          </w:tcPr>
          <w:p w14:paraId="60F0CB4E" w14:textId="39423603" w:rsidR="00935EAB" w:rsidRPr="005603D9" w:rsidRDefault="00935EAB" w:rsidP="00257032">
            <w:r w:rsidRPr="00D665AE">
              <w:rPr>
                <w:rFonts w:cs="Arial"/>
              </w:rPr>
              <w:t xml:space="preserve">Fast-track Self-Governance modification </w:t>
            </w:r>
            <w:r w:rsidR="003655D8" w:rsidRPr="00D665AE">
              <w:rPr>
                <w:rFonts w:cs="Arial"/>
              </w:rPr>
              <w:t>- The</w:t>
            </w:r>
            <w:r w:rsidRPr="00D665AE">
              <w:rPr>
                <w:rFonts w:cs="Arial"/>
              </w:rPr>
              <w:t xml:space="preserve"> Panel will meet on </w:t>
            </w:r>
            <w:r w:rsidR="00D665AE">
              <w:rPr>
                <w:rFonts w:cs="Arial"/>
              </w:rPr>
              <w:t>21 March 2024</w:t>
            </w:r>
            <w:r w:rsidRPr="00D665AE">
              <w:rPr>
                <w:rFonts w:cs="Arial"/>
              </w:rPr>
              <w:t xml:space="preserve"> </w:t>
            </w:r>
            <w:r w:rsidR="00FA1901">
              <w:rPr>
                <w:rFonts w:cs="Arial"/>
              </w:rPr>
              <w:t>to</w:t>
            </w:r>
            <w:r w:rsidRPr="00D665AE">
              <w:rPr>
                <w:rFonts w:cs="Arial"/>
              </w:rPr>
              <w:t xml:space="preserve"> carry out their determination vote.</w:t>
            </w:r>
          </w:p>
        </w:tc>
      </w:tr>
      <w:tr w:rsidR="00470B5B" w:rsidRPr="005603D9" w14:paraId="1C6B40E8" w14:textId="77777777" w:rsidTr="18286977">
        <w:trPr>
          <w:trHeight w:val="1459"/>
        </w:trPr>
        <w:tc>
          <w:tcPr>
            <w:tcW w:w="2268" w:type="dxa"/>
            <w:shd w:val="clear" w:color="auto" w:fill="FFFFFF" w:themeFill="background1"/>
          </w:tcPr>
          <w:p w14:paraId="6F4B564F" w14:textId="77777777" w:rsidR="00470B5B" w:rsidRPr="005603D9" w:rsidRDefault="00470B5B" w:rsidP="00257032">
            <w:pPr>
              <w:rPr>
                <w:b/>
              </w:rPr>
            </w:pPr>
            <w:r w:rsidRPr="005603D9">
              <w:rPr>
                <w:b/>
              </w:rPr>
              <w:t>Who can I talk to about the change?</w:t>
            </w:r>
          </w:p>
          <w:p w14:paraId="383B174D" w14:textId="77777777" w:rsidR="00470B5B" w:rsidRPr="005603D9" w:rsidRDefault="00470B5B" w:rsidP="00257032"/>
        </w:tc>
        <w:tc>
          <w:tcPr>
            <w:tcW w:w="3832" w:type="dxa"/>
            <w:gridSpan w:val="2"/>
            <w:shd w:val="clear" w:color="auto" w:fill="FFFFFF" w:themeFill="background1"/>
          </w:tcPr>
          <w:p w14:paraId="4DF9AF87" w14:textId="77777777" w:rsidR="005603D9" w:rsidRPr="009A206C" w:rsidRDefault="00470B5B" w:rsidP="00257032">
            <w:r w:rsidRPr="009A206C">
              <w:rPr>
                <w:b/>
              </w:rPr>
              <w:t>Proposer:</w:t>
            </w:r>
            <w:r w:rsidRPr="009A206C">
              <w:t xml:space="preserve"> </w:t>
            </w:r>
          </w:p>
          <w:sdt>
            <w:sdtPr>
              <w:alias w:val="Insert text"/>
              <w:tag w:val="Insert text"/>
              <w:id w:val="-1790201705"/>
              <w:placeholder>
                <w:docPart w:val="D9DD7822010C41B4AE403FD8D1E28067"/>
              </w:placeholder>
            </w:sdtPr>
            <w:sdtContent>
              <w:p w14:paraId="7ECF9D9D" w14:textId="0195C9EC" w:rsidR="00470B5B" w:rsidRPr="005603D9" w:rsidRDefault="00D701F5" w:rsidP="00257032">
                <w:r>
                  <w:t>Milly Lewis</w:t>
                </w:r>
              </w:p>
            </w:sdtContent>
          </w:sdt>
          <w:sdt>
            <w:sdtPr>
              <w:alias w:val="Insert text"/>
              <w:tag w:val="Insert text"/>
              <w:id w:val="-1488937454"/>
              <w:placeholder>
                <w:docPart w:val="F2D073ABB46B4C07B32E7EB9330E12AC"/>
              </w:placeholder>
            </w:sdtPr>
            <w:sdtContent>
              <w:p w14:paraId="7DDE8C7D" w14:textId="7BCFD303" w:rsidR="00470B5B" w:rsidRPr="005603D9" w:rsidRDefault="00000000" w:rsidP="00257032">
                <w:hyperlink r:id="rId12" w:history="1">
                  <w:r w:rsidR="003655D8" w:rsidRPr="00173FA3">
                    <w:rPr>
                      <w:rStyle w:val="Hyperlink"/>
                    </w:rPr>
                    <w:t>Milly.lewis@nationalgrideso.com</w:t>
                  </w:r>
                </w:hyperlink>
                <w:r w:rsidR="003655D8">
                  <w:t xml:space="preserve"> </w:t>
                </w:r>
              </w:p>
            </w:sdtContent>
          </w:sdt>
          <w:sdt>
            <w:sdtPr>
              <w:alias w:val="Insert text"/>
              <w:tag w:val="Insert text"/>
              <w:id w:val="-130099385"/>
              <w:placeholder>
                <w:docPart w:val="847EF68DB82D4CBF9C975CA833429467"/>
              </w:placeholder>
            </w:sdtPr>
            <w:sdtContent>
              <w:p w14:paraId="5DC08C5F" w14:textId="7F6BA5B8" w:rsidR="00470B5B" w:rsidRPr="005603D9" w:rsidRDefault="0098453B" w:rsidP="00257032">
                <w:r>
                  <w:t xml:space="preserve"> </w:t>
                </w:r>
              </w:p>
            </w:sdtContent>
          </w:sdt>
        </w:tc>
        <w:tc>
          <w:tcPr>
            <w:tcW w:w="3539" w:type="dxa"/>
            <w:shd w:val="clear" w:color="auto" w:fill="FFFFFF" w:themeFill="background1"/>
          </w:tcPr>
          <w:p w14:paraId="3ED6072E" w14:textId="77777777" w:rsidR="005603D9" w:rsidRPr="009A206C" w:rsidRDefault="00470B5B" w:rsidP="00257032">
            <w:r w:rsidRPr="009A206C">
              <w:rPr>
                <w:b/>
              </w:rPr>
              <w:t>Code Administrator C</w:t>
            </w:r>
            <w:r w:rsidR="005603D9" w:rsidRPr="009A206C">
              <w:rPr>
                <w:b/>
              </w:rPr>
              <w:t>ontact</w:t>
            </w:r>
            <w:r w:rsidRPr="009A206C">
              <w:rPr>
                <w:b/>
              </w:rPr>
              <w:t>:</w:t>
            </w:r>
            <w:r w:rsidRPr="009A206C">
              <w:t xml:space="preserve"> </w:t>
            </w:r>
          </w:p>
          <w:sdt>
            <w:sdtPr>
              <w:alias w:val="Insert text"/>
              <w:tag w:val="Insert text"/>
              <w:id w:val="364340973"/>
              <w:placeholder>
                <w:docPart w:val="561F15FEB41C49199E8EA37243D756A5"/>
              </w:placeholder>
            </w:sdtPr>
            <w:sdtContent>
              <w:p w14:paraId="70F6C19E" w14:textId="36D1DFC7" w:rsidR="00A35A30" w:rsidRDefault="005D1F55" w:rsidP="00257032">
                <w:r>
                  <w:t>Lizzie Timmins</w:t>
                </w:r>
              </w:p>
              <w:p w14:paraId="4F0269CF" w14:textId="64997D40" w:rsidR="005D1F55" w:rsidRDefault="00000000" w:rsidP="00257032">
                <w:hyperlink r:id="rId13" w:history="1">
                  <w:r w:rsidR="005D1F55" w:rsidRPr="009C514D">
                    <w:rPr>
                      <w:rStyle w:val="Hyperlink"/>
                    </w:rPr>
                    <w:t>Elizabeth.timmins@nationalgrideso.com</w:t>
                  </w:r>
                </w:hyperlink>
              </w:p>
            </w:sdtContent>
          </w:sdt>
          <w:p w14:paraId="42BE5FBA" w14:textId="3DFDD126" w:rsidR="00470B5B" w:rsidRPr="005603D9" w:rsidRDefault="00470B5B" w:rsidP="00257032"/>
        </w:tc>
      </w:tr>
    </w:tbl>
    <w:p w14:paraId="59A5D20E" w14:textId="77777777" w:rsidR="00470B5B" w:rsidRDefault="00470B5B" w:rsidP="005603D9">
      <w:bookmarkStart w:id="1" w:name="_Executive_Summary"/>
      <w:bookmarkStart w:id="2" w:name="_Workgroup_Consultation_Introduction"/>
      <w:bookmarkEnd w:id="1"/>
      <w:bookmarkEnd w:id="2"/>
    </w:p>
    <w:p w14:paraId="497851C1" w14:textId="6AAF991D" w:rsidR="00DB0E3D" w:rsidRDefault="00DB0E3D">
      <w:pPr>
        <w:rPr>
          <w:rFonts w:asciiTheme="majorHAnsi" w:eastAsiaTheme="majorEastAsia" w:hAnsiTheme="majorHAnsi" w:cstheme="majorBidi"/>
          <w:b/>
          <w:color w:val="FFFFFF" w:themeColor="background1"/>
          <w:sz w:val="28"/>
          <w:szCs w:val="32"/>
        </w:rPr>
      </w:pPr>
      <w:r>
        <w:br w:type="page"/>
      </w:r>
    </w:p>
    <w:p w14:paraId="27E53DD2" w14:textId="77777777" w:rsidR="009A206C" w:rsidRDefault="009A206C" w:rsidP="009A206C">
      <w:pPr>
        <w:pStyle w:val="Heading1"/>
      </w:pPr>
      <w:bookmarkStart w:id="3" w:name="_Toc161211768"/>
      <w:r>
        <w:lastRenderedPageBreak/>
        <w:t>Contents</w:t>
      </w:r>
      <w:bookmarkEnd w:id="3"/>
    </w:p>
    <w:p w14:paraId="20815990" w14:textId="77777777" w:rsidR="009A206C" w:rsidRPr="009A206C" w:rsidRDefault="009A206C" w:rsidP="009A206C"/>
    <w:p w14:paraId="7CC699B1" w14:textId="6EA2F6E8" w:rsidR="003655D8" w:rsidRDefault="005603D9">
      <w:pPr>
        <w:pStyle w:val="TOC1"/>
        <w:tabs>
          <w:tab w:val="right" w:leader="dot" w:pos="9486"/>
        </w:tabs>
        <w:rPr>
          <w:rFonts w:eastAsiaTheme="minorEastAsia"/>
          <w:b w:val="0"/>
          <w:noProof/>
          <w:sz w:val="22"/>
          <w:lang w:eastAsia="en-GB"/>
        </w:rPr>
      </w:pPr>
      <w:r>
        <w:fldChar w:fldCharType="begin"/>
      </w:r>
      <w:r>
        <w:instrText xml:space="preserve"> TOC \o "1-3" \h \z \u </w:instrText>
      </w:r>
      <w:r>
        <w:fldChar w:fldCharType="separate"/>
      </w:r>
      <w:hyperlink w:anchor="_Toc161211768" w:history="1">
        <w:r w:rsidR="003655D8" w:rsidRPr="00D871F2">
          <w:rPr>
            <w:rStyle w:val="Hyperlink"/>
            <w:noProof/>
          </w:rPr>
          <w:t>Contents</w:t>
        </w:r>
        <w:r w:rsidR="003655D8">
          <w:rPr>
            <w:noProof/>
            <w:webHidden/>
          </w:rPr>
          <w:tab/>
        </w:r>
        <w:r w:rsidR="003655D8">
          <w:rPr>
            <w:noProof/>
            <w:webHidden/>
          </w:rPr>
          <w:fldChar w:fldCharType="begin"/>
        </w:r>
        <w:r w:rsidR="003655D8">
          <w:rPr>
            <w:noProof/>
            <w:webHidden/>
          </w:rPr>
          <w:instrText xml:space="preserve"> PAGEREF _Toc161211768 \h </w:instrText>
        </w:r>
        <w:r w:rsidR="003655D8">
          <w:rPr>
            <w:noProof/>
            <w:webHidden/>
          </w:rPr>
        </w:r>
        <w:r w:rsidR="003655D8">
          <w:rPr>
            <w:noProof/>
            <w:webHidden/>
          </w:rPr>
          <w:fldChar w:fldCharType="separate"/>
        </w:r>
        <w:r w:rsidR="00843080">
          <w:rPr>
            <w:noProof/>
            <w:webHidden/>
          </w:rPr>
          <w:t>2</w:t>
        </w:r>
        <w:r w:rsidR="003655D8">
          <w:rPr>
            <w:noProof/>
            <w:webHidden/>
          </w:rPr>
          <w:fldChar w:fldCharType="end"/>
        </w:r>
      </w:hyperlink>
    </w:p>
    <w:p w14:paraId="6A030B04" w14:textId="78713651" w:rsidR="003655D8" w:rsidRDefault="00000000">
      <w:pPr>
        <w:pStyle w:val="TOC1"/>
        <w:tabs>
          <w:tab w:val="right" w:leader="dot" w:pos="9486"/>
        </w:tabs>
        <w:rPr>
          <w:rFonts w:eastAsiaTheme="minorEastAsia"/>
          <w:b w:val="0"/>
          <w:noProof/>
          <w:sz w:val="22"/>
          <w:lang w:eastAsia="en-GB"/>
        </w:rPr>
      </w:pPr>
      <w:hyperlink w:anchor="_Toc161211769" w:history="1">
        <w:r w:rsidR="003655D8" w:rsidRPr="00D871F2">
          <w:rPr>
            <w:rStyle w:val="Hyperlink"/>
            <w:noProof/>
          </w:rPr>
          <w:t>What is the issue?</w:t>
        </w:r>
        <w:r w:rsidR="003655D8">
          <w:rPr>
            <w:noProof/>
            <w:webHidden/>
          </w:rPr>
          <w:tab/>
        </w:r>
        <w:r w:rsidR="003655D8">
          <w:rPr>
            <w:noProof/>
            <w:webHidden/>
          </w:rPr>
          <w:fldChar w:fldCharType="begin"/>
        </w:r>
        <w:r w:rsidR="003655D8">
          <w:rPr>
            <w:noProof/>
            <w:webHidden/>
          </w:rPr>
          <w:instrText xml:space="preserve"> PAGEREF _Toc161211769 \h </w:instrText>
        </w:r>
        <w:r w:rsidR="003655D8">
          <w:rPr>
            <w:noProof/>
            <w:webHidden/>
          </w:rPr>
        </w:r>
        <w:r w:rsidR="003655D8">
          <w:rPr>
            <w:noProof/>
            <w:webHidden/>
          </w:rPr>
          <w:fldChar w:fldCharType="separate"/>
        </w:r>
        <w:r w:rsidR="00843080">
          <w:rPr>
            <w:noProof/>
            <w:webHidden/>
          </w:rPr>
          <w:t>3</w:t>
        </w:r>
        <w:r w:rsidR="003655D8">
          <w:rPr>
            <w:noProof/>
            <w:webHidden/>
          </w:rPr>
          <w:fldChar w:fldCharType="end"/>
        </w:r>
      </w:hyperlink>
    </w:p>
    <w:p w14:paraId="11CA9211" w14:textId="1F53C290" w:rsidR="003655D8" w:rsidRDefault="00000000">
      <w:pPr>
        <w:pStyle w:val="TOC2"/>
        <w:tabs>
          <w:tab w:val="right" w:leader="dot" w:pos="9486"/>
        </w:tabs>
        <w:rPr>
          <w:rFonts w:eastAsiaTheme="minorEastAsia"/>
          <w:noProof/>
          <w:sz w:val="22"/>
          <w:lang w:eastAsia="en-GB"/>
        </w:rPr>
      </w:pPr>
      <w:hyperlink w:anchor="_Toc161211770" w:history="1">
        <w:r w:rsidR="003655D8" w:rsidRPr="00D871F2">
          <w:rPr>
            <w:rStyle w:val="Hyperlink"/>
            <w:noProof/>
          </w:rPr>
          <w:t>Why change?</w:t>
        </w:r>
        <w:r w:rsidR="003655D8">
          <w:rPr>
            <w:noProof/>
            <w:webHidden/>
          </w:rPr>
          <w:tab/>
        </w:r>
        <w:r w:rsidR="003655D8">
          <w:rPr>
            <w:noProof/>
            <w:webHidden/>
          </w:rPr>
          <w:fldChar w:fldCharType="begin"/>
        </w:r>
        <w:r w:rsidR="003655D8">
          <w:rPr>
            <w:noProof/>
            <w:webHidden/>
          </w:rPr>
          <w:instrText xml:space="preserve"> PAGEREF _Toc161211770 \h </w:instrText>
        </w:r>
        <w:r w:rsidR="003655D8">
          <w:rPr>
            <w:noProof/>
            <w:webHidden/>
          </w:rPr>
        </w:r>
        <w:r w:rsidR="003655D8">
          <w:rPr>
            <w:noProof/>
            <w:webHidden/>
          </w:rPr>
          <w:fldChar w:fldCharType="separate"/>
        </w:r>
        <w:r w:rsidR="00843080">
          <w:rPr>
            <w:noProof/>
            <w:webHidden/>
          </w:rPr>
          <w:t>3</w:t>
        </w:r>
        <w:r w:rsidR="003655D8">
          <w:rPr>
            <w:noProof/>
            <w:webHidden/>
          </w:rPr>
          <w:fldChar w:fldCharType="end"/>
        </w:r>
      </w:hyperlink>
    </w:p>
    <w:p w14:paraId="23524216" w14:textId="3DD7E982" w:rsidR="003655D8" w:rsidRDefault="00000000">
      <w:pPr>
        <w:pStyle w:val="TOC1"/>
        <w:tabs>
          <w:tab w:val="right" w:leader="dot" w:pos="9486"/>
        </w:tabs>
        <w:rPr>
          <w:rFonts w:eastAsiaTheme="minorEastAsia"/>
          <w:b w:val="0"/>
          <w:noProof/>
          <w:sz w:val="22"/>
          <w:lang w:eastAsia="en-GB"/>
        </w:rPr>
      </w:pPr>
      <w:hyperlink w:anchor="_Toc161211771" w:history="1">
        <w:r w:rsidR="003655D8" w:rsidRPr="00D871F2">
          <w:rPr>
            <w:rStyle w:val="Hyperlink"/>
            <w:noProof/>
          </w:rPr>
          <w:t>What is the proposer’s solution?</w:t>
        </w:r>
        <w:r w:rsidR="003655D8">
          <w:rPr>
            <w:noProof/>
            <w:webHidden/>
          </w:rPr>
          <w:tab/>
        </w:r>
        <w:r w:rsidR="003655D8">
          <w:rPr>
            <w:noProof/>
            <w:webHidden/>
          </w:rPr>
          <w:fldChar w:fldCharType="begin"/>
        </w:r>
        <w:r w:rsidR="003655D8">
          <w:rPr>
            <w:noProof/>
            <w:webHidden/>
          </w:rPr>
          <w:instrText xml:space="preserve"> PAGEREF _Toc161211771 \h </w:instrText>
        </w:r>
        <w:r w:rsidR="003655D8">
          <w:rPr>
            <w:noProof/>
            <w:webHidden/>
          </w:rPr>
        </w:r>
        <w:r w:rsidR="003655D8">
          <w:rPr>
            <w:noProof/>
            <w:webHidden/>
          </w:rPr>
          <w:fldChar w:fldCharType="separate"/>
        </w:r>
        <w:r w:rsidR="00843080">
          <w:rPr>
            <w:noProof/>
            <w:webHidden/>
          </w:rPr>
          <w:t>3</w:t>
        </w:r>
        <w:r w:rsidR="003655D8">
          <w:rPr>
            <w:noProof/>
            <w:webHidden/>
          </w:rPr>
          <w:fldChar w:fldCharType="end"/>
        </w:r>
      </w:hyperlink>
    </w:p>
    <w:p w14:paraId="25BE0A67" w14:textId="0CF1C721" w:rsidR="003655D8" w:rsidRDefault="00000000">
      <w:pPr>
        <w:pStyle w:val="TOC2"/>
        <w:tabs>
          <w:tab w:val="right" w:leader="dot" w:pos="9486"/>
        </w:tabs>
        <w:rPr>
          <w:rFonts w:eastAsiaTheme="minorEastAsia"/>
          <w:noProof/>
          <w:sz w:val="22"/>
          <w:lang w:eastAsia="en-GB"/>
        </w:rPr>
      </w:pPr>
      <w:hyperlink w:anchor="_Toc161211772" w:history="1">
        <w:r w:rsidR="003655D8" w:rsidRPr="00D871F2">
          <w:rPr>
            <w:rStyle w:val="Hyperlink"/>
            <w:noProof/>
          </w:rPr>
          <w:t>Legal text</w:t>
        </w:r>
        <w:r w:rsidR="003655D8">
          <w:rPr>
            <w:noProof/>
            <w:webHidden/>
          </w:rPr>
          <w:tab/>
        </w:r>
        <w:r w:rsidR="003655D8">
          <w:rPr>
            <w:noProof/>
            <w:webHidden/>
          </w:rPr>
          <w:fldChar w:fldCharType="begin"/>
        </w:r>
        <w:r w:rsidR="003655D8">
          <w:rPr>
            <w:noProof/>
            <w:webHidden/>
          </w:rPr>
          <w:instrText xml:space="preserve"> PAGEREF _Toc161211772 \h </w:instrText>
        </w:r>
        <w:r w:rsidR="003655D8">
          <w:rPr>
            <w:noProof/>
            <w:webHidden/>
          </w:rPr>
        </w:r>
        <w:r w:rsidR="003655D8">
          <w:rPr>
            <w:noProof/>
            <w:webHidden/>
          </w:rPr>
          <w:fldChar w:fldCharType="separate"/>
        </w:r>
        <w:r w:rsidR="00843080">
          <w:rPr>
            <w:noProof/>
            <w:webHidden/>
          </w:rPr>
          <w:t>4</w:t>
        </w:r>
        <w:r w:rsidR="003655D8">
          <w:rPr>
            <w:noProof/>
            <w:webHidden/>
          </w:rPr>
          <w:fldChar w:fldCharType="end"/>
        </w:r>
      </w:hyperlink>
    </w:p>
    <w:p w14:paraId="06A1E50B" w14:textId="33A3016F" w:rsidR="003655D8" w:rsidRDefault="00000000">
      <w:pPr>
        <w:pStyle w:val="TOC1"/>
        <w:tabs>
          <w:tab w:val="right" w:leader="dot" w:pos="9486"/>
        </w:tabs>
        <w:rPr>
          <w:rFonts w:eastAsiaTheme="minorEastAsia"/>
          <w:b w:val="0"/>
          <w:noProof/>
          <w:sz w:val="22"/>
          <w:lang w:eastAsia="en-GB"/>
        </w:rPr>
      </w:pPr>
      <w:hyperlink w:anchor="_Toc161211773" w:history="1">
        <w:r w:rsidR="003655D8" w:rsidRPr="00D871F2">
          <w:rPr>
            <w:rStyle w:val="Hyperlink"/>
            <w:noProof/>
          </w:rPr>
          <w:t>What is the impact of this change?</w:t>
        </w:r>
        <w:r w:rsidR="003655D8">
          <w:rPr>
            <w:noProof/>
            <w:webHidden/>
          </w:rPr>
          <w:tab/>
        </w:r>
        <w:r w:rsidR="003655D8">
          <w:rPr>
            <w:noProof/>
            <w:webHidden/>
          </w:rPr>
          <w:fldChar w:fldCharType="begin"/>
        </w:r>
        <w:r w:rsidR="003655D8">
          <w:rPr>
            <w:noProof/>
            <w:webHidden/>
          </w:rPr>
          <w:instrText xml:space="preserve"> PAGEREF _Toc161211773 \h </w:instrText>
        </w:r>
        <w:r w:rsidR="003655D8">
          <w:rPr>
            <w:noProof/>
            <w:webHidden/>
          </w:rPr>
        </w:r>
        <w:r w:rsidR="003655D8">
          <w:rPr>
            <w:noProof/>
            <w:webHidden/>
          </w:rPr>
          <w:fldChar w:fldCharType="separate"/>
        </w:r>
        <w:r w:rsidR="00843080">
          <w:rPr>
            <w:noProof/>
            <w:webHidden/>
          </w:rPr>
          <w:t>5</w:t>
        </w:r>
        <w:r w:rsidR="003655D8">
          <w:rPr>
            <w:noProof/>
            <w:webHidden/>
          </w:rPr>
          <w:fldChar w:fldCharType="end"/>
        </w:r>
      </w:hyperlink>
    </w:p>
    <w:p w14:paraId="0BDC7F63" w14:textId="77CFE795" w:rsidR="003655D8" w:rsidRDefault="00000000">
      <w:pPr>
        <w:pStyle w:val="TOC3"/>
        <w:tabs>
          <w:tab w:val="right" w:leader="dot" w:pos="9486"/>
        </w:tabs>
        <w:rPr>
          <w:rFonts w:eastAsiaTheme="minorEastAsia"/>
          <w:noProof/>
          <w:sz w:val="22"/>
          <w:lang w:eastAsia="en-GB"/>
        </w:rPr>
      </w:pPr>
      <w:hyperlink w:anchor="_Toc161211774" w:history="1">
        <w:r w:rsidR="003655D8" w:rsidRPr="00D871F2">
          <w:rPr>
            <w:rStyle w:val="Hyperlink"/>
            <w:noProof/>
          </w:rPr>
          <w:t>Proposer’s assessment against Grid Code Objectives</w:t>
        </w:r>
        <w:r w:rsidR="003655D8">
          <w:rPr>
            <w:noProof/>
            <w:webHidden/>
          </w:rPr>
          <w:tab/>
        </w:r>
        <w:r w:rsidR="003655D8">
          <w:rPr>
            <w:noProof/>
            <w:webHidden/>
          </w:rPr>
          <w:fldChar w:fldCharType="begin"/>
        </w:r>
        <w:r w:rsidR="003655D8">
          <w:rPr>
            <w:noProof/>
            <w:webHidden/>
          </w:rPr>
          <w:instrText xml:space="preserve"> PAGEREF _Toc161211774 \h </w:instrText>
        </w:r>
        <w:r w:rsidR="003655D8">
          <w:rPr>
            <w:noProof/>
            <w:webHidden/>
          </w:rPr>
        </w:r>
        <w:r w:rsidR="003655D8">
          <w:rPr>
            <w:noProof/>
            <w:webHidden/>
          </w:rPr>
          <w:fldChar w:fldCharType="separate"/>
        </w:r>
        <w:r w:rsidR="00843080">
          <w:rPr>
            <w:noProof/>
            <w:webHidden/>
          </w:rPr>
          <w:t>5</w:t>
        </w:r>
        <w:r w:rsidR="003655D8">
          <w:rPr>
            <w:noProof/>
            <w:webHidden/>
          </w:rPr>
          <w:fldChar w:fldCharType="end"/>
        </w:r>
      </w:hyperlink>
    </w:p>
    <w:p w14:paraId="250FA8C5" w14:textId="1AB359B8" w:rsidR="003655D8" w:rsidRDefault="00000000">
      <w:pPr>
        <w:pStyle w:val="TOC3"/>
        <w:tabs>
          <w:tab w:val="right" w:leader="dot" w:pos="9486"/>
        </w:tabs>
        <w:rPr>
          <w:rFonts w:eastAsiaTheme="minorEastAsia"/>
          <w:noProof/>
          <w:sz w:val="22"/>
          <w:lang w:eastAsia="en-GB"/>
        </w:rPr>
      </w:pPr>
      <w:hyperlink w:anchor="_Toc161211775" w:history="1">
        <w:r w:rsidR="003655D8" w:rsidRPr="00D871F2">
          <w:rPr>
            <w:rStyle w:val="Hyperlink"/>
            <w:noProof/>
          </w:rPr>
          <w:t>Proposer’s assessment of the impact of the modification on the stakeholder / consumer benefit categories</w:t>
        </w:r>
        <w:r w:rsidR="003655D8">
          <w:rPr>
            <w:noProof/>
            <w:webHidden/>
          </w:rPr>
          <w:tab/>
        </w:r>
        <w:r w:rsidR="003655D8">
          <w:rPr>
            <w:noProof/>
            <w:webHidden/>
          </w:rPr>
          <w:fldChar w:fldCharType="begin"/>
        </w:r>
        <w:r w:rsidR="003655D8">
          <w:rPr>
            <w:noProof/>
            <w:webHidden/>
          </w:rPr>
          <w:instrText xml:space="preserve"> PAGEREF _Toc161211775 \h </w:instrText>
        </w:r>
        <w:r w:rsidR="003655D8">
          <w:rPr>
            <w:noProof/>
            <w:webHidden/>
          </w:rPr>
        </w:r>
        <w:r w:rsidR="003655D8">
          <w:rPr>
            <w:noProof/>
            <w:webHidden/>
          </w:rPr>
          <w:fldChar w:fldCharType="separate"/>
        </w:r>
        <w:r w:rsidR="00843080">
          <w:rPr>
            <w:noProof/>
            <w:webHidden/>
          </w:rPr>
          <w:t>5</w:t>
        </w:r>
        <w:r w:rsidR="003655D8">
          <w:rPr>
            <w:noProof/>
            <w:webHidden/>
          </w:rPr>
          <w:fldChar w:fldCharType="end"/>
        </w:r>
      </w:hyperlink>
    </w:p>
    <w:p w14:paraId="64CA630F" w14:textId="3C5C0B2A" w:rsidR="003655D8" w:rsidRDefault="00000000">
      <w:pPr>
        <w:pStyle w:val="TOC1"/>
        <w:tabs>
          <w:tab w:val="right" w:leader="dot" w:pos="9486"/>
        </w:tabs>
        <w:rPr>
          <w:rFonts w:eastAsiaTheme="minorEastAsia"/>
          <w:b w:val="0"/>
          <w:noProof/>
          <w:sz w:val="22"/>
          <w:lang w:eastAsia="en-GB"/>
        </w:rPr>
      </w:pPr>
      <w:hyperlink w:anchor="_Toc161211776" w:history="1">
        <w:r w:rsidR="003655D8" w:rsidRPr="00D871F2">
          <w:rPr>
            <w:rStyle w:val="Hyperlink"/>
            <w:noProof/>
          </w:rPr>
          <w:t>When will this change take place?</w:t>
        </w:r>
        <w:r w:rsidR="003655D8">
          <w:rPr>
            <w:noProof/>
            <w:webHidden/>
          </w:rPr>
          <w:tab/>
        </w:r>
        <w:r w:rsidR="003655D8">
          <w:rPr>
            <w:noProof/>
            <w:webHidden/>
          </w:rPr>
          <w:fldChar w:fldCharType="begin"/>
        </w:r>
        <w:r w:rsidR="003655D8">
          <w:rPr>
            <w:noProof/>
            <w:webHidden/>
          </w:rPr>
          <w:instrText xml:space="preserve"> PAGEREF _Toc161211776 \h </w:instrText>
        </w:r>
        <w:r w:rsidR="003655D8">
          <w:rPr>
            <w:noProof/>
            <w:webHidden/>
          </w:rPr>
        </w:r>
        <w:r w:rsidR="003655D8">
          <w:rPr>
            <w:noProof/>
            <w:webHidden/>
          </w:rPr>
          <w:fldChar w:fldCharType="separate"/>
        </w:r>
        <w:r w:rsidR="00843080">
          <w:rPr>
            <w:noProof/>
            <w:webHidden/>
          </w:rPr>
          <w:t>6</w:t>
        </w:r>
        <w:r w:rsidR="003655D8">
          <w:rPr>
            <w:noProof/>
            <w:webHidden/>
          </w:rPr>
          <w:fldChar w:fldCharType="end"/>
        </w:r>
      </w:hyperlink>
    </w:p>
    <w:p w14:paraId="434719F4" w14:textId="55DB2545" w:rsidR="003655D8" w:rsidRDefault="00000000">
      <w:pPr>
        <w:pStyle w:val="TOC3"/>
        <w:tabs>
          <w:tab w:val="right" w:leader="dot" w:pos="9486"/>
        </w:tabs>
        <w:rPr>
          <w:rFonts w:eastAsiaTheme="minorEastAsia"/>
          <w:noProof/>
          <w:sz w:val="22"/>
          <w:lang w:eastAsia="en-GB"/>
        </w:rPr>
      </w:pPr>
      <w:hyperlink w:anchor="_Toc161211777" w:history="1">
        <w:r w:rsidR="003655D8" w:rsidRPr="00D871F2">
          <w:rPr>
            <w:rStyle w:val="Hyperlink"/>
            <w:noProof/>
          </w:rPr>
          <w:t>Implementation date</w:t>
        </w:r>
        <w:r w:rsidR="003655D8">
          <w:rPr>
            <w:noProof/>
            <w:webHidden/>
          </w:rPr>
          <w:tab/>
        </w:r>
        <w:r w:rsidR="003655D8">
          <w:rPr>
            <w:noProof/>
            <w:webHidden/>
          </w:rPr>
          <w:fldChar w:fldCharType="begin"/>
        </w:r>
        <w:r w:rsidR="003655D8">
          <w:rPr>
            <w:noProof/>
            <w:webHidden/>
          </w:rPr>
          <w:instrText xml:space="preserve"> PAGEREF _Toc161211777 \h </w:instrText>
        </w:r>
        <w:r w:rsidR="003655D8">
          <w:rPr>
            <w:noProof/>
            <w:webHidden/>
          </w:rPr>
        </w:r>
        <w:r w:rsidR="003655D8">
          <w:rPr>
            <w:noProof/>
            <w:webHidden/>
          </w:rPr>
          <w:fldChar w:fldCharType="separate"/>
        </w:r>
        <w:r w:rsidR="00843080">
          <w:rPr>
            <w:noProof/>
            <w:webHidden/>
          </w:rPr>
          <w:t>6</w:t>
        </w:r>
        <w:r w:rsidR="003655D8">
          <w:rPr>
            <w:noProof/>
            <w:webHidden/>
          </w:rPr>
          <w:fldChar w:fldCharType="end"/>
        </w:r>
      </w:hyperlink>
    </w:p>
    <w:p w14:paraId="19BB87E0" w14:textId="34843747" w:rsidR="003655D8" w:rsidRDefault="00000000">
      <w:pPr>
        <w:pStyle w:val="TOC3"/>
        <w:tabs>
          <w:tab w:val="right" w:leader="dot" w:pos="9486"/>
        </w:tabs>
        <w:rPr>
          <w:rFonts w:eastAsiaTheme="minorEastAsia"/>
          <w:noProof/>
          <w:sz w:val="22"/>
          <w:lang w:eastAsia="en-GB"/>
        </w:rPr>
      </w:pPr>
      <w:hyperlink w:anchor="_Toc161211778" w:history="1">
        <w:r w:rsidR="003655D8" w:rsidRPr="00D871F2">
          <w:rPr>
            <w:rStyle w:val="Hyperlink"/>
            <w:noProof/>
          </w:rPr>
          <w:t>Date decision required by</w:t>
        </w:r>
        <w:r w:rsidR="003655D8">
          <w:rPr>
            <w:noProof/>
            <w:webHidden/>
          </w:rPr>
          <w:tab/>
        </w:r>
        <w:r w:rsidR="003655D8">
          <w:rPr>
            <w:noProof/>
            <w:webHidden/>
          </w:rPr>
          <w:fldChar w:fldCharType="begin"/>
        </w:r>
        <w:r w:rsidR="003655D8">
          <w:rPr>
            <w:noProof/>
            <w:webHidden/>
          </w:rPr>
          <w:instrText xml:space="preserve"> PAGEREF _Toc161211778 \h </w:instrText>
        </w:r>
        <w:r w:rsidR="003655D8">
          <w:rPr>
            <w:noProof/>
            <w:webHidden/>
          </w:rPr>
        </w:r>
        <w:r w:rsidR="003655D8">
          <w:rPr>
            <w:noProof/>
            <w:webHidden/>
          </w:rPr>
          <w:fldChar w:fldCharType="separate"/>
        </w:r>
        <w:r w:rsidR="00843080">
          <w:rPr>
            <w:noProof/>
            <w:webHidden/>
          </w:rPr>
          <w:t>6</w:t>
        </w:r>
        <w:r w:rsidR="003655D8">
          <w:rPr>
            <w:noProof/>
            <w:webHidden/>
          </w:rPr>
          <w:fldChar w:fldCharType="end"/>
        </w:r>
      </w:hyperlink>
    </w:p>
    <w:p w14:paraId="4A5854DF" w14:textId="50A5B086" w:rsidR="003655D8" w:rsidRDefault="00000000">
      <w:pPr>
        <w:pStyle w:val="TOC3"/>
        <w:tabs>
          <w:tab w:val="right" w:leader="dot" w:pos="9486"/>
        </w:tabs>
        <w:rPr>
          <w:rFonts w:eastAsiaTheme="minorEastAsia"/>
          <w:noProof/>
          <w:sz w:val="22"/>
          <w:lang w:eastAsia="en-GB"/>
        </w:rPr>
      </w:pPr>
      <w:hyperlink w:anchor="_Toc161211779" w:history="1">
        <w:r w:rsidR="003655D8" w:rsidRPr="00D871F2">
          <w:rPr>
            <w:rStyle w:val="Hyperlink"/>
            <w:noProof/>
          </w:rPr>
          <w:t>Implementation approach</w:t>
        </w:r>
        <w:r w:rsidR="003655D8">
          <w:rPr>
            <w:noProof/>
            <w:webHidden/>
          </w:rPr>
          <w:tab/>
        </w:r>
        <w:r w:rsidR="003655D8">
          <w:rPr>
            <w:noProof/>
            <w:webHidden/>
          </w:rPr>
          <w:fldChar w:fldCharType="begin"/>
        </w:r>
        <w:r w:rsidR="003655D8">
          <w:rPr>
            <w:noProof/>
            <w:webHidden/>
          </w:rPr>
          <w:instrText xml:space="preserve"> PAGEREF _Toc161211779 \h </w:instrText>
        </w:r>
        <w:r w:rsidR="003655D8">
          <w:rPr>
            <w:noProof/>
            <w:webHidden/>
          </w:rPr>
        </w:r>
        <w:r w:rsidR="003655D8">
          <w:rPr>
            <w:noProof/>
            <w:webHidden/>
          </w:rPr>
          <w:fldChar w:fldCharType="separate"/>
        </w:r>
        <w:r w:rsidR="00843080">
          <w:rPr>
            <w:noProof/>
            <w:webHidden/>
          </w:rPr>
          <w:t>6</w:t>
        </w:r>
        <w:r w:rsidR="003655D8">
          <w:rPr>
            <w:noProof/>
            <w:webHidden/>
          </w:rPr>
          <w:fldChar w:fldCharType="end"/>
        </w:r>
      </w:hyperlink>
    </w:p>
    <w:p w14:paraId="39BCC734" w14:textId="4E6126C3" w:rsidR="003655D8" w:rsidRDefault="00000000">
      <w:pPr>
        <w:pStyle w:val="TOC1"/>
        <w:tabs>
          <w:tab w:val="right" w:leader="dot" w:pos="9486"/>
        </w:tabs>
        <w:rPr>
          <w:rFonts w:eastAsiaTheme="minorEastAsia"/>
          <w:b w:val="0"/>
          <w:noProof/>
          <w:sz w:val="22"/>
          <w:lang w:eastAsia="en-GB"/>
        </w:rPr>
      </w:pPr>
      <w:hyperlink w:anchor="_Toc161211780" w:history="1">
        <w:r w:rsidR="003655D8" w:rsidRPr="00D871F2">
          <w:rPr>
            <w:rStyle w:val="Hyperlink"/>
            <w:noProof/>
          </w:rPr>
          <w:t>Interactions</w:t>
        </w:r>
        <w:r w:rsidR="003655D8">
          <w:rPr>
            <w:noProof/>
            <w:webHidden/>
          </w:rPr>
          <w:tab/>
        </w:r>
        <w:r w:rsidR="003655D8">
          <w:rPr>
            <w:noProof/>
            <w:webHidden/>
          </w:rPr>
          <w:fldChar w:fldCharType="begin"/>
        </w:r>
        <w:r w:rsidR="003655D8">
          <w:rPr>
            <w:noProof/>
            <w:webHidden/>
          </w:rPr>
          <w:instrText xml:space="preserve"> PAGEREF _Toc161211780 \h </w:instrText>
        </w:r>
        <w:r w:rsidR="003655D8">
          <w:rPr>
            <w:noProof/>
            <w:webHidden/>
          </w:rPr>
        </w:r>
        <w:r w:rsidR="003655D8">
          <w:rPr>
            <w:noProof/>
            <w:webHidden/>
          </w:rPr>
          <w:fldChar w:fldCharType="separate"/>
        </w:r>
        <w:r w:rsidR="00843080">
          <w:rPr>
            <w:noProof/>
            <w:webHidden/>
          </w:rPr>
          <w:t>6</w:t>
        </w:r>
        <w:r w:rsidR="003655D8">
          <w:rPr>
            <w:noProof/>
            <w:webHidden/>
          </w:rPr>
          <w:fldChar w:fldCharType="end"/>
        </w:r>
      </w:hyperlink>
    </w:p>
    <w:p w14:paraId="1A32E7B7" w14:textId="59139AFB" w:rsidR="003655D8" w:rsidRDefault="00000000">
      <w:pPr>
        <w:pStyle w:val="TOC1"/>
        <w:tabs>
          <w:tab w:val="right" w:leader="dot" w:pos="9486"/>
        </w:tabs>
        <w:rPr>
          <w:rFonts w:eastAsiaTheme="minorEastAsia"/>
          <w:b w:val="0"/>
          <w:noProof/>
          <w:sz w:val="22"/>
          <w:lang w:eastAsia="en-GB"/>
        </w:rPr>
      </w:pPr>
      <w:hyperlink w:anchor="_Toc161211781" w:history="1">
        <w:r w:rsidR="003655D8" w:rsidRPr="00D871F2">
          <w:rPr>
            <w:rStyle w:val="Hyperlink"/>
            <w:noProof/>
          </w:rPr>
          <w:t>Acronyms, key terms and reference material</w:t>
        </w:r>
        <w:r w:rsidR="003655D8">
          <w:rPr>
            <w:noProof/>
            <w:webHidden/>
          </w:rPr>
          <w:tab/>
        </w:r>
        <w:r w:rsidR="003655D8">
          <w:rPr>
            <w:noProof/>
            <w:webHidden/>
          </w:rPr>
          <w:fldChar w:fldCharType="begin"/>
        </w:r>
        <w:r w:rsidR="003655D8">
          <w:rPr>
            <w:noProof/>
            <w:webHidden/>
          </w:rPr>
          <w:instrText xml:space="preserve"> PAGEREF _Toc161211781 \h </w:instrText>
        </w:r>
        <w:r w:rsidR="003655D8">
          <w:rPr>
            <w:noProof/>
            <w:webHidden/>
          </w:rPr>
        </w:r>
        <w:r w:rsidR="003655D8">
          <w:rPr>
            <w:noProof/>
            <w:webHidden/>
          </w:rPr>
          <w:fldChar w:fldCharType="separate"/>
        </w:r>
        <w:r w:rsidR="00843080">
          <w:rPr>
            <w:noProof/>
            <w:webHidden/>
          </w:rPr>
          <w:t>6</w:t>
        </w:r>
        <w:r w:rsidR="003655D8">
          <w:rPr>
            <w:noProof/>
            <w:webHidden/>
          </w:rPr>
          <w:fldChar w:fldCharType="end"/>
        </w:r>
      </w:hyperlink>
    </w:p>
    <w:p w14:paraId="2DF01872" w14:textId="4A311E55" w:rsidR="003655D8" w:rsidRDefault="00000000">
      <w:pPr>
        <w:pStyle w:val="TOC1"/>
        <w:tabs>
          <w:tab w:val="right" w:leader="dot" w:pos="9486"/>
        </w:tabs>
        <w:rPr>
          <w:rFonts w:eastAsiaTheme="minorEastAsia"/>
          <w:b w:val="0"/>
          <w:noProof/>
          <w:sz w:val="22"/>
          <w:lang w:eastAsia="en-GB"/>
        </w:rPr>
      </w:pPr>
      <w:hyperlink w:anchor="_Toc161211782" w:history="1">
        <w:r w:rsidR="003655D8" w:rsidRPr="00D871F2">
          <w:rPr>
            <w:rStyle w:val="Hyperlink"/>
            <w:noProof/>
          </w:rPr>
          <w:t>Annexes</w:t>
        </w:r>
        <w:r w:rsidR="003655D8">
          <w:rPr>
            <w:noProof/>
            <w:webHidden/>
          </w:rPr>
          <w:tab/>
        </w:r>
        <w:r w:rsidR="003655D8">
          <w:rPr>
            <w:noProof/>
            <w:webHidden/>
          </w:rPr>
          <w:fldChar w:fldCharType="begin"/>
        </w:r>
        <w:r w:rsidR="003655D8">
          <w:rPr>
            <w:noProof/>
            <w:webHidden/>
          </w:rPr>
          <w:instrText xml:space="preserve"> PAGEREF _Toc161211782 \h </w:instrText>
        </w:r>
        <w:r w:rsidR="003655D8">
          <w:rPr>
            <w:noProof/>
            <w:webHidden/>
          </w:rPr>
        </w:r>
        <w:r w:rsidR="003655D8">
          <w:rPr>
            <w:noProof/>
            <w:webHidden/>
          </w:rPr>
          <w:fldChar w:fldCharType="separate"/>
        </w:r>
        <w:r w:rsidR="00843080">
          <w:rPr>
            <w:noProof/>
            <w:webHidden/>
          </w:rPr>
          <w:t>6</w:t>
        </w:r>
        <w:r w:rsidR="003655D8">
          <w:rPr>
            <w:noProof/>
            <w:webHidden/>
          </w:rPr>
          <w:fldChar w:fldCharType="end"/>
        </w:r>
      </w:hyperlink>
    </w:p>
    <w:p w14:paraId="4C0FF0B1" w14:textId="6EE69365" w:rsidR="005603D9" w:rsidRDefault="005603D9" w:rsidP="005603D9">
      <w:r>
        <w:fldChar w:fldCharType="end"/>
      </w:r>
    </w:p>
    <w:p w14:paraId="1A9199BC" w14:textId="77777777" w:rsidR="005603D9" w:rsidRPr="005603D9" w:rsidRDefault="005603D9" w:rsidP="005603D9"/>
    <w:p w14:paraId="5EC37632" w14:textId="77777777" w:rsidR="009A206C" w:rsidRDefault="009A206C">
      <w:pPr>
        <w:rPr>
          <w:rFonts w:asciiTheme="majorHAnsi" w:eastAsiaTheme="majorEastAsia" w:hAnsiTheme="majorHAnsi" w:cstheme="majorBidi"/>
          <w:b/>
          <w:color w:val="FFFFFF" w:themeColor="background1"/>
          <w:sz w:val="28"/>
          <w:szCs w:val="32"/>
        </w:rPr>
      </w:pPr>
      <w:bookmarkStart w:id="4" w:name="_Toc58482270"/>
      <w:r>
        <w:br w:type="page"/>
      </w:r>
    </w:p>
    <w:p w14:paraId="0B9A3F26" w14:textId="77777777" w:rsidR="00470B5B" w:rsidRPr="005603D9" w:rsidRDefault="00470B5B" w:rsidP="005603D9">
      <w:pPr>
        <w:pStyle w:val="CA2"/>
      </w:pPr>
      <w:bookmarkStart w:id="5" w:name="_Toc161211769"/>
      <w:r w:rsidRPr="005603D9">
        <w:lastRenderedPageBreak/>
        <w:t>What is the issue?</w:t>
      </w:r>
      <w:bookmarkEnd w:id="4"/>
      <w:bookmarkEnd w:id="5"/>
    </w:p>
    <w:sdt>
      <w:sdtPr>
        <w:id w:val="-253514757"/>
        <w:placeholder>
          <w:docPart w:val="54475D78B21B4D78B1756A0ABA483001"/>
        </w:placeholder>
      </w:sdtPr>
      <w:sdtContent>
        <w:sdt>
          <w:sdtPr>
            <w:id w:val="1659121199"/>
            <w:placeholder>
              <w:docPart w:val="C6F9273DCB0B4D049C9A91C8E8526D45"/>
            </w:placeholder>
          </w:sdtPr>
          <w:sdtContent>
            <w:p w14:paraId="0555C839" w14:textId="5CD37C77" w:rsidR="00500AA6" w:rsidRDefault="00500AA6" w:rsidP="00500AA6">
              <w:r>
                <w:t xml:space="preserve">During the course of </w:t>
              </w:r>
              <w:hyperlink r:id="rId14" w:history="1">
                <w:r w:rsidRPr="00500AA6">
                  <w:rPr>
                    <w:rStyle w:val="Hyperlink"/>
                  </w:rPr>
                  <w:t>GC0156</w:t>
                </w:r>
              </w:hyperlink>
              <w:r>
                <w:t xml:space="preserve"> implementation</w:t>
              </w:r>
              <w:r w:rsidR="005D1F55">
                <w:t>,</w:t>
              </w:r>
              <w:r>
                <w:t xml:space="preserve"> minor typographical and formatting changes </w:t>
              </w:r>
              <w:r w:rsidR="005D1F55">
                <w:t>were</w:t>
              </w:r>
              <w:r>
                <w:t xml:space="preserve"> identified to</w:t>
              </w:r>
              <w:r w:rsidR="005D1F55">
                <w:t xml:space="preserve"> the</w:t>
              </w:r>
              <w:r>
                <w:t xml:space="preserve"> Glossary and Definitions,</w:t>
              </w:r>
              <w:r w:rsidR="00451957">
                <w:t xml:space="preserve"> Planning Code, Connection Conditions, European Connection Conditions, Operating Code 2</w:t>
              </w:r>
              <w:r>
                <w:t>,</w:t>
              </w:r>
              <w:r w:rsidR="005D1F55">
                <w:t xml:space="preserve"> </w:t>
              </w:r>
              <w:r w:rsidR="00451957">
                <w:t>Operating Code 5, Operating Code 9, Data Registration Code, and General Conditions.</w:t>
              </w:r>
            </w:p>
            <w:p w14:paraId="2ED9D1EC" w14:textId="0451C308" w:rsidR="00F67A13" w:rsidRPr="005603D9" w:rsidRDefault="00500AA6" w:rsidP="005603D9">
              <w:r>
                <w:t xml:space="preserve">This modification proposes to make minor changes to the text which have no material impact on </w:t>
              </w:r>
              <w:r w:rsidR="00451957">
                <w:t>the Grid Code</w:t>
              </w:r>
              <w:r>
                <w:t xml:space="preserve"> itself.  </w:t>
              </w:r>
            </w:p>
          </w:sdtContent>
        </w:sdt>
      </w:sdtContent>
    </w:sdt>
    <w:p w14:paraId="0889A881" w14:textId="724372A9" w:rsidR="00F67A13" w:rsidRDefault="00470B5B" w:rsidP="007857BE">
      <w:pPr>
        <w:pStyle w:val="Heading2"/>
      </w:pPr>
      <w:bookmarkStart w:id="6" w:name="_Toc58482271"/>
      <w:bookmarkStart w:id="7" w:name="_Toc161211770"/>
      <w:r w:rsidRPr="005603D9">
        <w:t>Why change?</w:t>
      </w:r>
      <w:bookmarkStart w:id="8" w:name="_Toc58482272"/>
      <w:bookmarkEnd w:id="6"/>
      <w:bookmarkEnd w:id="7"/>
    </w:p>
    <w:sdt>
      <w:sdtPr>
        <w:id w:val="1727561193"/>
        <w:placeholder>
          <w:docPart w:val="3BB793F991C2402BA28F0ACE239F9AB4"/>
        </w:placeholder>
      </w:sdtPr>
      <w:sdtContent>
        <w:sdt>
          <w:sdtPr>
            <w:id w:val="-196629683"/>
            <w:placeholder>
              <w:docPart w:val="C45E1BAFD0464F8B89A3C7CC9973D770"/>
            </w:placeholder>
          </w:sdtPr>
          <w:sdtContent>
            <w:p w14:paraId="2092C2FE" w14:textId="76D1569C" w:rsidR="007857BE" w:rsidRPr="007857BE" w:rsidRDefault="00451957" w:rsidP="007857BE">
              <w:r>
                <w:t xml:space="preserve">These changes will correct minor typographical and formatting errors within </w:t>
              </w:r>
              <w:r w:rsidR="005F1089">
                <w:t xml:space="preserve">the </w:t>
              </w:r>
              <w:r>
                <w:t>Glossary and Definitions, Planning Code, Connection Conditions, European Connection Conditions, Operating Code 2,</w:t>
              </w:r>
              <w:r w:rsidR="00EB7013">
                <w:t xml:space="preserve"> </w:t>
              </w:r>
              <w:r>
                <w:t>Operating Code 5, Operating Code 9, Data Registration Code, and General Conditions.</w:t>
              </w:r>
            </w:p>
          </w:sdtContent>
        </w:sdt>
      </w:sdtContent>
    </w:sdt>
    <w:p w14:paraId="263B6F89" w14:textId="7C24F362" w:rsidR="00470B5B" w:rsidRPr="005603D9" w:rsidRDefault="00F67A13" w:rsidP="00F67A13">
      <w:pPr>
        <w:pStyle w:val="CA3"/>
      </w:pPr>
      <w:r w:rsidRPr="005603D9">
        <w:t xml:space="preserve"> </w:t>
      </w:r>
      <w:bookmarkStart w:id="9" w:name="_Toc161211771"/>
      <w:r w:rsidR="00470B5B" w:rsidRPr="005603D9">
        <w:t>What is the proposer’s solution?</w:t>
      </w:r>
      <w:bookmarkEnd w:id="8"/>
      <w:bookmarkEnd w:id="9"/>
    </w:p>
    <w:sdt>
      <w:sdtPr>
        <w:id w:val="2024046350"/>
        <w:placeholder>
          <w:docPart w:val="648F72B6805E47CF9A7BDE9BCEBF9F58"/>
        </w:placeholder>
      </w:sdtPr>
      <w:sdtContent>
        <w:p w14:paraId="06D2C75F" w14:textId="77777777" w:rsidR="00451957" w:rsidRDefault="00451957" w:rsidP="00451957">
          <w:r>
            <w:t>Please see below table of proposed changes:</w:t>
          </w:r>
        </w:p>
        <w:tbl>
          <w:tblPr>
            <w:tblStyle w:val="TableGrid"/>
            <w:tblW w:w="9493" w:type="dxa"/>
            <w:tblLook w:val="04A0" w:firstRow="1" w:lastRow="0" w:firstColumn="1" w:lastColumn="0" w:noHBand="0" w:noVBand="1"/>
          </w:tblPr>
          <w:tblGrid>
            <w:gridCol w:w="3142"/>
            <w:gridCol w:w="6351"/>
          </w:tblGrid>
          <w:tr w:rsidR="00451957" w14:paraId="34C3267E" w14:textId="77777777" w:rsidTr="003D0CAA">
            <w:tc>
              <w:tcPr>
                <w:tcW w:w="3142" w:type="dxa"/>
                <w:shd w:val="clear" w:color="auto" w:fill="FFC000"/>
              </w:tcPr>
              <w:p w14:paraId="5F37433A" w14:textId="6912CFAB" w:rsidR="00451957" w:rsidRDefault="005204C8" w:rsidP="003D0CAA">
                <w:r>
                  <w:t>Grid Code</w:t>
                </w:r>
                <w:r w:rsidR="00451957">
                  <w:t xml:space="preserve"> Reference </w:t>
                </w:r>
              </w:p>
            </w:tc>
            <w:tc>
              <w:tcPr>
                <w:tcW w:w="6351" w:type="dxa"/>
                <w:shd w:val="clear" w:color="auto" w:fill="FFC000"/>
              </w:tcPr>
              <w:p w14:paraId="661AFF5B" w14:textId="77777777" w:rsidR="00451957" w:rsidRDefault="00451957" w:rsidP="003D0CAA">
                <w:r>
                  <w:t>Why the is change needed?</w:t>
                </w:r>
              </w:p>
            </w:tc>
          </w:tr>
          <w:tr w:rsidR="00451957" w14:paraId="7C80EBF1" w14:textId="77777777" w:rsidTr="003D0CAA">
            <w:tc>
              <w:tcPr>
                <w:tcW w:w="3142" w:type="dxa"/>
              </w:tcPr>
              <w:p w14:paraId="3DA880D9" w14:textId="4E3B28CC" w:rsidR="00451957" w:rsidRPr="00720A3E" w:rsidRDefault="005204C8" w:rsidP="003D0CAA">
                <w:pPr>
                  <w:rPr>
                    <w:rFonts w:cstheme="minorHAnsi"/>
                    <w:b/>
                    <w:bCs/>
                    <w:color w:val="FF0000"/>
                    <w:szCs w:val="24"/>
                  </w:rPr>
                </w:pPr>
                <w:r>
                  <w:rPr>
                    <w:rFonts w:cstheme="minorHAnsi"/>
                    <w:b/>
                    <w:bCs/>
                    <w:color w:val="FF0000"/>
                    <w:szCs w:val="24"/>
                  </w:rPr>
                  <w:t>Glossary and Definitions</w:t>
                </w:r>
              </w:p>
              <w:p w14:paraId="0463CCD8" w14:textId="28E9119F" w:rsidR="00451957" w:rsidRPr="005204C8" w:rsidRDefault="00451957" w:rsidP="003D0CAA">
                <w:pPr>
                  <w:rPr>
                    <w:rFonts w:cstheme="minorHAnsi"/>
                    <w:b/>
                    <w:bCs/>
                    <w:szCs w:val="24"/>
                  </w:rPr>
                </w:pPr>
              </w:p>
            </w:tc>
            <w:tc>
              <w:tcPr>
                <w:tcW w:w="6351" w:type="dxa"/>
              </w:tcPr>
              <w:p w14:paraId="74E48CC0" w14:textId="4866EE55" w:rsidR="00724F24" w:rsidRDefault="00724F24" w:rsidP="00104BA4">
                <w:pPr>
                  <w:pStyle w:val="ListParagraph"/>
                  <w:numPr>
                    <w:ilvl w:val="0"/>
                    <w:numId w:val="23"/>
                  </w:numPr>
                  <w:spacing w:after="0" w:line="240" w:lineRule="auto"/>
                  <w:ind w:left="148" w:hanging="142"/>
                  <w:rPr>
                    <w:rFonts w:cstheme="minorHAnsi"/>
                  </w:rPr>
                </w:pPr>
                <w:r>
                  <w:rPr>
                    <w:rFonts w:cstheme="minorHAnsi"/>
                  </w:rPr>
                  <w:t>‘</w:t>
                </w:r>
                <w:r w:rsidR="00BB2F3D">
                  <w:rPr>
                    <w:rFonts w:cstheme="minorHAnsi"/>
                  </w:rPr>
                  <w:t>Auxiliary Energy Supplies’ There should be a space between be</w:t>
                </w:r>
                <w:r w:rsidR="00D16CCD">
                  <w:rPr>
                    <w:rFonts w:cstheme="minorHAnsi"/>
                  </w:rPr>
                  <w:t xml:space="preserve"> and</w:t>
                </w:r>
                <w:r w:rsidR="002625E5">
                  <w:rPr>
                    <w:rFonts w:cstheme="minorHAnsi"/>
                  </w:rPr>
                  <w:t xml:space="preserve"> </w:t>
                </w:r>
                <w:r w:rsidR="00921401">
                  <w:rPr>
                    <w:rFonts w:cstheme="minorHAnsi"/>
                  </w:rPr>
                  <w:t>available</w:t>
                </w:r>
              </w:p>
              <w:p w14:paraId="5E301737" w14:textId="5C26BC11" w:rsidR="00921401" w:rsidRDefault="007A40E2" w:rsidP="00104BA4">
                <w:pPr>
                  <w:pStyle w:val="ListParagraph"/>
                  <w:numPr>
                    <w:ilvl w:val="0"/>
                    <w:numId w:val="23"/>
                  </w:numPr>
                  <w:spacing w:after="0" w:line="240" w:lineRule="auto"/>
                  <w:ind w:left="148" w:hanging="142"/>
                  <w:rPr>
                    <w:rFonts w:cstheme="minorHAnsi"/>
                  </w:rPr>
                </w:pPr>
                <w:r>
                  <w:rPr>
                    <w:rFonts w:cstheme="minorHAnsi"/>
                  </w:rPr>
                  <w:t>‘Legal Challenge’ The ‘</w:t>
                </w:r>
                <w:r w:rsidR="00921401">
                  <w:rPr>
                    <w:rFonts w:cstheme="minorHAnsi"/>
                  </w:rPr>
                  <w:t xml:space="preserve">Legal’ was inadvertently removed from the title of the definition of </w:t>
                </w:r>
              </w:p>
              <w:p w14:paraId="7E5492C8" w14:textId="235E09D6" w:rsidR="007A40E2" w:rsidRDefault="007D0E04" w:rsidP="00104BA4">
                <w:pPr>
                  <w:pStyle w:val="ListParagraph"/>
                  <w:numPr>
                    <w:ilvl w:val="0"/>
                    <w:numId w:val="23"/>
                  </w:numPr>
                  <w:spacing w:after="0" w:line="240" w:lineRule="auto"/>
                  <w:ind w:left="148" w:hanging="142"/>
                  <w:rPr>
                    <w:rFonts w:cstheme="minorHAnsi"/>
                  </w:rPr>
                </w:pPr>
                <w:r>
                  <w:rPr>
                    <w:rFonts w:cstheme="minorHAnsi"/>
                  </w:rPr>
                  <w:t>‘</w:t>
                </w:r>
                <w:r w:rsidRPr="00D66468">
                  <w:rPr>
                    <w:rFonts w:cs="Arial"/>
                  </w:rPr>
                  <w:t>Local Joint Restoration Plan</w:t>
                </w:r>
                <w:r>
                  <w:rPr>
                    <w:rFonts w:cs="Arial"/>
                  </w:rPr>
                  <w:t>’ Should have a space between a and Restoration</w:t>
                </w:r>
              </w:p>
              <w:p w14:paraId="5650A68F" w14:textId="6B69863A" w:rsidR="00451957" w:rsidRDefault="00104BA4" w:rsidP="00104BA4">
                <w:pPr>
                  <w:pStyle w:val="ListParagraph"/>
                  <w:numPr>
                    <w:ilvl w:val="0"/>
                    <w:numId w:val="23"/>
                  </w:numPr>
                  <w:spacing w:after="0" w:line="240" w:lineRule="auto"/>
                  <w:ind w:left="148" w:hanging="142"/>
                  <w:rPr>
                    <w:rFonts w:cstheme="minorHAnsi"/>
                  </w:rPr>
                </w:pPr>
                <w:r w:rsidRPr="00104BA4">
                  <w:rPr>
                    <w:rFonts w:cstheme="minorHAnsi"/>
                  </w:rPr>
                  <w:t xml:space="preserve">‘Total Shutdown Top Up Restoration Capability’ </w:t>
                </w:r>
                <w:r w:rsidR="005204C8" w:rsidRPr="00104BA4">
                  <w:rPr>
                    <w:rFonts w:cstheme="minorHAnsi"/>
                  </w:rPr>
                  <w:t xml:space="preserve">The previous definition was not removed from the </w:t>
                </w:r>
                <w:r w:rsidR="0068181A" w:rsidRPr="00104BA4">
                  <w:rPr>
                    <w:rFonts w:cstheme="minorHAnsi"/>
                  </w:rPr>
                  <w:t>new definition and it references Black Start</w:t>
                </w:r>
                <w:r w:rsidR="001D7A4B">
                  <w:rPr>
                    <w:rFonts w:cstheme="minorHAnsi"/>
                  </w:rPr>
                  <w:t xml:space="preserve">. </w:t>
                </w:r>
                <w:r w:rsidR="00EF7B51">
                  <w:rPr>
                    <w:rFonts w:cstheme="minorHAnsi"/>
                  </w:rPr>
                  <w:t>S</w:t>
                </w:r>
                <w:r w:rsidR="001D7A4B">
                  <w:rPr>
                    <w:rFonts w:cstheme="minorHAnsi"/>
                  </w:rPr>
                  <w:t>ufficient is</w:t>
                </w:r>
                <w:r w:rsidR="00EF7B51">
                  <w:rPr>
                    <w:rFonts w:cstheme="minorHAnsi"/>
                  </w:rPr>
                  <w:t xml:space="preserve"> also</w:t>
                </w:r>
                <w:r w:rsidR="001D7A4B">
                  <w:rPr>
                    <w:rFonts w:cstheme="minorHAnsi"/>
                  </w:rPr>
                  <w:t xml:space="preserve"> </w:t>
                </w:r>
                <w:r w:rsidR="00E51DA6">
                  <w:rPr>
                    <w:rFonts w:cstheme="minorHAnsi"/>
                  </w:rPr>
                  <w:t>spelt incorrectly</w:t>
                </w:r>
              </w:p>
              <w:p w14:paraId="03B61CF1" w14:textId="4D644261" w:rsidR="00EE1899" w:rsidRPr="008306DC" w:rsidRDefault="00663798" w:rsidP="008306DC">
                <w:pPr>
                  <w:pStyle w:val="ListParagraph"/>
                  <w:numPr>
                    <w:ilvl w:val="0"/>
                    <w:numId w:val="23"/>
                  </w:numPr>
                  <w:spacing w:after="0" w:line="240" w:lineRule="auto"/>
                  <w:ind w:left="148" w:hanging="142"/>
                  <w:rPr>
                    <w:rFonts w:cstheme="minorHAnsi"/>
                  </w:rPr>
                </w:pPr>
                <w:r>
                  <w:rPr>
                    <w:rFonts w:cstheme="minorHAnsi"/>
                  </w:rPr>
                  <w:t>‘</w:t>
                </w:r>
                <w:r w:rsidR="008A5D32">
                  <w:rPr>
                    <w:rFonts w:cstheme="minorHAnsi"/>
                  </w:rPr>
                  <w:t>Top</w:t>
                </w:r>
                <w:r w:rsidR="00EE1899">
                  <w:rPr>
                    <w:rFonts w:cstheme="minorHAnsi"/>
                  </w:rPr>
                  <w:t xml:space="preserve"> Up Restoration Contractor’ There should be a space between a and Top</w:t>
                </w:r>
              </w:p>
            </w:tc>
          </w:tr>
          <w:tr w:rsidR="00451957" w14:paraId="6D2095EE" w14:textId="77777777" w:rsidTr="003D0CAA">
            <w:tc>
              <w:tcPr>
                <w:tcW w:w="3142" w:type="dxa"/>
              </w:tcPr>
              <w:p w14:paraId="78E864B3" w14:textId="4D0FAD65" w:rsidR="00451957" w:rsidRPr="00720A3E" w:rsidRDefault="0068181A" w:rsidP="003D0CAA">
                <w:pPr>
                  <w:rPr>
                    <w:rFonts w:cstheme="minorHAnsi"/>
                    <w:b/>
                    <w:bCs/>
                    <w:color w:val="FF0000"/>
                    <w:szCs w:val="24"/>
                  </w:rPr>
                </w:pPr>
                <w:r>
                  <w:rPr>
                    <w:rFonts w:cstheme="minorHAnsi"/>
                    <w:b/>
                    <w:bCs/>
                    <w:color w:val="FF0000"/>
                    <w:szCs w:val="24"/>
                  </w:rPr>
                  <w:t>Planning Code</w:t>
                </w:r>
              </w:p>
              <w:p w14:paraId="066C1374" w14:textId="5006A4CD" w:rsidR="006A6438" w:rsidRPr="00720A3E" w:rsidRDefault="006A6438" w:rsidP="00104BA4">
                <w:pPr>
                  <w:rPr>
                    <w:rFonts w:cstheme="minorHAnsi"/>
                    <w:szCs w:val="24"/>
                  </w:rPr>
                </w:pPr>
              </w:p>
            </w:tc>
            <w:tc>
              <w:tcPr>
                <w:tcW w:w="6351" w:type="dxa"/>
              </w:tcPr>
              <w:p w14:paraId="06BDD859" w14:textId="22DEF143" w:rsidR="004E508E" w:rsidRDefault="004E508E" w:rsidP="00104BA4">
                <w:pPr>
                  <w:pStyle w:val="ListParagraph"/>
                  <w:numPr>
                    <w:ilvl w:val="0"/>
                    <w:numId w:val="23"/>
                  </w:numPr>
                  <w:spacing w:after="0" w:line="240" w:lineRule="auto"/>
                  <w:ind w:left="148" w:hanging="142"/>
                  <w:rPr>
                    <w:rFonts w:cstheme="minorHAnsi"/>
                  </w:rPr>
                </w:pPr>
                <w:r>
                  <w:rPr>
                    <w:rFonts w:cstheme="minorHAnsi"/>
                  </w:rPr>
                  <w:t>PC</w:t>
                </w:r>
                <w:r w:rsidR="004009E1">
                  <w:rPr>
                    <w:rFonts w:cstheme="minorHAnsi"/>
                  </w:rPr>
                  <w:t>.6 Page break added to move to separate page</w:t>
                </w:r>
              </w:p>
              <w:p w14:paraId="7CE54B23" w14:textId="323D801A" w:rsidR="00DA292A" w:rsidRPr="008306DC" w:rsidRDefault="00DA292A" w:rsidP="008306DC">
                <w:pPr>
                  <w:pStyle w:val="ListParagraph"/>
                  <w:numPr>
                    <w:ilvl w:val="0"/>
                    <w:numId w:val="23"/>
                  </w:numPr>
                  <w:spacing w:after="0" w:line="240" w:lineRule="auto"/>
                  <w:ind w:left="148" w:hanging="142"/>
                  <w:rPr>
                    <w:rFonts w:cstheme="minorHAnsi"/>
                  </w:rPr>
                </w:pPr>
                <w:r>
                  <w:rPr>
                    <w:rFonts w:cstheme="minorHAnsi"/>
                  </w:rPr>
                  <w:t>PC.7 Page break added to move to separate page</w:t>
                </w:r>
              </w:p>
              <w:p w14:paraId="7B32F652" w14:textId="08538264" w:rsidR="00451957" w:rsidRPr="00720A3E" w:rsidRDefault="00104BA4" w:rsidP="00104BA4">
                <w:pPr>
                  <w:pStyle w:val="ListParagraph"/>
                  <w:numPr>
                    <w:ilvl w:val="0"/>
                    <w:numId w:val="23"/>
                  </w:numPr>
                  <w:spacing w:after="0" w:line="240" w:lineRule="auto"/>
                  <w:ind w:left="148" w:hanging="142"/>
                  <w:rPr>
                    <w:rFonts w:cstheme="minorHAnsi"/>
                  </w:rPr>
                </w:pPr>
                <w:r w:rsidRPr="00104BA4">
                  <w:rPr>
                    <w:rFonts w:cstheme="minorHAnsi"/>
                  </w:rPr>
                  <w:t xml:space="preserve">PC.A.6.3.1 </w:t>
                </w:r>
                <w:r w:rsidR="006A6438">
                  <w:rPr>
                    <w:rFonts w:cstheme="minorHAnsi"/>
                  </w:rPr>
                  <w:t>Contractors was spelt with an additional s</w:t>
                </w:r>
              </w:p>
            </w:tc>
          </w:tr>
          <w:tr w:rsidR="00451957" w14:paraId="61C8F16E" w14:textId="77777777" w:rsidTr="003D0CAA">
            <w:tc>
              <w:tcPr>
                <w:tcW w:w="3142" w:type="dxa"/>
              </w:tcPr>
              <w:p w14:paraId="21F8416B" w14:textId="77777777" w:rsidR="00451957" w:rsidRPr="00193874" w:rsidRDefault="00193874" w:rsidP="003D0CAA">
                <w:pPr>
                  <w:rPr>
                    <w:rFonts w:cstheme="minorHAnsi"/>
                    <w:b/>
                    <w:bCs/>
                    <w:color w:val="FF0000"/>
                    <w:szCs w:val="24"/>
                  </w:rPr>
                </w:pPr>
                <w:r w:rsidRPr="00193874">
                  <w:rPr>
                    <w:rFonts w:cstheme="minorHAnsi"/>
                    <w:b/>
                    <w:bCs/>
                    <w:color w:val="FF0000"/>
                    <w:szCs w:val="24"/>
                  </w:rPr>
                  <w:t>Connection Conditions</w:t>
                </w:r>
              </w:p>
              <w:p w14:paraId="1CBD0979" w14:textId="68C970B7" w:rsidR="00193874" w:rsidRPr="00720A3E" w:rsidRDefault="00193874" w:rsidP="003D0CAA">
                <w:pPr>
                  <w:rPr>
                    <w:rFonts w:cstheme="minorHAnsi"/>
                    <w:szCs w:val="24"/>
                  </w:rPr>
                </w:pPr>
              </w:p>
            </w:tc>
            <w:tc>
              <w:tcPr>
                <w:tcW w:w="6351" w:type="dxa"/>
              </w:tcPr>
              <w:p w14:paraId="48FDE8FA" w14:textId="77777777" w:rsidR="00451957" w:rsidRDefault="00104BA4" w:rsidP="00104BA4">
                <w:pPr>
                  <w:pStyle w:val="ListParagraph"/>
                  <w:numPr>
                    <w:ilvl w:val="0"/>
                    <w:numId w:val="23"/>
                  </w:numPr>
                  <w:spacing w:after="0" w:line="240" w:lineRule="auto"/>
                  <w:ind w:left="148" w:hanging="142"/>
                  <w:rPr>
                    <w:rFonts w:cstheme="minorHAnsi"/>
                  </w:rPr>
                </w:pPr>
                <w:r w:rsidRPr="00104BA4">
                  <w:rPr>
                    <w:rFonts w:cstheme="minorHAnsi"/>
                  </w:rPr>
                  <w:t>CC.6.3.2 e) (iii)</w:t>
                </w:r>
                <w:r w:rsidR="00C73EAC">
                  <w:rPr>
                    <w:rFonts w:cstheme="minorHAnsi"/>
                  </w:rPr>
                  <w:t xml:space="preserve"> </w:t>
                </w:r>
                <w:r w:rsidR="00193874" w:rsidRPr="00104BA4">
                  <w:rPr>
                    <w:rFonts w:cstheme="minorHAnsi"/>
                  </w:rPr>
                  <w:t>There is a comma missing from the clause between GB Generator and Offshore Transmission</w:t>
                </w:r>
                <w:r w:rsidR="006279BC">
                  <w:rPr>
                    <w:rFonts w:cstheme="minorHAnsi"/>
                  </w:rPr>
                  <w:t xml:space="preserve">, and between </w:t>
                </w:r>
                <w:r w:rsidR="00051FA8">
                  <w:rPr>
                    <w:rFonts w:cstheme="minorHAnsi"/>
                  </w:rPr>
                  <w:t>GB Code User and the Offshore Transmission Licensee</w:t>
                </w:r>
              </w:p>
              <w:p w14:paraId="1B212659" w14:textId="57658928" w:rsidR="00F417AC" w:rsidRPr="00104BA4" w:rsidRDefault="00A56D28" w:rsidP="00104BA4">
                <w:pPr>
                  <w:pStyle w:val="ListParagraph"/>
                  <w:numPr>
                    <w:ilvl w:val="0"/>
                    <w:numId w:val="23"/>
                  </w:numPr>
                  <w:spacing w:after="0" w:line="240" w:lineRule="auto"/>
                  <w:ind w:left="148" w:hanging="142"/>
                  <w:rPr>
                    <w:rFonts w:cstheme="minorHAnsi"/>
                  </w:rPr>
                </w:pPr>
                <w:r>
                  <w:rPr>
                    <w:rFonts w:cstheme="minorHAnsi"/>
                  </w:rPr>
                  <w:t xml:space="preserve"> SP Transmission Ltd Site Responsibility Schedule</w:t>
                </w:r>
                <w:r w:rsidR="00BA7BF9">
                  <w:rPr>
                    <w:rFonts w:cstheme="minorHAnsi"/>
                  </w:rPr>
                  <w:t xml:space="preserve"> on page 63 and Scottish Hydro- Electrical Transmission Limited </w:t>
                </w:r>
                <w:r w:rsidR="00FA45E1">
                  <w:rPr>
                    <w:rFonts w:cstheme="minorHAnsi"/>
                  </w:rPr>
                  <w:t xml:space="preserve">Site Responsibility Schedule on page 64 </w:t>
                </w:r>
                <w:r w:rsidR="00F7286B">
                  <w:rPr>
                    <w:rFonts w:cstheme="minorHAnsi"/>
                  </w:rPr>
                  <w:t xml:space="preserve">need to be deleted as they </w:t>
                </w:r>
                <w:r w:rsidR="00FA45E1">
                  <w:rPr>
                    <w:rFonts w:cstheme="minorHAnsi"/>
                  </w:rPr>
                  <w:t xml:space="preserve">are </w:t>
                </w:r>
                <w:r w:rsidR="00882B5C">
                  <w:rPr>
                    <w:rFonts w:cstheme="minorHAnsi"/>
                  </w:rPr>
                  <w:t>portrait versions of page 65 and page 66</w:t>
                </w:r>
              </w:p>
            </w:tc>
          </w:tr>
          <w:tr w:rsidR="00451957" w14:paraId="68635FC2" w14:textId="77777777" w:rsidTr="003D0CAA">
            <w:tc>
              <w:tcPr>
                <w:tcW w:w="3142" w:type="dxa"/>
              </w:tcPr>
              <w:p w14:paraId="445C4802" w14:textId="595C95A3" w:rsidR="00193874" w:rsidRPr="00104BA4" w:rsidRDefault="00193874" w:rsidP="003D0CAA">
                <w:pPr>
                  <w:rPr>
                    <w:rFonts w:cstheme="minorHAnsi"/>
                    <w:b/>
                    <w:bCs/>
                    <w:color w:val="FF0000"/>
                    <w:szCs w:val="24"/>
                  </w:rPr>
                </w:pPr>
                <w:r w:rsidRPr="00193874">
                  <w:rPr>
                    <w:rFonts w:cstheme="minorHAnsi"/>
                    <w:b/>
                    <w:bCs/>
                    <w:color w:val="FF0000"/>
                    <w:szCs w:val="24"/>
                  </w:rPr>
                  <w:t>European Connection Conditions</w:t>
                </w:r>
              </w:p>
            </w:tc>
            <w:tc>
              <w:tcPr>
                <w:tcW w:w="6351" w:type="dxa"/>
              </w:tcPr>
              <w:p w14:paraId="4B90A293" w14:textId="77777777" w:rsidR="007E23D1" w:rsidRPr="007E23D1" w:rsidRDefault="00104BA4" w:rsidP="007E23D1">
                <w:pPr>
                  <w:pStyle w:val="ListParagraph"/>
                  <w:numPr>
                    <w:ilvl w:val="0"/>
                    <w:numId w:val="23"/>
                  </w:numPr>
                  <w:spacing w:after="0" w:line="240" w:lineRule="auto"/>
                  <w:ind w:left="148" w:hanging="142"/>
                  <w:rPr>
                    <w:rFonts w:cstheme="minorHAnsi"/>
                  </w:rPr>
                </w:pPr>
                <w:r w:rsidRPr="00104BA4">
                  <w:rPr>
                    <w:rFonts w:cstheme="minorHAnsi"/>
                  </w:rPr>
                  <w:t xml:space="preserve">ECC.6.3.7.1.2 </w:t>
                </w:r>
                <w:r w:rsidR="00C73EAC">
                  <w:rPr>
                    <w:rFonts w:cstheme="minorHAnsi"/>
                  </w:rPr>
                  <w:t>N</w:t>
                </w:r>
                <w:r w:rsidRPr="00104BA4">
                  <w:rPr>
                    <w:rFonts w:cstheme="minorHAnsi"/>
                  </w:rPr>
                  <w:t>umbering and formatting issues need to be resolved</w:t>
                </w:r>
              </w:p>
              <w:p w14:paraId="5DD47562" w14:textId="0E59B10C" w:rsidR="007E23D1" w:rsidRPr="00AD7EDA" w:rsidRDefault="007E23D1" w:rsidP="00AD7EDA">
                <w:pPr>
                  <w:pStyle w:val="ListParagraph"/>
                  <w:numPr>
                    <w:ilvl w:val="0"/>
                    <w:numId w:val="23"/>
                  </w:numPr>
                  <w:spacing w:after="0" w:line="240" w:lineRule="auto"/>
                  <w:ind w:left="148" w:hanging="142"/>
                  <w:rPr>
                    <w:rFonts w:cstheme="minorHAnsi"/>
                  </w:rPr>
                </w:pPr>
                <w:r w:rsidRPr="007E23D1">
                  <w:rPr>
                    <w:rFonts w:cstheme="minorHAnsi"/>
                  </w:rPr>
                  <w:t>Figure ECC.6.3.16 (c) is a duplicate and should be as approved for GC0111</w:t>
                </w:r>
              </w:p>
              <w:p w14:paraId="778DDF29" w14:textId="77777777" w:rsidR="00451957" w:rsidRDefault="00104BA4" w:rsidP="00104BA4">
                <w:pPr>
                  <w:pStyle w:val="ListParagraph"/>
                  <w:numPr>
                    <w:ilvl w:val="0"/>
                    <w:numId w:val="23"/>
                  </w:numPr>
                  <w:spacing w:after="0" w:line="240" w:lineRule="auto"/>
                  <w:ind w:left="148" w:hanging="142"/>
                  <w:rPr>
                    <w:rFonts w:cstheme="minorHAnsi"/>
                  </w:rPr>
                </w:pPr>
                <w:r w:rsidRPr="00104BA4">
                  <w:rPr>
                    <w:rFonts w:cstheme="minorHAnsi"/>
                  </w:rPr>
                  <w:t xml:space="preserve">ECC.7.9 </w:t>
                </w:r>
                <w:r w:rsidR="00C73EAC">
                  <w:rPr>
                    <w:rFonts w:cstheme="minorHAnsi"/>
                  </w:rPr>
                  <w:t>Clause needs to realigned</w:t>
                </w:r>
              </w:p>
              <w:p w14:paraId="23435011" w14:textId="142EAD76" w:rsidR="00E175B6" w:rsidRPr="00720A3E" w:rsidRDefault="00E175B6" w:rsidP="00104BA4">
                <w:pPr>
                  <w:pStyle w:val="ListParagraph"/>
                  <w:numPr>
                    <w:ilvl w:val="0"/>
                    <w:numId w:val="23"/>
                  </w:numPr>
                  <w:spacing w:after="0" w:line="240" w:lineRule="auto"/>
                  <w:ind w:left="148" w:hanging="142"/>
                  <w:rPr>
                    <w:rFonts w:cstheme="minorHAnsi"/>
                  </w:rPr>
                </w:pPr>
                <w:r>
                  <w:rPr>
                    <w:rFonts w:cstheme="minorHAnsi"/>
                  </w:rPr>
                  <w:lastRenderedPageBreak/>
                  <w:t xml:space="preserve">SP Transmission Ltd Site Responsibility Schedule on page </w:t>
                </w:r>
                <w:r>
                  <w:rPr>
                    <w:rFonts w:cstheme="minorHAnsi"/>
                  </w:rPr>
                  <w:t>1</w:t>
                </w:r>
                <w:r w:rsidR="00F33B0F">
                  <w:rPr>
                    <w:rFonts w:cstheme="minorHAnsi"/>
                  </w:rPr>
                  <w:t>07 should be in landscape</w:t>
                </w:r>
              </w:p>
            </w:tc>
          </w:tr>
          <w:tr w:rsidR="00451957" w:rsidRPr="004B2EE9" w14:paraId="5C535E56" w14:textId="77777777" w:rsidTr="003D0CAA">
            <w:tc>
              <w:tcPr>
                <w:tcW w:w="3142" w:type="dxa"/>
              </w:tcPr>
              <w:p w14:paraId="18C9D1DC" w14:textId="77777777" w:rsidR="00451957" w:rsidRPr="00193874" w:rsidRDefault="00193874" w:rsidP="00193874">
                <w:pPr>
                  <w:rPr>
                    <w:rFonts w:cstheme="minorHAnsi"/>
                    <w:b/>
                    <w:bCs/>
                    <w:color w:val="FF0000"/>
                    <w:szCs w:val="24"/>
                  </w:rPr>
                </w:pPr>
                <w:r w:rsidRPr="00193874">
                  <w:rPr>
                    <w:rFonts w:cstheme="minorHAnsi"/>
                    <w:b/>
                    <w:bCs/>
                    <w:color w:val="FF0000"/>
                    <w:szCs w:val="24"/>
                  </w:rPr>
                  <w:lastRenderedPageBreak/>
                  <w:t>Operating Code 2</w:t>
                </w:r>
              </w:p>
              <w:p w14:paraId="50B44AA7" w14:textId="4EA7DCAE" w:rsidR="00193874" w:rsidRPr="00FB6A31" w:rsidRDefault="00193874" w:rsidP="003D0CAA">
                <w:pPr>
                  <w:pStyle w:val="Default"/>
                  <w:rPr>
                    <w:rFonts w:asciiTheme="minorHAnsi" w:hAnsiTheme="minorHAnsi" w:cstheme="minorHAnsi"/>
                  </w:rPr>
                </w:pPr>
              </w:p>
            </w:tc>
            <w:tc>
              <w:tcPr>
                <w:tcW w:w="6351" w:type="dxa"/>
              </w:tcPr>
              <w:p w14:paraId="46699A5B" w14:textId="06264225" w:rsidR="00451957" w:rsidRPr="005044A4" w:rsidRDefault="00796BB6" w:rsidP="004B2EE9">
                <w:pPr>
                  <w:pStyle w:val="ListParagraph"/>
                  <w:numPr>
                    <w:ilvl w:val="0"/>
                    <w:numId w:val="23"/>
                  </w:numPr>
                  <w:spacing w:after="0" w:line="240" w:lineRule="auto"/>
                  <w:ind w:left="148" w:hanging="142"/>
                  <w:rPr>
                    <w:rFonts w:cstheme="minorHAnsi"/>
                  </w:rPr>
                </w:pPr>
                <w:r w:rsidRPr="005044A4">
                  <w:rPr>
                    <w:rFonts w:cstheme="minorHAnsi"/>
                  </w:rPr>
                  <w:t>O</w:t>
                </w:r>
                <w:r w:rsidR="00E71042" w:rsidRPr="005044A4">
                  <w:rPr>
                    <w:rFonts w:cstheme="minorHAnsi"/>
                  </w:rPr>
                  <w:t xml:space="preserve">C2.4.1.3.5 </w:t>
                </w:r>
                <w:r w:rsidR="00E71042" w:rsidRPr="004B2EE9">
                  <w:rPr>
                    <w:rFonts w:cstheme="minorHAnsi"/>
                  </w:rPr>
                  <w:t>Page break added to move to separate page</w:t>
                </w:r>
              </w:p>
            </w:tc>
          </w:tr>
          <w:tr w:rsidR="00451957" w14:paraId="0CEE4477" w14:textId="77777777" w:rsidTr="003D0CAA">
            <w:tc>
              <w:tcPr>
                <w:tcW w:w="3142" w:type="dxa"/>
              </w:tcPr>
              <w:p w14:paraId="391C5B06" w14:textId="77777777" w:rsidR="00451957" w:rsidRPr="00193874" w:rsidRDefault="00193874" w:rsidP="00193874">
                <w:pPr>
                  <w:rPr>
                    <w:rFonts w:cstheme="minorHAnsi"/>
                    <w:b/>
                    <w:bCs/>
                    <w:color w:val="FF0000"/>
                    <w:szCs w:val="24"/>
                  </w:rPr>
                </w:pPr>
                <w:r w:rsidRPr="00193874">
                  <w:rPr>
                    <w:rFonts w:cstheme="minorHAnsi"/>
                    <w:b/>
                    <w:bCs/>
                    <w:color w:val="FF0000"/>
                    <w:szCs w:val="24"/>
                  </w:rPr>
                  <w:t>Operating Code 5</w:t>
                </w:r>
              </w:p>
              <w:p w14:paraId="38F67600" w14:textId="6DD54447" w:rsidR="00193874" w:rsidRPr="00087AEA" w:rsidRDefault="00193874" w:rsidP="003D0CAA">
                <w:pPr>
                  <w:pStyle w:val="Default"/>
                  <w:rPr>
                    <w:rFonts w:asciiTheme="minorHAnsi" w:hAnsiTheme="minorHAnsi" w:cstheme="minorHAnsi"/>
                  </w:rPr>
                </w:pPr>
              </w:p>
            </w:tc>
            <w:tc>
              <w:tcPr>
                <w:tcW w:w="6351" w:type="dxa"/>
              </w:tcPr>
              <w:p w14:paraId="4EDC3122" w14:textId="5A194760" w:rsidR="00C73EAC" w:rsidRDefault="00C73EAC" w:rsidP="00C73EAC">
                <w:pPr>
                  <w:pStyle w:val="ListParagraph"/>
                  <w:numPr>
                    <w:ilvl w:val="0"/>
                    <w:numId w:val="23"/>
                  </w:numPr>
                  <w:spacing w:after="0" w:line="240" w:lineRule="auto"/>
                  <w:ind w:left="148" w:hanging="142"/>
                  <w:rPr>
                    <w:rFonts w:cstheme="minorHAnsi"/>
                  </w:rPr>
                </w:pPr>
                <w:r>
                  <w:rPr>
                    <w:rFonts w:cstheme="minorHAnsi"/>
                  </w:rPr>
                  <w:t>OC5.7.2.1 g) Releva</w:t>
                </w:r>
                <w:r w:rsidRPr="00C73EAC">
                  <w:rPr>
                    <w:rFonts w:cstheme="minorHAnsi"/>
                  </w:rPr>
                  <w:t>nt Transmission Li</w:t>
                </w:r>
                <w:r>
                  <w:rPr>
                    <w:rFonts w:cstheme="minorHAnsi"/>
                  </w:rPr>
                  <w:t>censee is spelt incorrectly</w:t>
                </w:r>
              </w:p>
              <w:p w14:paraId="51A3BF38" w14:textId="6D30B945" w:rsidR="00C73EAC" w:rsidRPr="00C73EAC" w:rsidRDefault="00C73EAC" w:rsidP="00C73EAC">
                <w:pPr>
                  <w:pStyle w:val="ListParagraph"/>
                  <w:numPr>
                    <w:ilvl w:val="0"/>
                    <w:numId w:val="23"/>
                  </w:numPr>
                  <w:spacing w:after="0" w:line="240" w:lineRule="auto"/>
                  <w:ind w:left="148" w:hanging="142"/>
                  <w:rPr>
                    <w:rFonts w:cstheme="minorHAnsi"/>
                  </w:rPr>
                </w:pPr>
                <w:r>
                  <w:rPr>
                    <w:rFonts w:cstheme="minorHAnsi"/>
                  </w:rPr>
                  <w:t>OC5.7.2.3 d) (ii</w:t>
                </w:r>
                <w:r w:rsidR="00DA0485">
                  <w:rPr>
                    <w:rFonts w:cstheme="minorHAnsi"/>
                  </w:rPr>
                  <w:t>i</w:t>
                </w:r>
                <w:r>
                  <w:rPr>
                    <w:rFonts w:cstheme="minorHAnsi"/>
                  </w:rPr>
                  <w:t>) Releva</w:t>
                </w:r>
                <w:r w:rsidRPr="00C73EAC">
                  <w:rPr>
                    <w:rFonts w:cstheme="minorHAnsi"/>
                  </w:rPr>
                  <w:t>nt Transmission Li</w:t>
                </w:r>
                <w:r>
                  <w:rPr>
                    <w:rFonts w:cstheme="minorHAnsi"/>
                  </w:rPr>
                  <w:t xml:space="preserve">censee is </w:t>
                </w:r>
                <w:r w:rsidRPr="00C73EAC">
                  <w:rPr>
                    <w:rFonts w:cstheme="minorHAnsi"/>
                  </w:rPr>
                  <w:t>spelt</w:t>
                </w:r>
                <w:r>
                  <w:rPr>
                    <w:rFonts w:cstheme="minorHAnsi"/>
                  </w:rPr>
                  <w:t xml:space="preserve"> incorrectly</w:t>
                </w:r>
              </w:p>
              <w:p w14:paraId="235E1A71" w14:textId="4529E13A" w:rsidR="00C73EAC" w:rsidRDefault="00C73EAC" w:rsidP="00C73EAC">
                <w:pPr>
                  <w:pStyle w:val="ListParagraph"/>
                  <w:numPr>
                    <w:ilvl w:val="0"/>
                    <w:numId w:val="23"/>
                  </w:numPr>
                  <w:spacing w:after="0" w:line="240" w:lineRule="auto"/>
                  <w:ind w:left="148" w:hanging="142"/>
                  <w:rPr>
                    <w:rFonts w:cstheme="minorHAnsi"/>
                  </w:rPr>
                </w:pPr>
                <w:r w:rsidRPr="00C73EAC">
                  <w:rPr>
                    <w:rFonts w:cstheme="minorHAnsi"/>
                  </w:rPr>
                  <w:t xml:space="preserve">OC5.7.2.4 </w:t>
                </w:r>
                <w:r w:rsidR="0094204C">
                  <w:rPr>
                    <w:rFonts w:cstheme="minorHAnsi"/>
                  </w:rPr>
                  <w:t>This clause has an additional ‘be’</w:t>
                </w:r>
              </w:p>
              <w:p w14:paraId="7F510663" w14:textId="3E686A18" w:rsidR="00140208" w:rsidRPr="00C73EAC" w:rsidRDefault="00140208" w:rsidP="00C73EAC">
                <w:pPr>
                  <w:pStyle w:val="ListParagraph"/>
                  <w:numPr>
                    <w:ilvl w:val="0"/>
                    <w:numId w:val="23"/>
                  </w:numPr>
                  <w:spacing w:after="0" w:line="240" w:lineRule="auto"/>
                  <w:ind w:left="148" w:hanging="142"/>
                  <w:rPr>
                    <w:rFonts w:cstheme="minorHAnsi"/>
                  </w:rPr>
                </w:pPr>
                <w:r>
                  <w:rPr>
                    <w:rFonts w:cstheme="minorHAnsi"/>
                  </w:rPr>
                  <w:t>OC5.7.</w:t>
                </w:r>
                <w:r w:rsidR="003E55E4">
                  <w:rPr>
                    <w:rFonts w:cstheme="minorHAnsi"/>
                  </w:rPr>
                  <w:t>2.7 Arrangements is spelt incorrectly</w:t>
                </w:r>
              </w:p>
              <w:p w14:paraId="6219A57B" w14:textId="22F2A1EF" w:rsidR="001B1F2B" w:rsidRPr="004C176F" w:rsidRDefault="00C73EAC" w:rsidP="004C176F">
                <w:pPr>
                  <w:pStyle w:val="ListParagraph"/>
                  <w:numPr>
                    <w:ilvl w:val="0"/>
                    <w:numId w:val="23"/>
                  </w:numPr>
                  <w:spacing w:after="0" w:line="240" w:lineRule="auto"/>
                  <w:ind w:left="148" w:hanging="142"/>
                  <w:rPr>
                    <w:rFonts w:cstheme="minorHAnsi"/>
                  </w:rPr>
                </w:pPr>
                <w:r w:rsidRPr="00C73EAC">
                  <w:rPr>
                    <w:rFonts w:cstheme="minorHAnsi"/>
                  </w:rPr>
                  <w:t>OC5.7.3.1</w:t>
                </w:r>
                <w:r w:rsidR="0094204C">
                  <w:rPr>
                    <w:rFonts w:cstheme="minorHAnsi"/>
                  </w:rPr>
                  <w:t xml:space="preserve"> Anchor Restoration is spelt incorrectly</w:t>
                </w:r>
              </w:p>
            </w:tc>
          </w:tr>
          <w:tr w:rsidR="00451957" w14:paraId="537102F8" w14:textId="77777777" w:rsidTr="003D0CAA">
            <w:tc>
              <w:tcPr>
                <w:tcW w:w="3142" w:type="dxa"/>
              </w:tcPr>
              <w:p w14:paraId="252CF652" w14:textId="77777777" w:rsidR="00451957" w:rsidRPr="00193874" w:rsidRDefault="00193874" w:rsidP="00193874">
                <w:pPr>
                  <w:rPr>
                    <w:rFonts w:cstheme="minorHAnsi"/>
                    <w:b/>
                    <w:bCs/>
                    <w:color w:val="FF0000"/>
                    <w:szCs w:val="24"/>
                  </w:rPr>
                </w:pPr>
                <w:r w:rsidRPr="00193874">
                  <w:rPr>
                    <w:rFonts w:cstheme="minorHAnsi"/>
                    <w:b/>
                    <w:bCs/>
                    <w:color w:val="FF0000"/>
                    <w:szCs w:val="24"/>
                  </w:rPr>
                  <w:t>Operating Code 9</w:t>
                </w:r>
              </w:p>
              <w:p w14:paraId="4A7A091F" w14:textId="3807FACA" w:rsidR="00193874" w:rsidRPr="00087AEA" w:rsidRDefault="00193874" w:rsidP="003D0CAA">
                <w:pPr>
                  <w:pStyle w:val="Default"/>
                  <w:rPr>
                    <w:rFonts w:asciiTheme="minorHAnsi" w:hAnsiTheme="minorHAnsi" w:cstheme="minorHAnsi"/>
                  </w:rPr>
                </w:pPr>
              </w:p>
            </w:tc>
            <w:tc>
              <w:tcPr>
                <w:tcW w:w="6351" w:type="dxa"/>
              </w:tcPr>
              <w:p w14:paraId="135F71BC" w14:textId="1E4A1ED9" w:rsidR="00104BA4" w:rsidRPr="00104BA4" w:rsidRDefault="00104BA4" w:rsidP="00104BA4">
                <w:pPr>
                  <w:pStyle w:val="ListParagraph"/>
                  <w:numPr>
                    <w:ilvl w:val="0"/>
                    <w:numId w:val="23"/>
                  </w:numPr>
                  <w:spacing w:after="0" w:line="240" w:lineRule="auto"/>
                  <w:ind w:left="148" w:hanging="142"/>
                  <w:rPr>
                    <w:rFonts w:cstheme="minorHAnsi"/>
                  </w:rPr>
                </w:pPr>
                <w:r w:rsidRPr="00104BA4">
                  <w:rPr>
                    <w:rFonts w:cstheme="minorHAnsi"/>
                  </w:rPr>
                  <w:t xml:space="preserve">OC9.1.1 </w:t>
                </w:r>
                <w:r w:rsidR="0094204C">
                  <w:rPr>
                    <w:rFonts w:cstheme="minorHAnsi"/>
                  </w:rPr>
                  <w:t>Across is spelt incorrectly</w:t>
                </w:r>
                <w:r w:rsidRPr="00104BA4">
                  <w:rPr>
                    <w:rFonts w:cstheme="minorHAnsi"/>
                  </w:rPr>
                  <w:t xml:space="preserve"> </w:t>
                </w:r>
              </w:p>
              <w:p w14:paraId="4F9AF4CA" w14:textId="2487C5DA" w:rsidR="00104BA4" w:rsidRPr="00104BA4" w:rsidRDefault="00104BA4" w:rsidP="00104BA4">
                <w:pPr>
                  <w:pStyle w:val="ListParagraph"/>
                  <w:numPr>
                    <w:ilvl w:val="0"/>
                    <w:numId w:val="23"/>
                  </w:numPr>
                  <w:spacing w:after="0" w:line="240" w:lineRule="auto"/>
                  <w:ind w:left="148" w:hanging="142"/>
                  <w:rPr>
                    <w:rFonts w:cstheme="minorHAnsi"/>
                  </w:rPr>
                </w:pPr>
                <w:r w:rsidRPr="00104BA4">
                  <w:rPr>
                    <w:rFonts w:cstheme="minorHAnsi"/>
                  </w:rPr>
                  <w:t>OC9.4.5.1.1 Restoration</w:t>
                </w:r>
                <w:r w:rsidR="0094204C">
                  <w:rPr>
                    <w:rFonts w:cstheme="minorHAnsi"/>
                  </w:rPr>
                  <w:t xml:space="preserve"> is missing from</w:t>
                </w:r>
                <w:r w:rsidRPr="00104BA4">
                  <w:rPr>
                    <w:rFonts w:cstheme="minorHAnsi"/>
                  </w:rPr>
                  <w:t xml:space="preserve"> Top Up</w:t>
                </w:r>
                <w:r w:rsidR="0094204C">
                  <w:rPr>
                    <w:rFonts w:cstheme="minorHAnsi"/>
                  </w:rPr>
                  <w:t xml:space="preserve"> Restoration</w:t>
                </w:r>
                <w:r w:rsidRPr="00104BA4">
                  <w:rPr>
                    <w:rFonts w:cstheme="minorHAnsi"/>
                  </w:rPr>
                  <w:t xml:space="preserve"> Contractors </w:t>
                </w:r>
              </w:p>
              <w:p w14:paraId="06ADCBC4" w14:textId="42A67BE1" w:rsidR="00104BA4" w:rsidRPr="00104BA4" w:rsidRDefault="00104BA4" w:rsidP="00104BA4">
                <w:pPr>
                  <w:pStyle w:val="ListParagraph"/>
                  <w:numPr>
                    <w:ilvl w:val="0"/>
                    <w:numId w:val="23"/>
                  </w:numPr>
                  <w:spacing w:after="0" w:line="240" w:lineRule="auto"/>
                  <w:ind w:left="148" w:hanging="142"/>
                  <w:rPr>
                    <w:rFonts w:cstheme="minorHAnsi"/>
                  </w:rPr>
                </w:pPr>
                <w:r w:rsidRPr="00104BA4">
                  <w:rPr>
                    <w:rFonts w:cstheme="minorHAnsi"/>
                  </w:rPr>
                  <w:t xml:space="preserve">OC9.4.5.2.1 </w:t>
                </w:r>
                <w:r w:rsidR="0094204C">
                  <w:rPr>
                    <w:rFonts w:cstheme="minorHAnsi"/>
                  </w:rPr>
                  <w:t>The comma</w:t>
                </w:r>
                <w:r w:rsidR="00090388">
                  <w:rPr>
                    <w:rFonts w:cstheme="minorHAnsi"/>
                  </w:rPr>
                  <w:t>s</w:t>
                </w:r>
                <w:r w:rsidR="0094204C">
                  <w:rPr>
                    <w:rFonts w:cstheme="minorHAnsi"/>
                  </w:rPr>
                  <w:t xml:space="preserve"> after</w:t>
                </w:r>
                <w:r w:rsidRPr="00104BA4">
                  <w:rPr>
                    <w:rFonts w:cstheme="minorHAnsi"/>
                  </w:rPr>
                  <w:t xml:space="preserve"> Networ</w:t>
                </w:r>
                <w:r w:rsidR="0094204C">
                  <w:rPr>
                    <w:rFonts w:cstheme="minorHAnsi"/>
                  </w:rPr>
                  <w:t xml:space="preserve">k </w:t>
                </w:r>
                <w:r w:rsidRPr="00104BA4">
                  <w:rPr>
                    <w:rFonts w:cstheme="minorHAnsi"/>
                  </w:rPr>
                  <w:t xml:space="preserve">Operator's System </w:t>
                </w:r>
                <w:r w:rsidR="00E476AD">
                  <w:rPr>
                    <w:rFonts w:cstheme="minorHAnsi"/>
                  </w:rPr>
                  <w:t>needs to be removed</w:t>
                </w:r>
              </w:p>
              <w:p w14:paraId="546EE4A3" w14:textId="10B216E2" w:rsidR="00104BA4" w:rsidRPr="00104BA4" w:rsidRDefault="00104BA4" w:rsidP="00104BA4">
                <w:pPr>
                  <w:pStyle w:val="ListParagraph"/>
                  <w:numPr>
                    <w:ilvl w:val="0"/>
                    <w:numId w:val="23"/>
                  </w:numPr>
                  <w:spacing w:after="0" w:line="240" w:lineRule="auto"/>
                  <w:ind w:left="148" w:hanging="142"/>
                  <w:rPr>
                    <w:rFonts w:cstheme="minorHAnsi"/>
                  </w:rPr>
                </w:pPr>
                <w:r w:rsidRPr="00104BA4">
                  <w:rPr>
                    <w:rFonts w:cstheme="minorHAnsi"/>
                  </w:rPr>
                  <w:t>OC9.4.7.</w:t>
                </w:r>
                <w:r w:rsidR="009435B6">
                  <w:rPr>
                    <w:rFonts w:cstheme="minorHAnsi"/>
                  </w:rPr>
                  <w:t>6</w:t>
                </w:r>
                <w:r w:rsidR="00B57BA1">
                  <w:rPr>
                    <w:rFonts w:cstheme="minorHAnsi"/>
                  </w:rPr>
                  <w:t>.3</w:t>
                </w:r>
                <w:r w:rsidR="00783268">
                  <w:rPr>
                    <w:rFonts w:cstheme="minorHAnsi"/>
                  </w:rPr>
                  <w:t xml:space="preserve"> </w:t>
                </w:r>
                <w:r w:rsidR="00B3277F">
                  <w:rPr>
                    <w:rFonts w:cstheme="minorHAnsi"/>
                  </w:rPr>
                  <w:t>(d) (ii)</w:t>
                </w:r>
                <w:r w:rsidRPr="00104BA4">
                  <w:rPr>
                    <w:rFonts w:cstheme="minorHAnsi"/>
                  </w:rPr>
                  <w:t xml:space="preserve"> </w:t>
                </w:r>
                <w:r w:rsidR="009435B6">
                  <w:rPr>
                    <w:rFonts w:cstheme="minorHAnsi"/>
                  </w:rPr>
                  <w:t>Aligning the bottom sentence with the clauses above.</w:t>
                </w:r>
              </w:p>
              <w:p w14:paraId="568D711D" w14:textId="07EB4E71" w:rsidR="00451957" w:rsidRDefault="00104BA4" w:rsidP="00104BA4">
                <w:pPr>
                  <w:pStyle w:val="ListParagraph"/>
                  <w:numPr>
                    <w:ilvl w:val="0"/>
                    <w:numId w:val="23"/>
                  </w:numPr>
                  <w:spacing w:after="0" w:line="240" w:lineRule="auto"/>
                  <w:ind w:left="148" w:hanging="142"/>
                  <w:rPr>
                    <w:rFonts w:cstheme="minorHAnsi"/>
                  </w:rPr>
                </w:pPr>
                <w:r w:rsidRPr="00104BA4">
                  <w:rPr>
                    <w:rFonts w:cstheme="minorHAnsi"/>
                  </w:rPr>
                  <w:t xml:space="preserve">OC9.5.2.3 a) DC Converter Station </w:t>
                </w:r>
                <w:r w:rsidR="009435B6">
                  <w:rPr>
                    <w:rFonts w:cstheme="minorHAnsi"/>
                  </w:rPr>
                  <w:t>O</w:t>
                </w:r>
                <w:r w:rsidRPr="00104BA4">
                  <w:rPr>
                    <w:rFonts w:cstheme="minorHAnsi"/>
                  </w:rPr>
                  <w:t xml:space="preserve">wner </w:t>
                </w:r>
                <w:r w:rsidR="009435B6">
                  <w:rPr>
                    <w:rFonts w:cstheme="minorHAnsi"/>
                  </w:rPr>
                  <w:t>should</w:t>
                </w:r>
                <w:r w:rsidR="00260C00">
                  <w:rPr>
                    <w:rFonts w:cstheme="minorHAnsi"/>
                  </w:rPr>
                  <w:t xml:space="preserve"> not</w:t>
                </w:r>
                <w:r w:rsidR="009435B6">
                  <w:rPr>
                    <w:rFonts w:cstheme="minorHAnsi"/>
                  </w:rPr>
                  <w:t xml:space="preserve"> be capitalised</w:t>
                </w:r>
              </w:p>
              <w:p w14:paraId="46BCC8D2" w14:textId="2F1BF9C5" w:rsidR="003F45A6" w:rsidRPr="00087AEA" w:rsidRDefault="002D0EE8" w:rsidP="00104BA4">
                <w:pPr>
                  <w:pStyle w:val="ListParagraph"/>
                  <w:numPr>
                    <w:ilvl w:val="0"/>
                    <w:numId w:val="23"/>
                  </w:numPr>
                  <w:spacing w:after="0" w:line="240" w:lineRule="auto"/>
                  <w:ind w:left="148" w:hanging="142"/>
                  <w:rPr>
                    <w:rFonts w:cstheme="minorHAnsi"/>
                  </w:rPr>
                </w:pPr>
                <w:r>
                  <w:rPr>
                    <w:rFonts w:cstheme="minorHAnsi"/>
                  </w:rPr>
                  <w:t>OC9.5.4 Page break added to move to separate page</w:t>
                </w:r>
              </w:p>
            </w:tc>
          </w:tr>
          <w:tr w:rsidR="00451957" w14:paraId="6DBB2786" w14:textId="77777777" w:rsidTr="003D0CAA">
            <w:tc>
              <w:tcPr>
                <w:tcW w:w="3142" w:type="dxa"/>
              </w:tcPr>
              <w:p w14:paraId="381AB951" w14:textId="77777777" w:rsidR="00451957" w:rsidRPr="00193874" w:rsidRDefault="00193874" w:rsidP="003D0CAA">
                <w:pPr>
                  <w:rPr>
                    <w:rFonts w:cstheme="minorHAnsi"/>
                    <w:b/>
                    <w:bCs/>
                    <w:color w:val="FF0000"/>
                    <w:szCs w:val="24"/>
                  </w:rPr>
                </w:pPr>
                <w:r w:rsidRPr="00193874">
                  <w:rPr>
                    <w:rFonts w:cstheme="minorHAnsi"/>
                    <w:b/>
                    <w:bCs/>
                    <w:color w:val="FF0000"/>
                    <w:szCs w:val="24"/>
                  </w:rPr>
                  <w:t>Data Registration Code</w:t>
                </w:r>
              </w:p>
              <w:p w14:paraId="17CEB791" w14:textId="78BE5047" w:rsidR="00193874" w:rsidRPr="00720A3E" w:rsidRDefault="00193874" w:rsidP="003D0CAA">
                <w:pPr>
                  <w:rPr>
                    <w:rFonts w:cstheme="minorHAnsi"/>
                    <w:szCs w:val="24"/>
                  </w:rPr>
                </w:pPr>
              </w:p>
            </w:tc>
            <w:tc>
              <w:tcPr>
                <w:tcW w:w="6351" w:type="dxa"/>
              </w:tcPr>
              <w:p w14:paraId="1BFE877A" w14:textId="3D8CB596" w:rsidR="009435B6" w:rsidRDefault="009435B6" w:rsidP="009435B6">
                <w:pPr>
                  <w:pStyle w:val="ListParagraph"/>
                  <w:numPr>
                    <w:ilvl w:val="0"/>
                    <w:numId w:val="23"/>
                  </w:numPr>
                  <w:spacing w:after="0" w:line="240" w:lineRule="auto"/>
                  <w:ind w:left="148" w:hanging="142"/>
                  <w:rPr>
                    <w:rFonts w:cstheme="minorHAnsi"/>
                  </w:rPr>
                </w:pPr>
                <w:r w:rsidRPr="009435B6">
                  <w:rPr>
                    <w:rFonts w:cstheme="minorHAnsi"/>
                  </w:rPr>
                  <w:t xml:space="preserve">DRC.1.6 </w:t>
                </w:r>
                <w:r w:rsidR="00F86839">
                  <w:rPr>
                    <w:rFonts w:cstheme="minorHAnsi"/>
                  </w:rPr>
                  <w:t>Spacing removed ahead of they</w:t>
                </w:r>
              </w:p>
              <w:p w14:paraId="1EB12124" w14:textId="0B217213" w:rsidR="00741DA8" w:rsidRPr="009435B6" w:rsidRDefault="00741DA8" w:rsidP="009435B6">
                <w:pPr>
                  <w:pStyle w:val="ListParagraph"/>
                  <w:numPr>
                    <w:ilvl w:val="0"/>
                    <w:numId w:val="23"/>
                  </w:numPr>
                  <w:spacing w:after="0" w:line="240" w:lineRule="auto"/>
                  <w:ind w:left="148" w:hanging="142"/>
                  <w:rPr>
                    <w:rFonts w:cstheme="minorHAnsi"/>
                  </w:rPr>
                </w:pPr>
                <w:r>
                  <w:rPr>
                    <w:rFonts w:cstheme="minorHAnsi"/>
                  </w:rPr>
                  <w:t>DRC.6.1.20 The Sch</w:t>
                </w:r>
                <w:r w:rsidR="003B7F8C">
                  <w:rPr>
                    <w:rFonts w:cstheme="minorHAnsi"/>
                  </w:rPr>
                  <w:t>edule information should be underlined for consistency</w:t>
                </w:r>
              </w:p>
              <w:p w14:paraId="2CF7E8DC" w14:textId="6794495F" w:rsidR="009435B6" w:rsidRPr="00893D77" w:rsidRDefault="009435B6" w:rsidP="009435B6">
                <w:pPr>
                  <w:pStyle w:val="ListParagraph"/>
                  <w:numPr>
                    <w:ilvl w:val="0"/>
                    <w:numId w:val="23"/>
                  </w:numPr>
                  <w:spacing w:after="0" w:line="240" w:lineRule="auto"/>
                  <w:ind w:left="148" w:hanging="142"/>
                  <w:rPr>
                    <w:rFonts w:cstheme="minorHAnsi"/>
                  </w:rPr>
                </w:pPr>
                <w:r w:rsidRPr="00893D77">
                  <w:rPr>
                    <w:rFonts w:cstheme="minorHAnsi"/>
                  </w:rPr>
                  <w:t xml:space="preserve">Schedule 2 </w:t>
                </w:r>
                <w:r w:rsidR="00F86839" w:rsidRPr="00893D77">
                  <w:rPr>
                    <w:rFonts w:cstheme="minorHAnsi"/>
                  </w:rPr>
                  <w:t>– 6Contractors</w:t>
                </w:r>
                <w:r w:rsidR="00726C43" w:rsidRPr="00893D77">
                  <w:rPr>
                    <w:rFonts w:cstheme="minorHAnsi"/>
                  </w:rPr>
                  <w:t xml:space="preserve"> should be replaced with Restoration Contractors</w:t>
                </w:r>
                <w:r w:rsidR="00F86839" w:rsidRPr="00893D77">
                  <w:rPr>
                    <w:rFonts w:cstheme="minorHAnsi"/>
                  </w:rPr>
                  <w:t xml:space="preserve"> and separating the </w:t>
                </w:r>
                <w:r w:rsidRPr="00893D77">
                  <w:rPr>
                    <w:rFonts w:cstheme="minorHAnsi"/>
                  </w:rPr>
                  <w:t xml:space="preserve">3rd </w:t>
                </w:r>
                <w:r w:rsidR="00F86839" w:rsidRPr="00893D77">
                  <w:rPr>
                    <w:rFonts w:cstheme="minorHAnsi"/>
                  </w:rPr>
                  <w:t>paragraph</w:t>
                </w:r>
                <w:r w:rsidRPr="00893D77">
                  <w:rPr>
                    <w:rFonts w:cstheme="minorHAnsi"/>
                  </w:rPr>
                  <w:t xml:space="preserve"> after </w:t>
                </w:r>
                <w:r w:rsidR="00B403AA" w:rsidRPr="00893D77">
                  <w:rPr>
                    <w:rFonts w:cstheme="minorHAnsi"/>
                  </w:rPr>
                  <w:t>‘</w:t>
                </w:r>
                <w:r w:rsidRPr="00893D77">
                  <w:rPr>
                    <w:rFonts w:cstheme="minorHAnsi"/>
                  </w:rPr>
                  <w:t>appropriate</w:t>
                </w:r>
                <w:r w:rsidR="00B403AA" w:rsidRPr="00893D77">
                  <w:rPr>
                    <w:rFonts w:cstheme="minorHAnsi"/>
                  </w:rPr>
                  <w:t>’</w:t>
                </w:r>
                <w:r w:rsidR="00290216" w:rsidRPr="00893D77">
                  <w:rPr>
                    <w:rFonts w:cstheme="minorHAnsi"/>
                  </w:rPr>
                  <w:t xml:space="preserve">; and the duplicate ‘would be’ </w:t>
                </w:r>
                <w:r w:rsidR="003614B3" w:rsidRPr="00893D77">
                  <w:rPr>
                    <w:rFonts w:cstheme="minorHAnsi"/>
                  </w:rPr>
                  <w:t>has been removed</w:t>
                </w:r>
              </w:p>
              <w:p w14:paraId="19F67A0B" w14:textId="7301D8B5" w:rsidR="00083FC8" w:rsidRPr="009435B6" w:rsidRDefault="00083FC8" w:rsidP="009435B6">
                <w:pPr>
                  <w:pStyle w:val="ListParagraph"/>
                  <w:numPr>
                    <w:ilvl w:val="0"/>
                    <w:numId w:val="23"/>
                  </w:numPr>
                  <w:spacing w:after="0" w:line="240" w:lineRule="auto"/>
                  <w:ind w:left="148" w:hanging="142"/>
                  <w:rPr>
                    <w:rFonts w:cstheme="minorHAnsi"/>
                  </w:rPr>
                </w:pPr>
                <w:r>
                  <w:rPr>
                    <w:rFonts w:cstheme="minorHAnsi"/>
                  </w:rPr>
                  <w:t xml:space="preserve">Schedule 3 </w:t>
                </w:r>
                <w:r w:rsidR="002B62C3">
                  <w:rPr>
                    <w:rFonts w:cstheme="minorHAnsi"/>
                  </w:rPr>
                  <w:t>-</w:t>
                </w:r>
                <w:r w:rsidR="00051F96">
                  <w:rPr>
                    <w:rFonts w:cstheme="minorHAnsi"/>
                  </w:rPr>
                  <w:t xml:space="preserve"> The bottom paragraph is now aligned</w:t>
                </w:r>
              </w:p>
              <w:p w14:paraId="0B2117DF" w14:textId="53CBDC06" w:rsidR="001D0939" w:rsidRDefault="001D0939" w:rsidP="009435B6">
                <w:pPr>
                  <w:pStyle w:val="ListParagraph"/>
                  <w:numPr>
                    <w:ilvl w:val="0"/>
                    <w:numId w:val="23"/>
                  </w:numPr>
                  <w:spacing w:after="0" w:line="240" w:lineRule="auto"/>
                  <w:ind w:left="148" w:hanging="142"/>
                  <w:rPr>
                    <w:rFonts w:cstheme="minorHAnsi"/>
                  </w:rPr>
                </w:pPr>
                <w:r>
                  <w:rPr>
                    <w:rFonts w:cstheme="minorHAnsi"/>
                  </w:rPr>
                  <w:t>Schedule</w:t>
                </w:r>
                <w:r w:rsidR="00447DEC">
                  <w:rPr>
                    <w:rFonts w:cstheme="minorHAnsi"/>
                  </w:rPr>
                  <w:t xml:space="preserve"> 5 – Page 7 of 11</w:t>
                </w:r>
                <w:r w:rsidR="009D7520">
                  <w:rPr>
                    <w:rFonts w:cstheme="minorHAnsi"/>
                  </w:rPr>
                  <w:t xml:space="preserve"> </w:t>
                </w:r>
                <w:r w:rsidR="00D5705C">
                  <w:rPr>
                    <w:rFonts w:cstheme="minorHAnsi"/>
                  </w:rPr>
                  <w:t>(e) Fault Clearance is correctly aligned</w:t>
                </w:r>
              </w:p>
              <w:p w14:paraId="3DAD0980" w14:textId="1F61EF2B" w:rsidR="009435B6" w:rsidRPr="009435B6" w:rsidRDefault="009435B6" w:rsidP="009435B6">
                <w:pPr>
                  <w:pStyle w:val="ListParagraph"/>
                  <w:numPr>
                    <w:ilvl w:val="0"/>
                    <w:numId w:val="23"/>
                  </w:numPr>
                  <w:spacing w:after="0" w:line="240" w:lineRule="auto"/>
                  <w:ind w:left="148" w:hanging="142"/>
                  <w:rPr>
                    <w:rFonts w:cstheme="minorHAnsi"/>
                  </w:rPr>
                </w:pPr>
                <w:r w:rsidRPr="009435B6">
                  <w:rPr>
                    <w:rFonts w:cstheme="minorHAnsi"/>
                  </w:rPr>
                  <w:t xml:space="preserve">Schedule 6 - Users Outage information table Page 1 of 3 </w:t>
                </w:r>
                <w:r w:rsidR="00F86839">
                  <w:rPr>
                    <w:rFonts w:cstheme="minorHAnsi"/>
                  </w:rPr>
                  <w:t xml:space="preserve">add </w:t>
                </w:r>
                <w:r w:rsidRPr="009435B6">
                  <w:rPr>
                    <w:rFonts w:cstheme="minorHAnsi"/>
                  </w:rPr>
                  <w:t>space</w:t>
                </w:r>
                <w:r w:rsidR="00F86839">
                  <w:rPr>
                    <w:rFonts w:cstheme="minorHAnsi"/>
                  </w:rPr>
                  <w:t xml:space="preserve"> </w:t>
                </w:r>
                <w:r w:rsidRPr="009435B6">
                  <w:rPr>
                    <w:rFonts w:cstheme="minorHAnsi"/>
                  </w:rPr>
                  <w:t>'This</w:t>
                </w:r>
                <w:r w:rsidR="00F86839">
                  <w:rPr>
                    <w:rFonts w:cstheme="minorHAnsi"/>
                  </w:rPr>
                  <w:t xml:space="preserve"> </w:t>
                </w:r>
                <w:r w:rsidRPr="009435B6">
                  <w:rPr>
                    <w:rFonts w:cstheme="minorHAnsi"/>
                  </w:rPr>
                  <w:t xml:space="preserve">includes' </w:t>
                </w:r>
              </w:p>
              <w:p w14:paraId="32525B94" w14:textId="15F3838B" w:rsidR="009435B6" w:rsidRDefault="009435B6" w:rsidP="009435B6">
                <w:pPr>
                  <w:pStyle w:val="ListParagraph"/>
                  <w:numPr>
                    <w:ilvl w:val="0"/>
                    <w:numId w:val="23"/>
                  </w:numPr>
                  <w:spacing w:after="0" w:line="240" w:lineRule="auto"/>
                  <w:ind w:left="148" w:hanging="142"/>
                  <w:rPr>
                    <w:rFonts w:cstheme="minorHAnsi"/>
                  </w:rPr>
                </w:pPr>
                <w:r w:rsidRPr="009435B6">
                  <w:rPr>
                    <w:rFonts w:cstheme="minorHAnsi"/>
                  </w:rPr>
                  <w:t>Schedule 11</w:t>
                </w:r>
                <w:r w:rsidR="00B1668B">
                  <w:rPr>
                    <w:rFonts w:cstheme="minorHAnsi"/>
                  </w:rPr>
                  <w:t xml:space="preserve"> </w:t>
                </w:r>
                <w:r w:rsidR="00CD4F1F">
                  <w:rPr>
                    <w:rFonts w:cstheme="minorHAnsi"/>
                  </w:rPr>
                  <w:t>Table 11(</w:t>
                </w:r>
                <w:r w:rsidR="00F33A91">
                  <w:rPr>
                    <w:rFonts w:cstheme="minorHAnsi"/>
                  </w:rPr>
                  <w:t>b</w:t>
                </w:r>
                <w:r w:rsidR="00CD4F1F">
                  <w:rPr>
                    <w:rFonts w:cstheme="minorHAnsi"/>
                  </w:rPr>
                  <w:t>)</w:t>
                </w:r>
                <w:r w:rsidRPr="009435B6">
                  <w:rPr>
                    <w:rFonts w:cstheme="minorHAnsi"/>
                  </w:rPr>
                  <w:t xml:space="preserve"> - </w:t>
                </w:r>
                <w:r w:rsidR="00CD4F1F">
                  <w:rPr>
                    <w:rFonts w:cstheme="minorHAnsi"/>
                  </w:rPr>
                  <w:t>Data description outturn and outturn Weather Corrected has been reformatted</w:t>
                </w:r>
              </w:p>
              <w:p w14:paraId="2DFC36AF" w14:textId="23DB3A40" w:rsidR="00F33A91" w:rsidRDefault="00F33A91" w:rsidP="00C53235">
                <w:pPr>
                  <w:pStyle w:val="ListParagraph"/>
                  <w:numPr>
                    <w:ilvl w:val="0"/>
                    <w:numId w:val="23"/>
                  </w:numPr>
                  <w:spacing w:after="0" w:line="240" w:lineRule="auto"/>
                  <w:ind w:left="148" w:hanging="142"/>
                  <w:rPr>
                    <w:rFonts w:cstheme="minorHAnsi"/>
                  </w:rPr>
                </w:pPr>
                <w:r w:rsidRPr="009435B6">
                  <w:rPr>
                    <w:rFonts w:cstheme="minorHAnsi"/>
                  </w:rPr>
                  <w:t>Schedule 11</w:t>
                </w:r>
                <w:r w:rsidR="00CF54CC">
                  <w:rPr>
                    <w:rFonts w:cstheme="minorHAnsi"/>
                  </w:rPr>
                  <w:t xml:space="preserve"> </w:t>
                </w:r>
                <w:r>
                  <w:rPr>
                    <w:rFonts w:cstheme="minorHAnsi"/>
                  </w:rPr>
                  <w:t>Table 11(c)</w:t>
                </w:r>
                <w:r w:rsidRPr="009435B6">
                  <w:rPr>
                    <w:rFonts w:cstheme="minorHAnsi"/>
                  </w:rPr>
                  <w:t xml:space="preserve"> </w:t>
                </w:r>
                <w:r w:rsidR="00C53235">
                  <w:rPr>
                    <w:rFonts w:cstheme="minorHAnsi"/>
                  </w:rPr>
                  <w:t>–</w:t>
                </w:r>
                <w:r w:rsidRPr="009435B6">
                  <w:rPr>
                    <w:rFonts w:cstheme="minorHAnsi"/>
                  </w:rPr>
                  <w:t xml:space="preserve"> </w:t>
                </w:r>
                <w:r w:rsidR="00C53235">
                  <w:rPr>
                    <w:rFonts w:cstheme="minorHAnsi"/>
                  </w:rPr>
                  <w:t xml:space="preserve">Heading line has been </w:t>
                </w:r>
                <w:r>
                  <w:rPr>
                    <w:rFonts w:cstheme="minorHAnsi"/>
                  </w:rPr>
                  <w:t xml:space="preserve"> reformatted</w:t>
                </w:r>
              </w:p>
              <w:p w14:paraId="45632358" w14:textId="69E5836B" w:rsidR="00511F2E" w:rsidRPr="00C53235" w:rsidRDefault="00511F2E" w:rsidP="00C53235">
                <w:pPr>
                  <w:pStyle w:val="ListParagraph"/>
                  <w:numPr>
                    <w:ilvl w:val="0"/>
                    <w:numId w:val="23"/>
                  </w:numPr>
                  <w:spacing w:after="0" w:line="240" w:lineRule="auto"/>
                  <w:ind w:left="148" w:hanging="142"/>
                  <w:rPr>
                    <w:rFonts w:cstheme="minorHAnsi"/>
                  </w:rPr>
                </w:pPr>
                <w:r>
                  <w:rPr>
                    <w:rFonts w:cstheme="minorHAnsi"/>
                  </w:rPr>
                  <w:t xml:space="preserve">Schedule 15 </w:t>
                </w:r>
                <w:r w:rsidR="00986215">
                  <w:rPr>
                    <w:rFonts w:cstheme="minorHAnsi"/>
                  </w:rPr>
                  <w:t>Page 1 of 3 Opening text has been reformatted</w:t>
                </w:r>
              </w:p>
              <w:p w14:paraId="1C8FFBB5" w14:textId="5E69C079" w:rsidR="009435B6" w:rsidRPr="009435B6" w:rsidRDefault="009435B6" w:rsidP="009435B6">
                <w:pPr>
                  <w:pStyle w:val="ListParagraph"/>
                  <w:numPr>
                    <w:ilvl w:val="0"/>
                    <w:numId w:val="23"/>
                  </w:numPr>
                  <w:spacing w:after="0" w:line="240" w:lineRule="auto"/>
                  <w:ind w:left="148" w:hanging="142"/>
                  <w:rPr>
                    <w:rFonts w:cstheme="minorHAnsi"/>
                  </w:rPr>
                </w:pPr>
                <w:r w:rsidRPr="009435B6">
                  <w:rPr>
                    <w:rFonts w:cstheme="minorHAnsi"/>
                  </w:rPr>
                  <w:t>Schedule 16 - Page 1 of 2</w:t>
                </w:r>
                <w:r w:rsidR="00D95B30">
                  <w:rPr>
                    <w:rFonts w:cstheme="minorHAnsi"/>
                  </w:rPr>
                  <w:t xml:space="preserve"> Part 1</w:t>
                </w:r>
                <w:r w:rsidRPr="009435B6">
                  <w:rPr>
                    <w:rFonts w:cstheme="minorHAnsi"/>
                  </w:rPr>
                  <w:t xml:space="preserve"> top wording block last sentence </w:t>
                </w:r>
                <w:r w:rsidR="00F86839">
                  <w:rPr>
                    <w:rFonts w:cstheme="minorHAnsi"/>
                  </w:rPr>
                  <w:t xml:space="preserve">should reference </w:t>
                </w:r>
                <w:r w:rsidRPr="009435B6">
                  <w:rPr>
                    <w:rFonts w:cstheme="minorHAnsi"/>
                  </w:rPr>
                  <w:t xml:space="preserve">Schedule 16 Part III </w:t>
                </w:r>
              </w:p>
              <w:p w14:paraId="638D3CD3" w14:textId="0923D2B7" w:rsidR="009435B6" w:rsidRPr="009435B6" w:rsidRDefault="009435B6" w:rsidP="009435B6">
                <w:pPr>
                  <w:pStyle w:val="ListParagraph"/>
                  <w:numPr>
                    <w:ilvl w:val="0"/>
                    <w:numId w:val="23"/>
                  </w:numPr>
                  <w:spacing w:after="0" w:line="240" w:lineRule="auto"/>
                  <w:ind w:left="148" w:hanging="142"/>
                  <w:rPr>
                    <w:rFonts w:cstheme="minorHAnsi"/>
                  </w:rPr>
                </w:pPr>
                <w:r w:rsidRPr="009435B6">
                  <w:rPr>
                    <w:rFonts w:cstheme="minorHAnsi"/>
                  </w:rPr>
                  <w:t xml:space="preserve">Schedule 16 - Page 2 of 2 Part 1 </w:t>
                </w:r>
                <w:r w:rsidR="0079522A">
                  <w:rPr>
                    <w:rFonts w:cstheme="minorHAnsi"/>
                  </w:rPr>
                  <w:t>Should include Text as the Unit for Governor S</w:t>
                </w:r>
                <w:r w:rsidRPr="009435B6">
                  <w:rPr>
                    <w:rFonts w:cstheme="minorHAnsi"/>
                  </w:rPr>
                  <w:t xml:space="preserve">etting </w:t>
                </w:r>
                <w:r w:rsidR="0079522A">
                  <w:rPr>
                    <w:rFonts w:cstheme="minorHAnsi"/>
                  </w:rPr>
                  <w:t>Information</w:t>
                </w:r>
              </w:p>
              <w:p w14:paraId="7064FFED" w14:textId="3C8579FD" w:rsidR="00451957" w:rsidRPr="00BC307E" w:rsidRDefault="009435B6" w:rsidP="009435B6">
                <w:pPr>
                  <w:pStyle w:val="ListParagraph"/>
                  <w:numPr>
                    <w:ilvl w:val="0"/>
                    <w:numId w:val="23"/>
                  </w:numPr>
                  <w:spacing w:after="0" w:line="240" w:lineRule="auto"/>
                  <w:ind w:left="148" w:hanging="142"/>
                  <w:rPr>
                    <w:rFonts w:cstheme="minorHAnsi"/>
                  </w:rPr>
                </w:pPr>
                <w:r w:rsidRPr="009435B6">
                  <w:rPr>
                    <w:rFonts w:cstheme="minorHAnsi"/>
                  </w:rPr>
                  <w:t xml:space="preserve">Schedule 16 - Part 3 </w:t>
                </w:r>
                <w:r w:rsidR="0079522A">
                  <w:rPr>
                    <w:rFonts w:cstheme="minorHAnsi"/>
                  </w:rPr>
                  <w:t xml:space="preserve">For easier reading should be resized and </w:t>
                </w:r>
                <w:r w:rsidR="00A65B46">
                  <w:rPr>
                    <w:rFonts w:cstheme="minorHAnsi"/>
                  </w:rPr>
                  <w:t>reformatted</w:t>
                </w:r>
              </w:p>
            </w:tc>
          </w:tr>
          <w:tr w:rsidR="00451957" w14:paraId="53D0EFF7" w14:textId="77777777" w:rsidTr="003D0CAA">
            <w:tc>
              <w:tcPr>
                <w:tcW w:w="3142" w:type="dxa"/>
              </w:tcPr>
              <w:p w14:paraId="7EC3CCD3" w14:textId="77777777" w:rsidR="00451957" w:rsidRPr="00193874" w:rsidRDefault="00193874" w:rsidP="003D0CAA">
                <w:pPr>
                  <w:rPr>
                    <w:rFonts w:cstheme="minorHAnsi"/>
                    <w:b/>
                    <w:bCs/>
                    <w:color w:val="FF0000"/>
                    <w:szCs w:val="24"/>
                  </w:rPr>
                </w:pPr>
                <w:r w:rsidRPr="00193874">
                  <w:rPr>
                    <w:rFonts w:cstheme="minorHAnsi"/>
                    <w:b/>
                    <w:bCs/>
                    <w:color w:val="FF0000"/>
                    <w:szCs w:val="24"/>
                  </w:rPr>
                  <w:t>General Conditions</w:t>
                </w:r>
              </w:p>
              <w:p w14:paraId="48163ED2" w14:textId="7126F64D" w:rsidR="00193874" w:rsidRPr="00087AEA" w:rsidRDefault="00193874" w:rsidP="003D0CAA">
                <w:pPr>
                  <w:rPr>
                    <w:rFonts w:cstheme="minorHAnsi"/>
                    <w:b/>
                    <w:bCs/>
                    <w:szCs w:val="24"/>
                  </w:rPr>
                </w:pPr>
              </w:p>
            </w:tc>
            <w:tc>
              <w:tcPr>
                <w:tcW w:w="6351" w:type="dxa"/>
              </w:tcPr>
              <w:p w14:paraId="04DE2B74" w14:textId="48529D3F" w:rsidR="00451957" w:rsidRDefault="009435B6" w:rsidP="009435B6">
                <w:pPr>
                  <w:pStyle w:val="ListParagraph"/>
                  <w:numPr>
                    <w:ilvl w:val="0"/>
                    <w:numId w:val="23"/>
                  </w:numPr>
                  <w:spacing w:after="0" w:line="240" w:lineRule="auto"/>
                  <w:ind w:left="148" w:hanging="142"/>
                  <w:rPr>
                    <w:rFonts w:cstheme="minorHAnsi"/>
                  </w:rPr>
                </w:pPr>
                <w:r>
                  <w:rPr>
                    <w:rFonts w:cstheme="minorHAnsi"/>
                  </w:rPr>
                  <w:t>GC.16</w:t>
                </w:r>
                <w:r w:rsidR="00ED3C5C">
                  <w:rPr>
                    <w:rFonts w:cstheme="minorHAnsi"/>
                  </w:rPr>
                  <w:t>.</w:t>
                </w:r>
                <w:r w:rsidR="00954A95">
                  <w:rPr>
                    <w:rFonts w:cstheme="minorHAnsi"/>
                  </w:rPr>
                  <w:t>2 and GC</w:t>
                </w:r>
                <w:r w:rsidR="00FE5D3B">
                  <w:rPr>
                    <w:rFonts w:cstheme="minorHAnsi"/>
                  </w:rPr>
                  <w:t>.A.1.11</w:t>
                </w:r>
                <w:r>
                  <w:rPr>
                    <w:rFonts w:cstheme="minorHAnsi"/>
                  </w:rPr>
                  <w:t xml:space="preserve"> References Black Start which should be System Restoration</w:t>
                </w:r>
              </w:p>
              <w:p w14:paraId="001A2A23" w14:textId="77777777" w:rsidR="006D7CD0" w:rsidRDefault="006D7CD0" w:rsidP="009435B6">
                <w:pPr>
                  <w:pStyle w:val="ListParagraph"/>
                  <w:numPr>
                    <w:ilvl w:val="0"/>
                    <w:numId w:val="23"/>
                  </w:numPr>
                  <w:spacing w:after="0" w:line="240" w:lineRule="auto"/>
                  <w:ind w:left="148" w:hanging="142"/>
                  <w:rPr>
                    <w:rFonts w:cstheme="minorHAnsi"/>
                  </w:rPr>
                </w:pPr>
                <w:r>
                  <w:rPr>
                    <w:rFonts w:cstheme="minorHAnsi"/>
                  </w:rPr>
                  <w:t>GC.16.4</w:t>
                </w:r>
                <w:r w:rsidR="00D96EEC">
                  <w:rPr>
                    <w:rFonts w:cstheme="minorHAnsi"/>
                  </w:rPr>
                  <w:t xml:space="preserve"> </w:t>
                </w:r>
                <w:r w:rsidR="0032501A">
                  <w:rPr>
                    <w:rFonts w:cstheme="minorHAnsi"/>
                  </w:rPr>
                  <w:t>Test Plan was missing from the text.</w:t>
                </w:r>
              </w:p>
              <w:p w14:paraId="1874CC5E" w14:textId="6153EAF1" w:rsidR="00197562" w:rsidRPr="00BC307E" w:rsidRDefault="00197562" w:rsidP="009435B6">
                <w:pPr>
                  <w:pStyle w:val="ListParagraph"/>
                  <w:numPr>
                    <w:ilvl w:val="0"/>
                    <w:numId w:val="23"/>
                  </w:numPr>
                  <w:spacing w:after="0" w:line="240" w:lineRule="auto"/>
                  <w:ind w:left="148" w:hanging="142"/>
                  <w:rPr>
                    <w:rFonts w:cstheme="minorHAnsi"/>
                  </w:rPr>
                </w:pPr>
                <w:r>
                  <w:rPr>
                    <w:rFonts w:cstheme="minorHAnsi"/>
                  </w:rPr>
                  <w:lastRenderedPageBreak/>
                  <w:t>Annex A Table (b)</w:t>
                </w:r>
                <w:r w:rsidR="001B24B2">
                  <w:rPr>
                    <w:rFonts w:cstheme="minorHAnsi"/>
                  </w:rPr>
                  <w:t xml:space="preserve"> – </w:t>
                </w:r>
                <w:r w:rsidR="001B5DA7">
                  <w:rPr>
                    <w:rFonts w:cstheme="minorHAnsi"/>
                  </w:rPr>
                  <w:t>several issue numbers and dates have been updated</w:t>
                </w:r>
                <w:r w:rsidR="001B24B2">
                  <w:rPr>
                    <w:rFonts w:cstheme="minorHAnsi"/>
                  </w:rPr>
                  <w:t>.</w:t>
                </w:r>
              </w:p>
            </w:tc>
          </w:tr>
        </w:tbl>
        <w:p w14:paraId="1C2BB131" w14:textId="18421B39" w:rsidR="00470B5B" w:rsidRPr="005603D9" w:rsidRDefault="00000000" w:rsidP="005603D9"/>
      </w:sdtContent>
    </w:sdt>
    <w:p w14:paraId="5339531B" w14:textId="1B23894E" w:rsidR="00470B5B" w:rsidRPr="005603D9" w:rsidRDefault="00096B4E" w:rsidP="005603D9">
      <w:pPr>
        <w:pStyle w:val="Heading2"/>
      </w:pPr>
      <w:bookmarkStart w:id="10" w:name="_Toc161211772"/>
      <w:r>
        <w:t>L</w:t>
      </w:r>
      <w:r w:rsidR="00470B5B" w:rsidRPr="005603D9">
        <w:t>egal text</w:t>
      </w:r>
      <w:bookmarkEnd w:id="10"/>
      <w:r w:rsidR="00470B5B" w:rsidRPr="005603D9">
        <w:t xml:space="preserve"> </w:t>
      </w:r>
    </w:p>
    <w:sdt>
      <w:sdtPr>
        <w:id w:val="-1978293373"/>
        <w:placeholder>
          <w:docPart w:val="11A8A668CE774F608627A7933CCB0027"/>
        </w:placeholder>
      </w:sdtPr>
      <w:sdtContent>
        <w:sdt>
          <w:sdtPr>
            <w:id w:val="941501669"/>
            <w:placeholder>
              <w:docPart w:val="A3E876133D6449B1A2082CFAD8FCFF0C"/>
            </w:placeholder>
          </w:sdtPr>
          <w:sdtContent>
            <w:p w14:paraId="0B05BD2B" w14:textId="2117AB56" w:rsidR="00470B5B" w:rsidRDefault="00451957" w:rsidP="00451957">
              <w:r>
                <w:t xml:space="preserve">Please see Annex </w:t>
              </w:r>
              <w:r w:rsidR="001D47D8">
                <w:t>3</w:t>
              </w:r>
            </w:p>
            <w:p w14:paraId="0DD57B8C" w14:textId="77777777" w:rsidR="005044A4" w:rsidRDefault="005044A4" w:rsidP="00451957"/>
            <w:p w14:paraId="167192DD" w14:textId="77777777" w:rsidR="005044A4" w:rsidRPr="005603D9" w:rsidRDefault="00000000" w:rsidP="00451957"/>
          </w:sdtContent>
        </w:sdt>
      </w:sdtContent>
    </w:sdt>
    <w:p w14:paraId="7636CEFE" w14:textId="77777777" w:rsidR="00470B5B" w:rsidRPr="005603D9" w:rsidRDefault="00470B5B" w:rsidP="005603D9">
      <w:pPr>
        <w:pStyle w:val="CA6"/>
      </w:pPr>
      <w:bookmarkStart w:id="11" w:name="_Toc161211773"/>
      <w:r w:rsidRPr="005603D9">
        <w:t>What is the impact of this change?</w:t>
      </w:r>
      <w:bookmarkEnd w:id="11"/>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470B5B" w:rsidRPr="00F91178" w14:paraId="09F8CA58" w14:textId="77777777" w:rsidTr="002D3C8E">
        <w:trPr>
          <w:trHeight w:hRule="exact" w:val="561"/>
        </w:trPr>
        <w:tc>
          <w:tcPr>
            <w:tcW w:w="9493" w:type="dxa"/>
            <w:gridSpan w:val="2"/>
            <w:shd w:val="clear" w:color="auto" w:fill="F26522" w:themeFill="accent1"/>
            <w:vAlign w:val="center"/>
          </w:tcPr>
          <w:p w14:paraId="2FAFE534" w14:textId="4BE391DD" w:rsidR="00470B5B" w:rsidRPr="00F91178" w:rsidRDefault="00470B5B" w:rsidP="009A206C">
            <w:pPr>
              <w:pStyle w:val="Heading3"/>
              <w:rPr>
                <w:sz w:val="22"/>
                <w:szCs w:val="22"/>
              </w:rPr>
            </w:pPr>
            <w:bookmarkStart w:id="12" w:name="_Toc161211774"/>
            <w:r w:rsidRPr="00F91178">
              <w:rPr>
                <w:color w:val="FFFFFF" w:themeColor="background1"/>
                <w:sz w:val="22"/>
                <w:szCs w:val="22"/>
              </w:rPr>
              <w:t xml:space="preserve">Proposer’s </w:t>
            </w:r>
            <w:r w:rsidR="00913B2A" w:rsidRPr="00F91178">
              <w:rPr>
                <w:color w:val="FFFFFF" w:themeColor="background1"/>
                <w:sz w:val="22"/>
                <w:szCs w:val="22"/>
              </w:rPr>
              <w:t>a</w:t>
            </w:r>
            <w:r w:rsidRPr="00F91178">
              <w:rPr>
                <w:color w:val="FFFFFF" w:themeColor="background1"/>
                <w:sz w:val="22"/>
                <w:szCs w:val="22"/>
              </w:rPr>
              <w:t xml:space="preserve">ssessment against </w:t>
            </w:r>
            <w:r w:rsidR="00EA1D76" w:rsidRPr="00F91178">
              <w:rPr>
                <w:color w:val="FFFFFF" w:themeColor="background1"/>
                <w:sz w:val="22"/>
                <w:szCs w:val="22"/>
              </w:rPr>
              <w:t xml:space="preserve">Grid Code </w:t>
            </w:r>
            <w:r w:rsidRPr="00F91178">
              <w:rPr>
                <w:color w:val="FFFFFF" w:themeColor="background1"/>
                <w:sz w:val="22"/>
                <w:szCs w:val="22"/>
              </w:rPr>
              <w:t>Objectives</w:t>
            </w:r>
            <w:bookmarkEnd w:id="12"/>
            <w:r w:rsidRPr="00F91178">
              <w:rPr>
                <w:color w:val="FFFFFF" w:themeColor="background1"/>
                <w:sz w:val="22"/>
                <w:szCs w:val="22"/>
              </w:rPr>
              <w:t xml:space="preserve">  </w:t>
            </w:r>
          </w:p>
        </w:tc>
      </w:tr>
      <w:tr w:rsidR="00470B5B" w:rsidRPr="00F91178" w14:paraId="66D4E16E" w14:textId="77777777" w:rsidTr="002D3C8E">
        <w:trPr>
          <w:trHeight w:val="397"/>
        </w:trPr>
        <w:tc>
          <w:tcPr>
            <w:tcW w:w="6478" w:type="dxa"/>
          </w:tcPr>
          <w:p w14:paraId="28774C44" w14:textId="77777777" w:rsidR="00470B5B" w:rsidRPr="00F91178" w:rsidRDefault="00470B5B" w:rsidP="005603D9">
            <w:pPr>
              <w:rPr>
                <w:b/>
                <w:sz w:val="22"/>
                <w:szCs w:val="20"/>
              </w:rPr>
            </w:pPr>
            <w:r w:rsidRPr="00F91178">
              <w:rPr>
                <w:b/>
                <w:sz w:val="22"/>
                <w:szCs w:val="20"/>
              </w:rPr>
              <w:t>Relevant Objective</w:t>
            </w:r>
          </w:p>
        </w:tc>
        <w:tc>
          <w:tcPr>
            <w:tcW w:w="3015" w:type="dxa"/>
          </w:tcPr>
          <w:p w14:paraId="03B58C52" w14:textId="77777777" w:rsidR="00470B5B" w:rsidRPr="00F91178" w:rsidRDefault="00470B5B" w:rsidP="005603D9">
            <w:pPr>
              <w:rPr>
                <w:b/>
                <w:sz w:val="22"/>
                <w:szCs w:val="20"/>
              </w:rPr>
            </w:pPr>
            <w:r w:rsidRPr="00F91178">
              <w:rPr>
                <w:b/>
                <w:sz w:val="22"/>
                <w:szCs w:val="20"/>
              </w:rPr>
              <w:t>Identified impact</w:t>
            </w:r>
          </w:p>
        </w:tc>
      </w:tr>
      <w:tr w:rsidR="00EA1D76" w:rsidRPr="00F91178" w14:paraId="4C9CC008" w14:textId="77777777" w:rsidTr="002D3C8E">
        <w:trPr>
          <w:trHeight w:val="397"/>
        </w:trPr>
        <w:tc>
          <w:tcPr>
            <w:tcW w:w="6478" w:type="dxa"/>
          </w:tcPr>
          <w:p w14:paraId="0FD92948" w14:textId="506AE40E" w:rsidR="00EA1D76" w:rsidRPr="00F91178" w:rsidRDefault="00EA1D76" w:rsidP="00EA1D76">
            <w:pPr>
              <w:rPr>
                <w:sz w:val="22"/>
                <w:szCs w:val="20"/>
              </w:rPr>
            </w:pPr>
            <w:r w:rsidRPr="00F91178">
              <w:rPr>
                <w:sz w:val="22"/>
                <w:szCs w:val="18"/>
              </w:rPr>
              <w:t>(a) To permit the development, maintenance and operation of an efficient, coordinated and economical system for the transmission of electricity</w:t>
            </w:r>
          </w:p>
        </w:tc>
        <w:tc>
          <w:tcPr>
            <w:tcW w:w="3015" w:type="dxa"/>
          </w:tcPr>
          <w:sdt>
            <w:sdtPr>
              <w:rPr>
                <w:rStyle w:val="Boldnormaltext"/>
                <w:sz w:val="22"/>
                <w:szCs w:val="20"/>
              </w:rPr>
              <w:alias w:val="Impact assessment"/>
              <w:tag w:val="Impact assessment"/>
              <w:id w:val="1488983676"/>
              <w:placeholder>
                <w:docPart w:val="35B076C874114970B2E8C39C5A23ADD9"/>
              </w:placeholder>
              <w:dropDownList>
                <w:listItem w:displayText="Positive" w:value="Positive"/>
                <w:listItem w:displayText="Negative" w:value="Negative"/>
                <w:listItem w:displayText="Neutral" w:value="Neutral"/>
              </w:dropDownList>
            </w:sdtPr>
            <w:sdtContent>
              <w:p w14:paraId="6FBF8417" w14:textId="1057FD2F" w:rsidR="00EA1D76" w:rsidRPr="00F91178" w:rsidRDefault="00451957" w:rsidP="00EA1D76">
                <w:pPr>
                  <w:rPr>
                    <w:sz w:val="22"/>
                    <w:szCs w:val="20"/>
                  </w:rPr>
                </w:pPr>
                <w:r w:rsidRPr="00F91178">
                  <w:rPr>
                    <w:rStyle w:val="Boldnormaltext"/>
                    <w:sz w:val="22"/>
                    <w:szCs w:val="20"/>
                  </w:rPr>
                  <w:t>Neutral</w:t>
                </w:r>
              </w:p>
            </w:sdtContent>
          </w:sdt>
          <w:sdt>
            <w:sdtPr>
              <w:rPr>
                <w:sz w:val="22"/>
                <w:szCs w:val="20"/>
              </w:rPr>
              <w:alias w:val="Insert text"/>
              <w:tag w:val="Insert text"/>
              <w:id w:val="-254058859"/>
              <w:placeholder>
                <w:docPart w:val="CFC9387638EC465BBADDB755B22F40CA"/>
              </w:placeholder>
            </w:sdtPr>
            <w:sdtContent>
              <w:p w14:paraId="19116D59" w14:textId="64A3DFB4" w:rsidR="00EA1D76" w:rsidRPr="00F91178" w:rsidRDefault="004B2EE9" w:rsidP="00EA1D76">
                <w:pPr>
                  <w:rPr>
                    <w:sz w:val="22"/>
                    <w:szCs w:val="20"/>
                  </w:rPr>
                </w:pPr>
                <w:r w:rsidRPr="00F91178">
                  <w:rPr>
                    <w:sz w:val="22"/>
                    <w:szCs w:val="20"/>
                  </w:rPr>
                  <w:t xml:space="preserve"> </w:t>
                </w:r>
              </w:p>
            </w:sdtContent>
          </w:sdt>
        </w:tc>
      </w:tr>
      <w:tr w:rsidR="00EA1D76" w:rsidRPr="00F91178" w14:paraId="1F4D50B9" w14:textId="77777777" w:rsidTr="002D3C8E">
        <w:trPr>
          <w:trHeight w:val="397"/>
        </w:trPr>
        <w:tc>
          <w:tcPr>
            <w:tcW w:w="6478" w:type="dxa"/>
          </w:tcPr>
          <w:p w14:paraId="347FBE6F" w14:textId="2FBBD34A" w:rsidR="00EA1D76" w:rsidRPr="00F91178" w:rsidRDefault="00EA1D76" w:rsidP="00EA1D76">
            <w:pPr>
              <w:rPr>
                <w:sz w:val="22"/>
                <w:szCs w:val="20"/>
              </w:rPr>
            </w:pPr>
            <w:r w:rsidRPr="00F91178">
              <w:rPr>
                <w:sz w:val="22"/>
                <w:szCs w:val="18"/>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tcW w:w="3015" w:type="dxa"/>
          </w:tcPr>
          <w:sdt>
            <w:sdtPr>
              <w:rPr>
                <w:rStyle w:val="Boldnormaltext"/>
                <w:sz w:val="22"/>
                <w:szCs w:val="20"/>
              </w:rPr>
              <w:alias w:val="Impact assessment"/>
              <w:tag w:val="Impact assessment"/>
              <w:id w:val="-1016308784"/>
              <w:placeholder>
                <w:docPart w:val="EA398529E6C04E99AB63E14A05243AA3"/>
              </w:placeholder>
              <w:dropDownList>
                <w:listItem w:displayText="Positive" w:value="Positive"/>
                <w:listItem w:displayText="Negative" w:value="Negative"/>
                <w:listItem w:displayText="Neutral" w:value="Neutral"/>
              </w:dropDownList>
            </w:sdtPr>
            <w:sdtContent>
              <w:p w14:paraId="73FD2650" w14:textId="7096B8E8" w:rsidR="00EA1D76" w:rsidRPr="00F91178" w:rsidRDefault="00451957" w:rsidP="00EA1D76">
                <w:pPr>
                  <w:rPr>
                    <w:sz w:val="22"/>
                    <w:szCs w:val="20"/>
                  </w:rPr>
                </w:pPr>
                <w:r w:rsidRPr="00F91178">
                  <w:rPr>
                    <w:rStyle w:val="Boldnormaltext"/>
                    <w:sz w:val="22"/>
                    <w:szCs w:val="20"/>
                  </w:rPr>
                  <w:t>Neutral</w:t>
                </w:r>
              </w:p>
            </w:sdtContent>
          </w:sdt>
          <w:sdt>
            <w:sdtPr>
              <w:rPr>
                <w:sz w:val="22"/>
                <w:szCs w:val="20"/>
              </w:rPr>
              <w:alias w:val="Insert text"/>
              <w:tag w:val="Insert text"/>
              <w:id w:val="-36277221"/>
              <w:placeholder>
                <w:docPart w:val="93925D4D9C6A47C1AF4983F38574A5B0"/>
              </w:placeholder>
            </w:sdtPr>
            <w:sdtContent>
              <w:p w14:paraId="23B985C3" w14:textId="1C803BE1" w:rsidR="00EA1D76" w:rsidRPr="00F91178" w:rsidRDefault="004B2EE9" w:rsidP="00EA1D76">
                <w:pPr>
                  <w:rPr>
                    <w:sz w:val="22"/>
                    <w:szCs w:val="20"/>
                  </w:rPr>
                </w:pPr>
                <w:r w:rsidRPr="00F91178">
                  <w:rPr>
                    <w:sz w:val="22"/>
                    <w:szCs w:val="20"/>
                  </w:rPr>
                  <w:t xml:space="preserve"> </w:t>
                </w:r>
              </w:p>
            </w:sdtContent>
          </w:sdt>
        </w:tc>
      </w:tr>
      <w:tr w:rsidR="00EA1D76" w:rsidRPr="00F91178" w14:paraId="768EDAB2" w14:textId="77777777" w:rsidTr="002D3C8E">
        <w:trPr>
          <w:trHeight w:val="397"/>
        </w:trPr>
        <w:tc>
          <w:tcPr>
            <w:tcW w:w="6478" w:type="dxa"/>
          </w:tcPr>
          <w:p w14:paraId="741E9C99" w14:textId="53A58E6E" w:rsidR="00EA1D76" w:rsidRPr="00F91178" w:rsidRDefault="00EA1D76" w:rsidP="00EA1D76">
            <w:pPr>
              <w:rPr>
                <w:sz w:val="22"/>
                <w:szCs w:val="20"/>
              </w:rPr>
            </w:pPr>
            <w:r w:rsidRPr="00F91178">
              <w:rPr>
                <w:sz w:val="22"/>
                <w:szCs w:val="18"/>
              </w:rPr>
              <w:t>(c) Subject to sub-paragraphs (i) and (ii), to promote the security and efficiency of the electricity generation, transmission and distribution systems in the national electricity transmission system operator area taken as a whole;</w:t>
            </w:r>
          </w:p>
        </w:tc>
        <w:tc>
          <w:tcPr>
            <w:tcW w:w="3015" w:type="dxa"/>
          </w:tcPr>
          <w:sdt>
            <w:sdtPr>
              <w:rPr>
                <w:rStyle w:val="Boldnormaltext"/>
                <w:sz w:val="22"/>
                <w:szCs w:val="20"/>
              </w:rPr>
              <w:alias w:val="Impact assessment"/>
              <w:tag w:val="Impact assessment"/>
              <w:id w:val="-1936194240"/>
              <w:placeholder>
                <w:docPart w:val="9EA54752582F4853A4DFA41DF9905F00"/>
              </w:placeholder>
              <w:dropDownList>
                <w:listItem w:displayText="Positive" w:value="Positive"/>
                <w:listItem w:displayText="Negative" w:value="Negative"/>
                <w:listItem w:displayText="Neutral" w:value="Neutral"/>
              </w:dropDownList>
            </w:sdtPr>
            <w:sdtContent>
              <w:p w14:paraId="2B3EB9BB" w14:textId="0287436D" w:rsidR="00EA1D76" w:rsidRPr="00F91178" w:rsidRDefault="00451957" w:rsidP="00EA1D76">
                <w:pPr>
                  <w:rPr>
                    <w:sz w:val="22"/>
                    <w:szCs w:val="20"/>
                  </w:rPr>
                </w:pPr>
                <w:r w:rsidRPr="00F91178">
                  <w:rPr>
                    <w:rStyle w:val="Boldnormaltext"/>
                    <w:sz w:val="22"/>
                    <w:szCs w:val="20"/>
                  </w:rPr>
                  <w:t>Neutral</w:t>
                </w:r>
              </w:p>
            </w:sdtContent>
          </w:sdt>
          <w:sdt>
            <w:sdtPr>
              <w:rPr>
                <w:sz w:val="22"/>
                <w:szCs w:val="20"/>
              </w:rPr>
              <w:alias w:val="Insert text"/>
              <w:tag w:val="Insert text"/>
              <w:id w:val="-1536581747"/>
              <w:placeholder>
                <w:docPart w:val="D16647A99D1A402E934FBAA2DA203A4F"/>
              </w:placeholder>
            </w:sdtPr>
            <w:sdtContent>
              <w:p w14:paraId="556AA027" w14:textId="3AB027DE" w:rsidR="00EA1D76" w:rsidRPr="00F91178" w:rsidRDefault="004B2EE9" w:rsidP="00EA1D76">
                <w:pPr>
                  <w:rPr>
                    <w:sz w:val="22"/>
                    <w:szCs w:val="20"/>
                  </w:rPr>
                </w:pPr>
                <w:r w:rsidRPr="00F91178">
                  <w:rPr>
                    <w:sz w:val="22"/>
                    <w:szCs w:val="20"/>
                  </w:rPr>
                  <w:t xml:space="preserve"> </w:t>
                </w:r>
              </w:p>
            </w:sdtContent>
          </w:sdt>
        </w:tc>
      </w:tr>
      <w:tr w:rsidR="00EA1D76" w:rsidRPr="00F91178" w14:paraId="6948FCE6" w14:textId="77777777" w:rsidTr="002D3C8E">
        <w:trPr>
          <w:trHeight w:val="397"/>
        </w:trPr>
        <w:tc>
          <w:tcPr>
            <w:tcW w:w="6478" w:type="dxa"/>
          </w:tcPr>
          <w:p w14:paraId="6168D965" w14:textId="1155F5EB" w:rsidR="00EA1D76" w:rsidRPr="00F91178" w:rsidRDefault="00EA1D76" w:rsidP="00EA1D76">
            <w:pPr>
              <w:rPr>
                <w:sz w:val="22"/>
                <w:szCs w:val="20"/>
              </w:rPr>
            </w:pPr>
            <w:r w:rsidRPr="00F91178">
              <w:rPr>
                <w:sz w:val="22"/>
                <w:szCs w:val="18"/>
              </w:rPr>
              <w:t xml:space="preserve">(d) To efficiently discharge the obligations imposed upon the licensee by this license and to comply with the Electricity Regulation and any relevant legally binding decisions of the European Commission and/or the Agency; and  </w:t>
            </w:r>
          </w:p>
        </w:tc>
        <w:tc>
          <w:tcPr>
            <w:tcW w:w="3015" w:type="dxa"/>
          </w:tcPr>
          <w:sdt>
            <w:sdtPr>
              <w:rPr>
                <w:rStyle w:val="Boldnormaltext"/>
                <w:sz w:val="22"/>
                <w:szCs w:val="20"/>
              </w:rPr>
              <w:alias w:val="Impact assessment"/>
              <w:tag w:val="Impact assessment"/>
              <w:id w:val="-1453706893"/>
              <w:placeholder>
                <w:docPart w:val="944F08F2466E4A06BFD42B2C30F6E7CC"/>
              </w:placeholder>
              <w:dropDownList>
                <w:listItem w:displayText="Positive" w:value="Positive"/>
                <w:listItem w:displayText="Negative" w:value="Negative"/>
                <w:listItem w:displayText="Neutral" w:value="Neutral"/>
              </w:dropDownList>
            </w:sdtPr>
            <w:sdtContent>
              <w:p w14:paraId="10CD1009" w14:textId="54998005" w:rsidR="00EA1D76" w:rsidRPr="00F91178" w:rsidRDefault="00451957" w:rsidP="00EA1D76">
                <w:pPr>
                  <w:rPr>
                    <w:sz w:val="22"/>
                    <w:szCs w:val="20"/>
                  </w:rPr>
                </w:pPr>
                <w:r w:rsidRPr="00F91178">
                  <w:rPr>
                    <w:rStyle w:val="Boldnormaltext"/>
                    <w:sz w:val="22"/>
                    <w:szCs w:val="20"/>
                  </w:rPr>
                  <w:t>Neutral</w:t>
                </w:r>
              </w:p>
            </w:sdtContent>
          </w:sdt>
          <w:sdt>
            <w:sdtPr>
              <w:rPr>
                <w:sz w:val="22"/>
                <w:szCs w:val="20"/>
              </w:rPr>
              <w:alias w:val="Insert text"/>
              <w:tag w:val="Insert text"/>
              <w:id w:val="1574623521"/>
              <w:placeholder>
                <w:docPart w:val="FCAF4E9D690B41018DF06A886BF6CAF4"/>
              </w:placeholder>
            </w:sdtPr>
            <w:sdtContent>
              <w:p w14:paraId="0E68E5EA" w14:textId="705C520B" w:rsidR="00EA1D76" w:rsidRPr="00F91178" w:rsidRDefault="004B2EE9" w:rsidP="00EA1D76">
                <w:pPr>
                  <w:rPr>
                    <w:sz w:val="22"/>
                    <w:szCs w:val="20"/>
                  </w:rPr>
                </w:pPr>
                <w:r w:rsidRPr="00F91178">
                  <w:rPr>
                    <w:sz w:val="22"/>
                    <w:szCs w:val="20"/>
                  </w:rPr>
                  <w:t xml:space="preserve"> </w:t>
                </w:r>
              </w:p>
            </w:sdtContent>
          </w:sdt>
        </w:tc>
      </w:tr>
      <w:tr w:rsidR="00EA1D76" w:rsidRPr="00F91178" w14:paraId="5019EB18" w14:textId="77777777" w:rsidTr="002D3C8E">
        <w:trPr>
          <w:trHeight w:val="397"/>
        </w:trPr>
        <w:tc>
          <w:tcPr>
            <w:tcW w:w="6478" w:type="dxa"/>
          </w:tcPr>
          <w:p w14:paraId="301AFAEB" w14:textId="29C7F7B0" w:rsidR="00EA1D76" w:rsidRPr="00F91178" w:rsidRDefault="00EA1D76" w:rsidP="00EA1D76">
            <w:pPr>
              <w:rPr>
                <w:sz w:val="22"/>
                <w:szCs w:val="20"/>
              </w:rPr>
            </w:pPr>
            <w:r w:rsidRPr="00F91178">
              <w:rPr>
                <w:sz w:val="22"/>
                <w:szCs w:val="18"/>
              </w:rPr>
              <w:t>(e) To promote efficiency in the implementation and administration of the Grid Code arrangements</w:t>
            </w:r>
          </w:p>
        </w:tc>
        <w:tc>
          <w:tcPr>
            <w:tcW w:w="3015" w:type="dxa"/>
          </w:tcPr>
          <w:sdt>
            <w:sdtPr>
              <w:rPr>
                <w:rStyle w:val="Boldnormaltext"/>
                <w:sz w:val="22"/>
                <w:szCs w:val="20"/>
              </w:rPr>
              <w:alias w:val="Impact assessment"/>
              <w:tag w:val="Impact assessment"/>
              <w:id w:val="-632713019"/>
              <w:placeholder>
                <w:docPart w:val="1A331D1396E3472687BED3F8E27E15C3"/>
              </w:placeholder>
              <w:dropDownList>
                <w:listItem w:displayText="Positive" w:value="Positive"/>
                <w:listItem w:displayText="Negative" w:value="Negative"/>
                <w:listItem w:displayText="Neutral" w:value="Neutral"/>
              </w:dropDownList>
            </w:sdtPr>
            <w:sdtContent>
              <w:p w14:paraId="7FAB8606" w14:textId="1715C7AD" w:rsidR="00EA1D76" w:rsidRPr="00F91178" w:rsidRDefault="00451957" w:rsidP="00EA1D76">
                <w:pPr>
                  <w:rPr>
                    <w:sz w:val="22"/>
                    <w:szCs w:val="20"/>
                  </w:rPr>
                </w:pPr>
                <w:r w:rsidRPr="00F91178">
                  <w:rPr>
                    <w:rStyle w:val="Boldnormaltext"/>
                    <w:sz w:val="22"/>
                    <w:szCs w:val="20"/>
                  </w:rPr>
                  <w:t>Positive</w:t>
                </w:r>
              </w:p>
            </w:sdtContent>
          </w:sdt>
          <w:sdt>
            <w:sdtPr>
              <w:rPr>
                <w:sz w:val="22"/>
                <w:szCs w:val="20"/>
              </w:rPr>
              <w:alias w:val="Insert text"/>
              <w:tag w:val="Insert text"/>
              <w:id w:val="1086035023"/>
              <w:placeholder>
                <w:docPart w:val="3C7F4CB131274374B1A32844B8ED8A47"/>
              </w:placeholder>
            </w:sdtPr>
            <w:sdtContent>
              <w:p w14:paraId="2C9CC8D6" w14:textId="769E0C6A" w:rsidR="00451957" w:rsidRPr="00F91178" w:rsidRDefault="00000000" w:rsidP="00451957">
                <w:pPr>
                  <w:rPr>
                    <w:sz w:val="22"/>
                    <w:szCs w:val="20"/>
                  </w:rPr>
                </w:pPr>
                <w:sdt>
                  <w:sdtPr>
                    <w:rPr>
                      <w:sz w:val="22"/>
                      <w:szCs w:val="20"/>
                    </w:rPr>
                    <w:alias w:val="Insert text"/>
                    <w:tag w:val="Insert text"/>
                    <w:id w:val="1319001506"/>
                    <w:placeholder>
                      <w:docPart w:val="7D07693C68F047AF9138A5E6CF07E824"/>
                    </w:placeholder>
                  </w:sdtPr>
                  <w:sdtContent>
                    <w:r w:rsidR="00451957" w:rsidRPr="00F91178">
                      <w:rPr>
                        <w:sz w:val="22"/>
                        <w:szCs w:val="20"/>
                      </w:rPr>
                      <w:t xml:space="preserve">This will improve administration of the Grid Code </w:t>
                    </w:r>
                  </w:sdtContent>
                </w:sdt>
              </w:p>
              <w:p w14:paraId="1618CA69" w14:textId="15D176F6" w:rsidR="00EA1D76" w:rsidRPr="00F91178" w:rsidRDefault="00000000" w:rsidP="00EA1D76">
                <w:pPr>
                  <w:rPr>
                    <w:sz w:val="22"/>
                    <w:szCs w:val="20"/>
                  </w:rPr>
                </w:pPr>
              </w:p>
            </w:sdtContent>
          </w:sdt>
        </w:tc>
      </w:tr>
    </w:tbl>
    <w:p w14:paraId="479F7663" w14:textId="2C6B7BD6" w:rsidR="00470B5B" w:rsidRPr="00F91178" w:rsidRDefault="00470B5B" w:rsidP="005603D9">
      <w:pPr>
        <w:rPr>
          <w:sz w:val="22"/>
          <w:szCs w:val="20"/>
        </w:rPr>
      </w:pPr>
      <w:r w:rsidRPr="00F91178">
        <w:rPr>
          <w:sz w:val="22"/>
          <w:szCs w:val="20"/>
        </w:rPr>
        <w:t xml:space="preserve"> </w:t>
      </w:r>
    </w:p>
    <w:tbl>
      <w:tblPr>
        <w:tblpPr w:leftFromText="180" w:rightFromText="180" w:bottomFromText="160" w:vertAnchor="text" w:horzAnchor="margin" w:tblpY="49"/>
        <w:tblOverlap w:val="never"/>
        <w:tblW w:w="950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4963"/>
        <w:gridCol w:w="4541"/>
      </w:tblGrid>
      <w:tr w:rsidR="00837317" w:rsidRPr="00F91178" w14:paraId="119B37D0" w14:textId="77777777" w:rsidTr="00F91178">
        <w:trPr>
          <w:trHeight w:val="877"/>
        </w:trPr>
        <w:tc>
          <w:tcPr>
            <w:tcW w:w="9504" w:type="dxa"/>
            <w:gridSpan w:val="2"/>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vAlign w:val="center"/>
            <w:hideMark/>
          </w:tcPr>
          <w:p w14:paraId="2ACCE5DE" w14:textId="77777777" w:rsidR="00837317" w:rsidRPr="00F91178" w:rsidRDefault="00837317">
            <w:pPr>
              <w:pStyle w:val="Heading3"/>
              <w:rPr>
                <w:sz w:val="22"/>
                <w:szCs w:val="22"/>
                <w:lang w:eastAsia="en-US"/>
              </w:rPr>
            </w:pPr>
            <w:bookmarkStart w:id="13" w:name="_Toc58837636"/>
            <w:bookmarkStart w:id="14" w:name="_Toc58844718"/>
            <w:bookmarkStart w:id="15" w:name="_Toc58847323"/>
            <w:bookmarkStart w:id="16" w:name="_Toc161211775"/>
            <w:r w:rsidRPr="00F91178">
              <w:rPr>
                <w:color w:val="FFFFFF" w:themeColor="background1"/>
                <w:sz w:val="22"/>
                <w:szCs w:val="22"/>
                <w:lang w:eastAsia="en-US"/>
              </w:rPr>
              <w:t>Proposer’s assessment of the impact of the modification on the stakeholder / consumer benefit categories</w:t>
            </w:r>
            <w:bookmarkEnd w:id="13"/>
            <w:bookmarkEnd w:id="14"/>
            <w:bookmarkEnd w:id="15"/>
            <w:bookmarkEnd w:id="16"/>
          </w:p>
        </w:tc>
      </w:tr>
      <w:tr w:rsidR="00837317" w:rsidRPr="00F91178" w14:paraId="522370F7" w14:textId="77777777" w:rsidTr="00F91178">
        <w:trPr>
          <w:trHeight w:val="404"/>
        </w:trPr>
        <w:tc>
          <w:tcPr>
            <w:tcW w:w="496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AB8E8F4" w14:textId="77777777" w:rsidR="00837317" w:rsidRPr="00F91178" w:rsidRDefault="00837317">
            <w:pPr>
              <w:rPr>
                <w:b/>
                <w:sz w:val="22"/>
                <w:szCs w:val="20"/>
              </w:rPr>
            </w:pPr>
            <w:r w:rsidRPr="00F91178">
              <w:rPr>
                <w:b/>
                <w:sz w:val="22"/>
                <w:szCs w:val="20"/>
              </w:rPr>
              <w:t>Stakeholder / consumer benefit categories</w:t>
            </w:r>
          </w:p>
        </w:tc>
        <w:tc>
          <w:tcPr>
            <w:tcW w:w="454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2CD8991" w14:textId="77777777" w:rsidR="00837317" w:rsidRPr="00F91178" w:rsidRDefault="00837317">
            <w:pPr>
              <w:rPr>
                <w:b/>
                <w:sz w:val="22"/>
                <w:szCs w:val="20"/>
              </w:rPr>
            </w:pPr>
            <w:r w:rsidRPr="00F91178">
              <w:rPr>
                <w:b/>
                <w:sz w:val="22"/>
                <w:szCs w:val="20"/>
              </w:rPr>
              <w:t>Identified impact</w:t>
            </w:r>
          </w:p>
        </w:tc>
      </w:tr>
      <w:tr w:rsidR="00837317" w:rsidRPr="00F91178" w14:paraId="7DF06AEE" w14:textId="77777777" w:rsidTr="004A5FA0">
        <w:trPr>
          <w:trHeight w:val="359"/>
        </w:trPr>
        <w:tc>
          <w:tcPr>
            <w:tcW w:w="496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4B1A626" w14:textId="77777777" w:rsidR="00837317" w:rsidRPr="00F91178" w:rsidRDefault="00837317">
            <w:pPr>
              <w:rPr>
                <w:sz w:val="22"/>
                <w:szCs w:val="20"/>
              </w:rPr>
            </w:pPr>
            <w:r w:rsidRPr="00F91178">
              <w:rPr>
                <w:sz w:val="22"/>
                <w:szCs w:val="20"/>
              </w:rPr>
              <w:t>Improved safety and reliability of the system</w:t>
            </w:r>
          </w:p>
        </w:tc>
        <w:tc>
          <w:tcPr>
            <w:tcW w:w="454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sz w:val="22"/>
                <w:szCs w:val="20"/>
              </w:rPr>
              <w:alias w:val="Impact assessment"/>
              <w:tag w:val="Impact assessment"/>
              <w:id w:val="426155213"/>
              <w:placeholder>
                <w:docPart w:val="C062C1CCC3B449E3A36308B2CD309070"/>
              </w:placeholder>
              <w:dropDownList>
                <w:listItem w:displayText="Positive" w:value="Positive"/>
                <w:listItem w:displayText="Negative" w:value="Negative"/>
                <w:listItem w:displayText="Neutral" w:value="Neutral"/>
              </w:dropDownList>
            </w:sdtPr>
            <w:sdtContent>
              <w:p w14:paraId="4E466729" w14:textId="590BF1CD" w:rsidR="00837317" w:rsidRPr="004A5FA0" w:rsidRDefault="00451957" w:rsidP="002F3329">
                <w:pPr>
                  <w:rPr>
                    <w:sz w:val="22"/>
                    <w:szCs w:val="20"/>
                  </w:rPr>
                </w:pPr>
                <w:r w:rsidRPr="004A5FA0">
                  <w:rPr>
                    <w:rStyle w:val="Boldnormaltext"/>
                    <w:sz w:val="22"/>
                    <w:szCs w:val="20"/>
                  </w:rPr>
                  <w:t>Neutral</w:t>
                </w:r>
              </w:p>
            </w:sdtContent>
          </w:sdt>
        </w:tc>
      </w:tr>
      <w:tr w:rsidR="00837317" w:rsidRPr="00F91178" w14:paraId="7339B6EC" w14:textId="77777777" w:rsidTr="00F91178">
        <w:trPr>
          <w:trHeight w:val="449"/>
        </w:trPr>
        <w:tc>
          <w:tcPr>
            <w:tcW w:w="496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B4320E7" w14:textId="77777777" w:rsidR="00837317" w:rsidRPr="00F91178" w:rsidRDefault="00837317">
            <w:pPr>
              <w:rPr>
                <w:sz w:val="22"/>
                <w:szCs w:val="20"/>
              </w:rPr>
            </w:pPr>
            <w:r w:rsidRPr="00F91178">
              <w:rPr>
                <w:sz w:val="22"/>
                <w:szCs w:val="20"/>
              </w:rPr>
              <w:t>Lower bills than would otherwise be the case</w:t>
            </w:r>
          </w:p>
        </w:tc>
        <w:tc>
          <w:tcPr>
            <w:tcW w:w="454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sz w:val="22"/>
                <w:szCs w:val="20"/>
              </w:rPr>
              <w:alias w:val="Impact assessment"/>
              <w:tag w:val="Impact assessment"/>
              <w:id w:val="-1228303639"/>
              <w:placeholder>
                <w:docPart w:val="69491DB5DDDD4A4EBCB9174B215160B0"/>
              </w:placeholder>
              <w:dropDownList>
                <w:listItem w:displayText="Positive" w:value="Positive"/>
                <w:listItem w:displayText="Negative" w:value="Negative"/>
                <w:listItem w:displayText="Neutral" w:value="Neutral"/>
              </w:dropDownList>
            </w:sdtPr>
            <w:sdtContent>
              <w:p w14:paraId="7DC7C0BB" w14:textId="53BF90B5" w:rsidR="00837317" w:rsidRPr="004A5FA0" w:rsidRDefault="00451957" w:rsidP="002F3329">
                <w:pPr>
                  <w:rPr>
                    <w:sz w:val="22"/>
                    <w:szCs w:val="20"/>
                  </w:rPr>
                </w:pPr>
                <w:r w:rsidRPr="004A5FA0">
                  <w:rPr>
                    <w:rStyle w:val="Boldnormaltext"/>
                    <w:sz w:val="22"/>
                    <w:szCs w:val="20"/>
                  </w:rPr>
                  <w:t>Neutral</w:t>
                </w:r>
              </w:p>
            </w:sdtContent>
          </w:sdt>
        </w:tc>
      </w:tr>
      <w:tr w:rsidR="00837317" w:rsidRPr="00F91178" w14:paraId="2059599B" w14:textId="77777777" w:rsidTr="00F91178">
        <w:trPr>
          <w:trHeight w:val="404"/>
        </w:trPr>
        <w:tc>
          <w:tcPr>
            <w:tcW w:w="496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82B78A5" w14:textId="77777777" w:rsidR="00837317" w:rsidRPr="00F91178" w:rsidRDefault="00837317">
            <w:pPr>
              <w:rPr>
                <w:sz w:val="22"/>
                <w:szCs w:val="20"/>
              </w:rPr>
            </w:pPr>
            <w:r w:rsidRPr="00F91178">
              <w:rPr>
                <w:sz w:val="22"/>
                <w:szCs w:val="20"/>
              </w:rPr>
              <w:lastRenderedPageBreak/>
              <w:t>Benefits for society as a whole</w:t>
            </w:r>
          </w:p>
        </w:tc>
        <w:tc>
          <w:tcPr>
            <w:tcW w:w="454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Fonts w:asciiTheme="minorHAnsi" w:hAnsiTheme="minorHAnsi"/>
                <w:sz w:val="22"/>
                <w:szCs w:val="20"/>
              </w:rPr>
              <w:alias w:val="Impact assessment"/>
              <w:tag w:val="Impact assessment"/>
              <w:id w:val="1947185236"/>
              <w:placeholder>
                <w:docPart w:val="64C0DECC33C14B4BBC3C3A8563B4D974"/>
              </w:placeholder>
              <w:dropDownList>
                <w:listItem w:displayText="Positive" w:value="Positive"/>
                <w:listItem w:displayText="Negative" w:value="Negative"/>
                <w:listItem w:displayText="Neutral" w:value="Neutral"/>
              </w:dropDownList>
            </w:sdtPr>
            <w:sdtContent>
              <w:p w14:paraId="3BD2C842" w14:textId="78CDF28D" w:rsidR="00837317" w:rsidRPr="004A5FA0" w:rsidRDefault="00451957" w:rsidP="00900255">
                <w:pPr>
                  <w:rPr>
                    <w:rStyle w:val="Boldnormaltext"/>
                    <w:rFonts w:asciiTheme="minorHAnsi" w:hAnsiTheme="minorHAnsi"/>
                    <w:b w:val="0"/>
                    <w:sz w:val="22"/>
                    <w:szCs w:val="20"/>
                  </w:rPr>
                </w:pPr>
                <w:r w:rsidRPr="004A5FA0">
                  <w:rPr>
                    <w:rStyle w:val="Boldnormaltext"/>
                    <w:rFonts w:asciiTheme="minorHAnsi" w:hAnsiTheme="minorHAnsi"/>
                    <w:sz w:val="22"/>
                    <w:szCs w:val="20"/>
                  </w:rPr>
                  <w:t>Neutral</w:t>
                </w:r>
              </w:p>
            </w:sdtContent>
          </w:sdt>
        </w:tc>
      </w:tr>
      <w:tr w:rsidR="00837317" w:rsidRPr="00F91178" w14:paraId="5F7D6991" w14:textId="77777777" w:rsidTr="00F91178">
        <w:trPr>
          <w:trHeight w:val="404"/>
        </w:trPr>
        <w:tc>
          <w:tcPr>
            <w:tcW w:w="496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1ECF49AE" w14:textId="77777777" w:rsidR="00837317" w:rsidRPr="00F91178" w:rsidRDefault="00837317">
            <w:pPr>
              <w:rPr>
                <w:sz w:val="22"/>
                <w:szCs w:val="20"/>
              </w:rPr>
            </w:pPr>
            <w:r w:rsidRPr="00F91178">
              <w:rPr>
                <w:sz w:val="22"/>
                <w:szCs w:val="20"/>
              </w:rPr>
              <w:t>Reduced environmental damage</w:t>
            </w:r>
          </w:p>
        </w:tc>
        <w:tc>
          <w:tcPr>
            <w:tcW w:w="454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Fonts w:asciiTheme="minorHAnsi" w:hAnsiTheme="minorHAnsi"/>
                <w:bCs/>
                <w:sz w:val="22"/>
                <w:szCs w:val="20"/>
              </w:rPr>
              <w:alias w:val="Impact assessment"/>
              <w:tag w:val="Impact assessment"/>
              <w:id w:val="1622806143"/>
              <w:placeholder>
                <w:docPart w:val="531D6C7BD37D4F66877636992BACB132"/>
              </w:placeholder>
              <w:dropDownList>
                <w:listItem w:displayText="Positive" w:value="Positive"/>
                <w:listItem w:displayText="Negative" w:value="Negative"/>
                <w:listItem w:displayText="Neutral" w:value="Neutral"/>
              </w:dropDownList>
            </w:sdtPr>
            <w:sdtContent>
              <w:p w14:paraId="7BBB6778" w14:textId="1EDBDB4E" w:rsidR="00837317" w:rsidRPr="004A5FA0" w:rsidRDefault="00451957" w:rsidP="00900255">
                <w:pPr>
                  <w:rPr>
                    <w:rStyle w:val="Boldnormaltext"/>
                    <w:rFonts w:asciiTheme="minorHAnsi" w:hAnsiTheme="minorHAnsi"/>
                    <w:bCs/>
                    <w:sz w:val="22"/>
                    <w:szCs w:val="20"/>
                  </w:rPr>
                </w:pPr>
                <w:r w:rsidRPr="004A5FA0">
                  <w:rPr>
                    <w:rStyle w:val="Boldnormaltext"/>
                    <w:rFonts w:asciiTheme="minorHAnsi" w:hAnsiTheme="minorHAnsi"/>
                    <w:bCs/>
                    <w:sz w:val="22"/>
                    <w:szCs w:val="20"/>
                  </w:rPr>
                  <w:t>Neutral</w:t>
                </w:r>
              </w:p>
            </w:sdtContent>
          </w:sdt>
        </w:tc>
      </w:tr>
      <w:tr w:rsidR="00837317" w:rsidRPr="00F91178" w14:paraId="2808F00D" w14:textId="77777777" w:rsidTr="00F91178">
        <w:trPr>
          <w:trHeight w:val="60"/>
        </w:trPr>
        <w:tc>
          <w:tcPr>
            <w:tcW w:w="496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947CCFE" w14:textId="77777777" w:rsidR="00837317" w:rsidRPr="00F91178" w:rsidRDefault="00837317">
            <w:pPr>
              <w:rPr>
                <w:sz w:val="22"/>
                <w:szCs w:val="20"/>
              </w:rPr>
            </w:pPr>
            <w:r w:rsidRPr="00F91178">
              <w:rPr>
                <w:sz w:val="22"/>
                <w:szCs w:val="20"/>
              </w:rPr>
              <w:t>Improved quality of service</w:t>
            </w:r>
          </w:p>
        </w:tc>
        <w:tc>
          <w:tcPr>
            <w:tcW w:w="454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b/>
                <w:bCs/>
                <w:sz w:val="22"/>
                <w:szCs w:val="20"/>
              </w:rPr>
              <w:alias w:val="Impact assessment"/>
              <w:tag w:val="Impact assessment"/>
              <w:id w:val="-491413719"/>
              <w:placeholder>
                <w:docPart w:val="6C1A6445A20C45F5BB54E7354D961DEF"/>
              </w:placeholder>
              <w:dropDownList>
                <w:listItem w:displayText="Positive" w:value="Positive"/>
                <w:listItem w:displayText="Negative" w:value="Negative"/>
                <w:listItem w:displayText="Neutral" w:value="Neutral"/>
              </w:dropDownList>
            </w:sdtPr>
            <w:sdtContent>
              <w:p w14:paraId="7D61B27A" w14:textId="44C8132E" w:rsidR="00837317" w:rsidRPr="004A5FA0" w:rsidRDefault="00451957" w:rsidP="00900255">
                <w:pPr>
                  <w:rPr>
                    <w:b/>
                    <w:bCs/>
                    <w:color w:val="808080"/>
                    <w:sz w:val="22"/>
                    <w:szCs w:val="20"/>
                  </w:rPr>
                </w:pPr>
                <w:r w:rsidRPr="004A5FA0">
                  <w:rPr>
                    <w:b/>
                    <w:bCs/>
                    <w:sz w:val="22"/>
                    <w:szCs w:val="20"/>
                  </w:rPr>
                  <w:t>Neutral</w:t>
                </w:r>
              </w:p>
            </w:sdtContent>
          </w:sdt>
        </w:tc>
      </w:tr>
    </w:tbl>
    <w:p w14:paraId="567DDC76" w14:textId="04F57413" w:rsidR="00470B5B" w:rsidRDefault="00470B5B" w:rsidP="005603D9"/>
    <w:p w14:paraId="41E018E2" w14:textId="77777777" w:rsidR="004A5FA0" w:rsidRPr="005603D9" w:rsidRDefault="004A5FA0" w:rsidP="005603D9"/>
    <w:p w14:paraId="357F6D11" w14:textId="77777777" w:rsidR="00470B5B" w:rsidRPr="005603D9" w:rsidRDefault="00470B5B" w:rsidP="009A206C">
      <w:pPr>
        <w:pStyle w:val="CA4"/>
      </w:pPr>
      <w:bookmarkStart w:id="17" w:name="_Toc161211776"/>
      <w:r w:rsidRPr="005603D9">
        <w:t>When will this change take place?</w:t>
      </w:r>
      <w:bookmarkEnd w:id="17"/>
    </w:p>
    <w:p w14:paraId="1C0D9F24" w14:textId="1A65C179" w:rsidR="00470B5B" w:rsidRDefault="00470B5B" w:rsidP="00E47B59">
      <w:pPr>
        <w:pStyle w:val="Heading3"/>
      </w:pPr>
      <w:bookmarkStart w:id="18" w:name="_Toc161211777"/>
      <w:r w:rsidRPr="009A206C">
        <w:t>Implementation date</w:t>
      </w:r>
      <w:bookmarkEnd w:id="18"/>
    </w:p>
    <w:sdt>
      <w:sdtPr>
        <w:alias w:val="Insert text"/>
        <w:tag w:val="Insert text"/>
        <w:id w:val="975099323"/>
        <w:placeholder>
          <w:docPart w:val="BC3798F3FDD246F4A0587995E8EE0170"/>
        </w:placeholder>
      </w:sdtPr>
      <w:sdtContent>
        <w:p w14:paraId="1213CF95" w14:textId="20D7A671" w:rsidR="00114732" w:rsidRPr="005603D9" w:rsidRDefault="00E64A2E" w:rsidP="005603D9">
          <w:r>
            <w:t>22</w:t>
          </w:r>
          <w:r w:rsidR="0079522A">
            <w:t xml:space="preserve"> April 2024</w:t>
          </w:r>
        </w:p>
      </w:sdtContent>
    </w:sdt>
    <w:p w14:paraId="519EF687" w14:textId="56753346" w:rsidR="00470B5B" w:rsidRPr="009A206C" w:rsidRDefault="00470B5B" w:rsidP="009A206C">
      <w:pPr>
        <w:pStyle w:val="Heading3"/>
      </w:pPr>
      <w:bookmarkStart w:id="19" w:name="_Toc161211778"/>
      <w:r w:rsidRPr="009A206C">
        <w:t>Date decision required by</w:t>
      </w:r>
      <w:bookmarkEnd w:id="19"/>
    </w:p>
    <w:sdt>
      <w:sdtPr>
        <w:alias w:val="Insert text"/>
        <w:tag w:val="Insert text"/>
        <w:id w:val="-2033334967"/>
        <w:placeholder>
          <w:docPart w:val="3895C0F0C2AA44418E008E33A7F4ABCE"/>
        </w:placeholder>
      </w:sdtPr>
      <w:sdtContent>
        <w:p w14:paraId="006525C8" w14:textId="37A7D1C0" w:rsidR="00114732" w:rsidRPr="005603D9" w:rsidRDefault="0079522A" w:rsidP="005603D9">
          <w:r>
            <w:t>21 March 2024</w:t>
          </w:r>
        </w:p>
      </w:sdtContent>
    </w:sdt>
    <w:p w14:paraId="5B9DAE01" w14:textId="693CE862" w:rsidR="00470B5B" w:rsidRPr="009A206C" w:rsidRDefault="00470B5B" w:rsidP="009A206C">
      <w:pPr>
        <w:pStyle w:val="Heading3"/>
      </w:pPr>
      <w:bookmarkStart w:id="20" w:name="_Toc161211779"/>
      <w:r w:rsidRPr="009A206C">
        <w:t>Implementation approach</w:t>
      </w:r>
      <w:bookmarkEnd w:id="20"/>
    </w:p>
    <w:sdt>
      <w:sdtPr>
        <w:alias w:val="Insert text"/>
        <w:tag w:val="Insert text"/>
        <w:id w:val="-1959724088"/>
        <w:placeholder>
          <w:docPart w:val="5470A20C224E4E6089D509939FA49E7C"/>
        </w:placeholder>
      </w:sdtPr>
      <w:sdtContent>
        <w:sdt>
          <w:sdtPr>
            <w:alias w:val="Insert text"/>
            <w:tag w:val="Insert text"/>
            <w:id w:val="598529964"/>
            <w:placeholder>
              <w:docPart w:val="D2E91886F87F40AEBEA70620EA0937D2"/>
            </w:placeholder>
          </w:sdtPr>
          <w:sdtEndPr>
            <w:rPr>
              <w:highlight w:val="yellow"/>
            </w:rPr>
          </w:sdtEndPr>
          <w:sdtContent>
            <w:p w14:paraId="1F699471" w14:textId="23EB7CB0" w:rsidR="00114732" w:rsidRDefault="00451957" w:rsidP="005603D9">
              <w:r>
                <w:t xml:space="preserve">Unanimous Panel agreement is </w:t>
              </w:r>
              <w:r w:rsidRPr="005B393C">
                <w:t xml:space="preserve">required from </w:t>
              </w:r>
              <w:r w:rsidR="00900255">
                <w:t>the Grid Code Review</w:t>
              </w:r>
              <w:r w:rsidR="00900255" w:rsidRPr="005B393C">
                <w:t xml:space="preserve"> </w:t>
              </w:r>
              <w:r w:rsidRPr="005B393C">
                <w:t xml:space="preserve">Panel </w:t>
              </w:r>
              <w:r>
                <w:t xml:space="preserve">on 21 March 2024; otherwise the Grid Code Review Panel will agree a different governance route. </w:t>
              </w:r>
            </w:p>
          </w:sdtContent>
        </w:sdt>
      </w:sdtContent>
    </w:sdt>
    <w:p w14:paraId="084A8C78" w14:textId="77777777" w:rsidR="00470B5B" w:rsidRPr="005603D9" w:rsidRDefault="00470B5B" w:rsidP="009A206C">
      <w:pPr>
        <w:pStyle w:val="CA5"/>
      </w:pPr>
      <w:bookmarkStart w:id="21" w:name="_Workgroup_Consultation_1"/>
      <w:bookmarkStart w:id="22" w:name="_Toc161211780"/>
      <w:bookmarkEnd w:id="21"/>
      <w:r w:rsidRPr="005603D9">
        <w:t>Interactions</w:t>
      </w:r>
      <w:bookmarkEnd w:id="2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2AD5B4AD" w14:textId="77777777" w:rsidTr="00B149E1">
        <w:tc>
          <w:tcPr>
            <w:tcW w:w="2371" w:type="dxa"/>
          </w:tcPr>
          <w:p w14:paraId="407E141C" w14:textId="0452216A" w:rsidR="00C53337" w:rsidRDefault="00000000" w:rsidP="00B149E1">
            <w:sdt>
              <w:sdtPr>
                <w:id w:val="-933661782"/>
                <w14:checkbox>
                  <w14:checked w14:val="0"/>
                  <w14:checkedState w14:val="2612" w14:font="MS Gothic"/>
                  <w14:uncheckedState w14:val="2610" w14:font="MS Gothic"/>
                </w14:checkbox>
              </w:sdtPr>
              <w:sdtContent>
                <w:r w:rsidR="003A0208">
                  <w:rPr>
                    <w:rFonts w:ascii="MS Gothic" w:eastAsia="MS Gothic" w:hAnsi="MS Gothic" w:hint="eastAsia"/>
                  </w:rPr>
                  <w:t>☐</w:t>
                </w:r>
              </w:sdtContent>
            </w:sdt>
            <w:r w:rsidR="00C53337">
              <w:t xml:space="preserve">CUSC </w:t>
            </w:r>
          </w:p>
        </w:tc>
        <w:tc>
          <w:tcPr>
            <w:tcW w:w="2371" w:type="dxa"/>
          </w:tcPr>
          <w:p w14:paraId="3FD65063" w14:textId="54134F24" w:rsidR="00C53337" w:rsidRDefault="00000000" w:rsidP="00B149E1">
            <w:sdt>
              <w:sdtPr>
                <w:id w:val="1818607573"/>
                <w14:checkbox>
                  <w14:checked w14:val="0"/>
                  <w14:checkedState w14:val="2612" w14:font="MS Gothic"/>
                  <w14:uncheckedState w14:val="2610" w14:font="MS Gothic"/>
                </w14:checkbox>
              </w:sdtPr>
              <w:sdtContent>
                <w:r w:rsidR="00B149E1">
                  <w:rPr>
                    <w:rFonts w:ascii="MS Gothic" w:eastAsia="MS Gothic" w:hAnsi="MS Gothic" w:hint="eastAsia"/>
                  </w:rPr>
                  <w:t>☐</w:t>
                </w:r>
              </w:sdtContent>
            </w:sdt>
            <w:r w:rsidR="00B149E1">
              <w:t>BSC</w:t>
            </w:r>
          </w:p>
        </w:tc>
        <w:tc>
          <w:tcPr>
            <w:tcW w:w="2372" w:type="dxa"/>
          </w:tcPr>
          <w:p w14:paraId="1BD6B41E" w14:textId="0B8C07C3" w:rsidR="00C53337" w:rsidRDefault="00000000" w:rsidP="00B149E1">
            <w:sdt>
              <w:sdtPr>
                <w:id w:val="455062906"/>
                <w14:checkbox>
                  <w14:checked w14:val="0"/>
                  <w14:checkedState w14:val="2612" w14:font="MS Gothic"/>
                  <w14:uncheckedState w14:val="2610" w14:font="MS Gothic"/>
                </w14:checkbox>
              </w:sdtPr>
              <w:sdtContent>
                <w:r w:rsidR="00CD0E32">
                  <w:rPr>
                    <w:rFonts w:ascii="MS Gothic" w:eastAsia="MS Gothic" w:hAnsi="MS Gothic" w:hint="eastAsia"/>
                  </w:rPr>
                  <w:t>☐</w:t>
                </w:r>
              </w:sdtContent>
            </w:sdt>
            <w:r w:rsidR="00CD0E32">
              <w:t>STC</w:t>
            </w:r>
          </w:p>
        </w:tc>
        <w:tc>
          <w:tcPr>
            <w:tcW w:w="2372" w:type="dxa"/>
          </w:tcPr>
          <w:p w14:paraId="16C8A7AF" w14:textId="78939E94" w:rsidR="00C53337" w:rsidRDefault="00000000" w:rsidP="00B149E1">
            <w:sdt>
              <w:sdtPr>
                <w:id w:val="-99870426"/>
                <w14:checkbox>
                  <w14:checked w14:val="0"/>
                  <w14:checkedState w14:val="2612" w14:font="MS Gothic"/>
                  <w14:uncheckedState w14:val="2610" w14:font="MS Gothic"/>
                </w14:checkbox>
              </w:sdtPr>
              <w:sdtContent>
                <w:r w:rsidR="00C53337">
                  <w:rPr>
                    <w:rFonts w:ascii="MS Gothic" w:eastAsia="MS Gothic" w:hAnsi="MS Gothic" w:hint="eastAsia"/>
                  </w:rPr>
                  <w:t>☐</w:t>
                </w:r>
              </w:sdtContent>
            </w:sdt>
            <w:r w:rsidR="00C53337">
              <w:t>SQSS</w:t>
            </w:r>
          </w:p>
        </w:tc>
      </w:tr>
      <w:tr w:rsidR="00B149E1" w14:paraId="0C337983" w14:textId="77777777" w:rsidTr="00B149E1">
        <w:tc>
          <w:tcPr>
            <w:tcW w:w="2371" w:type="dxa"/>
          </w:tcPr>
          <w:p w14:paraId="1337C909" w14:textId="77777777" w:rsidR="00B149E1" w:rsidRDefault="00000000" w:rsidP="00B149E1">
            <w:sdt>
              <w:sdtPr>
                <w:id w:val="-1406058644"/>
                <w14:checkbox>
                  <w14:checked w14:val="0"/>
                  <w14:checkedState w14:val="2612" w14:font="MS Gothic"/>
                  <w14:uncheckedState w14:val="2610" w14:font="MS Gothic"/>
                </w14:checkbox>
              </w:sdtPr>
              <w:sdtContent>
                <w:r w:rsidR="00B149E1">
                  <w:rPr>
                    <w:rFonts w:ascii="MS Gothic" w:eastAsia="MS Gothic" w:hAnsi="MS Gothic" w:hint="eastAsia"/>
                  </w:rPr>
                  <w:t>☐</w:t>
                </w:r>
              </w:sdtContent>
            </w:sdt>
            <w:r w:rsidR="00B149E1">
              <w:t xml:space="preserve">European Network Codes </w:t>
            </w:r>
          </w:p>
          <w:p w14:paraId="74A4BA84" w14:textId="77777777" w:rsidR="00B149E1" w:rsidRDefault="00B149E1" w:rsidP="00B149E1"/>
        </w:tc>
        <w:tc>
          <w:tcPr>
            <w:tcW w:w="2371" w:type="dxa"/>
          </w:tcPr>
          <w:p w14:paraId="702AB2FC" w14:textId="0A51AF48" w:rsidR="00B149E1" w:rsidRDefault="00000000" w:rsidP="00B149E1">
            <w:sdt>
              <w:sdtPr>
                <w:id w:val="-2012748770"/>
                <w14:checkbox>
                  <w14:checked w14:val="0"/>
                  <w14:checkedState w14:val="2612" w14:font="MS Gothic"/>
                  <w14:uncheckedState w14:val="2610" w14:font="MS Gothic"/>
                </w14:checkbox>
              </w:sdtPr>
              <w:sdtContent>
                <w:r w:rsidR="00B149E1">
                  <w:rPr>
                    <w:rFonts w:ascii="MS Gothic" w:eastAsia="MS Gothic" w:hAnsi="MS Gothic" w:hint="eastAsia"/>
                  </w:rPr>
                  <w:t>☐</w:t>
                </w:r>
              </w:sdtContent>
            </w:sdt>
            <w:r w:rsidR="00B149E1" w:rsidRPr="005603D9">
              <w:t xml:space="preserve"> EB</w:t>
            </w:r>
            <w:r w:rsidR="00877B45">
              <w:t>R</w:t>
            </w:r>
            <w:r w:rsidR="00B149E1" w:rsidRPr="005603D9">
              <w:t xml:space="preserve"> Article 18 T&amp;Cs</w:t>
            </w:r>
            <w:r w:rsidR="00B149E1">
              <w:rPr>
                <w:rStyle w:val="FootnoteReference"/>
              </w:rPr>
              <w:footnoteReference w:id="2"/>
            </w:r>
          </w:p>
          <w:p w14:paraId="6E9448EB" w14:textId="77777777" w:rsidR="00B149E1" w:rsidRDefault="00B149E1" w:rsidP="00C53337"/>
        </w:tc>
        <w:tc>
          <w:tcPr>
            <w:tcW w:w="2372" w:type="dxa"/>
          </w:tcPr>
          <w:p w14:paraId="197F28E8" w14:textId="77777777" w:rsidR="00B149E1" w:rsidRDefault="00000000" w:rsidP="00B149E1">
            <w:sdt>
              <w:sdtPr>
                <w:id w:val="716236982"/>
                <w14:checkbox>
                  <w14:checked w14:val="0"/>
                  <w14:checkedState w14:val="2612" w14:font="MS Gothic"/>
                  <w14:uncheckedState w14:val="2610" w14:font="MS Gothic"/>
                </w14:checkbox>
              </w:sdtPr>
              <w:sdtContent>
                <w:r w:rsidR="00B149E1">
                  <w:rPr>
                    <w:rFonts w:ascii="MS Gothic" w:eastAsia="MS Gothic" w:hAnsi="MS Gothic" w:hint="eastAsia"/>
                  </w:rPr>
                  <w:t>☐</w:t>
                </w:r>
              </w:sdtContent>
            </w:sdt>
            <w:r w:rsidR="00B149E1">
              <w:t>Other modifications</w:t>
            </w:r>
          </w:p>
          <w:p w14:paraId="49BE6006" w14:textId="77777777" w:rsidR="00B149E1" w:rsidRDefault="00B149E1" w:rsidP="00CD0E32"/>
        </w:tc>
        <w:tc>
          <w:tcPr>
            <w:tcW w:w="2372" w:type="dxa"/>
          </w:tcPr>
          <w:p w14:paraId="7A6558F9" w14:textId="77777777" w:rsidR="00B149E1" w:rsidRDefault="00000000" w:rsidP="00B149E1">
            <w:sdt>
              <w:sdtPr>
                <w:id w:val="-135108289"/>
                <w14:checkbox>
                  <w14:checked w14:val="0"/>
                  <w14:checkedState w14:val="2612" w14:font="MS Gothic"/>
                  <w14:uncheckedState w14:val="2610" w14:font="MS Gothic"/>
                </w14:checkbox>
              </w:sdtPr>
              <w:sdtContent>
                <w:r w:rsidR="00B149E1">
                  <w:rPr>
                    <w:rFonts w:ascii="MS Gothic" w:eastAsia="MS Gothic" w:hAnsi="MS Gothic" w:hint="eastAsia"/>
                  </w:rPr>
                  <w:t>☐</w:t>
                </w:r>
              </w:sdtContent>
            </w:sdt>
            <w:r w:rsidR="00B149E1">
              <w:t>Other</w:t>
            </w:r>
          </w:p>
          <w:p w14:paraId="27769B60" w14:textId="77777777" w:rsidR="00B149E1" w:rsidRDefault="00B149E1" w:rsidP="00B149E1"/>
        </w:tc>
      </w:tr>
    </w:tbl>
    <w:sdt>
      <w:sdtPr>
        <w:alias w:val="Insert text"/>
        <w:tag w:val="Insert text"/>
        <w:id w:val="-653760418"/>
        <w:placeholder>
          <w:docPart w:val="208AB6286CB642EC9490B4E6D2B4BCE4"/>
        </w:placeholder>
      </w:sdtPr>
      <w:sdtContent>
        <w:p w14:paraId="16FCF01A" w14:textId="0BD117C1" w:rsidR="004B0932" w:rsidRDefault="00803BA2" w:rsidP="00E0319F">
          <w:r>
            <w:t>No interactions have been identified with other modifications; this modification has arisen</w:t>
          </w:r>
          <w:r w:rsidR="00656366">
            <w:t xml:space="preserve"> as a result of </w:t>
          </w:r>
          <w:hyperlink r:id="rId15" w:history="1">
            <w:r w:rsidR="00656366" w:rsidRPr="003650BA">
              <w:rPr>
                <w:rStyle w:val="Hyperlink"/>
              </w:rPr>
              <w:t>GC0156: Facilitating the Implementation of the Electricity System Restoration Standard</w:t>
            </w:r>
          </w:hyperlink>
          <w:r w:rsidR="00656366">
            <w:t>.</w:t>
          </w:r>
        </w:p>
      </w:sdtContent>
    </w:sdt>
    <w:p w14:paraId="2D419BC2" w14:textId="5DDB6343" w:rsidR="009A206C" w:rsidRPr="009A206C" w:rsidRDefault="00470B5B" w:rsidP="00BA7829">
      <w:pPr>
        <w:pStyle w:val="CA7"/>
      </w:pPr>
      <w:bookmarkStart w:id="23" w:name="_How_to_respond"/>
      <w:bookmarkStart w:id="24" w:name="_Toc161211781"/>
      <w:bookmarkEnd w:id="23"/>
      <w:r w:rsidRPr="005603D9">
        <w:t>Acronyms, key terms and reference material</w:t>
      </w:r>
      <w:bookmarkEnd w:id="24"/>
    </w:p>
    <w:tbl>
      <w:tblPr>
        <w:tblStyle w:val="TableGrid"/>
        <w:tblW w:w="9493" w:type="dxa"/>
        <w:tblLook w:val="04A0" w:firstRow="1" w:lastRow="0" w:firstColumn="1" w:lastColumn="0" w:noHBand="0" w:noVBand="1"/>
      </w:tblPr>
      <w:tblGrid>
        <w:gridCol w:w="2547"/>
        <w:gridCol w:w="6946"/>
      </w:tblGrid>
      <w:tr w:rsidR="00470B5B" w:rsidRPr="005603D9" w14:paraId="43D0FA77" w14:textId="77777777" w:rsidTr="00DD2B72">
        <w:tc>
          <w:tcPr>
            <w:tcW w:w="2547" w:type="dxa"/>
            <w:shd w:val="clear" w:color="auto" w:fill="727274" w:themeFill="text2"/>
          </w:tcPr>
          <w:p w14:paraId="490131B9"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4DDD74A7" w14:textId="77777777" w:rsidR="00470B5B" w:rsidRPr="009A206C" w:rsidRDefault="00470B5B" w:rsidP="005603D9">
            <w:pPr>
              <w:rPr>
                <w:b/>
                <w:color w:val="FFFFFF" w:themeColor="background1"/>
              </w:rPr>
            </w:pPr>
            <w:r w:rsidRPr="009A206C">
              <w:rPr>
                <w:b/>
                <w:color w:val="FFFFFF" w:themeColor="background1"/>
              </w:rPr>
              <w:t>Meaning</w:t>
            </w:r>
          </w:p>
        </w:tc>
      </w:tr>
      <w:tr w:rsidR="00DA6C38" w:rsidRPr="005603D9" w14:paraId="65E60476" w14:textId="77777777" w:rsidTr="00DD2B72">
        <w:tc>
          <w:tcPr>
            <w:tcW w:w="2547" w:type="dxa"/>
          </w:tcPr>
          <w:p w14:paraId="26AC044D" w14:textId="114380FE" w:rsidR="00DA6C38" w:rsidRDefault="00DA6C38" w:rsidP="005603D9">
            <w:r>
              <w:t>BSC</w:t>
            </w:r>
          </w:p>
        </w:tc>
        <w:tc>
          <w:tcPr>
            <w:tcW w:w="6946" w:type="dxa"/>
          </w:tcPr>
          <w:p w14:paraId="302DBE30" w14:textId="7D12123A" w:rsidR="00DA6C38" w:rsidRDefault="005764EC" w:rsidP="005603D9">
            <w:r>
              <w:t>Balancing and Settlement Code</w:t>
            </w:r>
          </w:p>
        </w:tc>
      </w:tr>
      <w:tr w:rsidR="00F91178" w:rsidRPr="005603D9" w14:paraId="7B85021B" w14:textId="77777777" w:rsidTr="00DD2B72">
        <w:tc>
          <w:tcPr>
            <w:tcW w:w="2547" w:type="dxa"/>
          </w:tcPr>
          <w:p w14:paraId="2859591B" w14:textId="2409119A" w:rsidR="00F91178" w:rsidRDefault="00F91178" w:rsidP="005603D9">
            <w:r>
              <w:t>CC</w:t>
            </w:r>
          </w:p>
        </w:tc>
        <w:tc>
          <w:tcPr>
            <w:tcW w:w="6946" w:type="dxa"/>
          </w:tcPr>
          <w:p w14:paraId="06BC2931" w14:textId="57FE6B66" w:rsidR="00F91178" w:rsidRDefault="00F91178" w:rsidP="005603D9">
            <w:r>
              <w:t>Connection Conditions</w:t>
            </w:r>
          </w:p>
        </w:tc>
      </w:tr>
      <w:tr w:rsidR="005764EC" w:rsidRPr="005603D9" w14:paraId="2193843F" w14:textId="77777777" w:rsidTr="00DD2B72">
        <w:tc>
          <w:tcPr>
            <w:tcW w:w="2547" w:type="dxa"/>
          </w:tcPr>
          <w:p w14:paraId="1FD88F63" w14:textId="40244008" w:rsidR="005764EC" w:rsidRPr="005603D9" w:rsidRDefault="005764EC" w:rsidP="005764EC">
            <w:r>
              <w:t>CUSC</w:t>
            </w:r>
          </w:p>
        </w:tc>
        <w:tc>
          <w:tcPr>
            <w:tcW w:w="6946" w:type="dxa"/>
          </w:tcPr>
          <w:p w14:paraId="520193E4" w14:textId="6F133B63" w:rsidR="005764EC" w:rsidRPr="005603D9" w:rsidRDefault="005764EC" w:rsidP="005764EC">
            <w:r>
              <w:t>Connection and Use of System Code</w:t>
            </w:r>
          </w:p>
        </w:tc>
      </w:tr>
      <w:tr w:rsidR="00F91178" w:rsidRPr="005603D9" w14:paraId="4D109001" w14:textId="77777777" w:rsidTr="00DD2B72">
        <w:tc>
          <w:tcPr>
            <w:tcW w:w="2547" w:type="dxa"/>
          </w:tcPr>
          <w:p w14:paraId="7E36BE77" w14:textId="166E4CA0" w:rsidR="00F91178" w:rsidRDefault="00F91178" w:rsidP="005764EC">
            <w:r>
              <w:t>DRC</w:t>
            </w:r>
          </w:p>
        </w:tc>
        <w:tc>
          <w:tcPr>
            <w:tcW w:w="6946" w:type="dxa"/>
          </w:tcPr>
          <w:p w14:paraId="1535D3F1" w14:textId="44F3D38A" w:rsidR="00F91178" w:rsidRDefault="00F91178" w:rsidP="005764EC">
            <w:r>
              <w:t>Data Registration Code</w:t>
            </w:r>
          </w:p>
        </w:tc>
      </w:tr>
      <w:tr w:rsidR="005764EC" w:rsidRPr="005603D9" w14:paraId="25E3B073" w14:textId="77777777" w:rsidTr="00DD2B72">
        <w:tc>
          <w:tcPr>
            <w:tcW w:w="2547" w:type="dxa"/>
          </w:tcPr>
          <w:p w14:paraId="33452660" w14:textId="3C4EA850" w:rsidR="005764EC" w:rsidRPr="005603D9" w:rsidRDefault="005764EC" w:rsidP="005764EC">
            <w:r>
              <w:t>E</w:t>
            </w:r>
            <w:r w:rsidR="00877B45">
              <w:t>BR</w:t>
            </w:r>
          </w:p>
        </w:tc>
        <w:tc>
          <w:tcPr>
            <w:tcW w:w="6946" w:type="dxa"/>
          </w:tcPr>
          <w:p w14:paraId="7EDE0145" w14:textId="50BFADE1" w:rsidR="005764EC" w:rsidRPr="005603D9" w:rsidRDefault="005764EC" w:rsidP="005764EC">
            <w:r>
              <w:t xml:space="preserve">Electricity Balancing </w:t>
            </w:r>
            <w:r w:rsidR="00877B45">
              <w:t>Regulation</w:t>
            </w:r>
          </w:p>
        </w:tc>
      </w:tr>
      <w:tr w:rsidR="00F91178" w:rsidRPr="005603D9" w14:paraId="150EBAED" w14:textId="77777777" w:rsidTr="00DD2B72">
        <w:tc>
          <w:tcPr>
            <w:tcW w:w="2547" w:type="dxa"/>
          </w:tcPr>
          <w:p w14:paraId="2C7F8035" w14:textId="326C0F0B" w:rsidR="00F91178" w:rsidRDefault="00F91178" w:rsidP="005764EC">
            <w:r>
              <w:t>ECC</w:t>
            </w:r>
          </w:p>
        </w:tc>
        <w:tc>
          <w:tcPr>
            <w:tcW w:w="6946" w:type="dxa"/>
          </w:tcPr>
          <w:p w14:paraId="32662E66" w14:textId="2FF45919" w:rsidR="00F91178" w:rsidRDefault="00F91178" w:rsidP="005764EC">
            <w:r>
              <w:t>European Connection Conditions</w:t>
            </w:r>
          </w:p>
        </w:tc>
      </w:tr>
      <w:tr w:rsidR="00736E73" w:rsidRPr="005603D9" w14:paraId="7157EA53" w14:textId="77777777" w:rsidTr="00DD2B72">
        <w:tc>
          <w:tcPr>
            <w:tcW w:w="2547" w:type="dxa"/>
          </w:tcPr>
          <w:p w14:paraId="563131B4" w14:textId="57491639" w:rsidR="00736E73" w:rsidRDefault="00736E73" w:rsidP="00736E73">
            <w:r>
              <w:t>GC.</w:t>
            </w:r>
          </w:p>
        </w:tc>
        <w:tc>
          <w:tcPr>
            <w:tcW w:w="6946" w:type="dxa"/>
          </w:tcPr>
          <w:p w14:paraId="384CB210" w14:textId="29E66D56" w:rsidR="00736E73" w:rsidRDefault="00736E73" w:rsidP="00736E73">
            <w:r>
              <w:t>General Conditions</w:t>
            </w:r>
          </w:p>
        </w:tc>
      </w:tr>
      <w:tr w:rsidR="00736E73" w:rsidRPr="005603D9" w14:paraId="4F794DDC" w14:textId="77777777" w:rsidTr="00DD2B72">
        <w:tc>
          <w:tcPr>
            <w:tcW w:w="2547" w:type="dxa"/>
          </w:tcPr>
          <w:p w14:paraId="07BB51FE" w14:textId="2FA6441B" w:rsidR="00736E73" w:rsidRDefault="00736E73" w:rsidP="00736E73">
            <w:r>
              <w:t>GC</w:t>
            </w:r>
          </w:p>
        </w:tc>
        <w:tc>
          <w:tcPr>
            <w:tcW w:w="6946" w:type="dxa"/>
          </w:tcPr>
          <w:p w14:paraId="384523C0" w14:textId="404A4D80" w:rsidR="00736E73" w:rsidRDefault="00736E73" w:rsidP="00736E73">
            <w:r>
              <w:t>Grid Code</w:t>
            </w:r>
          </w:p>
        </w:tc>
      </w:tr>
      <w:tr w:rsidR="00736E73" w:rsidRPr="005603D9" w14:paraId="5BF71687" w14:textId="77777777" w:rsidTr="00DD2B72">
        <w:tc>
          <w:tcPr>
            <w:tcW w:w="2547" w:type="dxa"/>
          </w:tcPr>
          <w:p w14:paraId="37E662F2" w14:textId="6D688BBB" w:rsidR="00736E73" w:rsidRDefault="00736E73" w:rsidP="00736E73">
            <w:r>
              <w:t>OC</w:t>
            </w:r>
          </w:p>
        </w:tc>
        <w:tc>
          <w:tcPr>
            <w:tcW w:w="6946" w:type="dxa"/>
          </w:tcPr>
          <w:p w14:paraId="1C6EA686" w14:textId="636FFC37" w:rsidR="00736E73" w:rsidRDefault="00736E73" w:rsidP="00736E73">
            <w:r>
              <w:t>Operating Code</w:t>
            </w:r>
          </w:p>
        </w:tc>
      </w:tr>
      <w:tr w:rsidR="00736E73" w:rsidRPr="005603D9" w14:paraId="6D1DD285" w14:textId="77777777" w:rsidTr="00DD2B72">
        <w:tc>
          <w:tcPr>
            <w:tcW w:w="2547" w:type="dxa"/>
          </w:tcPr>
          <w:p w14:paraId="6840F28F" w14:textId="36FC0235" w:rsidR="00736E73" w:rsidRDefault="00736E73" w:rsidP="00736E73">
            <w:r>
              <w:t>PC</w:t>
            </w:r>
          </w:p>
        </w:tc>
        <w:tc>
          <w:tcPr>
            <w:tcW w:w="6946" w:type="dxa"/>
          </w:tcPr>
          <w:p w14:paraId="1EA64E7D" w14:textId="18476069" w:rsidR="00736E73" w:rsidRDefault="00736E73" w:rsidP="00736E73">
            <w:r>
              <w:t>Planning Code</w:t>
            </w:r>
          </w:p>
        </w:tc>
      </w:tr>
      <w:tr w:rsidR="00736E73" w:rsidRPr="005603D9" w14:paraId="2120AE9C" w14:textId="77777777" w:rsidTr="00DD2B72">
        <w:tc>
          <w:tcPr>
            <w:tcW w:w="2547" w:type="dxa"/>
          </w:tcPr>
          <w:p w14:paraId="2AF4F356" w14:textId="4A0715AB" w:rsidR="00736E73" w:rsidRPr="005603D9" w:rsidRDefault="00736E73" w:rsidP="00736E73">
            <w:r>
              <w:t>STC</w:t>
            </w:r>
          </w:p>
        </w:tc>
        <w:tc>
          <w:tcPr>
            <w:tcW w:w="6946" w:type="dxa"/>
          </w:tcPr>
          <w:p w14:paraId="1227EFA1" w14:textId="18B14587" w:rsidR="00736E73" w:rsidRPr="005603D9" w:rsidRDefault="00736E73" w:rsidP="00736E73">
            <w:r>
              <w:t>System Operator Transmission Owner Code</w:t>
            </w:r>
          </w:p>
        </w:tc>
      </w:tr>
      <w:tr w:rsidR="00736E73" w:rsidRPr="005603D9" w14:paraId="003E6B30" w14:textId="77777777" w:rsidTr="00DD2B72">
        <w:tc>
          <w:tcPr>
            <w:tcW w:w="2547" w:type="dxa"/>
          </w:tcPr>
          <w:p w14:paraId="7DD75635" w14:textId="3DDF9FCA" w:rsidR="00736E73" w:rsidRPr="005603D9" w:rsidRDefault="00736E73" w:rsidP="00736E73">
            <w:r>
              <w:t>SQSS</w:t>
            </w:r>
          </w:p>
        </w:tc>
        <w:tc>
          <w:tcPr>
            <w:tcW w:w="6946" w:type="dxa"/>
          </w:tcPr>
          <w:p w14:paraId="491330A8" w14:textId="4B0445F7" w:rsidR="00736E73" w:rsidRPr="005603D9" w:rsidRDefault="00736E73" w:rsidP="00736E73">
            <w:r>
              <w:t>Security and Quality of Supply Standards</w:t>
            </w:r>
          </w:p>
        </w:tc>
      </w:tr>
      <w:tr w:rsidR="00736E73" w:rsidRPr="005603D9" w14:paraId="0F8FF4CA" w14:textId="77777777" w:rsidTr="00DD2B72">
        <w:tc>
          <w:tcPr>
            <w:tcW w:w="2547" w:type="dxa"/>
          </w:tcPr>
          <w:p w14:paraId="75A2AEDB" w14:textId="5C475115" w:rsidR="00736E73" w:rsidRPr="005603D9" w:rsidRDefault="00736E73" w:rsidP="00736E73">
            <w:r>
              <w:t>T&amp;Cs</w:t>
            </w:r>
          </w:p>
        </w:tc>
        <w:tc>
          <w:tcPr>
            <w:tcW w:w="6946" w:type="dxa"/>
          </w:tcPr>
          <w:p w14:paraId="7D1AFE05" w14:textId="2076540B" w:rsidR="00736E73" w:rsidRPr="005603D9" w:rsidRDefault="00736E73" w:rsidP="00736E73">
            <w:r>
              <w:t>Terms and Conditions</w:t>
            </w:r>
          </w:p>
        </w:tc>
      </w:tr>
    </w:tbl>
    <w:p w14:paraId="6073AC3A" w14:textId="77777777" w:rsidR="002F3329" w:rsidRDefault="002F3329" w:rsidP="002F3329"/>
    <w:p w14:paraId="50A31B10" w14:textId="4ABB3687" w:rsidR="002F3329" w:rsidRPr="007A770E" w:rsidRDefault="002F3329" w:rsidP="002F3329">
      <w:pPr>
        <w:pStyle w:val="CA7"/>
      </w:pPr>
      <w:bookmarkStart w:id="25" w:name="_Toc160527716"/>
      <w:bookmarkStart w:id="26" w:name="_Toc161211782"/>
      <w:r w:rsidRPr="007A770E">
        <w:t>Annexes</w:t>
      </w:r>
      <w:bookmarkEnd w:id="25"/>
      <w:bookmarkEnd w:id="26"/>
    </w:p>
    <w:tbl>
      <w:tblPr>
        <w:tblStyle w:val="TableGrid1"/>
        <w:tblW w:w="9493" w:type="dxa"/>
        <w:tblLook w:val="04A0" w:firstRow="1" w:lastRow="0" w:firstColumn="1" w:lastColumn="0" w:noHBand="0" w:noVBand="1"/>
      </w:tblPr>
      <w:tblGrid>
        <w:gridCol w:w="2263"/>
        <w:gridCol w:w="7230"/>
      </w:tblGrid>
      <w:tr w:rsidR="002F3329" w:rsidRPr="00B27233" w14:paraId="5BFDACB2" w14:textId="77777777" w:rsidTr="00096B4E">
        <w:tc>
          <w:tcPr>
            <w:tcW w:w="2263" w:type="dxa"/>
            <w:shd w:val="clear" w:color="auto" w:fill="727274" w:themeFill="text2"/>
          </w:tcPr>
          <w:p w14:paraId="1C522788" w14:textId="77777777" w:rsidR="002F3329" w:rsidRPr="00B27233" w:rsidRDefault="002F3329" w:rsidP="004F3EFE">
            <w:pPr>
              <w:rPr>
                <w:b/>
                <w:color w:val="FFFFFF" w:themeColor="background1"/>
              </w:rPr>
            </w:pPr>
            <w:r>
              <w:rPr>
                <w:b/>
                <w:color w:val="FFFFFF" w:themeColor="background1"/>
              </w:rPr>
              <w:t>Annex</w:t>
            </w:r>
          </w:p>
        </w:tc>
        <w:tc>
          <w:tcPr>
            <w:tcW w:w="7230" w:type="dxa"/>
            <w:shd w:val="clear" w:color="auto" w:fill="727274" w:themeFill="text2"/>
          </w:tcPr>
          <w:p w14:paraId="16C34368" w14:textId="77777777" w:rsidR="002F3329" w:rsidRPr="00B27233" w:rsidRDefault="002F3329" w:rsidP="004F3EFE">
            <w:pPr>
              <w:rPr>
                <w:b/>
                <w:color w:val="FFFFFF" w:themeColor="background1"/>
              </w:rPr>
            </w:pPr>
            <w:r>
              <w:rPr>
                <w:b/>
                <w:color w:val="FFFFFF" w:themeColor="background1"/>
              </w:rPr>
              <w:t>Information</w:t>
            </w:r>
          </w:p>
        </w:tc>
      </w:tr>
      <w:tr w:rsidR="00096B4E" w:rsidRPr="00B27233" w14:paraId="56108315" w14:textId="77777777" w:rsidTr="00096B4E">
        <w:tc>
          <w:tcPr>
            <w:tcW w:w="2263" w:type="dxa"/>
          </w:tcPr>
          <w:p w14:paraId="693F95E9" w14:textId="77777777" w:rsidR="00096B4E" w:rsidRPr="006806B0" w:rsidRDefault="00096B4E" w:rsidP="00C87AB7">
            <w:r w:rsidRPr="006806B0">
              <w:t>Annex 1</w:t>
            </w:r>
          </w:p>
        </w:tc>
        <w:tc>
          <w:tcPr>
            <w:tcW w:w="7230" w:type="dxa"/>
          </w:tcPr>
          <w:p w14:paraId="476703FB" w14:textId="77777777" w:rsidR="00096B4E" w:rsidRPr="006806B0" w:rsidRDefault="00096B4E" w:rsidP="00C87AB7">
            <w:r w:rsidRPr="006806B0">
              <w:t>Proposal form</w:t>
            </w:r>
          </w:p>
        </w:tc>
      </w:tr>
      <w:tr w:rsidR="00096B4E" w:rsidRPr="00B27233" w14:paraId="68E0F41C" w14:textId="77777777" w:rsidTr="00096B4E">
        <w:tc>
          <w:tcPr>
            <w:tcW w:w="2263" w:type="dxa"/>
          </w:tcPr>
          <w:p w14:paraId="5281A0BB" w14:textId="77777777" w:rsidR="00096B4E" w:rsidRPr="006806B0" w:rsidRDefault="00096B4E" w:rsidP="00C87AB7">
            <w:r w:rsidRPr="006806B0">
              <w:t xml:space="preserve">Annex 2 </w:t>
            </w:r>
          </w:p>
        </w:tc>
        <w:tc>
          <w:tcPr>
            <w:tcW w:w="7230" w:type="dxa"/>
          </w:tcPr>
          <w:p w14:paraId="5200198C" w14:textId="77777777" w:rsidR="00096B4E" w:rsidRPr="006806B0" w:rsidRDefault="00096B4E" w:rsidP="00C87AB7">
            <w:r w:rsidRPr="006806B0">
              <w:t>Self-Governance Statement</w:t>
            </w:r>
          </w:p>
        </w:tc>
      </w:tr>
      <w:tr w:rsidR="00096B4E" w:rsidRPr="00B27233" w14:paraId="661E3047" w14:textId="77777777" w:rsidTr="00096B4E">
        <w:tc>
          <w:tcPr>
            <w:tcW w:w="2263" w:type="dxa"/>
          </w:tcPr>
          <w:p w14:paraId="1901D7BA" w14:textId="77777777" w:rsidR="00096B4E" w:rsidRPr="006806B0" w:rsidRDefault="00096B4E" w:rsidP="00C87AB7">
            <w:r>
              <w:t>Annex 3</w:t>
            </w:r>
          </w:p>
        </w:tc>
        <w:tc>
          <w:tcPr>
            <w:tcW w:w="7230" w:type="dxa"/>
          </w:tcPr>
          <w:p w14:paraId="76BDB037" w14:textId="77777777" w:rsidR="00096B4E" w:rsidRPr="006806B0" w:rsidRDefault="00096B4E" w:rsidP="00C87AB7">
            <w:r>
              <w:t>Legal Text</w:t>
            </w:r>
          </w:p>
        </w:tc>
      </w:tr>
    </w:tbl>
    <w:p w14:paraId="4A12DFFA" w14:textId="77777777" w:rsidR="002F3329" w:rsidRPr="005603D9" w:rsidRDefault="002F3329" w:rsidP="003655D8"/>
    <w:sectPr w:rsidR="002F3329" w:rsidRPr="005603D9" w:rsidSect="00FB5A3B">
      <w:headerReference w:type="default" r:id="rId16"/>
      <w:footerReference w:type="default" r:id="rId17"/>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E6C2A" w14:textId="77777777" w:rsidR="00725249" w:rsidRDefault="00725249" w:rsidP="00B72663">
      <w:pPr>
        <w:spacing w:after="0" w:line="240" w:lineRule="auto"/>
      </w:pPr>
      <w:r>
        <w:separator/>
      </w:r>
    </w:p>
  </w:endnote>
  <w:endnote w:type="continuationSeparator" w:id="0">
    <w:p w14:paraId="23FC96B2" w14:textId="77777777" w:rsidR="00725249" w:rsidRDefault="00725249" w:rsidP="00B72663">
      <w:pPr>
        <w:spacing w:after="0" w:line="240" w:lineRule="auto"/>
      </w:pPr>
      <w:r>
        <w:continuationSeparator/>
      </w:r>
    </w:p>
  </w:endnote>
  <w:endnote w:type="continuationNotice" w:id="1">
    <w:p w14:paraId="79FCF6BA" w14:textId="77777777" w:rsidR="00725249" w:rsidRDefault="007252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D889C" w14:textId="7A12E2D2" w:rsidR="00EA1D76" w:rsidRPr="00A33AB4" w:rsidRDefault="00E82BD4"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noProof/>
      </w:rPr>
      <w:drawing>
        <wp:anchor distT="0" distB="0" distL="114300" distR="114300" simplePos="0" relativeHeight="251658240" behindDoc="1" locked="0" layoutInCell="1" allowOverlap="1" wp14:anchorId="5F8B7540" wp14:editId="6766B790">
          <wp:simplePos x="0" y="0"/>
          <wp:positionH relativeFrom="page">
            <wp:posOffset>19050</wp:posOffset>
          </wp:positionH>
          <wp:positionV relativeFrom="page">
            <wp:posOffset>10820400</wp:posOffset>
          </wp:positionV>
          <wp:extent cx="7536180" cy="10651490"/>
          <wp:effectExtent l="0" t="0" r="7620" b="0"/>
          <wp:wrapNone/>
          <wp:docPr id="1" name="Picture 1"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with low confidence"/>
                  <pic:cNvPicPr/>
                </pic:nvPicPr>
                <pic:blipFill>
                  <a:blip r:embed="rId1"/>
                  <a:stretch>
                    <a:fillRect/>
                  </a:stretch>
                </pic:blipFill>
                <pic:spPr>
                  <a:xfrm>
                    <a:off x="0" y="0"/>
                    <a:ext cx="7536180" cy="10651490"/>
                  </a:xfrm>
                  <a:prstGeom prst="rect">
                    <a:avLst/>
                  </a:prstGeom>
                </pic:spPr>
              </pic:pic>
            </a:graphicData>
          </a:graphic>
          <wp14:sizeRelH relativeFrom="page">
            <wp14:pctWidth>0</wp14:pctWidth>
          </wp14:sizeRelH>
          <wp14:sizeRelV relativeFrom="page">
            <wp14:pctHeight>0</wp14:pctHeight>
          </wp14:sizeRelV>
        </wp:anchor>
      </w:drawing>
    </w:r>
    <w:r w:rsidR="00EA1D76">
      <w:rPr>
        <w:rFonts w:cs="Arial"/>
        <w:sz w:val="16"/>
        <w:szCs w:val="16"/>
      </w:rPr>
      <w:tab/>
    </w:r>
    <w:r w:rsidR="00EA1D76">
      <w:rPr>
        <w:rFonts w:cs="Arial"/>
        <w:sz w:val="16"/>
        <w:szCs w:val="16"/>
      </w:rPr>
      <w:tab/>
    </w:r>
    <w:r w:rsidR="00EA1D76" w:rsidRPr="000660DF">
      <w:rPr>
        <w:rFonts w:cs="Arial"/>
        <w:sz w:val="16"/>
        <w:szCs w:val="16"/>
        <w:lang w:val="en-US"/>
      </w:rPr>
      <w:t xml:space="preserve">Page </w:t>
    </w:r>
    <w:r w:rsidR="00EA1D76" w:rsidRPr="000660DF">
      <w:rPr>
        <w:rFonts w:cs="Arial"/>
        <w:sz w:val="16"/>
        <w:szCs w:val="16"/>
        <w:lang w:val="en-US"/>
      </w:rPr>
      <w:fldChar w:fldCharType="begin"/>
    </w:r>
    <w:r w:rsidR="00EA1D76" w:rsidRPr="000660DF">
      <w:rPr>
        <w:rFonts w:cs="Arial"/>
        <w:sz w:val="16"/>
        <w:szCs w:val="16"/>
        <w:lang w:val="en-US"/>
      </w:rPr>
      <w:instrText xml:space="preserve"> PAGE </w:instrText>
    </w:r>
    <w:r w:rsidR="00EA1D76" w:rsidRPr="000660DF">
      <w:rPr>
        <w:rFonts w:cs="Arial"/>
        <w:sz w:val="16"/>
        <w:szCs w:val="16"/>
        <w:lang w:val="en-US"/>
      </w:rPr>
      <w:fldChar w:fldCharType="separate"/>
    </w:r>
    <w:r w:rsidR="00EA1D76">
      <w:rPr>
        <w:rFonts w:cs="Arial"/>
        <w:noProof/>
        <w:sz w:val="16"/>
        <w:szCs w:val="16"/>
        <w:lang w:val="en-US"/>
      </w:rPr>
      <w:t>3</w:t>
    </w:r>
    <w:r w:rsidR="00EA1D76" w:rsidRPr="000660DF">
      <w:rPr>
        <w:rFonts w:cs="Arial"/>
        <w:sz w:val="16"/>
        <w:szCs w:val="16"/>
        <w:lang w:val="en-US"/>
      </w:rPr>
      <w:fldChar w:fldCharType="end"/>
    </w:r>
    <w:r w:rsidR="00EA1D76" w:rsidRPr="000660DF">
      <w:rPr>
        <w:rFonts w:cs="Arial"/>
        <w:sz w:val="16"/>
        <w:szCs w:val="16"/>
        <w:lang w:val="en-US"/>
      </w:rPr>
      <w:t xml:space="preserve"> of </w:t>
    </w:r>
    <w:r w:rsidR="00EA1D76" w:rsidRPr="000660DF">
      <w:rPr>
        <w:rFonts w:cs="Arial"/>
        <w:sz w:val="16"/>
        <w:szCs w:val="16"/>
        <w:lang w:val="en-US"/>
      </w:rPr>
      <w:fldChar w:fldCharType="begin"/>
    </w:r>
    <w:r w:rsidR="00EA1D76" w:rsidRPr="000660DF">
      <w:rPr>
        <w:rFonts w:cs="Arial"/>
        <w:sz w:val="16"/>
        <w:szCs w:val="16"/>
        <w:lang w:val="en-US"/>
      </w:rPr>
      <w:instrText xml:space="preserve"> NUMPAGES </w:instrText>
    </w:r>
    <w:r w:rsidR="00EA1D76" w:rsidRPr="000660DF">
      <w:rPr>
        <w:rFonts w:cs="Arial"/>
        <w:sz w:val="16"/>
        <w:szCs w:val="16"/>
        <w:lang w:val="en-US"/>
      </w:rPr>
      <w:fldChar w:fldCharType="separate"/>
    </w:r>
    <w:r w:rsidR="00EA1D76">
      <w:rPr>
        <w:rFonts w:cs="Arial"/>
        <w:noProof/>
        <w:sz w:val="16"/>
        <w:szCs w:val="16"/>
        <w:lang w:val="en-US"/>
      </w:rPr>
      <w:t>8</w:t>
    </w:r>
    <w:r w:rsidR="00EA1D76" w:rsidRPr="000660DF">
      <w:rPr>
        <w:rFonts w:cs="Arial"/>
        <w:sz w:val="16"/>
        <w:szCs w:val="16"/>
        <w:lang w:val="en-US"/>
      </w:rPr>
      <w:fldChar w:fldCharType="end"/>
    </w:r>
    <w:r w:rsidR="00EA1D76">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70B85" w14:textId="77777777" w:rsidR="00725249" w:rsidRDefault="00725249" w:rsidP="00B72663">
      <w:pPr>
        <w:spacing w:after="0" w:line="240" w:lineRule="auto"/>
      </w:pPr>
      <w:r>
        <w:separator/>
      </w:r>
    </w:p>
  </w:footnote>
  <w:footnote w:type="continuationSeparator" w:id="0">
    <w:p w14:paraId="7250A1D0" w14:textId="77777777" w:rsidR="00725249" w:rsidRDefault="00725249" w:rsidP="00B72663">
      <w:pPr>
        <w:spacing w:after="0" w:line="240" w:lineRule="auto"/>
      </w:pPr>
      <w:r>
        <w:continuationSeparator/>
      </w:r>
    </w:p>
  </w:footnote>
  <w:footnote w:type="continuationNotice" w:id="1">
    <w:p w14:paraId="6DB250BE" w14:textId="77777777" w:rsidR="00725249" w:rsidRDefault="00725249">
      <w:pPr>
        <w:spacing w:after="0" w:line="240" w:lineRule="auto"/>
      </w:pPr>
    </w:p>
  </w:footnote>
  <w:footnote w:id="2">
    <w:p w14:paraId="31215519" w14:textId="51BDE689" w:rsidR="00B149E1" w:rsidRDefault="00B149E1" w:rsidP="00B149E1">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w:t>
      </w:r>
      <w:r>
        <w:t>A</w:t>
      </w:r>
      <w:r w:rsidRPr="00B149E1">
        <w:t xml:space="preserve">nnex GR.B </w:t>
      </w:r>
      <w:r>
        <w:t>of</w:t>
      </w:r>
      <w:r w:rsidRPr="00B149E1">
        <w:t xml:space="preserve"> the Governance Rules section</w:t>
      </w:r>
      <w:r>
        <w:t xml:space="preserve"> of the Grid Code, it will </w:t>
      </w:r>
      <w:r w:rsidRPr="005603D9">
        <w:t>change the Terms &amp; Conditions relating to Balancing Service Providers</w:t>
      </w:r>
      <w:r>
        <w:t xml:space="preserve">. The modification will need to follow the process </w:t>
      </w:r>
      <w:r w:rsidRPr="005603D9">
        <w:t xml:space="preserve">set out in Article 18 of the Electricity Balancing </w:t>
      </w:r>
      <w:r w:rsidR="0054782D">
        <w:t>Regulation</w:t>
      </w:r>
      <w:r w:rsidRPr="005603D9">
        <w:t xml:space="preserve"> (EB</w:t>
      </w:r>
      <w:r w:rsidR="00877B45">
        <w:t>R</w:t>
      </w:r>
      <w:r w:rsidRPr="005603D9">
        <w:t xml:space="preserve"> – EU Regulation 2017/2195)</w:t>
      </w:r>
      <w:r>
        <w:t>. All Grid Code modifications must be consulted on for 1 month in the Code Administrator Consultation phase, unless they are Urgent modifications which have no impact on EB</w:t>
      </w:r>
      <w:r w:rsidR="0054782D">
        <w:t>R</w:t>
      </w:r>
      <w:r>
        <w:t xml:space="preserve"> Article 18 T&amp;Cs.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FA29A" w14:textId="39B5B234" w:rsidR="00E5316D" w:rsidRPr="00F93A1A" w:rsidRDefault="00E82BD4" w:rsidP="00E5316D">
    <w:pPr>
      <w:pStyle w:val="Header"/>
      <w:ind w:left="720" w:firstLine="720"/>
      <w:jc w:val="right"/>
    </w:pPr>
    <w:bookmarkStart w:id="27" w:name="_Hlk31876634"/>
    <w:bookmarkStart w:id="28" w:name="_Hlk31876635"/>
    <w:r>
      <w:rPr>
        <w:noProof/>
      </w:rPr>
      <w:drawing>
        <wp:anchor distT="0" distB="0" distL="114300" distR="114300" simplePos="0" relativeHeight="251658241" behindDoc="1" locked="0" layoutInCell="1" allowOverlap="1" wp14:anchorId="257A775C" wp14:editId="30906117">
          <wp:simplePos x="0" y="0"/>
          <wp:positionH relativeFrom="page">
            <wp:posOffset>64135</wp:posOffset>
          </wp:positionH>
          <wp:positionV relativeFrom="margin">
            <wp:posOffset>-1082040</wp:posOffset>
          </wp:positionV>
          <wp:extent cx="7536264" cy="10652097"/>
          <wp:effectExtent l="0" t="0" r="7620" b="0"/>
          <wp:wrapNone/>
          <wp:docPr id="3" name="Picture 3"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with low confidence"/>
                  <pic:cNvPicPr/>
                </pic:nvPicPr>
                <pic:blipFill>
                  <a:blip r:embed="rId1"/>
                  <a:stretch>
                    <a:fillRect/>
                  </a:stretch>
                </pic:blipFill>
                <pic:spPr>
                  <a:xfrm>
                    <a:off x="0" y="0"/>
                    <a:ext cx="7536264" cy="10652097"/>
                  </a:xfrm>
                  <a:prstGeom prst="rect">
                    <a:avLst/>
                  </a:prstGeom>
                </pic:spPr>
              </pic:pic>
            </a:graphicData>
          </a:graphic>
          <wp14:sizeRelH relativeFrom="page">
            <wp14:pctWidth>0</wp14:pctWidth>
          </wp14:sizeRelH>
          <wp14:sizeRelV relativeFrom="page">
            <wp14:pctHeight>0</wp14:pctHeight>
          </wp14:sizeRelV>
        </wp:anchor>
      </w:drawing>
    </w:r>
    <w:r w:rsidR="00EA1D76">
      <w:tab/>
    </w:r>
    <w:r w:rsidR="00EA1D76">
      <w:tab/>
    </w:r>
    <w:bookmarkEnd w:id="27"/>
    <w:bookmarkEnd w:id="28"/>
    <w:r w:rsidR="00E5316D" w:rsidRPr="00F93A1A">
      <w:t xml:space="preserve">Draft Fast Track Self Governance Report GC0170 </w:t>
    </w:r>
  </w:p>
  <w:p w14:paraId="2C5D9655" w14:textId="2DE98D3E" w:rsidR="00E5316D" w:rsidRDefault="00E5316D" w:rsidP="00E5316D">
    <w:pPr>
      <w:pStyle w:val="Header"/>
      <w:ind w:left="720" w:firstLine="720"/>
      <w:jc w:val="right"/>
    </w:pPr>
    <w:r w:rsidRPr="00F93A1A">
      <w:rPr>
        <w:noProof/>
      </w:rPr>
      <w:t xml:space="preserve">Published on </w:t>
    </w:r>
    <w:r w:rsidR="00F93A1A" w:rsidRPr="00F93A1A">
      <w:rPr>
        <w:noProof/>
      </w:rPr>
      <w:t>13 March 2024</w:t>
    </w:r>
  </w:p>
  <w:p w14:paraId="442C1011" w14:textId="1D5D110D" w:rsidR="00EA1D76" w:rsidRDefault="00EA1D7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1915DD5"/>
    <w:multiLevelType w:val="hybridMultilevel"/>
    <w:tmpl w:val="09F8E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73505F"/>
    <w:multiLevelType w:val="hybridMultilevel"/>
    <w:tmpl w:val="0A163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06F13D1"/>
    <w:multiLevelType w:val="hybridMultilevel"/>
    <w:tmpl w:val="D804A8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93006158">
    <w:abstractNumId w:val="6"/>
  </w:num>
  <w:num w:numId="2" w16cid:durableId="839780115">
    <w:abstractNumId w:val="1"/>
  </w:num>
  <w:num w:numId="3" w16cid:durableId="412170013">
    <w:abstractNumId w:val="17"/>
  </w:num>
  <w:num w:numId="4" w16cid:durableId="1178344624">
    <w:abstractNumId w:val="18"/>
  </w:num>
  <w:num w:numId="5" w16cid:durableId="401683516">
    <w:abstractNumId w:val="8"/>
  </w:num>
  <w:num w:numId="6" w16cid:durableId="2142188387">
    <w:abstractNumId w:val="3"/>
  </w:num>
  <w:num w:numId="7" w16cid:durableId="994719439">
    <w:abstractNumId w:val="10"/>
  </w:num>
  <w:num w:numId="8" w16cid:durableId="940721490">
    <w:abstractNumId w:val="0"/>
  </w:num>
  <w:num w:numId="9" w16cid:durableId="901595583">
    <w:abstractNumId w:val="16"/>
  </w:num>
  <w:num w:numId="10" w16cid:durableId="737173675">
    <w:abstractNumId w:val="2"/>
  </w:num>
  <w:num w:numId="11" w16cid:durableId="1608467385">
    <w:abstractNumId w:val="5"/>
  </w:num>
  <w:num w:numId="12" w16cid:durableId="1362052063">
    <w:abstractNumId w:val="13"/>
  </w:num>
  <w:num w:numId="13" w16cid:durableId="1476296153">
    <w:abstractNumId w:val="15"/>
  </w:num>
  <w:num w:numId="14" w16cid:durableId="1416702916">
    <w:abstractNumId w:val="21"/>
  </w:num>
  <w:num w:numId="15" w16cid:durableId="2036345741">
    <w:abstractNumId w:val="14"/>
  </w:num>
  <w:num w:numId="16" w16cid:durableId="420030634">
    <w:abstractNumId w:val="7"/>
  </w:num>
  <w:num w:numId="17" w16cid:durableId="415513181">
    <w:abstractNumId w:val="4"/>
  </w:num>
  <w:num w:numId="18" w16cid:durableId="2036032362">
    <w:abstractNumId w:val="12"/>
  </w:num>
  <w:num w:numId="19" w16cid:durableId="1836408442">
    <w:abstractNumId w:val="20"/>
  </w:num>
  <w:num w:numId="20" w16cid:durableId="1470593735">
    <w:abstractNumId w:val="4"/>
  </w:num>
  <w:num w:numId="21" w16cid:durableId="1865552877">
    <w:abstractNumId w:val="12"/>
  </w:num>
  <w:num w:numId="22" w16cid:durableId="1115127385">
    <w:abstractNumId w:val="20"/>
  </w:num>
  <w:num w:numId="23" w16cid:durableId="1455126969">
    <w:abstractNumId w:val="19"/>
  </w:num>
  <w:num w:numId="24" w16cid:durableId="383065735">
    <w:abstractNumId w:val="11"/>
  </w:num>
  <w:num w:numId="25" w16cid:durableId="6317926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B5B"/>
    <w:rsid w:val="0000441D"/>
    <w:rsid w:val="000308CC"/>
    <w:rsid w:val="00041C78"/>
    <w:rsid w:val="00042835"/>
    <w:rsid w:val="000452C8"/>
    <w:rsid w:val="00051F96"/>
    <w:rsid w:val="00051FA8"/>
    <w:rsid w:val="0005454C"/>
    <w:rsid w:val="00054E60"/>
    <w:rsid w:val="00054F28"/>
    <w:rsid w:val="00077206"/>
    <w:rsid w:val="00083FC8"/>
    <w:rsid w:val="00090388"/>
    <w:rsid w:val="00091232"/>
    <w:rsid w:val="00093B34"/>
    <w:rsid w:val="000960C3"/>
    <w:rsid w:val="00096B4E"/>
    <w:rsid w:val="000A221E"/>
    <w:rsid w:val="000A52EB"/>
    <w:rsid w:val="000A67FA"/>
    <w:rsid w:val="000C665A"/>
    <w:rsid w:val="000E18C2"/>
    <w:rsid w:val="000E7929"/>
    <w:rsid w:val="000F0E64"/>
    <w:rsid w:val="000F26AE"/>
    <w:rsid w:val="00101D12"/>
    <w:rsid w:val="00104BA4"/>
    <w:rsid w:val="00114732"/>
    <w:rsid w:val="00140208"/>
    <w:rsid w:val="00161B06"/>
    <w:rsid w:val="00161CF7"/>
    <w:rsid w:val="00161EBD"/>
    <w:rsid w:val="001654DE"/>
    <w:rsid w:val="00165E9B"/>
    <w:rsid w:val="00170B88"/>
    <w:rsid w:val="00172C15"/>
    <w:rsid w:val="00180ECC"/>
    <w:rsid w:val="001820FC"/>
    <w:rsid w:val="00193874"/>
    <w:rsid w:val="001960B5"/>
    <w:rsid w:val="00197562"/>
    <w:rsid w:val="001A10AC"/>
    <w:rsid w:val="001A56FD"/>
    <w:rsid w:val="001A7F59"/>
    <w:rsid w:val="001B1F2B"/>
    <w:rsid w:val="001B24B2"/>
    <w:rsid w:val="001B5DA7"/>
    <w:rsid w:val="001B7BC4"/>
    <w:rsid w:val="001D0939"/>
    <w:rsid w:val="001D47D8"/>
    <w:rsid w:val="001D5B4C"/>
    <w:rsid w:val="001D6FA3"/>
    <w:rsid w:val="001D7A4B"/>
    <w:rsid w:val="001E22EA"/>
    <w:rsid w:val="001F2C94"/>
    <w:rsid w:val="001F6F26"/>
    <w:rsid w:val="00200103"/>
    <w:rsid w:val="00211F18"/>
    <w:rsid w:val="00212E1F"/>
    <w:rsid w:val="00224793"/>
    <w:rsid w:val="002254FD"/>
    <w:rsid w:val="00243D34"/>
    <w:rsid w:val="00251E4A"/>
    <w:rsid w:val="002540C2"/>
    <w:rsid w:val="00257032"/>
    <w:rsid w:val="00260C00"/>
    <w:rsid w:val="00261D90"/>
    <w:rsid w:val="002625E5"/>
    <w:rsid w:val="00270BA6"/>
    <w:rsid w:val="00270F36"/>
    <w:rsid w:val="00290216"/>
    <w:rsid w:val="002A4279"/>
    <w:rsid w:val="002B62C3"/>
    <w:rsid w:val="002C03E1"/>
    <w:rsid w:val="002C44EC"/>
    <w:rsid w:val="002C7437"/>
    <w:rsid w:val="002D0EE8"/>
    <w:rsid w:val="002D28DB"/>
    <w:rsid w:val="002D3C8E"/>
    <w:rsid w:val="002D5774"/>
    <w:rsid w:val="002F2733"/>
    <w:rsid w:val="002F3329"/>
    <w:rsid w:val="00311CE0"/>
    <w:rsid w:val="00324D43"/>
    <w:rsid w:val="0032501A"/>
    <w:rsid w:val="00332DFE"/>
    <w:rsid w:val="003332D9"/>
    <w:rsid w:val="003333AE"/>
    <w:rsid w:val="00337740"/>
    <w:rsid w:val="0034456B"/>
    <w:rsid w:val="00346A99"/>
    <w:rsid w:val="003614B3"/>
    <w:rsid w:val="003650BA"/>
    <w:rsid w:val="003655D8"/>
    <w:rsid w:val="00373651"/>
    <w:rsid w:val="003950F9"/>
    <w:rsid w:val="003A0208"/>
    <w:rsid w:val="003B7F8C"/>
    <w:rsid w:val="003D13EB"/>
    <w:rsid w:val="003E0BD7"/>
    <w:rsid w:val="003E55E4"/>
    <w:rsid w:val="003F3A2D"/>
    <w:rsid w:val="003F45A6"/>
    <w:rsid w:val="004009E1"/>
    <w:rsid w:val="004033A2"/>
    <w:rsid w:val="00404AA0"/>
    <w:rsid w:val="00407886"/>
    <w:rsid w:val="00422808"/>
    <w:rsid w:val="00427170"/>
    <w:rsid w:val="00436DCB"/>
    <w:rsid w:val="00447DEC"/>
    <w:rsid w:val="00451957"/>
    <w:rsid w:val="00456E76"/>
    <w:rsid w:val="00462918"/>
    <w:rsid w:val="00462A91"/>
    <w:rsid w:val="00466450"/>
    <w:rsid w:val="00470B5B"/>
    <w:rsid w:val="00470FE1"/>
    <w:rsid w:val="004748F6"/>
    <w:rsid w:val="00475821"/>
    <w:rsid w:val="00477144"/>
    <w:rsid w:val="004847DD"/>
    <w:rsid w:val="00486A97"/>
    <w:rsid w:val="00487354"/>
    <w:rsid w:val="004A1380"/>
    <w:rsid w:val="004A35D2"/>
    <w:rsid w:val="004A5FA0"/>
    <w:rsid w:val="004B0932"/>
    <w:rsid w:val="004B1795"/>
    <w:rsid w:val="004B2DC2"/>
    <w:rsid w:val="004B2EE9"/>
    <w:rsid w:val="004B47FB"/>
    <w:rsid w:val="004C176F"/>
    <w:rsid w:val="004C38D2"/>
    <w:rsid w:val="004C39E3"/>
    <w:rsid w:val="004C43DD"/>
    <w:rsid w:val="004D12C6"/>
    <w:rsid w:val="004D58E8"/>
    <w:rsid w:val="004E1237"/>
    <w:rsid w:val="004E508E"/>
    <w:rsid w:val="004F10E6"/>
    <w:rsid w:val="004F1532"/>
    <w:rsid w:val="004F30C5"/>
    <w:rsid w:val="004F369A"/>
    <w:rsid w:val="00500AA6"/>
    <w:rsid w:val="005044A4"/>
    <w:rsid w:val="00510045"/>
    <w:rsid w:val="00511F2E"/>
    <w:rsid w:val="00513DBF"/>
    <w:rsid w:val="00514738"/>
    <w:rsid w:val="00514EE2"/>
    <w:rsid w:val="00517106"/>
    <w:rsid w:val="005204C8"/>
    <w:rsid w:val="005216D1"/>
    <w:rsid w:val="00524B38"/>
    <w:rsid w:val="00524E92"/>
    <w:rsid w:val="005310F4"/>
    <w:rsid w:val="0054782D"/>
    <w:rsid w:val="0055515B"/>
    <w:rsid w:val="005603D9"/>
    <w:rsid w:val="00564462"/>
    <w:rsid w:val="00566ABB"/>
    <w:rsid w:val="005740BD"/>
    <w:rsid w:val="005764EC"/>
    <w:rsid w:val="0057756F"/>
    <w:rsid w:val="00583DF8"/>
    <w:rsid w:val="00585B84"/>
    <w:rsid w:val="00591634"/>
    <w:rsid w:val="00592099"/>
    <w:rsid w:val="00593CC1"/>
    <w:rsid w:val="0059567B"/>
    <w:rsid w:val="005A3B11"/>
    <w:rsid w:val="005A4D8F"/>
    <w:rsid w:val="005B3D6E"/>
    <w:rsid w:val="005B778B"/>
    <w:rsid w:val="005C221F"/>
    <w:rsid w:val="005C2D95"/>
    <w:rsid w:val="005C2E4A"/>
    <w:rsid w:val="005C34DD"/>
    <w:rsid w:val="005C5ED9"/>
    <w:rsid w:val="005D1F55"/>
    <w:rsid w:val="005E5CAC"/>
    <w:rsid w:val="005F1089"/>
    <w:rsid w:val="005F7701"/>
    <w:rsid w:val="00601183"/>
    <w:rsid w:val="0060367A"/>
    <w:rsid w:val="00604BFB"/>
    <w:rsid w:val="00604C97"/>
    <w:rsid w:val="006219D8"/>
    <w:rsid w:val="006279BC"/>
    <w:rsid w:val="006401A8"/>
    <w:rsid w:val="006423C4"/>
    <w:rsid w:val="00643AC0"/>
    <w:rsid w:val="006459C3"/>
    <w:rsid w:val="0065059E"/>
    <w:rsid w:val="00651B8D"/>
    <w:rsid w:val="0065298C"/>
    <w:rsid w:val="0065593A"/>
    <w:rsid w:val="00656366"/>
    <w:rsid w:val="006634B6"/>
    <w:rsid w:val="00663798"/>
    <w:rsid w:val="0068181A"/>
    <w:rsid w:val="0068334A"/>
    <w:rsid w:val="00683A44"/>
    <w:rsid w:val="006856F1"/>
    <w:rsid w:val="006953BB"/>
    <w:rsid w:val="006A6438"/>
    <w:rsid w:val="006C2553"/>
    <w:rsid w:val="006C48A7"/>
    <w:rsid w:val="006D4318"/>
    <w:rsid w:val="006D5C17"/>
    <w:rsid w:val="006D7CD0"/>
    <w:rsid w:val="006E0951"/>
    <w:rsid w:val="006E5372"/>
    <w:rsid w:val="006F1EF7"/>
    <w:rsid w:val="006F27D8"/>
    <w:rsid w:val="006F780C"/>
    <w:rsid w:val="0070195A"/>
    <w:rsid w:val="00714E8E"/>
    <w:rsid w:val="00716992"/>
    <w:rsid w:val="007216FB"/>
    <w:rsid w:val="00722CF9"/>
    <w:rsid w:val="00724F24"/>
    <w:rsid w:val="00725249"/>
    <w:rsid w:val="00726C43"/>
    <w:rsid w:val="00736E73"/>
    <w:rsid w:val="00737726"/>
    <w:rsid w:val="00741DA8"/>
    <w:rsid w:val="007434B8"/>
    <w:rsid w:val="00751E50"/>
    <w:rsid w:val="00771020"/>
    <w:rsid w:val="00783268"/>
    <w:rsid w:val="007857BE"/>
    <w:rsid w:val="0079522A"/>
    <w:rsid w:val="00795251"/>
    <w:rsid w:val="00796BB6"/>
    <w:rsid w:val="007A40E2"/>
    <w:rsid w:val="007B493A"/>
    <w:rsid w:val="007B5008"/>
    <w:rsid w:val="007B790E"/>
    <w:rsid w:val="007C3662"/>
    <w:rsid w:val="007C461F"/>
    <w:rsid w:val="007D0E04"/>
    <w:rsid w:val="007D6C8E"/>
    <w:rsid w:val="007E23D1"/>
    <w:rsid w:val="007E70B1"/>
    <w:rsid w:val="00802225"/>
    <w:rsid w:val="0080290C"/>
    <w:rsid w:val="00803BA2"/>
    <w:rsid w:val="008057EE"/>
    <w:rsid w:val="00816F65"/>
    <w:rsid w:val="00817D79"/>
    <w:rsid w:val="008306DC"/>
    <w:rsid w:val="00833FC9"/>
    <w:rsid w:val="00836119"/>
    <w:rsid w:val="00836223"/>
    <w:rsid w:val="00837317"/>
    <w:rsid w:val="00843080"/>
    <w:rsid w:val="008519EE"/>
    <w:rsid w:val="00863F26"/>
    <w:rsid w:val="00877A04"/>
    <w:rsid w:val="00877B45"/>
    <w:rsid w:val="00882B5C"/>
    <w:rsid w:val="008837C4"/>
    <w:rsid w:val="008867A1"/>
    <w:rsid w:val="008905D8"/>
    <w:rsid w:val="00893D77"/>
    <w:rsid w:val="008978F6"/>
    <w:rsid w:val="008A5D32"/>
    <w:rsid w:val="008A73B0"/>
    <w:rsid w:val="008B1B52"/>
    <w:rsid w:val="008B1CE9"/>
    <w:rsid w:val="008B5413"/>
    <w:rsid w:val="008B5A6E"/>
    <w:rsid w:val="008B7210"/>
    <w:rsid w:val="008D2722"/>
    <w:rsid w:val="008E1078"/>
    <w:rsid w:val="008E18BB"/>
    <w:rsid w:val="008E3D3F"/>
    <w:rsid w:val="008F19A7"/>
    <w:rsid w:val="008F19B4"/>
    <w:rsid w:val="00900255"/>
    <w:rsid w:val="009027DA"/>
    <w:rsid w:val="00903D12"/>
    <w:rsid w:val="00903EBA"/>
    <w:rsid w:val="00910115"/>
    <w:rsid w:val="009112D8"/>
    <w:rsid w:val="009120C1"/>
    <w:rsid w:val="00913B2A"/>
    <w:rsid w:val="0091783A"/>
    <w:rsid w:val="00921401"/>
    <w:rsid w:val="00932A8E"/>
    <w:rsid w:val="00935EAB"/>
    <w:rsid w:val="00936098"/>
    <w:rsid w:val="0094204C"/>
    <w:rsid w:val="009430BD"/>
    <w:rsid w:val="009435B6"/>
    <w:rsid w:val="009446C6"/>
    <w:rsid w:val="00945A64"/>
    <w:rsid w:val="00947252"/>
    <w:rsid w:val="00954A95"/>
    <w:rsid w:val="00966DF4"/>
    <w:rsid w:val="00973D5A"/>
    <w:rsid w:val="00975A35"/>
    <w:rsid w:val="00982FBE"/>
    <w:rsid w:val="0098453B"/>
    <w:rsid w:val="009850A7"/>
    <w:rsid w:val="00986215"/>
    <w:rsid w:val="009A206C"/>
    <w:rsid w:val="009A7732"/>
    <w:rsid w:val="009B0AD1"/>
    <w:rsid w:val="009C2AC8"/>
    <w:rsid w:val="009C36B4"/>
    <w:rsid w:val="009D57EB"/>
    <w:rsid w:val="009D7520"/>
    <w:rsid w:val="009E6300"/>
    <w:rsid w:val="009F659E"/>
    <w:rsid w:val="00A14136"/>
    <w:rsid w:val="00A25032"/>
    <w:rsid w:val="00A25D09"/>
    <w:rsid w:val="00A3267F"/>
    <w:rsid w:val="00A35A30"/>
    <w:rsid w:val="00A407B0"/>
    <w:rsid w:val="00A43A5A"/>
    <w:rsid w:val="00A43F55"/>
    <w:rsid w:val="00A56D28"/>
    <w:rsid w:val="00A57385"/>
    <w:rsid w:val="00A64686"/>
    <w:rsid w:val="00A659EF"/>
    <w:rsid w:val="00A65B46"/>
    <w:rsid w:val="00A72F73"/>
    <w:rsid w:val="00A73750"/>
    <w:rsid w:val="00A74A94"/>
    <w:rsid w:val="00A76164"/>
    <w:rsid w:val="00A812C4"/>
    <w:rsid w:val="00A82D2E"/>
    <w:rsid w:val="00A83239"/>
    <w:rsid w:val="00A83280"/>
    <w:rsid w:val="00A90308"/>
    <w:rsid w:val="00A91CDE"/>
    <w:rsid w:val="00AA2641"/>
    <w:rsid w:val="00AB0FCA"/>
    <w:rsid w:val="00AB1535"/>
    <w:rsid w:val="00AB6E7B"/>
    <w:rsid w:val="00AC067A"/>
    <w:rsid w:val="00AC1063"/>
    <w:rsid w:val="00AD0F72"/>
    <w:rsid w:val="00AD7EDA"/>
    <w:rsid w:val="00AE2B0B"/>
    <w:rsid w:val="00AE3043"/>
    <w:rsid w:val="00AE3BAD"/>
    <w:rsid w:val="00AE657B"/>
    <w:rsid w:val="00AE76C8"/>
    <w:rsid w:val="00AF181C"/>
    <w:rsid w:val="00AF6A2B"/>
    <w:rsid w:val="00B0646A"/>
    <w:rsid w:val="00B149E1"/>
    <w:rsid w:val="00B1668B"/>
    <w:rsid w:val="00B2143A"/>
    <w:rsid w:val="00B21647"/>
    <w:rsid w:val="00B26426"/>
    <w:rsid w:val="00B3277F"/>
    <w:rsid w:val="00B403AA"/>
    <w:rsid w:val="00B50924"/>
    <w:rsid w:val="00B509A3"/>
    <w:rsid w:val="00B531A8"/>
    <w:rsid w:val="00B57BA1"/>
    <w:rsid w:val="00B7116D"/>
    <w:rsid w:val="00B72663"/>
    <w:rsid w:val="00B9422D"/>
    <w:rsid w:val="00BA6453"/>
    <w:rsid w:val="00BA7829"/>
    <w:rsid w:val="00BA7BF9"/>
    <w:rsid w:val="00BB2F3D"/>
    <w:rsid w:val="00BB43B8"/>
    <w:rsid w:val="00BC1FB6"/>
    <w:rsid w:val="00BC408C"/>
    <w:rsid w:val="00BC51C8"/>
    <w:rsid w:val="00BD0ED2"/>
    <w:rsid w:val="00BD0F2B"/>
    <w:rsid w:val="00BD6FEC"/>
    <w:rsid w:val="00BE0981"/>
    <w:rsid w:val="00BE45A0"/>
    <w:rsid w:val="00BE5D85"/>
    <w:rsid w:val="00BE6E10"/>
    <w:rsid w:val="00C02D56"/>
    <w:rsid w:val="00C030E2"/>
    <w:rsid w:val="00C064D9"/>
    <w:rsid w:val="00C2197C"/>
    <w:rsid w:val="00C222E7"/>
    <w:rsid w:val="00C27F89"/>
    <w:rsid w:val="00C33D59"/>
    <w:rsid w:val="00C43F6D"/>
    <w:rsid w:val="00C53235"/>
    <w:rsid w:val="00C53337"/>
    <w:rsid w:val="00C70794"/>
    <w:rsid w:val="00C73EAC"/>
    <w:rsid w:val="00C842EE"/>
    <w:rsid w:val="00C86114"/>
    <w:rsid w:val="00C92C74"/>
    <w:rsid w:val="00CA5691"/>
    <w:rsid w:val="00CB5922"/>
    <w:rsid w:val="00CC6916"/>
    <w:rsid w:val="00CD0E32"/>
    <w:rsid w:val="00CD466F"/>
    <w:rsid w:val="00CD4F1F"/>
    <w:rsid w:val="00CE6F55"/>
    <w:rsid w:val="00CE73A8"/>
    <w:rsid w:val="00CF3ED3"/>
    <w:rsid w:val="00CF54CC"/>
    <w:rsid w:val="00CF572F"/>
    <w:rsid w:val="00D042E7"/>
    <w:rsid w:val="00D0594B"/>
    <w:rsid w:val="00D12383"/>
    <w:rsid w:val="00D1347E"/>
    <w:rsid w:val="00D16CCD"/>
    <w:rsid w:val="00D20E29"/>
    <w:rsid w:val="00D5705C"/>
    <w:rsid w:val="00D61939"/>
    <w:rsid w:val="00D665AE"/>
    <w:rsid w:val="00D701F5"/>
    <w:rsid w:val="00D73F61"/>
    <w:rsid w:val="00D8201A"/>
    <w:rsid w:val="00D95B30"/>
    <w:rsid w:val="00D96EEC"/>
    <w:rsid w:val="00DA0485"/>
    <w:rsid w:val="00DA1C79"/>
    <w:rsid w:val="00DA292A"/>
    <w:rsid w:val="00DA6C38"/>
    <w:rsid w:val="00DB0BF2"/>
    <w:rsid w:val="00DB0E3D"/>
    <w:rsid w:val="00DB7726"/>
    <w:rsid w:val="00DC1364"/>
    <w:rsid w:val="00DC2DEB"/>
    <w:rsid w:val="00DC65F5"/>
    <w:rsid w:val="00DD106F"/>
    <w:rsid w:val="00DD2B72"/>
    <w:rsid w:val="00DD53A0"/>
    <w:rsid w:val="00DF2437"/>
    <w:rsid w:val="00DF30C1"/>
    <w:rsid w:val="00DF58BF"/>
    <w:rsid w:val="00DF7E75"/>
    <w:rsid w:val="00E02DC4"/>
    <w:rsid w:val="00E0319F"/>
    <w:rsid w:val="00E06A90"/>
    <w:rsid w:val="00E06C4D"/>
    <w:rsid w:val="00E07DDE"/>
    <w:rsid w:val="00E11530"/>
    <w:rsid w:val="00E11875"/>
    <w:rsid w:val="00E175B6"/>
    <w:rsid w:val="00E2656D"/>
    <w:rsid w:val="00E32767"/>
    <w:rsid w:val="00E35F38"/>
    <w:rsid w:val="00E37951"/>
    <w:rsid w:val="00E476AD"/>
    <w:rsid w:val="00E47B59"/>
    <w:rsid w:val="00E51DA6"/>
    <w:rsid w:val="00E5316D"/>
    <w:rsid w:val="00E549AB"/>
    <w:rsid w:val="00E55782"/>
    <w:rsid w:val="00E608BB"/>
    <w:rsid w:val="00E64A2E"/>
    <w:rsid w:val="00E70251"/>
    <w:rsid w:val="00E71042"/>
    <w:rsid w:val="00E75DAB"/>
    <w:rsid w:val="00E80272"/>
    <w:rsid w:val="00E82BD4"/>
    <w:rsid w:val="00E83EC6"/>
    <w:rsid w:val="00E94107"/>
    <w:rsid w:val="00EA1D76"/>
    <w:rsid w:val="00EA25E8"/>
    <w:rsid w:val="00EB7013"/>
    <w:rsid w:val="00EB7561"/>
    <w:rsid w:val="00EC31CF"/>
    <w:rsid w:val="00EC32AA"/>
    <w:rsid w:val="00EC7D54"/>
    <w:rsid w:val="00ED07F0"/>
    <w:rsid w:val="00ED3C5C"/>
    <w:rsid w:val="00EE1899"/>
    <w:rsid w:val="00EE6B50"/>
    <w:rsid w:val="00EF5FB7"/>
    <w:rsid w:val="00EF7B51"/>
    <w:rsid w:val="00F03711"/>
    <w:rsid w:val="00F06AF7"/>
    <w:rsid w:val="00F10634"/>
    <w:rsid w:val="00F1276A"/>
    <w:rsid w:val="00F16AD9"/>
    <w:rsid w:val="00F16C3F"/>
    <w:rsid w:val="00F251A3"/>
    <w:rsid w:val="00F33A91"/>
    <w:rsid w:val="00F33B0F"/>
    <w:rsid w:val="00F345B3"/>
    <w:rsid w:val="00F36416"/>
    <w:rsid w:val="00F417AC"/>
    <w:rsid w:val="00F461C4"/>
    <w:rsid w:val="00F464CC"/>
    <w:rsid w:val="00F54A31"/>
    <w:rsid w:val="00F5646C"/>
    <w:rsid w:val="00F63AB1"/>
    <w:rsid w:val="00F64477"/>
    <w:rsid w:val="00F67A13"/>
    <w:rsid w:val="00F7286B"/>
    <w:rsid w:val="00F73F45"/>
    <w:rsid w:val="00F82FEA"/>
    <w:rsid w:val="00F86839"/>
    <w:rsid w:val="00F91178"/>
    <w:rsid w:val="00F93270"/>
    <w:rsid w:val="00F93A1A"/>
    <w:rsid w:val="00FA1901"/>
    <w:rsid w:val="00FA2333"/>
    <w:rsid w:val="00FA45E1"/>
    <w:rsid w:val="00FA5336"/>
    <w:rsid w:val="00FB5A3B"/>
    <w:rsid w:val="00FD60FB"/>
    <w:rsid w:val="00FD7401"/>
    <w:rsid w:val="00FE1AA8"/>
    <w:rsid w:val="00FE5D3B"/>
    <w:rsid w:val="00FF1894"/>
    <w:rsid w:val="00FF65EA"/>
    <w:rsid w:val="00FF6E6E"/>
    <w:rsid w:val="182869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CD20A"/>
  <w15:chartTrackingRefBased/>
  <w15:docId w15:val="{FD55FDA3-5D99-4F15-9793-5963AE165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B5B"/>
    <w:rPr>
      <w:sz w:val="24"/>
    </w:rPr>
  </w:style>
  <w:style w:type="paragraph" w:styleId="Heading1">
    <w:name w:val="heading 1"/>
    <w:aliases w:val="CA1"/>
    <w:basedOn w:val="Normal"/>
    <w:next w:val="Normal"/>
    <w:link w:val="Heading1Char"/>
    <w:uiPriority w:val="9"/>
    <w:qFormat/>
    <w:rsid w:val="00BA782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after="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after="0" w:line="300" w:lineRule="atLeast"/>
      <w:outlineLvl w:val="2"/>
    </w:pPr>
    <w:rPr>
      <w:rFonts w:asciiTheme="majorHAnsi" w:eastAsiaTheme="majorEastAsia" w:hAnsiTheme="majorHAnsi" w:cstheme="majorBidi"/>
      <w:b/>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BA782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after="0"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5603D9"/>
    <w:pPr>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styleId="UnresolvedMention">
    <w:name w:val="Unresolved Mention"/>
    <w:basedOn w:val="DefaultParagraphFont"/>
    <w:uiPriority w:val="99"/>
    <w:semiHidden/>
    <w:unhideWhenUsed/>
    <w:rsid w:val="00500AA6"/>
    <w:rPr>
      <w:color w:val="605E5C"/>
      <w:shd w:val="clear" w:color="auto" w:fill="E1DFDD"/>
    </w:rPr>
  </w:style>
  <w:style w:type="paragraph" w:customStyle="1" w:styleId="Default">
    <w:name w:val="Default"/>
    <w:rsid w:val="00451957"/>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E35F38"/>
    <w:pPr>
      <w:spacing w:after="0" w:line="240" w:lineRule="auto"/>
    </w:pPr>
    <w:rPr>
      <w:sz w:val="24"/>
    </w:rPr>
  </w:style>
  <w:style w:type="table" w:customStyle="1" w:styleId="TableGrid1">
    <w:name w:val="Table Grid1"/>
    <w:basedOn w:val="TableNormal"/>
    <w:next w:val="TableGrid"/>
    <w:uiPriority w:val="39"/>
    <w:rsid w:val="002F3329"/>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87999799">
      <w:bodyDiv w:val="1"/>
      <w:marLeft w:val="0"/>
      <w:marRight w:val="0"/>
      <w:marTop w:val="0"/>
      <w:marBottom w:val="0"/>
      <w:divBdr>
        <w:top w:val="none" w:sz="0" w:space="0" w:color="auto"/>
        <w:left w:val="none" w:sz="0" w:space="0" w:color="auto"/>
        <w:bottom w:val="none" w:sz="0" w:space="0" w:color="auto"/>
        <w:right w:val="none" w:sz="0" w:space="0" w:color="auto"/>
      </w:divBdr>
    </w:div>
    <w:div w:id="1012804894">
      <w:bodyDiv w:val="1"/>
      <w:marLeft w:val="0"/>
      <w:marRight w:val="0"/>
      <w:marTop w:val="0"/>
      <w:marBottom w:val="0"/>
      <w:divBdr>
        <w:top w:val="none" w:sz="0" w:space="0" w:color="auto"/>
        <w:left w:val="none" w:sz="0" w:space="0" w:color="auto"/>
        <w:bottom w:val="none" w:sz="0" w:space="0" w:color="auto"/>
        <w:right w:val="none" w:sz="0" w:space="0" w:color="auto"/>
      </w:divBdr>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208680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lizabeth.timmins@nationalgrideso.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lly.lewis@nationalgrideso.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grideso.com/industry-information/codes/gc/modifications/gc0156-facilitating-implementation-electricity-system-restoration-standard" TargetMode="External"/><Relationship Id="rId5" Type="http://schemas.openxmlformats.org/officeDocument/2006/relationships/numbering" Target="numbering.xml"/><Relationship Id="rId15" Type="http://schemas.openxmlformats.org/officeDocument/2006/relationships/hyperlink" Target="https://www.nationalgrideso.com/industry-information/codes/gc/modifications/gc0156-facilitating-implementation-electricity-system-restoration-standard"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ionalgrideso.com/industry-information/codes/gc/modifications/gc0156-facilitating-implementation-electricity-system-restoration-standar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254A52FC-7442-4E3F-962D-0DB20D3BD134}"/>
      </w:docPartPr>
      <w:docPartBody>
        <w:p w:rsidR="000A52EB" w:rsidRDefault="000A52EB">
          <w:r w:rsidRPr="00625C74">
            <w:rPr>
              <w:rStyle w:val="PlaceholderText"/>
            </w:rPr>
            <w:t>Click or tap here to enter text.</w:t>
          </w:r>
        </w:p>
      </w:docPartBody>
    </w:docPart>
    <w:docPart>
      <w:docPartPr>
        <w:name w:val="D9DD7822010C41B4AE403FD8D1E28067"/>
        <w:category>
          <w:name w:val="General"/>
          <w:gallery w:val="placeholder"/>
        </w:category>
        <w:types>
          <w:type w:val="bbPlcHdr"/>
        </w:types>
        <w:behaviors>
          <w:behavior w:val="content"/>
        </w:behaviors>
        <w:guid w:val="{43BBED96-ECB1-498C-9218-E2EBACBFF03C}"/>
      </w:docPartPr>
      <w:docPartBody>
        <w:p w:rsidR="000A52EB" w:rsidRDefault="00A90308" w:rsidP="00A90308">
          <w:pPr>
            <w:pStyle w:val="D9DD7822010C41B4AE403FD8D1E280671"/>
          </w:pPr>
          <w:r w:rsidRPr="00C2197C">
            <w:rPr>
              <w:rStyle w:val="PlaceholderText"/>
            </w:rPr>
            <w:t>[</w:t>
          </w:r>
          <w:r>
            <w:rPr>
              <w:rStyle w:val="PlaceholderText"/>
            </w:rPr>
            <w:t>Y</w:t>
          </w:r>
          <w:r w:rsidRPr="00C2197C">
            <w:rPr>
              <w:rStyle w:val="PlaceholderText"/>
            </w:rPr>
            <w:t>our name]</w:t>
          </w:r>
        </w:p>
      </w:docPartBody>
    </w:docPart>
    <w:docPart>
      <w:docPartPr>
        <w:name w:val="F2D073ABB46B4C07B32E7EB9330E12AC"/>
        <w:category>
          <w:name w:val="General"/>
          <w:gallery w:val="placeholder"/>
        </w:category>
        <w:types>
          <w:type w:val="bbPlcHdr"/>
        </w:types>
        <w:behaviors>
          <w:behavior w:val="content"/>
        </w:behaviors>
        <w:guid w:val="{7A93C84F-6948-48B1-BAC2-627C0745C398}"/>
      </w:docPartPr>
      <w:docPartBody>
        <w:p w:rsidR="000A52EB" w:rsidRDefault="00A90308" w:rsidP="00A90308">
          <w:pPr>
            <w:pStyle w:val="F2D073ABB46B4C07B32E7EB9330E12AC1"/>
          </w:pPr>
          <w:r w:rsidRPr="00973D5A">
            <w:rPr>
              <w:rStyle w:val="PlaceholderText"/>
            </w:rPr>
            <w:t>youremail@.com</w:t>
          </w:r>
        </w:p>
      </w:docPartBody>
    </w:docPart>
    <w:docPart>
      <w:docPartPr>
        <w:name w:val="847EF68DB82D4CBF9C975CA833429467"/>
        <w:category>
          <w:name w:val="General"/>
          <w:gallery w:val="placeholder"/>
        </w:category>
        <w:types>
          <w:type w:val="bbPlcHdr"/>
        </w:types>
        <w:behaviors>
          <w:behavior w:val="content"/>
        </w:behaviors>
        <w:guid w:val="{2C1F541F-4BF8-4186-9BA4-EFFE32DF4B9F}"/>
      </w:docPartPr>
      <w:docPartBody>
        <w:p w:rsidR="000A52EB" w:rsidRDefault="00A90308" w:rsidP="00A90308">
          <w:pPr>
            <w:pStyle w:val="847EF68DB82D4CBF9C975CA8334294671"/>
          </w:pPr>
          <w:r>
            <w:rPr>
              <w:rStyle w:val="PlaceholderText"/>
            </w:rPr>
            <w:t>[Your phone number]</w:t>
          </w:r>
        </w:p>
      </w:docPartBody>
    </w:docPart>
    <w:docPart>
      <w:docPartPr>
        <w:name w:val="F4F81D2995FE47C58920FB5886AFC72A"/>
        <w:category>
          <w:name w:val="General"/>
          <w:gallery w:val="placeholder"/>
        </w:category>
        <w:types>
          <w:type w:val="bbPlcHdr"/>
        </w:types>
        <w:behaviors>
          <w:behavior w:val="content"/>
        </w:behaviors>
        <w:guid w:val="{1C8EFFC8-D3A7-482A-8D83-27EAF99E670F}"/>
      </w:docPartPr>
      <w:docPartBody>
        <w:p w:rsidR="000A52EB" w:rsidRDefault="00A90308" w:rsidP="00A90308">
          <w:pPr>
            <w:pStyle w:val="F4F81D2995FE47C58920FB5886AFC72A1"/>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561F15FEB41C49199E8EA37243D756A5"/>
        <w:category>
          <w:name w:val="General"/>
          <w:gallery w:val="placeholder"/>
        </w:category>
        <w:types>
          <w:type w:val="bbPlcHdr"/>
        </w:types>
        <w:behaviors>
          <w:behavior w:val="content"/>
        </w:behaviors>
        <w:guid w:val="{CB0F00C7-E07A-4731-8F8C-204091DD348B}"/>
      </w:docPartPr>
      <w:docPartBody>
        <w:p w:rsidR="000A52EB" w:rsidRDefault="00A90308" w:rsidP="00A90308">
          <w:pPr>
            <w:pStyle w:val="561F15FEB41C49199E8EA37243D756A51"/>
          </w:pPr>
          <w:r w:rsidRPr="00C2197C">
            <w:rPr>
              <w:rStyle w:val="PlaceholderText"/>
            </w:rPr>
            <w:t>[</w:t>
          </w:r>
          <w:r>
            <w:rPr>
              <w:rStyle w:val="PlaceholderText"/>
            </w:rPr>
            <w:t>Code Admin Use</w:t>
          </w:r>
          <w:r w:rsidRPr="00C2197C">
            <w:rPr>
              <w:rStyle w:val="PlaceholderText"/>
            </w:rPr>
            <w:t>]</w:t>
          </w:r>
        </w:p>
      </w:docPartBody>
    </w:docPart>
    <w:docPart>
      <w:docPartPr>
        <w:name w:val="BC3798F3FDD246F4A0587995E8EE0170"/>
        <w:category>
          <w:name w:val="General"/>
          <w:gallery w:val="placeholder"/>
        </w:category>
        <w:types>
          <w:type w:val="bbPlcHdr"/>
        </w:types>
        <w:behaviors>
          <w:behavior w:val="content"/>
        </w:behaviors>
        <w:guid w:val="{D6EFA714-9A40-432C-B4C6-AFBA3D8A9AEA}"/>
      </w:docPartPr>
      <w:docPartBody>
        <w:p w:rsidR="000A52EB" w:rsidRDefault="00A90308" w:rsidP="00A90308">
          <w:pPr>
            <w:pStyle w:val="BC3798F3FDD246F4A0587995E8EE01701"/>
          </w:pPr>
          <w:r w:rsidRPr="00B149E1">
            <w:rPr>
              <w:rStyle w:val="PlaceholderText"/>
            </w:rPr>
            <w:t>[Insert the date which you are proposing the change is made to the code</w:t>
          </w:r>
          <w:r>
            <w:rPr>
              <w:rStyle w:val="PlaceholderText"/>
            </w:rPr>
            <w:t>]</w:t>
          </w:r>
        </w:p>
      </w:docPartBody>
    </w:docPart>
    <w:docPart>
      <w:docPartPr>
        <w:name w:val="3895C0F0C2AA44418E008E33A7F4ABCE"/>
        <w:category>
          <w:name w:val="General"/>
          <w:gallery w:val="placeholder"/>
        </w:category>
        <w:types>
          <w:type w:val="bbPlcHdr"/>
        </w:types>
        <w:behaviors>
          <w:behavior w:val="content"/>
        </w:behaviors>
        <w:guid w:val="{98DB2F86-52FC-4A30-A75E-270DDABD2D14}"/>
      </w:docPartPr>
      <w:docPartBody>
        <w:p w:rsidR="000A52EB" w:rsidRDefault="00A90308" w:rsidP="00A90308">
          <w:pPr>
            <w:pStyle w:val="3895C0F0C2AA44418E008E33A7F4ABCE1"/>
          </w:pPr>
          <w:r w:rsidRPr="00114732">
            <w:rPr>
              <w:rStyle w:val="PlaceholderText"/>
            </w:rPr>
            <w:t>[</w:t>
          </w:r>
          <w:r w:rsidRPr="004B0932">
            <w:rPr>
              <w:rStyle w:val="PlaceholderText"/>
            </w:rPr>
            <w:t>Insert the date which the decision is required from the Authority - or Panel (if</w:t>
          </w:r>
          <w:r>
            <w:rPr>
              <w:rStyle w:val="PlaceholderText"/>
            </w:rPr>
            <w:t xml:space="preserve"> S</w:t>
          </w:r>
          <w:r w:rsidRPr="004B0932">
            <w:rPr>
              <w:rStyle w:val="PlaceholderText"/>
            </w:rPr>
            <w:t>elf-</w:t>
          </w:r>
          <w:r>
            <w:rPr>
              <w:rStyle w:val="PlaceholderText"/>
            </w:rPr>
            <w:t>G</w:t>
          </w:r>
          <w:r w:rsidRPr="004B0932">
            <w:rPr>
              <w:rStyle w:val="PlaceholderText"/>
            </w:rPr>
            <w:t>overnance</w:t>
          </w:r>
          <w:r>
            <w:rPr>
              <w:rStyle w:val="PlaceholderText"/>
            </w:rPr>
            <w:t>]</w:t>
          </w:r>
        </w:p>
      </w:docPartBody>
    </w:docPart>
    <w:docPart>
      <w:docPartPr>
        <w:name w:val="5470A20C224E4E6089D509939FA49E7C"/>
        <w:category>
          <w:name w:val="General"/>
          <w:gallery w:val="placeholder"/>
        </w:category>
        <w:types>
          <w:type w:val="bbPlcHdr"/>
        </w:types>
        <w:behaviors>
          <w:behavior w:val="content"/>
        </w:behaviors>
        <w:guid w:val="{A41C10C6-506E-40B4-8835-C9B0E970EFE1}"/>
      </w:docPartPr>
      <w:docPartBody>
        <w:p w:rsidR="000A52EB" w:rsidRDefault="00A90308" w:rsidP="00A90308">
          <w:pPr>
            <w:pStyle w:val="5470A20C224E4E6089D509939FA49E7C1"/>
          </w:pPr>
          <w:r w:rsidRPr="004B0932">
            <w:rPr>
              <w:rStyle w:val="PlaceholderText"/>
            </w:rPr>
            <w:t>[</w:t>
          </w:r>
          <w:r>
            <w:rPr>
              <w:rStyle w:val="PlaceholderText"/>
            </w:rPr>
            <w:t>L</w:t>
          </w:r>
          <w:r w:rsidRPr="004B0932">
            <w:rPr>
              <w:rStyle w:val="PlaceholderText"/>
            </w:rPr>
            <w:t>ist any systems or processes that will need to change as a result of this proposal.]</w:t>
          </w:r>
        </w:p>
      </w:docPartBody>
    </w:docPart>
    <w:docPart>
      <w:docPartPr>
        <w:name w:val="208AB6286CB642EC9490B4E6D2B4BCE4"/>
        <w:category>
          <w:name w:val="General"/>
          <w:gallery w:val="placeholder"/>
        </w:category>
        <w:types>
          <w:type w:val="bbPlcHdr"/>
        </w:types>
        <w:behaviors>
          <w:behavior w:val="content"/>
        </w:behaviors>
        <w:guid w:val="{B59D67F6-7D2C-4E83-85B6-5205C5016C43}"/>
      </w:docPartPr>
      <w:docPartBody>
        <w:p w:rsidR="000A52EB" w:rsidRDefault="00A90308" w:rsidP="00A90308">
          <w:pPr>
            <w:pStyle w:val="208AB6286CB642EC9490B4E6D2B4BCE41"/>
          </w:pPr>
          <w:r w:rsidRPr="004B0932">
            <w:rPr>
              <w:rStyle w:val="PlaceholderText"/>
            </w:rPr>
            <w:t>[</w:t>
          </w:r>
          <w:r>
            <w:rPr>
              <w:rStyle w:val="PlaceholderText"/>
            </w:rPr>
            <w:t>Explain how this modification interacts with other codes, industry documents, modifications or industry projects</w:t>
          </w:r>
          <w:r w:rsidRPr="004B0932">
            <w:rPr>
              <w:rStyle w:val="PlaceholderText"/>
            </w:rPr>
            <w:t>.]</w:t>
          </w:r>
        </w:p>
      </w:docPartBody>
    </w:docPart>
    <w:docPart>
      <w:docPartPr>
        <w:name w:val="F895774CF9FB4DAABC9780FEFF5FFCC8"/>
        <w:category>
          <w:name w:val="General"/>
          <w:gallery w:val="placeholder"/>
        </w:category>
        <w:types>
          <w:type w:val="bbPlcHdr"/>
        </w:types>
        <w:behaviors>
          <w:behavior w:val="content"/>
        </w:behaviors>
        <w:guid w:val="{649EA928-88EF-457A-B007-D0E69CBA5B58}"/>
      </w:docPartPr>
      <w:docPartBody>
        <w:p w:rsidR="000A52EB" w:rsidRDefault="000A52EB" w:rsidP="000A52EB">
          <w:pPr>
            <w:pStyle w:val="F895774CF9FB4DAABC9780FEFF5FFCC8"/>
          </w:pPr>
          <w:r w:rsidRPr="00161EBD">
            <w:rPr>
              <w:rStyle w:val="PlaceholderText"/>
            </w:rPr>
            <w:t>[Select impact level]</w:t>
          </w:r>
        </w:p>
      </w:docPartBody>
    </w:docPart>
    <w:docPart>
      <w:docPartPr>
        <w:name w:val="35B076C874114970B2E8C39C5A23ADD9"/>
        <w:category>
          <w:name w:val="General"/>
          <w:gallery w:val="placeholder"/>
        </w:category>
        <w:types>
          <w:type w:val="bbPlcHdr"/>
        </w:types>
        <w:behaviors>
          <w:behavior w:val="content"/>
        </w:behaviors>
        <w:guid w:val="{7DFEF608-9EC1-4A5A-82A9-F9BBE1285A5A}"/>
      </w:docPartPr>
      <w:docPartBody>
        <w:p w:rsidR="00AD0F72" w:rsidRDefault="00AD0F72" w:rsidP="00AD0F72">
          <w:pPr>
            <w:pStyle w:val="35B076C874114970B2E8C39C5A23ADD9"/>
          </w:pPr>
          <w:r w:rsidRPr="00625C74">
            <w:rPr>
              <w:rStyle w:val="PlaceholderText"/>
            </w:rPr>
            <w:t>Choose an item.</w:t>
          </w:r>
        </w:p>
      </w:docPartBody>
    </w:docPart>
    <w:docPart>
      <w:docPartPr>
        <w:name w:val="CFC9387638EC465BBADDB755B22F40CA"/>
        <w:category>
          <w:name w:val="General"/>
          <w:gallery w:val="placeholder"/>
        </w:category>
        <w:types>
          <w:type w:val="bbPlcHdr"/>
        </w:types>
        <w:behaviors>
          <w:behavior w:val="content"/>
        </w:behaviors>
        <w:guid w:val="{4B80BDE8-297A-4423-BC74-6BAF20496F43}"/>
      </w:docPartPr>
      <w:docPartBody>
        <w:p w:rsidR="00AD0F72" w:rsidRDefault="00A90308" w:rsidP="00A90308">
          <w:pPr>
            <w:pStyle w:val="CFC9387638EC465BBADDB755B22F40CA1"/>
          </w:pPr>
          <w:r>
            <w:rPr>
              <w:rStyle w:val="PlaceholderText"/>
            </w:rPr>
            <w:t>[Please provide your rationale]</w:t>
          </w:r>
        </w:p>
      </w:docPartBody>
    </w:docPart>
    <w:docPart>
      <w:docPartPr>
        <w:name w:val="EA398529E6C04E99AB63E14A05243AA3"/>
        <w:category>
          <w:name w:val="General"/>
          <w:gallery w:val="placeholder"/>
        </w:category>
        <w:types>
          <w:type w:val="bbPlcHdr"/>
        </w:types>
        <w:behaviors>
          <w:behavior w:val="content"/>
        </w:behaviors>
        <w:guid w:val="{E106A1A4-6655-4AD5-A268-605A033909D0}"/>
      </w:docPartPr>
      <w:docPartBody>
        <w:p w:rsidR="00AD0F72" w:rsidRDefault="00AD0F72" w:rsidP="00AD0F72">
          <w:pPr>
            <w:pStyle w:val="EA398529E6C04E99AB63E14A05243AA3"/>
          </w:pPr>
          <w:r w:rsidRPr="00625C74">
            <w:rPr>
              <w:rStyle w:val="PlaceholderText"/>
            </w:rPr>
            <w:t>Choose an item.</w:t>
          </w:r>
        </w:p>
      </w:docPartBody>
    </w:docPart>
    <w:docPart>
      <w:docPartPr>
        <w:name w:val="93925D4D9C6A47C1AF4983F38574A5B0"/>
        <w:category>
          <w:name w:val="General"/>
          <w:gallery w:val="placeholder"/>
        </w:category>
        <w:types>
          <w:type w:val="bbPlcHdr"/>
        </w:types>
        <w:behaviors>
          <w:behavior w:val="content"/>
        </w:behaviors>
        <w:guid w:val="{E24C5CE8-A32E-4908-8D32-DBAEB695C5F7}"/>
      </w:docPartPr>
      <w:docPartBody>
        <w:p w:rsidR="00AD0F72" w:rsidRDefault="00A90308" w:rsidP="00A90308">
          <w:pPr>
            <w:pStyle w:val="93925D4D9C6A47C1AF4983F38574A5B01"/>
          </w:pPr>
          <w:r>
            <w:rPr>
              <w:rStyle w:val="PlaceholderText"/>
            </w:rPr>
            <w:t>[Please provide your rationale]</w:t>
          </w:r>
        </w:p>
      </w:docPartBody>
    </w:docPart>
    <w:docPart>
      <w:docPartPr>
        <w:name w:val="9EA54752582F4853A4DFA41DF9905F00"/>
        <w:category>
          <w:name w:val="General"/>
          <w:gallery w:val="placeholder"/>
        </w:category>
        <w:types>
          <w:type w:val="bbPlcHdr"/>
        </w:types>
        <w:behaviors>
          <w:behavior w:val="content"/>
        </w:behaviors>
        <w:guid w:val="{011AF1DE-F767-44F9-A229-F80FA5BE4D1A}"/>
      </w:docPartPr>
      <w:docPartBody>
        <w:p w:rsidR="00AD0F72" w:rsidRDefault="00AD0F72" w:rsidP="00AD0F72">
          <w:pPr>
            <w:pStyle w:val="9EA54752582F4853A4DFA41DF9905F00"/>
          </w:pPr>
          <w:r w:rsidRPr="00625C74">
            <w:rPr>
              <w:rStyle w:val="PlaceholderText"/>
            </w:rPr>
            <w:t>Choose an item.</w:t>
          </w:r>
        </w:p>
      </w:docPartBody>
    </w:docPart>
    <w:docPart>
      <w:docPartPr>
        <w:name w:val="D16647A99D1A402E934FBAA2DA203A4F"/>
        <w:category>
          <w:name w:val="General"/>
          <w:gallery w:val="placeholder"/>
        </w:category>
        <w:types>
          <w:type w:val="bbPlcHdr"/>
        </w:types>
        <w:behaviors>
          <w:behavior w:val="content"/>
        </w:behaviors>
        <w:guid w:val="{54F4F072-42C2-4178-BE8B-AEA34B452C4D}"/>
      </w:docPartPr>
      <w:docPartBody>
        <w:p w:rsidR="00AD0F72" w:rsidRDefault="00A90308" w:rsidP="00A90308">
          <w:pPr>
            <w:pStyle w:val="D16647A99D1A402E934FBAA2DA203A4F1"/>
          </w:pPr>
          <w:r>
            <w:rPr>
              <w:rStyle w:val="PlaceholderText"/>
            </w:rPr>
            <w:t>[Please provide your rationale]</w:t>
          </w:r>
        </w:p>
      </w:docPartBody>
    </w:docPart>
    <w:docPart>
      <w:docPartPr>
        <w:name w:val="944F08F2466E4A06BFD42B2C30F6E7CC"/>
        <w:category>
          <w:name w:val="General"/>
          <w:gallery w:val="placeholder"/>
        </w:category>
        <w:types>
          <w:type w:val="bbPlcHdr"/>
        </w:types>
        <w:behaviors>
          <w:behavior w:val="content"/>
        </w:behaviors>
        <w:guid w:val="{A11BC9A5-5300-4F70-83BB-C4A7C4964526}"/>
      </w:docPartPr>
      <w:docPartBody>
        <w:p w:rsidR="00AD0F72" w:rsidRDefault="00AD0F72" w:rsidP="00AD0F72">
          <w:pPr>
            <w:pStyle w:val="944F08F2466E4A06BFD42B2C30F6E7CC"/>
          </w:pPr>
          <w:r w:rsidRPr="00625C74">
            <w:rPr>
              <w:rStyle w:val="PlaceholderText"/>
            </w:rPr>
            <w:t>Choose an item.</w:t>
          </w:r>
        </w:p>
      </w:docPartBody>
    </w:docPart>
    <w:docPart>
      <w:docPartPr>
        <w:name w:val="FCAF4E9D690B41018DF06A886BF6CAF4"/>
        <w:category>
          <w:name w:val="General"/>
          <w:gallery w:val="placeholder"/>
        </w:category>
        <w:types>
          <w:type w:val="bbPlcHdr"/>
        </w:types>
        <w:behaviors>
          <w:behavior w:val="content"/>
        </w:behaviors>
        <w:guid w:val="{8D354F36-A623-4F09-A81C-5884C3A7CAA8}"/>
      </w:docPartPr>
      <w:docPartBody>
        <w:p w:rsidR="00AD0F72" w:rsidRDefault="00A90308" w:rsidP="00A90308">
          <w:pPr>
            <w:pStyle w:val="FCAF4E9D690B41018DF06A886BF6CAF41"/>
          </w:pPr>
          <w:r>
            <w:rPr>
              <w:rStyle w:val="PlaceholderText"/>
            </w:rPr>
            <w:t>[Please provide your rationale]</w:t>
          </w:r>
        </w:p>
      </w:docPartBody>
    </w:docPart>
    <w:docPart>
      <w:docPartPr>
        <w:name w:val="1A331D1396E3472687BED3F8E27E15C3"/>
        <w:category>
          <w:name w:val="General"/>
          <w:gallery w:val="placeholder"/>
        </w:category>
        <w:types>
          <w:type w:val="bbPlcHdr"/>
        </w:types>
        <w:behaviors>
          <w:behavior w:val="content"/>
        </w:behaviors>
        <w:guid w:val="{A5809CF1-9E53-4AAB-B966-A8BA0A916081}"/>
      </w:docPartPr>
      <w:docPartBody>
        <w:p w:rsidR="00AD0F72" w:rsidRDefault="00AD0F72" w:rsidP="00AD0F72">
          <w:pPr>
            <w:pStyle w:val="1A331D1396E3472687BED3F8E27E15C3"/>
          </w:pPr>
          <w:r w:rsidRPr="00625C74">
            <w:rPr>
              <w:rStyle w:val="PlaceholderText"/>
            </w:rPr>
            <w:t>Choose an item.</w:t>
          </w:r>
        </w:p>
      </w:docPartBody>
    </w:docPart>
    <w:docPart>
      <w:docPartPr>
        <w:name w:val="3C7F4CB131274374B1A32844B8ED8A47"/>
        <w:category>
          <w:name w:val="General"/>
          <w:gallery w:val="placeholder"/>
        </w:category>
        <w:types>
          <w:type w:val="bbPlcHdr"/>
        </w:types>
        <w:behaviors>
          <w:behavior w:val="content"/>
        </w:behaviors>
        <w:guid w:val="{7B7730AF-3899-424E-BF7B-3750DFD4A869}"/>
      </w:docPartPr>
      <w:docPartBody>
        <w:p w:rsidR="00AD0F72" w:rsidRDefault="00A90308" w:rsidP="00A90308">
          <w:pPr>
            <w:pStyle w:val="3C7F4CB131274374B1A32844B8ED8A471"/>
          </w:pPr>
          <w:r>
            <w:rPr>
              <w:rStyle w:val="PlaceholderText"/>
            </w:rPr>
            <w:t>[Please provide your rationale]</w:t>
          </w:r>
        </w:p>
      </w:docPartBody>
    </w:docPart>
    <w:docPart>
      <w:docPartPr>
        <w:name w:val="54475D78B21B4D78B1756A0ABA483001"/>
        <w:category>
          <w:name w:val="General"/>
          <w:gallery w:val="placeholder"/>
        </w:category>
        <w:types>
          <w:type w:val="bbPlcHdr"/>
        </w:types>
        <w:behaviors>
          <w:behavior w:val="content"/>
        </w:behaviors>
        <w:guid w:val="{CC6B70AD-9CC6-4B96-A29C-1CAC9A1031E5}"/>
      </w:docPartPr>
      <w:docPartBody>
        <w:p w:rsidR="00E06C4D" w:rsidRDefault="00A90308" w:rsidP="00A90308">
          <w:pPr>
            <w:pStyle w:val="54475D78B21B4D78B1756A0ABA4830011"/>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648F72B6805E47CF9A7BDE9BCEBF9F58"/>
        <w:category>
          <w:name w:val="General"/>
          <w:gallery w:val="placeholder"/>
        </w:category>
        <w:types>
          <w:type w:val="bbPlcHdr"/>
        </w:types>
        <w:behaviors>
          <w:behavior w:val="content"/>
        </w:behaviors>
        <w:guid w:val="{103349C9-7648-4545-A2B5-D5A1D808EB69}"/>
      </w:docPartPr>
      <w:docPartBody>
        <w:p w:rsidR="00E06C4D" w:rsidRDefault="00A90308" w:rsidP="00A90308">
          <w:pPr>
            <w:pStyle w:val="648F72B6805E47CF9A7BDE9BCEBF9F582"/>
          </w:pPr>
          <w:r w:rsidRPr="002A4279">
            <w:rPr>
              <w:rStyle w:val="PlaceholderText"/>
            </w:rPr>
            <w:t xml:space="preserve">[Insert your solution. Please identify which part of the code will need to be changed.]  </w:t>
          </w:r>
        </w:p>
      </w:docPartBody>
    </w:docPart>
    <w:docPart>
      <w:docPartPr>
        <w:name w:val="11A8A668CE774F608627A7933CCB0027"/>
        <w:category>
          <w:name w:val="General"/>
          <w:gallery w:val="placeholder"/>
        </w:category>
        <w:types>
          <w:type w:val="bbPlcHdr"/>
        </w:types>
        <w:behaviors>
          <w:behavior w:val="content"/>
        </w:behaviors>
        <w:guid w:val="{F6CAA278-AFA2-4B1C-93FF-8DCD8A798425}"/>
      </w:docPartPr>
      <w:docPartBody>
        <w:p w:rsidR="00A90308" w:rsidRPr="002A4279" w:rsidRDefault="00A90308" w:rsidP="002A4279">
          <w:pPr>
            <w:rPr>
              <w:rStyle w:val="PlaceholderText"/>
            </w:rPr>
          </w:pPr>
          <w:r w:rsidRPr="002A4279">
            <w:rPr>
              <w:rStyle w:val="PlaceholderText"/>
            </w:rPr>
            <w:t xml:space="preserve">[Detail the proposed legal text or proposed route to finalise the legal text. </w:t>
          </w:r>
        </w:p>
        <w:p w:rsidR="00E06C4D" w:rsidRDefault="00A90308" w:rsidP="00A90308">
          <w:pPr>
            <w:pStyle w:val="11A8A668CE774F608627A7933CCB00272"/>
          </w:pPr>
          <w:r w:rsidRPr="002A4279">
            <w:rPr>
              <w:rStyle w:val="PlaceholderText"/>
            </w:rPr>
            <w:t xml:space="preserve">If you’re recommending a governance route which is either Fast-track or straight to Code Administrator Consultation, </w:t>
          </w:r>
          <w:r>
            <w:rPr>
              <w:color w:val="AEAAAA" w:themeColor="background2" w:themeShade="BF"/>
            </w:rPr>
            <w:t>please provide the legal text with the proposal form as a separate document. To obtain the latest version of the legal text on which to mark-up tracked-changes, or to find out more about the requirements for legal text, please contact the Code Administrator team</w:t>
          </w:r>
          <w:r>
            <w:rPr>
              <w:rStyle w:val="PlaceholderText"/>
            </w:rPr>
            <w:t>.</w:t>
          </w:r>
        </w:p>
      </w:docPartBody>
    </w:docPart>
    <w:docPart>
      <w:docPartPr>
        <w:name w:val="3BB793F991C2402BA28F0ACE239F9AB4"/>
        <w:category>
          <w:name w:val="General"/>
          <w:gallery w:val="placeholder"/>
        </w:category>
        <w:types>
          <w:type w:val="bbPlcHdr"/>
        </w:types>
        <w:behaviors>
          <w:behavior w:val="content"/>
        </w:behaviors>
        <w:guid w:val="{AE1439D1-FA07-40BB-A598-FAF2FC7A6614}"/>
      </w:docPartPr>
      <w:docPartBody>
        <w:p w:rsidR="00E06C4D" w:rsidRDefault="00A90308" w:rsidP="00A90308">
          <w:pPr>
            <w:pStyle w:val="3BB793F991C2402BA28F0ACE239F9AB42"/>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C062C1CCC3B449E3A36308B2CD309070"/>
        <w:category>
          <w:name w:val="General"/>
          <w:gallery w:val="placeholder"/>
        </w:category>
        <w:types>
          <w:type w:val="bbPlcHdr"/>
        </w:types>
        <w:behaviors>
          <w:behavior w:val="content"/>
        </w:behaviors>
        <w:guid w:val="{04B28A45-AC78-460C-BB46-20295A3832AB}"/>
      </w:docPartPr>
      <w:docPartBody>
        <w:p w:rsidR="007D2949" w:rsidRDefault="00E06C4D" w:rsidP="00E06C4D">
          <w:pPr>
            <w:pStyle w:val="C062C1CCC3B449E3A36308B2CD309070"/>
          </w:pPr>
          <w:r>
            <w:rPr>
              <w:rStyle w:val="PlaceholderText"/>
            </w:rPr>
            <w:t>Choose an item.</w:t>
          </w:r>
        </w:p>
      </w:docPartBody>
    </w:docPart>
    <w:docPart>
      <w:docPartPr>
        <w:name w:val="69491DB5DDDD4A4EBCB9174B215160B0"/>
        <w:category>
          <w:name w:val="General"/>
          <w:gallery w:val="placeholder"/>
        </w:category>
        <w:types>
          <w:type w:val="bbPlcHdr"/>
        </w:types>
        <w:behaviors>
          <w:behavior w:val="content"/>
        </w:behaviors>
        <w:guid w:val="{FF27E140-D307-41E4-99BD-CFC7EF7299E8}"/>
      </w:docPartPr>
      <w:docPartBody>
        <w:p w:rsidR="007D2949" w:rsidRDefault="00E06C4D" w:rsidP="00E06C4D">
          <w:pPr>
            <w:pStyle w:val="69491DB5DDDD4A4EBCB9174B215160B0"/>
          </w:pPr>
          <w:r>
            <w:rPr>
              <w:rStyle w:val="PlaceholderText"/>
            </w:rPr>
            <w:t>Choose an item.</w:t>
          </w:r>
        </w:p>
      </w:docPartBody>
    </w:docPart>
    <w:docPart>
      <w:docPartPr>
        <w:name w:val="64C0DECC33C14B4BBC3C3A8563B4D974"/>
        <w:category>
          <w:name w:val="General"/>
          <w:gallery w:val="placeholder"/>
        </w:category>
        <w:types>
          <w:type w:val="bbPlcHdr"/>
        </w:types>
        <w:behaviors>
          <w:behavior w:val="content"/>
        </w:behaviors>
        <w:guid w:val="{5E326EF6-7616-4392-AD59-C7CBB52C179F}"/>
      </w:docPartPr>
      <w:docPartBody>
        <w:p w:rsidR="007D2949" w:rsidRDefault="00E06C4D" w:rsidP="00E06C4D">
          <w:pPr>
            <w:pStyle w:val="64C0DECC33C14B4BBC3C3A8563B4D974"/>
          </w:pPr>
          <w:r>
            <w:rPr>
              <w:rStyle w:val="PlaceholderText"/>
            </w:rPr>
            <w:t>Choose an item.</w:t>
          </w:r>
        </w:p>
      </w:docPartBody>
    </w:docPart>
    <w:docPart>
      <w:docPartPr>
        <w:name w:val="531D6C7BD37D4F66877636992BACB132"/>
        <w:category>
          <w:name w:val="General"/>
          <w:gallery w:val="placeholder"/>
        </w:category>
        <w:types>
          <w:type w:val="bbPlcHdr"/>
        </w:types>
        <w:behaviors>
          <w:behavior w:val="content"/>
        </w:behaviors>
        <w:guid w:val="{06857B77-E56B-4123-A7B8-E0A33B53EABA}"/>
      </w:docPartPr>
      <w:docPartBody>
        <w:p w:rsidR="007D2949" w:rsidRDefault="00E06C4D" w:rsidP="00E06C4D">
          <w:pPr>
            <w:pStyle w:val="531D6C7BD37D4F66877636992BACB132"/>
          </w:pPr>
          <w:r>
            <w:rPr>
              <w:rStyle w:val="PlaceholderText"/>
            </w:rPr>
            <w:t>Choose an item.</w:t>
          </w:r>
        </w:p>
      </w:docPartBody>
    </w:docPart>
    <w:docPart>
      <w:docPartPr>
        <w:name w:val="6C1A6445A20C45F5BB54E7354D961DEF"/>
        <w:category>
          <w:name w:val="General"/>
          <w:gallery w:val="placeholder"/>
        </w:category>
        <w:types>
          <w:type w:val="bbPlcHdr"/>
        </w:types>
        <w:behaviors>
          <w:behavior w:val="content"/>
        </w:behaviors>
        <w:guid w:val="{E65199C6-7D52-4DE6-8D7C-6AE2F67576A7}"/>
      </w:docPartPr>
      <w:docPartBody>
        <w:p w:rsidR="007D2949" w:rsidRDefault="00E06C4D" w:rsidP="00E06C4D">
          <w:pPr>
            <w:pStyle w:val="6C1A6445A20C45F5BB54E7354D961DEF"/>
          </w:pPr>
          <w:r>
            <w:rPr>
              <w:rStyle w:val="PlaceholderText"/>
            </w:rPr>
            <w:t>Choose an item.</w:t>
          </w:r>
        </w:p>
      </w:docPartBody>
    </w:docPart>
    <w:docPart>
      <w:docPartPr>
        <w:name w:val="C6F9273DCB0B4D049C9A91C8E8526D45"/>
        <w:category>
          <w:name w:val="General"/>
          <w:gallery w:val="placeholder"/>
        </w:category>
        <w:types>
          <w:type w:val="bbPlcHdr"/>
        </w:types>
        <w:behaviors>
          <w:behavior w:val="content"/>
        </w:behaviors>
        <w:guid w:val="{66D9D0D5-BC99-481E-A6F7-6E4802D626F4}"/>
      </w:docPartPr>
      <w:docPartBody>
        <w:p w:rsidR="00954157" w:rsidRDefault="00AE76C8" w:rsidP="00AE76C8">
          <w:pPr>
            <w:pStyle w:val="C6F9273DCB0B4D049C9A91C8E8526D45"/>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C45E1BAFD0464F8B89A3C7CC9973D770"/>
        <w:category>
          <w:name w:val="General"/>
          <w:gallery w:val="placeholder"/>
        </w:category>
        <w:types>
          <w:type w:val="bbPlcHdr"/>
        </w:types>
        <w:behaviors>
          <w:behavior w:val="content"/>
        </w:behaviors>
        <w:guid w:val="{D5F06550-E640-47D3-B0EF-115BA691714E}"/>
      </w:docPartPr>
      <w:docPartBody>
        <w:p w:rsidR="00954157" w:rsidRDefault="00AE76C8" w:rsidP="00AE76C8">
          <w:pPr>
            <w:pStyle w:val="C45E1BAFD0464F8B89A3C7CC9973D770"/>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A3E876133D6449B1A2082CFAD8FCFF0C"/>
        <w:category>
          <w:name w:val="General"/>
          <w:gallery w:val="placeholder"/>
        </w:category>
        <w:types>
          <w:type w:val="bbPlcHdr"/>
        </w:types>
        <w:behaviors>
          <w:behavior w:val="content"/>
        </w:behaviors>
        <w:guid w:val="{016CC2BD-DFF8-4EA8-9F8E-3639020A6D9A}"/>
      </w:docPartPr>
      <w:docPartBody>
        <w:p w:rsidR="00AE76C8" w:rsidRPr="002A4279" w:rsidRDefault="00AE76C8">
          <w:pPr>
            <w:rPr>
              <w:rStyle w:val="PlaceholderText"/>
            </w:rPr>
          </w:pPr>
          <w:r w:rsidRPr="002A4279">
            <w:rPr>
              <w:rStyle w:val="PlaceholderText"/>
            </w:rPr>
            <w:t xml:space="preserve">[Detail the proposed legal text or proposed route to finalise the legal text. </w:t>
          </w:r>
        </w:p>
        <w:p w:rsidR="00954157" w:rsidRDefault="00AE76C8" w:rsidP="00AE76C8">
          <w:pPr>
            <w:pStyle w:val="A3E876133D6449B1A2082CFAD8FCFF0C"/>
          </w:pPr>
          <w:r w:rsidRPr="002A4279">
            <w:rPr>
              <w:rStyle w:val="PlaceholderText"/>
            </w:rPr>
            <w:t>If you’re recommending a governance route which is either Fast-track or straight to Code Administrator Consultation</w:t>
          </w:r>
          <w:r w:rsidRPr="000A4F6B">
            <w:rPr>
              <w:rStyle w:val="PlaceholderText"/>
              <w:color w:val="AEAAAA" w:themeColor="background2" w:themeShade="BF"/>
            </w:rPr>
            <w:t xml:space="preserve">, </w:t>
          </w:r>
          <w:r w:rsidRPr="000A4F6B">
            <w:rPr>
              <w:color w:val="AEAAAA" w:themeColor="background2" w:themeShade="BF"/>
            </w:rPr>
            <w:t>please provide the legal text with the proposal form as a separate document. To obtain the latest version of the legal text on which to mark-up tracked-changes, or to find out more about the requirements for legal text, please contact the Code Administrator team</w:t>
          </w:r>
          <w:r w:rsidRPr="002A4279">
            <w:rPr>
              <w:rStyle w:val="PlaceholderText"/>
            </w:rPr>
            <w:t>.]</w:t>
          </w:r>
        </w:p>
      </w:docPartBody>
    </w:docPart>
    <w:docPart>
      <w:docPartPr>
        <w:name w:val="7D07693C68F047AF9138A5E6CF07E824"/>
        <w:category>
          <w:name w:val="General"/>
          <w:gallery w:val="placeholder"/>
        </w:category>
        <w:types>
          <w:type w:val="bbPlcHdr"/>
        </w:types>
        <w:behaviors>
          <w:behavior w:val="content"/>
        </w:behaviors>
        <w:guid w:val="{1AE642C3-0D02-456C-AC09-E0D5F8A0E4A1}"/>
      </w:docPartPr>
      <w:docPartBody>
        <w:p w:rsidR="00954157" w:rsidRDefault="00AE76C8" w:rsidP="00AE76C8">
          <w:pPr>
            <w:pStyle w:val="7D07693C68F047AF9138A5E6CF07E824"/>
          </w:pPr>
          <w:r>
            <w:rPr>
              <w:rStyle w:val="PlaceholderText"/>
            </w:rPr>
            <w:t>[Please provide your rationale]</w:t>
          </w:r>
        </w:p>
      </w:docPartBody>
    </w:docPart>
    <w:docPart>
      <w:docPartPr>
        <w:name w:val="D2E91886F87F40AEBEA70620EA0937D2"/>
        <w:category>
          <w:name w:val="General"/>
          <w:gallery w:val="placeholder"/>
        </w:category>
        <w:types>
          <w:type w:val="bbPlcHdr"/>
        </w:types>
        <w:behaviors>
          <w:behavior w:val="content"/>
        </w:behaviors>
        <w:guid w:val="{07FC7E47-6150-46BC-8303-1DBDAD9E7B24}"/>
      </w:docPartPr>
      <w:docPartBody>
        <w:p w:rsidR="00954157" w:rsidRDefault="00AE76C8" w:rsidP="00AE76C8">
          <w:pPr>
            <w:pStyle w:val="D2E91886F87F40AEBEA70620EA0937D2"/>
          </w:pPr>
          <w:r w:rsidRPr="00114732">
            <w:rPr>
              <w:rStyle w:val="PlaceholderText"/>
            </w:rPr>
            <w:t>[</w:t>
          </w:r>
          <w:r w:rsidRPr="004B0932">
            <w:rPr>
              <w:rStyle w:val="PlaceholderText"/>
            </w:rPr>
            <w:t>Insert the date which the decision is required from the Authority - or Panel (if self-governance</w:t>
          </w:r>
          <w:r>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4616648">
    <w:abstractNumId w:val="1"/>
  </w:num>
  <w:num w:numId="2" w16cid:durableId="2124185554">
    <w:abstractNumId w:val="0"/>
  </w:num>
  <w:num w:numId="3" w16cid:durableId="1482893149">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2EB"/>
    <w:rsid w:val="000A52EB"/>
    <w:rsid w:val="000C3761"/>
    <w:rsid w:val="000C536B"/>
    <w:rsid w:val="00104B94"/>
    <w:rsid w:val="001B7E34"/>
    <w:rsid w:val="004776D0"/>
    <w:rsid w:val="00734937"/>
    <w:rsid w:val="007D2949"/>
    <w:rsid w:val="00816F65"/>
    <w:rsid w:val="0092121D"/>
    <w:rsid w:val="00954157"/>
    <w:rsid w:val="009C4D7D"/>
    <w:rsid w:val="00A90308"/>
    <w:rsid w:val="00AD0F72"/>
    <w:rsid w:val="00AE76C8"/>
    <w:rsid w:val="00C6134D"/>
    <w:rsid w:val="00C80B29"/>
    <w:rsid w:val="00E06C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76C8"/>
    <w:rPr>
      <w:color w:val="808080"/>
    </w:rPr>
  </w:style>
  <w:style w:type="paragraph" w:customStyle="1" w:styleId="3798D9C2EFC042539CA5982C880F9EF6">
    <w:name w:val="3798D9C2EFC042539CA5982C880F9EF6"/>
    <w:rsid w:val="000A52EB"/>
  </w:style>
  <w:style w:type="paragraph" w:styleId="ListParagraph">
    <w:name w:val="List Paragraph"/>
    <w:basedOn w:val="Normal"/>
    <w:uiPriority w:val="34"/>
    <w:qFormat/>
    <w:rsid w:val="00AD0F72"/>
    <w:pPr>
      <w:spacing w:before="120" w:after="120" w:line="300" w:lineRule="atLeast"/>
      <w:ind w:left="720"/>
      <w:contextualSpacing/>
    </w:pPr>
    <w:rPr>
      <w:rFonts w:ascii="Arial" w:eastAsia="Times New Roman" w:hAnsi="Arial" w:cs="Times New Roman"/>
      <w:sz w:val="24"/>
      <w:szCs w:val="24"/>
    </w:rPr>
  </w:style>
  <w:style w:type="paragraph" w:customStyle="1" w:styleId="F895774CF9FB4DAABC9780FEFF5FFCC8">
    <w:name w:val="F895774CF9FB4DAABC9780FEFF5FFCC8"/>
    <w:rsid w:val="000A52EB"/>
    <w:rPr>
      <w:rFonts w:eastAsiaTheme="minorHAnsi"/>
      <w:sz w:val="24"/>
      <w:lang w:eastAsia="en-US"/>
    </w:rPr>
  </w:style>
  <w:style w:type="paragraph" w:customStyle="1" w:styleId="35B076C874114970B2E8C39C5A23ADD9">
    <w:name w:val="35B076C874114970B2E8C39C5A23ADD9"/>
    <w:rsid w:val="00AD0F72"/>
  </w:style>
  <w:style w:type="paragraph" w:customStyle="1" w:styleId="EA398529E6C04E99AB63E14A05243AA3">
    <w:name w:val="EA398529E6C04E99AB63E14A05243AA3"/>
    <w:rsid w:val="00AD0F72"/>
  </w:style>
  <w:style w:type="paragraph" w:customStyle="1" w:styleId="9EA54752582F4853A4DFA41DF9905F00">
    <w:name w:val="9EA54752582F4853A4DFA41DF9905F00"/>
    <w:rsid w:val="00AD0F72"/>
  </w:style>
  <w:style w:type="paragraph" w:customStyle="1" w:styleId="944F08F2466E4A06BFD42B2C30F6E7CC">
    <w:name w:val="944F08F2466E4A06BFD42B2C30F6E7CC"/>
    <w:rsid w:val="00AD0F72"/>
  </w:style>
  <w:style w:type="paragraph" w:customStyle="1" w:styleId="1A331D1396E3472687BED3F8E27E15C3">
    <w:name w:val="1A331D1396E3472687BED3F8E27E15C3"/>
    <w:rsid w:val="00AD0F72"/>
  </w:style>
  <w:style w:type="paragraph" w:customStyle="1" w:styleId="F4F81D2995FE47C58920FB5886AFC72A47">
    <w:name w:val="F4F81D2995FE47C58920FB5886AFC72A47"/>
    <w:rsid w:val="00816F65"/>
    <w:rPr>
      <w:rFonts w:eastAsiaTheme="minorHAnsi"/>
      <w:sz w:val="24"/>
      <w:lang w:eastAsia="en-US"/>
    </w:rPr>
  </w:style>
  <w:style w:type="paragraph" w:customStyle="1" w:styleId="D2AEB009A12F4D6EA5B2B5DE7C8AA13C53">
    <w:name w:val="D2AEB009A12F4D6EA5B2B5DE7C8AA13C53"/>
    <w:rsid w:val="00816F65"/>
    <w:rPr>
      <w:rFonts w:eastAsiaTheme="minorHAnsi"/>
      <w:sz w:val="24"/>
      <w:lang w:eastAsia="en-US"/>
    </w:rPr>
  </w:style>
  <w:style w:type="paragraph" w:customStyle="1" w:styleId="D9DD7822010C41B4AE403FD8D1E2806751">
    <w:name w:val="D9DD7822010C41B4AE403FD8D1E2806751"/>
    <w:rsid w:val="00816F65"/>
    <w:rPr>
      <w:rFonts w:eastAsiaTheme="minorHAnsi"/>
      <w:sz w:val="24"/>
      <w:lang w:eastAsia="en-US"/>
    </w:rPr>
  </w:style>
  <w:style w:type="paragraph" w:customStyle="1" w:styleId="F2D073ABB46B4C07B32E7EB9330E12AC49">
    <w:name w:val="F2D073ABB46B4C07B32E7EB9330E12AC49"/>
    <w:rsid w:val="00816F65"/>
    <w:rPr>
      <w:rFonts w:eastAsiaTheme="minorHAnsi"/>
      <w:sz w:val="24"/>
      <w:lang w:eastAsia="en-US"/>
    </w:rPr>
  </w:style>
  <w:style w:type="paragraph" w:customStyle="1" w:styleId="847EF68DB82D4CBF9C975CA83342946749">
    <w:name w:val="847EF68DB82D4CBF9C975CA83342946749"/>
    <w:rsid w:val="00816F65"/>
    <w:rPr>
      <w:rFonts w:eastAsiaTheme="minorHAnsi"/>
      <w:sz w:val="24"/>
      <w:lang w:eastAsia="en-US"/>
    </w:rPr>
  </w:style>
  <w:style w:type="paragraph" w:customStyle="1" w:styleId="561F15FEB41C49199E8EA37243D756A543">
    <w:name w:val="561F15FEB41C49199E8EA37243D756A543"/>
    <w:rsid w:val="00816F65"/>
    <w:rPr>
      <w:rFonts w:eastAsiaTheme="minorHAnsi"/>
      <w:sz w:val="24"/>
      <w:lang w:eastAsia="en-US"/>
    </w:rPr>
  </w:style>
  <w:style w:type="paragraph" w:customStyle="1" w:styleId="54475D78B21B4D78B1756A0ABA4830012">
    <w:name w:val="54475D78B21B4D78B1756A0ABA4830012"/>
    <w:rsid w:val="00816F65"/>
    <w:rPr>
      <w:rFonts w:eastAsiaTheme="minorHAnsi"/>
      <w:sz w:val="24"/>
      <w:lang w:eastAsia="en-US"/>
    </w:rPr>
  </w:style>
  <w:style w:type="paragraph" w:customStyle="1" w:styleId="3BB793F991C2402BA28F0ACE239F9AB4">
    <w:name w:val="3BB793F991C2402BA28F0ACE239F9AB4"/>
    <w:rsid w:val="00816F65"/>
    <w:rPr>
      <w:rFonts w:eastAsiaTheme="minorHAnsi"/>
      <w:sz w:val="24"/>
      <w:lang w:eastAsia="en-US"/>
    </w:rPr>
  </w:style>
  <w:style w:type="paragraph" w:customStyle="1" w:styleId="648F72B6805E47CF9A7BDE9BCEBF9F581">
    <w:name w:val="648F72B6805E47CF9A7BDE9BCEBF9F581"/>
    <w:rsid w:val="00816F65"/>
    <w:rPr>
      <w:rFonts w:eastAsiaTheme="minorHAnsi"/>
      <w:sz w:val="24"/>
      <w:lang w:eastAsia="en-US"/>
    </w:rPr>
  </w:style>
  <w:style w:type="paragraph" w:customStyle="1" w:styleId="11A8A668CE774F608627A7933CCB00271">
    <w:name w:val="11A8A668CE774F608627A7933CCB00271"/>
    <w:rsid w:val="00816F65"/>
    <w:rPr>
      <w:rFonts w:eastAsiaTheme="minorHAnsi"/>
      <w:sz w:val="24"/>
      <w:lang w:eastAsia="en-US"/>
    </w:rPr>
  </w:style>
  <w:style w:type="paragraph" w:customStyle="1" w:styleId="CFC9387638EC465BBADDB755B22F40CA4">
    <w:name w:val="CFC9387638EC465BBADDB755B22F40CA4"/>
    <w:rsid w:val="00816F65"/>
    <w:rPr>
      <w:rFonts w:eastAsiaTheme="minorHAnsi"/>
      <w:sz w:val="24"/>
      <w:lang w:eastAsia="en-US"/>
    </w:rPr>
  </w:style>
  <w:style w:type="paragraph" w:customStyle="1" w:styleId="93925D4D9C6A47C1AF4983F38574A5B04">
    <w:name w:val="93925D4D9C6A47C1AF4983F38574A5B04"/>
    <w:rsid w:val="00816F65"/>
    <w:rPr>
      <w:rFonts w:eastAsiaTheme="minorHAnsi"/>
      <w:sz w:val="24"/>
      <w:lang w:eastAsia="en-US"/>
    </w:rPr>
  </w:style>
  <w:style w:type="paragraph" w:customStyle="1" w:styleId="D16647A99D1A402E934FBAA2DA203A4F4">
    <w:name w:val="D16647A99D1A402E934FBAA2DA203A4F4"/>
    <w:rsid w:val="00816F65"/>
    <w:rPr>
      <w:rFonts w:eastAsiaTheme="minorHAnsi"/>
      <w:sz w:val="24"/>
      <w:lang w:eastAsia="en-US"/>
    </w:rPr>
  </w:style>
  <w:style w:type="paragraph" w:customStyle="1" w:styleId="FCAF4E9D690B41018DF06A886BF6CAF44">
    <w:name w:val="FCAF4E9D690B41018DF06A886BF6CAF44"/>
    <w:rsid w:val="00816F65"/>
    <w:rPr>
      <w:rFonts w:eastAsiaTheme="minorHAnsi"/>
      <w:sz w:val="24"/>
      <w:lang w:eastAsia="en-US"/>
    </w:rPr>
  </w:style>
  <w:style w:type="paragraph" w:customStyle="1" w:styleId="3C7F4CB131274374B1A32844B8ED8A474">
    <w:name w:val="3C7F4CB131274374B1A32844B8ED8A474"/>
    <w:rsid w:val="00816F65"/>
    <w:rPr>
      <w:rFonts w:eastAsiaTheme="minorHAnsi"/>
      <w:sz w:val="24"/>
      <w:lang w:eastAsia="en-US"/>
    </w:rPr>
  </w:style>
  <w:style w:type="paragraph" w:customStyle="1" w:styleId="BC3798F3FDD246F4A0587995E8EE017035">
    <w:name w:val="BC3798F3FDD246F4A0587995E8EE017035"/>
    <w:rsid w:val="00816F65"/>
    <w:rPr>
      <w:rFonts w:eastAsiaTheme="minorHAnsi"/>
      <w:sz w:val="24"/>
      <w:lang w:eastAsia="en-US"/>
    </w:rPr>
  </w:style>
  <w:style w:type="paragraph" w:customStyle="1" w:styleId="3895C0F0C2AA44418E008E33A7F4ABCE35">
    <w:name w:val="3895C0F0C2AA44418E008E33A7F4ABCE35"/>
    <w:rsid w:val="00816F65"/>
    <w:rPr>
      <w:rFonts w:eastAsiaTheme="minorHAnsi"/>
      <w:sz w:val="24"/>
      <w:lang w:eastAsia="en-US"/>
    </w:rPr>
  </w:style>
  <w:style w:type="paragraph" w:customStyle="1" w:styleId="5470A20C224E4E6089D509939FA49E7C35">
    <w:name w:val="5470A20C224E4E6089D509939FA49E7C35"/>
    <w:rsid w:val="00816F65"/>
    <w:rPr>
      <w:rFonts w:eastAsiaTheme="minorHAnsi"/>
      <w:sz w:val="24"/>
      <w:lang w:eastAsia="en-US"/>
    </w:rPr>
  </w:style>
  <w:style w:type="paragraph" w:customStyle="1" w:styleId="F39D98ADD1CC4E26A202DAFACAE6768B18">
    <w:name w:val="F39D98ADD1CC4E26A202DAFACAE6768B18"/>
    <w:rsid w:val="00816F65"/>
    <w:rPr>
      <w:rFonts w:eastAsiaTheme="minorHAnsi"/>
      <w:sz w:val="24"/>
      <w:lang w:eastAsia="en-US"/>
    </w:rPr>
  </w:style>
  <w:style w:type="paragraph" w:customStyle="1" w:styleId="91961FCE61FA4935B2AF6786E0EB5C2418">
    <w:name w:val="91961FCE61FA4935B2AF6786E0EB5C2418"/>
    <w:rsid w:val="00816F65"/>
    <w:rPr>
      <w:rFonts w:eastAsiaTheme="minorHAnsi"/>
      <w:sz w:val="24"/>
      <w:lang w:eastAsia="en-US"/>
    </w:rPr>
  </w:style>
  <w:style w:type="paragraph" w:customStyle="1" w:styleId="208AB6286CB642EC9490B4E6D2B4BCE435">
    <w:name w:val="208AB6286CB642EC9490B4E6D2B4BCE435"/>
    <w:rsid w:val="00816F65"/>
    <w:rPr>
      <w:rFonts w:eastAsiaTheme="minorHAnsi"/>
      <w:sz w:val="24"/>
      <w:lang w:eastAsia="en-US"/>
    </w:rPr>
  </w:style>
  <w:style w:type="paragraph" w:customStyle="1" w:styleId="407524C1F72B424B862A91318F10713314">
    <w:name w:val="407524C1F72B424B862A91318F10713314"/>
    <w:rsid w:val="00816F65"/>
    <w:pPr>
      <w:spacing w:before="120" w:after="120" w:line="300" w:lineRule="atLeast"/>
      <w:ind w:left="720"/>
      <w:contextualSpacing/>
    </w:pPr>
    <w:rPr>
      <w:rFonts w:ascii="Arial" w:eastAsia="Times New Roman" w:hAnsi="Arial" w:cs="Times New Roman"/>
      <w:sz w:val="24"/>
      <w:szCs w:val="24"/>
    </w:rPr>
  </w:style>
  <w:style w:type="paragraph" w:customStyle="1" w:styleId="C062C1CCC3B449E3A36308B2CD309070">
    <w:name w:val="C062C1CCC3B449E3A36308B2CD309070"/>
    <w:rsid w:val="00E06C4D"/>
  </w:style>
  <w:style w:type="paragraph" w:customStyle="1" w:styleId="E232EB18674547AD843C009EB5CD6523">
    <w:name w:val="E232EB18674547AD843C009EB5CD6523"/>
    <w:rsid w:val="00E06C4D"/>
  </w:style>
  <w:style w:type="paragraph" w:customStyle="1" w:styleId="69491DB5DDDD4A4EBCB9174B215160B0">
    <w:name w:val="69491DB5DDDD4A4EBCB9174B215160B0"/>
    <w:rsid w:val="00E06C4D"/>
  </w:style>
  <w:style w:type="paragraph" w:customStyle="1" w:styleId="64C0DECC33C14B4BBC3C3A8563B4D974">
    <w:name w:val="64C0DECC33C14B4BBC3C3A8563B4D974"/>
    <w:rsid w:val="00E06C4D"/>
  </w:style>
  <w:style w:type="paragraph" w:customStyle="1" w:styleId="089104CF62F34533820B6E6525C2C6F9">
    <w:name w:val="089104CF62F34533820B6E6525C2C6F9"/>
    <w:rsid w:val="00E06C4D"/>
  </w:style>
  <w:style w:type="paragraph" w:customStyle="1" w:styleId="531D6C7BD37D4F66877636992BACB132">
    <w:name w:val="531D6C7BD37D4F66877636992BACB132"/>
    <w:rsid w:val="00E06C4D"/>
  </w:style>
  <w:style w:type="paragraph" w:customStyle="1" w:styleId="F95B611D56A84F8198A4034B62C91974">
    <w:name w:val="F95B611D56A84F8198A4034B62C91974"/>
    <w:rsid w:val="00E06C4D"/>
  </w:style>
  <w:style w:type="paragraph" w:customStyle="1" w:styleId="6C1A6445A20C45F5BB54E7354D961DEF">
    <w:name w:val="6C1A6445A20C45F5BB54E7354D961DEF"/>
    <w:rsid w:val="00E06C4D"/>
  </w:style>
  <w:style w:type="paragraph" w:customStyle="1" w:styleId="9D2B9D1CD91A4191B1FAC1C747159CB6">
    <w:name w:val="9D2B9D1CD91A4191B1FAC1C747159CB6"/>
    <w:rsid w:val="00E06C4D"/>
  </w:style>
  <w:style w:type="paragraph" w:customStyle="1" w:styleId="F4F81D2995FE47C58920FB5886AFC72A">
    <w:name w:val="F4F81D2995FE47C58920FB5886AFC72A"/>
    <w:rsid w:val="00A90308"/>
    <w:rPr>
      <w:rFonts w:eastAsiaTheme="minorHAnsi"/>
      <w:sz w:val="24"/>
      <w:lang w:eastAsia="en-US"/>
    </w:rPr>
  </w:style>
  <w:style w:type="paragraph" w:customStyle="1" w:styleId="D2AEB009A12F4D6EA5B2B5DE7C8AA13C">
    <w:name w:val="D2AEB009A12F4D6EA5B2B5DE7C8AA13C"/>
    <w:rsid w:val="00A90308"/>
    <w:rPr>
      <w:rFonts w:eastAsiaTheme="minorHAnsi"/>
      <w:sz w:val="24"/>
      <w:lang w:eastAsia="en-US"/>
    </w:rPr>
  </w:style>
  <w:style w:type="paragraph" w:customStyle="1" w:styleId="D9DD7822010C41B4AE403FD8D1E28067">
    <w:name w:val="D9DD7822010C41B4AE403FD8D1E28067"/>
    <w:rsid w:val="00A90308"/>
    <w:rPr>
      <w:rFonts w:eastAsiaTheme="minorHAnsi"/>
      <w:sz w:val="24"/>
      <w:lang w:eastAsia="en-US"/>
    </w:rPr>
  </w:style>
  <w:style w:type="paragraph" w:customStyle="1" w:styleId="F2D073ABB46B4C07B32E7EB9330E12AC">
    <w:name w:val="F2D073ABB46B4C07B32E7EB9330E12AC"/>
    <w:rsid w:val="00A90308"/>
    <w:rPr>
      <w:rFonts w:eastAsiaTheme="minorHAnsi"/>
      <w:sz w:val="24"/>
      <w:lang w:eastAsia="en-US"/>
    </w:rPr>
  </w:style>
  <w:style w:type="paragraph" w:customStyle="1" w:styleId="847EF68DB82D4CBF9C975CA833429467">
    <w:name w:val="847EF68DB82D4CBF9C975CA833429467"/>
    <w:rsid w:val="00A90308"/>
    <w:rPr>
      <w:rFonts w:eastAsiaTheme="minorHAnsi"/>
      <w:sz w:val="24"/>
      <w:lang w:eastAsia="en-US"/>
    </w:rPr>
  </w:style>
  <w:style w:type="paragraph" w:customStyle="1" w:styleId="561F15FEB41C49199E8EA37243D756A5">
    <w:name w:val="561F15FEB41C49199E8EA37243D756A5"/>
    <w:rsid w:val="00A90308"/>
    <w:rPr>
      <w:rFonts w:eastAsiaTheme="minorHAnsi"/>
      <w:sz w:val="24"/>
      <w:lang w:eastAsia="en-US"/>
    </w:rPr>
  </w:style>
  <w:style w:type="paragraph" w:customStyle="1" w:styleId="54475D78B21B4D78B1756A0ABA483001">
    <w:name w:val="54475D78B21B4D78B1756A0ABA483001"/>
    <w:rsid w:val="00A90308"/>
    <w:rPr>
      <w:rFonts w:eastAsiaTheme="minorHAnsi"/>
      <w:sz w:val="24"/>
      <w:lang w:eastAsia="en-US"/>
    </w:rPr>
  </w:style>
  <w:style w:type="paragraph" w:customStyle="1" w:styleId="3BB793F991C2402BA28F0ACE239F9AB41">
    <w:name w:val="3BB793F991C2402BA28F0ACE239F9AB41"/>
    <w:rsid w:val="00A90308"/>
    <w:rPr>
      <w:rFonts w:eastAsiaTheme="minorHAnsi"/>
      <w:sz w:val="24"/>
      <w:lang w:eastAsia="en-US"/>
    </w:rPr>
  </w:style>
  <w:style w:type="paragraph" w:customStyle="1" w:styleId="648F72B6805E47CF9A7BDE9BCEBF9F58">
    <w:name w:val="648F72B6805E47CF9A7BDE9BCEBF9F58"/>
    <w:rsid w:val="00A90308"/>
    <w:rPr>
      <w:rFonts w:eastAsiaTheme="minorHAnsi"/>
      <w:sz w:val="24"/>
      <w:lang w:eastAsia="en-US"/>
    </w:rPr>
  </w:style>
  <w:style w:type="paragraph" w:styleId="BodyText2">
    <w:name w:val="Body Text 2"/>
    <w:basedOn w:val="Normal"/>
    <w:link w:val="BodyText2Char"/>
    <w:rsid w:val="00A90308"/>
    <w:pPr>
      <w:spacing w:before="120" w:after="120" w:line="360" w:lineRule="atLeast"/>
    </w:pPr>
    <w:rPr>
      <w:rFonts w:ascii="Arial" w:eastAsia="Times New Roman" w:hAnsi="Arial" w:cs="Times New Roman"/>
      <w:sz w:val="28"/>
      <w:szCs w:val="24"/>
    </w:rPr>
  </w:style>
  <w:style w:type="character" w:customStyle="1" w:styleId="BodyText2Char">
    <w:name w:val="Body Text 2 Char"/>
    <w:basedOn w:val="DefaultParagraphFont"/>
    <w:link w:val="BodyText2"/>
    <w:rsid w:val="00A90308"/>
    <w:rPr>
      <w:rFonts w:ascii="Arial" w:eastAsia="Times New Roman" w:hAnsi="Arial" w:cs="Times New Roman"/>
      <w:sz w:val="28"/>
      <w:szCs w:val="24"/>
    </w:rPr>
  </w:style>
  <w:style w:type="paragraph" w:customStyle="1" w:styleId="11A8A668CE774F608627A7933CCB0027">
    <w:name w:val="11A8A668CE774F608627A7933CCB0027"/>
    <w:rsid w:val="00A90308"/>
    <w:rPr>
      <w:rFonts w:eastAsiaTheme="minorHAnsi"/>
      <w:sz w:val="24"/>
      <w:lang w:eastAsia="en-US"/>
    </w:rPr>
  </w:style>
  <w:style w:type="paragraph" w:customStyle="1" w:styleId="CFC9387638EC465BBADDB755B22F40CA">
    <w:name w:val="CFC9387638EC465BBADDB755B22F40CA"/>
    <w:rsid w:val="00A90308"/>
    <w:rPr>
      <w:rFonts w:eastAsiaTheme="minorHAnsi"/>
      <w:sz w:val="24"/>
      <w:lang w:eastAsia="en-US"/>
    </w:rPr>
  </w:style>
  <w:style w:type="paragraph" w:customStyle="1" w:styleId="93925D4D9C6A47C1AF4983F38574A5B0">
    <w:name w:val="93925D4D9C6A47C1AF4983F38574A5B0"/>
    <w:rsid w:val="00A90308"/>
    <w:rPr>
      <w:rFonts w:eastAsiaTheme="minorHAnsi"/>
      <w:sz w:val="24"/>
      <w:lang w:eastAsia="en-US"/>
    </w:rPr>
  </w:style>
  <w:style w:type="paragraph" w:customStyle="1" w:styleId="D16647A99D1A402E934FBAA2DA203A4F">
    <w:name w:val="D16647A99D1A402E934FBAA2DA203A4F"/>
    <w:rsid w:val="00A90308"/>
    <w:rPr>
      <w:rFonts w:eastAsiaTheme="minorHAnsi"/>
      <w:sz w:val="24"/>
      <w:lang w:eastAsia="en-US"/>
    </w:rPr>
  </w:style>
  <w:style w:type="paragraph" w:customStyle="1" w:styleId="FCAF4E9D690B41018DF06A886BF6CAF4">
    <w:name w:val="FCAF4E9D690B41018DF06A886BF6CAF4"/>
    <w:rsid w:val="00A90308"/>
    <w:rPr>
      <w:rFonts w:eastAsiaTheme="minorHAnsi"/>
      <w:sz w:val="24"/>
      <w:lang w:eastAsia="en-US"/>
    </w:rPr>
  </w:style>
  <w:style w:type="paragraph" w:customStyle="1" w:styleId="3C7F4CB131274374B1A32844B8ED8A47">
    <w:name w:val="3C7F4CB131274374B1A32844B8ED8A47"/>
    <w:rsid w:val="00A90308"/>
    <w:rPr>
      <w:rFonts w:eastAsiaTheme="minorHAnsi"/>
      <w:sz w:val="24"/>
      <w:lang w:eastAsia="en-US"/>
    </w:rPr>
  </w:style>
  <w:style w:type="paragraph" w:customStyle="1" w:styleId="BC3798F3FDD246F4A0587995E8EE0170">
    <w:name w:val="BC3798F3FDD246F4A0587995E8EE0170"/>
    <w:rsid w:val="00A90308"/>
    <w:rPr>
      <w:rFonts w:eastAsiaTheme="minorHAnsi"/>
      <w:sz w:val="24"/>
      <w:lang w:eastAsia="en-US"/>
    </w:rPr>
  </w:style>
  <w:style w:type="paragraph" w:customStyle="1" w:styleId="3895C0F0C2AA44418E008E33A7F4ABCE">
    <w:name w:val="3895C0F0C2AA44418E008E33A7F4ABCE"/>
    <w:rsid w:val="00A90308"/>
    <w:rPr>
      <w:rFonts w:eastAsiaTheme="minorHAnsi"/>
      <w:sz w:val="24"/>
      <w:lang w:eastAsia="en-US"/>
    </w:rPr>
  </w:style>
  <w:style w:type="paragraph" w:customStyle="1" w:styleId="5470A20C224E4E6089D509939FA49E7C">
    <w:name w:val="5470A20C224E4E6089D509939FA49E7C"/>
    <w:rsid w:val="00A90308"/>
    <w:rPr>
      <w:rFonts w:eastAsiaTheme="minorHAnsi"/>
      <w:sz w:val="24"/>
      <w:lang w:eastAsia="en-US"/>
    </w:rPr>
  </w:style>
  <w:style w:type="paragraph" w:customStyle="1" w:styleId="F39D98ADD1CC4E26A202DAFACAE6768B">
    <w:name w:val="F39D98ADD1CC4E26A202DAFACAE6768B"/>
    <w:rsid w:val="00A90308"/>
    <w:rPr>
      <w:rFonts w:eastAsiaTheme="minorHAnsi"/>
      <w:sz w:val="24"/>
      <w:lang w:eastAsia="en-US"/>
    </w:rPr>
  </w:style>
  <w:style w:type="paragraph" w:customStyle="1" w:styleId="91961FCE61FA4935B2AF6786E0EB5C24">
    <w:name w:val="91961FCE61FA4935B2AF6786E0EB5C24"/>
    <w:rsid w:val="00A90308"/>
    <w:rPr>
      <w:rFonts w:eastAsiaTheme="minorHAnsi"/>
      <w:sz w:val="24"/>
      <w:lang w:eastAsia="en-US"/>
    </w:rPr>
  </w:style>
  <w:style w:type="paragraph" w:customStyle="1" w:styleId="208AB6286CB642EC9490B4E6D2B4BCE4">
    <w:name w:val="208AB6286CB642EC9490B4E6D2B4BCE4"/>
    <w:rsid w:val="00A90308"/>
    <w:rPr>
      <w:rFonts w:eastAsiaTheme="minorHAnsi"/>
      <w:sz w:val="24"/>
      <w:lang w:eastAsia="en-US"/>
    </w:rPr>
  </w:style>
  <w:style w:type="paragraph" w:customStyle="1" w:styleId="407524C1F72B424B862A91318F107133">
    <w:name w:val="407524C1F72B424B862A91318F107133"/>
    <w:rsid w:val="00A90308"/>
    <w:pPr>
      <w:spacing w:before="120" w:after="120" w:line="300" w:lineRule="atLeast"/>
      <w:ind w:left="720"/>
      <w:contextualSpacing/>
    </w:pPr>
    <w:rPr>
      <w:rFonts w:ascii="Arial" w:eastAsia="Times New Roman" w:hAnsi="Arial" w:cs="Times New Roman"/>
      <w:sz w:val="24"/>
      <w:szCs w:val="24"/>
    </w:rPr>
  </w:style>
  <w:style w:type="paragraph" w:customStyle="1" w:styleId="F4F81D2995FE47C58920FB5886AFC72A1">
    <w:name w:val="F4F81D2995FE47C58920FB5886AFC72A1"/>
    <w:rsid w:val="00A90308"/>
    <w:rPr>
      <w:rFonts w:eastAsiaTheme="minorHAnsi"/>
      <w:sz w:val="24"/>
      <w:lang w:eastAsia="en-US"/>
    </w:rPr>
  </w:style>
  <w:style w:type="paragraph" w:customStyle="1" w:styleId="D2AEB009A12F4D6EA5B2B5DE7C8AA13C1">
    <w:name w:val="D2AEB009A12F4D6EA5B2B5DE7C8AA13C1"/>
    <w:rsid w:val="00A90308"/>
    <w:rPr>
      <w:rFonts w:eastAsiaTheme="minorHAnsi"/>
      <w:sz w:val="24"/>
      <w:lang w:eastAsia="en-US"/>
    </w:rPr>
  </w:style>
  <w:style w:type="paragraph" w:customStyle="1" w:styleId="D9DD7822010C41B4AE403FD8D1E280671">
    <w:name w:val="D9DD7822010C41B4AE403FD8D1E280671"/>
    <w:rsid w:val="00A90308"/>
    <w:rPr>
      <w:rFonts w:eastAsiaTheme="minorHAnsi"/>
      <w:sz w:val="24"/>
      <w:lang w:eastAsia="en-US"/>
    </w:rPr>
  </w:style>
  <w:style w:type="paragraph" w:customStyle="1" w:styleId="F2D073ABB46B4C07B32E7EB9330E12AC1">
    <w:name w:val="F2D073ABB46B4C07B32E7EB9330E12AC1"/>
    <w:rsid w:val="00A90308"/>
    <w:rPr>
      <w:rFonts w:eastAsiaTheme="minorHAnsi"/>
      <w:sz w:val="24"/>
      <w:lang w:eastAsia="en-US"/>
    </w:rPr>
  </w:style>
  <w:style w:type="paragraph" w:customStyle="1" w:styleId="847EF68DB82D4CBF9C975CA8334294671">
    <w:name w:val="847EF68DB82D4CBF9C975CA8334294671"/>
    <w:rsid w:val="00A90308"/>
    <w:rPr>
      <w:rFonts w:eastAsiaTheme="minorHAnsi"/>
      <w:sz w:val="24"/>
      <w:lang w:eastAsia="en-US"/>
    </w:rPr>
  </w:style>
  <w:style w:type="paragraph" w:customStyle="1" w:styleId="561F15FEB41C49199E8EA37243D756A51">
    <w:name w:val="561F15FEB41C49199E8EA37243D756A51"/>
    <w:rsid w:val="00A90308"/>
    <w:rPr>
      <w:rFonts w:eastAsiaTheme="minorHAnsi"/>
      <w:sz w:val="24"/>
      <w:lang w:eastAsia="en-US"/>
    </w:rPr>
  </w:style>
  <w:style w:type="paragraph" w:customStyle="1" w:styleId="54475D78B21B4D78B1756A0ABA4830011">
    <w:name w:val="54475D78B21B4D78B1756A0ABA4830011"/>
    <w:rsid w:val="00A90308"/>
    <w:rPr>
      <w:rFonts w:eastAsiaTheme="minorHAnsi"/>
      <w:sz w:val="24"/>
      <w:lang w:eastAsia="en-US"/>
    </w:rPr>
  </w:style>
  <w:style w:type="paragraph" w:customStyle="1" w:styleId="3BB793F991C2402BA28F0ACE239F9AB42">
    <w:name w:val="3BB793F991C2402BA28F0ACE239F9AB42"/>
    <w:rsid w:val="00A90308"/>
    <w:rPr>
      <w:rFonts w:eastAsiaTheme="minorHAnsi"/>
      <w:sz w:val="24"/>
      <w:lang w:eastAsia="en-US"/>
    </w:rPr>
  </w:style>
  <w:style w:type="paragraph" w:customStyle="1" w:styleId="648F72B6805E47CF9A7BDE9BCEBF9F582">
    <w:name w:val="648F72B6805E47CF9A7BDE9BCEBF9F582"/>
    <w:rsid w:val="00A90308"/>
    <w:rPr>
      <w:rFonts w:eastAsiaTheme="minorHAnsi"/>
      <w:sz w:val="24"/>
      <w:lang w:eastAsia="en-US"/>
    </w:rPr>
  </w:style>
  <w:style w:type="paragraph" w:customStyle="1" w:styleId="Documentname">
    <w:name w:val="Document name"/>
    <w:basedOn w:val="Normal"/>
    <w:link w:val="DocumentnameChar"/>
    <w:qFormat/>
    <w:rsid w:val="00A90308"/>
    <w:pPr>
      <w:framePr w:hSpace="180" w:wrap="around" w:vAnchor="page" w:hAnchor="page" w:x="775" w:y="1474"/>
    </w:pPr>
    <w:rPr>
      <w:rFonts w:eastAsiaTheme="minorHAnsi"/>
      <w:b/>
      <w:color w:val="FFFFFF" w:themeColor="background1"/>
      <w:sz w:val="28"/>
      <w:lang w:eastAsia="en-US"/>
    </w:rPr>
  </w:style>
  <w:style w:type="character" w:customStyle="1" w:styleId="DocumentnameChar">
    <w:name w:val="Document name Char"/>
    <w:basedOn w:val="DefaultParagraphFont"/>
    <w:link w:val="Documentname"/>
    <w:rsid w:val="00A90308"/>
    <w:rPr>
      <w:rFonts w:eastAsiaTheme="minorHAnsi"/>
      <w:b/>
      <w:color w:val="FFFFFF" w:themeColor="background1"/>
      <w:sz w:val="28"/>
      <w:lang w:eastAsia="en-US"/>
    </w:rPr>
  </w:style>
  <w:style w:type="paragraph" w:customStyle="1" w:styleId="11A8A668CE774F608627A7933CCB00272">
    <w:name w:val="11A8A668CE774F608627A7933CCB00272"/>
    <w:rsid w:val="00A90308"/>
    <w:rPr>
      <w:rFonts w:eastAsiaTheme="minorHAnsi"/>
      <w:sz w:val="24"/>
      <w:lang w:eastAsia="en-US"/>
    </w:rPr>
  </w:style>
  <w:style w:type="paragraph" w:customStyle="1" w:styleId="CFC9387638EC465BBADDB755B22F40CA1">
    <w:name w:val="CFC9387638EC465BBADDB755B22F40CA1"/>
    <w:rsid w:val="00A90308"/>
    <w:rPr>
      <w:rFonts w:eastAsiaTheme="minorHAnsi"/>
      <w:sz w:val="24"/>
      <w:lang w:eastAsia="en-US"/>
    </w:rPr>
  </w:style>
  <w:style w:type="paragraph" w:customStyle="1" w:styleId="93925D4D9C6A47C1AF4983F38574A5B01">
    <w:name w:val="93925D4D9C6A47C1AF4983F38574A5B01"/>
    <w:rsid w:val="00A90308"/>
    <w:rPr>
      <w:rFonts w:eastAsiaTheme="minorHAnsi"/>
      <w:sz w:val="24"/>
      <w:lang w:eastAsia="en-US"/>
    </w:rPr>
  </w:style>
  <w:style w:type="paragraph" w:customStyle="1" w:styleId="D16647A99D1A402E934FBAA2DA203A4F1">
    <w:name w:val="D16647A99D1A402E934FBAA2DA203A4F1"/>
    <w:rsid w:val="00A90308"/>
    <w:rPr>
      <w:rFonts w:eastAsiaTheme="minorHAnsi"/>
      <w:sz w:val="24"/>
      <w:lang w:eastAsia="en-US"/>
    </w:rPr>
  </w:style>
  <w:style w:type="paragraph" w:customStyle="1" w:styleId="FCAF4E9D690B41018DF06A886BF6CAF41">
    <w:name w:val="FCAF4E9D690B41018DF06A886BF6CAF41"/>
    <w:rsid w:val="00A90308"/>
    <w:rPr>
      <w:rFonts w:eastAsiaTheme="minorHAnsi"/>
      <w:sz w:val="24"/>
      <w:lang w:eastAsia="en-US"/>
    </w:rPr>
  </w:style>
  <w:style w:type="paragraph" w:customStyle="1" w:styleId="3C7F4CB131274374B1A32844B8ED8A471">
    <w:name w:val="3C7F4CB131274374B1A32844B8ED8A471"/>
    <w:rsid w:val="00A90308"/>
    <w:rPr>
      <w:rFonts w:eastAsiaTheme="minorHAnsi"/>
      <w:sz w:val="24"/>
      <w:lang w:eastAsia="en-US"/>
    </w:rPr>
  </w:style>
  <w:style w:type="paragraph" w:customStyle="1" w:styleId="BC3798F3FDD246F4A0587995E8EE01701">
    <w:name w:val="BC3798F3FDD246F4A0587995E8EE01701"/>
    <w:rsid w:val="00A90308"/>
    <w:rPr>
      <w:rFonts w:eastAsiaTheme="minorHAnsi"/>
      <w:sz w:val="24"/>
      <w:lang w:eastAsia="en-US"/>
    </w:rPr>
  </w:style>
  <w:style w:type="paragraph" w:customStyle="1" w:styleId="3895C0F0C2AA44418E008E33A7F4ABCE1">
    <w:name w:val="3895C0F0C2AA44418E008E33A7F4ABCE1"/>
    <w:rsid w:val="00A90308"/>
    <w:rPr>
      <w:rFonts w:eastAsiaTheme="minorHAnsi"/>
      <w:sz w:val="24"/>
      <w:lang w:eastAsia="en-US"/>
    </w:rPr>
  </w:style>
  <w:style w:type="paragraph" w:customStyle="1" w:styleId="5470A20C224E4E6089D509939FA49E7C1">
    <w:name w:val="5470A20C224E4E6089D509939FA49E7C1"/>
    <w:rsid w:val="00A90308"/>
    <w:rPr>
      <w:rFonts w:eastAsiaTheme="minorHAnsi"/>
      <w:sz w:val="24"/>
      <w:lang w:eastAsia="en-US"/>
    </w:rPr>
  </w:style>
  <w:style w:type="paragraph" w:customStyle="1" w:styleId="F39D98ADD1CC4E26A202DAFACAE6768B1">
    <w:name w:val="F39D98ADD1CC4E26A202DAFACAE6768B1"/>
    <w:rsid w:val="00A90308"/>
    <w:rPr>
      <w:rFonts w:eastAsiaTheme="minorHAnsi"/>
      <w:sz w:val="24"/>
      <w:lang w:eastAsia="en-US"/>
    </w:rPr>
  </w:style>
  <w:style w:type="paragraph" w:customStyle="1" w:styleId="91961FCE61FA4935B2AF6786E0EB5C241">
    <w:name w:val="91961FCE61FA4935B2AF6786E0EB5C241"/>
    <w:rsid w:val="00A90308"/>
    <w:rPr>
      <w:rFonts w:eastAsiaTheme="minorHAnsi"/>
      <w:sz w:val="24"/>
      <w:lang w:eastAsia="en-US"/>
    </w:rPr>
  </w:style>
  <w:style w:type="paragraph" w:customStyle="1" w:styleId="208AB6286CB642EC9490B4E6D2B4BCE41">
    <w:name w:val="208AB6286CB642EC9490B4E6D2B4BCE41"/>
    <w:rsid w:val="00A90308"/>
    <w:rPr>
      <w:rFonts w:eastAsiaTheme="minorHAnsi"/>
      <w:sz w:val="24"/>
      <w:lang w:eastAsia="en-US"/>
    </w:rPr>
  </w:style>
  <w:style w:type="paragraph" w:customStyle="1" w:styleId="407524C1F72B424B862A91318F1071331">
    <w:name w:val="407524C1F72B424B862A91318F1071331"/>
    <w:rsid w:val="00A90308"/>
    <w:pPr>
      <w:spacing w:before="120" w:after="120" w:line="300" w:lineRule="atLeast"/>
      <w:ind w:left="720"/>
      <w:contextualSpacing/>
    </w:pPr>
    <w:rPr>
      <w:rFonts w:ascii="Arial" w:eastAsia="Times New Roman" w:hAnsi="Arial" w:cs="Times New Roman"/>
      <w:sz w:val="24"/>
      <w:szCs w:val="24"/>
    </w:rPr>
  </w:style>
  <w:style w:type="paragraph" w:customStyle="1" w:styleId="3A2A599E63CC4B799D8EB41FABE29C05">
    <w:name w:val="3A2A599E63CC4B799D8EB41FABE29C05"/>
    <w:rsid w:val="00C6134D"/>
  </w:style>
  <w:style w:type="paragraph" w:customStyle="1" w:styleId="FA5C621FDABB4B06AA933014A8D45107">
    <w:name w:val="FA5C621FDABB4B06AA933014A8D45107"/>
    <w:rsid w:val="00C6134D"/>
  </w:style>
  <w:style w:type="paragraph" w:customStyle="1" w:styleId="08AD25D119894BB1AE112E788020492A">
    <w:name w:val="08AD25D119894BB1AE112E788020492A"/>
    <w:rsid w:val="00C6134D"/>
  </w:style>
  <w:style w:type="paragraph" w:customStyle="1" w:styleId="E6946A0CB69544CE99D89813D059035F">
    <w:name w:val="E6946A0CB69544CE99D89813D059035F"/>
    <w:rsid w:val="00C6134D"/>
  </w:style>
  <w:style w:type="paragraph" w:customStyle="1" w:styleId="B9E7B8517219409D8A4DFE4FFB112A5C">
    <w:name w:val="B9E7B8517219409D8A4DFE4FFB112A5C"/>
    <w:rsid w:val="00C6134D"/>
  </w:style>
  <w:style w:type="paragraph" w:customStyle="1" w:styleId="E101CDBF7DBE447982AF73D9A5FAB75E">
    <w:name w:val="E101CDBF7DBE447982AF73D9A5FAB75E"/>
    <w:rsid w:val="00C6134D"/>
  </w:style>
  <w:style w:type="paragraph" w:customStyle="1" w:styleId="BF481F47F73D49B0962836B999D15CB5">
    <w:name w:val="BF481F47F73D49B0962836B999D15CB5"/>
    <w:rsid w:val="00C6134D"/>
  </w:style>
  <w:style w:type="paragraph" w:customStyle="1" w:styleId="3BDD507B7191461392FECD3B2546BC7A">
    <w:name w:val="3BDD507B7191461392FECD3B2546BC7A"/>
    <w:rsid w:val="00C6134D"/>
  </w:style>
  <w:style w:type="paragraph" w:customStyle="1" w:styleId="5137CFA5FCA14A9083BF28B6CB5F4D25">
    <w:name w:val="5137CFA5FCA14A9083BF28B6CB5F4D25"/>
    <w:rsid w:val="00C6134D"/>
  </w:style>
  <w:style w:type="paragraph" w:customStyle="1" w:styleId="1506E8A98B0448D1980C51EACFE10328">
    <w:name w:val="1506E8A98B0448D1980C51EACFE10328"/>
    <w:rsid w:val="00C6134D"/>
  </w:style>
  <w:style w:type="paragraph" w:customStyle="1" w:styleId="A9F1119DF4F240EBBB589B3507423189">
    <w:name w:val="A9F1119DF4F240EBBB589B3507423189"/>
    <w:rsid w:val="00C6134D"/>
  </w:style>
  <w:style w:type="paragraph" w:customStyle="1" w:styleId="3ABB529B350749B69119E0D1372B8E07">
    <w:name w:val="3ABB529B350749B69119E0D1372B8E07"/>
    <w:rsid w:val="00C6134D"/>
  </w:style>
  <w:style w:type="paragraph" w:customStyle="1" w:styleId="1DAB60DBEF9C430EB9CF1FF11429D9D6">
    <w:name w:val="1DAB60DBEF9C430EB9CF1FF11429D9D6"/>
    <w:rsid w:val="00C6134D"/>
  </w:style>
  <w:style w:type="paragraph" w:customStyle="1" w:styleId="839D1F1762FE4BEC9A1889748AE9DBEA">
    <w:name w:val="839D1F1762FE4BEC9A1889748AE9DBEA"/>
    <w:rsid w:val="00C6134D"/>
  </w:style>
  <w:style w:type="paragraph" w:customStyle="1" w:styleId="36AAE23843834E4F87114E18FFC3D5E3">
    <w:name w:val="36AAE23843834E4F87114E18FFC3D5E3"/>
    <w:rsid w:val="00C6134D"/>
  </w:style>
  <w:style w:type="paragraph" w:customStyle="1" w:styleId="978C4604DEF644D6B027C56A4B1216B1">
    <w:name w:val="978C4604DEF644D6B027C56A4B1216B1"/>
    <w:rsid w:val="00C6134D"/>
  </w:style>
  <w:style w:type="paragraph" w:customStyle="1" w:styleId="050C4F50D9254A0287038A12AC794F5A">
    <w:name w:val="050C4F50D9254A0287038A12AC794F5A"/>
    <w:rsid w:val="00C6134D"/>
  </w:style>
  <w:style w:type="paragraph" w:customStyle="1" w:styleId="3840205EDA494528889393F1C01BB7FB">
    <w:name w:val="3840205EDA494528889393F1C01BB7FB"/>
    <w:rsid w:val="00C6134D"/>
  </w:style>
  <w:style w:type="paragraph" w:customStyle="1" w:styleId="EACAD95F9CC74A13855A1FC0365CCF4F">
    <w:name w:val="EACAD95F9CC74A13855A1FC0365CCF4F"/>
    <w:rsid w:val="00C6134D"/>
  </w:style>
  <w:style w:type="paragraph" w:customStyle="1" w:styleId="C464A1FD8D0E4EF585DD0ED62A10EE1D">
    <w:name w:val="C464A1FD8D0E4EF585DD0ED62A10EE1D"/>
    <w:rsid w:val="00C6134D"/>
  </w:style>
  <w:style w:type="paragraph" w:customStyle="1" w:styleId="669ADA0F4F154617B506BFA7DC64444F">
    <w:name w:val="669ADA0F4F154617B506BFA7DC64444F"/>
    <w:rsid w:val="00C6134D"/>
  </w:style>
  <w:style w:type="paragraph" w:customStyle="1" w:styleId="E1A900B5242C4B63A399B5D30935D79C">
    <w:name w:val="E1A900B5242C4B63A399B5D30935D79C"/>
    <w:rsid w:val="00C6134D"/>
  </w:style>
  <w:style w:type="paragraph" w:customStyle="1" w:styleId="53885D3EAF2844219F01ABE917C06F05">
    <w:name w:val="53885D3EAF2844219F01ABE917C06F05"/>
    <w:rsid w:val="00C6134D"/>
  </w:style>
  <w:style w:type="paragraph" w:customStyle="1" w:styleId="329B40ACE9E041DC9A12903FA3E8EF83">
    <w:name w:val="329B40ACE9E041DC9A12903FA3E8EF83"/>
    <w:rsid w:val="00C6134D"/>
  </w:style>
  <w:style w:type="paragraph" w:customStyle="1" w:styleId="794E76D0951C4ED8BB2B3EF7B63B1478">
    <w:name w:val="794E76D0951C4ED8BB2B3EF7B63B1478"/>
    <w:rsid w:val="00C6134D"/>
  </w:style>
  <w:style w:type="paragraph" w:customStyle="1" w:styleId="82DFF4436F624BD9A546CA81962A395F">
    <w:name w:val="82DFF4436F624BD9A546CA81962A395F"/>
    <w:rsid w:val="00C6134D"/>
  </w:style>
  <w:style w:type="paragraph" w:customStyle="1" w:styleId="B38738AF2F1347B9B92FAF58B8FCEBB4">
    <w:name w:val="B38738AF2F1347B9B92FAF58B8FCEBB4"/>
    <w:rsid w:val="00C6134D"/>
  </w:style>
  <w:style w:type="paragraph" w:customStyle="1" w:styleId="F60C9B6D51424CD8A35406D22B8059E7">
    <w:name w:val="F60C9B6D51424CD8A35406D22B8059E7"/>
    <w:rsid w:val="00C6134D"/>
  </w:style>
  <w:style w:type="paragraph" w:customStyle="1" w:styleId="CBAAF0E2E6D2453E97E9882BB3085279">
    <w:name w:val="CBAAF0E2E6D2453E97E9882BB3085279"/>
    <w:rsid w:val="00C6134D"/>
  </w:style>
  <w:style w:type="paragraph" w:customStyle="1" w:styleId="A1161A67E0F24A21BFAA4C8447E73BB9">
    <w:name w:val="A1161A67E0F24A21BFAA4C8447E73BB9"/>
    <w:rsid w:val="00C6134D"/>
  </w:style>
  <w:style w:type="paragraph" w:customStyle="1" w:styleId="FAB314F718FB4599BF86E16E46F90783">
    <w:name w:val="FAB314F718FB4599BF86E16E46F90783"/>
    <w:rsid w:val="00C6134D"/>
  </w:style>
  <w:style w:type="paragraph" w:customStyle="1" w:styleId="E38B68D26145423CA1DD7E59B512C253">
    <w:name w:val="E38B68D26145423CA1DD7E59B512C253"/>
    <w:rsid w:val="00AE76C8"/>
  </w:style>
  <w:style w:type="paragraph" w:customStyle="1" w:styleId="C42DB9E8F9734DC794FF2CB89DD39E28">
    <w:name w:val="C42DB9E8F9734DC794FF2CB89DD39E28"/>
    <w:rsid w:val="00AE76C8"/>
  </w:style>
  <w:style w:type="paragraph" w:customStyle="1" w:styleId="C6F9273DCB0B4D049C9A91C8E8526D45">
    <w:name w:val="C6F9273DCB0B4D049C9A91C8E8526D45"/>
    <w:rsid w:val="00AE76C8"/>
  </w:style>
  <w:style w:type="paragraph" w:customStyle="1" w:styleId="C45E1BAFD0464F8B89A3C7CC9973D770">
    <w:name w:val="C45E1BAFD0464F8B89A3C7CC9973D770"/>
    <w:rsid w:val="00AE76C8"/>
  </w:style>
  <w:style w:type="paragraph" w:customStyle="1" w:styleId="A3E876133D6449B1A2082CFAD8FCFF0C">
    <w:name w:val="A3E876133D6449B1A2082CFAD8FCFF0C"/>
    <w:rsid w:val="00AE76C8"/>
  </w:style>
  <w:style w:type="paragraph" w:customStyle="1" w:styleId="7D07693C68F047AF9138A5E6CF07E824">
    <w:name w:val="7D07693C68F047AF9138A5E6CF07E824"/>
    <w:rsid w:val="00AE76C8"/>
  </w:style>
  <w:style w:type="paragraph" w:customStyle="1" w:styleId="D2E91886F87F40AEBEA70620EA0937D2">
    <w:name w:val="D2E91886F87F40AEBEA70620EA0937D2"/>
    <w:rsid w:val="00AE76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ED757C-AD59-473B-ADFE-B694BE17F0DD}">
  <ds:schemaRefs>
    <ds:schemaRef ds:uri="http://schemas.openxmlformats.org/officeDocument/2006/bibliography"/>
  </ds:schemaRefs>
</ds:datastoreItem>
</file>

<file path=customXml/itemProps2.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3.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cadce026-d35b-4a62-a2ee-1436bb44fb55"/>
    <ds:schemaRef ds:uri="dec74c4c-1639-4502-8f90-b4ce03410dfb"/>
  </ds:schemaRefs>
</ds:datastoreItem>
</file>

<file path=customXml/itemProps4.xml><?xml version="1.0" encoding="utf-8"?>
<ds:datastoreItem xmlns:ds="http://schemas.openxmlformats.org/officeDocument/2006/customXml" ds:itemID="{1F97CDF4-9061-40FC-87B6-7C04E0AA86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1544</Words>
  <Characters>8801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10325</CharactersWithSpaces>
  <SharedDoc>false</SharedDoc>
  <HLinks>
    <vt:vector size="114" baseType="variant">
      <vt:variant>
        <vt:i4>8060980</vt:i4>
      </vt:variant>
      <vt:variant>
        <vt:i4>105</vt:i4>
      </vt:variant>
      <vt:variant>
        <vt:i4>0</vt:i4>
      </vt:variant>
      <vt:variant>
        <vt:i4>5</vt:i4>
      </vt:variant>
      <vt:variant>
        <vt:lpwstr>https://www.nationalgrideso.com/industry-information/codes/gc/modifications/gc0156-facilitating-implementation-electricity-system-restoration-standard</vt:lpwstr>
      </vt:variant>
      <vt:variant>
        <vt:lpwstr/>
      </vt:variant>
      <vt:variant>
        <vt:i4>1179710</vt:i4>
      </vt:variant>
      <vt:variant>
        <vt:i4>98</vt:i4>
      </vt:variant>
      <vt:variant>
        <vt:i4>0</vt:i4>
      </vt:variant>
      <vt:variant>
        <vt:i4>5</vt:i4>
      </vt:variant>
      <vt:variant>
        <vt:lpwstr/>
      </vt:variant>
      <vt:variant>
        <vt:lpwstr>_Toc58847148</vt:lpwstr>
      </vt:variant>
      <vt:variant>
        <vt:i4>1900606</vt:i4>
      </vt:variant>
      <vt:variant>
        <vt:i4>92</vt:i4>
      </vt:variant>
      <vt:variant>
        <vt:i4>0</vt:i4>
      </vt:variant>
      <vt:variant>
        <vt:i4>5</vt:i4>
      </vt:variant>
      <vt:variant>
        <vt:lpwstr/>
      </vt:variant>
      <vt:variant>
        <vt:lpwstr>_Toc58847147</vt:lpwstr>
      </vt:variant>
      <vt:variant>
        <vt:i4>1835070</vt:i4>
      </vt:variant>
      <vt:variant>
        <vt:i4>86</vt:i4>
      </vt:variant>
      <vt:variant>
        <vt:i4>0</vt:i4>
      </vt:variant>
      <vt:variant>
        <vt:i4>5</vt:i4>
      </vt:variant>
      <vt:variant>
        <vt:lpwstr/>
      </vt:variant>
      <vt:variant>
        <vt:lpwstr>_Toc58847146</vt:lpwstr>
      </vt:variant>
      <vt:variant>
        <vt:i4>2031678</vt:i4>
      </vt:variant>
      <vt:variant>
        <vt:i4>80</vt:i4>
      </vt:variant>
      <vt:variant>
        <vt:i4>0</vt:i4>
      </vt:variant>
      <vt:variant>
        <vt:i4>5</vt:i4>
      </vt:variant>
      <vt:variant>
        <vt:lpwstr/>
      </vt:variant>
      <vt:variant>
        <vt:lpwstr>_Toc58847145</vt:lpwstr>
      </vt:variant>
      <vt:variant>
        <vt:i4>1966142</vt:i4>
      </vt:variant>
      <vt:variant>
        <vt:i4>74</vt:i4>
      </vt:variant>
      <vt:variant>
        <vt:i4>0</vt:i4>
      </vt:variant>
      <vt:variant>
        <vt:i4>5</vt:i4>
      </vt:variant>
      <vt:variant>
        <vt:lpwstr/>
      </vt:variant>
      <vt:variant>
        <vt:lpwstr>_Toc58847144</vt:lpwstr>
      </vt:variant>
      <vt:variant>
        <vt:i4>1638462</vt:i4>
      </vt:variant>
      <vt:variant>
        <vt:i4>68</vt:i4>
      </vt:variant>
      <vt:variant>
        <vt:i4>0</vt:i4>
      </vt:variant>
      <vt:variant>
        <vt:i4>5</vt:i4>
      </vt:variant>
      <vt:variant>
        <vt:lpwstr/>
      </vt:variant>
      <vt:variant>
        <vt:lpwstr>_Toc58847143</vt:lpwstr>
      </vt:variant>
      <vt:variant>
        <vt:i4>1572926</vt:i4>
      </vt:variant>
      <vt:variant>
        <vt:i4>62</vt:i4>
      </vt:variant>
      <vt:variant>
        <vt:i4>0</vt:i4>
      </vt:variant>
      <vt:variant>
        <vt:i4>5</vt:i4>
      </vt:variant>
      <vt:variant>
        <vt:lpwstr/>
      </vt:variant>
      <vt:variant>
        <vt:lpwstr>_Toc58847142</vt:lpwstr>
      </vt:variant>
      <vt:variant>
        <vt:i4>1769534</vt:i4>
      </vt:variant>
      <vt:variant>
        <vt:i4>56</vt:i4>
      </vt:variant>
      <vt:variant>
        <vt:i4>0</vt:i4>
      </vt:variant>
      <vt:variant>
        <vt:i4>5</vt:i4>
      </vt:variant>
      <vt:variant>
        <vt:lpwstr/>
      </vt:variant>
      <vt:variant>
        <vt:lpwstr>_Toc58847141</vt:lpwstr>
      </vt:variant>
      <vt:variant>
        <vt:i4>1703998</vt:i4>
      </vt:variant>
      <vt:variant>
        <vt:i4>50</vt:i4>
      </vt:variant>
      <vt:variant>
        <vt:i4>0</vt:i4>
      </vt:variant>
      <vt:variant>
        <vt:i4>5</vt:i4>
      </vt:variant>
      <vt:variant>
        <vt:lpwstr/>
      </vt:variant>
      <vt:variant>
        <vt:lpwstr>_Toc58847140</vt:lpwstr>
      </vt:variant>
      <vt:variant>
        <vt:i4>1245241</vt:i4>
      </vt:variant>
      <vt:variant>
        <vt:i4>44</vt:i4>
      </vt:variant>
      <vt:variant>
        <vt:i4>0</vt:i4>
      </vt:variant>
      <vt:variant>
        <vt:i4>5</vt:i4>
      </vt:variant>
      <vt:variant>
        <vt:lpwstr/>
      </vt:variant>
      <vt:variant>
        <vt:lpwstr>_Toc58847139</vt:lpwstr>
      </vt:variant>
      <vt:variant>
        <vt:i4>1179705</vt:i4>
      </vt:variant>
      <vt:variant>
        <vt:i4>38</vt:i4>
      </vt:variant>
      <vt:variant>
        <vt:i4>0</vt:i4>
      </vt:variant>
      <vt:variant>
        <vt:i4>5</vt:i4>
      </vt:variant>
      <vt:variant>
        <vt:lpwstr/>
      </vt:variant>
      <vt:variant>
        <vt:lpwstr>_Toc58847138</vt:lpwstr>
      </vt:variant>
      <vt:variant>
        <vt:i4>1900601</vt:i4>
      </vt:variant>
      <vt:variant>
        <vt:i4>32</vt:i4>
      </vt:variant>
      <vt:variant>
        <vt:i4>0</vt:i4>
      </vt:variant>
      <vt:variant>
        <vt:i4>5</vt:i4>
      </vt:variant>
      <vt:variant>
        <vt:lpwstr/>
      </vt:variant>
      <vt:variant>
        <vt:lpwstr>_Toc58847137</vt:lpwstr>
      </vt:variant>
      <vt:variant>
        <vt:i4>1835065</vt:i4>
      </vt:variant>
      <vt:variant>
        <vt:i4>26</vt:i4>
      </vt:variant>
      <vt:variant>
        <vt:i4>0</vt:i4>
      </vt:variant>
      <vt:variant>
        <vt:i4>5</vt:i4>
      </vt:variant>
      <vt:variant>
        <vt:lpwstr/>
      </vt:variant>
      <vt:variant>
        <vt:lpwstr>_Toc58847136</vt:lpwstr>
      </vt:variant>
      <vt:variant>
        <vt:i4>2031673</vt:i4>
      </vt:variant>
      <vt:variant>
        <vt:i4>20</vt:i4>
      </vt:variant>
      <vt:variant>
        <vt:i4>0</vt:i4>
      </vt:variant>
      <vt:variant>
        <vt:i4>5</vt:i4>
      </vt:variant>
      <vt:variant>
        <vt:lpwstr/>
      </vt:variant>
      <vt:variant>
        <vt:lpwstr>_Toc58847135</vt:lpwstr>
      </vt:variant>
      <vt:variant>
        <vt:i4>1966137</vt:i4>
      </vt:variant>
      <vt:variant>
        <vt:i4>14</vt:i4>
      </vt:variant>
      <vt:variant>
        <vt:i4>0</vt:i4>
      </vt:variant>
      <vt:variant>
        <vt:i4>5</vt:i4>
      </vt:variant>
      <vt:variant>
        <vt:lpwstr/>
      </vt:variant>
      <vt:variant>
        <vt:lpwstr>_Toc58847134</vt:lpwstr>
      </vt:variant>
      <vt:variant>
        <vt:i4>1638457</vt:i4>
      </vt:variant>
      <vt:variant>
        <vt:i4>8</vt:i4>
      </vt:variant>
      <vt:variant>
        <vt:i4>0</vt:i4>
      </vt:variant>
      <vt:variant>
        <vt:i4>5</vt:i4>
      </vt:variant>
      <vt:variant>
        <vt:lpwstr/>
      </vt:variant>
      <vt:variant>
        <vt:lpwstr>_Toc58847133</vt:lpwstr>
      </vt:variant>
      <vt:variant>
        <vt:i4>2031712</vt:i4>
      </vt:variant>
      <vt:variant>
        <vt:i4>3</vt:i4>
      </vt:variant>
      <vt:variant>
        <vt:i4>0</vt:i4>
      </vt:variant>
      <vt:variant>
        <vt:i4>5</vt:i4>
      </vt:variant>
      <vt:variant>
        <vt:lpwstr>mailto:Elizabeth.timmins@nationalgrideso.com</vt:lpwstr>
      </vt:variant>
      <vt:variant>
        <vt:lpwstr/>
      </vt:variant>
      <vt:variant>
        <vt:i4>8060980</vt:i4>
      </vt:variant>
      <vt:variant>
        <vt:i4>0</vt:i4>
      </vt:variant>
      <vt:variant>
        <vt:i4>0</vt:i4>
      </vt:variant>
      <vt:variant>
        <vt:i4>5</vt:i4>
      </vt:variant>
      <vt:variant>
        <vt:lpwstr>https://www.nationalgrideso.com/industry-information/codes/gc/modifications/gc0156-facilitating-implementation-electricity-system-restoration-standard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Groome (ESO), Jennifer</dc:creator>
  <cp:keywords/>
  <dc:description/>
  <cp:lastModifiedBy>ESO Code Admin</cp:lastModifiedBy>
  <cp:revision>45</cp:revision>
  <cp:lastPrinted>2024-03-13T08:42:00Z</cp:lastPrinted>
  <dcterms:created xsi:type="dcterms:W3CDTF">2024-03-12T15:56:00Z</dcterms:created>
  <dcterms:modified xsi:type="dcterms:W3CDTF">2024-03-20T06:55:00Z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MediaServiceImageTags">
    <vt:lpwstr/>
  </property>
</Properties>
</file>