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F6D53" w14:textId="77777777" w:rsidR="002511C7" w:rsidRDefault="002511C7" w:rsidP="00967B5F">
      <w:pPr>
        <w:jc w:val="center"/>
        <w:rPr>
          <w:rFonts w:cs="Arial"/>
          <w:b/>
          <w:bCs/>
        </w:rPr>
      </w:pPr>
    </w:p>
    <w:p w14:paraId="3AE8B739" w14:textId="77777777" w:rsidR="00056E40" w:rsidRPr="007E0B31" w:rsidRDefault="00056E40" w:rsidP="00967B5F">
      <w:pPr>
        <w:jc w:val="center"/>
        <w:rPr>
          <w:rFonts w:cs="Arial"/>
          <w:b/>
          <w:bCs/>
        </w:rPr>
      </w:pPr>
    </w:p>
    <w:p w14:paraId="6531DB0C" w14:textId="77777777" w:rsidR="008F1F3E" w:rsidRPr="007E0B31" w:rsidRDefault="008F1F3E" w:rsidP="00967B5F">
      <w:pPr>
        <w:jc w:val="center"/>
        <w:rPr>
          <w:rFonts w:cs="Arial"/>
          <w:b/>
          <w:sz w:val="28"/>
          <w:szCs w:val="28"/>
        </w:rPr>
      </w:pPr>
      <w:r w:rsidRPr="007E0B31">
        <w:rPr>
          <w:rFonts w:cs="Arial"/>
          <w:b/>
          <w:sz w:val="28"/>
          <w:szCs w:val="28"/>
        </w:rPr>
        <w:t xml:space="preserve">GLOSSARY </w:t>
      </w:r>
      <w:r w:rsidR="00542B80" w:rsidRPr="007E0B31">
        <w:rPr>
          <w:rFonts w:cs="Arial"/>
          <w:b/>
          <w:sz w:val="28"/>
          <w:szCs w:val="28"/>
        </w:rPr>
        <w:t>&amp;</w:t>
      </w:r>
      <w:r w:rsidRPr="007E0B31">
        <w:rPr>
          <w:rFonts w:cs="Arial"/>
          <w:b/>
          <w:sz w:val="28"/>
          <w:szCs w:val="28"/>
        </w:rPr>
        <w:t xml:space="preserve"> DEFINITIONS </w:t>
      </w:r>
    </w:p>
    <w:p w14:paraId="44AD49A7" w14:textId="79239DD6" w:rsidR="008F1F3E" w:rsidRDefault="002B5019" w:rsidP="00967B5F">
      <w:pPr>
        <w:jc w:val="center"/>
        <w:rPr>
          <w:rFonts w:cs="Arial"/>
          <w:b/>
        </w:rPr>
      </w:pPr>
      <w:r w:rsidRPr="007E0B31">
        <w:rPr>
          <w:rFonts w:cs="Arial"/>
          <w:b/>
        </w:rPr>
        <w:t>(G</w:t>
      </w:r>
      <w:r w:rsidR="008F1F3E" w:rsidRPr="007E0B31">
        <w:rPr>
          <w:rFonts w:cs="Arial"/>
          <w:b/>
        </w:rPr>
        <w:t>D)</w:t>
      </w:r>
    </w:p>
    <w:p w14:paraId="6B3DE511" w14:textId="0BE93BCA" w:rsidR="008F1F3E" w:rsidRPr="007E0B31" w:rsidRDefault="00510F5E" w:rsidP="00842219">
      <w:pPr>
        <w:pStyle w:val="Level1Text"/>
        <w:rPr>
          <w:rFonts w:cs="Arial"/>
          <w:color w:val="auto"/>
        </w:rPr>
      </w:pPr>
      <w:r w:rsidRPr="007E0B31">
        <w:rPr>
          <w:rFonts w:cs="Arial"/>
          <w:color w:val="auto"/>
        </w:rPr>
        <w:t>GD.</w:t>
      </w:r>
      <w:r w:rsidR="00932A98" w:rsidRPr="007E0B31">
        <w:rPr>
          <w:rFonts w:cs="Arial"/>
          <w:color w:val="auto"/>
        </w:rPr>
        <w:t>1</w:t>
      </w:r>
      <w:r w:rsidR="00932A98" w:rsidRPr="007E0B31">
        <w:rPr>
          <w:rFonts w:cs="Arial"/>
          <w:color w:val="auto"/>
        </w:rPr>
        <w:tab/>
      </w:r>
      <w:r w:rsidR="008F1F3E" w:rsidRPr="007E0B31">
        <w:rPr>
          <w:rFonts w:cs="Arial"/>
          <w:color w:val="auto"/>
        </w:rPr>
        <w:t xml:space="preserve">In the </w:t>
      </w:r>
      <w:r w:rsidR="00C05BF3" w:rsidRPr="007E0B31">
        <w:rPr>
          <w:rStyle w:val="TableArial11Char"/>
          <w:rFonts w:cs="Arial"/>
          <w:color w:val="auto"/>
        </w:rPr>
        <w:t>Grid Code</w:t>
      </w:r>
      <w:r w:rsidR="008F1F3E" w:rsidRPr="007E0B31">
        <w:rPr>
          <w:rFonts w:cs="Arial"/>
          <w:color w:val="auto"/>
        </w:rPr>
        <w:t xml:space="preserve"> the following words and expressions shall, unless the subject matter or context otherwise requires or is inconsistent therewith, bear the following meanings:</w:t>
      </w:r>
    </w:p>
    <w:p w14:paraId="4089A4F4" w14:textId="77777777" w:rsidR="00842219" w:rsidRPr="007E0B31" w:rsidRDefault="00842219" w:rsidP="00842219">
      <w:pPr>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6634"/>
      </w:tblGrid>
      <w:tr w:rsidR="00046274" w:rsidRPr="007E0B31" w14:paraId="0CCA512A" w14:textId="77777777" w:rsidTr="490DE6A8">
        <w:trPr>
          <w:cantSplit/>
          <w:trHeight w:val="2332"/>
        </w:trPr>
        <w:tc>
          <w:tcPr>
            <w:tcW w:w="2884" w:type="dxa"/>
          </w:tcPr>
          <w:p w14:paraId="7B89EE24" w14:textId="77777777" w:rsidR="00C9274C" w:rsidRPr="007E0B31" w:rsidRDefault="00C9274C" w:rsidP="00510F5E">
            <w:pPr>
              <w:pStyle w:val="Arial11Bold"/>
              <w:rPr>
                <w:rFonts w:cs="Arial"/>
              </w:rPr>
            </w:pPr>
            <w:r w:rsidRPr="007E0B31">
              <w:rPr>
                <w:rFonts w:cs="Arial"/>
              </w:rPr>
              <w:t>Access Group</w:t>
            </w:r>
          </w:p>
        </w:tc>
        <w:tc>
          <w:tcPr>
            <w:tcW w:w="6634" w:type="dxa"/>
          </w:tcPr>
          <w:p w14:paraId="7581E28C" w14:textId="77777777" w:rsidR="00C9274C" w:rsidRPr="007E0B31" w:rsidRDefault="00C9274C" w:rsidP="00091E64">
            <w:pPr>
              <w:pStyle w:val="TableArial11"/>
              <w:rPr>
                <w:rFonts w:cs="Arial"/>
                <w:b/>
              </w:rPr>
            </w:pPr>
            <w:r w:rsidRPr="00555EE4">
              <w:rPr>
                <w:rFonts w:cs="Arial"/>
              </w:rPr>
              <w:t>A</w:t>
            </w:r>
            <w:r w:rsidRPr="007E0B31">
              <w:rPr>
                <w:rFonts w:cs="Arial"/>
              </w:rPr>
              <w:t xml:space="preserve"> group of </w:t>
            </w:r>
            <w:r w:rsidRPr="007E0B31">
              <w:rPr>
                <w:rFonts w:cs="Arial"/>
                <w:b/>
              </w:rPr>
              <w:t xml:space="preserve">Connection Points </w:t>
            </w:r>
            <w:r w:rsidRPr="007E0B31">
              <w:rPr>
                <w:rFonts w:cs="Arial"/>
              </w:rPr>
              <w:t xml:space="preserve">within which a </w:t>
            </w:r>
            <w:r w:rsidRPr="007E0B31">
              <w:rPr>
                <w:rFonts w:cs="Arial"/>
                <w:b/>
              </w:rPr>
              <w:t xml:space="preserve">User </w:t>
            </w:r>
            <w:r w:rsidRPr="007E0B31">
              <w:rPr>
                <w:rFonts w:cs="Arial"/>
              </w:rPr>
              <w:t xml:space="preserve">declares under the </w:t>
            </w:r>
            <w:r w:rsidRPr="007E0B31">
              <w:rPr>
                <w:rFonts w:cs="Arial"/>
                <w:b/>
              </w:rPr>
              <w:t>Planning Code</w:t>
            </w:r>
          </w:p>
          <w:p w14:paraId="12DCFE49" w14:textId="77777777" w:rsidR="00C9274C" w:rsidRPr="007E0B31" w:rsidRDefault="00B0568F" w:rsidP="00D94463">
            <w:pPr>
              <w:pStyle w:val="TableArial11"/>
              <w:ind w:left="567" w:hanging="567"/>
              <w:rPr>
                <w:rFonts w:cs="Arial"/>
              </w:rPr>
            </w:pPr>
            <w:r w:rsidRPr="007E0B31">
              <w:rPr>
                <w:rFonts w:cs="Arial"/>
              </w:rPr>
              <w:t>(a</w:t>
            </w:r>
            <w:r w:rsidR="00932A98" w:rsidRPr="007E0B31">
              <w:rPr>
                <w:rFonts w:cs="Arial"/>
              </w:rPr>
              <w:t>)</w:t>
            </w:r>
            <w:r w:rsidR="00932A98" w:rsidRPr="007E0B31">
              <w:rPr>
                <w:rFonts w:cs="Arial"/>
              </w:rPr>
              <w:tab/>
            </w:r>
            <w:r w:rsidR="00C9274C" w:rsidRPr="007E0B31">
              <w:rPr>
                <w:rFonts w:cs="Arial"/>
              </w:rPr>
              <w:t>An interconnection and/or</w:t>
            </w:r>
          </w:p>
          <w:p w14:paraId="4313FFE0" w14:textId="77777777" w:rsidR="00C9274C" w:rsidRPr="007E0B31" w:rsidRDefault="00B0568F" w:rsidP="00D94463">
            <w:pPr>
              <w:pStyle w:val="TableArial11"/>
              <w:ind w:left="567" w:hanging="567"/>
              <w:rPr>
                <w:rFonts w:cs="Arial"/>
              </w:rPr>
            </w:pPr>
            <w:r w:rsidRPr="007E0B31">
              <w:rPr>
                <w:rFonts w:cs="Arial"/>
              </w:rPr>
              <w:t>(b</w:t>
            </w:r>
            <w:r w:rsidR="00932A98" w:rsidRPr="007E0B31">
              <w:rPr>
                <w:rFonts w:cs="Arial"/>
              </w:rPr>
              <w:t>)</w:t>
            </w:r>
            <w:r w:rsidR="00932A98" w:rsidRPr="007E0B31">
              <w:rPr>
                <w:rFonts w:cs="Arial"/>
              </w:rPr>
              <w:tab/>
            </w:r>
            <w:r w:rsidR="00C9274C" w:rsidRPr="007E0B31">
              <w:rPr>
                <w:rFonts w:cs="Arial"/>
              </w:rPr>
              <w:t xml:space="preserve">A need to redistribute </w:t>
            </w:r>
            <w:r w:rsidR="00C9274C" w:rsidRPr="007E0B31">
              <w:rPr>
                <w:rStyle w:val="TableArial11Char"/>
                <w:rFonts w:cs="Arial"/>
                <w:b/>
              </w:rPr>
              <w:t>Demand</w:t>
            </w:r>
            <w:r w:rsidR="00C9274C" w:rsidRPr="007E0B31">
              <w:rPr>
                <w:rFonts w:cs="Arial"/>
              </w:rPr>
              <w:t xml:space="preserve"> between those </w:t>
            </w:r>
            <w:r w:rsidR="00C9274C" w:rsidRPr="007E0B31">
              <w:rPr>
                <w:rStyle w:val="TableArial11Char"/>
                <w:rFonts w:cs="Arial"/>
                <w:b/>
              </w:rPr>
              <w:t>Connection</w:t>
            </w:r>
            <w:r w:rsidR="00C9274C" w:rsidRPr="007E0B31">
              <w:rPr>
                <w:rFonts w:cs="Arial"/>
              </w:rPr>
              <w:t xml:space="preserve"> </w:t>
            </w:r>
            <w:r w:rsidR="00C9274C" w:rsidRPr="007E0B31">
              <w:rPr>
                <w:rStyle w:val="TableArial11Char"/>
                <w:rFonts w:cs="Arial"/>
                <w:b/>
              </w:rPr>
              <w:t>Points</w:t>
            </w:r>
            <w:r w:rsidR="00C9274C" w:rsidRPr="007E0B31">
              <w:rPr>
                <w:rFonts w:cs="Arial"/>
              </w:rPr>
              <w:t xml:space="preserve"> either pre-fault or post-fault</w:t>
            </w:r>
          </w:p>
          <w:p w14:paraId="714C078B" w14:textId="77777777" w:rsidR="00C9274C" w:rsidRPr="007E0B31" w:rsidRDefault="00C9274C" w:rsidP="00091E64">
            <w:pPr>
              <w:pStyle w:val="TableArial11"/>
              <w:rPr>
                <w:rFonts w:cs="Arial"/>
              </w:rPr>
            </w:pPr>
            <w:r w:rsidRPr="007E0B31">
              <w:rPr>
                <w:rFonts w:cs="Arial"/>
              </w:rPr>
              <w:t xml:space="preserve">Where a single </w:t>
            </w:r>
            <w:r w:rsidRPr="007E0B31">
              <w:rPr>
                <w:rFonts w:cs="Arial"/>
                <w:b/>
              </w:rPr>
              <w:t xml:space="preserve">Connection Point </w:t>
            </w:r>
            <w:r w:rsidRPr="007E0B31">
              <w:rPr>
                <w:rFonts w:cs="Arial"/>
              </w:rPr>
              <w:t xml:space="preserve">does not form part of an </w:t>
            </w:r>
            <w:r w:rsidRPr="007E0B31">
              <w:rPr>
                <w:rFonts w:cs="Arial"/>
                <w:b/>
              </w:rPr>
              <w:t xml:space="preserve">Access Group </w:t>
            </w:r>
            <w:r w:rsidRPr="007E0B31">
              <w:rPr>
                <w:rFonts w:cs="Arial"/>
              </w:rPr>
              <w:t xml:space="preserve">in accordance with the above, that single </w:t>
            </w:r>
            <w:r w:rsidRPr="007E0B31">
              <w:rPr>
                <w:rFonts w:cs="Arial"/>
                <w:b/>
              </w:rPr>
              <w:t>Connection Point</w:t>
            </w:r>
            <w:r w:rsidRPr="007E0B31">
              <w:rPr>
                <w:rFonts w:cs="Arial"/>
              </w:rPr>
              <w:t xml:space="preserve"> shall be considered to be an </w:t>
            </w:r>
            <w:r w:rsidRPr="007E0B31">
              <w:rPr>
                <w:rFonts w:cs="Arial"/>
                <w:b/>
              </w:rPr>
              <w:t xml:space="preserve">Access Group </w:t>
            </w:r>
            <w:r w:rsidRPr="007E0B31">
              <w:rPr>
                <w:rFonts w:cs="Arial"/>
              </w:rPr>
              <w:t>in its own right.</w:t>
            </w:r>
          </w:p>
        </w:tc>
      </w:tr>
      <w:tr w:rsidR="00046274" w:rsidRPr="007E0B31" w14:paraId="63DF94A6" w14:textId="77777777" w:rsidTr="490DE6A8">
        <w:trPr>
          <w:cantSplit/>
        </w:trPr>
        <w:tc>
          <w:tcPr>
            <w:tcW w:w="2884" w:type="dxa"/>
          </w:tcPr>
          <w:p w14:paraId="489880DD" w14:textId="77777777" w:rsidR="00C9274C" w:rsidRPr="007E0B31" w:rsidRDefault="00C9274C" w:rsidP="00ED5885">
            <w:pPr>
              <w:pStyle w:val="Arial11Bold"/>
              <w:rPr>
                <w:rFonts w:cs="Arial"/>
              </w:rPr>
            </w:pPr>
            <w:r w:rsidRPr="007E0B31">
              <w:rPr>
                <w:rFonts w:cs="Arial"/>
              </w:rPr>
              <w:t>Access Period</w:t>
            </w:r>
          </w:p>
        </w:tc>
        <w:tc>
          <w:tcPr>
            <w:tcW w:w="6634" w:type="dxa"/>
          </w:tcPr>
          <w:p w14:paraId="1D947880" w14:textId="77777777" w:rsidR="00C9274C" w:rsidRPr="007E0B31" w:rsidRDefault="00C9274C" w:rsidP="00091E64">
            <w:pPr>
              <w:pStyle w:val="TableArial11"/>
              <w:rPr>
                <w:rFonts w:cs="Arial"/>
              </w:rPr>
            </w:pPr>
            <w:r w:rsidRPr="007E0B31">
              <w:rPr>
                <w:rFonts w:cs="Arial"/>
              </w:rPr>
              <w:t xml:space="preserve">A period of time in respect of which each </w:t>
            </w:r>
            <w:r w:rsidRPr="007E0B31">
              <w:rPr>
                <w:rFonts w:cs="Arial"/>
                <w:b/>
              </w:rPr>
              <w:t xml:space="preserve">Transmission Interface Circuit </w:t>
            </w:r>
            <w:r w:rsidRPr="007E0B31">
              <w:rPr>
                <w:rFonts w:cs="Arial"/>
              </w:rPr>
              <w:t>is to be assessed as whether or not it is capable of being maintained as derived in accordance with PC.A.4.1.4.</w:t>
            </w:r>
            <w:r w:rsidR="00644655" w:rsidRPr="007E0B31">
              <w:rPr>
                <w:rFonts w:cs="Arial"/>
              </w:rPr>
              <w:t xml:space="preserve"> </w:t>
            </w:r>
            <w:r w:rsidRPr="007E0B31">
              <w:rPr>
                <w:rFonts w:cs="Arial"/>
              </w:rPr>
              <w:t>The period shall commence and end on specified calendar weeks.</w:t>
            </w:r>
          </w:p>
        </w:tc>
      </w:tr>
      <w:tr w:rsidR="00046274" w:rsidRPr="007E0B31" w14:paraId="380375AB" w14:textId="77777777" w:rsidTr="490DE6A8">
        <w:trPr>
          <w:cantSplit/>
        </w:trPr>
        <w:tc>
          <w:tcPr>
            <w:tcW w:w="2884" w:type="dxa"/>
          </w:tcPr>
          <w:p w14:paraId="13568F75" w14:textId="77777777" w:rsidR="00C9274C" w:rsidRPr="007E0B31" w:rsidRDefault="00C9274C" w:rsidP="00ED5885">
            <w:pPr>
              <w:pStyle w:val="Arial11Bold"/>
              <w:rPr>
                <w:rFonts w:cs="Arial"/>
              </w:rPr>
            </w:pPr>
            <w:r w:rsidRPr="007E0B31">
              <w:rPr>
                <w:rFonts w:cs="Arial"/>
              </w:rPr>
              <w:t xml:space="preserve">Act </w:t>
            </w:r>
          </w:p>
        </w:tc>
        <w:tc>
          <w:tcPr>
            <w:tcW w:w="6634" w:type="dxa"/>
          </w:tcPr>
          <w:p w14:paraId="7ACA253C" w14:textId="77777777" w:rsidR="00C9274C" w:rsidRPr="007E0B31" w:rsidRDefault="00C9274C" w:rsidP="00091E64">
            <w:pPr>
              <w:pStyle w:val="TableArial11"/>
              <w:rPr>
                <w:rFonts w:cs="Arial"/>
              </w:rPr>
            </w:pPr>
            <w:r w:rsidRPr="007E0B31">
              <w:rPr>
                <w:rFonts w:cs="Arial"/>
              </w:rPr>
              <w:t>The Electricity Act 1989 (as amended by the Utilities Act 2000 and the Energy Act 2004).</w:t>
            </w:r>
          </w:p>
        </w:tc>
      </w:tr>
      <w:tr w:rsidR="00BB7BC1" w:rsidRPr="007E0B31" w14:paraId="4D95138A" w14:textId="77777777" w:rsidTr="490DE6A8">
        <w:trPr>
          <w:cantSplit/>
          <w:trHeight w:val="2225"/>
        </w:trPr>
        <w:tc>
          <w:tcPr>
            <w:tcW w:w="2884" w:type="dxa"/>
          </w:tcPr>
          <w:p w14:paraId="1F19698C" w14:textId="77777777" w:rsidR="00BB7BC1" w:rsidRDefault="00BB7BC1" w:rsidP="00BB7BC1">
            <w:pPr>
              <w:pStyle w:val="Arial11Bold"/>
              <w:rPr>
                <w:rFonts w:cs="Arial"/>
              </w:rPr>
            </w:pPr>
            <w:r w:rsidRPr="002510FF">
              <w:rPr>
                <w:rFonts w:cs="Arial"/>
              </w:rPr>
              <w:t>Active Control Based Droop Power</w:t>
            </w:r>
          </w:p>
          <w:p w14:paraId="7C3A898C" w14:textId="77777777" w:rsidR="0000506B" w:rsidRPr="0000506B" w:rsidRDefault="0000506B" w:rsidP="00C63FF2"/>
          <w:p w14:paraId="783D0925" w14:textId="77777777" w:rsidR="0000506B" w:rsidRPr="00C63FF2" w:rsidRDefault="0000506B" w:rsidP="00C63FF2"/>
          <w:p w14:paraId="5ED32A2C" w14:textId="77777777" w:rsidR="0000506B" w:rsidRPr="00C63FF2" w:rsidRDefault="0000506B" w:rsidP="00C63FF2"/>
          <w:p w14:paraId="04F88A02" w14:textId="77777777" w:rsidR="0000506B" w:rsidRPr="00C63FF2" w:rsidRDefault="0000506B" w:rsidP="00C63FF2"/>
          <w:p w14:paraId="3763DB9B" w14:textId="77777777" w:rsidR="0000506B" w:rsidRPr="00C63FF2" w:rsidRDefault="0000506B" w:rsidP="00C63FF2"/>
          <w:p w14:paraId="6E414EB5" w14:textId="77777777" w:rsidR="0000506B" w:rsidRPr="00C63FF2" w:rsidRDefault="0000506B" w:rsidP="00C63FF2"/>
          <w:p w14:paraId="6DE7EF8A" w14:textId="5D2BF0B6" w:rsidR="00BB7BC1" w:rsidRPr="00BB7BC1" w:rsidRDefault="00BB7BC1" w:rsidP="003B0DFA">
            <w:pPr>
              <w:rPr>
                <w:rFonts w:cs="Arial"/>
              </w:rPr>
            </w:pPr>
          </w:p>
        </w:tc>
        <w:tc>
          <w:tcPr>
            <w:tcW w:w="6634" w:type="dxa"/>
          </w:tcPr>
          <w:p w14:paraId="79BE68FB" w14:textId="77777777" w:rsidR="00BB7BC1" w:rsidRPr="002510FF" w:rsidRDefault="00BB7BC1" w:rsidP="00BB7BC1">
            <w:pPr>
              <w:pStyle w:val="TableArial11"/>
              <w:rPr>
                <w:rFonts w:cs="Arial"/>
              </w:rPr>
            </w:pPr>
            <w:r w:rsidRPr="002510FF">
              <w:rPr>
                <w:rFonts w:cs="Arial"/>
                <w:b/>
                <w:bCs/>
              </w:rPr>
              <w:t>The Active Control Based Power</w:t>
            </w:r>
            <w:r w:rsidRPr="002510FF">
              <w:rPr>
                <w:rFonts w:cs="Arial"/>
              </w:rPr>
              <w:t xml:space="preserve"> output supplied by a </w:t>
            </w:r>
            <w:r w:rsidRPr="002510FF">
              <w:rPr>
                <w:rFonts w:cs="Arial"/>
                <w:b/>
                <w:bCs/>
              </w:rPr>
              <w:t>Grid Forming Plant</w:t>
            </w:r>
            <w:r w:rsidRPr="002510FF">
              <w:rPr>
                <w:rFonts w:cs="Arial"/>
              </w:rPr>
              <w:t xml:space="preserve"> through controlled means (be it manual or automatic).</w:t>
            </w:r>
          </w:p>
          <w:p w14:paraId="18CE507C" w14:textId="77777777" w:rsidR="00BB7BC1" w:rsidRPr="002510FF" w:rsidRDefault="00BB7BC1" w:rsidP="00BB7BC1">
            <w:pPr>
              <w:pStyle w:val="TableArial11"/>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 </w:t>
            </w:r>
          </w:p>
          <w:p w14:paraId="75DD806F" w14:textId="3AAB8F7A" w:rsidR="002510FF" w:rsidRPr="002510FF" w:rsidRDefault="00BB7BC1" w:rsidP="00971AA0">
            <w:r w:rsidRPr="002510FF">
              <w:rPr>
                <w:rFonts w:cs="Arial"/>
                <w:b/>
                <w:bCs/>
              </w:rPr>
              <w:t>Active Control Based Droop Power</w:t>
            </w:r>
            <w:r w:rsidRPr="002510FF">
              <w:rPr>
                <w:rFonts w:cs="Arial"/>
                <w:bCs/>
              </w:rPr>
              <w:t xml:space="preserve"> is used by </w:t>
            </w:r>
            <w:r w:rsidRPr="002510FF">
              <w:rPr>
                <w:rFonts w:cs="Arial"/>
                <w:b/>
                <w:bCs/>
              </w:rPr>
              <w:t xml:space="preserve">The Company </w:t>
            </w:r>
            <w:r w:rsidRPr="002510FF">
              <w:rPr>
                <w:rFonts w:cs="Arial"/>
                <w:bCs/>
              </w:rPr>
              <w:t xml:space="preserve">to control </w:t>
            </w:r>
            <w:r w:rsidRPr="002510FF">
              <w:rPr>
                <w:rFonts w:cs="Arial"/>
                <w:b/>
                <w:bCs/>
              </w:rPr>
              <w:t xml:space="preserve">System Frequency </w:t>
            </w:r>
            <w:r w:rsidRPr="002510FF">
              <w:rPr>
                <w:rFonts w:cs="Arial"/>
                <w:bCs/>
              </w:rPr>
              <w:t>changes</w:t>
            </w:r>
            <w:r w:rsidRPr="002510FF">
              <w:rPr>
                <w:rFonts w:cs="Arial"/>
                <w:b/>
                <w:bCs/>
              </w:rPr>
              <w:t xml:space="preserve"> </w:t>
            </w:r>
            <w:r w:rsidRPr="002510FF">
              <w:rPr>
                <w:rFonts w:cs="Arial"/>
                <w:bCs/>
              </w:rPr>
              <w:t xml:space="preserve">through the instruction of </w:t>
            </w:r>
            <w:r w:rsidRPr="002510FF">
              <w:rPr>
                <w:rFonts w:cs="Arial"/>
                <w:b/>
                <w:bCs/>
              </w:rPr>
              <w:t>Primary Response</w:t>
            </w:r>
            <w:r w:rsidRPr="002510FF">
              <w:rPr>
                <w:rFonts w:cs="Arial"/>
                <w:bCs/>
              </w:rPr>
              <w:t xml:space="preserve"> and </w:t>
            </w:r>
            <w:r w:rsidRPr="002510FF">
              <w:rPr>
                <w:rFonts w:cs="Arial"/>
                <w:b/>
                <w:bCs/>
              </w:rPr>
              <w:t>Secondary Response</w:t>
            </w:r>
            <w:r w:rsidRPr="002510FF">
              <w:rPr>
                <w:rFonts w:cs="Arial"/>
                <w:bCs/>
              </w:rPr>
              <w:t xml:space="preserve">.  </w:t>
            </w:r>
            <w:r w:rsidRPr="002510FF">
              <w:rPr>
                <w:rFonts w:cs="Arial"/>
              </w:rPr>
              <w:t xml:space="preserve"> </w:t>
            </w:r>
          </w:p>
        </w:tc>
      </w:tr>
      <w:tr w:rsidR="00BB7BC1" w:rsidRPr="007E0B31" w14:paraId="65980C45" w14:textId="77777777" w:rsidTr="490DE6A8">
        <w:trPr>
          <w:cantSplit/>
        </w:trPr>
        <w:tc>
          <w:tcPr>
            <w:tcW w:w="2884" w:type="dxa"/>
          </w:tcPr>
          <w:p w14:paraId="52E0AE0D" w14:textId="18D8451F" w:rsidR="00BB7BC1" w:rsidRPr="005E3460" w:rsidRDefault="00BB7BC1" w:rsidP="00BB7BC1">
            <w:pPr>
              <w:pStyle w:val="Arial11Bold"/>
              <w:rPr>
                <w:rFonts w:cs="Arial"/>
              </w:rPr>
            </w:pPr>
            <w:r w:rsidRPr="002510FF">
              <w:rPr>
                <w:rFonts w:cs="Arial"/>
              </w:rPr>
              <w:t>Active Control Based Power</w:t>
            </w:r>
          </w:p>
        </w:tc>
        <w:tc>
          <w:tcPr>
            <w:tcW w:w="6634" w:type="dxa"/>
          </w:tcPr>
          <w:p w14:paraId="3BE0743B" w14:textId="54BB36B9" w:rsidR="00BB7BC1" w:rsidRPr="002510FF" w:rsidRDefault="00BB7BC1" w:rsidP="00BB7BC1">
            <w:pPr>
              <w:pStyle w:val="TableArial11"/>
              <w:rPr>
                <w:rFonts w:cs="Arial"/>
              </w:rPr>
            </w:pPr>
            <w:r w:rsidRPr="002510FF">
              <w:rPr>
                <w:rFonts w:cs="Arial"/>
                <w:bCs/>
              </w:rPr>
              <w:t>The</w:t>
            </w:r>
            <w:r w:rsidRPr="002510FF">
              <w:rPr>
                <w:rFonts w:cs="Arial"/>
                <w:b/>
                <w:bCs/>
              </w:rPr>
              <w:t xml:space="preserve"> Active Power </w:t>
            </w:r>
            <w:r w:rsidRPr="002510FF">
              <w:rPr>
                <w:rFonts w:cs="Arial"/>
              </w:rPr>
              <w:t xml:space="preserve">output supplied by a </w:t>
            </w:r>
            <w:r w:rsidRPr="002510FF">
              <w:rPr>
                <w:rFonts w:cs="Arial"/>
                <w:b/>
                <w:bCs/>
              </w:rPr>
              <w:t>Grid Forming Plant</w:t>
            </w:r>
            <w:r w:rsidRPr="002510FF">
              <w:rPr>
                <w:rFonts w:cs="Arial"/>
              </w:rPr>
              <w:t xml:space="preserve"> through controlled means (be it manual or automatic) of the positive phase sequence Root Mean Square</w:t>
            </w:r>
            <w:r w:rsidRPr="002510FF">
              <w:rPr>
                <w:rFonts w:cs="Arial"/>
                <w:b/>
                <w:bCs/>
              </w:rPr>
              <w:t xml:space="preserve"> Active Power</w:t>
            </w:r>
            <w:r w:rsidRPr="002510FF">
              <w:rPr>
                <w:rFonts w:cs="Arial"/>
              </w:rPr>
              <w:t xml:space="preserve"> produced at fundamental </w:t>
            </w:r>
            <w:r w:rsidRPr="002510FF">
              <w:rPr>
                <w:rFonts w:cs="Arial"/>
                <w:b/>
              </w:rPr>
              <w:t>System Frequency</w:t>
            </w:r>
            <w:r w:rsidRPr="002510FF">
              <w:rPr>
                <w:rFonts w:cs="Arial"/>
              </w:rPr>
              <w:t xml:space="preserve"> by the control system of a </w:t>
            </w:r>
            <w:r w:rsidRPr="002510FF">
              <w:rPr>
                <w:rFonts w:cs="Arial"/>
                <w:b/>
                <w:bCs/>
              </w:rPr>
              <w:t>Grid Forming Unit</w:t>
            </w:r>
            <w:r w:rsidR="00EA4CE6" w:rsidRPr="002510FF">
              <w:rPr>
                <w:rFonts w:cs="Arial"/>
                <w:bCs/>
              </w:rPr>
              <w:t>.</w:t>
            </w:r>
          </w:p>
          <w:p w14:paraId="2CD7C2BB" w14:textId="77777777" w:rsidR="00BB7BC1" w:rsidRPr="002510FF" w:rsidRDefault="00BB7BC1" w:rsidP="00BB7BC1">
            <w:pPr>
              <w:pStyle w:val="TableArial11"/>
              <w:spacing w:before="0" w:line="228" w:lineRule="auto"/>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w:t>
            </w:r>
          </w:p>
          <w:p w14:paraId="6C564012" w14:textId="77777777" w:rsidR="00BB7BC1" w:rsidRPr="002510FF" w:rsidRDefault="00BB7BC1" w:rsidP="00BB7BC1">
            <w:pPr>
              <w:pStyle w:val="TableArial11"/>
              <w:spacing w:before="0" w:line="228" w:lineRule="auto"/>
              <w:rPr>
                <w:rFonts w:cs="Arial"/>
              </w:rPr>
            </w:pPr>
            <w:r w:rsidRPr="002510FF">
              <w:rPr>
                <w:rFonts w:cs="Arial"/>
                <w:b/>
                <w:bCs/>
              </w:rPr>
              <w:t xml:space="preserve">Active Control Based Power </w:t>
            </w:r>
            <w:r w:rsidRPr="002510FF">
              <w:rPr>
                <w:rFonts w:cs="Arial"/>
              </w:rPr>
              <w:t xml:space="preserve">includes </w:t>
            </w:r>
            <w:r w:rsidRPr="002510FF">
              <w:rPr>
                <w:rFonts w:cs="Arial"/>
                <w:b/>
                <w:bCs/>
              </w:rPr>
              <w:t xml:space="preserve">Active Power </w:t>
            </w:r>
            <w:r w:rsidRPr="002510FF">
              <w:rPr>
                <w:rFonts w:cs="Arial"/>
                <w:bCs/>
              </w:rPr>
              <w:t>changes</w:t>
            </w:r>
            <w:r w:rsidRPr="002510FF">
              <w:rPr>
                <w:rFonts w:cs="Arial"/>
                <w:b/>
                <w:bCs/>
              </w:rPr>
              <w:t xml:space="preserve"> </w:t>
            </w:r>
            <w:r w:rsidRPr="002510FF">
              <w:rPr>
                <w:rFonts w:cs="Arial"/>
              </w:rPr>
              <w:t xml:space="preserve">that results from a change to the </w:t>
            </w:r>
            <w:r w:rsidRPr="002510FF">
              <w:rPr>
                <w:rFonts w:cs="Arial"/>
                <w:b/>
              </w:rPr>
              <w:t>Grid Forming Plant Owners</w:t>
            </w:r>
            <w:r w:rsidRPr="002510FF">
              <w:rPr>
                <w:rFonts w:cs="Arial"/>
              </w:rPr>
              <w:t xml:space="preserve"> available set points that have a 5 Hz limit on the bandwidth of the provided response.</w:t>
            </w:r>
          </w:p>
          <w:p w14:paraId="43E4DEF6" w14:textId="77777777" w:rsidR="00BB7BC1" w:rsidRPr="002510FF" w:rsidRDefault="00BB7BC1" w:rsidP="00BB7BC1">
            <w:pPr>
              <w:pStyle w:val="TableArial11"/>
              <w:spacing w:before="0" w:line="228" w:lineRule="auto"/>
              <w:rPr>
                <w:rFonts w:cs="Arial"/>
                <w:b/>
                <w:bCs/>
              </w:rPr>
            </w:pPr>
            <w:r w:rsidRPr="002510FF">
              <w:rPr>
                <w:rFonts w:cs="Arial"/>
                <w:b/>
                <w:bCs/>
              </w:rPr>
              <w:t xml:space="preserve">Active Control Based Power </w:t>
            </w:r>
            <w:r w:rsidRPr="002510FF">
              <w:rPr>
                <w:rFonts w:cs="Arial"/>
              </w:rPr>
              <w:t>also</w:t>
            </w:r>
            <w:r w:rsidRPr="002510FF">
              <w:rPr>
                <w:rFonts w:cs="Arial"/>
                <w:b/>
                <w:bCs/>
              </w:rPr>
              <w:t xml:space="preserve"> </w:t>
            </w:r>
            <w:r w:rsidRPr="002510FF">
              <w:rPr>
                <w:rFonts w:cs="Arial"/>
                <w:bCs/>
              </w:rPr>
              <w:t xml:space="preserve">includes </w:t>
            </w:r>
            <w:r w:rsidRPr="002510FF">
              <w:rPr>
                <w:rFonts w:cs="Arial"/>
                <w:b/>
                <w:bCs/>
              </w:rPr>
              <w:t>Active Power</w:t>
            </w:r>
            <w:r w:rsidRPr="002510FF">
              <w:rPr>
                <w:rFonts w:cs="Arial"/>
                <w:bCs/>
              </w:rPr>
              <w:t xml:space="preserve"> components produced by the normal operation of a </w:t>
            </w:r>
            <w:r w:rsidRPr="002510FF">
              <w:rPr>
                <w:rFonts w:cs="Arial"/>
                <w:b/>
              </w:rPr>
              <w:t xml:space="preserve">Grid Forming Plant </w:t>
            </w:r>
            <w:r w:rsidRPr="002510FF">
              <w:rPr>
                <w:rFonts w:cs="Arial"/>
                <w:bCs/>
              </w:rPr>
              <w:t>that comply with the</w:t>
            </w:r>
            <w:r w:rsidRPr="002510FF">
              <w:rPr>
                <w:rFonts w:cs="Arial"/>
              </w:rPr>
              <w:t xml:space="preserve"> </w:t>
            </w:r>
            <w:r w:rsidRPr="002510FF">
              <w:rPr>
                <w:rFonts w:cs="Arial"/>
                <w:b/>
              </w:rPr>
              <w:t>Engineering Recommendation</w:t>
            </w:r>
            <w:r w:rsidRPr="002510FF">
              <w:rPr>
                <w:rFonts w:cs="Arial"/>
              </w:rPr>
              <w:t xml:space="preserve"> P28 limits</w:t>
            </w:r>
            <w:r w:rsidRPr="002510FF">
              <w:rPr>
                <w:rFonts w:cs="Arial"/>
                <w:bCs/>
              </w:rPr>
              <w:t xml:space="preserve">. These </w:t>
            </w:r>
            <w:r w:rsidRPr="002510FF">
              <w:rPr>
                <w:rFonts w:cs="Arial"/>
                <w:b/>
              </w:rPr>
              <w:t>Active Power</w:t>
            </w:r>
            <w:r w:rsidRPr="002510FF">
              <w:rPr>
                <w:rFonts w:cs="Arial"/>
                <w:bCs/>
              </w:rPr>
              <w:t xml:space="preserve"> components do not have a 5 Hz limit </w:t>
            </w:r>
            <w:r w:rsidRPr="002510FF">
              <w:rPr>
                <w:rFonts w:cs="Arial"/>
              </w:rPr>
              <w:t>on the bandwidth of the provided response.</w:t>
            </w:r>
          </w:p>
          <w:p w14:paraId="1081FB72" w14:textId="453E76D3" w:rsidR="002510FF" w:rsidRPr="002A73E9" w:rsidRDefault="00BB7BC1" w:rsidP="002A73E9">
            <w:pPr>
              <w:pStyle w:val="TableArial11"/>
              <w:rPr>
                <w:rFonts w:asciiTheme="minorHAnsi" w:hAnsiTheme="minorHAnsi"/>
              </w:rPr>
            </w:pPr>
            <w:r w:rsidRPr="002510FF">
              <w:rPr>
                <w:rFonts w:cs="Arial"/>
                <w:b/>
                <w:bCs/>
              </w:rPr>
              <w:t xml:space="preserve">Active Control Based Power </w:t>
            </w:r>
            <w:r w:rsidRPr="002510FF">
              <w:rPr>
                <w:rFonts w:cs="Arial"/>
                <w:bCs/>
              </w:rPr>
              <w:t xml:space="preserve">does not include </w:t>
            </w:r>
            <w:r w:rsidRPr="002510FF">
              <w:rPr>
                <w:rFonts w:cs="Arial"/>
                <w:b/>
                <w:bCs/>
              </w:rPr>
              <w:t>Active Power</w:t>
            </w:r>
            <w:r w:rsidRPr="002510FF">
              <w:rPr>
                <w:rFonts w:cs="Arial"/>
                <w:bCs/>
              </w:rPr>
              <w:t xml:space="preserve"> components proportional to </w:t>
            </w:r>
            <w:r w:rsidRPr="002510FF">
              <w:rPr>
                <w:rFonts w:cs="Arial"/>
                <w:b/>
                <w:bCs/>
              </w:rPr>
              <w:t>System Frequency</w:t>
            </w:r>
            <w:r w:rsidRPr="002510FF">
              <w:rPr>
                <w:rFonts w:cs="Arial"/>
                <w:bCs/>
              </w:rPr>
              <w:t xml:space="preserve">, slip or deviation that provide damping power to emulate the natural damping function provided by a real </w:t>
            </w:r>
            <w:r w:rsidRPr="002510FF">
              <w:rPr>
                <w:rFonts w:cs="Arial"/>
                <w:b/>
                <w:bCs/>
              </w:rPr>
              <w:t>Synchronous Generating Unit</w:t>
            </w:r>
            <w:r w:rsidRPr="002510FF">
              <w:rPr>
                <w:rFonts w:cs="Arial"/>
                <w:bCs/>
              </w:rPr>
              <w:t>.</w:t>
            </w:r>
            <w:r w:rsidRPr="002510FF">
              <w:rPr>
                <w:rFonts w:asciiTheme="minorHAnsi" w:hAnsiTheme="minorHAnsi" w:cstheme="minorHAnsi"/>
                <w:bCs/>
              </w:rPr>
              <w:t xml:space="preserve"> </w:t>
            </w:r>
          </w:p>
        </w:tc>
      </w:tr>
      <w:tr w:rsidR="003A6B20" w:rsidRPr="003A6B20" w14:paraId="016A1039" w14:textId="77777777" w:rsidTr="490DE6A8">
        <w:trPr>
          <w:cantSplit/>
        </w:trPr>
        <w:tc>
          <w:tcPr>
            <w:tcW w:w="2884" w:type="dxa"/>
          </w:tcPr>
          <w:p w14:paraId="3F5B1A91" w14:textId="5F634628" w:rsidR="003A6B20" w:rsidRPr="003A6B20" w:rsidRDefault="003A6B20" w:rsidP="003A6B20">
            <w:pPr>
              <w:pStyle w:val="Arial11Bold"/>
              <w:rPr>
                <w:rFonts w:cs="Arial"/>
              </w:rPr>
            </w:pPr>
            <w:r w:rsidRPr="002510FF">
              <w:rPr>
                <w:rFonts w:cs="Arial"/>
              </w:rPr>
              <w:lastRenderedPageBreak/>
              <w:t>Active Damping Power</w:t>
            </w:r>
          </w:p>
        </w:tc>
        <w:tc>
          <w:tcPr>
            <w:tcW w:w="6634" w:type="dxa"/>
          </w:tcPr>
          <w:p w14:paraId="7E87483D" w14:textId="77777777" w:rsidR="003A6B20" w:rsidRPr="002510FF" w:rsidRDefault="003A6B20" w:rsidP="003A6B20">
            <w:pPr>
              <w:pStyle w:val="Default"/>
              <w:jc w:val="both"/>
              <w:rPr>
                <w:color w:val="auto"/>
                <w:sz w:val="20"/>
                <w:szCs w:val="20"/>
              </w:rPr>
            </w:pPr>
            <w:r w:rsidRPr="002510FF">
              <w:rPr>
                <w:color w:val="auto"/>
                <w:sz w:val="20"/>
                <w:szCs w:val="20"/>
              </w:rPr>
              <w:t xml:space="preserve">The </w:t>
            </w:r>
            <w:r w:rsidRPr="002510FF">
              <w:rPr>
                <w:b/>
                <w:bCs/>
                <w:color w:val="auto"/>
                <w:sz w:val="20"/>
                <w:szCs w:val="20"/>
              </w:rPr>
              <w:t>Active Power</w:t>
            </w:r>
            <w:r w:rsidRPr="002510FF">
              <w:rPr>
                <w:color w:val="auto"/>
                <w:sz w:val="20"/>
                <w:szCs w:val="20"/>
              </w:rPr>
              <w:t xml:space="preserve"> naturally injected or absorbed by a </w:t>
            </w:r>
            <w:r w:rsidRPr="002510FF">
              <w:rPr>
                <w:b/>
                <w:bCs/>
                <w:color w:val="auto"/>
                <w:sz w:val="20"/>
                <w:szCs w:val="20"/>
              </w:rPr>
              <w:t>Grid Forming Plant</w:t>
            </w:r>
            <w:r w:rsidRPr="002510FF">
              <w:rPr>
                <w:color w:val="auto"/>
                <w:sz w:val="20"/>
                <w:szCs w:val="20"/>
              </w:rPr>
              <w:t xml:space="preserve"> to reduce </w:t>
            </w:r>
            <w:r w:rsidRPr="002510FF">
              <w:rPr>
                <w:b/>
                <w:color w:val="auto"/>
                <w:sz w:val="20"/>
                <w:szCs w:val="20"/>
              </w:rPr>
              <w:t>Active Power</w:t>
            </w:r>
            <w:r w:rsidRPr="002510FF">
              <w:rPr>
                <w:color w:val="auto"/>
                <w:sz w:val="20"/>
                <w:szCs w:val="20"/>
              </w:rPr>
              <w:t xml:space="preserve"> oscillations in the </w:t>
            </w:r>
            <w:r w:rsidRPr="002510FF">
              <w:rPr>
                <w:b/>
                <w:bCs/>
                <w:color w:val="auto"/>
                <w:sz w:val="20"/>
                <w:szCs w:val="20"/>
              </w:rPr>
              <w:t>Total System</w:t>
            </w:r>
            <w:r w:rsidRPr="002510FF">
              <w:rPr>
                <w:color w:val="auto"/>
                <w:sz w:val="20"/>
                <w:szCs w:val="20"/>
              </w:rPr>
              <w:t xml:space="preserve">.  </w:t>
            </w:r>
          </w:p>
          <w:p w14:paraId="26EB58F4" w14:textId="77777777" w:rsidR="003A6B20" w:rsidRPr="002510FF" w:rsidRDefault="003A6B20" w:rsidP="003A6B20">
            <w:pPr>
              <w:pStyle w:val="Default"/>
              <w:jc w:val="both"/>
              <w:rPr>
                <w:color w:val="auto"/>
                <w:sz w:val="20"/>
                <w:szCs w:val="20"/>
              </w:rPr>
            </w:pPr>
          </w:p>
          <w:p w14:paraId="2DC047CE" w14:textId="77777777" w:rsidR="003A6B20" w:rsidRPr="002510FF" w:rsidRDefault="003A6B20" w:rsidP="003A6B20">
            <w:pPr>
              <w:pStyle w:val="Default"/>
              <w:jc w:val="both"/>
              <w:rPr>
                <w:color w:val="auto"/>
                <w:sz w:val="20"/>
                <w:szCs w:val="20"/>
              </w:rPr>
            </w:pPr>
            <w:r w:rsidRPr="002510FF">
              <w:rPr>
                <w:color w:val="auto"/>
                <w:sz w:val="20"/>
                <w:szCs w:val="20"/>
              </w:rPr>
              <w:t xml:space="preserve">More specifically, </w:t>
            </w:r>
            <w:r w:rsidRPr="002510FF">
              <w:rPr>
                <w:b/>
                <w:bCs/>
                <w:color w:val="auto"/>
                <w:sz w:val="20"/>
                <w:szCs w:val="20"/>
              </w:rPr>
              <w:t>Active Damping Power</w:t>
            </w:r>
            <w:r w:rsidRPr="002510FF">
              <w:rPr>
                <w:color w:val="auto"/>
                <w:sz w:val="20"/>
                <w:szCs w:val="20"/>
              </w:rPr>
              <w:t xml:space="preserve"> is the damped response of a </w:t>
            </w:r>
            <w:r w:rsidRPr="002510FF">
              <w:rPr>
                <w:b/>
                <w:color w:val="auto"/>
                <w:sz w:val="20"/>
                <w:szCs w:val="20"/>
              </w:rPr>
              <w:t>Grid Forming Plant</w:t>
            </w:r>
            <w:r w:rsidRPr="002510FF">
              <w:rPr>
                <w:color w:val="auto"/>
                <w:sz w:val="20"/>
                <w:szCs w:val="20"/>
              </w:rPr>
              <w:t xml:space="preserve"> to an oscillation between the voltage at the </w:t>
            </w:r>
            <w:r w:rsidRPr="002510FF">
              <w:rPr>
                <w:b/>
                <w:color w:val="auto"/>
                <w:sz w:val="20"/>
                <w:szCs w:val="20"/>
              </w:rPr>
              <w:t>Grid Entry Point</w:t>
            </w:r>
            <w:r w:rsidRPr="002510FF">
              <w:rPr>
                <w:color w:val="auto"/>
                <w:sz w:val="20"/>
                <w:szCs w:val="20"/>
              </w:rPr>
              <w:t xml:space="preserve"> or </w:t>
            </w:r>
            <w:r w:rsidRPr="002510FF">
              <w:rPr>
                <w:b/>
                <w:color w:val="auto"/>
                <w:sz w:val="20"/>
                <w:szCs w:val="20"/>
              </w:rPr>
              <w:t>User System Entry Point</w:t>
            </w:r>
            <w:r w:rsidRPr="002510FF">
              <w:rPr>
                <w:color w:val="auto"/>
                <w:sz w:val="20"/>
                <w:szCs w:val="20"/>
              </w:rPr>
              <w:t xml:space="preserve"> and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w:t>
            </w:r>
            <w:r w:rsidRPr="002510FF">
              <w:rPr>
                <w:b/>
                <w:bCs/>
                <w:color w:val="auto"/>
                <w:sz w:val="20"/>
                <w:szCs w:val="20"/>
              </w:rPr>
              <w:t xml:space="preserve"> </w:t>
            </w:r>
            <w:r w:rsidRPr="002510FF">
              <w:rPr>
                <w:color w:val="auto"/>
                <w:sz w:val="20"/>
                <w:szCs w:val="20"/>
              </w:rPr>
              <w:t xml:space="preserve">   </w:t>
            </w:r>
          </w:p>
          <w:p w14:paraId="448F8865" w14:textId="77777777" w:rsidR="003A6B20" w:rsidRPr="002510FF" w:rsidRDefault="003A6B20" w:rsidP="003A6B20">
            <w:pPr>
              <w:pStyle w:val="Default"/>
              <w:jc w:val="both"/>
              <w:rPr>
                <w:color w:val="auto"/>
                <w:sz w:val="20"/>
                <w:szCs w:val="20"/>
              </w:rPr>
            </w:pPr>
          </w:p>
          <w:p w14:paraId="25171414" w14:textId="51706D5F" w:rsidR="003A6B20" w:rsidRPr="003A6B20" w:rsidRDefault="003A6B20" w:rsidP="003A6B20">
            <w:pPr>
              <w:pStyle w:val="TableArial11"/>
              <w:rPr>
                <w:rFonts w:cs="Arial"/>
              </w:rPr>
            </w:pPr>
            <w:r w:rsidRPr="002510FF">
              <w:rPr>
                <w:rFonts w:cs="Arial"/>
              </w:rPr>
              <w:t>For the avoidance of doubt,</w:t>
            </w:r>
            <w:r w:rsidRPr="002510FF">
              <w:rPr>
                <w:rFonts w:cs="Arial"/>
                <w:b/>
                <w:bCs/>
              </w:rPr>
              <w:t xml:space="preserve"> Active Damping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5ms to low frequency oscillations in the</w:t>
            </w:r>
            <w:r w:rsidRPr="002510FF">
              <w:rPr>
                <w:rFonts w:cs="Arial"/>
                <w:b/>
              </w:rPr>
              <w:t xml:space="preserve"> System Frequency</w:t>
            </w:r>
            <w:r w:rsidRPr="002510FF">
              <w:rPr>
                <w:rFonts w:cs="Arial"/>
              </w:rPr>
              <w:t>.</w:t>
            </w:r>
          </w:p>
        </w:tc>
      </w:tr>
      <w:tr w:rsidR="00BB7BC1" w:rsidRPr="007E0B31" w14:paraId="0F435E93" w14:textId="77777777" w:rsidTr="490DE6A8">
        <w:trPr>
          <w:cantSplit/>
        </w:trPr>
        <w:tc>
          <w:tcPr>
            <w:tcW w:w="2884" w:type="dxa"/>
          </w:tcPr>
          <w:p w14:paraId="77C5F929" w14:textId="77777777" w:rsidR="00BB7BC1" w:rsidRPr="007E0B31" w:rsidRDefault="00BB7BC1" w:rsidP="00BB7BC1">
            <w:pPr>
              <w:pStyle w:val="Arial11Bold"/>
              <w:rPr>
                <w:rFonts w:cs="Arial"/>
              </w:rPr>
            </w:pPr>
            <w:r w:rsidRPr="007E0B31">
              <w:rPr>
                <w:rFonts w:cs="Arial"/>
              </w:rPr>
              <w:t>Active Energy</w:t>
            </w:r>
          </w:p>
        </w:tc>
        <w:tc>
          <w:tcPr>
            <w:tcW w:w="6634" w:type="dxa"/>
          </w:tcPr>
          <w:p w14:paraId="00F48426" w14:textId="77777777" w:rsidR="00BB7BC1" w:rsidRPr="007E0B31" w:rsidRDefault="00BB7BC1" w:rsidP="00BB7BC1">
            <w:pPr>
              <w:pStyle w:val="TableArial11"/>
              <w:rPr>
                <w:rFonts w:cs="Arial"/>
              </w:rPr>
            </w:pPr>
            <w:r w:rsidRPr="007E0B31">
              <w:rPr>
                <w:rFonts w:cs="Arial"/>
              </w:rPr>
              <w:t xml:space="preserve">The electrical energy produced, flowing or supplied by an electric circuit during a time interval, being the integral with respect to time of the instantaneous power, measured in units of watt-hours or standard multiples thereof, </w:t>
            </w:r>
            <w:proofErr w:type="spellStart"/>
            <w:r w:rsidRPr="007E0B31">
              <w:rPr>
                <w:rFonts w:cs="Arial"/>
              </w:rPr>
              <w:t>ie</w:t>
            </w:r>
            <w:proofErr w:type="spellEnd"/>
            <w:r w:rsidRPr="007E0B31">
              <w:rPr>
                <w:rFonts w:cs="Arial"/>
              </w:rPr>
              <w:t>:</w:t>
            </w:r>
          </w:p>
          <w:p w14:paraId="3F7E48CC" w14:textId="77777777" w:rsidR="00BB7BC1" w:rsidRPr="007E0B31" w:rsidRDefault="00BB7BC1" w:rsidP="00BB7BC1">
            <w:pPr>
              <w:pStyle w:val="TableArial11"/>
              <w:rPr>
                <w:rFonts w:cs="Arial"/>
              </w:rPr>
            </w:pPr>
            <w:r w:rsidRPr="007E0B31">
              <w:rPr>
                <w:rFonts w:cs="Arial"/>
              </w:rPr>
              <w:t xml:space="preserve">1000 </w:t>
            </w:r>
            <w:proofErr w:type="spellStart"/>
            <w:r w:rsidRPr="007E0B31">
              <w:rPr>
                <w:rFonts w:cs="Arial"/>
              </w:rPr>
              <w:t>Wh</w:t>
            </w:r>
            <w:proofErr w:type="spellEnd"/>
            <w:r w:rsidRPr="007E0B31">
              <w:rPr>
                <w:rFonts w:cs="Arial"/>
              </w:rPr>
              <w:t xml:space="preserve"> = 1 kWh</w:t>
            </w:r>
          </w:p>
          <w:p w14:paraId="6ABB8D47" w14:textId="77777777" w:rsidR="00BB7BC1" w:rsidRPr="007E0B31" w:rsidRDefault="00BB7BC1" w:rsidP="00BB7BC1">
            <w:pPr>
              <w:pStyle w:val="TableArial11"/>
              <w:rPr>
                <w:rFonts w:cs="Arial"/>
              </w:rPr>
            </w:pPr>
            <w:r w:rsidRPr="007E0B31">
              <w:rPr>
                <w:rFonts w:cs="Arial"/>
              </w:rPr>
              <w:t>1000 kWh = 1 MWh</w:t>
            </w:r>
          </w:p>
          <w:p w14:paraId="3827D9ED" w14:textId="77777777" w:rsidR="00BB7BC1" w:rsidRPr="007E0B31" w:rsidRDefault="00BB7BC1" w:rsidP="00BB7BC1">
            <w:pPr>
              <w:pStyle w:val="TableArial11"/>
              <w:rPr>
                <w:rFonts w:cs="Arial"/>
              </w:rPr>
            </w:pPr>
            <w:r w:rsidRPr="007E0B31">
              <w:rPr>
                <w:rFonts w:cs="Arial"/>
              </w:rPr>
              <w:t>1000 MWh = 1 GWh</w:t>
            </w:r>
          </w:p>
          <w:p w14:paraId="6BE0199C" w14:textId="77777777" w:rsidR="00BB7BC1" w:rsidRPr="007E0B31" w:rsidRDefault="00BB7BC1" w:rsidP="00BB7BC1">
            <w:pPr>
              <w:pStyle w:val="TableArial11"/>
              <w:rPr>
                <w:rFonts w:cs="Arial"/>
              </w:rPr>
            </w:pPr>
            <w:r w:rsidRPr="007E0B31">
              <w:rPr>
                <w:rFonts w:cs="Arial"/>
              </w:rPr>
              <w:t xml:space="preserve">1000 GWh = 1 </w:t>
            </w:r>
            <w:proofErr w:type="spellStart"/>
            <w:r w:rsidRPr="007E0B31">
              <w:rPr>
                <w:rFonts w:cs="Arial"/>
              </w:rPr>
              <w:t>TWh</w:t>
            </w:r>
            <w:proofErr w:type="spellEnd"/>
          </w:p>
        </w:tc>
      </w:tr>
      <w:tr w:rsidR="005249BB" w:rsidRPr="007E0B31" w14:paraId="3525CE58" w14:textId="77777777" w:rsidTr="490DE6A8">
        <w:trPr>
          <w:cantSplit/>
        </w:trPr>
        <w:tc>
          <w:tcPr>
            <w:tcW w:w="2884" w:type="dxa"/>
          </w:tcPr>
          <w:p w14:paraId="460097AA" w14:textId="2AA2C51A" w:rsidR="005249BB" w:rsidRPr="005249BB" w:rsidRDefault="005249BB" w:rsidP="005249BB">
            <w:pPr>
              <w:pStyle w:val="Arial11Bold"/>
              <w:rPr>
                <w:rFonts w:cs="Arial"/>
              </w:rPr>
            </w:pPr>
            <w:r w:rsidRPr="002510FF">
              <w:rPr>
                <w:rFonts w:eastAsiaTheme="minorHAnsi" w:cs="Arial"/>
                <w:snapToGrid/>
              </w:rPr>
              <w:t>Active Frequency Response Power</w:t>
            </w:r>
          </w:p>
        </w:tc>
        <w:tc>
          <w:tcPr>
            <w:tcW w:w="6634" w:type="dxa"/>
          </w:tcPr>
          <w:p w14:paraId="417030AA" w14:textId="77777777" w:rsidR="005249BB" w:rsidRPr="002510FF" w:rsidRDefault="005249BB" w:rsidP="005249BB">
            <w:pPr>
              <w:pStyle w:val="TableArial11"/>
              <w:rPr>
                <w:rFonts w:cs="Arial"/>
              </w:rPr>
            </w:pPr>
            <w:r w:rsidRPr="002510FF">
              <w:rPr>
                <w:rFonts w:cs="Arial"/>
                <w:bCs/>
              </w:rPr>
              <w:t>The injection or absorption of</w:t>
            </w:r>
            <w:r w:rsidRPr="002510FF">
              <w:rPr>
                <w:rFonts w:cs="Arial"/>
                <w:b/>
                <w:bCs/>
              </w:rPr>
              <w:t xml:space="preserve"> Active Power</w:t>
            </w:r>
            <w:r w:rsidRPr="002510FF">
              <w:rPr>
                <w:rFonts w:cs="Arial"/>
                <w:bCs/>
              </w:rPr>
              <w:t xml:space="preserve"> </w:t>
            </w:r>
            <w:r w:rsidRPr="002510FF">
              <w:rPr>
                <w:rFonts w:cs="Arial"/>
              </w:rPr>
              <w:t xml:space="preserve">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deviation of the </w:t>
            </w:r>
            <w:r w:rsidRPr="002510FF">
              <w:rPr>
                <w:rFonts w:cs="Arial"/>
                <w:b/>
                <w:bCs/>
              </w:rPr>
              <w:t>System Frequency</w:t>
            </w:r>
            <w:r w:rsidRPr="002510FF">
              <w:rPr>
                <w:rFonts w:cs="Arial"/>
              </w:rPr>
              <w:t xml:space="preserve"> away from the</w:t>
            </w:r>
            <w:r w:rsidRPr="002510FF">
              <w:rPr>
                <w:rFonts w:cs="Arial"/>
                <w:b/>
                <w:bCs/>
              </w:rPr>
              <w:t xml:space="preserve"> Target Frequency</w:t>
            </w:r>
            <w:r w:rsidRPr="002510FF">
              <w:rPr>
                <w:rFonts w:cs="Arial"/>
              </w:rPr>
              <w:t>.</w:t>
            </w:r>
          </w:p>
          <w:p w14:paraId="0807C8C5" w14:textId="77777777" w:rsidR="005249BB" w:rsidRPr="002510FF" w:rsidRDefault="005249BB" w:rsidP="005249BB">
            <w:pPr>
              <w:pStyle w:val="TableArial11"/>
              <w:rPr>
                <w:rFonts w:cs="Arial"/>
              </w:rPr>
            </w:pPr>
            <w:r w:rsidRPr="002510FF">
              <w:rPr>
                <w:rFonts w:cs="Arial"/>
              </w:rPr>
              <w:t>For a</w:t>
            </w:r>
            <w:r w:rsidRPr="002510FF">
              <w:rPr>
                <w:rFonts w:cs="Arial"/>
                <w:b/>
                <w:bCs/>
              </w:rPr>
              <w:t xml:space="preserve"> GBGF-I</w:t>
            </w:r>
            <w:r w:rsidRPr="002510FF">
              <w:rPr>
                <w:rFonts w:cs="Arial"/>
              </w:rPr>
              <w:t xml:space="preserve"> this is very similar to </w:t>
            </w:r>
            <w:r w:rsidRPr="002510FF">
              <w:rPr>
                <w:rFonts w:cs="Arial"/>
                <w:b/>
                <w:bCs/>
              </w:rPr>
              <w:t xml:space="preserve">Primary Response </w:t>
            </w:r>
            <w:r w:rsidRPr="002510FF">
              <w:rPr>
                <w:rFonts w:cs="Arial"/>
              </w:rPr>
              <w:t xml:space="preserve">but with a response time to achieve the declared service capability (which could be the </w:t>
            </w:r>
            <w:r w:rsidRPr="002510FF">
              <w:rPr>
                <w:rFonts w:cs="Arial"/>
                <w:b/>
              </w:rPr>
              <w:t>Maximum Capacity</w:t>
            </w:r>
            <w:r w:rsidRPr="002510FF">
              <w:rPr>
                <w:rFonts w:cs="Arial"/>
              </w:rPr>
              <w:t xml:space="preserve"> or </w:t>
            </w:r>
            <w:r w:rsidRPr="002510FF">
              <w:rPr>
                <w:rFonts w:cs="Arial"/>
                <w:b/>
              </w:rPr>
              <w:t>Registered Capacity</w:t>
            </w:r>
            <w:r w:rsidRPr="002510FF">
              <w:rPr>
                <w:rFonts w:cs="Arial"/>
              </w:rPr>
              <w:t>) within 1 second.</w:t>
            </w:r>
          </w:p>
          <w:p w14:paraId="2DADED55" w14:textId="77777777" w:rsidR="005249BB" w:rsidRPr="002510FF" w:rsidRDefault="005249BB" w:rsidP="005249BB">
            <w:pPr>
              <w:pStyle w:val="TableArial11"/>
              <w:rPr>
                <w:rFonts w:cs="Arial"/>
                <w:bCs/>
              </w:rPr>
            </w:pPr>
            <w:r w:rsidRPr="002510FF">
              <w:rPr>
                <w:rFonts w:cs="Arial"/>
              </w:rPr>
              <w:t xml:space="preserve">For </w:t>
            </w:r>
            <w:r w:rsidRPr="002510FF">
              <w:rPr>
                <w:rFonts w:cs="Arial"/>
                <w:b/>
                <w:bCs/>
              </w:rPr>
              <w:t xml:space="preserve">GBGF-I </w:t>
            </w:r>
            <w:r w:rsidRPr="002510FF">
              <w:rPr>
                <w:rFonts w:cs="Arial"/>
              </w:rPr>
              <w:t xml:space="preserve">this can rapidly inject or absorb </w:t>
            </w:r>
            <w:r w:rsidRPr="002510FF">
              <w:rPr>
                <w:rFonts w:cs="Arial"/>
                <w:b/>
              </w:rPr>
              <w:t>Active Power</w:t>
            </w:r>
            <w:r w:rsidRPr="002510FF">
              <w:rPr>
                <w:rFonts w:cs="Arial"/>
              </w:rPr>
              <w:t xml:space="preserve"> in addition to the phase-based </w:t>
            </w:r>
            <w:r w:rsidRPr="002510FF">
              <w:rPr>
                <w:rFonts w:cs="Arial"/>
                <w:b/>
                <w:bCs/>
              </w:rPr>
              <w:t>Active</w:t>
            </w:r>
            <w:r w:rsidRPr="002510FF">
              <w:rPr>
                <w:rFonts w:cs="Arial"/>
              </w:rPr>
              <w:t xml:space="preserve"> </w:t>
            </w:r>
            <w:r w:rsidRPr="002510FF">
              <w:rPr>
                <w:rFonts w:cs="Arial"/>
                <w:b/>
              </w:rPr>
              <w:t xml:space="preserve">Inertia Power </w:t>
            </w:r>
            <w:r w:rsidRPr="002510FF">
              <w:rPr>
                <w:rFonts w:cs="Arial"/>
                <w:bCs/>
              </w:rPr>
              <w:t xml:space="preserve">to provide a system with desirable </w:t>
            </w:r>
            <w:r w:rsidRPr="002510FF">
              <w:rPr>
                <w:rFonts w:cs="Arial"/>
                <w:b/>
              </w:rPr>
              <w:t>NFP</w:t>
            </w:r>
            <w:r w:rsidRPr="002510FF">
              <w:rPr>
                <w:rFonts w:cs="Arial"/>
                <w:bCs/>
              </w:rPr>
              <w:t xml:space="preserve"> plot characteristics.</w:t>
            </w:r>
          </w:p>
          <w:p w14:paraId="1FC72010" w14:textId="04769F76" w:rsidR="005249BB" w:rsidRPr="005249BB" w:rsidRDefault="005249BB" w:rsidP="005249BB">
            <w:pPr>
              <w:pStyle w:val="TableArial11"/>
              <w:rPr>
                <w:rFonts w:cs="Arial"/>
              </w:rPr>
            </w:pPr>
            <w:r w:rsidRPr="002510FF">
              <w:rPr>
                <w:rFonts w:cs="Arial"/>
                <w:b/>
                <w:bCs/>
              </w:rPr>
              <w:t xml:space="preserve">Active Frequency Response Power </w:t>
            </w:r>
            <w:r w:rsidRPr="002510FF">
              <w:rPr>
                <w:rFonts w:cs="Arial"/>
                <w:bCs/>
              </w:rPr>
              <w:t>can be produced by any viable control technology.</w:t>
            </w:r>
          </w:p>
        </w:tc>
      </w:tr>
      <w:tr w:rsidR="0026133D" w:rsidRPr="007E0B31" w14:paraId="3D5F916F" w14:textId="77777777" w:rsidTr="490DE6A8">
        <w:trPr>
          <w:cantSplit/>
        </w:trPr>
        <w:tc>
          <w:tcPr>
            <w:tcW w:w="2884" w:type="dxa"/>
          </w:tcPr>
          <w:p w14:paraId="7F8C68B1" w14:textId="5B76410E" w:rsidR="0026133D" w:rsidRPr="0026133D" w:rsidRDefault="0026133D" w:rsidP="0026133D">
            <w:pPr>
              <w:pStyle w:val="Arial11Bold"/>
              <w:rPr>
                <w:rFonts w:cs="Arial"/>
              </w:rPr>
            </w:pPr>
            <w:r w:rsidRPr="002510FF">
              <w:rPr>
                <w:rFonts w:cs="Arial"/>
              </w:rPr>
              <w:t>Active Inertia Power</w:t>
            </w:r>
          </w:p>
        </w:tc>
        <w:tc>
          <w:tcPr>
            <w:tcW w:w="6634" w:type="dxa"/>
          </w:tcPr>
          <w:p w14:paraId="62AAA49A" w14:textId="77777777" w:rsidR="0026133D" w:rsidRPr="002510FF" w:rsidRDefault="0026133D" w:rsidP="0026133D">
            <w:pPr>
              <w:pStyle w:val="TableArial11"/>
              <w:rPr>
                <w:rFonts w:cs="Arial"/>
              </w:rPr>
            </w:pPr>
            <w:r w:rsidRPr="002510FF">
              <w:rPr>
                <w:rFonts w:cs="Arial"/>
              </w:rPr>
              <w:t xml:space="preserve">The injection or absorption of </w:t>
            </w:r>
            <w:r w:rsidRPr="002510FF">
              <w:rPr>
                <w:rFonts w:cs="Arial"/>
                <w:b/>
                <w:bCs/>
              </w:rPr>
              <w:t>Active Power</w:t>
            </w:r>
            <w:r w:rsidRPr="002510FF">
              <w:rPr>
                <w:rFonts w:cs="Arial"/>
              </w:rPr>
              <w:t xml:space="preserve"> 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w:t>
            </w:r>
            <w:r w:rsidRPr="002510FF">
              <w:rPr>
                <w:rFonts w:cs="Arial"/>
                <w:b/>
                <w:bCs/>
              </w:rPr>
              <w:t>System Frequency</w:t>
            </w:r>
            <w:r w:rsidRPr="002510FF">
              <w:rPr>
                <w:rFonts w:cs="Arial"/>
              </w:rPr>
              <w:t xml:space="preserve"> change.    </w:t>
            </w:r>
          </w:p>
          <w:p w14:paraId="4779A513" w14:textId="77777777" w:rsidR="0026133D" w:rsidRPr="002510FF" w:rsidRDefault="0026133D" w:rsidP="0026133D">
            <w:pPr>
              <w:pStyle w:val="Default"/>
              <w:jc w:val="both"/>
              <w:rPr>
                <w:color w:val="auto"/>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the </w:t>
            </w:r>
            <w:r w:rsidRPr="002510FF">
              <w:rPr>
                <w:b/>
                <w:color w:val="auto"/>
                <w:sz w:val="20"/>
                <w:szCs w:val="20"/>
              </w:rPr>
              <w:t>ROCOF</w:t>
            </w:r>
            <w:r w:rsidRPr="002510FF">
              <w:rPr>
                <w:color w:val="auto"/>
                <w:sz w:val="20"/>
                <w:szCs w:val="20"/>
              </w:rPr>
              <w:t xml:space="preserve"> value at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This requires a sufficient energy storage capacity of the </w:t>
            </w:r>
            <w:r w:rsidRPr="002510FF">
              <w:rPr>
                <w:b/>
                <w:color w:val="auto"/>
                <w:sz w:val="20"/>
                <w:szCs w:val="20"/>
              </w:rPr>
              <w:t>Grid Forming Plant</w:t>
            </w:r>
            <w:r w:rsidRPr="002510FF">
              <w:rPr>
                <w:color w:val="auto"/>
                <w:sz w:val="20"/>
                <w:szCs w:val="20"/>
              </w:rPr>
              <w:t xml:space="preserve"> to meet the </w:t>
            </w:r>
            <w:r w:rsidRPr="002510FF">
              <w:rPr>
                <w:b/>
                <w:color w:val="auto"/>
                <w:sz w:val="20"/>
                <w:szCs w:val="20"/>
              </w:rPr>
              <w:t>Grid Forming</w:t>
            </w:r>
            <w:r w:rsidRPr="002510FF">
              <w:rPr>
                <w:color w:val="auto"/>
                <w:sz w:val="20"/>
                <w:szCs w:val="20"/>
              </w:rPr>
              <w:t xml:space="preserve"> </w:t>
            </w:r>
            <w:r w:rsidRPr="002510FF">
              <w:rPr>
                <w:b/>
                <w:color w:val="auto"/>
                <w:sz w:val="20"/>
                <w:szCs w:val="20"/>
              </w:rPr>
              <w:t>Capability</w:t>
            </w:r>
            <w:r w:rsidRPr="002510FF">
              <w:rPr>
                <w:color w:val="auto"/>
                <w:sz w:val="20"/>
                <w:szCs w:val="20"/>
              </w:rPr>
              <w:t xml:space="preserve"> requirements specified in ECC.6.3.19.   </w:t>
            </w:r>
          </w:p>
          <w:p w14:paraId="20BEB0C8" w14:textId="77777777" w:rsidR="0026133D" w:rsidRPr="002510FF" w:rsidRDefault="0026133D" w:rsidP="0026133D">
            <w:pPr>
              <w:pStyle w:val="TableArial11"/>
              <w:rPr>
                <w:rFonts w:cs="Arial"/>
              </w:rPr>
            </w:pPr>
            <w:r w:rsidRPr="002510FF">
              <w:rPr>
                <w:rFonts w:cs="Arial"/>
              </w:rPr>
              <w:t xml:space="preserve">For the avoidance of doubt, this includes the rotational inertial energy of the complete drive train of a </w:t>
            </w:r>
            <w:r w:rsidRPr="002510FF">
              <w:rPr>
                <w:rFonts w:cs="Arial"/>
                <w:b/>
                <w:bCs/>
              </w:rPr>
              <w:t>Synchronous Generating Unit</w:t>
            </w:r>
            <w:r w:rsidRPr="002510FF">
              <w:rPr>
                <w:rFonts w:cs="Arial"/>
              </w:rPr>
              <w:t>.</w:t>
            </w:r>
          </w:p>
          <w:p w14:paraId="4E90AB31" w14:textId="77777777" w:rsidR="0026133D" w:rsidRPr="002510FF" w:rsidRDefault="0026133D" w:rsidP="0026133D">
            <w:pPr>
              <w:pStyle w:val="TableArial11"/>
              <w:rPr>
                <w:rFonts w:cs="Arial"/>
              </w:rPr>
            </w:pPr>
            <w:r w:rsidRPr="002510FF">
              <w:rPr>
                <w:rFonts w:cs="Arial"/>
                <w:b/>
                <w:bCs/>
              </w:rPr>
              <w:t>Active Inertia Power</w:t>
            </w:r>
            <w:r w:rsidRPr="002510FF">
              <w:rPr>
                <w:rFonts w:cs="Arial"/>
              </w:rPr>
              <w:t xml:space="preserve"> is an inherent capability of a </w:t>
            </w:r>
            <w:r w:rsidRPr="002510FF">
              <w:rPr>
                <w:rFonts w:cs="Arial"/>
                <w:b/>
                <w:bCs/>
              </w:rPr>
              <w:t>Grid Forming Plant</w:t>
            </w:r>
            <w:r w:rsidRPr="002510FF">
              <w:rPr>
                <w:rFonts w:cs="Arial"/>
              </w:rPr>
              <w:t xml:space="preserve"> to respond naturally, within less than 5ms, to changes in the </w:t>
            </w:r>
            <w:r w:rsidRPr="002510FF">
              <w:rPr>
                <w:rFonts w:cs="Arial"/>
                <w:b/>
                <w:bCs/>
              </w:rPr>
              <w:t>System Frequency</w:t>
            </w:r>
            <w:r w:rsidRPr="002510FF">
              <w:rPr>
                <w:rFonts w:cs="Arial"/>
              </w:rPr>
              <w:t>.</w:t>
            </w:r>
          </w:p>
          <w:p w14:paraId="48995506" w14:textId="1F045C08" w:rsidR="0026133D" w:rsidRPr="0026133D" w:rsidRDefault="0026133D" w:rsidP="0026133D">
            <w:pPr>
              <w:pStyle w:val="TableArial11"/>
              <w:rPr>
                <w:rFonts w:cs="Arial"/>
              </w:rPr>
            </w:pPr>
            <w:r w:rsidRPr="002510FF">
              <w:rPr>
                <w:rFonts w:cs="Arial"/>
              </w:rPr>
              <w:t xml:space="preserve">For the avoidance of doubt, the </w:t>
            </w:r>
            <w:r w:rsidRPr="002510FF">
              <w:rPr>
                <w:rFonts w:cs="Arial"/>
                <w:b/>
                <w:bCs/>
              </w:rPr>
              <w:t xml:space="preserve">Active Inertia Power </w:t>
            </w:r>
            <w:r w:rsidRPr="002510FF">
              <w:rPr>
                <w:rFonts w:cs="Arial"/>
              </w:rPr>
              <w:t xml:space="preserve">has a slower frequency response compared with </w:t>
            </w:r>
            <w:r w:rsidRPr="002510FF">
              <w:rPr>
                <w:rFonts w:cs="Arial"/>
                <w:b/>
                <w:bCs/>
              </w:rPr>
              <w:t>Active Phase Jump Power</w:t>
            </w:r>
            <w:r w:rsidRPr="002510FF">
              <w:rPr>
                <w:rFonts w:cs="Arial"/>
                <w:bCs/>
              </w:rPr>
              <w:t>.</w:t>
            </w:r>
          </w:p>
        </w:tc>
      </w:tr>
      <w:tr w:rsidR="00517DA3" w:rsidRPr="002E55AD" w14:paraId="720C3885" w14:textId="77777777" w:rsidTr="490DE6A8">
        <w:trPr>
          <w:cantSplit/>
        </w:trPr>
        <w:tc>
          <w:tcPr>
            <w:tcW w:w="2884" w:type="dxa"/>
          </w:tcPr>
          <w:p w14:paraId="075B9103" w14:textId="0524198E" w:rsidR="00517DA3" w:rsidRPr="006C4D4A" w:rsidRDefault="00517DA3" w:rsidP="00517DA3">
            <w:pPr>
              <w:pStyle w:val="Arial11Bold"/>
              <w:rPr>
                <w:rFonts w:cs="Arial"/>
              </w:rPr>
            </w:pPr>
            <w:r w:rsidRPr="006C4D4A">
              <w:rPr>
                <w:rFonts w:cs="Arial"/>
              </w:rPr>
              <w:lastRenderedPageBreak/>
              <w:t>Active Phase Jump Power</w:t>
            </w:r>
          </w:p>
        </w:tc>
        <w:tc>
          <w:tcPr>
            <w:tcW w:w="6634" w:type="dxa"/>
          </w:tcPr>
          <w:p w14:paraId="54F50618" w14:textId="77777777" w:rsidR="00517DA3" w:rsidRPr="002510FF" w:rsidRDefault="00517DA3" w:rsidP="00517DA3">
            <w:pPr>
              <w:pStyle w:val="Default"/>
              <w:jc w:val="both"/>
              <w:rPr>
                <w:color w:val="auto"/>
                <w:sz w:val="20"/>
                <w:szCs w:val="20"/>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changes in the phase angle between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56F7B8AF" w14:textId="77777777" w:rsidR="00517DA3" w:rsidRPr="002510FF" w:rsidRDefault="00517DA3" w:rsidP="00517DA3">
            <w:pPr>
              <w:pStyle w:val="Default"/>
              <w:jc w:val="both"/>
              <w:rPr>
                <w:color w:val="auto"/>
                <w:sz w:val="20"/>
                <w:szCs w:val="20"/>
              </w:rPr>
            </w:pPr>
          </w:p>
          <w:p w14:paraId="7874F5FA" w14:textId="38844717" w:rsidR="00517DA3" w:rsidRDefault="00517DA3" w:rsidP="00517DA3">
            <w:pPr>
              <w:shd w:val="clear" w:color="auto" w:fill="FFFFFF"/>
              <w:spacing w:after="110" w:line="228" w:lineRule="auto"/>
              <w:jc w:val="both"/>
              <w:rPr>
                <w:rFonts w:cs="Arial"/>
              </w:rPr>
            </w:pPr>
            <w:r w:rsidRPr="002510FF">
              <w:rPr>
                <w:rFonts w:cs="Arial"/>
              </w:rPr>
              <w:t xml:space="preserve">In the event of a disturbance or fault on the </w:t>
            </w:r>
            <w:r w:rsidRPr="002510FF">
              <w:rPr>
                <w:rFonts w:cs="Arial"/>
                <w:b/>
                <w:bCs/>
              </w:rPr>
              <w:t>Total System</w:t>
            </w:r>
            <w:r w:rsidRPr="002510FF">
              <w:rPr>
                <w:rFonts w:cs="Arial"/>
              </w:rPr>
              <w:t xml:space="preserve">, a </w:t>
            </w:r>
            <w:r w:rsidRPr="002510FF">
              <w:rPr>
                <w:rFonts w:cs="Arial"/>
                <w:b/>
                <w:bCs/>
              </w:rPr>
              <w:t xml:space="preserve">Grid Forming Plant </w:t>
            </w:r>
            <w:r w:rsidRPr="002510FF">
              <w:rPr>
                <w:rFonts w:cs="Arial"/>
              </w:rPr>
              <w:t xml:space="preserve">will instantaneously (within 5ms) inject or absorb </w:t>
            </w:r>
            <w:r w:rsidRPr="002510FF">
              <w:rPr>
                <w:rFonts w:cs="Arial"/>
                <w:b/>
              </w:rPr>
              <w:t>Active</w:t>
            </w:r>
            <w:r w:rsidRPr="002510FF">
              <w:rPr>
                <w:rFonts w:cs="Arial"/>
              </w:rPr>
              <w:t xml:space="preserve"> </w:t>
            </w:r>
            <w:r w:rsidRPr="002510FF">
              <w:rPr>
                <w:rFonts w:cs="Arial"/>
                <w:b/>
                <w:bCs/>
              </w:rPr>
              <w:t>Phase Jump Power</w:t>
            </w:r>
            <w:r w:rsidRPr="002510FF">
              <w:rPr>
                <w:rFonts w:cs="Arial"/>
              </w:rPr>
              <w:t xml:space="preserve"> to the </w:t>
            </w:r>
            <w:r w:rsidRPr="002510FF">
              <w:rPr>
                <w:rFonts w:cs="Arial"/>
                <w:b/>
                <w:bCs/>
              </w:rPr>
              <w:t>Total System</w:t>
            </w:r>
            <w:r w:rsidRPr="002510FF">
              <w:rPr>
                <w:rFonts w:cs="Arial"/>
              </w:rPr>
              <w:t xml:space="preserve"> as a result of the phase angle change.</w:t>
            </w:r>
          </w:p>
          <w:p w14:paraId="45A81FF6" w14:textId="77777777" w:rsidR="00151CE2" w:rsidRPr="002510FF" w:rsidRDefault="00151CE2" w:rsidP="00517DA3">
            <w:pPr>
              <w:shd w:val="clear" w:color="auto" w:fill="FFFFFF"/>
              <w:spacing w:after="110" w:line="228" w:lineRule="auto"/>
              <w:jc w:val="both"/>
              <w:rPr>
                <w:rFonts w:cs="Arial"/>
              </w:rPr>
            </w:pPr>
          </w:p>
          <w:p w14:paraId="3A0D60F2" w14:textId="77777777" w:rsidR="00517DA3" w:rsidRPr="002510FF" w:rsidRDefault="00517DA3" w:rsidP="00517DA3">
            <w:pPr>
              <w:pStyle w:val="Default"/>
              <w:jc w:val="both"/>
              <w:rPr>
                <w:color w:val="auto"/>
                <w:sz w:val="20"/>
                <w:szCs w:val="20"/>
              </w:rPr>
            </w:pPr>
            <w:r w:rsidRPr="002510FF">
              <w:rPr>
                <w:color w:val="auto"/>
                <w:sz w:val="20"/>
                <w:szCs w:val="20"/>
              </w:rPr>
              <w:t xml:space="preserve">For </w:t>
            </w:r>
            <w:r w:rsidRPr="002510FF">
              <w:rPr>
                <w:b/>
                <w:bCs/>
                <w:color w:val="auto"/>
                <w:sz w:val="20"/>
                <w:szCs w:val="20"/>
              </w:rPr>
              <w:t>GBGF-I</w:t>
            </w:r>
            <w:r w:rsidRPr="002510FF">
              <w:rPr>
                <w:color w:val="auto"/>
                <w:sz w:val="20"/>
                <w:szCs w:val="20"/>
              </w:rPr>
              <w:t xml:space="preserve"> as a minimum value this is up to </w:t>
            </w:r>
            <w:r w:rsidRPr="002510FF">
              <w:rPr>
                <w:rFonts w:eastAsia="Times New Roman"/>
                <w:color w:val="auto"/>
                <w:sz w:val="20"/>
                <w:szCs w:val="20"/>
              </w:rPr>
              <w:t xml:space="preserve">the </w:t>
            </w:r>
            <w:r w:rsidRPr="002510FF">
              <w:rPr>
                <w:b/>
                <w:bCs/>
                <w:color w:val="auto"/>
                <w:sz w:val="20"/>
                <w:szCs w:val="20"/>
              </w:rPr>
              <w:t>Phase Jump Angle Limit Power</w:t>
            </w:r>
            <w:r w:rsidRPr="002510FF">
              <w:rPr>
                <w:bCs/>
                <w:color w:val="auto"/>
                <w:sz w:val="20"/>
                <w:szCs w:val="20"/>
              </w:rPr>
              <w:t>.</w:t>
            </w:r>
          </w:p>
          <w:p w14:paraId="2E4CF7C3" w14:textId="77777777" w:rsidR="00517DA3" w:rsidRPr="002510FF" w:rsidRDefault="00517DA3" w:rsidP="00517DA3">
            <w:pPr>
              <w:pStyle w:val="Default"/>
              <w:jc w:val="both"/>
              <w:rPr>
                <w:color w:val="auto"/>
                <w:sz w:val="20"/>
                <w:szCs w:val="20"/>
              </w:rPr>
            </w:pPr>
          </w:p>
          <w:p w14:paraId="5ED6D091" w14:textId="07517EEA" w:rsidR="00517DA3" w:rsidRPr="00517DA3" w:rsidRDefault="00517DA3" w:rsidP="002A73E9">
            <w:pPr>
              <w:pStyle w:val="TableArial11"/>
              <w:rPr>
                <w:rFonts w:cs="Arial"/>
              </w:rPr>
            </w:pPr>
            <w:r w:rsidRPr="002510FF">
              <w:rPr>
                <w:rFonts w:cs="Arial"/>
                <w:b/>
                <w:bCs/>
              </w:rPr>
              <w:t>Active Phase Jump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 </w:t>
            </w:r>
            <w:proofErr w:type="spellStart"/>
            <w:r w:rsidRPr="002510FF">
              <w:rPr>
                <w:rFonts w:cs="Arial"/>
              </w:rPr>
              <w:t>ms</w:t>
            </w:r>
            <w:proofErr w:type="spellEnd"/>
            <w:r w:rsidRPr="002510FF">
              <w:rPr>
                <w:rFonts w:cs="Arial"/>
              </w:rPr>
              <w:t xml:space="preserve"> and can have frequency components of over 1000 Hz.</w:t>
            </w:r>
          </w:p>
        </w:tc>
      </w:tr>
      <w:tr w:rsidR="0026133D" w:rsidRPr="007E0B31" w14:paraId="10010E14" w14:textId="77777777" w:rsidTr="490DE6A8">
        <w:trPr>
          <w:cantSplit/>
        </w:trPr>
        <w:tc>
          <w:tcPr>
            <w:tcW w:w="2884" w:type="dxa"/>
          </w:tcPr>
          <w:p w14:paraId="268FEC45" w14:textId="77777777" w:rsidR="0026133D" w:rsidRPr="007E0B31" w:rsidRDefault="0026133D" w:rsidP="0026133D">
            <w:pPr>
              <w:pStyle w:val="Arial11Bold"/>
              <w:rPr>
                <w:rFonts w:cs="Arial"/>
              </w:rPr>
            </w:pPr>
            <w:r w:rsidRPr="007E0B31">
              <w:rPr>
                <w:rFonts w:cs="Arial"/>
              </w:rPr>
              <w:t>Active Power</w:t>
            </w:r>
          </w:p>
        </w:tc>
        <w:tc>
          <w:tcPr>
            <w:tcW w:w="6634" w:type="dxa"/>
          </w:tcPr>
          <w:p w14:paraId="7A67D5C0" w14:textId="77777777" w:rsidR="0026133D" w:rsidRPr="007E0B31" w:rsidRDefault="0026133D" w:rsidP="0026133D">
            <w:pPr>
              <w:pStyle w:val="TableArial11"/>
              <w:rPr>
                <w:rFonts w:cs="Arial"/>
              </w:rPr>
            </w:pPr>
            <w:r w:rsidRPr="007E0B31">
              <w:rPr>
                <w:rFonts w:cs="Arial"/>
              </w:rPr>
              <w:t xml:space="preserve">The product of voltage and the in-phase component of alternating current measured in units of watts and standard multiples thereof, </w:t>
            </w:r>
            <w:proofErr w:type="spellStart"/>
            <w:r w:rsidRPr="007E0B31">
              <w:rPr>
                <w:rFonts w:cs="Arial"/>
              </w:rPr>
              <w:t>ie</w:t>
            </w:r>
            <w:proofErr w:type="spellEnd"/>
            <w:r w:rsidRPr="007E0B31">
              <w:rPr>
                <w:rFonts w:cs="Arial"/>
              </w:rPr>
              <w:t>:</w:t>
            </w:r>
          </w:p>
          <w:p w14:paraId="7C8019E9" w14:textId="77777777" w:rsidR="0026133D" w:rsidRPr="007E0B31" w:rsidRDefault="0026133D" w:rsidP="0026133D">
            <w:pPr>
              <w:pStyle w:val="TableArial11"/>
              <w:rPr>
                <w:rFonts w:cs="Arial"/>
              </w:rPr>
            </w:pPr>
            <w:r w:rsidRPr="007E0B31">
              <w:rPr>
                <w:rFonts w:cs="Arial"/>
              </w:rPr>
              <w:t>1000 Watts = 1 kW</w:t>
            </w:r>
          </w:p>
          <w:p w14:paraId="596F06E4" w14:textId="77777777" w:rsidR="0026133D" w:rsidRPr="007E0B31" w:rsidRDefault="0026133D" w:rsidP="0026133D">
            <w:pPr>
              <w:pStyle w:val="TableArial11"/>
              <w:rPr>
                <w:rFonts w:cs="Arial"/>
              </w:rPr>
            </w:pPr>
            <w:r w:rsidRPr="007E0B31">
              <w:rPr>
                <w:rFonts w:cs="Arial"/>
              </w:rPr>
              <w:t>1000 kW = 1 MW</w:t>
            </w:r>
          </w:p>
          <w:p w14:paraId="13682D6D" w14:textId="77777777" w:rsidR="0026133D" w:rsidRPr="007E0B31" w:rsidRDefault="0026133D" w:rsidP="0026133D">
            <w:pPr>
              <w:pStyle w:val="TableArial11"/>
              <w:rPr>
                <w:rFonts w:cs="Arial"/>
              </w:rPr>
            </w:pPr>
            <w:r w:rsidRPr="007E0B31">
              <w:rPr>
                <w:rFonts w:cs="Arial"/>
              </w:rPr>
              <w:t>1000 MW = 1 GW</w:t>
            </w:r>
          </w:p>
          <w:p w14:paraId="25233773" w14:textId="4BFF6DE7" w:rsidR="00441CE5" w:rsidRPr="00696AC0" w:rsidRDefault="0026133D" w:rsidP="00696AC0">
            <w:pPr>
              <w:pStyle w:val="TableArial11"/>
              <w:rPr>
                <w:rFonts w:cs="Arial"/>
              </w:rPr>
            </w:pPr>
            <w:r w:rsidRPr="007E0B31">
              <w:rPr>
                <w:rFonts w:cs="Arial"/>
              </w:rPr>
              <w:t>1000 GW = 1 TW</w:t>
            </w:r>
          </w:p>
          <w:p w14:paraId="46ED130F" w14:textId="10530707" w:rsidR="0026133D" w:rsidRPr="007E0B31" w:rsidRDefault="0026133D" w:rsidP="003B0DFA">
            <w:pPr>
              <w:rPr>
                <w:rFonts w:cs="Arial"/>
              </w:rPr>
            </w:pPr>
          </w:p>
        </w:tc>
      </w:tr>
      <w:tr w:rsidR="005C4DF6" w:rsidRPr="007E0B31" w14:paraId="0A390AE5" w14:textId="77777777" w:rsidTr="490DE6A8">
        <w:trPr>
          <w:cantSplit/>
        </w:trPr>
        <w:tc>
          <w:tcPr>
            <w:tcW w:w="2884" w:type="dxa"/>
          </w:tcPr>
          <w:p w14:paraId="6FB08540" w14:textId="16C496D5" w:rsidR="005C4DF6" w:rsidRPr="005C4DF6" w:rsidRDefault="005C4DF6" w:rsidP="005C4DF6">
            <w:pPr>
              <w:pStyle w:val="Arial11Bold"/>
              <w:rPr>
                <w:rFonts w:cs="Arial"/>
              </w:rPr>
            </w:pPr>
            <w:r w:rsidRPr="002510FF">
              <w:rPr>
                <w:rFonts w:cs="Arial"/>
                <w:bCs/>
              </w:rPr>
              <w:t>Active ROCOF Response Power</w:t>
            </w:r>
          </w:p>
        </w:tc>
        <w:tc>
          <w:tcPr>
            <w:tcW w:w="6634" w:type="dxa"/>
          </w:tcPr>
          <w:p w14:paraId="61F4DFC2" w14:textId="0EDB2A32" w:rsidR="005C4DF6" w:rsidRPr="005C4DF6" w:rsidRDefault="005C4DF6" w:rsidP="005C4DF6">
            <w:pPr>
              <w:pStyle w:val="TableArial11"/>
              <w:rPr>
                <w:rFonts w:cs="Arial"/>
              </w:rPr>
            </w:pPr>
            <w:r w:rsidRPr="002510FF">
              <w:rPr>
                <w:rFonts w:cs="Arial"/>
              </w:rPr>
              <w:t xml:space="preserve">The </w:t>
            </w:r>
            <w:r w:rsidRPr="002510FF">
              <w:rPr>
                <w:rFonts w:cs="Arial"/>
                <w:b/>
                <w:bCs/>
              </w:rPr>
              <w:t>Active</w:t>
            </w:r>
            <w:r w:rsidRPr="002510FF">
              <w:rPr>
                <w:rFonts w:cs="Arial"/>
              </w:rPr>
              <w:t xml:space="preserve"> </w:t>
            </w:r>
            <w:r w:rsidRPr="002510FF">
              <w:rPr>
                <w:rFonts w:cs="Arial"/>
                <w:b/>
              </w:rPr>
              <w:t>Inertia Power</w:t>
            </w:r>
            <w:r w:rsidRPr="002510FF">
              <w:rPr>
                <w:rFonts w:cs="Arial"/>
              </w:rPr>
              <w:t xml:space="preserve"> developed from a </w:t>
            </w:r>
            <w:r w:rsidRPr="002510FF">
              <w:rPr>
                <w:rFonts w:cs="Arial"/>
                <w:b/>
              </w:rPr>
              <w:t xml:space="preserve">Grid Forming Plant </w:t>
            </w:r>
            <w:r w:rsidRPr="002510FF">
              <w:rPr>
                <w:rFonts w:cs="Arial"/>
              </w:rPr>
              <w:t xml:space="preserve">plus the </w:t>
            </w:r>
            <w:r w:rsidRPr="002510FF">
              <w:rPr>
                <w:rFonts w:cs="Arial"/>
                <w:b/>
              </w:rPr>
              <w:t xml:space="preserve">Active Frequency Response Power </w:t>
            </w:r>
            <w:r w:rsidRPr="002510FF">
              <w:rPr>
                <w:rFonts w:cs="Arial"/>
              </w:rPr>
              <w:t xml:space="preserve">that can be supplied by a </w:t>
            </w:r>
            <w:r w:rsidRPr="002510FF">
              <w:rPr>
                <w:rFonts w:cs="Arial"/>
                <w:b/>
              </w:rPr>
              <w:t>Grid Forming Plant</w:t>
            </w:r>
            <w:r w:rsidRPr="002510FF">
              <w:rPr>
                <w:rFonts w:cs="Arial"/>
              </w:rPr>
              <w:t xml:space="preserve"> when subject to a rate of change of the </w:t>
            </w:r>
            <w:r w:rsidRPr="002510FF">
              <w:rPr>
                <w:rFonts w:cs="Arial"/>
                <w:b/>
              </w:rPr>
              <w:t>System Frequency</w:t>
            </w:r>
            <w:r w:rsidRPr="002510FF">
              <w:rPr>
                <w:rFonts w:cs="Arial"/>
              </w:rPr>
              <w:t xml:space="preserve">.  </w:t>
            </w:r>
          </w:p>
        </w:tc>
      </w:tr>
      <w:tr w:rsidR="0012256D" w:rsidRPr="007E0B31" w14:paraId="31C1F385" w14:textId="77777777" w:rsidTr="490DE6A8">
        <w:trPr>
          <w:cantSplit/>
        </w:trPr>
        <w:tc>
          <w:tcPr>
            <w:tcW w:w="2884" w:type="dxa"/>
          </w:tcPr>
          <w:p w14:paraId="216D3C09" w14:textId="4C24AFA7" w:rsidR="0012256D" w:rsidRPr="007E0B31" w:rsidRDefault="0012256D" w:rsidP="00ED5885">
            <w:pPr>
              <w:pStyle w:val="Arial11Bold"/>
              <w:rPr>
                <w:rFonts w:cs="Arial"/>
              </w:rPr>
            </w:pPr>
            <w:r>
              <w:rPr>
                <w:rFonts w:cs="Arial"/>
              </w:rPr>
              <w:t>Additional BM Unit</w:t>
            </w:r>
          </w:p>
        </w:tc>
        <w:tc>
          <w:tcPr>
            <w:tcW w:w="6634" w:type="dxa"/>
          </w:tcPr>
          <w:p w14:paraId="76A4F7C3" w14:textId="5E1F722D" w:rsidR="0012256D" w:rsidRPr="007E0B31" w:rsidRDefault="0012256D" w:rsidP="00F01FB8">
            <w:pPr>
              <w:pStyle w:val="TableArial11"/>
              <w:rPr>
                <w:rFonts w:cs="Arial"/>
              </w:rPr>
            </w:pPr>
            <w:r>
              <w:rPr>
                <w:rFonts w:cs="Arial"/>
              </w:rPr>
              <w:t xml:space="preserve">Has the meaning as set out in the </w:t>
            </w:r>
            <w:r w:rsidRPr="0012256D">
              <w:rPr>
                <w:rFonts w:cs="Arial"/>
                <w:b/>
              </w:rPr>
              <w:t>BSC</w:t>
            </w:r>
          </w:p>
        </w:tc>
      </w:tr>
      <w:tr w:rsidR="00046274" w:rsidRPr="007E0B31" w14:paraId="0243B25C" w14:textId="77777777" w:rsidTr="490DE6A8">
        <w:trPr>
          <w:cantSplit/>
        </w:trPr>
        <w:tc>
          <w:tcPr>
            <w:tcW w:w="2884" w:type="dxa"/>
          </w:tcPr>
          <w:p w14:paraId="1385D0C3" w14:textId="7C4BBA69" w:rsidR="00C9274C" w:rsidRPr="007E0B31" w:rsidRDefault="00C9274C" w:rsidP="00ED5885">
            <w:pPr>
              <w:pStyle w:val="Arial11Bold"/>
              <w:rPr>
                <w:rFonts w:cs="Arial"/>
              </w:rPr>
            </w:pPr>
            <w:r w:rsidRPr="007E0B31">
              <w:rPr>
                <w:rFonts w:cs="Arial"/>
              </w:rPr>
              <w:t>Affiliate</w:t>
            </w:r>
          </w:p>
        </w:tc>
        <w:tc>
          <w:tcPr>
            <w:tcW w:w="6634" w:type="dxa"/>
          </w:tcPr>
          <w:p w14:paraId="0FA684DC" w14:textId="77777777" w:rsidR="00C9274C" w:rsidRPr="007E0B31" w:rsidRDefault="00C9274C" w:rsidP="00F01FB8">
            <w:pPr>
              <w:pStyle w:val="TableArial11"/>
              <w:rPr>
                <w:rFonts w:cs="Arial"/>
              </w:rPr>
            </w:pPr>
            <w:r w:rsidRPr="007E0B31">
              <w:rPr>
                <w:rFonts w:cs="Arial"/>
              </w:rPr>
              <w:t xml:space="preserve">In relation to any person, any holding company or subsidiary of such person or any subsidiary of a holding company of such person, in each case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section were in force at such date.</w:t>
            </w:r>
          </w:p>
        </w:tc>
      </w:tr>
      <w:tr w:rsidR="00046274" w:rsidRPr="007E0B31" w14:paraId="218462F9" w14:textId="77777777" w:rsidTr="490DE6A8">
        <w:trPr>
          <w:cantSplit/>
        </w:trPr>
        <w:tc>
          <w:tcPr>
            <w:tcW w:w="2884" w:type="dxa"/>
          </w:tcPr>
          <w:p w14:paraId="7A1E1D01" w14:textId="77777777" w:rsidR="0097017C" w:rsidRPr="007E0B31" w:rsidRDefault="0097017C" w:rsidP="002335A5">
            <w:pPr>
              <w:pStyle w:val="Arial11Bold"/>
              <w:rPr>
                <w:rFonts w:cs="Arial"/>
              </w:rPr>
            </w:pPr>
            <w:r w:rsidRPr="007E0B31">
              <w:rPr>
                <w:rFonts w:cs="Arial"/>
              </w:rPr>
              <w:t>AF Rules</w:t>
            </w:r>
          </w:p>
        </w:tc>
        <w:tc>
          <w:tcPr>
            <w:tcW w:w="6634" w:type="dxa"/>
          </w:tcPr>
          <w:p w14:paraId="704BA84C" w14:textId="77777777" w:rsidR="0097017C" w:rsidRPr="007E0B31" w:rsidRDefault="0097017C" w:rsidP="002335A5">
            <w:pPr>
              <w:pStyle w:val="TableArial11"/>
              <w:rPr>
                <w:rFonts w:cs="Arial"/>
              </w:rPr>
            </w:pPr>
            <w:r w:rsidRPr="007E0B31">
              <w:rPr>
                <w:rFonts w:cs="Arial"/>
              </w:rPr>
              <w:t>Has the meaning given to “allocation framework” in section 13(2) of the Energy Act 2013.</w:t>
            </w:r>
          </w:p>
        </w:tc>
      </w:tr>
      <w:tr w:rsidR="00046274" w:rsidRPr="007E0B31" w14:paraId="778748A0" w14:textId="77777777" w:rsidTr="490DE6A8">
        <w:trPr>
          <w:cantSplit/>
        </w:trPr>
        <w:tc>
          <w:tcPr>
            <w:tcW w:w="2884" w:type="dxa"/>
          </w:tcPr>
          <w:p w14:paraId="6ED5AB91" w14:textId="77777777" w:rsidR="00CB3A44" w:rsidRPr="007E0B31" w:rsidRDefault="00CB3A44" w:rsidP="002335A5">
            <w:pPr>
              <w:pStyle w:val="Arial11Bold"/>
              <w:rPr>
                <w:rFonts w:cs="Arial"/>
              </w:rPr>
            </w:pPr>
            <w:r w:rsidRPr="007E0B31">
              <w:rPr>
                <w:rFonts w:cs="Arial"/>
              </w:rPr>
              <w:t>Agency</w:t>
            </w:r>
          </w:p>
        </w:tc>
        <w:tc>
          <w:tcPr>
            <w:tcW w:w="6634" w:type="dxa"/>
          </w:tcPr>
          <w:p w14:paraId="1623D3F6" w14:textId="579381FF" w:rsidR="00CB3A44" w:rsidRPr="007E0B31" w:rsidRDefault="003A1576" w:rsidP="002335A5">
            <w:pPr>
              <w:pStyle w:val="TableArial11"/>
              <w:rPr>
                <w:rFonts w:cs="Arial"/>
              </w:rPr>
            </w:pPr>
            <w:r>
              <w:rPr>
                <w:rFonts w:cs="Arial"/>
              </w:rPr>
              <w:t xml:space="preserve">As defined in </w:t>
            </w:r>
            <w:r w:rsidR="00CB3A44" w:rsidRPr="007E0B31">
              <w:rPr>
                <w:rFonts w:cs="Arial"/>
                <w:b/>
              </w:rPr>
              <w:t>T</w:t>
            </w:r>
            <w:r>
              <w:rPr>
                <w:rFonts w:cs="Arial"/>
                <w:b/>
              </w:rPr>
              <w:t>he Company’s T</w:t>
            </w:r>
            <w:r w:rsidR="00CB3A44" w:rsidRPr="007E0B31">
              <w:rPr>
                <w:rFonts w:cs="Arial"/>
                <w:b/>
              </w:rPr>
              <w:t>ransmission Licence.</w:t>
            </w:r>
          </w:p>
        </w:tc>
      </w:tr>
      <w:tr w:rsidR="0012256D" w:rsidRPr="007E0B31" w14:paraId="2FA19902" w14:textId="77777777" w:rsidTr="490DE6A8">
        <w:trPr>
          <w:cantSplit/>
        </w:trPr>
        <w:tc>
          <w:tcPr>
            <w:tcW w:w="2884" w:type="dxa"/>
          </w:tcPr>
          <w:p w14:paraId="45E3E005" w14:textId="0FFD71EE" w:rsidR="0012256D" w:rsidRPr="007E0B31" w:rsidRDefault="0012256D" w:rsidP="002335A5">
            <w:pPr>
              <w:pStyle w:val="Arial11Bold"/>
              <w:rPr>
                <w:rFonts w:cs="Arial"/>
              </w:rPr>
            </w:pPr>
            <w:r>
              <w:rPr>
                <w:rFonts w:cs="Arial"/>
              </w:rPr>
              <w:t>Aggregator</w:t>
            </w:r>
          </w:p>
        </w:tc>
        <w:tc>
          <w:tcPr>
            <w:tcW w:w="6634" w:type="dxa"/>
          </w:tcPr>
          <w:p w14:paraId="5215F695" w14:textId="600C6049" w:rsidR="0012256D" w:rsidRPr="007E0B31" w:rsidRDefault="0012256D" w:rsidP="002335A5">
            <w:pPr>
              <w:pStyle w:val="TableArial11"/>
              <w:rPr>
                <w:rFonts w:cs="Arial"/>
              </w:rPr>
            </w:pPr>
            <w:r>
              <w:rPr>
                <w:rFonts w:cs="Arial"/>
              </w:rPr>
              <w:t xml:space="preserve">A </w:t>
            </w:r>
            <w:r w:rsidRPr="0012256D">
              <w:rPr>
                <w:rFonts w:cs="Arial"/>
                <w:b/>
              </w:rPr>
              <w:t>BM Participant</w:t>
            </w:r>
            <w:r>
              <w:rPr>
                <w:rFonts w:cs="Arial"/>
              </w:rPr>
              <w:t xml:space="preserve"> </w:t>
            </w:r>
            <w:r w:rsidRPr="0012256D">
              <w:rPr>
                <w:rFonts w:cs="Arial"/>
              </w:rPr>
              <w:t xml:space="preserve">who controls one or more </w:t>
            </w:r>
            <w:r w:rsidRPr="0012256D">
              <w:rPr>
                <w:rFonts w:cs="Arial"/>
                <w:b/>
              </w:rPr>
              <w:t xml:space="preserve">Additional BM Units </w:t>
            </w:r>
            <w:r w:rsidRPr="0012256D">
              <w:rPr>
                <w:rFonts w:cs="Arial"/>
              </w:rPr>
              <w:t xml:space="preserve">or </w:t>
            </w:r>
            <w:r w:rsidRPr="0012256D">
              <w:rPr>
                <w:rFonts w:cs="Arial"/>
                <w:b/>
              </w:rPr>
              <w:t>Secondary BM Units</w:t>
            </w:r>
            <w:r w:rsidRPr="0012256D">
              <w:rPr>
                <w:rFonts w:cs="Arial"/>
              </w:rPr>
              <w:t xml:space="preserve">.  </w:t>
            </w:r>
          </w:p>
        </w:tc>
      </w:tr>
      <w:tr w:rsidR="0012256D" w:rsidRPr="007E0B31" w14:paraId="2EEFC22E" w14:textId="77777777" w:rsidTr="490DE6A8">
        <w:trPr>
          <w:cantSplit/>
        </w:trPr>
        <w:tc>
          <w:tcPr>
            <w:tcW w:w="2884" w:type="dxa"/>
          </w:tcPr>
          <w:p w14:paraId="3479AB7A" w14:textId="4F2195EE" w:rsidR="0012256D" w:rsidRDefault="0012256D" w:rsidP="002335A5">
            <w:pPr>
              <w:pStyle w:val="Arial11Bold"/>
              <w:rPr>
                <w:rFonts w:cs="Arial"/>
              </w:rPr>
            </w:pPr>
            <w:r w:rsidRPr="0079361D">
              <w:rPr>
                <w:rFonts w:cs="Arial"/>
              </w:rPr>
              <w:t>Aggregator</w:t>
            </w:r>
            <w:r>
              <w:rPr>
                <w:rFonts w:cs="Arial"/>
              </w:rPr>
              <w:t xml:space="preserve"> Impact Matrix</w:t>
            </w:r>
          </w:p>
        </w:tc>
        <w:tc>
          <w:tcPr>
            <w:tcW w:w="6634" w:type="dxa"/>
          </w:tcPr>
          <w:p w14:paraId="3AB438B1" w14:textId="3805770A" w:rsidR="0012256D" w:rsidRDefault="0012256D" w:rsidP="002335A5">
            <w:pPr>
              <w:pStyle w:val="TableArial11"/>
              <w:rPr>
                <w:rFonts w:cs="Arial"/>
              </w:rPr>
            </w:pPr>
            <w:r w:rsidRPr="0012256D">
              <w:rPr>
                <w:rFonts w:cs="Arial"/>
              </w:rPr>
              <w:t xml:space="preserve">Defined for an </w:t>
            </w:r>
            <w:r w:rsidRPr="004B6F56">
              <w:rPr>
                <w:rFonts w:cs="Arial"/>
                <w:b/>
              </w:rPr>
              <w:t>Additional BM Unit</w:t>
            </w:r>
            <w:r w:rsidRPr="0012256D">
              <w:rPr>
                <w:rFonts w:cs="Arial"/>
              </w:rPr>
              <w:t xml:space="preserve"> or a </w:t>
            </w:r>
            <w:r w:rsidRPr="004B6F56">
              <w:rPr>
                <w:rFonts w:cs="Arial"/>
                <w:b/>
              </w:rPr>
              <w:t>Secondary BM Unit</w:t>
            </w:r>
            <w:r w:rsidRPr="0012256D">
              <w:rPr>
                <w:rFonts w:cs="Arial"/>
              </w:rPr>
              <w:t xml:space="preserve">. Provides data allowing </w:t>
            </w:r>
            <w:r w:rsidR="00A44642">
              <w:rPr>
                <w:rFonts w:cs="Arial"/>
                <w:b/>
              </w:rPr>
              <w:t>The Company</w:t>
            </w:r>
            <w:r w:rsidRPr="0012256D">
              <w:rPr>
                <w:rFonts w:cs="Arial"/>
              </w:rPr>
              <w:t xml:space="preserve"> to model the result of a </w:t>
            </w:r>
            <w:r w:rsidRPr="005C20E3">
              <w:rPr>
                <w:b/>
              </w:rPr>
              <w:t>Bid-Offer Acceptance</w:t>
            </w:r>
            <w:r w:rsidRPr="0012256D">
              <w:rPr>
                <w:rFonts w:cs="Arial"/>
              </w:rPr>
              <w:t xml:space="preserve"> on each of the </w:t>
            </w:r>
            <w:r w:rsidRPr="004B6F56">
              <w:rPr>
                <w:rFonts w:cs="Arial"/>
                <w:b/>
              </w:rPr>
              <w:t>Grid Supply Points</w:t>
            </w:r>
            <w:r w:rsidRPr="0012256D">
              <w:rPr>
                <w:rFonts w:cs="Arial"/>
              </w:rPr>
              <w:t xml:space="preserve"> within the </w:t>
            </w:r>
            <w:r w:rsidRPr="004B6F56">
              <w:rPr>
                <w:rFonts w:cs="Arial"/>
                <w:b/>
              </w:rPr>
              <w:t>GSP Group</w:t>
            </w:r>
            <w:r w:rsidRPr="0012256D">
              <w:rPr>
                <w:rFonts w:cs="Arial"/>
              </w:rPr>
              <w:t xml:space="preserve"> over which the </w:t>
            </w:r>
            <w:r w:rsidRPr="004B6F56">
              <w:rPr>
                <w:rFonts w:cs="Arial"/>
                <w:b/>
              </w:rPr>
              <w:t>Additional BM Unit</w:t>
            </w:r>
            <w:r w:rsidRPr="0012256D">
              <w:rPr>
                <w:rFonts w:cs="Arial"/>
              </w:rPr>
              <w:t xml:space="preserve"> or </w:t>
            </w:r>
            <w:r w:rsidRPr="004B6F56">
              <w:rPr>
                <w:rFonts w:cs="Arial"/>
                <w:b/>
              </w:rPr>
              <w:t>Secondary BM Unit</w:t>
            </w:r>
            <w:r w:rsidRPr="0012256D">
              <w:rPr>
                <w:rFonts w:cs="Arial"/>
              </w:rPr>
              <w:t xml:space="preserve"> is defined</w:t>
            </w:r>
            <w:r w:rsidR="00430E59">
              <w:rPr>
                <w:rFonts w:cs="Arial"/>
              </w:rPr>
              <w:t>.</w:t>
            </w:r>
          </w:p>
        </w:tc>
      </w:tr>
      <w:tr w:rsidR="00496EA6" w:rsidRPr="007E0B31" w14:paraId="21521468" w14:textId="77777777" w:rsidTr="490DE6A8">
        <w:trPr>
          <w:cantSplit/>
        </w:trPr>
        <w:tc>
          <w:tcPr>
            <w:tcW w:w="2884" w:type="dxa"/>
          </w:tcPr>
          <w:p w14:paraId="447A0A6E" w14:textId="667331A8" w:rsidR="00496EA6" w:rsidRPr="0079361D" w:rsidRDefault="00496EA6" w:rsidP="00496EA6">
            <w:pPr>
              <w:pStyle w:val="Arial11Bold"/>
              <w:rPr>
                <w:rFonts w:cs="Arial"/>
              </w:rPr>
            </w:pPr>
            <w:r w:rsidRPr="007E0B31">
              <w:rPr>
                <w:rFonts w:cs="Arial"/>
              </w:rPr>
              <w:t>Alternate Member</w:t>
            </w:r>
          </w:p>
        </w:tc>
        <w:tc>
          <w:tcPr>
            <w:tcW w:w="6634" w:type="dxa"/>
          </w:tcPr>
          <w:p w14:paraId="18EEEEF6" w14:textId="6C44DEEB" w:rsidR="00496EA6" w:rsidRPr="0012256D" w:rsidRDefault="00496EA6" w:rsidP="00496EA6">
            <w:pPr>
              <w:pStyle w:val="TableArial11"/>
              <w:rPr>
                <w:rFonts w:cs="Arial"/>
              </w:rPr>
            </w:pPr>
            <w:r w:rsidRPr="00274B57">
              <w:rPr>
                <w:rFonts w:cs="Arial"/>
              </w:rPr>
              <w:t xml:space="preserve">Shall mean an alternate member for the </w:t>
            </w:r>
            <w:r w:rsidRPr="00274B57">
              <w:rPr>
                <w:rFonts w:cs="Arial"/>
                <w:b/>
              </w:rPr>
              <w:t>Panel Members</w:t>
            </w:r>
            <w:r w:rsidRPr="00274B57">
              <w:rPr>
                <w:rFonts w:cs="Arial"/>
              </w:rPr>
              <w:t xml:space="preserve"> elected or appointed in accordance with</w:t>
            </w:r>
            <w:r w:rsidRPr="00274B57">
              <w:rPr>
                <w:rFonts w:cs="Arial"/>
                <w:b/>
              </w:rPr>
              <w:t xml:space="preserve"> </w:t>
            </w:r>
            <w:r w:rsidRPr="00274B57">
              <w:rPr>
                <w:rFonts w:cs="Arial"/>
              </w:rPr>
              <w:t>this GR.7.2(a) or (b).</w:t>
            </w:r>
          </w:p>
        </w:tc>
      </w:tr>
      <w:tr w:rsidR="0093310B" w:rsidRPr="007E0B31" w14:paraId="5CD4B4BD" w14:textId="77777777" w:rsidTr="490DE6A8">
        <w:trPr>
          <w:cantSplit/>
        </w:trPr>
        <w:tc>
          <w:tcPr>
            <w:tcW w:w="2884" w:type="dxa"/>
          </w:tcPr>
          <w:p w14:paraId="6308BAB9" w14:textId="4CAF962A" w:rsidR="001B6BDF" w:rsidRPr="0079361D" w:rsidRDefault="001B6BDF" w:rsidP="002335A5">
            <w:pPr>
              <w:pStyle w:val="Arial11Bold"/>
              <w:rPr>
                <w:rFonts w:cs="Arial"/>
              </w:rPr>
            </w:pPr>
            <w:r>
              <w:rPr>
                <w:rFonts w:cs="Arial"/>
              </w:rPr>
              <w:lastRenderedPageBreak/>
              <w:t>Anchor</w:t>
            </w:r>
          </w:p>
        </w:tc>
        <w:tc>
          <w:tcPr>
            <w:tcW w:w="6634" w:type="dxa"/>
          </w:tcPr>
          <w:p w14:paraId="60F04962" w14:textId="1D974980" w:rsidR="007E5A37" w:rsidRPr="0012256D" w:rsidRDefault="00056E40" w:rsidP="002335A5">
            <w:pPr>
              <w:pStyle w:val="TableArial11"/>
              <w:rPr>
                <w:rFonts w:cs="Arial"/>
              </w:rPr>
            </w:pPr>
            <w:r>
              <w:rPr>
                <w:b/>
                <w:bCs/>
              </w:rPr>
              <w:t>Plant</w:t>
            </w:r>
            <w:r w:rsidR="00830489" w:rsidRPr="00D4108E">
              <w:t>,</w:t>
            </w:r>
            <w:r>
              <w:t xml:space="preserve"> </w:t>
            </w:r>
            <w:r w:rsidR="00B7485E">
              <w:t xml:space="preserve">owned and operated by a </w:t>
            </w:r>
            <w:r w:rsidR="00B7485E" w:rsidRPr="00D4108E">
              <w:rPr>
                <w:b/>
                <w:bCs/>
              </w:rPr>
              <w:t>Restoration Contractor</w:t>
            </w:r>
            <w:r w:rsidR="00B7485E">
              <w:t xml:space="preserve"> </w:t>
            </w:r>
            <w:r w:rsidR="00E76F6F">
              <w:t>which can</w:t>
            </w:r>
            <w:r>
              <w:t xml:space="preserve"> </w:t>
            </w:r>
            <w:r>
              <w:rPr>
                <w:b/>
                <w:bCs/>
              </w:rPr>
              <w:t>Start-Up</w:t>
            </w:r>
            <w:r>
              <w:t xml:space="preserve"> from </w:t>
            </w:r>
            <w:r>
              <w:rPr>
                <w:b/>
                <w:bCs/>
              </w:rPr>
              <w:t>Shutdown</w:t>
            </w:r>
            <w:r w:rsidR="0061463C">
              <w:t xml:space="preserve"> and</w:t>
            </w:r>
            <w:r>
              <w:t xml:space="preserve"> energise a part of the </w:t>
            </w:r>
            <w:r>
              <w:rPr>
                <w:b/>
                <w:bCs/>
              </w:rPr>
              <w:t>Total System</w:t>
            </w:r>
            <w:r>
              <w:t xml:space="preserve"> upon instruction from </w:t>
            </w:r>
            <w:r w:rsidR="00080821" w:rsidRPr="009730EF">
              <w:rPr>
                <w:b/>
                <w:bCs/>
              </w:rPr>
              <w:t>The Company</w:t>
            </w:r>
            <w:r w:rsidR="00080821">
              <w:t xml:space="preserve"> </w:t>
            </w:r>
            <w:r w:rsidR="00CA12D2">
              <w:t xml:space="preserve">or a </w:t>
            </w:r>
            <w:r w:rsidR="00CA12D2" w:rsidRPr="009730EF">
              <w:rPr>
                <w:b/>
                <w:bCs/>
              </w:rPr>
              <w:t>Network Operator</w:t>
            </w:r>
            <w:r>
              <w:t xml:space="preserve"> or a relevant </w:t>
            </w:r>
            <w:r>
              <w:rPr>
                <w:b/>
                <w:bCs/>
              </w:rPr>
              <w:t>Transmission Licensee</w:t>
            </w:r>
            <w:r>
              <w:t xml:space="preserve"> within a defined time period, without an external electrical power supply</w:t>
            </w:r>
            <w:r w:rsidR="001A36A8">
              <w:t xml:space="preserve"> from the </w:t>
            </w:r>
            <w:r w:rsidR="001A36A8" w:rsidRPr="001A36A8">
              <w:rPr>
                <w:b/>
                <w:bCs/>
              </w:rPr>
              <w:t>Total System</w:t>
            </w:r>
            <w:r>
              <w:t>.</w:t>
            </w:r>
            <w:r w:rsidR="005E6191">
              <w:t xml:space="preserve">  </w:t>
            </w:r>
          </w:p>
        </w:tc>
      </w:tr>
      <w:tr w:rsidR="0093310B" w:rsidRPr="007E0B31" w14:paraId="53CEE58F" w14:textId="77777777" w:rsidTr="490DE6A8">
        <w:trPr>
          <w:cantSplit/>
        </w:trPr>
        <w:tc>
          <w:tcPr>
            <w:tcW w:w="2884" w:type="dxa"/>
          </w:tcPr>
          <w:p w14:paraId="00C34635" w14:textId="389165F3" w:rsidR="00E761F2" w:rsidRPr="007E0B31" w:rsidRDefault="00E761F2" w:rsidP="00E761F2">
            <w:pPr>
              <w:pStyle w:val="Arial11Bold"/>
              <w:rPr>
                <w:rFonts w:cs="Arial"/>
              </w:rPr>
            </w:pPr>
            <w:r w:rsidRPr="003301CE">
              <w:t xml:space="preserve">Anchor DC Converter </w:t>
            </w:r>
            <w:r w:rsidRPr="003301CE">
              <w:rPr>
                <w:bCs/>
              </w:rPr>
              <w:t>Test</w:t>
            </w:r>
          </w:p>
        </w:tc>
        <w:tc>
          <w:tcPr>
            <w:tcW w:w="6634" w:type="dxa"/>
          </w:tcPr>
          <w:p w14:paraId="5E690A7C" w14:textId="43EAFE03" w:rsidR="00E761F2" w:rsidRPr="00E761F2" w:rsidRDefault="00E761F2" w:rsidP="00E761F2">
            <w:pPr>
              <w:pStyle w:val="TableArial11"/>
            </w:pPr>
            <w:r w:rsidRPr="003301CE">
              <w:t xml:space="preserve">A </w:t>
            </w:r>
            <w:r w:rsidRPr="003301CE">
              <w:rPr>
                <w:bCs/>
              </w:rPr>
              <w:t>test</w:t>
            </w:r>
            <w:r w:rsidRPr="003301CE">
              <w:rPr>
                <w:b/>
                <w:bCs/>
              </w:rPr>
              <w:t xml:space="preserve"> </w:t>
            </w:r>
            <w:r w:rsidRPr="003301CE">
              <w:t xml:space="preserve">carried out by an </w:t>
            </w:r>
            <w:r w:rsidRPr="003301CE">
              <w:rPr>
                <w:b/>
                <w:bCs/>
              </w:rPr>
              <w:t>Anchor</w:t>
            </w:r>
            <w:r w:rsidRPr="003301CE">
              <w:t xml:space="preserve"> </w:t>
            </w:r>
            <w:r w:rsidRPr="003301CE">
              <w:rPr>
                <w:b/>
              </w:rPr>
              <w:t>DC Converter Owner</w:t>
            </w:r>
            <w:r w:rsidRPr="003301CE">
              <w:t xml:space="preserve"> </w:t>
            </w:r>
            <w:r w:rsidR="00EB6893">
              <w:t>on</w:t>
            </w:r>
            <w:r w:rsidRPr="003301CE">
              <w:t xml:space="preserve"> an </w:t>
            </w:r>
            <w:r w:rsidRPr="003301CE">
              <w:rPr>
                <w:b/>
                <w:bCs/>
              </w:rPr>
              <w:t>Anchor</w:t>
            </w:r>
            <w:r w:rsidRPr="003301CE">
              <w:rPr>
                <w:b/>
              </w:rPr>
              <w:t xml:space="preserve"> DC Converter</w:t>
            </w:r>
            <w:r w:rsidRPr="003301CE">
              <w:t xml:space="preserve"> while the </w:t>
            </w:r>
            <w:r w:rsidRPr="003301CE">
              <w:rPr>
                <w:b/>
              </w:rPr>
              <w:t>Anchor DC Converter</w:t>
            </w:r>
            <w:r w:rsidRPr="003301CE">
              <w:t xml:space="preserve"> is disconnected from all external electrical power supplies from the </w:t>
            </w:r>
            <w:r w:rsidRPr="003301CE">
              <w:rPr>
                <w:b/>
              </w:rPr>
              <w:t>Total System</w:t>
            </w:r>
            <w:r w:rsidRPr="003301CE">
              <w:t>.</w:t>
            </w:r>
          </w:p>
        </w:tc>
      </w:tr>
      <w:tr w:rsidR="0093310B" w:rsidRPr="007E0B31" w14:paraId="7E48DCA3" w14:textId="77777777" w:rsidTr="490DE6A8">
        <w:trPr>
          <w:cantSplit/>
        </w:trPr>
        <w:tc>
          <w:tcPr>
            <w:tcW w:w="2884" w:type="dxa"/>
          </w:tcPr>
          <w:p w14:paraId="7CF35B85" w14:textId="6A97E0E8" w:rsidR="00463FCE" w:rsidRPr="003301CE" w:rsidRDefault="00463FCE" w:rsidP="00463FCE">
            <w:pPr>
              <w:pStyle w:val="Arial11Bold"/>
            </w:pPr>
            <w:r w:rsidRPr="003301CE">
              <w:rPr>
                <w:bCs/>
              </w:rPr>
              <w:t>Anchor Generating Unit Test</w:t>
            </w:r>
          </w:p>
        </w:tc>
        <w:tc>
          <w:tcPr>
            <w:tcW w:w="6634" w:type="dxa"/>
          </w:tcPr>
          <w:p w14:paraId="1F0B00D1" w14:textId="5F9C11FA" w:rsidR="00463FCE" w:rsidRPr="003301CE" w:rsidRDefault="00463FCE" w:rsidP="00463FCE">
            <w:pPr>
              <w:pStyle w:val="TableArial11"/>
            </w:pPr>
            <w:r w:rsidRPr="003301CE">
              <w:t xml:space="preserve">A test carried out on an </w:t>
            </w:r>
            <w:r w:rsidRPr="003301CE">
              <w:rPr>
                <w:b/>
              </w:rPr>
              <w:t>Anchor</w:t>
            </w:r>
            <w:r w:rsidRPr="003301CE">
              <w:t xml:space="preserve"> </w:t>
            </w:r>
            <w:r w:rsidRPr="003301CE">
              <w:rPr>
                <w:b/>
              </w:rPr>
              <w:t>Generating Unit</w:t>
            </w:r>
            <w:r w:rsidRPr="003301CE">
              <w:t xml:space="preserve"> or a </w:t>
            </w:r>
            <w:r w:rsidRPr="003301CE">
              <w:rPr>
                <w:b/>
              </w:rPr>
              <w:t xml:space="preserve">CCGT </w:t>
            </w:r>
            <w:r w:rsidRPr="003301CE">
              <w:rPr>
                <w:bCs/>
              </w:rPr>
              <w:t>unit</w:t>
            </w:r>
            <w:r w:rsidRPr="003301CE">
              <w:rPr>
                <w:b/>
              </w:rPr>
              <w:t xml:space="preserve"> </w:t>
            </w:r>
            <w:r w:rsidRPr="003301CE">
              <w:t>or a</w:t>
            </w:r>
            <w:r w:rsidRPr="003301CE">
              <w:rPr>
                <w:b/>
              </w:rPr>
              <w:t xml:space="preserve"> Power Generating Module</w:t>
            </w:r>
            <w:r w:rsidRPr="003301CE">
              <w:t xml:space="preserve">, as the case may be, at an </w:t>
            </w:r>
            <w:r w:rsidRPr="003301CE">
              <w:rPr>
                <w:b/>
              </w:rPr>
              <w:t>Anchor Power Station</w:t>
            </w:r>
            <w:r w:rsidRPr="003301CE">
              <w:t xml:space="preserve"> while the </w:t>
            </w:r>
            <w:r w:rsidRPr="003301CE">
              <w:rPr>
                <w:b/>
                <w:bCs/>
              </w:rPr>
              <w:t xml:space="preserve">Anchor </w:t>
            </w:r>
            <w:r w:rsidRPr="003301CE">
              <w:rPr>
                <w:b/>
              </w:rPr>
              <w:t>Power</w:t>
            </w:r>
            <w:r w:rsidRPr="003301CE">
              <w:t xml:space="preserve"> </w:t>
            </w:r>
            <w:r w:rsidRPr="003301CE">
              <w:rPr>
                <w:b/>
              </w:rPr>
              <w:t>Station</w:t>
            </w:r>
            <w:r w:rsidRPr="003301CE">
              <w:t xml:space="preserve"> remains energised from the </w:t>
            </w:r>
            <w:r>
              <w:rPr>
                <w:b/>
                <w:bCs/>
              </w:rPr>
              <w:t>Total</w:t>
            </w:r>
            <w:r w:rsidRPr="003301CE">
              <w:rPr>
                <w:b/>
                <w:bCs/>
              </w:rPr>
              <w:t xml:space="preserve"> System</w:t>
            </w:r>
            <w:r w:rsidRPr="003301CE">
              <w:t>.</w:t>
            </w:r>
          </w:p>
        </w:tc>
      </w:tr>
      <w:tr w:rsidR="0093310B" w:rsidRPr="007E0B31" w14:paraId="37A519B7" w14:textId="77777777" w:rsidTr="490DE6A8">
        <w:trPr>
          <w:cantSplit/>
        </w:trPr>
        <w:tc>
          <w:tcPr>
            <w:tcW w:w="2884" w:type="dxa"/>
          </w:tcPr>
          <w:p w14:paraId="7537A135" w14:textId="241DAA4C" w:rsidR="00E761F2" w:rsidRPr="007E0B31" w:rsidRDefault="00E761F2" w:rsidP="00E761F2">
            <w:pPr>
              <w:pStyle w:val="Arial11Bold"/>
              <w:rPr>
                <w:rFonts w:cs="Arial"/>
              </w:rPr>
            </w:pPr>
            <w:r w:rsidRPr="003301CE">
              <w:rPr>
                <w:rFonts w:cs="Arial"/>
              </w:rPr>
              <w:t>Anchor HVDC System Test</w:t>
            </w:r>
          </w:p>
        </w:tc>
        <w:tc>
          <w:tcPr>
            <w:tcW w:w="6634" w:type="dxa"/>
          </w:tcPr>
          <w:p w14:paraId="72305F65" w14:textId="64A43895" w:rsidR="00E761F2" w:rsidRPr="00274B57" w:rsidRDefault="00E761F2" w:rsidP="00E761F2">
            <w:pPr>
              <w:pStyle w:val="TableArial11"/>
              <w:rPr>
                <w:rFonts w:cs="Arial"/>
              </w:rPr>
            </w:pPr>
            <w:r w:rsidRPr="003301CE">
              <w:t xml:space="preserve">A </w:t>
            </w:r>
            <w:r w:rsidR="00C92ED9" w:rsidRPr="00C92ED9">
              <w:t>t</w:t>
            </w:r>
            <w:r w:rsidRPr="00C92ED9">
              <w:t xml:space="preserve">est </w:t>
            </w:r>
            <w:r w:rsidRPr="003301CE">
              <w:t xml:space="preserve">carried out by an </w:t>
            </w:r>
            <w:r w:rsidRPr="003301CE">
              <w:rPr>
                <w:b/>
                <w:bCs/>
              </w:rPr>
              <w:t>Anchor</w:t>
            </w:r>
            <w:r w:rsidRPr="003301CE">
              <w:t xml:space="preserve"> </w:t>
            </w:r>
            <w:r w:rsidRPr="003301CE">
              <w:rPr>
                <w:b/>
              </w:rPr>
              <w:t>HVDC System Owner</w:t>
            </w:r>
            <w:r w:rsidRPr="003301CE">
              <w:t xml:space="preserve"> while the </w:t>
            </w:r>
            <w:r w:rsidRPr="003301CE">
              <w:rPr>
                <w:b/>
              </w:rPr>
              <w:t>Anchor HVDC System</w:t>
            </w:r>
            <w:r w:rsidRPr="003301CE">
              <w:t xml:space="preserve"> is </w:t>
            </w:r>
            <w:r w:rsidR="00AD5969">
              <w:t xml:space="preserve">disconnected from all </w:t>
            </w:r>
            <w:r w:rsidR="00AD5969" w:rsidRPr="003301CE">
              <w:t>external electrical power supplies from the</w:t>
            </w:r>
            <w:r w:rsidR="00AD5969">
              <w:t xml:space="preserve"> </w:t>
            </w:r>
            <w:r w:rsidRPr="000E73E3">
              <w:rPr>
                <w:b/>
                <w:bCs/>
              </w:rPr>
              <w:t>Total</w:t>
            </w:r>
            <w:r w:rsidRPr="003301CE">
              <w:t xml:space="preserve"> </w:t>
            </w:r>
            <w:r w:rsidRPr="003301CE">
              <w:rPr>
                <w:b/>
              </w:rPr>
              <w:t>System</w:t>
            </w:r>
            <w:r w:rsidRPr="003301CE">
              <w:t>.</w:t>
            </w:r>
          </w:p>
        </w:tc>
      </w:tr>
      <w:tr w:rsidR="0093310B" w:rsidRPr="007E0B31" w14:paraId="7EB95AD1" w14:textId="77777777" w:rsidTr="490DE6A8">
        <w:trPr>
          <w:cantSplit/>
        </w:trPr>
        <w:tc>
          <w:tcPr>
            <w:tcW w:w="2884" w:type="dxa"/>
          </w:tcPr>
          <w:p w14:paraId="67DAA1A1" w14:textId="062EF255" w:rsidR="00473366" w:rsidRPr="003301CE" w:rsidRDefault="00473366" w:rsidP="00473366">
            <w:pPr>
              <w:pStyle w:val="Arial11Bold"/>
              <w:rPr>
                <w:rFonts w:cs="Arial"/>
              </w:rPr>
            </w:pPr>
            <w:r>
              <w:rPr>
                <w:rFonts w:cs="Arial"/>
              </w:rPr>
              <w:t>Anchor Plant</w:t>
            </w:r>
            <w:r w:rsidRPr="007E0B31">
              <w:rPr>
                <w:rFonts w:cs="Arial"/>
              </w:rPr>
              <w:t xml:space="preserve"> Capability</w:t>
            </w:r>
          </w:p>
        </w:tc>
        <w:tc>
          <w:tcPr>
            <w:tcW w:w="6634" w:type="dxa"/>
          </w:tcPr>
          <w:p w14:paraId="720D8F68" w14:textId="30E28613" w:rsidR="00AD0ACF" w:rsidRDefault="004F45D7" w:rsidP="00AD0ACF">
            <w:pPr>
              <w:pStyle w:val="Default"/>
              <w:jc w:val="both"/>
              <w:rPr>
                <w:sz w:val="20"/>
                <w:szCs w:val="20"/>
              </w:rPr>
            </w:pPr>
            <w:r w:rsidRPr="002A2839">
              <w:rPr>
                <w:sz w:val="20"/>
                <w:szCs w:val="20"/>
              </w:rPr>
              <w:t xml:space="preserve">The ability of a </w:t>
            </w:r>
            <w:r w:rsidR="007D72B5" w:rsidRPr="00D24D8D">
              <w:rPr>
                <w:b/>
                <w:bCs/>
                <w:sz w:val="20"/>
                <w:szCs w:val="20"/>
              </w:rPr>
              <w:t>Restoration Contractor</w:t>
            </w:r>
            <w:r w:rsidR="00E465F5" w:rsidRPr="00D24D8D">
              <w:rPr>
                <w:b/>
                <w:bCs/>
                <w:sz w:val="20"/>
                <w:szCs w:val="20"/>
              </w:rPr>
              <w:t>’s Plant</w:t>
            </w:r>
            <w:r w:rsidR="00E465F5">
              <w:rPr>
                <w:sz w:val="20"/>
                <w:szCs w:val="20"/>
              </w:rPr>
              <w:t xml:space="preserve"> </w:t>
            </w:r>
            <w:r w:rsidRPr="002A2839">
              <w:rPr>
                <w:sz w:val="20"/>
                <w:szCs w:val="20"/>
              </w:rPr>
              <w:t xml:space="preserve">to </w:t>
            </w:r>
            <w:r w:rsidRPr="002A2839">
              <w:rPr>
                <w:b/>
                <w:bCs/>
                <w:sz w:val="20"/>
                <w:szCs w:val="20"/>
              </w:rPr>
              <w:t>Start</w:t>
            </w:r>
            <w:r w:rsidR="00F01E4D">
              <w:rPr>
                <w:b/>
                <w:bCs/>
                <w:sz w:val="20"/>
                <w:szCs w:val="20"/>
              </w:rPr>
              <w:t>-</w:t>
            </w:r>
            <w:r w:rsidRPr="002A2839">
              <w:rPr>
                <w:b/>
                <w:bCs/>
                <w:sz w:val="20"/>
                <w:szCs w:val="20"/>
              </w:rPr>
              <w:t>Up</w:t>
            </w:r>
            <w:r w:rsidRPr="002A2839">
              <w:rPr>
                <w:sz w:val="20"/>
                <w:szCs w:val="20"/>
              </w:rPr>
              <w:t xml:space="preserve"> from </w:t>
            </w:r>
            <w:r w:rsidRPr="002A2839">
              <w:rPr>
                <w:b/>
                <w:bCs/>
                <w:sz w:val="20"/>
                <w:szCs w:val="20"/>
              </w:rPr>
              <w:t>Shutdown</w:t>
            </w:r>
            <w:r w:rsidRPr="002A2839">
              <w:rPr>
                <w:sz w:val="20"/>
                <w:szCs w:val="20"/>
              </w:rPr>
              <w:t xml:space="preserve"> and to energise </w:t>
            </w:r>
            <w:r w:rsidR="002F3E17">
              <w:rPr>
                <w:sz w:val="20"/>
                <w:szCs w:val="20"/>
              </w:rPr>
              <w:t xml:space="preserve">and maintain </w:t>
            </w:r>
            <w:r w:rsidRPr="002A2839">
              <w:rPr>
                <w:sz w:val="20"/>
                <w:szCs w:val="20"/>
              </w:rPr>
              <w:t xml:space="preserve">a part of the </w:t>
            </w:r>
            <w:r w:rsidRPr="002A2839">
              <w:rPr>
                <w:b/>
                <w:bCs/>
                <w:sz w:val="20"/>
                <w:szCs w:val="20"/>
              </w:rPr>
              <w:t>Total System</w:t>
            </w:r>
            <w:r w:rsidRPr="002A2839">
              <w:rPr>
                <w:sz w:val="20"/>
                <w:szCs w:val="20"/>
              </w:rPr>
              <w:t xml:space="preserve"> upon instruction from</w:t>
            </w:r>
            <w:r w:rsidR="002A2839">
              <w:rPr>
                <w:sz w:val="20"/>
                <w:szCs w:val="20"/>
              </w:rPr>
              <w:t xml:space="preserve"> </w:t>
            </w:r>
            <w:r w:rsidR="002A2839" w:rsidRPr="002A2839">
              <w:rPr>
                <w:b/>
                <w:bCs/>
                <w:sz w:val="20"/>
                <w:szCs w:val="20"/>
              </w:rPr>
              <w:t>T</w:t>
            </w:r>
            <w:r w:rsidRPr="002A2839">
              <w:rPr>
                <w:b/>
                <w:bCs/>
                <w:sz w:val="20"/>
                <w:szCs w:val="20"/>
              </w:rPr>
              <w:t>he Company</w:t>
            </w:r>
            <w:r w:rsidRPr="002A2839">
              <w:rPr>
                <w:sz w:val="20"/>
                <w:szCs w:val="20"/>
              </w:rPr>
              <w:t xml:space="preserve"> </w:t>
            </w:r>
            <w:r w:rsidR="00450987">
              <w:rPr>
                <w:sz w:val="20"/>
                <w:szCs w:val="20"/>
              </w:rPr>
              <w:t xml:space="preserve">or </w:t>
            </w:r>
            <w:r w:rsidR="00450987" w:rsidRPr="0095167A">
              <w:rPr>
                <w:b/>
                <w:bCs/>
                <w:sz w:val="20"/>
                <w:szCs w:val="20"/>
              </w:rPr>
              <w:t>Relevant</w:t>
            </w:r>
            <w:r w:rsidR="00450987">
              <w:rPr>
                <w:sz w:val="20"/>
                <w:szCs w:val="20"/>
              </w:rPr>
              <w:t xml:space="preserve"> </w:t>
            </w:r>
            <w:r w:rsidR="00450987" w:rsidRPr="002E7960">
              <w:rPr>
                <w:b/>
                <w:bCs/>
                <w:sz w:val="20"/>
                <w:szCs w:val="20"/>
              </w:rPr>
              <w:t>Tr</w:t>
            </w:r>
            <w:r w:rsidR="002E7960" w:rsidRPr="002E7960">
              <w:rPr>
                <w:b/>
                <w:bCs/>
                <w:sz w:val="20"/>
                <w:szCs w:val="20"/>
              </w:rPr>
              <w:t>ansmission Licensee</w:t>
            </w:r>
            <w:r w:rsidR="002E7960">
              <w:rPr>
                <w:sz w:val="20"/>
                <w:szCs w:val="20"/>
              </w:rPr>
              <w:t xml:space="preserve"> (in Scotland) </w:t>
            </w:r>
            <w:r w:rsidRPr="002A2839">
              <w:rPr>
                <w:sz w:val="20"/>
                <w:szCs w:val="20"/>
              </w:rPr>
              <w:t xml:space="preserve">or </w:t>
            </w:r>
            <w:r w:rsidR="002A2839">
              <w:rPr>
                <w:sz w:val="20"/>
                <w:szCs w:val="20"/>
              </w:rPr>
              <w:t>r</w:t>
            </w:r>
            <w:r w:rsidRPr="002A2839">
              <w:rPr>
                <w:sz w:val="20"/>
                <w:szCs w:val="20"/>
              </w:rPr>
              <w:t xml:space="preserve">elevant </w:t>
            </w:r>
            <w:r w:rsidRPr="002A2839">
              <w:rPr>
                <w:b/>
                <w:bCs/>
                <w:sz w:val="20"/>
                <w:szCs w:val="20"/>
              </w:rPr>
              <w:t>Network Operator</w:t>
            </w:r>
            <w:r w:rsidR="005F7D6D" w:rsidRPr="001A7DDB">
              <w:rPr>
                <w:sz w:val="20"/>
                <w:szCs w:val="20"/>
              </w:rPr>
              <w:t>,</w:t>
            </w:r>
            <w:r w:rsidRPr="002A2839">
              <w:rPr>
                <w:sz w:val="20"/>
                <w:szCs w:val="20"/>
              </w:rPr>
              <w:t xml:space="preserve"> within a defined time period, without an external electrical power supply</w:t>
            </w:r>
            <w:r w:rsidR="00354162">
              <w:rPr>
                <w:sz w:val="20"/>
                <w:szCs w:val="20"/>
              </w:rPr>
              <w:t xml:space="preserve"> from the </w:t>
            </w:r>
            <w:r w:rsidR="00354162" w:rsidRPr="001A7DDB">
              <w:rPr>
                <w:b/>
                <w:bCs/>
                <w:sz w:val="20"/>
                <w:szCs w:val="20"/>
              </w:rPr>
              <w:t>Total System</w:t>
            </w:r>
            <w:r w:rsidRPr="002A2839">
              <w:rPr>
                <w:sz w:val="20"/>
                <w:szCs w:val="20"/>
              </w:rPr>
              <w:t>.</w:t>
            </w:r>
            <w:r w:rsidR="00473366" w:rsidRPr="004F45D7">
              <w:rPr>
                <w:sz w:val="20"/>
                <w:szCs w:val="20"/>
              </w:rPr>
              <w:t xml:space="preserve"> </w:t>
            </w:r>
            <w:r w:rsidR="00F476D6">
              <w:rPr>
                <w:sz w:val="20"/>
                <w:szCs w:val="20"/>
              </w:rPr>
              <w:t xml:space="preserve">In the case of a </w:t>
            </w:r>
            <w:r w:rsidR="00F476D6" w:rsidRPr="001A7DDB">
              <w:rPr>
                <w:b/>
                <w:bCs/>
                <w:sz w:val="20"/>
                <w:szCs w:val="20"/>
              </w:rPr>
              <w:t>Local Joint Restoration Plan</w:t>
            </w:r>
            <w:r w:rsidR="00F476D6">
              <w:rPr>
                <w:sz w:val="20"/>
                <w:szCs w:val="20"/>
              </w:rPr>
              <w:t xml:space="preserve"> </w:t>
            </w:r>
            <w:r w:rsidR="00A3485A">
              <w:rPr>
                <w:sz w:val="20"/>
                <w:szCs w:val="20"/>
              </w:rPr>
              <w:t xml:space="preserve">the defined period of time </w:t>
            </w:r>
            <w:r w:rsidR="00523533">
              <w:rPr>
                <w:sz w:val="20"/>
                <w:szCs w:val="20"/>
              </w:rPr>
              <w:t>is</w:t>
            </w:r>
            <w:r w:rsidR="00B718D1">
              <w:rPr>
                <w:sz w:val="20"/>
                <w:szCs w:val="20"/>
              </w:rPr>
              <w:t xml:space="preserve"> within 2 hours of</w:t>
            </w:r>
            <w:r w:rsidR="00AD0ACF">
              <w:rPr>
                <w:sz w:val="20"/>
                <w:szCs w:val="20"/>
              </w:rPr>
              <w:t xml:space="preserve"> an instruction from </w:t>
            </w:r>
            <w:r w:rsidR="00AD0ACF" w:rsidRPr="001A7DDB">
              <w:rPr>
                <w:b/>
                <w:bCs/>
                <w:sz w:val="20"/>
                <w:szCs w:val="20"/>
              </w:rPr>
              <w:t>The Company</w:t>
            </w:r>
            <w:r w:rsidR="00AD0ACF">
              <w:rPr>
                <w:sz w:val="20"/>
                <w:szCs w:val="20"/>
              </w:rPr>
              <w:t xml:space="preserve"> or </w:t>
            </w:r>
            <w:r w:rsidR="00AD0ACF" w:rsidRPr="001A7DDB">
              <w:rPr>
                <w:b/>
                <w:bCs/>
                <w:sz w:val="20"/>
                <w:szCs w:val="20"/>
              </w:rPr>
              <w:t>Relevant Transmission Licensee</w:t>
            </w:r>
            <w:r w:rsidR="00AD0ACF">
              <w:rPr>
                <w:sz w:val="20"/>
                <w:szCs w:val="20"/>
              </w:rPr>
              <w:t xml:space="preserve">.  In the case of a </w:t>
            </w:r>
            <w:r w:rsidR="00E72442" w:rsidRPr="001A7DDB">
              <w:rPr>
                <w:b/>
                <w:bCs/>
                <w:sz w:val="20"/>
                <w:szCs w:val="20"/>
              </w:rPr>
              <w:t xml:space="preserve">Distribution </w:t>
            </w:r>
            <w:r w:rsidR="00AD0ACF" w:rsidRPr="001A7DDB">
              <w:rPr>
                <w:b/>
                <w:bCs/>
                <w:sz w:val="20"/>
                <w:szCs w:val="20"/>
              </w:rPr>
              <w:t xml:space="preserve">Restoration </w:t>
            </w:r>
            <w:r w:rsidR="00E72442" w:rsidRPr="001A7DDB">
              <w:rPr>
                <w:b/>
                <w:bCs/>
                <w:sz w:val="20"/>
                <w:szCs w:val="20"/>
              </w:rPr>
              <w:t xml:space="preserve">Zone </w:t>
            </w:r>
            <w:r w:rsidR="00AD0ACF" w:rsidRPr="001A7DDB">
              <w:rPr>
                <w:b/>
                <w:bCs/>
                <w:sz w:val="20"/>
                <w:szCs w:val="20"/>
              </w:rPr>
              <w:t>Plan</w:t>
            </w:r>
            <w:r w:rsidR="00354162" w:rsidRPr="001A7DDB">
              <w:rPr>
                <w:sz w:val="20"/>
                <w:szCs w:val="20"/>
              </w:rPr>
              <w:t>,</w:t>
            </w:r>
            <w:r w:rsidR="00AD0ACF">
              <w:rPr>
                <w:sz w:val="20"/>
                <w:szCs w:val="20"/>
              </w:rPr>
              <w:t xml:space="preserve"> the </w:t>
            </w:r>
            <w:r w:rsidR="00523533">
              <w:rPr>
                <w:sz w:val="20"/>
                <w:szCs w:val="20"/>
              </w:rPr>
              <w:t xml:space="preserve">defined period of time is </w:t>
            </w:r>
            <w:r w:rsidR="00AD0ACF">
              <w:rPr>
                <w:sz w:val="20"/>
                <w:szCs w:val="20"/>
              </w:rPr>
              <w:t xml:space="preserve">within </w:t>
            </w:r>
            <w:r w:rsidR="00E72442">
              <w:rPr>
                <w:sz w:val="20"/>
                <w:szCs w:val="20"/>
              </w:rPr>
              <w:t>8</w:t>
            </w:r>
            <w:r w:rsidR="00AD0ACF">
              <w:rPr>
                <w:sz w:val="20"/>
                <w:szCs w:val="20"/>
              </w:rPr>
              <w:t xml:space="preserve"> hours of an instruction from </w:t>
            </w:r>
            <w:r w:rsidR="00A3485A">
              <w:rPr>
                <w:sz w:val="20"/>
                <w:szCs w:val="20"/>
              </w:rPr>
              <w:t>r</w:t>
            </w:r>
            <w:r w:rsidR="00AD0ACF">
              <w:rPr>
                <w:sz w:val="20"/>
                <w:szCs w:val="20"/>
              </w:rPr>
              <w:t>elevan</w:t>
            </w:r>
            <w:r w:rsidR="00A3485A">
              <w:rPr>
                <w:sz w:val="20"/>
                <w:szCs w:val="20"/>
              </w:rPr>
              <w:t xml:space="preserve">t </w:t>
            </w:r>
            <w:r w:rsidR="00A3485A" w:rsidRPr="001A7DDB">
              <w:rPr>
                <w:b/>
                <w:bCs/>
                <w:sz w:val="20"/>
                <w:szCs w:val="20"/>
              </w:rPr>
              <w:t>Network Operator</w:t>
            </w:r>
            <w:r w:rsidR="00AD0ACF">
              <w:rPr>
                <w:sz w:val="20"/>
                <w:szCs w:val="20"/>
              </w:rPr>
              <w:t xml:space="preserve">.   </w:t>
            </w:r>
          </w:p>
          <w:p w14:paraId="497797C5" w14:textId="3936EBE4" w:rsidR="008061FD" w:rsidRPr="00C414C9" w:rsidRDefault="008061FD" w:rsidP="0094519C">
            <w:pPr>
              <w:pStyle w:val="Default"/>
              <w:jc w:val="both"/>
              <w:rPr>
                <w:sz w:val="20"/>
                <w:szCs w:val="20"/>
              </w:rPr>
            </w:pPr>
          </w:p>
        </w:tc>
      </w:tr>
      <w:tr w:rsidR="0093310B" w:rsidRPr="007E0B31" w14:paraId="42E28326" w14:textId="77777777" w:rsidTr="490DE6A8">
        <w:trPr>
          <w:cantSplit/>
        </w:trPr>
        <w:tc>
          <w:tcPr>
            <w:tcW w:w="2884" w:type="dxa"/>
          </w:tcPr>
          <w:p w14:paraId="7C982435" w14:textId="449388CA" w:rsidR="00E761F2" w:rsidRPr="00420698" w:rsidRDefault="00E761F2" w:rsidP="00E761F2">
            <w:pPr>
              <w:pStyle w:val="Arial11Bold"/>
              <w:rPr>
                <w:rFonts w:cs="Arial"/>
                <w:highlight w:val="yellow"/>
              </w:rPr>
            </w:pPr>
            <w:r w:rsidRPr="004F2C96">
              <w:rPr>
                <w:rFonts w:cs="Arial"/>
              </w:rPr>
              <w:t>Anchor Plant Test</w:t>
            </w:r>
          </w:p>
        </w:tc>
        <w:tc>
          <w:tcPr>
            <w:tcW w:w="6634" w:type="dxa"/>
          </w:tcPr>
          <w:p w14:paraId="73B1F8DE" w14:textId="12CB85FD" w:rsidR="00E761F2" w:rsidRPr="008C04E2" w:rsidRDefault="00E761F2" w:rsidP="00E761F2">
            <w:pPr>
              <w:pStyle w:val="TableArial11"/>
              <w:rPr>
                <w:rFonts w:cs="Arial"/>
              </w:rPr>
            </w:pPr>
            <w:r w:rsidRPr="008C04E2">
              <w:rPr>
                <w:bCs/>
              </w:rPr>
              <w:t xml:space="preserve">A test conducted on </w:t>
            </w:r>
            <w:r w:rsidRPr="008C04E2">
              <w:rPr>
                <w:b/>
                <w:bCs/>
              </w:rPr>
              <w:t xml:space="preserve">Plant </w:t>
            </w:r>
            <w:r w:rsidRPr="008C04E2">
              <w:rPr>
                <w:bCs/>
              </w:rPr>
              <w:t xml:space="preserve">to confirm it is capable of meeting the requirements of an </w:t>
            </w:r>
            <w:r w:rsidRPr="008C04E2">
              <w:rPr>
                <w:b/>
              </w:rPr>
              <w:t>Anchor</w:t>
            </w:r>
            <w:r w:rsidRPr="008C04E2">
              <w:rPr>
                <w:bCs/>
              </w:rPr>
              <w:t xml:space="preserve"> </w:t>
            </w:r>
            <w:r w:rsidRPr="008C04E2">
              <w:rPr>
                <w:b/>
                <w:bCs/>
              </w:rPr>
              <w:t>Restoration Contract</w:t>
            </w:r>
            <w:r w:rsidRPr="008C04E2">
              <w:rPr>
                <w:bCs/>
              </w:rPr>
              <w:t>.</w:t>
            </w:r>
          </w:p>
        </w:tc>
      </w:tr>
      <w:tr w:rsidR="0093310B" w:rsidRPr="007E0B31" w14:paraId="75350268" w14:textId="77777777" w:rsidTr="490DE6A8">
        <w:trPr>
          <w:cantSplit/>
        </w:trPr>
        <w:tc>
          <w:tcPr>
            <w:tcW w:w="2884" w:type="dxa"/>
          </w:tcPr>
          <w:p w14:paraId="07001B77" w14:textId="435942F8" w:rsidR="007B6F4F" w:rsidRPr="007E0B31" w:rsidRDefault="007B6F4F" w:rsidP="007B6F4F">
            <w:pPr>
              <w:pStyle w:val="Arial11Bold"/>
              <w:rPr>
                <w:rFonts w:cs="Arial"/>
              </w:rPr>
            </w:pPr>
            <w:r w:rsidRPr="003301CE">
              <w:t>Anchor Power Station Test</w:t>
            </w:r>
          </w:p>
        </w:tc>
        <w:tc>
          <w:tcPr>
            <w:tcW w:w="6634" w:type="dxa"/>
          </w:tcPr>
          <w:p w14:paraId="2A2A5FA6" w14:textId="342C68CB" w:rsidR="007B6F4F" w:rsidRPr="00274B57" w:rsidRDefault="007B6F4F" w:rsidP="007B6F4F">
            <w:pPr>
              <w:pStyle w:val="TableArial11"/>
              <w:rPr>
                <w:rFonts w:cs="Arial"/>
              </w:rPr>
            </w:pPr>
            <w:r w:rsidRPr="003301CE">
              <w:t xml:space="preserve">A test carried out by an </w:t>
            </w:r>
            <w:r w:rsidRPr="003301CE">
              <w:rPr>
                <w:b/>
              </w:rPr>
              <w:t>Anchor</w:t>
            </w:r>
            <w:r w:rsidRPr="003301CE">
              <w:t xml:space="preserve"> </w:t>
            </w:r>
            <w:r w:rsidRPr="003301CE">
              <w:rPr>
                <w:b/>
              </w:rPr>
              <w:t>Generator</w:t>
            </w:r>
            <w:r w:rsidRPr="003301CE">
              <w:t xml:space="preserve"> </w:t>
            </w:r>
            <w:r w:rsidRPr="003301CE">
              <w:rPr>
                <w:bCs/>
              </w:rPr>
              <w:t>at a</w:t>
            </w:r>
            <w:r>
              <w:rPr>
                <w:bCs/>
              </w:rPr>
              <w:t xml:space="preserve">n </w:t>
            </w:r>
            <w:r w:rsidRPr="0007240E">
              <w:rPr>
                <w:b/>
              </w:rPr>
              <w:t>Anchor</w:t>
            </w:r>
            <w:r>
              <w:rPr>
                <w:bCs/>
              </w:rPr>
              <w:t xml:space="preserve"> </w:t>
            </w:r>
            <w:r w:rsidRPr="003301CE">
              <w:rPr>
                <w:b/>
              </w:rPr>
              <w:t xml:space="preserve">Power Station </w:t>
            </w:r>
            <w:r w:rsidRPr="003301CE">
              <w:rPr>
                <w:bCs/>
              </w:rPr>
              <w:t>while that</w:t>
            </w:r>
            <w:r w:rsidRPr="003301CE">
              <w:rPr>
                <w:b/>
              </w:rPr>
              <w:t xml:space="preserve"> Anchor Power Station</w:t>
            </w:r>
            <w:r w:rsidRPr="003301CE">
              <w:t xml:space="preserve"> is disconnected from all external electrical power supplies</w:t>
            </w:r>
            <w:r w:rsidR="0021714A">
              <w:t xml:space="preserve"> from the </w:t>
            </w:r>
            <w:r w:rsidR="0021714A" w:rsidRPr="0021714A">
              <w:rPr>
                <w:b/>
                <w:bCs/>
              </w:rPr>
              <w:t>Total System</w:t>
            </w:r>
            <w:r w:rsidRPr="003301CE">
              <w:t>.</w:t>
            </w:r>
          </w:p>
        </w:tc>
      </w:tr>
      <w:tr w:rsidR="0093310B" w:rsidRPr="007E0B31" w14:paraId="732583D1" w14:textId="77777777" w:rsidTr="490DE6A8">
        <w:trPr>
          <w:cantSplit/>
        </w:trPr>
        <w:tc>
          <w:tcPr>
            <w:tcW w:w="2884" w:type="dxa"/>
          </w:tcPr>
          <w:p w14:paraId="45452203" w14:textId="11877A1D" w:rsidR="00BF264B" w:rsidRPr="007E0B31" w:rsidRDefault="00BF264B" w:rsidP="00BF264B">
            <w:pPr>
              <w:pStyle w:val="Arial11Bold"/>
              <w:rPr>
                <w:rFonts w:cs="Arial"/>
              </w:rPr>
            </w:pPr>
            <w:r w:rsidRPr="00C11132">
              <w:rPr>
                <w:rFonts w:cs="Arial"/>
              </w:rPr>
              <w:t>Anchor Restoration Contract</w:t>
            </w:r>
          </w:p>
        </w:tc>
        <w:tc>
          <w:tcPr>
            <w:tcW w:w="6634" w:type="dxa"/>
          </w:tcPr>
          <w:p w14:paraId="08369A7F" w14:textId="173E8162" w:rsidR="00BF264B" w:rsidRPr="00274B57" w:rsidRDefault="000A5C1C" w:rsidP="00BF264B">
            <w:pPr>
              <w:pStyle w:val="TableArial11"/>
              <w:rPr>
                <w:rFonts w:cs="Arial"/>
              </w:rPr>
            </w:pPr>
            <w:r>
              <w:t xml:space="preserve">In the case of a </w:t>
            </w:r>
            <w:r w:rsidRPr="000A5C1C">
              <w:rPr>
                <w:b/>
                <w:bCs/>
              </w:rPr>
              <w:t>Local Joint Restoration Plan</w:t>
            </w:r>
            <w:r w:rsidR="00276989">
              <w:rPr>
                <w:b/>
                <w:bCs/>
              </w:rPr>
              <w:t xml:space="preserve"> </w:t>
            </w:r>
            <w:r w:rsidR="00276989" w:rsidRPr="00276989">
              <w:t>or</w:t>
            </w:r>
            <w:r w:rsidR="00276989">
              <w:rPr>
                <w:b/>
                <w:bCs/>
              </w:rPr>
              <w:t xml:space="preserve"> Offshore Local Joint Restoration Plan</w:t>
            </w:r>
            <w:r w:rsidR="00AC2A66" w:rsidRPr="00C41935">
              <w:t>,</w:t>
            </w:r>
            <w:r w:rsidR="00CE6B74">
              <w:t xml:space="preserve"> </w:t>
            </w:r>
            <w:r>
              <w:t>a</w:t>
            </w:r>
            <w:r w:rsidR="00BF264B" w:rsidRPr="005C20E3">
              <w:t xml:space="preserve"> </w:t>
            </w:r>
            <w:r w:rsidR="008A1550">
              <w:t>contract</w:t>
            </w:r>
            <w:r w:rsidR="00BF264B" w:rsidRPr="005C20E3">
              <w:t xml:space="preserve"> between </w:t>
            </w:r>
            <w:r w:rsidR="00C41935" w:rsidRPr="00C41935">
              <w:rPr>
                <w:b/>
                <w:bCs/>
              </w:rPr>
              <w:t>The Company</w:t>
            </w:r>
            <w:r w:rsidR="00C41935">
              <w:t xml:space="preserve"> and </w:t>
            </w:r>
            <w:r w:rsidR="00BF264B" w:rsidRPr="005C20E3">
              <w:t>a</w:t>
            </w:r>
            <w:r w:rsidR="00C41935">
              <w:t>n</w:t>
            </w:r>
            <w:r w:rsidR="00BF264B" w:rsidRPr="005C20E3">
              <w:t xml:space="preserve"> </w:t>
            </w:r>
            <w:r w:rsidR="00BF264B">
              <w:rPr>
                <w:b/>
              </w:rPr>
              <w:t>Anchor Restoration</w:t>
            </w:r>
            <w:r w:rsidR="00BF264B" w:rsidRPr="00A87826">
              <w:rPr>
                <w:b/>
              </w:rPr>
              <w:t xml:space="preserve"> </w:t>
            </w:r>
            <w:r w:rsidR="00001564">
              <w:rPr>
                <w:b/>
              </w:rPr>
              <w:t>Contractor</w:t>
            </w:r>
            <w:r w:rsidR="00BF264B" w:rsidRPr="00A87826">
              <w:rPr>
                <w:b/>
              </w:rPr>
              <w:t xml:space="preserve"> </w:t>
            </w:r>
            <w:r w:rsidR="00AC2A66">
              <w:t xml:space="preserve">for </w:t>
            </w:r>
            <w:r w:rsidR="002C78D8">
              <w:t xml:space="preserve">the provision of </w:t>
            </w:r>
            <w:r w:rsidR="00AC2A66">
              <w:t xml:space="preserve">an </w:t>
            </w:r>
            <w:r w:rsidRPr="00C11132">
              <w:rPr>
                <w:b/>
                <w:bCs/>
              </w:rPr>
              <w:t xml:space="preserve">Anchor Plant </w:t>
            </w:r>
            <w:r w:rsidRPr="005C20E3">
              <w:rPr>
                <w:b/>
              </w:rPr>
              <w:t>Capability</w:t>
            </w:r>
            <w:r>
              <w:t xml:space="preserve">.  </w:t>
            </w:r>
            <w:r w:rsidRPr="00C11132">
              <w:rPr>
                <w:bCs/>
              </w:rPr>
              <w:t xml:space="preserve"> </w:t>
            </w:r>
            <w:r>
              <w:t xml:space="preserve">In the case of a </w:t>
            </w:r>
            <w:r w:rsidRPr="000A5C1C">
              <w:rPr>
                <w:b/>
                <w:bCs/>
              </w:rPr>
              <w:t>Distribution Restoration Zone Plan</w:t>
            </w:r>
            <w:r>
              <w:t xml:space="preserve"> is a</w:t>
            </w:r>
            <w:r w:rsidRPr="005C20E3">
              <w:t>n agreement between</w:t>
            </w:r>
            <w:r w:rsidRPr="00C11132">
              <w:rPr>
                <w:bCs/>
              </w:rPr>
              <w:t xml:space="preserve"> </w:t>
            </w:r>
            <w:r w:rsidR="00BF264B">
              <w:rPr>
                <w:b/>
              </w:rPr>
              <w:t xml:space="preserve">The Company </w:t>
            </w:r>
            <w:r w:rsidR="00BF264B" w:rsidRPr="00C11132">
              <w:rPr>
                <w:bCs/>
              </w:rPr>
              <w:t>and relevant</w:t>
            </w:r>
            <w:r w:rsidR="00BF264B">
              <w:rPr>
                <w:b/>
              </w:rPr>
              <w:t xml:space="preserve"> Network Operator </w:t>
            </w:r>
            <w:r w:rsidR="00767703">
              <w:t xml:space="preserve">and </w:t>
            </w:r>
            <w:r w:rsidR="00BF264B" w:rsidRPr="00C11132">
              <w:rPr>
                <w:b/>
                <w:bCs/>
              </w:rPr>
              <w:t>Anchor Restoration</w:t>
            </w:r>
            <w:r w:rsidR="00BF264B">
              <w:t xml:space="preserve"> </w:t>
            </w:r>
            <w:r w:rsidR="00913800">
              <w:rPr>
                <w:b/>
              </w:rPr>
              <w:t>Contractor</w:t>
            </w:r>
            <w:r w:rsidR="00BF264B" w:rsidRPr="00A87826">
              <w:rPr>
                <w:b/>
              </w:rPr>
              <w:t xml:space="preserve"> </w:t>
            </w:r>
            <w:r w:rsidR="00647138">
              <w:t>for the provision of</w:t>
            </w:r>
            <w:r w:rsidR="00C41935">
              <w:t xml:space="preserve"> an</w:t>
            </w:r>
            <w:r w:rsidR="00BF264B">
              <w:t xml:space="preserve"> </w:t>
            </w:r>
            <w:r w:rsidR="00BF264B" w:rsidRPr="00C11132">
              <w:rPr>
                <w:b/>
                <w:bCs/>
              </w:rPr>
              <w:t xml:space="preserve">Anchor Plant </w:t>
            </w:r>
            <w:r w:rsidR="00BF264B" w:rsidRPr="005C20E3">
              <w:rPr>
                <w:b/>
              </w:rPr>
              <w:t>Capability</w:t>
            </w:r>
            <w:r w:rsidR="00187098">
              <w:t>.</w:t>
            </w:r>
          </w:p>
        </w:tc>
      </w:tr>
      <w:tr w:rsidR="0093310B" w:rsidRPr="007E0B31" w14:paraId="21EB2F70" w14:textId="77777777" w:rsidTr="490DE6A8">
        <w:trPr>
          <w:cantSplit/>
        </w:trPr>
        <w:tc>
          <w:tcPr>
            <w:tcW w:w="2884" w:type="dxa"/>
          </w:tcPr>
          <w:p w14:paraId="14CA9D3C" w14:textId="2A5281F0" w:rsidR="00BF264B" w:rsidRPr="007E0B31" w:rsidRDefault="00BF264B" w:rsidP="00BF264B">
            <w:pPr>
              <w:pStyle w:val="Arial11Bold"/>
              <w:rPr>
                <w:rFonts w:cs="Arial"/>
              </w:rPr>
            </w:pPr>
            <w:r>
              <w:t xml:space="preserve">Anchor Restoration </w:t>
            </w:r>
            <w:r w:rsidR="00773191">
              <w:t xml:space="preserve"> Contractor</w:t>
            </w:r>
          </w:p>
        </w:tc>
        <w:tc>
          <w:tcPr>
            <w:tcW w:w="6634" w:type="dxa"/>
          </w:tcPr>
          <w:p w14:paraId="3BFEBA7F" w14:textId="3A4F9BE5" w:rsidR="00BF264B" w:rsidRPr="00274B57" w:rsidRDefault="00BF264B" w:rsidP="00BF264B">
            <w:pPr>
              <w:pStyle w:val="TableArial11"/>
              <w:rPr>
                <w:rFonts w:cs="Arial"/>
              </w:rPr>
            </w:pPr>
            <w:r>
              <w:t xml:space="preserve">A </w:t>
            </w:r>
            <w:r w:rsidRPr="006414D2">
              <w:rPr>
                <w:b/>
                <w:bCs/>
              </w:rPr>
              <w:t xml:space="preserve">Restoration </w:t>
            </w:r>
            <w:r w:rsidR="00773191">
              <w:rPr>
                <w:b/>
                <w:bCs/>
              </w:rPr>
              <w:t>Contractor</w:t>
            </w:r>
            <w:r>
              <w:t xml:space="preserve"> with an </w:t>
            </w:r>
            <w:r w:rsidRPr="006414D2">
              <w:rPr>
                <w:b/>
                <w:bCs/>
              </w:rPr>
              <w:t xml:space="preserve">Anchor </w:t>
            </w:r>
            <w:r>
              <w:rPr>
                <w:b/>
                <w:bCs/>
              </w:rPr>
              <w:t>Restoration Contract</w:t>
            </w:r>
            <w:r w:rsidR="00187098" w:rsidRPr="004E0DE9">
              <w:t>.</w:t>
            </w:r>
          </w:p>
        </w:tc>
      </w:tr>
      <w:tr w:rsidR="0093310B" w:rsidRPr="007E0B31" w14:paraId="732DF0FE" w14:textId="77777777" w:rsidTr="490DE6A8">
        <w:trPr>
          <w:cantSplit/>
        </w:trPr>
        <w:tc>
          <w:tcPr>
            <w:tcW w:w="2884" w:type="dxa"/>
          </w:tcPr>
          <w:p w14:paraId="00D42808" w14:textId="27D32790" w:rsidR="0013698A" w:rsidRPr="007E0B31" w:rsidRDefault="0013698A" w:rsidP="0013698A">
            <w:pPr>
              <w:pStyle w:val="Arial11Bold"/>
              <w:rPr>
                <w:rFonts w:cs="Arial"/>
              </w:rPr>
            </w:pPr>
            <w:r>
              <w:rPr>
                <w:bCs/>
              </w:rPr>
              <w:t>Anchor Plant</w:t>
            </w:r>
            <w:r w:rsidRPr="005C20E3">
              <w:rPr>
                <w:bCs/>
              </w:rPr>
              <w:t xml:space="preserve"> Unit Test</w:t>
            </w:r>
          </w:p>
        </w:tc>
        <w:tc>
          <w:tcPr>
            <w:tcW w:w="6634" w:type="dxa"/>
          </w:tcPr>
          <w:p w14:paraId="66106371" w14:textId="0D6694F0" w:rsidR="0013698A" w:rsidRPr="00274B57" w:rsidRDefault="0013698A" w:rsidP="0013698A">
            <w:pPr>
              <w:pStyle w:val="TableArial11"/>
              <w:rPr>
                <w:rFonts w:cs="Arial"/>
              </w:rPr>
            </w:pPr>
            <w:r w:rsidRPr="005C20E3">
              <w:t>A</w:t>
            </w:r>
            <w:r w:rsidRPr="005C20E3">
              <w:rPr>
                <w:b/>
                <w:bCs/>
              </w:rPr>
              <w:t xml:space="preserve"> </w:t>
            </w:r>
            <w:r w:rsidR="00153B44" w:rsidRPr="006876C8">
              <w:t>t</w:t>
            </w:r>
            <w:r w:rsidRPr="006876C8">
              <w:t>est</w:t>
            </w:r>
            <w:r w:rsidRPr="005C20E3">
              <w:rPr>
                <w:b/>
                <w:bCs/>
              </w:rPr>
              <w:t xml:space="preserve"> </w:t>
            </w:r>
            <w:r w:rsidRPr="005C20E3">
              <w:t xml:space="preserve">carried out on a </w:t>
            </w:r>
            <w:r w:rsidRPr="005C20E3">
              <w:rPr>
                <w:b/>
                <w:bCs/>
              </w:rPr>
              <w:t xml:space="preserve">Generating Unit </w:t>
            </w:r>
            <w:r w:rsidRPr="005C20E3">
              <w:t xml:space="preserve">or a </w:t>
            </w:r>
            <w:r w:rsidRPr="005C20E3">
              <w:rPr>
                <w:b/>
                <w:bCs/>
              </w:rPr>
              <w:t xml:space="preserve">CCGT Unit </w:t>
            </w:r>
            <w:r w:rsidRPr="005C20E3">
              <w:t xml:space="preserve">or a </w:t>
            </w:r>
            <w:r w:rsidRPr="005C20E3">
              <w:rPr>
                <w:b/>
                <w:bCs/>
              </w:rPr>
              <w:t>Power Generating Module</w:t>
            </w:r>
            <w:r w:rsidRPr="005C20E3">
              <w:t xml:space="preserve">, </w:t>
            </w:r>
            <w:r>
              <w:t xml:space="preserve">or a </w:t>
            </w:r>
            <w:r w:rsidRPr="005969DB">
              <w:rPr>
                <w:b/>
                <w:bCs/>
              </w:rPr>
              <w:t>HVDC System</w:t>
            </w:r>
            <w:r>
              <w:t xml:space="preserve"> or a </w:t>
            </w:r>
            <w:r w:rsidRPr="005969DB">
              <w:rPr>
                <w:b/>
                <w:bCs/>
              </w:rPr>
              <w:t>DC Converter</w:t>
            </w:r>
            <w:r>
              <w:t xml:space="preserve"> </w:t>
            </w:r>
            <w:r w:rsidRPr="005C20E3">
              <w:t xml:space="preserve">as the case may be, at </w:t>
            </w:r>
            <w:r w:rsidR="00841D53">
              <w:t xml:space="preserve">the site of </w:t>
            </w:r>
            <w:r w:rsidRPr="006876C8">
              <w:t>an</w:t>
            </w:r>
            <w:r>
              <w:rPr>
                <w:b/>
                <w:bCs/>
              </w:rPr>
              <w:t xml:space="preserve"> Anchor Plant</w:t>
            </w:r>
            <w:r w:rsidRPr="005C20E3">
              <w:rPr>
                <w:b/>
                <w:bCs/>
              </w:rPr>
              <w:t xml:space="preserve"> </w:t>
            </w:r>
            <w:r w:rsidRPr="005C20E3">
              <w:t xml:space="preserve">while the </w:t>
            </w:r>
            <w:r>
              <w:rPr>
                <w:b/>
                <w:bCs/>
              </w:rPr>
              <w:t>Anchor Plant</w:t>
            </w:r>
            <w:r w:rsidRPr="005C20E3">
              <w:rPr>
                <w:b/>
                <w:bCs/>
              </w:rPr>
              <w:t xml:space="preserve"> </w:t>
            </w:r>
            <w:r w:rsidR="00C520A2">
              <w:t xml:space="preserve">is </w:t>
            </w:r>
            <w:r w:rsidR="004E0DE9">
              <w:t>supplied</w:t>
            </w:r>
            <w:r w:rsidR="00C520A2">
              <w:t xml:space="preserve"> from </w:t>
            </w:r>
            <w:r w:rsidRPr="005C20E3">
              <w:t>a</w:t>
            </w:r>
            <w:r w:rsidR="004E0DE9">
              <w:t>ll</w:t>
            </w:r>
            <w:r w:rsidRPr="005C20E3">
              <w:t xml:space="preserve"> external </w:t>
            </w:r>
            <w:r w:rsidR="004E0DE9">
              <w:t>power supplies</w:t>
            </w:r>
            <w:r w:rsidRPr="005C20E3">
              <w:t>.</w:t>
            </w:r>
          </w:p>
        </w:tc>
      </w:tr>
      <w:tr w:rsidR="00046274" w:rsidRPr="007E0B31" w14:paraId="1808CDAE" w14:textId="77777777" w:rsidTr="490DE6A8">
        <w:trPr>
          <w:cantSplit/>
        </w:trPr>
        <w:tc>
          <w:tcPr>
            <w:tcW w:w="2884" w:type="dxa"/>
          </w:tcPr>
          <w:p w14:paraId="6D7A147A" w14:textId="77777777" w:rsidR="0097017C" w:rsidRPr="007E0B31" w:rsidRDefault="0097017C" w:rsidP="00ED5885">
            <w:pPr>
              <w:pStyle w:val="Arial11Bold"/>
              <w:rPr>
                <w:rFonts w:cs="Arial"/>
              </w:rPr>
            </w:pPr>
            <w:r w:rsidRPr="007E0B31">
              <w:rPr>
                <w:rFonts w:cs="Arial"/>
              </w:rPr>
              <w:t>Ancillary Service</w:t>
            </w:r>
          </w:p>
        </w:tc>
        <w:tc>
          <w:tcPr>
            <w:tcW w:w="6634" w:type="dxa"/>
          </w:tcPr>
          <w:p w14:paraId="7F70736B" w14:textId="725BCC0A" w:rsidR="0097017C" w:rsidRPr="00274B57" w:rsidRDefault="0097017C" w:rsidP="00F01FB8">
            <w:pPr>
              <w:pStyle w:val="TableArial11"/>
              <w:rPr>
                <w:rFonts w:cs="Arial"/>
              </w:rPr>
            </w:pPr>
            <w:r w:rsidRPr="00274B57">
              <w:rPr>
                <w:rFonts w:cs="Arial"/>
              </w:rPr>
              <w:t xml:space="preserve">A </w:t>
            </w:r>
            <w:r w:rsidRPr="00274B57">
              <w:rPr>
                <w:rFonts w:cs="Arial"/>
                <w:b/>
              </w:rPr>
              <w:t>System Ancillary Service</w:t>
            </w:r>
            <w:r w:rsidRPr="00274B57">
              <w:rPr>
                <w:rFonts w:cs="Arial"/>
              </w:rPr>
              <w:t xml:space="preserve"> and/or a </w:t>
            </w:r>
            <w:r w:rsidRPr="00274B57">
              <w:rPr>
                <w:rFonts w:cs="Arial"/>
                <w:b/>
              </w:rPr>
              <w:t>Commercial Ancillary Service</w:t>
            </w:r>
            <w:r w:rsidRPr="00274B57">
              <w:rPr>
                <w:rFonts w:cs="Arial"/>
              </w:rPr>
              <w:t>, as the case may be.</w:t>
            </w:r>
            <w:r w:rsidR="00E87C29" w:rsidRPr="00274B57">
              <w:rPr>
                <w:rFonts w:cs="Arial"/>
              </w:rPr>
              <w:t xml:space="preserve"> </w:t>
            </w:r>
            <w:r w:rsidR="00430E59" w:rsidRPr="00274B57">
              <w:rPr>
                <w:rFonts w:cs="Arial"/>
              </w:rPr>
              <w:t xml:space="preserve"> </w:t>
            </w:r>
            <w:r w:rsidR="00E87C29" w:rsidRPr="005C20E3">
              <w:rPr>
                <w:rFonts w:cs="Arial"/>
              </w:rPr>
              <w:t xml:space="preserve">An </w:t>
            </w:r>
            <w:r w:rsidR="00E87C29" w:rsidRPr="005C20E3">
              <w:rPr>
                <w:rFonts w:cs="Arial"/>
                <w:b/>
              </w:rPr>
              <w:t>Ancillary Service</w:t>
            </w:r>
            <w:r w:rsidR="00E87C29" w:rsidRPr="005C20E3">
              <w:rPr>
                <w:rFonts w:cs="Arial"/>
              </w:rPr>
              <w:t xml:space="preserve"> may include one or more </w:t>
            </w:r>
            <w:r w:rsidR="00E87C29" w:rsidRPr="005C20E3">
              <w:rPr>
                <w:rFonts w:cs="Arial"/>
                <w:b/>
              </w:rPr>
              <w:t>Demand Response Services</w:t>
            </w:r>
            <w:r w:rsidR="00E87C29" w:rsidRPr="005C20E3">
              <w:rPr>
                <w:rFonts w:cs="Arial"/>
              </w:rPr>
              <w:t>.</w:t>
            </w:r>
          </w:p>
        </w:tc>
      </w:tr>
      <w:tr w:rsidR="00046274" w:rsidRPr="007E0B31" w14:paraId="194D8760" w14:textId="77777777" w:rsidTr="490DE6A8">
        <w:trPr>
          <w:cantSplit/>
        </w:trPr>
        <w:tc>
          <w:tcPr>
            <w:tcW w:w="2884" w:type="dxa"/>
          </w:tcPr>
          <w:p w14:paraId="24C73ECA" w14:textId="77777777" w:rsidR="0097017C" w:rsidRPr="007E0B31" w:rsidRDefault="0097017C" w:rsidP="00ED5885">
            <w:pPr>
              <w:pStyle w:val="Arial11Bold"/>
              <w:rPr>
                <w:rFonts w:cs="Arial"/>
              </w:rPr>
            </w:pPr>
            <w:r w:rsidRPr="007E0B31">
              <w:rPr>
                <w:rFonts w:cs="Arial"/>
              </w:rPr>
              <w:lastRenderedPageBreak/>
              <w:t>Ancillary Services Agreement</w:t>
            </w:r>
          </w:p>
        </w:tc>
        <w:tc>
          <w:tcPr>
            <w:tcW w:w="6634" w:type="dxa"/>
          </w:tcPr>
          <w:p w14:paraId="0AC0962A" w14:textId="515CAEB3" w:rsidR="0097017C" w:rsidRPr="00274B57" w:rsidRDefault="0097017C" w:rsidP="00F01FB8">
            <w:pPr>
              <w:pStyle w:val="TableArial11"/>
              <w:rPr>
                <w:rFonts w:cs="Arial"/>
              </w:rPr>
            </w:pPr>
            <w:r w:rsidRPr="00274B57">
              <w:rPr>
                <w:rFonts w:cs="Arial"/>
              </w:rPr>
              <w:t xml:space="preserve">An agreement between a </w:t>
            </w:r>
            <w:r w:rsidRPr="00274B57">
              <w:rPr>
                <w:rFonts w:cs="Arial"/>
                <w:b/>
              </w:rPr>
              <w:t>User</w:t>
            </w:r>
            <w:r w:rsidRPr="00274B57">
              <w:rPr>
                <w:rFonts w:cs="Arial"/>
              </w:rPr>
              <w:t xml:space="preserve"> and </w:t>
            </w:r>
            <w:r w:rsidR="00161E0D" w:rsidRPr="00274B57">
              <w:rPr>
                <w:rFonts w:cs="Arial"/>
                <w:b/>
              </w:rPr>
              <w:t>The Company</w:t>
            </w:r>
            <w:r w:rsidRPr="00274B57">
              <w:rPr>
                <w:rFonts w:cs="Arial"/>
              </w:rPr>
              <w:t xml:space="preserve"> for the payment by </w:t>
            </w:r>
            <w:r w:rsidR="00161E0D" w:rsidRPr="00274B57">
              <w:rPr>
                <w:rFonts w:cs="Arial"/>
                <w:b/>
              </w:rPr>
              <w:t>The Company</w:t>
            </w:r>
            <w:r w:rsidRPr="00274B57">
              <w:rPr>
                <w:rFonts w:cs="Arial"/>
              </w:rPr>
              <w:t xml:space="preserve"> to that </w:t>
            </w:r>
            <w:r w:rsidRPr="00274B57">
              <w:rPr>
                <w:rFonts w:cs="Arial"/>
                <w:b/>
              </w:rPr>
              <w:t>User</w:t>
            </w:r>
            <w:r w:rsidRPr="00274B57">
              <w:rPr>
                <w:rFonts w:cs="Arial"/>
              </w:rPr>
              <w:t xml:space="preserve"> in respect of the provision by such </w:t>
            </w:r>
            <w:r w:rsidRPr="00274B57">
              <w:rPr>
                <w:rFonts w:cs="Arial"/>
                <w:b/>
              </w:rPr>
              <w:t>User</w:t>
            </w:r>
            <w:r w:rsidRPr="00274B57">
              <w:rPr>
                <w:rFonts w:cs="Arial"/>
              </w:rPr>
              <w:t xml:space="preserve"> of </w:t>
            </w:r>
            <w:r w:rsidRPr="00274B57">
              <w:rPr>
                <w:rFonts w:cs="Arial"/>
                <w:b/>
              </w:rPr>
              <w:t>Ancillary Services</w:t>
            </w:r>
            <w:r w:rsidRPr="00274B57">
              <w:rPr>
                <w:rFonts w:cs="Arial"/>
              </w:rPr>
              <w:t>.</w:t>
            </w:r>
          </w:p>
        </w:tc>
      </w:tr>
      <w:tr w:rsidR="00046274" w:rsidRPr="007E0B31" w14:paraId="516C0810" w14:textId="77777777" w:rsidTr="490DE6A8">
        <w:trPr>
          <w:cantSplit/>
        </w:trPr>
        <w:tc>
          <w:tcPr>
            <w:tcW w:w="2884" w:type="dxa"/>
          </w:tcPr>
          <w:p w14:paraId="4E4F379B" w14:textId="77777777" w:rsidR="0097017C" w:rsidRPr="007E0B31" w:rsidRDefault="0097017C" w:rsidP="00ED5885">
            <w:pPr>
              <w:pStyle w:val="Arial11Bold"/>
              <w:rPr>
                <w:rFonts w:cs="Arial"/>
              </w:rPr>
            </w:pPr>
            <w:r w:rsidRPr="007E0B31">
              <w:rPr>
                <w:rFonts w:cs="Arial"/>
              </w:rPr>
              <w:t xml:space="preserve">Annual Average Cold Spell Conditions </w:t>
            </w:r>
            <w:r w:rsidRPr="007E0B31">
              <w:rPr>
                <w:rFonts w:cs="Arial"/>
                <w:b w:val="0"/>
              </w:rPr>
              <w:t>or</w:t>
            </w:r>
            <w:r w:rsidRPr="007E0B31">
              <w:rPr>
                <w:rFonts w:cs="Arial"/>
              </w:rPr>
              <w:t xml:space="preserve"> ACS Conditions </w:t>
            </w:r>
          </w:p>
        </w:tc>
        <w:tc>
          <w:tcPr>
            <w:tcW w:w="6634" w:type="dxa"/>
          </w:tcPr>
          <w:p w14:paraId="501504F5" w14:textId="77777777" w:rsidR="0097017C" w:rsidRPr="00274B57" w:rsidRDefault="0097017C" w:rsidP="00F01FB8">
            <w:pPr>
              <w:pStyle w:val="TableArial11"/>
              <w:rPr>
                <w:rFonts w:cs="Arial"/>
                <w:b/>
                <w:u w:val="single"/>
              </w:rPr>
            </w:pPr>
            <w:r w:rsidRPr="00274B57">
              <w:rPr>
                <w:rFonts w:cs="Arial"/>
              </w:rPr>
              <w:t>A particular combination of weather elements which</w:t>
            </w:r>
            <w:r w:rsidRPr="00274B57">
              <w:rPr>
                <w:rFonts w:cs="Arial"/>
                <w:b/>
              </w:rPr>
              <w:t xml:space="preserve"> </w:t>
            </w:r>
            <w:r w:rsidRPr="00274B57">
              <w:rPr>
                <w:rFonts w:cs="Arial"/>
              </w:rPr>
              <w:t xml:space="preserve">gives rise to a level of peak </w:t>
            </w:r>
            <w:r w:rsidRPr="00274B57">
              <w:rPr>
                <w:rFonts w:cs="Arial"/>
                <w:b/>
              </w:rPr>
              <w:t>Demand</w:t>
            </w:r>
            <w:r w:rsidRPr="00274B57">
              <w:rPr>
                <w:rFonts w:cs="Arial"/>
              </w:rPr>
              <w:t xml:space="preserve"> within a </w:t>
            </w:r>
            <w:r w:rsidRPr="00274B57">
              <w:rPr>
                <w:rFonts w:cs="Arial"/>
                <w:b/>
              </w:rPr>
              <w:t>Financial Year</w:t>
            </w:r>
            <w:r w:rsidRPr="00274B57">
              <w:rPr>
                <w:rFonts w:cs="Arial"/>
              </w:rPr>
              <w:t xml:space="preserve"> which has a 50% chance of being exceeded as a result of weather variation alone. </w:t>
            </w:r>
          </w:p>
        </w:tc>
      </w:tr>
      <w:tr w:rsidR="00D6146B" w:rsidRPr="0079139F" w14:paraId="11D0A300" w14:textId="77777777" w:rsidTr="490DE6A8">
        <w:trPr>
          <w:cantSplit/>
        </w:trPr>
        <w:tc>
          <w:tcPr>
            <w:tcW w:w="2884" w:type="dxa"/>
          </w:tcPr>
          <w:p w14:paraId="234D5222" w14:textId="5DB6917F" w:rsidR="00D6146B" w:rsidRPr="0079139F" w:rsidRDefault="00D6146B" w:rsidP="00ED5885">
            <w:pPr>
              <w:pStyle w:val="Arial11Bold"/>
              <w:rPr>
                <w:rFonts w:cs="Arial"/>
              </w:rPr>
            </w:pPr>
            <w:r w:rsidRPr="0079139F">
              <w:rPr>
                <w:rFonts w:cs="Arial"/>
              </w:rPr>
              <w:t>Apparatus</w:t>
            </w:r>
          </w:p>
        </w:tc>
        <w:tc>
          <w:tcPr>
            <w:tcW w:w="6634" w:type="dxa"/>
          </w:tcPr>
          <w:p w14:paraId="64F2AA63" w14:textId="222A6B8A" w:rsidR="008E4664" w:rsidRDefault="00D6146B" w:rsidP="00F01FB8">
            <w:pPr>
              <w:pStyle w:val="TableArial11"/>
              <w:rPr>
                <w:rFonts w:cs="Arial"/>
              </w:rPr>
            </w:pPr>
            <w:r w:rsidRPr="0079139F">
              <w:rPr>
                <w:rFonts w:cs="Arial"/>
              </w:rPr>
              <w:t xml:space="preserve">Other than in </w:t>
            </w:r>
            <w:r w:rsidRPr="0079139F">
              <w:rPr>
                <w:rFonts w:cs="Arial"/>
                <w:b/>
              </w:rPr>
              <w:t>OC8</w:t>
            </w:r>
            <w:r w:rsidRPr="0079139F">
              <w:rPr>
                <w:rFonts w:cs="Arial"/>
              </w:rPr>
              <w:t>, means all equipment in which electrical conductors are used, supported or of which they may form a part.</w:t>
            </w:r>
            <w:r w:rsidR="008E4664">
              <w:rPr>
                <w:rFonts w:cs="Arial"/>
              </w:rPr>
              <w:t xml:space="preserve">  </w:t>
            </w:r>
            <w:r w:rsidR="008E4664" w:rsidRPr="001006C1">
              <w:rPr>
                <w:rFonts w:eastAsia="Cambria" w:cs="Arial"/>
                <w:snapToGrid/>
                <w:color w:val="000000"/>
                <w:lang w:eastAsia="en-GB"/>
              </w:rPr>
              <w:t xml:space="preserve">It includes </w:t>
            </w:r>
            <w:r w:rsidR="008E4664" w:rsidRPr="001006C1">
              <w:rPr>
                <w:rFonts w:eastAsia="Cambria" w:cs="Arial"/>
                <w:b/>
                <w:bCs/>
                <w:snapToGrid/>
                <w:color w:val="000000"/>
                <w:lang w:eastAsia="en-GB"/>
              </w:rPr>
              <w:t>Users’</w:t>
            </w:r>
            <w:r w:rsidR="008E4664" w:rsidRPr="001006C1">
              <w:rPr>
                <w:rFonts w:eastAsia="Cambria" w:cs="Arial"/>
                <w:snapToGrid/>
                <w:color w:val="000000"/>
                <w:lang w:eastAsia="en-GB"/>
              </w:rPr>
              <w:t xml:space="preserve"> equipment which imposes </w:t>
            </w:r>
            <w:r w:rsidR="008E4664" w:rsidRPr="001006C1">
              <w:rPr>
                <w:rFonts w:eastAsia="Cambria" w:cs="Arial"/>
                <w:b/>
                <w:bCs/>
                <w:snapToGrid/>
                <w:color w:val="000000"/>
                <w:lang w:eastAsia="en-GB"/>
              </w:rPr>
              <w:t>Demand</w:t>
            </w:r>
            <w:r w:rsidR="008E4664" w:rsidRPr="001006C1">
              <w:rPr>
                <w:rFonts w:eastAsia="Cambria" w:cs="Arial"/>
                <w:snapToGrid/>
                <w:color w:val="000000"/>
                <w:lang w:eastAsia="en-GB"/>
              </w:rPr>
              <w:t xml:space="preserve"> on the </w:t>
            </w:r>
            <w:r w:rsidR="008E4664" w:rsidRPr="001006C1">
              <w:rPr>
                <w:rFonts w:eastAsia="Cambria" w:cs="Arial"/>
                <w:b/>
                <w:bCs/>
                <w:snapToGrid/>
                <w:color w:val="000000"/>
                <w:lang w:eastAsia="en-GB"/>
              </w:rPr>
              <w:t>System</w:t>
            </w:r>
            <w:r w:rsidR="008E4664" w:rsidRPr="001006C1">
              <w:rPr>
                <w:rFonts w:eastAsia="Cambria" w:cs="Arial"/>
                <w:snapToGrid/>
                <w:color w:val="000000"/>
                <w:lang w:eastAsia="en-GB"/>
              </w:rPr>
              <w:t>.</w:t>
            </w:r>
            <w:r w:rsidRPr="0079139F">
              <w:rPr>
                <w:rFonts w:cs="Arial"/>
              </w:rPr>
              <w:t xml:space="preserve"> </w:t>
            </w:r>
          </w:p>
          <w:p w14:paraId="6854A1D0" w14:textId="7000ACD0" w:rsidR="00D6146B" w:rsidRPr="0079139F" w:rsidRDefault="00D6146B" w:rsidP="00F01FB8">
            <w:pPr>
              <w:pStyle w:val="TableArial11"/>
              <w:rPr>
                <w:rFonts w:cs="Arial"/>
              </w:rPr>
            </w:pPr>
            <w:r w:rsidRPr="0079139F">
              <w:rPr>
                <w:rFonts w:cs="Arial"/>
              </w:rPr>
              <w:t xml:space="preserve">In </w:t>
            </w:r>
            <w:r w:rsidRPr="0079139F">
              <w:rPr>
                <w:rFonts w:cs="Arial"/>
                <w:b/>
              </w:rPr>
              <w:t>OC8</w:t>
            </w:r>
            <w:r w:rsidR="00430E59" w:rsidRPr="00A87826">
              <w:rPr>
                <w:rFonts w:cs="Arial"/>
                <w:bCs/>
              </w:rPr>
              <w:t>,</w:t>
            </w:r>
            <w:r w:rsidRPr="0079139F">
              <w:rPr>
                <w:rFonts w:cs="Arial"/>
              </w:rPr>
              <w:t xml:space="preserve"> it means </w:t>
            </w:r>
            <w:r w:rsidRPr="0079139F">
              <w:rPr>
                <w:rFonts w:cs="Arial"/>
                <w:b/>
              </w:rPr>
              <w:t>High Voltage</w:t>
            </w:r>
            <w:r w:rsidRPr="0079139F">
              <w:rPr>
                <w:rFonts w:cs="Arial"/>
              </w:rPr>
              <w:t xml:space="preserve"> electrical circuits forming part of a </w:t>
            </w:r>
            <w:r w:rsidRPr="0079139F">
              <w:rPr>
                <w:rFonts w:cs="Arial"/>
                <w:b/>
              </w:rPr>
              <w:t>System</w:t>
            </w:r>
            <w:r w:rsidRPr="0079139F">
              <w:rPr>
                <w:rFonts w:cs="Arial"/>
              </w:rPr>
              <w:t xml:space="preserve"> on which </w:t>
            </w:r>
            <w:r w:rsidRPr="0079139F">
              <w:rPr>
                <w:rFonts w:cs="Arial"/>
                <w:b/>
              </w:rPr>
              <w:t>Safety Precautions</w:t>
            </w:r>
            <w:r w:rsidRPr="0079139F">
              <w:rPr>
                <w:rFonts w:cs="Arial"/>
              </w:rPr>
              <w:t xml:space="preserve"> may be applied to allow work and/or testing to be carried out on a </w:t>
            </w:r>
            <w:r w:rsidRPr="0079139F">
              <w:rPr>
                <w:rFonts w:cs="Arial"/>
                <w:b/>
              </w:rPr>
              <w:t>System</w:t>
            </w:r>
            <w:r w:rsidRPr="0079139F">
              <w:rPr>
                <w:rFonts w:cs="Arial"/>
              </w:rPr>
              <w:t>.</w:t>
            </w:r>
            <w:r w:rsidR="00927B9D">
              <w:rPr>
                <w:rFonts w:cs="Arial"/>
              </w:rPr>
              <w:t xml:space="preserve">  </w:t>
            </w:r>
          </w:p>
        </w:tc>
      </w:tr>
      <w:tr w:rsidR="00046274" w:rsidRPr="007E0B31" w14:paraId="5DE84E19" w14:textId="77777777" w:rsidTr="490DE6A8">
        <w:trPr>
          <w:cantSplit/>
        </w:trPr>
        <w:tc>
          <w:tcPr>
            <w:tcW w:w="2884" w:type="dxa"/>
          </w:tcPr>
          <w:p w14:paraId="387E3E95" w14:textId="77777777" w:rsidR="0097017C" w:rsidRPr="007E0B31" w:rsidRDefault="0097017C" w:rsidP="00ED5885">
            <w:pPr>
              <w:pStyle w:val="Arial11Bold"/>
              <w:rPr>
                <w:rFonts w:cs="Arial"/>
              </w:rPr>
            </w:pPr>
            <w:r w:rsidRPr="007E0B31">
              <w:rPr>
                <w:rFonts w:cs="Arial"/>
              </w:rPr>
              <w:t xml:space="preserve">Apparent Power </w:t>
            </w:r>
          </w:p>
        </w:tc>
        <w:tc>
          <w:tcPr>
            <w:tcW w:w="6634" w:type="dxa"/>
          </w:tcPr>
          <w:p w14:paraId="5E339BC4" w14:textId="77777777" w:rsidR="0097017C" w:rsidRPr="007E0B31" w:rsidRDefault="0097017C" w:rsidP="00F01FB8">
            <w:pPr>
              <w:pStyle w:val="TableArial11"/>
              <w:rPr>
                <w:rFonts w:cs="Arial"/>
              </w:rPr>
            </w:pPr>
            <w:r w:rsidRPr="007E0B31">
              <w:rPr>
                <w:rFonts w:cs="Arial"/>
              </w:rPr>
              <w:t xml:space="preserve">The product of voltage and of alternating current measured in units of voltamperes and standard multiples thereof, </w:t>
            </w:r>
            <w:proofErr w:type="spellStart"/>
            <w:r w:rsidRPr="007E0B31">
              <w:rPr>
                <w:rFonts w:cs="Arial"/>
              </w:rPr>
              <w:t>ie</w:t>
            </w:r>
            <w:proofErr w:type="spellEnd"/>
            <w:r w:rsidRPr="007E0B31">
              <w:rPr>
                <w:rFonts w:cs="Arial"/>
              </w:rPr>
              <w:t>:</w:t>
            </w:r>
          </w:p>
          <w:p w14:paraId="7CEB8C89" w14:textId="77777777" w:rsidR="0097017C" w:rsidRPr="007E0B31" w:rsidRDefault="0097017C" w:rsidP="00F01FB8">
            <w:pPr>
              <w:pStyle w:val="TableArial11"/>
              <w:rPr>
                <w:rFonts w:cs="Arial"/>
              </w:rPr>
            </w:pPr>
            <w:r w:rsidRPr="007E0B31">
              <w:rPr>
                <w:rFonts w:cs="Arial"/>
              </w:rPr>
              <w:t>1000 VA = 1 kVA</w:t>
            </w:r>
          </w:p>
          <w:p w14:paraId="737B57E8" w14:textId="77777777" w:rsidR="0097017C" w:rsidRPr="007E0B31" w:rsidRDefault="0097017C" w:rsidP="00F01FB8">
            <w:pPr>
              <w:pStyle w:val="TableArial11"/>
              <w:rPr>
                <w:rFonts w:cs="Arial"/>
              </w:rPr>
            </w:pPr>
            <w:r w:rsidRPr="007E0B31">
              <w:rPr>
                <w:rFonts w:cs="Arial"/>
              </w:rPr>
              <w:t>1000 kVA = 1 MVA</w:t>
            </w:r>
          </w:p>
        </w:tc>
      </w:tr>
      <w:tr w:rsidR="00046274" w:rsidRPr="007E0B31" w14:paraId="4E1D3A6D" w14:textId="77777777" w:rsidTr="490DE6A8">
        <w:trPr>
          <w:cantSplit/>
        </w:trPr>
        <w:tc>
          <w:tcPr>
            <w:tcW w:w="2884" w:type="dxa"/>
          </w:tcPr>
          <w:p w14:paraId="187E4988" w14:textId="77777777" w:rsidR="00CB3A44" w:rsidRPr="007E0B31" w:rsidRDefault="00CB3A44" w:rsidP="00ED5885">
            <w:pPr>
              <w:pStyle w:val="Arial11Bold"/>
              <w:rPr>
                <w:rFonts w:cs="Arial"/>
              </w:rPr>
            </w:pPr>
            <w:r w:rsidRPr="007E0B31">
              <w:rPr>
                <w:rFonts w:cs="Arial"/>
              </w:rPr>
              <w:t>Approved Fast Track Proposal</w:t>
            </w:r>
          </w:p>
        </w:tc>
        <w:tc>
          <w:tcPr>
            <w:tcW w:w="6634" w:type="dxa"/>
          </w:tcPr>
          <w:p w14:paraId="3FD79FE0" w14:textId="77777777" w:rsidR="00CB3A44" w:rsidRPr="007E0B31" w:rsidRDefault="00CB3A44" w:rsidP="00CB3A44">
            <w:pPr>
              <w:pStyle w:val="TableArial11"/>
              <w:rPr>
                <w:rFonts w:cs="Arial"/>
              </w:rPr>
            </w:pPr>
            <w:r w:rsidRPr="007E0B31">
              <w:rPr>
                <w:rFonts w:cs="Arial"/>
              </w:rPr>
              <w:t>Has the meaning given in GR.26.7, provided that no objection is received pursuant to GR.26.12.</w:t>
            </w:r>
          </w:p>
        </w:tc>
      </w:tr>
      <w:tr w:rsidR="00046274" w:rsidRPr="007E0B31" w14:paraId="6DC62BB9" w14:textId="77777777" w:rsidTr="490DE6A8">
        <w:trPr>
          <w:cantSplit/>
        </w:trPr>
        <w:tc>
          <w:tcPr>
            <w:tcW w:w="2884" w:type="dxa"/>
          </w:tcPr>
          <w:p w14:paraId="52575092" w14:textId="77777777" w:rsidR="00CB3A44" w:rsidRPr="007E0B31" w:rsidRDefault="00CB3A44" w:rsidP="00ED5885">
            <w:pPr>
              <w:pStyle w:val="Arial11Bold"/>
              <w:rPr>
                <w:rFonts w:cs="Arial"/>
              </w:rPr>
            </w:pPr>
            <w:r w:rsidRPr="007E0B31">
              <w:rPr>
                <w:rFonts w:cs="Arial"/>
              </w:rPr>
              <w:t>Approved Grid Code Self-Governance Proposal</w:t>
            </w:r>
          </w:p>
        </w:tc>
        <w:tc>
          <w:tcPr>
            <w:tcW w:w="6634" w:type="dxa"/>
          </w:tcPr>
          <w:p w14:paraId="7ABADD3B" w14:textId="77777777" w:rsidR="00CB3A44" w:rsidRPr="007E0B31" w:rsidRDefault="00CB3A44" w:rsidP="00CB3A44">
            <w:pPr>
              <w:pStyle w:val="TableArial11"/>
              <w:rPr>
                <w:rFonts w:cs="Arial"/>
              </w:rPr>
            </w:pPr>
            <w:r w:rsidRPr="007E0B31">
              <w:rPr>
                <w:rFonts w:cs="Arial"/>
              </w:rPr>
              <w:t>Has the meaning given in GR.24.10.</w:t>
            </w:r>
          </w:p>
        </w:tc>
      </w:tr>
      <w:tr w:rsidR="00046274" w:rsidRPr="007E0B31" w14:paraId="254BDE8E" w14:textId="77777777" w:rsidTr="490DE6A8">
        <w:trPr>
          <w:cantSplit/>
        </w:trPr>
        <w:tc>
          <w:tcPr>
            <w:tcW w:w="2884" w:type="dxa"/>
          </w:tcPr>
          <w:p w14:paraId="66884BD2" w14:textId="77777777" w:rsidR="00CB3A44" w:rsidRPr="007E0B31" w:rsidRDefault="00CB3A44" w:rsidP="00ED5885">
            <w:pPr>
              <w:pStyle w:val="Arial11Bold"/>
              <w:rPr>
                <w:rFonts w:cs="Arial"/>
              </w:rPr>
            </w:pPr>
            <w:r w:rsidRPr="007E0B31">
              <w:rPr>
                <w:rFonts w:cs="Arial"/>
              </w:rPr>
              <w:t>Approved Modification</w:t>
            </w:r>
          </w:p>
        </w:tc>
        <w:tc>
          <w:tcPr>
            <w:tcW w:w="6634" w:type="dxa"/>
          </w:tcPr>
          <w:p w14:paraId="15D19B9F" w14:textId="77777777" w:rsidR="00CB3A44" w:rsidRPr="007E0B31" w:rsidRDefault="00CB3A44" w:rsidP="00CB3A44">
            <w:pPr>
              <w:pStyle w:val="TableArial11"/>
              <w:rPr>
                <w:rFonts w:cs="Arial"/>
              </w:rPr>
            </w:pPr>
            <w:r w:rsidRPr="007E0B31">
              <w:rPr>
                <w:rFonts w:cs="Arial"/>
              </w:rPr>
              <w:t>Has the meaning given in GR.22.7</w:t>
            </w:r>
          </w:p>
        </w:tc>
      </w:tr>
      <w:tr w:rsidR="00850272" w:rsidRPr="007E0B31" w14:paraId="376D1424" w14:textId="77777777" w:rsidTr="490DE6A8">
        <w:trPr>
          <w:cantSplit/>
        </w:trPr>
        <w:tc>
          <w:tcPr>
            <w:tcW w:w="2884" w:type="dxa"/>
          </w:tcPr>
          <w:p w14:paraId="6AA5C579" w14:textId="77777777" w:rsidR="00153389" w:rsidRPr="007E0B31" w:rsidRDefault="00850272" w:rsidP="00ED5885">
            <w:pPr>
              <w:pStyle w:val="Arial11Bold"/>
              <w:rPr>
                <w:rFonts w:cs="Arial"/>
              </w:rPr>
            </w:pPr>
            <w:r w:rsidRPr="007E0B31">
              <w:rPr>
                <w:rFonts w:cs="Arial"/>
              </w:rPr>
              <w:t>Authorised Certifier</w:t>
            </w:r>
          </w:p>
          <w:p w14:paraId="7495B5A1" w14:textId="77777777" w:rsidR="00153389" w:rsidRPr="007E0B31" w:rsidRDefault="00153389" w:rsidP="00153389">
            <w:pPr>
              <w:rPr>
                <w:rFonts w:cs="Arial"/>
              </w:rPr>
            </w:pPr>
          </w:p>
          <w:p w14:paraId="2E65D94D" w14:textId="77777777" w:rsidR="00153389" w:rsidRPr="007E0B31" w:rsidRDefault="00153389" w:rsidP="00153389">
            <w:pPr>
              <w:rPr>
                <w:rFonts w:cs="Arial"/>
              </w:rPr>
            </w:pPr>
          </w:p>
          <w:p w14:paraId="42DDDE14" w14:textId="77777777" w:rsidR="00850272" w:rsidRPr="007E0B31" w:rsidRDefault="00850272" w:rsidP="005C20E3">
            <w:pPr>
              <w:rPr>
                <w:rFonts w:cs="Arial"/>
              </w:rPr>
            </w:pPr>
          </w:p>
        </w:tc>
        <w:tc>
          <w:tcPr>
            <w:tcW w:w="6634" w:type="dxa"/>
          </w:tcPr>
          <w:p w14:paraId="549D73B7" w14:textId="4E0E2C7A" w:rsidR="00850272" w:rsidRPr="007E0B31" w:rsidRDefault="00E30411" w:rsidP="00CB3A44">
            <w:pPr>
              <w:pStyle w:val="TableArial11"/>
              <w:rPr>
                <w:rFonts w:cs="Arial"/>
              </w:rPr>
            </w:pPr>
            <w:r w:rsidRPr="007E0B31">
              <w:rPr>
                <w:rFonts w:cs="Arial"/>
              </w:rPr>
              <w:t xml:space="preserve">An entity that issues </w:t>
            </w:r>
            <w:r w:rsidRPr="007E0B31">
              <w:rPr>
                <w:rFonts w:cs="Arial"/>
                <w:b/>
              </w:rPr>
              <w:t>Equipment Certificates</w:t>
            </w:r>
            <w:r w:rsidRPr="007E0B31">
              <w:rPr>
                <w:rFonts w:cs="Arial"/>
              </w:rPr>
              <w:t xml:space="preserve"> and </w:t>
            </w:r>
            <w:r w:rsidRPr="007E0B31">
              <w:rPr>
                <w:rFonts w:cs="Arial"/>
                <w:b/>
              </w:rPr>
              <w:t>Power Generating Module Documents</w:t>
            </w:r>
            <w:r w:rsidRPr="007E0B31">
              <w:rPr>
                <w:rFonts w:cs="Arial"/>
              </w:rPr>
              <w:t xml:space="preserve"> and whose accreditation is given by the </w:t>
            </w:r>
            <w:r w:rsidR="00E01003" w:rsidRPr="00E01003">
              <w:t>United Kingdom Accreditation Service or such other body as may be established from time to time to carry out the function of accreditation.</w:t>
            </w:r>
          </w:p>
        </w:tc>
      </w:tr>
      <w:tr w:rsidR="00046274" w:rsidRPr="007E0B31" w14:paraId="1C6D10A8" w14:textId="77777777" w:rsidTr="490DE6A8">
        <w:trPr>
          <w:cantSplit/>
        </w:trPr>
        <w:tc>
          <w:tcPr>
            <w:tcW w:w="2884" w:type="dxa"/>
          </w:tcPr>
          <w:p w14:paraId="6EAA68B1" w14:textId="77777777" w:rsidR="0097017C" w:rsidRPr="007E0B31" w:rsidRDefault="0097017C" w:rsidP="00ED5885">
            <w:pPr>
              <w:pStyle w:val="Arial11Bold"/>
              <w:rPr>
                <w:rFonts w:cs="Arial"/>
              </w:rPr>
            </w:pPr>
            <w:r w:rsidRPr="007E0B31">
              <w:rPr>
                <w:rFonts w:cs="Arial"/>
              </w:rPr>
              <w:t>Authorised Electricity Operator</w:t>
            </w:r>
          </w:p>
        </w:tc>
        <w:tc>
          <w:tcPr>
            <w:tcW w:w="6634" w:type="dxa"/>
          </w:tcPr>
          <w:p w14:paraId="1A7F304F" w14:textId="34EDB28A" w:rsidR="0097017C" w:rsidRPr="007E0B31" w:rsidRDefault="0097017C" w:rsidP="00F01FB8">
            <w:pPr>
              <w:pStyle w:val="TableArial11"/>
              <w:rPr>
                <w:rFonts w:cs="Arial"/>
              </w:rPr>
            </w:pPr>
            <w:r w:rsidRPr="007E0B31">
              <w:rPr>
                <w:rFonts w:cs="Arial"/>
              </w:rPr>
              <w:t xml:space="preserve">Any person (other than </w:t>
            </w:r>
            <w:r w:rsidR="00161E0D">
              <w:rPr>
                <w:rFonts w:cs="Arial"/>
                <w:b/>
              </w:rPr>
              <w:t>The Company</w:t>
            </w:r>
            <w:r w:rsidRPr="007E0B31">
              <w:rPr>
                <w:rFonts w:cs="Arial"/>
              </w:rPr>
              <w:t xml:space="preserve">) who is authorised under the </w:t>
            </w:r>
            <w:r w:rsidRPr="007E0B31">
              <w:rPr>
                <w:rFonts w:cs="Arial"/>
                <w:b/>
              </w:rPr>
              <w:t>Act</w:t>
            </w:r>
            <w:r w:rsidRPr="007E0B31">
              <w:rPr>
                <w:rFonts w:cs="Arial"/>
              </w:rPr>
              <w:t xml:space="preserve"> to generate, participate in the transmission of, distribute or supply electricity</w:t>
            </w:r>
            <w:r w:rsidR="00627976" w:rsidRPr="007E0B31">
              <w:rPr>
                <w:rFonts w:cs="Arial"/>
              </w:rPr>
              <w:t xml:space="preserve"> which shall include any </w:t>
            </w:r>
            <w:r w:rsidR="00627976" w:rsidRPr="007E0B31">
              <w:rPr>
                <w:rFonts w:cs="Arial"/>
                <w:b/>
              </w:rPr>
              <w:t>Interconnector Owner</w:t>
            </w:r>
            <w:r w:rsidR="00627976" w:rsidRPr="007E0B31">
              <w:rPr>
                <w:rFonts w:cs="Arial"/>
              </w:rPr>
              <w:t xml:space="preserve"> or </w:t>
            </w:r>
            <w:r w:rsidR="00F4036C">
              <w:rPr>
                <w:rFonts w:cs="Arial"/>
                <w:b/>
              </w:rPr>
              <w:t>Interconnector User</w:t>
            </w:r>
            <w:r w:rsidR="00EE7242" w:rsidRPr="00A87826">
              <w:rPr>
                <w:rFonts w:cs="Arial"/>
                <w:bCs/>
              </w:rPr>
              <w:t>.</w:t>
            </w:r>
          </w:p>
        </w:tc>
      </w:tr>
      <w:tr w:rsidR="00046274" w:rsidRPr="007E0B31" w14:paraId="3446434F" w14:textId="77777777" w:rsidTr="490DE6A8">
        <w:trPr>
          <w:cantSplit/>
        </w:trPr>
        <w:tc>
          <w:tcPr>
            <w:tcW w:w="2884" w:type="dxa"/>
          </w:tcPr>
          <w:p w14:paraId="1F24BB39" w14:textId="77777777" w:rsidR="00CB3A44" w:rsidRPr="007E0B31" w:rsidRDefault="00CB3A44" w:rsidP="00ED5885">
            <w:pPr>
              <w:pStyle w:val="Arial11Bold"/>
              <w:rPr>
                <w:rFonts w:cs="Arial"/>
              </w:rPr>
            </w:pPr>
            <w:r w:rsidRPr="007E0B31">
              <w:rPr>
                <w:rFonts w:cs="Arial"/>
              </w:rPr>
              <w:t>Authority-Led Modification</w:t>
            </w:r>
          </w:p>
        </w:tc>
        <w:tc>
          <w:tcPr>
            <w:tcW w:w="6634" w:type="dxa"/>
          </w:tcPr>
          <w:p w14:paraId="5F2F4A67" w14:textId="77777777" w:rsidR="00CB3A44" w:rsidRPr="007E0B31" w:rsidRDefault="00CB3A44" w:rsidP="00CB3A44">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a </w:t>
            </w:r>
            <w:r w:rsidRPr="007E0B31">
              <w:rPr>
                <w:rFonts w:cs="Arial"/>
                <w:b/>
              </w:rPr>
              <w:t>Significant Code Review</w:t>
            </w:r>
            <w:r w:rsidRPr="007E0B31">
              <w:rPr>
                <w:rFonts w:cs="Arial"/>
              </w:rPr>
              <w:t>, raised by the Authority pursuant to GR.17</w:t>
            </w:r>
          </w:p>
        </w:tc>
      </w:tr>
      <w:tr w:rsidR="00046274" w:rsidRPr="007E0B31" w14:paraId="0F6E34FB" w14:textId="77777777" w:rsidTr="490DE6A8">
        <w:trPr>
          <w:cantSplit/>
        </w:trPr>
        <w:tc>
          <w:tcPr>
            <w:tcW w:w="2884" w:type="dxa"/>
          </w:tcPr>
          <w:p w14:paraId="06910B23" w14:textId="77777777" w:rsidR="00CB3A44" w:rsidRPr="007E0B31" w:rsidRDefault="00CB3A44" w:rsidP="00CB3A44">
            <w:pPr>
              <w:pStyle w:val="Arial11Bold"/>
              <w:rPr>
                <w:rFonts w:cs="Arial"/>
              </w:rPr>
            </w:pPr>
            <w:r w:rsidRPr="007E0B31">
              <w:rPr>
                <w:rFonts w:cs="Arial"/>
              </w:rPr>
              <w:t>Authority-Led Modification Report</w:t>
            </w:r>
          </w:p>
        </w:tc>
        <w:tc>
          <w:tcPr>
            <w:tcW w:w="6634" w:type="dxa"/>
          </w:tcPr>
          <w:p w14:paraId="0565049A" w14:textId="77777777" w:rsidR="00CB3A44" w:rsidRPr="007E0B31" w:rsidRDefault="00CB3A44" w:rsidP="00CB3A44">
            <w:pPr>
              <w:pStyle w:val="TableArial11"/>
              <w:rPr>
                <w:rFonts w:cs="Arial"/>
              </w:rPr>
            </w:pPr>
            <w:r w:rsidRPr="007E0B31">
              <w:rPr>
                <w:rFonts w:cs="Arial"/>
              </w:rPr>
              <w:t>Has the meaning given in GR.17.4.</w:t>
            </w:r>
          </w:p>
        </w:tc>
      </w:tr>
      <w:tr w:rsidR="00EE7242" w:rsidRPr="0079139F" w14:paraId="5305C02C" w14:textId="77777777" w:rsidTr="490DE6A8">
        <w:trPr>
          <w:cantSplit/>
        </w:trPr>
        <w:tc>
          <w:tcPr>
            <w:tcW w:w="2884" w:type="dxa"/>
          </w:tcPr>
          <w:p w14:paraId="3CB3A78A" w14:textId="7FE1204F" w:rsidR="00EE7242" w:rsidRPr="0079139F" w:rsidRDefault="00EE7242" w:rsidP="00EE7242">
            <w:pPr>
              <w:pStyle w:val="Arial11Bold"/>
              <w:rPr>
                <w:rFonts w:cs="Arial"/>
              </w:rPr>
            </w:pPr>
            <w:r w:rsidRPr="0079139F">
              <w:rPr>
                <w:rFonts w:cs="Arial"/>
              </w:rPr>
              <w:t>Authority for Access</w:t>
            </w:r>
          </w:p>
        </w:tc>
        <w:tc>
          <w:tcPr>
            <w:tcW w:w="6634" w:type="dxa"/>
          </w:tcPr>
          <w:p w14:paraId="532F275B" w14:textId="7AA17420" w:rsidR="00EE7242" w:rsidRPr="0079139F" w:rsidRDefault="00EE7242" w:rsidP="00EE7242">
            <w:pPr>
              <w:pStyle w:val="TableArial11"/>
              <w:rPr>
                <w:rFonts w:cs="Arial"/>
              </w:rPr>
            </w:pPr>
            <w:r w:rsidRPr="0079139F">
              <w:rPr>
                <w:rFonts w:cs="Arial"/>
              </w:rPr>
              <w:t xml:space="preserve">An authority which grants the holder the right to unaccompanied access to sites containing exposed </w:t>
            </w:r>
            <w:r w:rsidRPr="0079139F">
              <w:rPr>
                <w:rFonts w:cs="Arial"/>
                <w:b/>
              </w:rPr>
              <w:t>HV</w:t>
            </w:r>
            <w:r w:rsidRPr="0079139F">
              <w:rPr>
                <w:rFonts w:cs="Arial"/>
              </w:rPr>
              <w:t xml:space="preserve"> conductors.</w:t>
            </w:r>
          </w:p>
        </w:tc>
      </w:tr>
      <w:tr w:rsidR="00EE7242" w:rsidRPr="0079139F" w14:paraId="06A5FAA0" w14:textId="77777777" w:rsidTr="490DE6A8">
        <w:trPr>
          <w:cantSplit/>
        </w:trPr>
        <w:tc>
          <w:tcPr>
            <w:tcW w:w="2884" w:type="dxa"/>
          </w:tcPr>
          <w:p w14:paraId="379CB4CA" w14:textId="1EF0F287" w:rsidR="00EE7242" w:rsidRPr="0079139F" w:rsidRDefault="00EE7242" w:rsidP="00EE7242">
            <w:pPr>
              <w:pStyle w:val="Arial11Bold"/>
              <w:rPr>
                <w:rFonts w:cs="Arial"/>
              </w:rPr>
            </w:pPr>
            <w:r w:rsidRPr="0079139F">
              <w:rPr>
                <w:rFonts w:cs="Arial"/>
              </w:rPr>
              <w:t>Authority</w:t>
            </w:r>
            <w:r w:rsidRPr="0079139F">
              <w:rPr>
                <w:rFonts w:cs="Arial"/>
                <w:b w:val="0"/>
              </w:rPr>
              <w:t>, The</w:t>
            </w:r>
          </w:p>
        </w:tc>
        <w:tc>
          <w:tcPr>
            <w:tcW w:w="6634" w:type="dxa"/>
          </w:tcPr>
          <w:p w14:paraId="11D07F07" w14:textId="1C94E51C" w:rsidR="00EE7242" w:rsidRPr="0079139F" w:rsidRDefault="00EE7242" w:rsidP="00EE7242">
            <w:pPr>
              <w:pStyle w:val="TableArial11"/>
              <w:rPr>
                <w:rFonts w:cs="Arial"/>
              </w:rPr>
            </w:pPr>
            <w:r w:rsidRPr="0079139F">
              <w:rPr>
                <w:rFonts w:cs="Arial"/>
              </w:rPr>
              <w:t xml:space="preserve">The </w:t>
            </w:r>
            <w:r w:rsidRPr="0079139F">
              <w:rPr>
                <w:rFonts w:cs="Arial"/>
                <w:b/>
              </w:rPr>
              <w:t>Authority</w:t>
            </w:r>
            <w:r w:rsidRPr="0079139F">
              <w:rPr>
                <w:rFonts w:cs="Arial"/>
              </w:rPr>
              <w:t xml:space="preserve"> established by section 1 (1) of the Utilities Act 2000.</w:t>
            </w:r>
          </w:p>
        </w:tc>
      </w:tr>
      <w:tr w:rsidR="00046274" w:rsidRPr="007E0B31" w14:paraId="3021D346" w14:textId="77777777" w:rsidTr="490DE6A8">
        <w:trPr>
          <w:cantSplit/>
        </w:trPr>
        <w:tc>
          <w:tcPr>
            <w:tcW w:w="2884" w:type="dxa"/>
          </w:tcPr>
          <w:p w14:paraId="11F33B08" w14:textId="77777777" w:rsidR="00CB3A44" w:rsidRPr="007E0B31" w:rsidRDefault="00CB3A44" w:rsidP="00ED5885">
            <w:pPr>
              <w:pStyle w:val="Arial11Bold"/>
              <w:rPr>
                <w:rFonts w:cs="Arial"/>
              </w:rPr>
            </w:pPr>
            <w:r w:rsidRPr="007E0B31">
              <w:rPr>
                <w:rFonts w:cs="Arial"/>
              </w:rPr>
              <w:t xml:space="preserve">Automatic Voltage Regulator </w:t>
            </w:r>
            <w:r w:rsidRPr="007E0B31">
              <w:rPr>
                <w:rFonts w:cs="Arial"/>
                <w:b w:val="0"/>
              </w:rPr>
              <w:t>or</w:t>
            </w:r>
            <w:r w:rsidRPr="007E0B31">
              <w:rPr>
                <w:rFonts w:cs="Arial"/>
              </w:rPr>
              <w:t xml:space="preserve"> AVR</w:t>
            </w:r>
          </w:p>
        </w:tc>
        <w:tc>
          <w:tcPr>
            <w:tcW w:w="6634" w:type="dxa"/>
          </w:tcPr>
          <w:p w14:paraId="3B2C5E13" w14:textId="77777777" w:rsidR="00CB3A44" w:rsidRPr="007E0B31" w:rsidRDefault="00CB3A44" w:rsidP="00F01FB8">
            <w:pPr>
              <w:pStyle w:val="TableArial11"/>
              <w:rPr>
                <w:rFonts w:cs="Arial"/>
              </w:rPr>
            </w:pPr>
            <w:r w:rsidRPr="007E0B31">
              <w:rPr>
                <w:rFonts w:cs="Arial"/>
              </w:rPr>
              <w:t xml:space="preserve">The continuously acting automatic equipment controlling the terminal voltage of a </w:t>
            </w:r>
            <w:r w:rsidRPr="007E0B31">
              <w:rPr>
                <w:rFonts w:cs="Arial"/>
                <w:b/>
              </w:rPr>
              <w:t>Synchronous Generating Unit</w:t>
            </w:r>
            <w:r w:rsidRPr="007E0B31">
              <w:rPr>
                <w:rFonts w:cs="Arial"/>
              </w:rPr>
              <w:t xml:space="preserve"> </w:t>
            </w:r>
            <w:r w:rsidR="00B35AFA" w:rsidRPr="007E0B31">
              <w:rPr>
                <w:rFonts w:cs="Arial"/>
              </w:rPr>
              <w:t xml:space="preserve">or </w:t>
            </w:r>
            <w:r w:rsidR="00B35AFA" w:rsidRPr="007E0B31">
              <w:rPr>
                <w:rFonts w:cs="Arial"/>
                <w:b/>
              </w:rPr>
              <w:t>Synchronous Power Generating Module</w:t>
            </w:r>
            <w:r w:rsidR="00B35AFA" w:rsidRPr="007E0B31">
              <w:rPr>
                <w:rFonts w:cs="Arial"/>
              </w:rPr>
              <w:t xml:space="preserve"> </w:t>
            </w:r>
            <w:r w:rsidRPr="007E0B31">
              <w:rPr>
                <w:rFonts w:cs="Arial"/>
              </w:rPr>
              <w:t xml:space="preserve">by comparing the actual terminal voltage with a reference value and controlling by appropriate means the output of an </w:t>
            </w:r>
            <w:r w:rsidRPr="007E0B31">
              <w:rPr>
                <w:rFonts w:cs="Arial"/>
                <w:b/>
              </w:rPr>
              <w:t>Exciter</w:t>
            </w:r>
            <w:r w:rsidRPr="007E0B31">
              <w:rPr>
                <w:rFonts w:cs="Arial"/>
              </w:rPr>
              <w:t>, depending on the deviations.</w:t>
            </w:r>
          </w:p>
        </w:tc>
      </w:tr>
      <w:tr w:rsidR="00046274" w:rsidRPr="007E0B31" w14:paraId="3D9EFAF3" w14:textId="77777777" w:rsidTr="490DE6A8">
        <w:trPr>
          <w:cantSplit/>
        </w:trPr>
        <w:tc>
          <w:tcPr>
            <w:tcW w:w="2884" w:type="dxa"/>
          </w:tcPr>
          <w:p w14:paraId="2424277A" w14:textId="77777777" w:rsidR="00CB3A44" w:rsidRPr="007E0B31" w:rsidRDefault="00CB3A44" w:rsidP="00ED5885">
            <w:pPr>
              <w:pStyle w:val="Arial11Bold"/>
              <w:rPr>
                <w:rFonts w:cs="Arial"/>
              </w:rPr>
            </w:pPr>
            <w:r w:rsidRPr="007E0B31">
              <w:rPr>
                <w:rFonts w:cs="Arial"/>
              </w:rPr>
              <w:lastRenderedPageBreak/>
              <w:t>Auxiliaries</w:t>
            </w:r>
          </w:p>
        </w:tc>
        <w:tc>
          <w:tcPr>
            <w:tcW w:w="6634" w:type="dxa"/>
          </w:tcPr>
          <w:p w14:paraId="1A0B4691" w14:textId="77777777" w:rsidR="00CB3A44" w:rsidRPr="007E0B31" w:rsidRDefault="00CB3A44" w:rsidP="00F01FB8">
            <w:pPr>
              <w:pStyle w:val="TableArial11"/>
              <w:rPr>
                <w:rFonts w:cs="Arial"/>
              </w:rPr>
            </w:pPr>
            <w:r w:rsidRPr="007E0B31">
              <w:rPr>
                <w:rFonts w:cs="Arial"/>
              </w:rPr>
              <w:t xml:space="preserve">Any item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not directly a part of the boiler plant or </w:t>
            </w:r>
            <w:r w:rsidR="00B35AFA" w:rsidRPr="007E0B31">
              <w:rPr>
                <w:rFonts w:cs="Arial"/>
                <w:b/>
              </w:rPr>
              <w:t xml:space="preserve">Power Generating Module </w:t>
            </w:r>
            <w:r w:rsidR="00B35AFA" w:rsidRPr="007E0B31">
              <w:rPr>
                <w:rFonts w:cs="Arial"/>
              </w:rPr>
              <w:t xml:space="preserve">or </w:t>
            </w:r>
            <w:r w:rsidRPr="007E0B31">
              <w:rPr>
                <w:rFonts w:cs="Arial"/>
                <w:b/>
              </w:rPr>
              <w:t>Generating Unit</w:t>
            </w:r>
            <w:r w:rsidRPr="007E0B31">
              <w:rPr>
                <w:rFonts w:cs="Arial"/>
              </w:rPr>
              <w:t xml:space="preserve"> or </w:t>
            </w:r>
            <w:r w:rsidRPr="007E0B31">
              <w:rPr>
                <w:rFonts w:cs="Arial"/>
                <w:b/>
              </w:rPr>
              <w:t xml:space="preserve">DC Converter </w:t>
            </w:r>
            <w:r w:rsidRPr="007E0B31">
              <w:rPr>
                <w:rFonts w:cs="Arial"/>
              </w:rPr>
              <w:t xml:space="preserve">or </w:t>
            </w:r>
            <w:r w:rsidR="00B35AFA" w:rsidRPr="007E0B31">
              <w:rPr>
                <w:rFonts w:cs="Arial"/>
                <w:b/>
              </w:rPr>
              <w:t>HVDC Equipment</w:t>
            </w:r>
            <w:r w:rsidR="00B35AFA" w:rsidRPr="007E0B31">
              <w:rPr>
                <w:rFonts w:cs="Arial"/>
              </w:rPr>
              <w:t xml:space="preserve"> </w:t>
            </w:r>
            <w:r w:rsidR="00875477" w:rsidRPr="007E0B31">
              <w:rPr>
                <w:rFonts w:cs="Arial"/>
              </w:rPr>
              <w:t xml:space="preserve">or </w:t>
            </w:r>
            <w:r w:rsidRPr="007E0B31">
              <w:rPr>
                <w:rFonts w:cs="Arial"/>
                <w:b/>
              </w:rPr>
              <w:t>Power Park Module</w:t>
            </w:r>
            <w:r w:rsidRPr="007E0B31">
              <w:rPr>
                <w:rFonts w:cs="Arial"/>
              </w:rPr>
              <w:t xml:space="preserve">, but required for the boiler plant's or </w:t>
            </w:r>
            <w:r w:rsidR="00B35AFA" w:rsidRPr="007E0B31">
              <w:rPr>
                <w:rFonts w:cs="Arial"/>
                <w:b/>
              </w:rPr>
              <w:t>Power Generating Module’s</w:t>
            </w:r>
            <w:r w:rsidR="00B35AFA" w:rsidRPr="007E0B31">
              <w:rPr>
                <w:rFonts w:cs="Arial"/>
              </w:rPr>
              <w:t xml:space="preserve"> </w:t>
            </w:r>
            <w:r w:rsidR="006A502B" w:rsidRPr="007E0B31">
              <w:rPr>
                <w:rFonts w:cs="Arial"/>
              </w:rPr>
              <w:t xml:space="preserve">or </w:t>
            </w:r>
            <w:r w:rsidRPr="007E0B31">
              <w:rPr>
                <w:rFonts w:cs="Arial"/>
                <w:b/>
              </w:rPr>
              <w:t>Generating Unit's</w:t>
            </w:r>
            <w:r w:rsidRPr="007E0B31">
              <w:rPr>
                <w:rFonts w:cs="Arial"/>
              </w:rPr>
              <w:t xml:space="preserve"> or </w:t>
            </w:r>
            <w:r w:rsidRPr="007E0B31">
              <w:rPr>
                <w:rFonts w:cs="Arial"/>
                <w:b/>
              </w:rPr>
              <w:t xml:space="preserve">DC Converter’s </w:t>
            </w:r>
            <w:r w:rsidRPr="007E0B31">
              <w:rPr>
                <w:rFonts w:cs="Arial"/>
              </w:rPr>
              <w:t xml:space="preserve">or </w:t>
            </w:r>
            <w:r w:rsidR="006A502B" w:rsidRPr="007E0B31">
              <w:rPr>
                <w:rFonts w:cs="Arial"/>
                <w:b/>
              </w:rPr>
              <w:t>HVDC Equipment’s</w:t>
            </w:r>
            <w:r w:rsidR="006A502B" w:rsidRPr="007E0B31">
              <w:rPr>
                <w:rFonts w:cs="Arial"/>
              </w:rPr>
              <w:t xml:space="preserve"> </w:t>
            </w:r>
            <w:r w:rsidR="00875477" w:rsidRPr="007E0B31">
              <w:rPr>
                <w:rFonts w:cs="Arial"/>
              </w:rPr>
              <w:t xml:space="preserve">or </w:t>
            </w:r>
            <w:r w:rsidRPr="007E0B31">
              <w:rPr>
                <w:rFonts w:cs="Arial"/>
                <w:b/>
              </w:rPr>
              <w:t>Power Park Module’s</w:t>
            </w:r>
            <w:r w:rsidRPr="007E0B31">
              <w:rPr>
                <w:rFonts w:cs="Arial"/>
              </w:rPr>
              <w:t xml:space="preserve"> functional operation.</w:t>
            </w:r>
          </w:p>
        </w:tc>
      </w:tr>
      <w:tr w:rsidR="00046274" w:rsidRPr="007E0B31" w14:paraId="39EFC3B3" w14:textId="77777777" w:rsidTr="490DE6A8">
        <w:trPr>
          <w:cantSplit/>
        </w:trPr>
        <w:tc>
          <w:tcPr>
            <w:tcW w:w="2884" w:type="dxa"/>
          </w:tcPr>
          <w:p w14:paraId="170E00B1" w14:textId="77777777" w:rsidR="00CB3A44" w:rsidRPr="007E0B31" w:rsidRDefault="00CB3A44" w:rsidP="00ED5885">
            <w:pPr>
              <w:pStyle w:val="Arial11Bold"/>
              <w:rPr>
                <w:rFonts w:cs="Arial"/>
              </w:rPr>
            </w:pPr>
            <w:r w:rsidRPr="007E0B31">
              <w:rPr>
                <w:rFonts w:cs="Arial"/>
              </w:rPr>
              <w:t>Auxiliary Diesel Engine</w:t>
            </w:r>
          </w:p>
        </w:tc>
        <w:tc>
          <w:tcPr>
            <w:tcW w:w="6634" w:type="dxa"/>
          </w:tcPr>
          <w:p w14:paraId="0F3D3390" w14:textId="77777777" w:rsidR="00CB3A44" w:rsidRPr="007E0B31" w:rsidRDefault="00CB3A44" w:rsidP="00F01FB8">
            <w:pPr>
              <w:pStyle w:val="TableArial11"/>
              <w:rPr>
                <w:rFonts w:cs="Arial"/>
              </w:rPr>
            </w:pPr>
            <w:r w:rsidRPr="007E0B31">
              <w:rPr>
                <w:rFonts w:cs="Arial"/>
              </w:rPr>
              <w:t xml:space="preserve">A diesel engine driving a </w:t>
            </w:r>
            <w:r w:rsidR="00E01839" w:rsidRPr="007E0B31">
              <w:rPr>
                <w:rFonts w:cs="Arial"/>
                <w:b/>
              </w:rPr>
              <w:t>Power Generating Module</w:t>
            </w:r>
            <w:r w:rsidR="00E01839" w:rsidRPr="007E0B31">
              <w:rPr>
                <w:rFonts w:cs="Arial"/>
              </w:rPr>
              <w:t xml:space="preserve"> or </w:t>
            </w:r>
            <w:r w:rsidRPr="007E0B31">
              <w:rPr>
                <w:rFonts w:cs="Arial"/>
                <w:b/>
              </w:rPr>
              <w:t>Generating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93310B" w:rsidRPr="007E0B31" w14:paraId="34828CDA" w14:textId="77777777" w:rsidTr="490DE6A8">
        <w:trPr>
          <w:cantSplit/>
        </w:trPr>
        <w:tc>
          <w:tcPr>
            <w:tcW w:w="2884" w:type="dxa"/>
          </w:tcPr>
          <w:p w14:paraId="73B830C1" w14:textId="14177899" w:rsidR="00C72736" w:rsidRPr="007E0B31" w:rsidRDefault="00C72736" w:rsidP="00C72736">
            <w:pPr>
              <w:pStyle w:val="Arial11Bold"/>
              <w:rPr>
                <w:rFonts w:cs="Arial"/>
              </w:rPr>
            </w:pPr>
            <w:r w:rsidRPr="001006C1">
              <w:t>Auxiliary Energy Supplies</w:t>
            </w:r>
          </w:p>
        </w:tc>
        <w:tc>
          <w:tcPr>
            <w:tcW w:w="6634" w:type="dxa"/>
          </w:tcPr>
          <w:p w14:paraId="7C335D5C" w14:textId="732F8D37" w:rsidR="00C72736" w:rsidRPr="007E0B31" w:rsidRDefault="00C72736" w:rsidP="00C72736">
            <w:pPr>
              <w:pStyle w:val="TableArial11"/>
              <w:rPr>
                <w:rFonts w:cs="Arial"/>
              </w:rPr>
            </w:pPr>
            <w:r w:rsidRPr="001006C1">
              <w:rPr>
                <w:rFonts w:eastAsia="Cambria" w:cs="Arial"/>
                <w:snapToGrid/>
                <w:color w:val="000000"/>
                <w:lang w:eastAsia="en-GB"/>
              </w:rPr>
              <w:t>An electricity supply (which could be derived from an</w:t>
            </w:r>
            <w:r w:rsidRPr="490DE6A8">
              <w:rPr>
                <w:rFonts w:eastAsia="Cambria" w:cs="Arial"/>
                <w:b/>
                <w:bCs/>
                <w:snapToGrid/>
                <w:color w:val="000000"/>
                <w:lang w:eastAsia="en-GB"/>
              </w:rPr>
              <w:t xml:space="preserve"> Auxiliary Diesel Engine</w:t>
            </w:r>
            <w:r w:rsidRPr="001006C1">
              <w:rPr>
                <w:rFonts w:eastAsia="Cambria" w:cs="Arial"/>
                <w:snapToGrid/>
                <w:color w:val="000000"/>
                <w:lang w:eastAsia="en-GB"/>
              </w:rPr>
              <w:t xml:space="preserve"> or </w:t>
            </w:r>
            <w:r w:rsidRPr="490DE6A8">
              <w:rPr>
                <w:rFonts w:eastAsia="Cambria" w:cs="Arial"/>
                <w:b/>
                <w:bCs/>
                <w:snapToGrid/>
                <w:color w:val="000000"/>
                <w:lang w:eastAsia="en-GB"/>
              </w:rPr>
              <w:t>Auxiliary Gas Turbine</w:t>
            </w:r>
            <w:r w:rsidRPr="490DE6A8">
              <w:rPr>
                <w:rFonts w:eastAsia="Cambria" w:cs="Arial"/>
                <w:snapToGrid/>
                <w:color w:val="000000"/>
                <w:lang w:eastAsia="en-GB"/>
              </w:rPr>
              <w:t xml:space="preserve"> or other source of energy</w:t>
            </w:r>
            <w:r w:rsidRPr="001006C1">
              <w:rPr>
                <w:rFonts w:eastAsia="Cambria" w:cs="Arial"/>
                <w:snapToGrid/>
                <w:color w:val="000000"/>
                <w:lang w:eastAsia="en-GB"/>
              </w:rPr>
              <w:t xml:space="preserve">) that is necessary to power the auxiliary and ancillary equipment on which a </w:t>
            </w:r>
            <w:r w:rsidRPr="001006C1">
              <w:rPr>
                <w:rFonts w:eastAsia="Cambria" w:cs="Arial"/>
                <w:b/>
                <w:bCs/>
                <w:snapToGrid/>
                <w:color w:val="000000"/>
                <w:lang w:eastAsia="en-GB"/>
              </w:rPr>
              <w:t xml:space="preserve">Power Generating </w:t>
            </w:r>
            <w:r w:rsidRPr="0061401B">
              <w:rPr>
                <w:rFonts w:eastAsia="Cambria" w:cs="Arial"/>
                <w:b/>
                <w:bCs/>
                <w:snapToGrid/>
                <w:color w:val="000000"/>
                <w:lang w:eastAsia="en-GB"/>
              </w:rPr>
              <w:t>Module</w:t>
            </w:r>
            <w:r w:rsidRPr="0061401B">
              <w:rPr>
                <w:rFonts w:eastAsia="Cambria" w:cs="Arial"/>
                <w:snapToGrid/>
                <w:color w:val="000000"/>
                <w:lang w:eastAsia="en-GB"/>
              </w:rPr>
              <w:t xml:space="preserve"> </w:t>
            </w:r>
            <w:r w:rsidRPr="0061401B">
              <w:rPr>
                <w:rFonts w:eastAsia="Cambria" w:cs="Arial"/>
                <w:color w:val="000000"/>
                <w:lang w:eastAsia="en-GB"/>
              </w:rPr>
              <w:t>or</w:t>
            </w:r>
            <w:r w:rsidRPr="0061401B">
              <w:rPr>
                <w:rFonts w:eastAsia="Cambria" w:cs="Arial"/>
                <w:b/>
                <w:bCs/>
                <w:color w:val="000000"/>
                <w:lang w:eastAsia="en-GB"/>
              </w:rPr>
              <w:t xml:space="preserve"> HVDC System </w:t>
            </w:r>
            <w:r w:rsidRPr="0061401B">
              <w:rPr>
                <w:rFonts w:eastAsia="Cambria" w:cs="Arial"/>
                <w:color w:val="000000"/>
                <w:lang w:eastAsia="en-GB"/>
              </w:rPr>
              <w:t>or</w:t>
            </w:r>
            <w:r w:rsidRPr="0061401B">
              <w:rPr>
                <w:rFonts w:eastAsia="Cambria" w:cs="Arial"/>
                <w:b/>
                <w:bCs/>
                <w:color w:val="000000"/>
                <w:lang w:eastAsia="en-GB"/>
              </w:rPr>
              <w:t xml:space="preserve"> DC Converter </w:t>
            </w:r>
            <w:r w:rsidRPr="0061401B">
              <w:rPr>
                <w:rFonts w:eastAsia="Cambria" w:cs="Arial"/>
                <w:color w:val="000000"/>
                <w:lang w:eastAsia="en-GB"/>
              </w:rPr>
              <w:t xml:space="preserve">or other item of </w:t>
            </w:r>
            <w:r w:rsidRPr="0061401B">
              <w:rPr>
                <w:rFonts w:eastAsia="Cambria" w:cs="Arial"/>
                <w:b/>
                <w:bCs/>
                <w:color w:val="000000"/>
                <w:lang w:eastAsia="en-GB"/>
              </w:rPr>
              <w:t>Plant</w:t>
            </w:r>
            <w:r>
              <w:rPr>
                <w:rFonts w:eastAsia="Cambria" w:cs="Arial"/>
                <w:color w:val="000000"/>
                <w:lang w:eastAsia="en-GB"/>
              </w:rPr>
              <w:t xml:space="preserve"> </w:t>
            </w:r>
            <w:r w:rsidRPr="001006C1">
              <w:rPr>
                <w:rFonts w:eastAsia="Cambria" w:cs="Arial"/>
                <w:snapToGrid/>
                <w:color w:val="000000"/>
                <w:lang w:eastAsia="en-GB"/>
              </w:rPr>
              <w:t xml:space="preserve">relies for it to be capable of generating </w:t>
            </w:r>
            <w:r w:rsidRPr="001006C1">
              <w:rPr>
                <w:rFonts w:eastAsia="Cambria" w:cs="Arial"/>
                <w:b/>
                <w:bCs/>
                <w:snapToGrid/>
                <w:color w:val="000000"/>
                <w:lang w:eastAsia="en-GB"/>
              </w:rPr>
              <w:t>Active</w:t>
            </w:r>
            <w:r w:rsidRPr="001006C1">
              <w:rPr>
                <w:rFonts w:eastAsia="Cambria" w:cs="Arial"/>
                <w:snapToGrid/>
                <w:color w:val="000000"/>
                <w:lang w:eastAsia="en-GB"/>
              </w:rPr>
              <w:t xml:space="preserve"> or </w:t>
            </w:r>
            <w:r w:rsidRPr="001006C1">
              <w:rPr>
                <w:rFonts w:eastAsia="Cambria" w:cs="Arial"/>
                <w:b/>
                <w:bCs/>
                <w:snapToGrid/>
                <w:color w:val="000000"/>
                <w:lang w:eastAsia="en-GB"/>
              </w:rPr>
              <w:t xml:space="preserve">Reactive Power </w:t>
            </w:r>
            <w:r w:rsidRPr="001006C1">
              <w:rPr>
                <w:rFonts w:eastAsia="Cambria" w:cs="Arial"/>
                <w:snapToGrid/>
                <w:color w:val="000000"/>
                <w:lang w:eastAsia="en-GB"/>
              </w:rPr>
              <w:t xml:space="preserve">and which is generally supplied via a </w:t>
            </w:r>
            <w:r w:rsidRPr="490DE6A8">
              <w:rPr>
                <w:rFonts w:eastAsia="Cambria" w:cs="Arial"/>
                <w:b/>
                <w:bCs/>
                <w:snapToGrid/>
                <w:color w:val="000000"/>
                <w:lang w:eastAsia="en-GB"/>
              </w:rPr>
              <w:t>Unit Board</w:t>
            </w:r>
            <w:r w:rsidRPr="001006C1">
              <w:rPr>
                <w:rFonts w:eastAsia="Cambria" w:cs="Arial"/>
                <w:snapToGrid/>
                <w:color w:val="000000"/>
                <w:lang w:eastAsia="en-GB"/>
              </w:rPr>
              <w:t xml:space="preserve"> or </w:t>
            </w:r>
            <w:r w:rsidRPr="490DE6A8">
              <w:rPr>
                <w:rFonts w:eastAsia="Cambria" w:cs="Arial"/>
                <w:b/>
                <w:bCs/>
                <w:snapToGrid/>
                <w:color w:val="000000"/>
                <w:lang w:eastAsia="en-GB"/>
              </w:rPr>
              <w:t>Station Board</w:t>
            </w:r>
            <w:r w:rsidRPr="490DE6A8">
              <w:rPr>
                <w:rFonts w:eastAsia="Cambria" w:cs="Arial"/>
                <w:snapToGrid/>
                <w:color w:val="000000"/>
                <w:lang w:eastAsia="en-GB"/>
              </w:rPr>
              <w:t>,</w:t>
            </w:r>
            <w:r w:rsidRPr="001006C1">
              <w:rPr>
                <w:rFonts w:eastAsia="Cambria" w:cs="Arial"/>
                <w:snapToGrid/>
                <w:color w:val="000000"/>
                <w:lang w:eastAsia="en-GB"/>
              </w:rPr>
              <w:t xml:space="preserve"> or equivalent.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must </w:t>
            </w:r>
            <w:proofErr w:type="spellStart"/>
            <w:r w:rsidRPr="001006C1">
              <w:rPr>
                <w:rFonts w:eastAsia="Cambria" w:cs="Arial"/>
                <w:snapToGrid/>
                <w:color w:val="000000"/>
                <w:lang w:eastAsia="en-GB"/>
              </w:rPr>
              <w:t>be</w:t>
            </w:r>
            <w:r w:rsidR="000359EA">
              <w:rPr>
                <w:rFonts w:eastAsia="Cambria" w:cs="Arial"/>
                <w:snapToGrid/>
                <w:color w:val="000000"/>
                <w:lang w:eastAsia="en-GB"/>
              </w:rPr>
              <w:t>available</w:t>
            </w:r>
            <w:proofErr w:type="spellEnd"/>
            <w:r w:rsidR="000359EA">
              <w:rPr>
                <w:rFonts w:eastAsia="Cambria" w:cs="Arial"/>
                <w:snapToGrid/>
                <w:color w:val="000000"/>
                <w:lang w:eastAsia="en-GB"/>
              </w:rPr>
              <w:t xml:space="preserve"> </w:t>
            </w:r>
            <w:r w:rsidRPr="001006C1">
              <w:rPr>
                <w:rFonts w:eastAsia="Cambria" w:cs="Arial"/>
                <w:snapToGrid/>
                <w:color w:val="000000"/>
                <w:lang w:eastAsia="en-GB"/>
              </w:rPr>
              <w:t xml:space="preserve">without an </w:t>
            </w:r>
            <w:r w:rsidR="00E62D0F">
              <w:rPr>
                <w:rFonts w:eastAsia="Cambria" w:cs="Arial"/>
                <w:snapToGrid/>
                <w:color w:val="000000"/>
                <w:lang w:eastAsia="en-GB"/>
              </w:rPr>
              <w:t xml:space="preserve">external </w:t>
            </w:r>
            <w:r w:rsidRPr="001006C1">
              <w:rPr>
                <w:rFonts w:eastAsia="Cambria" w:cs="Arial"/>
                <w:snapToGrid/>
                <w:color w:val="000000"/>
                <w:lang w:eastAsia="en-GB"/>
              </w:rPr>
              <w:t xml:space="preserve">electrical power supply from </w:t>
            </w:r>
            <w:r w:rsidR="00B941F7">
              <w:rPr>
                <w:rFonts w:eastAsia="Cambria" w:cs="Arial"/>
                <w:snapToGrid/>
                <w:color w:val="000000"/>
                <w:lang w:eastAsia="en-GB"/>
              </w:rPr>
              <w:t xml:space="preserve">the </w:t>
            </w:r>
            <w:r w:rsidR="00B941F7" w:rsidRPr="00B941F7">
              <w:rPr>
                <w:rFonts w:eastAsia="Cambria" w:cs="Arial"/>
                <w:b/>
                <w:bCs/>
                <w:snapToGrid/>
                <w:color w:val="000000"/>
                <w:lang w:eastAsia="en-GB"/>
              </w:rPr>
              <w:t>Total System</w:t>
            </w:r>
            <w:r w:rsidR="00180774">
              <w:rPr>
                <w:rFonts w:eastAsia="Cambria" w:cs="Arial"/>
                <w:snapToGrid/>
                <w:color w:val="000000"/>
                <w:lang w:eastAsia="en-GB"/>
              </w:rPr>
              <w:t>.</w:t>
            </w:r>
            <w:r w:rsidR="006F0B17">
              <w:rPr>
                <w:rFonts w:eastAsia="Cambria" w:cs="Arial"/>
                <w:snapToGrid/>
                <w:color w:val="000000"/>
                <w:lang w:eastAsia="en-GB"/>
              </w:rPr>
              <w:t xml:space="preserve">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do not include the mains-independent light current supplies necessary to operate </w:t>
            </w:r>
            <w:r w:rsidRPr="001006C1">
              <w:rPr>
                <w:rFonts w:eastAsia="Cambria" w:cs="Arial"/>
                <w:b/>
                <w:bCs/>
                <w:snapToGrid/>
                <w:color w:val="000000"/>
                <w:lang w:eastAsia="en-GB"/>
              </w:rPr>
              <w:t>Critical Tools and Facilities</w:t>
            </w:r>
            <w:r w:rsidRPr="001006C1">
              <w:rPr>
                <w:rFonts w:eastAsia="Cambria" w:cs="Arial"/>
                <w:snapToGrid/>
                <w:color w:val="000000"/>
                <w:lang w:eastAsia="en-GB"/>
              </w:rPr>
              <w:t>.</w:t>
            </w:r>
          </w:p>
        </w:tc>
      </w:tr>
      <w:tr w:rsidR="00046274" w:rsidRPr="007E0B31" w14:paraId="51C9B789" w14:textId="77777777" w:rsidTr="490DE6A8">
        <w:trPr>
          <w:cantSplit/>
        </w:trPr>
        <w:tc>
          <w:tcPr>
            <w:tcW w:w="2884" w:type="dxa"/>
          </w:tcPr>
          <w:p w14:paraId="3E338032" w14:textId="77777777" w:rsidR="00CB3A44" w:rsidRPr="007E0B31" w:rsidRDefault="00CB3A44" w:rsidP="00ED5885">
            <w:pPr>
              <w:pStyle w:val="Arial11Bold"/>
              <w:rPr>
                <w:rFonts w:cs="Arial"/>
              </w:rPr>
            </w:pPr>
            <w:r w:rsidRPr="007E0B31">
              <w:rPr>
                <w:rFonts w:cs="Arial"/>
              </w:rPr>
              <w:t>Auxiliary Gas Turbine</w:t>
            </w:r>
          </w:p>
        </w:tc>
        <w:tc>
          <w:tcPr>
            <w:tcW w:w="6634" w:type="dxa"/>
          </w:tcPr>
          <w:p w14:paraId="58C9D3A8" w14:textId="77777777" w:rsidR="00CB3A44" w:rsidRPr="007E0B31" w:rsidRDefault="00CB3A44" w:rsidP="00F95478">
            <w:pPr>
              <w:pStyle w:val="TableArial11"/>
              <w:rPr>
                <w:rFonts w:cs="Arial"/>
              </w:rPr>
            </w:pPr>
            <w:r w:rsidRPr="007E0B31">
              <w:rPr>
                <w:rFonts w:cs="Arial"/>
              </w:rPr>
              <w:t xml:space="preserve">A </w:t>
            </w:r>
            <w:r w:rsidRPr="007E0B31">
              <w:rPr>
                <w:rFonts w:cs="Arial"/>
                <w:b/>
              </w:rPr>
              <w:t>Gas Turbine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6B35431C" w14:textId="77777777" w:rsidTr="490DE6A8">
        <w:trPr>
          <w:cantSplit/>
        </w:trPr>
        <w:tc>
          <w:tcPr>
            <w:tcW w:w="2884" w:type="dxa"/>
          </w:tcPr>
          <w:p w14:paraId="4292E500" w14:textId="77777777" w:rsidR="00CB3A44" w:rsidRPr="007E0B31" w:rsidRDefault="00CB3A44" w:rsidP="00ED5885">
            <w:pPr>
              <w:pStyle w:val="Arial11Bold"/>
              <w:rPr>
                <w:rFonts w:cs="Arial"/>
              </w:rPr>
            </w:pPr>
            <w:r w:rsidRPr="007E0B31">
              <w:rPr>
                <w:rFonts w:cs="Arial"/>
              </w:rPr>
              <w:t xml:space="preserve">Average Conditions </w:t>
            </w:r>
          </w:p>
        </w:tc>
        <w:tc>
          <w:tcPr>
            <w:tcW w:w="6634" w:type="dxa"/>
          </w:tcPr>
          <w:p w14:paraId="18680FDD" w14:textId="77777777" w:rsidR="00CB3A44" w:rsidRPr="007E0B31" w:rsidRDefault="00CB3A44" w:rsidP="00F95478">
            <w:pPr>
              <w:pStyle w:val="TableArial11"/>
              <w:rPr>
                <w:rFonts w:cs="Arial"/>
              </w:rPr>
            </w:pPr>
            <w:r w:rsidRPr="007E0B31">
              <w:rPr>
                <w:rFonts w:cs="Arial"/>
              </w:rPr>
              <w:t>That combination of weather elements within a period of time which is the average of the observed values of those weather elements during equivalent periods over many years (sometimes referred to as normal weather).</w:t>
            </w:r>
          </w:p>
        </w:tc>
      </w:tr>
      <w:tr w:rsidR="00046274" w:rsidRPr="007E0B31" w14:paraId="458C44BA" w14:textId="77777777" w:rsidTr="490DE6A8">
        <w:trPr>
          <w:cantSplit/>
        </w:trPr>
        <w:tc>
          <w:tcPr>
            <w:tcW w:w="2884" w:type="dxa"/>
          </w:tcPr>
          <w:p w14:paraId="755C815B" w14:textId="77777777" w:rsidR="00CB3A44" w:rsidRPr="007E0B31" w:rsidRDefault="00CB3A44" w:rsidP="00ED5885">
            <w:pPr>
              <w:pStyle w:val="Arial11Bold"/>
              <w:rPr>
                <w:rFonts w:cs="Arial"/>
              </w:rPr>
            </w:pPr>
            <w:r w:rsidRPr="007E0B31">
              <w:rPr>
                <w:rFonts w:cs="Arial"/>
              </w:rPr>
              <w:t>Back-Up Protection</w:t>
            </w:r>
          </w:p>
        </w:tc>
        <w:tc>
          <w:tcPr>
            <w:tcW w:w="6634" w:type="dxa"/>
          </w:tcPr>
          <w:p w14:paraId="141A0707" w14:textId="5EBDA963" w:rsidR="00CB3A44" w:rsidRPr="007E0B31" w:rsidRDefault="00CB3A44" w:rsidP="007557CA">
            <w:pPr>
              <w:pStyle w:val="TableArial11"/>
              <w:rPr>
                <w:rFonts w:cs="Arial"/>
              </w:rPr>
            </w:pPr>
            <w:r w:rsidRPr="007E0B31">
              <w:rPr>
                <w:rFonts w:cs="Arial"/>
              </w:rPr>
              <w:t>A</w:t>
            </w:r>
            <w:r w:rsidRPr="007E0B31">
              <w:rPr>
                <w:rFonts w:cs="Arial"/>
                <w:b/>
              </w:rPr>
              <w:t xml:space="preserve"> Protection</w:t>
            </w:r>
            <w:r w:rsidRPr="007E0B31">
              <w:rPr>
                <w:rFonts w:cs="Arial"/>
              </w:rPr>
              <w:t xml:space="preserve"> system which will operate when a system fault is not cleared by other </w:t>
            </w:r>
            <w:r w:rsidRPr="007E0B31">
              <w:rPr>
                <w:rFonts w:cs="Arial"/>
                <w:b/>
              </w:rPr>
              <w:t>Protection</w:t>
            </w:r>
            <w:r w:rsidRPr="007E0B31">
              <w:rPr>
                <w:rFonts w:cs="Arial"/>
              </w:rPr>
              <w:t xml:space="preserve">.  </w:t>
            </w:r>
          </w:p>
        </w:tc>
      </w:tr>
      <w:tr w:rsidR="00046274" w:rsidRPr="007E0B31" w14:paraId="489B49AA" w14:textId="77777777" w:rsidTr="490DE6A8">
        <w:trPr>
          <w:cantSplit/>
        </w:trPr>
        <w:tc>
          <w:tcPr>
            <w:tcW w:w="2884" w:type="dxa"/>
          </w:tcPr>
          <w:p w14:paraId="31355B5A" w14:textId="77777777" w:rsidR="00CB3A44" w:rsidRPr="007E0B31" w:rsidRDefault="00CB3A44" w:rsidP="00ED5885">
            <w:pPr>
              <w:pStyle w:val="Arial11Bold"/>
              <w:rPr>
                <w:rFonts w:cs="Arial"/>
              </w:rPr>
            </w:pPr>
            <w:r w:rsidRPr="007E0B31">
              <w:rPr>
                <w:rFonts w:cs="Arial"/>
              </w:rPr>
              <w:t xml:space="preserve">Balancing and Settlement Code </w:t>
            </w:r>
            <w:r w:rsidRPr="007E0B31">
              <w:rPr>
                <w:rFonts w:cs="Arial"/>
                <w:b w:val="0"/>
              </w:rPr>
              <w:t>or</w:t>
            </w:r>
            <w:r w:rsidRPr="007E0B31">
              <w:rPr>
                <w:rFonts w:cs="Arial"/>
              </w:rPr>
              <w:t xml:space="preserve"> BSC</w:t>
            </w:r>
          </w:p>
        </w:tc>
        <w:tc>
          <w:tcPr>
            <w:tcW w:w="6634" w:type="dxa"/>
          </w:tcPr>
          <w:p w14:paraId="66FE65FB" w14:textId="77777777" w:rsidR="00CB3A44" w:rsidRPr="007E0B31" w:rsidRDefault="00CB3A44" w:rsidP="00F95478">
            <w:pPr>
              <w:pStyle w:val="TableArial11"/>
              <w:rPr>
                <w:rFonts w:cs="Arial"/>
              </w:rPr>
            </w:pPr>
            <w:r w:rsidRPr="007E0B31">
              <w:rPr>
                <w:rFonts w:cs="Arial"/>
              </w:rPr>
              <w:t>The code of that title as from time to time amended.</w:t>
            </w:r>
          </w:p>
        </w:tc>
      </w:tr>
      <w:tr w:rsidR="00046274" w:rsidRPr="007E0B31" w14:paraId="06445EC3" w14:textId="77777777" w:rsidTr="490DE6A8">
        <w:trPr>
          <w:cantSplit/>
        </w:trPr>
        <w:tc>
          <w:tcPr>
            <w:tcW w:w="2884" w:type="dxa"/>
          </w:tcPr>
          <w:p w14:paraId="0865E5CA" w14:textId="77777777" w:rsidR="00CB3A44" w:rsidRPr="007E0B31" w:rsidRDefault="00CB3A44" w:rsidP="00ED5885">
            <w:pPr>
              <w:pStyle w:val="Arial11Bold"/>
              <w:rPr>
                <w:rFonts w:cs="Arial"/>
              </w:rPr>
            </w:pPr>
            <w:r w:rsidRPr="007E0B31">
              <w:rPr>
                <w:rFonts w:cs="Arial"/>
              </w:rPr>
              <w:t xml:space="preserve">Balancing Code </w:t>
            </w:r>
            <w:r w:rsidRPr="007E0B31">
              <w:rPr>
                <w:rFonts w:cs="Arial"/>
                <w:b w:val="0"/>
              </w:rPr>
              <w:t>or</w:t>
            </w:r>
            <w:r w:rsidRPr="007E0B31">
              <w:rPr>
                <w:rFonts w:cs="Arial"/>
              </w:rPr>
              <w:t xml:space="preserve"> BC</w:t>
            </w:r>
          </w:p>
        </w:tc>
        <w:tc>
          <w:tcPr>
            <w:tcW w:w="6634" w:type="dxa"/>
          </w:tcPr>
          <w:p w14:paraId="482D207E" w14:textId="77777777" w:rsidR="00CB3A44" w:rsidRPr="007E0B31" w:rsidRDefault="00CB3A44" w:rsidP="00F95478">
            <w:pPr>
              <w:pStyle w:val="TableArial11"/>
              <w:rPr>
                <w:rFonts w:cs="Arial"/>
              </w:rPr>
            </w:pPr>
            <w:r w:rsidRPr="007E0B31">
              <w:rPr>
                <w:rFonts w:cs="Arial"/>
              </w:rPr>
              <w:t xml:space="preserve">That portion of the Grid Code which specifies the </w:t>
            </w:r>
            <w:r w:rsidRPr="007E0B31">
              <w:rPr>
                <w:rFonts w:cs="Arial"/>
                <w:b/>
              </w:rPr>
              <w:t xml:space="preserve">Balancing Mechanism </w:t>
            </w:r>
            <w:r w:rsidRPr="007E0B31">
              <w:rPr>
                <w:rFonts w:cs="Arial"/>
              </w:rPr>
              <w:t>process.</w:t>
            </w:r>
          </w:p>
        </w:tc>
      </w:tr>
      <w:tr w:rsidR="00046274" w:rsidRPr="007E0B31" w14:paraId="4601D62F" w14:textId="77777777" w:rsidTr="490DE6A8">
        <w:trPr>
          <w:cantSplit/>
        </w:trPr>
        <w:tc>
          <w:tcPr>
            <w:tcW w:w="2884" w:type="dxa"/>
          </w:tcPr>
          <w:p w14:paraId="07F42247" w14:textId="77777777" w:rsidR="00CB3A44" w:rsidRPr="007E0B31" w:rsidRDefault="00CB3A44" w:rsidP="00ED5885">
            <w:pPr>
              <w:pStyle w:val="Arial11Bold"/>
              <w:rPr>
                <w:rFonts w:cs="Arial"/>
              </w:rPr>
            </w:pPr>
            <w:r w:rsidRPr="007E0B31">
              <w:rPr>
                <w:rFonts w:cs="Arial"/>
              </w:rPr>
              <w:t>Balancing Mechanism</w:t>
            </w:r>
          </w:p>
        </w:tc>
        <w:tc>
          <w:tcPr>
            <w:tcW w:w="6634" w:type="dxa"/>
          </w:tcPr>
          <w:p w14:paraId="3BD3C38D" w14:textId="7F6AED03" w:rsidR="00CB3A44" w:rsidRPr="007E0B31" w:rsidRDefault="00CB3A44" w:rsidP="00B24D5F">
            <w:pPr>
              <w:pStyle w:val="TableArial11"/>
              <w:rPr>
                <w:rFonts w:cs="Arial"/>
              </w:rPr>
            </w:pPr>
            <w:r w:rsidRPr="007E0B31">
              <w:rPr>
                <w:rFonts w:cs="Arial"/>
              </w:rPr>
              <w:t xml:space="preserve">Has the meaning set out in </w:t>
            </w:r>
            <w:r w:rsidR="00161E0D">
              <w:rPr>
                <w:rFonts w:cs="Arial"/>
                <w:b/>
              </w:rPr>
              <w:t>The Company</w:t>
            </w:r>
            <w:r w:rsidRPr="007E0B31">
              <w:rPr>
                <w:rFonts w:cs="Arial"/>
                <w:b/>
              </w:rPr>
              <w:t>’s</w:t>
            </w:r>
            <w:r w:rsidRPr="007E0B31">
              <w:rPr>
                <w:rFonts w:cs="Arial"/>
              </w:rPr>
              <w:t xml:space="preserve"> </w:t>
            </w:r>
            <w:r w:rsidRPr="007E0B31">
              <w:rPr>
                <w:rFonts w:cs="Arial"/>
                <w:b/>
              </w:rPr>
              <w:t>Transmission Licence</w:t>
            </w:r>
          </w:p>
        </w:tc>
      </w:tr>
      <w:tr w:rsidR="00046274" w:rsidRPr="007E0B31" w14:paraId="38E81111" w14:textId="77777777" w:rsidTr="490DE6A8">
        <w:trPr>
          <w:cantSplit/>
        </w:trPr>
        <w:tc>
          <w:tcPr>
            <w:tcW w:w="2884" w:type="dxa"/>
          </w:tcPr>
          <w:p w14:paraId="4F829A5F" w14:textId="77777777" w:rsidR="00CB3A44" w:rsidRPr="007E0B31" w:rsidRDefault="00CB3A44" w:rsidP="00ED5885">
            <w:pPr>
              <w:pStyle w:val="Arial11Bold"/>
              <w:rPr>
                <w:rFonts w:cs="Arial"/>
              </w:rPr>
            </w:pPr>
            <w:r w:rsidRPr="007E0B31">
              <w:rPr>
                <w:rFonts w:cs="Arial"/>
              </w:rPr>
              <w:t xml:space="preserve">Balancing Mechanism Reporting Agent </w:t>
            </w:r>
            <w:r w:rsidRPr="007E0B31">
              <w:rPr>
                <w:rFonts w:cs="Arial"/>
                <w:b w:val="0"/>
              </w:rPr>
              <w:t>or</w:t>
            </w:r>
            <w:r w:rsidRPr="007E0B31">
              <w:rPr>
                <w:rFonts w:cs="Arial"/>
              </w:rPr>
              <w:t xml:space="preserve"> BMRA</w:t>
            </w:r>
          </w:p>
        </w:tc>
        <w:tc>
          <w:tcPr>
            <w:tcW w:w="6634" w:type="dxa"/>
          </w:tcPr>
          <w:p w14:paraId="60690B6C"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5072D44D" w14:textId="77777777" w:rsidTr="490DE6A8">
        <w:trPr>
          <w:cantSplit/>
        </w:trPr>
        <w:tc>
          <w:tcPr>
            <w:tcW w:w="2884" w:type="dxa"/>
          </w:tcPr>
          <w:p w14:paraId="39E3830E" w14:textId="77777777" w:rsidR="00CB3A44" w:rsidRPr="007E0B31" w:rsidRDefault="00CB3A44" w:rsidP="00ED5885">
            <w:pPr>
              <w:pStyle w:val="Arial11Bold"/>
              <w:rPr>
                <w:rFonts w:cs="Arial"/>
              </w:rPr>
            </w:pPr>
            <w:r w:rsidRPr="007E0B31">
              <w:rPr>
                <w:rFonts w:cs="Arial"/>
              </w:rPr>
              <w:t xml:space="preserve">Balancing Mechanism Reporting Service </w:t>
            </w:r>
            <w:r w:rsidRPr="007E0B31">
              <w:rPr>
                <w:rFonts w:cs="Arial"/>
                <w:b w:val="0"/>
              </w:rPr>
              <w:t>or</w:t>
            </w:r>
            <w:r w:rsidRPr="007E0B31">
              <w:rPr>
                <w:rFonts w:cs="Arial"/>
              </w:rPr>
              <w:t xml:space="preserve"> BMRS</w:t>
            </w:r>
          </w:p>
        </w:tc>
        <w:tc>
          <w:tcPr>
            <w:tcW w:w="6634" w:type="dxa"/>
          </w:tcPr>
          <w:p w14:paraId="68278DAB"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8A454A3" w14:textId="77777777" w:rsidTr="490DE6A8">
        <w:trPr>
          <w:cantSplit/>
        </w:trPr>
        <w:tc>
          <w:tcPr>
            <w:tcW w:w="2884" w:type="dxa"/>
          </w:tcPr>
          <w:p w14:paraId="60477F7D" w14:textId="77777777" w:rsidR="00CB3A44" w:rsidRPr="007E0B31" w:rsidRDefault="00CB3A44" w:rsidP="00ED5885">
            <w:pPr>
              <w:pStyle w:val="Arial11Bold"/>
              <w:rPr>
                <w:rFonts w:cs="Arial"/>
              </w:rPr>
            </w:pPr>
            <w:r w:rsidRPr="007E0B31">
              <w:rPr>
                <w:rFonts w:cs="Arial"/>
              </w:rPr>
              <w:t>Balancing Principles Statement</w:t>
            </w:r>
          </w:p>
        </w:tc>
        <w:tc>
          <w:tcPr>
            <w:tcW w:w="6634" w:type="dxa"/>
          </w:tcPr>
          <w:p w14:paraId="31F2BF5E" w14:textId="3B0B813D" w:rsidR="00CB3A44" w:rsidRPr="007E0B31" w:rsidRDefault="00CB3A44" w:rsidP="00B24D5F">
            <w:pPr>
              <w:pStyle w:val="TableArial11"/>
              <w:rPr>
                <w:rFonts w:cs="Arial"/>
              </w:rPr>
            </w:pPr>
            <w:r w:rsidRPr="007E0B31">
              <w:rPr>
                <w:rFonts w:cs="Arial"/>
              </w:rPr>
              <w:t xml:space="preserve">A statement prepared by </w:t>
            </w:r>
            <w:r w:rsidR="00161E0D">
              <w:rPr>
                <w:rFonts w:cs="Arial"/>
                <w:b/>
              </w:rPr>
              <w:t>The Company</w:t>
            </w:r>
            <w:r w:rsidRPr="007E0B31">
              <w:rPr>
                <w:rFonts w:cs="Arial"/>
              </w:rPr>
              <w:t xml:space="preserve"> in accordance with Condition C16 of </w:t>
            </w:r>
            <w:r w:rsidR="00161E0D">
              <w:rPr>
                <w:rFonts w:cs="Arial"/>
                <w:b/>
              </w:rPr>
              <w:t>The Company</w:t>
            </w:r>
            <w:r w:rsidRPr="007E0B31">
              <w:rPr>
                <w:rFonts w:cs="Arial"/>
                <w:b/>
              </w:rPr>
              <w:t>’s Transmission Licence</w:t>
            </w:r>
            <w:r w:rsidRPr="007E0B31">
              <w:rPr>
                <w:rFonts w:cs="Arial"/>
              </w:rPr>
              <w:t>.</w:t>
            </w:r>
          </w:p>
        </w:tc>
      </w:tr>
      <w:tr w:rsidR="00046274" w:rsidRPr="007E0B31" w14:paraId="2D4E6701" w14:textId="77777777" w:rsidTr="490DE6A8">
        <w:trPr>
          <w:cantSplit/>
        </w:trPr>
        <w:tc>
          <w:tcPr>
            <w:tcW w:w="2884" w:type="dxa"/>
          </w:tcPr>
          <w:p w14:paraId="634FC2BC" w14:textId="77777777" w:rsidR="00CB3A44" w:rsidRPr="007E0B31" w:rsidRDefault="00CB3A44" w:rsidP="00811825">
            <w:pPr>
              <w:pStyle w:val="Arial11Bold"/>
              <w:rPr>
                <w:rFonts w:cs="Arial"/>
              </w:rPr>
            </w:pPr>
            <w:r w:rsidRPr="007E0B31">
              <w:rPr>
                <w:rFonts w:cs="Arial"/>
              </w:rPr>
              <w:t>Baseline Forecast</w:t>
            </w:r>
          </w:p>
        </w:tc>
        <w:tc>
          <w:tcPr>
            <w:tcW w:w="6634" w:type="dxa"/>
          </w:tcPr>
          <w:p w14:paraId="05EE981E" w14:textId="77777777" w:rsidR="00CB3A44" w:rsidRPr="007E0B31" w:rsidRDefault="3701F70C" w:rsidP="00811825">
            <w:pPr>
              <w:pStyle w:val="TableArial11"/>
              <w:rPr>
                <w:rFonts w:cs="Arial"/>
              </w:rPr>
            </w:pPr>
            <w:r w:rsidRPr="024814CE">
              <w:rPr>
                <w:rFonts w:cs="Arial"/>
              </w:rPr>
              <w:t>Has the meaning given to the term ‘baseline</w:t>
            </w:r>
            <w:r w:rsidR="003B77D3">
              <w:rPr>
                <w:rFonts w:cs="Arial"/>
              </w:rPr>
              <w:t xml:space="preserve"> </w:t>
            </w:r>
            <w:r w:rsidR="583409A4" w:rsidRPr="024814CE">
              <w:rPr>
                <w:rFonts w:cs="Arial"/>
              </w:rPr>
              <w:t>forecast</w:t>
            </w:r>
            <w:r w:rsidRPr="024814CE">
              <w:rPr>
                <w:rFonts w:cs="Arial"/>
              </w:rPr>
              <w:t xml:space="preserve">’ in Section G of the </w:t>
            </w:r>
            <w:r w:rsidRPr="024814CE">
              <w:rPr>
                <w:rFonts w:cs="Arial"/>
                <w:b/>
                <w:bCs/>
              </w:rPr>
              <w:t>BSC</w:t>
            </w:r>
            <w:r w:rsidRPr="024814CE">
              <w:rPr>
                <w:rFonts w:cs="Arial"/>
              </w:rPr>
              <w:t>.</w:t>
            </w:r>
          </w:p>
        </w:tc>
      </w:tr>
      <w:tr w:rsidR="00046274" w:rsidRPr="007E0B31" w14:paraId="7BDFEB77" w14:textId="77777777" w:rsidTr="490DE6A8">
        <w:trPr>
          <w:cantSplit/>
        </w:trPr>
        <w:tc>
          <w:tcPr>
            <w:tcW w:w="2884" w:type="dxa"/>
          </w:tcPr>
          <w:p w14:paraId="33D25C5E" w14:textId="77777777" w:rsidR="00CB3A44" w:rsidRPr="007E0B31" w:rsidRDefault="00CB3A44" w:rsidP="00ED5885">
            <w:pPr>
              <w:pStyle w:val="Arial11Bold"/>
              <w:rPr>
                <w:rFonts w:cs="Arial"/>
              </w:rPr>
            </w:pPr>
            <w:r w:rsidRPr="007E0B31">
              <w:rPr>
                <w:rFonts w:cs="Arial"/>
              </w:rPr>
              <w:lastRenderedPageBreak/>
              <w:t>Bid-Offer Acceptance</w:t>
            </w:r>
          </w:p>
        </w:tc>
        <w:tc>
          <w:tcPr>
            <w:tcW w:w="6634" w:type="dxa"/>
          </w:tcPr>
          <w:p w14:paraId="282E552C" w14:textId="4369CD70" w:rsidR="00CB3A44" w:rsidRPr="007E0B31" w:rsidRDefault="00CB3A44" w:rsidP="00D94463">
            <w:pPr>
              <w:pStyle w:val="TableArial11"/>
              <w:ind w:left="567" w:hanging="567"/>
              <w:rPr>
                <w:rFonts w:cs="Arial"/>
              </w:rPr>
            </w:pPr>
            <w:r w:rsidRPr="007E0B31">
              <w:rPr>
                <w:rFonts w:cs="Arial"/>
              </w:rPr>
              <w:t>(a)</w:t>
            </w:r>
            <w:r w:rsidRPr="007E0B31">
              <w:rPr>
                <w:rFonts w:cs="Arial"/>
              </w:rPr>
              <w:tab/>
              <w:t xml:space="preserve">A communication issued by </w:t>
            </w:r>
            <w:r w:rsidR="00161E0D">
              <w:rPr>
                <w:rFonts w:cs="Arial"/>
                <w:b/>
              </w:rPr>
              <w:t>The Company</w:t>
            </w:r>
            <w:r w:rsidRPr="007E0B31">
              <w:rPr>
                <w:rFonts w:cs="Arial"/>
              </w:rPr>
              <w:t xml:space="preserve"> in accordance with BC2.7; or</w:t>
            </w:r>
          </w:p>
          <w:p w14:paraId="1486365B" w14:textId="77777777" w:rsidR="00CB3A44" w:rsidRPr="007E0B31" w:rsidRDefault="00CB3A44" w:rsidP="00D94463">
            <w:pPr>
              <w:pStyle w:val="TableArial11"/>
              <w:ind w:left="567" w:hanging="567"/>
              <w:rPr>
                <w:rFonts w:cs="Arial"/>
                <w:b/>
              </w:rPr>
            </w:pPr>
            <w:r w:rsidRPr="007E0B31">
              <w:rPr>
                <w:rFonts w:cs="Arial"/>
              </w:rPr>
              <w:t>(b)</w:t>
            </w:r>
            <w:r w:rsidRPr="007E0B31">
              <w:rPr>
                <w:rFonts w:cs="Arial"/>
              </w:rPr>
              <w:tab/>
              <w:t xml:space="preserve">an </w:t>
            </w:r>
            <w:r w:rsidRPr="007E0B31">
              <w:rPr>
                <w:rFonts w:cs="Arial"/>
                <w:b/>
              </w:rPr>
              <w:t>Emergency Instruction</w:t>
            </w:r>
            <w:r w:rsidRPr="007E0B31">
              <w:rPr>
                <w:rFonts w:cs="Arial"/>
              </w:rPr>
              <w:t xml:space="preserve"> to the extent provided for in BC2.9.2.3.</w:t>
            </w:r>
          </w:p>
        </w:tc>
      </w:tr>
      <w:tr w:rsidR="00046274" w:rsidRPr="007E0B31" w14:paraId="2274019D" w14:textId="77777777" w:rsidTr="490DE6A8">
        <w:trPr>
          <w:cantSplit/>
        </w:trPr>
        <w:tc>
          <w:tcPr>
            <w:tcW w:w="2884" w:type="dxa"/>
          </w:tcPr>
          <w:p w14:paraId="58592D17" w14:textId="77777777" w:rsidR="00CB3A44" w:rsidRPr="007E0B31" w:rsidRDefault="00CB3A44" w:rsidP="00ED5885">
            <w:pPr>
              <w:pStyle w:val="Arial11Bold"/>
              <w:rPr>
                <w:rFonts w:cs="Arial"/>
              </w:rPr>
            </w:pPr>
            <w:r w:rsidRPr="007E0B31">
              <w:rPr>
                <w:rFonts w:cs="Arial"/>
              </w:rPr>
              <w:t>Bid-Offer Data</w:t>
            </w:r>
          </w:p>
        </w:tc>
        <w:tc>
          <w:tcPr>
            <w:tcW w:w="6634" w:type="dxa"/>
          </w:tcPr>
          <w:p w14:paraId="7023A4BE" w14:textId="77777777" w:rsidR="00CB3A44" w:rsidRPr="007E0B31" w:rsidRDefault="00CB3A44" w:rsidP="00DD71DC">
            <w:pPr>
              <w:pStyle w:val="TableArial11"/>
              <w:rPr>
                <w:rFonts w:cs="Arial"/>
              </w:rPr>
            </w:pPr>
            <w:r w:rsidRPr="007E0B31">
              <w:rPr>
                <w:rFonts w:cs="Arial"/>
              </w:rPr>
              <w:t xml:space="preserve">Has the meaning set out in the </w:t>
            </w:r>
            <w:r w:rsidRPr="00D55938">
              <w:rPr>
                <w:rFonts w:cs="Arial"/>
                <w:b/>
              </w:rPr>
              <w:t>BSC</w:t>
            </w:r>
            <w:r w:rsidRPr="00D55938">
              <w:rPr>
                <w:rFonts w:cs="Arial"/>
              </w:rPr>
              <w:t>.</w:t>
            </w:r>
          </w:p>
        </w:tc>
      </w:tr>
      <w:tr w:rsidR="00046274" w:rsidRPr="007E0B31" w14:paraId="4C603E4E" w14:textId="77777777" w:rsidTr="490DE6A8">
        <w:trPr>
          <w:cantSplit/>
        </w:trPr>
        <w:tc>
          <w:tcPr>
            <w:tcW w:w="2884" w:type="dxa"/>
          </w:tcPr>
          <w:p w14:paraId="576EAFC9" w14:textId="77777777" w:rsidR="00CB3A44" w:rsidRPr="007E0B31" w:rsidRDefault="00CB3A44" w:rsidP="00ED5885">
            <w:pPr>
              <w:pStyle w:val="Arial11Bold"/>
              <w:rPr>
                <w:rFonts w:cs="Arial"/>
              </w:rPr>
            </w:pPr>
            <w:r w:rsidRPr="007E0B31">
              <w:rPr>
                <w:rFonts w:cs="Arial"/>
              </w:rPr>
              <w:t>Bilateral Agreement</w:t>
            </w:r>
          </w:p>
        </w:tc>
        <w:tc>
          <w:tcPr>
            <w:tcW w:w="6634" w:type="dxa"/>
          </w:tcPr>
          <w:p w14:paraId="4C5AA45C" w14:textId="77777777" w:rsidR="00CB3A44" w:rsidRPr="007E0B31" w:rsidRDefault="00CB3A44" w:rsidP="00DD71DC">
            <w:pPr>
              <w:pStyle w:val="TableArial11"/>
              <w:rPr>
                <w:rFonts w:cs="Arial"/>
              </w:rPr>
            </w:pPr>
            <w:r w:rsidRPr="007E0B31">
              <w:rPr>
                <w:rFonts w:cs="Arial"/>
              </w:rPr>
              <w:t xml:space="preserve">Has the meaning set out in the </w:t>
            </w:r>
            <w:r w:rsidRPr="007E0B31">
              <w:rPr>
                <w:rFonts w:cs="Arial"/>
                <w:b/>
              </w:rPr>
              <w:t>CUSC</w:t>
            </w:r>
            <w:r w:rsidR="005C2450" w:rsidRPr="00A87826">
              <w:rPr>
                <w:rFonts w:cs="Arial"/>
                <w:bCs/>
              </w:rPr>
              <w:t>.</w:t>
            </w:r>
            <w:r w:rsidRPr="007E0B31">
              <w:rPr>
                <w:rFonts w:cs="Arial"/>
              </w:rPr>
              <w:t xml:space="preserve"> </w:t>
            </w:r>
          </w:p>
        </w:tc>
      </w:tr>
      <w:tr w:rsidR="00046274" w:rsidRPr="007E0B31" w14:paraId="6BC8C1B5" w14:textId="77777777" w:rsidTr="490DE6A8">
        <w:trPr>
          <w:cantSplit/>
        </w:trPr>
        <w:tc>
          <w:tcPr>
            <w:tcW w:w="2884" w:type="dxa"/>
          </w:tcPr>
          <w:p w14:paraId="51EC3968" w14:textId="394F36BD" w:rsidR="00CB3A44" w:rsidRPr="007E0B31" w:rsidRDefault="00CB3A44" w:rsidP="00ED5885">
            <w:pPr>
              <w:pStyle w:val="Arial11Bold"/>
              <w:rPr>
                <w:rFonts w:cs="Arial"/>
              </w:rPr>
            </w:pPr>
            <w:r w:rsidRPr="007E0B31">
              <w:rPr>
                <w:rFonts w:cs="Arial"/>
              </w:rPr>
              <w:t xml:space="preserve">Block </w:t>
            </w:r>
            <w:r w:rsidR="00091D8D" w:rsidRPr="0079139F">
              <w:rPr>
                <w:rFonts w:cs="Arial"/>
              </w:rPr>
              <w:t>Load</w:t>
            </w:r>
            <w:r w:rsidR="001663B3">
              <w:rPr>
                <w:rFonts w:cs="Arial"/>
              </w:rPr>
              <w:t>ing</w:t>
            </w:r>
            <w:r w:rsidRPr="007E0B31">
              <w:rPr>
                <w:rFonts w:cs="Arial"/>
              </w:rPr>
              <w:t xml:space="preserve"> Capability</w:t>
            </w:r>
          </w:p>
        </w:tc>
        <w:tc>
          <w:tcPr>
            <w:tcW w:w="6634" w:type="dxa"/>
          </w:tcPr>
          <w:p w14:paraId="6E631FD3" w14:textId="448349B7" w:rsidR="00CB3A44" w:rsidRPr="007E0B31" w:rsidRDefault="001517E1" w:rsidP="005C20E3">
            <w:pPr>
              <w:jc w:val="both"/>
              <w:rPr>
                <w:rFonts w:cs="Arial"/>
              </w:rPr>
            </w:pPr>
            <w:r w:rsidRPr="024814CE">
              <w:rPr>
                <w:rFonts w:cs="Arial"/>
              </w:rPr>
              <w:t xml:space="preserve">The </w:t>
            </w:r>
            <w:r w:rsidRPr="024814CE">
              <w:rPr>
                <w:rFonts w:cs="Arial"/>
                <w:b/>
                <w:bCs/>
              </w:rPr>
              <w:t>Active Power</w:t>
            </w:r>
            <w:r w:rsidRPr="024814CE">
              <w:rPr>
                <w:rFonts w:cs="Arial"/>
              </w:rPr>
              <w:t xml:space="preserve"> step</w:t>
            </w:r>
            <w:r>
              <w:rPr>
                <w:rFonts w:cs="Arial"/>
              </w:rPr>
              <w:t xml:space="preserve"> and the time between steps </w:t>
            </w:r>
            <w:r w:rsidR="00940200">
              <w:rPr>
                <w:rFonts w:cs="Arial"/>
              </w:rPr>
              <w:t>(</w:t>
            </w:r>
            <w:r w:rsidR="006E5482">
              <w:rPr>
                <w:rFonts w:cs="Arial"/>
              </w:rPr>
              <w:t xml:space="preserve">from no load to </w:t>
            </w:r>
            <w:r w:rsidR="006E5482" w:rsidRPr="006E5482">
              <w:rPr>
                <w:rFonts w:cs="Arial"/>
                <w:b/>
                <w:bCs/>
              </w:rPr>
              <w:t>Rated MW</w:t>
            </w:r>
            <w:r w:rsidR="006E5482">
              <w:rPr>
                <w:rFonts w:cs="Arial"/>
              </w:rPr>
              <w:t>),</w:t>
            </w:r>
            <w:r w:rsidR="3701F70C" w:rsidRPr="024814CE">
              <w:rPr>
                <w:rFonts w:cs="Arial"/>
              </w:rPr>
              <w:t xml:space="preserve">which a </w:t>
            </w:r>
            <w:r w:rsidR="26B3C965" w:rsidRPr="005334A5">
              <w:rPr>
                <w:b/>
                <w:bCs/>
              </w:rPr>
              <w:t xml:space="preserve">Generating Unit </w:t>
            </w:r>
            <w:r w:rsidR="26B3C965" w:rsidRPr="005334A5">
              <w:t xml:space="preserve">or </w:t>
            </w:r>
            <w:r w:rsidR="26B3C965" w:rsidRPr="005334A5">
              <w:rPr>
                <w:b/>
                <w:bCs/>
              </w:rPr>
              <w:t>Power Generating Module</w:t>
            </w:r>
            <w:r w:rsidR="26B3C965" w:rsidRPr="005334A5">
              <w:t xml:space="preserve"> or </w:t>
            </w:r>
            <w:r w:rsidR="26B3C965" w:rsidRPr="005334A5">
              <w:rPr>
                <w:b/>
                <w:bCs/>
              </w:rPr>
              <w:t>Power Park Module</w:t>
            </w:r>
            <w:r w:rsidR="26B3C965" w:rsidRPr="005334A5">
              <w:t xml:space="preserve"> or</w:t>
            </w:r>
            <w:r w:rsidR="26B3C965" w:rsidRPr="00A87826">
              <w:t xml:space="preserve"> </w:t>
            </w:r>
            <w:r w:rsidR="26B3C965" w:rsidRPr="005334A5">
              <w:rPr>
                <w:b/>
                <w:bCs/>
              </w:rPr>
              <w:t>HVDC System</w:t>
            </w:r>
            <w:r w:rsidR="26B3C965" w:rsidRPr="00A87826">
              <w:rPr>
                <w:sz w:val="24"/>
              </w:rPr>
              <w:t xml:space="preserve"> </w:t>
            </w:r>
            <w:r w:rsidR="00091D8D" w:rsidRPr="001156C0">
              <w:t>or</w:t>
            </w:r>
            <w:r w:rsidR="00091D8D" w:rsidRPr="00AC216C">
              <w:rPr>
                <w:b/>
              </w:rPr>
              <w:t xml:space="preserve"> DC Converter Station</w:t>
            </w:r>
            <w:r w:rsidR="00091D8D" w:rsidRPr="001156C0">
              <w:t xml:space="preserve"> </w:t>
            </w:r>
            <w:r w:rsidR="00A4473B" w:rsidRPr="001006C1">
              <w:t>(including</w:t>
            </w:r>
            <w:r w:rsidR="00A4473B" w:rsidRPr="001006C1">
              <w:rPr>
                <w:b/>
                <w:bCs/>
              </w:rPr>
              <w:t xml:space="preserve"> Plant </w:t>
            </w:r>
            <w:r w:rsidR="00A4473B" w:rsidRPr="001006C1">
              <w:t>and</w:t>
            </w:r>
            <w:r w:rsidR="00A4473B" w:rsidRPr="001006C1">
              <w:rPr>
                <w:b/>
                <w:bCs/>
              </w:rPr>
              <w:t xml:space="preserve"> </w:t>
            </w:r>
            <w:r w:rsidR="00FF55B2">
              <w:rPr>
                <w:b/>
                <w:bCs/>
              </w:rPr>
              <w:t>Apparatus</w:t>
            </w:r>
            <w:r w:rsidR="00A4473B" w:rsidRPr="001006C1">
              <w:rPr>
                <w:b/>
                <w:bCs/>
              </w:rPr>
              <w:t xml:space="preserve"> </w:t>
            </w:r>
            <w:r w:rsidR="00A4473B" w:rsidRPr="001006C1">
              <w:t>owned and operated by a</w:t>
            </w:r>
            <w:r w:rsidR="00A4473B" w:rsidRPr="001006C1">
              <w:rPr>
                <w:b/>
                <w:bCs/>
              </w:rPr>
              <w:t xml:space="preserve"> Restoration </w:t>
            </w:r>
            <w:r w:rsidR="008A6CA2">
              <w:rPr>
                <w:b/>
                <w:bCs/>
              </w:rPr>
              <w:t>Contractor</w:t>
            </w:r>
            <w:r w:rsidR="00A4473B" w:rsidRPr="001006C1">
              <w:t xml:space="preserve">) </w:t>
            </w:r>
            <w:r w:rsidR="3701F70C" w:rsidRPr="024814CE">
              <w:rPr>
                <w:rFonts w:cs="Arial"/>
              </w:rPr>
              <w:t xml:space="preserve">can instantaneously supply without causing it to trip or go outside the </w:t>
            </w:r>
            <w:r w:rsidR="3701F70C" w:rsidRPr="024814CE">
              <w:rPr>
                <w:rFonts w:cs="Arial"/>
                <w:b/>
                <w:bCs/>
              </w:rPr>
              <w:t>Frequency</w:t>
            </w:r>
            <w:r w:rsidR="3701F70C" w:rsidRPr="024814CE">
              <w:rPr>
                <w:rFonts w:cs="Arial"/>
              </w:rPr>
              <w:t xml:space="preserve"> range of 47.</w:t>
            </w:r>
            <w:r w:rsidR="00091D8D">
              <w:t>5Hz</w:t>
            </w:r>
            <w:r w:rsidR="3701F70C" w:rsidRPr="024814CE">
              <w:rPr>
                <w:rFonts w:cs="Arial"/>
              </w:rPr>
              <w:t xml:space="preserve"> – 52Hz </w:t>
            </w:r>
            <w:r w:rsidR="00FF6200" w:rsidRPr="001006C1">
              <w:t xml:space="preserve">assuming the </w:t>
            </w:r>
            <w:r w:rsidR="00FF6200" w:rsidRPr="001006C1">
              <w:rPr>
                <w:b/>
                <w:bCs/>
              </w:rPr>
              <w:t>Plant</w:t>
            </w:r>
            <w:r w:rsidR="00FF6200" w:rsidRPr="001006C1">
              <w:t xml:space="preserve"> is initially operating at a nominal </w:t>
            </w:r>
            <w:r w:rsidR="00FF6200" w:rsidRPr="001006C1">
              <w:rPr>
                <w:b/>
                <w:bCs/>
              </w:rPr>
              <w:t>System Frequency</w:t>
            </w:r>
            <w:r w:rsidR="00FF6200" w:rsidRPr="001006C1">
              <w:t xml:space="preserve"> of 50Hz </w:t>
            </w:r>
            <w:r w:rsidR="3701F70C" w:rsidRPr="024814CE">
              <w:rPr>
                <w:rFonts w:cs="Arial"/>
              </w:rPr>
              <w:t>(or an otherwise agreed</w:t>
            </w:r>
            <w:r w:rsidR="3701F70C" w:rsidRPr="00A87826">
              <w:t xml:space="preserve"> </w:t>
            </w:r>
            <w:r w:rsidR="3701F70C" w:rsidRPr="024814CE">
              <w:rPr>
                <w:rFonts w:cs="Arial"/>
                <w:b/>
                <w:bCs/>
              </w:rPr>
              <w:t>Frequency</w:t>
            </w:r>
            <w:r w:rsidR="3701F70C" w:rsidRPr="024814CE">
              <w:rPr>
                <w:rFonts w:cs="Arial"/>
              </w:rPr>
              <w:t xml:space="preserve"> range). </w:t>
            </w:r>
          </w:p>
        </w:tc>
      </w:tr>
      <w:tr w:rsidR="00046274" w:rsidRPr="007E0B31" w14:paraId="22BB098B" w14:textId="77777777" w:rsidTr="490DE6A8">
        <w:trPr>
          <w:cantSplit/>
        </w:trPr>
        <w:tc>
          <w:tcPr>
            <w:tcW w:w="2884" w:type="dxa"/>
          </w:tcPr>
          <w:p w14:paraId="0FBC37DD" w14:textId="77777777" w:rsidR="00CB3A44" w:rsidRPr="007E0B31" w:rsidRDefault="00CB3A44" w:rsidP="00ED5885">
            <w:pPr>
              <w:pStyle w:val="Arial11Bold"/>
              <w:rPr>
                <w:rFonts w:cs="Arial"/>
              </w:rPr>
            </w:pPr>
            <w:r w:rsidRPr="007E0B31">
              <w:rPr>
                <w:rFonts w:cs="Arial"/>
              </w:rPr>
              <w:t>BM Participant</w:t>
            </w:r>
          </w:p>
        </w:tc>
        <w:tc>
          <w:tcPr>
            <w:tcW w:w="6634" w:type="dxa"/>
          </w:tcPr>
          <w:p w14:paraId="42B7DD8C" w14:textId="77777777" w:rsidR="00CB3A44" w:rsidRPr="007E0B31" w:rsidRDefault="00CB3A44" w:rsidP="00165AB2">
            <w:pPr>
              <w:pStyle w:val="TableArial11"/>
              <w:rPr>
                <w:rFonts w:cs="Arial"/>
              </w:rPr>
            </w:pPr>
            <w:r w:rsidRPr="007E0B31">
              <w:rPr>
                <w:rFonts w:cs="Arial"/>
              </w:rPr>
              <w:t xml:space="preserve">A person who is responsible for and controls one or more </w:t>
            </w:r>
            <w:r w:rsidRPr="007E0B31">
              <w:rPr>
                <w:rFonts w:cs="Arial"/>
                <w:b/>
              </w:rPr>
              <w:t xml:space="preserve">BM Units </w:t>
            </w:r>
            <w:r w:rsidRPr="007E0B31">
              <w:rPr>
                <w:rFonts w:cs="Arial"/>
              </w:rPr>
              <w:t>or where a</w:t>
            </w:r>
            <w:r w:rsidRPr="007E0B31">
              <w:rPr>
                <w:rFonts w:cs="Arial"/>
                <w:b/>
              </w:rPr>
              <w:t xml:space="preserve"> Bilateral Agreement </w:t>
            </w:r>
            <w:r w:rsidRPr="007E0B31">
              <w:rPr>
                <w:rFonts w:cs="Arial"/>
              </w:rPr>
              <w:t>specifies that a</w:t>
            </w:r>
            <w:r w:rsidRPr="007E0B31">
              <w:rPr>
                <w:rFonts w:cs="Arial"/>
                <w:b/>
              </w:rPr>
              <w:t xml:space="preserve"> User </w:t>
            </w:r>
            <w:r w:rsidRPr="007E0B31">
              <w:rPr>
                <w:rFonts w:cs="Arial"/>
              </w:rPr>
              <w:t>is required to be treated as a</w:t>
            </w:r>
            <w:r w:rsidRPr="007E0B31">
              <w:rPr>
                <w:rFonts w:cs="Arial"/>
                <w:b/>
              </w:rPr>
              <w:t xml:space="preserve"> BM Participant </w:t>
            </w:r>
            <w:r w:rsidRPr="007E0B31">
              <w:rPr>
                <w:rFonts w:cs="Arial"/>
              </w:rPr>
              <w:t xml:space="preserve">for the purposes of the Grid Code. For the avoidance of doubt, it does not imply that they must be active in the </w:t>
            </w:r>
            <w:r w:rsidRPr="007E0B31">
              <w:rPr>
                <w:rFonts w:cs="Arial"/>
                <w:b/>
              </w:rPr>
              <w:t>Balancing Mechanism</w:t>
            </w:r>
            <w:r w:rsidRPr="007E0B31">
              <w:rPr>
                <w:rFonts w:cs="Arial"/>
              </w:rPr>
              <w:t>.</w:t>
            </w:r>
          </w:p>
        </w:tc>
      </w:tr>
      <w:tr w:rsidR="00046274" w:rsidRPr="007E0B31" w14:paraId="1A61618E" w14:textId="77777777" w:rsidTr="490DE6A8">
        <w:trPr>
          <w:cantSplit/>
        </w:trPr>
        <w:tc>
          <w:tcPr>
            <w:tcW w:w="2884" w:type="dxa"/>
          </w:tcPr>
          <w:p w14:paraId="7C69F07C" w14:textId="77777777" w:rsidR="00CB3A44" w:rsidRPr="007E0B31" w:rsidRDefault="00CB3A44" w:rsidP="00ED5885">
            <w:pPr>
              <w:pStyle w:val="Arial11Bold"/>
              <w:rPr>
                <w:rFonts w:cs="Arial"/>
              </w:rPr>
            </w:pPr>
            <w:r w:rsidRPr="007E0B31">
              <w:rPr>
                <w:rFonts w:cs="Arial"/>
              </w:rPr>
              <w:t>BM Unit</w:t>
            </w:r>
          </w:p>
        </w:tc>
        <w:tc>
          <w:tcPr>
            <w:tcW w:w="6634" w:type="dxa"/>
          </w:tcPr>
          <w:p w14:paraId="073BC0D5" w14:textId="77777777" w:rsidR="00CB3A44" w:rsidRPr="007E0B31" w:rsidRDefault="00CB3A44" w:rsidP="00165AB2">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r w:rsidRPr="007E0B31">
              <w:rPr>
                <w:rFonts w:cs="Arial"/>
                <w:b/>
              </w:rPr>
              <w:t xml:space="preserve"> </w:t>
            </w:r>
            <w:r w:rsidRPr="007E0B31">
              <w:rPr>
                <w:rFonts w:cs="Arial"/>
              </w:rPr>
              <w:t xml:space="preserve">except that for the purposes of the Grid Code the reference to “Party” in the </w:t>
            </w:r>
            <w:r w:rsidRPr="007E0B31">
              <w:rPr>
                <w:rFonts w:cs="Arial"/>
                <w:b/>
              </w:rPr>
              <w:t>BSC</w:t>
            </w:r>
            <w:r w:rsidRPr="007E0B31">
              <w:rPr>
                <w:rFonts w:cs="Arial"/>
              </w:rPr>
              <w:t xml:space="preserve"> shall be a reference to </w:t>
            </w:r>
            <w:r w:rsidRPr="007E0B31">
              <w:rPr>
                <w:rFonts w:cs="Arial"/>
                <w:b/>
              </w:rPr>
              <w:t>User</w:t>
            </w:r>
            <w:r w:rsidRPr="007E0B31">
              <w:rPr>
                <w:rFonts w:cs="Arial"/>
              </w:rPr>
              <w:t>.</w:t>
            </w:r>
          </w:p>
        </w:tc>
      </w:tr>
      <w:tr w:rsidR="00046274" w:rsidRPr="007E0B31" w14:paraId="556B752D" w14:textId="77777777" w:rsidTr="490DE6A8">
        <w:trPr>
          <w:cantSplit/>
        </w:trPr>
        <w:tc>
          <w:tcPr>
            <w:tcW w:w="2884" w:type="dxa"/>
          </w:tcPr>
          <w:p w14:paraId="24E84494" w14:textId="77777777" w:rsidR="00CB3A44" w:rsidRPr="007E0B31" w:rsidRDefault="00CB3A44" w:rsidP="00ED5885">
            <w:pPr>
              <w:pStyle w:val="Arial11Bold"/>
              <w:rPr>
                <w:rFonts w:cs="Arial"/>
              </w:rPr>
            </w:pPr>
            <w:r w:rsidRPr="007E0B31">
              <w:rPr>
                <w:rFonts w:cs="Arial"/>
              </w:rPr>
              <w:t>BM Unit Data</w:t>
            </w:r>
          </w:p>
        </w:tc>
        <w:tc>
          <w:tcPr>
            <w:tcW w:w="6634" w:type="dxa"/>
          </w:tcPr>
          <w:p w14:paraId="7D9B99E2" w14:textId="77777777" w:rsidR="00CB3A44" w:rsidRPr="007E0B31" w:rsidRDefault="00CB3A44" w:rsidP="00E431A8">
            <w:pPr>
              <w:pStyle w:val="TableArial11"/>
              <w:rPr>
                <w:rFonts w:cs="Arial"/>
              </w:rPr>
            </w:pPr>
            <w:r w:rsidRPr="007E0B31">
              <w:rPr>
                <w:rFonts w:cs="Arial"/>
              </w:rPr>
              <w:t xml:space="preserve">The collection of parameters associated with each </w:t>
            </w:r>
            <w:r w:rsidRPr="007E0B31">
              <w:rPr>
                <w:rFonts w:cs="Arial"/>
                <w:b/>
              </w:rPr>
              <w:t>BM Unit</w:t>
            </w:r>
            <w:r w:rsidRPr="007E0B31">
              <w:rPr>
                <w:rFonts w:cs="Arial"/>
              </w:rPr>
              <w:t xml:space="preserve">, as described in Appendix 1 of </w:t>
            </w:r>
            <w:r w:rsidRPr="007E0B31">
              <w:rPr>
                <w:rFonts w:cs="Arial"/>
                <w:b/>
              </w:rPr>
              <w:t>BC1</w:t>
            </w:r>
            <w:r w:rsidRPr="007E0B31">
              <w:rPr>
                <w:rFonts w:cs="Arial"/>
              </w:rPr>
              <w:t>.</w:t>
            </w:r>
          </w:p>
        </w:tc>
      </w:tr>
      <w:tr w:rsidR="00046274" w:rsidRPr="007E0B31" w14:paraId="1EE6DB9B" w14:textId="77777777" w:rsidTr="490DE6A8">
        <w:trPr>
          <w:cantSplit/>
        </w:trPr>
        <w:tc>
          <w:tcPr>
            <w:tcW w:w="2884" w:type="dxa"/>
          </w:tcPr>
          <w:p w14:paraId="167B25C7" w14:textId="77777777" w:rsidR="00CB3A44" w:rsidRPr="007E0B31" w:rsidRDefault="00CB3A44" w:rsidP="00ED5885">
            <w:pPr>
              <w:pStyle w:val="Arial11Bold"/>
              <w:rPr>
                <w:rFonts w:cs="Arial"/>
              </w:rPr>
            </w:pPr>
            <w:r w:rsidRPr="007E0B31">
              <w:rPr>
                <w:rFonts w:cs="Arial"/>
              </w:rPr>
              <w:t>Boiler Time Constant</w:t>
            </w:r>
          </w:p>
          <w:p w14:paraId="0D650263" w14:textId="77777777" w:rsidR="00CB3A44" w:rsidRPr="007E0B31" w:rsidRDefault="00CB3A44" w:rsidP="00ED5885">
            <w:pPr>
              <w:pStyle w:val="Arial11Bold"/>
              <w:rPr>
                <w:rFonts w:cs="Arial"/>
              </w:rPr>
            </w:pPr>
          </w:p>
        </w:tc>
        <w:tc>
          <w:tcPr>
            <w:tcW w:w="6634" w:type="dxa"/>
          </w:tcPr>
          <w:p w14:paraId="77194131" w14:textId="77777777" w:rsidR="00CB3A44" w:rsidRPr="007E0B31" w:rsidRDefault="00CB3A44" w:rsidP="00E431A8">
            <w:pPr>
              <w:pStyle w:val="TableArial11"/>
              <w:rPr>
                <w:rFonts w:cs="Arial"/>
              </w:rPr>
            </w:pPr>
            <w:r w:rsidRPr="007E0B31">
              <w:rPr>
                <w:rFonts w:cs="Arial"/>
              </w:rPr>
              <w:t xml:space="preserve">Determined at </w:t>
            </w:r>
            <w:r w:rsidRPr="007E0B31">
              <w:rPr>
                <w:rFonts w:cs="Arial"/>
                <w:b/>
              </w:rPr>
              <w:t>Registered Capacity</w:t>
            </w:r>
            <w:r w:rsidR="001D0BB8" w:rsidRPr="007E0B31">
              <w:rPr>
                <w:rFonts w:cs="Arial"/>
                <w:b/>
              </w:rPr>
              <w:t xml:space="preserve"> </w:t>
            </w:r>
            <w:r w:rsidR="001D0BB8" w:rsidRPr="007E0B31">
              <w:rPr>
                <w:rFonts w:cs="Arial"/>
              </w:rPr>
              <w:t>or</w:t>
            </w:r>
            <w:r w:rsidR="001D0BB8" w:rsidRPr="007E0B31">
              <w:rPr>
                <w:rFonts w:cs="Arial"/>
                <w:b/>
              </w:rPr>
              <w:t xml:space="preserve"> Maximum Capacity </w:t>
            </w:r>
            <w:r w:rsidR="001D0BB8" w:rsidRPr="007E0B31">
              <w:rPr>
                <w:rFonts w:cs="Arial"/>
              </w:rPr>
              <w:t>(as applicable)</w:t>
            </w:r>
            <w:r w:rsidRPr="007E0B31">
              <w:rPr>
                <w:rFonts w:cs="Arial"/>
              </w:rPr>
              <w:t>, the boiler time constant will be construed in accordance with the principles of the IEEE Committee Report "Dynamic Models for Steam and Hydro Turbines in Power System Studies" published in 1973 which apply to such phrase.</w:t>
            </w:r>
          </w:p>
        </w:tc>
      </w:tr>
      <w:tr w:rsidR="00046274" w:rsidRPr="007E0B31" w14:paraId="7DDD97E1" w14:textId="77777777" w:rsidTr="490DE6A8">
        <w:trPr>
          <w:cantSplit/>
        </w:trPr>
        <w:tc>
          <w:tcPr>
            <w:tcW w:w="2884" w:type="dxa"/>
          </w:tcPr>
          <w:p w14:paraId="198384E1" w14:textId="77777777" w:rsidR="00CB3A44" w:rsidRPr="007E0B31" w:rsidRDefault="00CB3A44" w:rsidP="00ED5885">
            <w:pPr>
              <w:pStyle w:val="Arial11Bold"/>
              <w:rPr>
                <w:rFonts w:cs="Arial"/>
              </w:rPr>
            </w:pPr>
            <w:r w:rsidRPr="007E0B31">
              <w:rPr>
                <w:rFonts w:cs="Arial"/>
              </w:rPr>
              <w:t xml:space="preserve">British Standards </w:t>
            </w:r>
            <w:r w:rsidRPr="007E0B31">
              <w:rPr>
                <w:rFonts w:cs="Arial"/>
                <w:b w:val="0"/>
              </w:rPr>
              <w:t>or</w:t>
            </w:r>
            <w:r w:rsidRPr="007E0B31">
              <w:rPr>
                <w:rFonts w:cs="Arial"/>
              </w:rPr>
              <w:t xml:space="preserve"> BS</w:t>
            </w:r>
          </w:p>
        </w:tc>
        <w:tc>
          <w:tcPr>
            <w:tcW w:w="6634" w:type="dxa"/>
          </w:tcPr>
          <w:p w14:paraId="658D6EB9" w14:textId="77777777" w:rsidR="00CB3A44" w:rsidRPr="007E0B31" w:rsidRDefault="00CB3A44" w:rsidP="00E431A8">
            <w:pPr>
              <w:pStyle w:val="TableArial11"/>
              <w:rPr>
                <w:rFonts w:cs="Arial"/>
              </w:rPr>
            </w:pPr>
            <w:r w:rsidRPr="007E0B31">
              <w:rPr>
                <w:rFonts w:cs="Arial"/>
              </w:rPr>
              <w:t>Those standards and specifications approved by the British Standards Institution.</w:t>
            </w:r>
          </w:p>
        </w:tc>
      </w:tr>
      <w:tr w:rsidR="00046274" w:rsidRPr="007E0B31" w14:paraId="707C50FB" w14:textId="77777777" w:rsidTr="490DE6A8">
        <w:trPr>
          <w:cantSplit/>
        </w:trPr>
        <w:tc>
          <w:tcPr>
            <w:tcW w:w="2884" w:type="dxa"/>
          </w:tcPr>
          <w:p w14:paraId="3918896D" w14:textId="77777777" w:rsidR="00CB3A44" w:rsidRPr="007E0B31" w:rsidRDefault="00CB3A44" w:rsidP="00ED5885">
            <w:pPr>
              <w:pStyle w:val="Arial11Bold"/>
              <w:rPr>
                <w:rFonts w:cs="Arial"/>
              </w:rPr>
            </w:pPr>
            <w:proofErr w:type="spellStart"/>
            <w:r w:rsidRPr="007E0B31">
              <w:rPr>
                <w:rFonts w:cs="Arial"/>
              </w:rPr>
              <w:t>BSCCo</w:t>
            </w:r>
            <w:proofErr w:type="spellEnd"/>
          </w:p>
        </w:tc>
        <w:tc>
          <w:tcPr>
            <w:tcW w:w="6634" w:type="dxa"/>
          </w:tcPr>
          <w:p w14:paraId="7D5CE9A5" w14:textId="77777777" w:rsidR="00CB3A44" w:rsidRPr="007E0B31" w:rsidRDefault="00CB3A44" w:rsidP="00E431A8">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7A77CBA" w14:textId="77777777" w:rsidTr="490DE6A8">
        <w:trPr>
          <w:cantSplit/>
        </w:trPr>
        <w:tc>
          <w:tcPr>
            <w:tcW w:w="2884" w:type="dxa"/>
          </w:tcPr>
          <w:p w14:paraId="6C3B98B4" w14:textId="77777777" w:rsidR="00CB3A44" w:rsidRPr="007E0B31" w:rsidRDefault="00CB3A44" w:rsidP="00ED5885">
            <w:pPr>
              <w:pStyle w:val="Arial11Bold"/>
              <w:rPr>
                <w:rFonts w:cs="Arial"/>
              </w:rPr>
            </w:pPr>
            <w:r w:rsidRPr="007E0B31">
              <w:rPr>
                <w:rFonts w:cs="Arial"/>
              </w:rPr>
              <w:t>BSC Panel</w:t>
            </w:r>
          </w:p>
        </w:tc>
        <w:tc>
          <w:tcPr>
            <w:tcW w:w="6634" w:type="dxa"/>
          </w:tcPr>
          <w:p w14:paraId="455E2468" w14:textId="77777777" w:rsidR="00CB3A44" w:rsidRPr="007E0B31" w:rsidRDefault="00CB3A44" w:rsidP="00E431A8">
            <w:pPr>
              <w:pStyle w:val="TableArial11"/>
              <w:rPr>
                <w:rFonts w:cs="Arial"/>
              </w:rPr>
            </w:pPr>
            <w:r w:rsidRPr="007E0B31">
              <w:rPr>
                <w:rFonts w:cs="Arial"/>
              </w:rPr>
              <w:t xml:space="preserve">Has meaning set out for “Panel” in the </w:t>
            </w:r>
            <w:r w:rsidRPr="007E0B31">
              <w:rPr>
                <w:rFonts w:cs="Arial"/>
                <w:b/>
              </w:rPr>
              <w:t>BSC</w:t>
            </w:r>
            <w:r w:rsidRPr="007E0B31">
              <w:rPr>
                <w:rFonts w:cs="Arial"/>
              </w:rPr>
              <w:t>.</w:t>
            </w:r>
          </w:p>
        </w:tc>
      </w:tr>
      <w:tr w:rsidR="00046274" w:rsidRPr="007E0B31" w14:paraId="35E8F287" w14:textId="77777777" w:rsidTr="490DE6A8">
        <w:trPr>
          <w:cantSplit/>
        </w:trPr>
        <w:tc>
          <w:tcPr>
            <w:tcW w:w="2884" w:type="dxa"/>
          </w:tcPr>
          <w:p w14:paraId="43170D2C" w14:textId="77777777" w:rsidR="00CB3A44" w:rsidRPr="007E0B31" w:rsidRDefault="00CB3A44" w:rsidP="00ED5885">
            <w:pPr>
              <w:pStyle w:val="Arial11Bold"/>
              <w:rPr>
                <w:rFonts w:cs="Arial"/>
              </w:rPr>
            </w:pPr>
            <w:r w:rsidRPr="007E0B31">
              <w:rPr>
                <w:rFonts w:cs="Arial"/>
              </w:rPr>
              <w:t>Business Day</w:t>
            </w:r>
          </w:p>
        </w:tc>
        <w:tc>
          <w:tcPr>
            <w:tcW w:w="6634" w:type="dxa"/>
          </w:tcPr>
          <w:p w14:paraId="6661182A" w14:textId="77777777" w:rsidR="00CB3A44" w:rsidRPr="007E0B31" w:rsidRDefault="00CB3A44" w:rsidP="00D82AFC">
            <w:pPr>
              <w:pStyle w:val="TableArial11"/>
              <w:rPr>
                <w:rFonts w:cs="Arial"/>
              </w:rPr>
            </w:pPr>
            <w:r w:rsidRPr="007E0B31">
              <w:rPr>
                <w:rFonts w:cs="Arial"/>
              </w:rPr>
              <w:t>Any week day (other than a Saturday) on which banks are open for domestic business in the City of London.</w:t>
            </w:r>
          </w:p>
        </w:tc>
      </w:tr>
      <w:tr w:rsidR="00046274" w:rsidRPr="007E0B31" w14:paraId="6751AF14" w14:textId="77777777" w:rsidTr="490DE6A8">
        <w:trPr>
          <w:cantSplit/>
        </w:trPr>
        <w:tc>
          <w:tcPr>
            <w:tcW w:w="2884" w:type="dxa"/>
          </w:tcPr>
          <w:p w14:paraId="44ACF4C4" w14:textId="77777777" w:rsidR="00CB3A44" w:rsidRPr="007E0B31" w:rsidRDefault="00CB3A44" w:rsidP="00ED5885">
            <w:pPr>
              <w:pStyle w:val="Arial11Bold"/>
              <w:rPr>
                <w:rFonts w:cs="Arial"/>
              </w:rPr>
            </w:pPr>
            <w:r w:rsidRPr="007E0B31">
              <w:rPr>
                <w:rFonts w:cs="Arial"/>
              </w:rPr>
              <w:t>Cancellation of National Electricity Transmission System Warning</w:t>
            </w:r>
          </w:p>
        </w:tc>
        <w:tc>
          <w:tcPr>
            <w:tcW w:w="6634" w:type="dxa"/>
          </w:tcPr>
          <w:p w14:paraId="3A36E73C" w14:textId="77777777" w:rsidR="00CB3A44" w:rsidRPr="007E0B31" w:rsidRDefault="00CB3A44" w:rsidP="00D82AFC">
            <w:pPr>
              <w:pStyle w:val="TableArial11"/>
              <w:rPr>
                <w:rFonts w:cs="Arial"/>
              </w:rPr>
            </w:pPr>
            <w:r w:rsidRPr="007E0B31">
              <w:rPr>
                <w:rFonts w:cs="Arial"/>
              </w:rPr>
              <w:t xml:space="preserve">The notification given to </w:t>
            </w:r>
            <w:r w:rsidRPr="007E0B31">
              <w:rPr>
                <w:rFonts w:cs="Arial"/>
                <w:b/>
              </w:rPr>
              <w:t>Users</w:t>
            </w:r>
            <w:r w:rsidRPr="007E0B31">
              <w:rPr>
                <w:rFonts w:cs="Arial"/>
              </w:rPr>
              <w:t xml:space="preserve"> when a </w:t>
            </w:r>
            <w:r w:rsidRPr="007E0B31">
              <w:rPr>
                <w:rFonts w:cs="Arial"/>
                <w:b/>
              </w:rPr>
              <w:t>National Electricity Transmission System Warning</w:t>
            </w:r>
            <w:r w:rsidRPr="007E0B31">
              <w:rPr>
                <w:rFonts w:cs="Arial"/>
              </w:rPr>
              <w:t xml:space="preserve"> is cancelled.</w:t>
            </w:r>
          </w:p>
        </w:tc>
      </w:tr>
      <w:tr w:rsidR="00046274" w:rsidRPr="007E0B31" w14:paraId="6E609BDC" w14:textId="77777777" w:rsidTr="490DE6A8">
        <w:trPr>
          <w:cantSplit/>
        </w:trPr>
        <w:tc>
          <w:tcPr>
            <w:tcW w:w="2884" w:type="dxa"/>
          </w:tcPr>
          <w:p w14:paraId="43B67AA4" w14:textId="77777777" w:rsidR="00CB3A44" w:rsidRPr="007E0B31" w:rsidRDefault="00CB3A44" w:rsidP="002335A5">
            <w:pPr>
              <w:pStyle w:val="Arial11Bold"/>
              <w:rPr>
                <w:rFonts w:cs="Arial"/>
              </w:rPr>
            </w:pPr>
            <w:r w:rsidRPr="007E0B31">
              <w:rPr>
                <w:rFonts w:cs="Arial"/>
              </w:rPr>
              <w:t>Capacity Market Documents</w:t>
            </w:r>
          </w:p>
        </w:tc>
        <w:tc>
          <w:tcPr>
            <w:tcW w:w="6634" w:type="dxa"/>
          </w:tcPr>
          <w:p w14:paraId="4A8BC064" w14:textId="77777777" w:rsidR="00CB3A44" w:rsidRPr="007E0B31" w:rsidRDefault="00CB3A44" w:rsidP="002335A5">
            <w:pPr>
              <w:pStyle w:val="TableArial11"/>
              <w:rPr>
                <w:rFonts w:cs="Arial"/>
              </w:rPr>
            </w:pPr>
            <w:r w:rsidRPr="007E0B31">
              <w:rPr>
                <w:rFonts w:cs="Arial"/>
              </w:rPr>
              <w:t xml:space="preserve">The </w:t>
            </w:r>
            <w:r w:rsidRPr="007E0B31">
              <w:rPr>
                <w:rFonts w:cs="Arial"/>
                <w:b/>
              </w:rPr>
              <w:t>Capacity Market Rules</w:t>
            </w:r>
            <w:r w:rsidRPr="007E0B31">
              <w:rPr>
                <w:rFonts w:cs="Arial"/>
              </w:rPr>
              <w:t xml:space="preserve">, The </w:t>
            </w:r>
            <w:r w:rsidRPr="00A87826">
              <w:rPr>
                <w:b/>
              </w:rPr>
              <w:t>Electricity Capacity Regulations</w:t>
            </w:r>
            <w:r w:rsidRPr="007E0B31">
              <w:rPr>
                <w:rFonts w:cs="Arial"/>
              </w:rPr>
              <w:t xml:space="preserve"> 2014 and any other Regulations made under Chapter 3 of Part 2 of the Energy Act 2013 which are in force from time to time.</w:t>
            </w:r>
          </w:p>
        </w:tc>
      </w:tr>
      <w:tr w:rsidR="00046274" w:rsidRPr="007E0B31" w14:paraId="37805198" w14:textId="77777777" w:rsidTr="490DE6A8">
        <w:trPr>
          <w:cantSplit/>
        </w:trPr>
        <w:tc>
          <w:tcPr>
            <w:tcW w:w="2884" w:type="dxa"/>
          </w:tcPr>
          <w:p w14:paraId="0B483778" w14:textId="77777777" w:rsidR="00CB3A44" w:rsidRPr="007E0B31" w:rsidRDefault="00CB3A44" w:rsidP="002335A5">
            <w:pPr>
              <w:pStyle w:val="Arial11Bold"/>
              <w:rPr>
                <w:rFonts w:cs="Arial"/>
              </w:rPr>
            </w:pPr>
            <w:r w:rsidRPr="007E0B31">
              <w:rPr>
                <w:rFonts w:cs="Arial"/>
              </w:rPr>
              <w:t>Capacity Market Rules</w:t>
            </w:r>
          </w:p>
        </w:tc>
        <w:tc>
          <w:tcPr>
            <w:tcW w:w="6634" w:type="dxa"/>
          </w:tcPr>
          <w:p w14:paraId="6C84A379" w14:textId="77777777" w:rsidR="00CB3A44" w:rsidRPr="007E0B31" w:rsidRDefault="00CB3A44" w:rsidP="002335A5">
            <w:pPr>
              <w:pStyle w:val="TableArial11"/>
              <w:rPr>
                <w:rFonts w:cs="Arial"/>
              </w:rPr>
            </w:pPr>
            <w:r w:rsidRPr="007E0B31">
              <w:rPr>
                <w:rFonts w:cs="Arial"/>
              </w:rPr>
              <w:t>The rules made under section 34 of the Energy Act 2013 as modified from time to time in accordance with that section and The Electricity Capacity Regulations 2014.</w:t>
            </w:r>
          </w:p>
        </w:tc>
      </w:tr>
      <w:tr w:rsidR="00046274" w:rsidRPr="007E0B31" w14:paraId="67E14C68" w14:textId="77777777" w:rsidTr="490DE6A8">
        <w:trPr>
          <w:cantSplit/>
        </w:trPr>
        <w:tc>
          <w:tcPr>
            <w:tcW w:w="2884" w:type="dxa"/>
          </w:tcPr>
          <w:p w14:paraId="50C6F8C7" w14:textId="77777777" w:rsidR="00CB3A44" w:rsidRPr="007E0B31" w:rsidRDefault="00CB3A44" w:rsidP="00ED5885">
            <w:pPr>
              <w:pStyle w:val="Arial11Bold"/>
              <w:rPr>
                <w:rFonts w:cs="Arial"/>
              </w:rPr>
            </w:pPr>
            <w:r w:rsidRPr="007E0B31">
              <w:rPr>
                <w:rFonts w:cs="Arial"/>
              </w:rPr>
              <w:lastRenderedPageBreak/>
              <w:br w:type="page"/>
              <w:t>Cascade Hydro Scheme</w:t>
            </w:r>
          </w:p>
        </w:tc>
        <w:tc>
          <w:tcPr>
            <w:tcW w:w="6634" w:type="dxa"/>
          </w:tcPr>
          <w:p w14:paraId="7C42CBD9" w14:textId="77777777" w:rsidR="00CB3A44" w:rsidRPr="007E0B31" w:rsidRDefault="00CB3A44" w:rsidP="00D82AFC">
            <w:pPr>
              <w:pStyle w:val="TableArial11"/>
              <w:rPr>
                <w:rFonts w:cs="Arial"/>
              </w:rPr>
            </w:pPr>
            <w:r w:rsidRPr="007E0B31">
              <w:rPr>
                <w:rFonts w:cs="Arial"/>
              </w:rPr>
              <w:t xml:space="preserve">Two or more hydro-electric </w:t>
            </w:r>
            <w:r w:rsidRPr="007E0B31">
              <w:rPr>
                <w:rFonts w:cs="Arial"/>
                <w:b/>
              </w:rPr>
              <w:t>Generating Units</w:t>
            </w:r>
            <w:r w:rsidRPr="007E0B31">
              <w:rPr>
                <w:rFonts w:cs="Arial"/>
              </w:rPr>
              <w:t xml:space="preserve">, owned or controlled by the same </w:t>
            </w:r>
            <w:r w:rsidRPr="007E0B31">
              <w:rPr>
                <w:rFonts w:cs="Arial"/>
                <w:b/>
              </w:rPr>
              <w:t>Generator</w:t>
            </w:r>
            <w:r w:rsidRPr="007E0B31">
              <w:rPr>
                <w:rFonts w:cs="Arial"/>
              </w:rPr>
              <w:t>, which are located in the same water catchment area and are at different ordnance datums and which depend upon a common source of water for their operation, known as:</w:t>
            </w:r>
          </w:p>
          <w:p w14:paraId="299330B4" w14:textId="77777777" w:rsidR="00CB3A44" w:rsidRPr="007E0B31" w:rsidRDefault="00CB3A44" w:rsidP="00D94463">
            <w:pPr>
              <w:pStyle w:val="TableArial11"/>
              <w:ind w:left="567" w:hanging="567"/>
              <w:rPr>
                <w:rFonts w:cs="Arial"/>
              </w:rPr>
            </w:pPr>
            <w:r w:rsidRPr="007E0B31">
              <w:rPr>
                <w:rFonts w:cs="Arial"/>
              </w:rPr>
              <w:t>(a)</w:t>
            </w:r>
            <w:r w:rsidRPr="007E0B31">
              <w:rPr>
                <w:rFonts w:cs="Arial"/>
              </w:rPr>
              <w:tab/>
              <w:t>Moriston</w:t>
            </w:r>
          </w:p>
          <w:p w14:paraId="0EC04063" w14:textId="77777777" w:rsidR="00CB3A44" w:rsidRPr="007E0B31" w:rsidRDefault="00CB3A44" w:rsidP="00D94463">
            <w:pPr>
              <w:pStyle w:val="TableArial11"/>
              <w:ind w:left="567" w:hanging="567"/>
              <w:rPr>
                <w:rFonts w:cs="Arial"/>
              </w:rPr>
            </w:pPr>
            <w:r w:rsidRPr="007E0B31">
              <w:rPr>
                <w:rFonts w:cs="Arial"/>
              </w:rPr>
              <w:t>(b)</w:t>
            </w:r>
            <w:r w:rsidRPr="007E0B31">
              <w:rPr>
                <w:rFonts w:cs="Arial"/>
              </w:rPr>
              <w:tab/>
            </w:r>
            <w:proofErr w:type="spellStart"/>
            <w:r w:rsidRPr="007E0B31">
              <w:rPr>
                <w:rFonts w:cs="Arial"/>
              </w:rPr>
              <w:t>Killin</w:t>
            </w:r>
            <w:proofErr w:type="spellEnd"/>
          </w:p>
          <w:p w14:paraId="0072C506" w14:textId="77777777" w:rsidR="00CB3A44" w:rsidRPr="007E0B31" w:rsidRDefault="00CB3A44" w:rsidP="00D94463">
            <w:pPr>
              <w:pStyle w:val="TableArial11"/>
              <w:ind w:left="567" w:hanging="567"/>
              <w:rPr>
                <w:rFonts w:cs="Arial"/>
              </w:rPr>
            </w:pPr>
            <w:r w:rsidRPr="007E0B31">
              <w:rPr>
                <w:rFonts w:cs="Arial"/>
              </w:rPr>
              <w:t>I</w:t>
            </w:r>
            <w:r w:rsidRPr="007E0B31">
              <w:rPr>
                <w:rFonts w:cs="Arial"/>
              </w:rPr>
              <w:tab/>
              <w:t>Garry</w:t>
            </w:r>
          </w:p>
          <w:p w14:paraId="4DFD2D5A" w14:textId="77777777" w:rsidR="00CB3A44" w:rsidRPr="007E0B31" w:rsidRDefault="00CB3A44" w:rsidP="00D94463">
            <w:pPr>
              <w:pStyle w:val="TableArial11"/>
              <w:ind w:left="567" w:hanging="567"/>
              <w:rPr>
                <w:rFonts w:cs="Arial"/>
              </w:rPr>
            </w:pPr>
            <w:r w:rsidRPr="007E0B31">
              <w:rPr>
                <w:rFonts w:cs="Arial"/>
              </w:rPr>
              <w:t>(d)</w:t>
            </w:r>
            <w:r w:rsidRPr="007E0B31">
              <w:rPr>
                <w:rFonts w:cs="Arial"/>
              </w:rPr>
              <w:tab/>
              <w:t>Conon</w:t>
            </w:r>
          </w:p>
          <w:p w14:paraId="04C1BC0D" w14:textId="77777777" w:rsidR="00CB3A44" w:rsidRPr="007E0B31" w:rsidRDefault="00CB3A44" w:rsidP="00D94463">
            <w:pPr>
              <w:pStyle w:val="TableArial11"/>
              <w:ind w:left="567" w:hanging="567"/>
              <w:rPr>
                <w:rFonts w:cs="Arial"/>
              </w:rPr>
            </w:pPr>
            <w:r w:rsidRPr="007E0B31">
              <w:rPr>
                <w:rFonts w:cs="Arial"/>
              </w:rPr>
              <w:t>(e)</w:t>
            </w:r>
            <w:r w:rsidRPr="007E0B31">
              <w:rPr>
                <w:rFonts w:cs="Arial"/>
              </w:rPr>
              <w:tab/>
            </w:r>
            <w:proofErr w:type="spellStart"/>
            <w:r w:rsidRPr="007E0B31">
              <w:rPr>
                <w:rFonts w:cs="Arial"/>
              </w:rPr>
              <w:t>Clunie</w:t>
            </w:r>
            <w:proofErr w:type="spellEnd"/>
          </w:p>
          <w:p w14:paraId="17580250" w14:textId="77777777" w:rsidR="00CB3A44" w:rsidRPr="007E0B31" w:rsidRDefault="00CB3A44" w:rsidP="00D94463">
            <w:pPr>
              <w:pStyle w:val="TableArial11"/>
              <w:ind w:left="567" w:hanging="567"/>
              <w:rPr>
                <w:rFonts w:cs="Arial"/>
              </w:rPr>
            </w:pPr>
            <w:r w:rsidRPr="007E0B31">
              <w:rPr>
                <w:rFonts w:cs="Arial"/>
              </w:rPr>
              <w:t>(f)</w:t>
            </w:r>
            <w:r w:rsidRPr="007E0B31">
              <w:rPr>
                <w:rFonts w:cs="Arial"/>
              </w:rPr>
              <w:tab/>
              <w:t>Beauly</w:t>
            </w:r>
          </w:p>
          <w:p w14:paraId="265D6465" w14:textId="77777777" w:rsidR="00CB3A44" w:rsidRPr="007E0B31" w:rsidRDefault="00CB3A44" w:rsidP="00D82AFC">
            <w:pPr>
              <w:pStyle w:val="TableArial11"/>
              <w:rPr>
                <w:rFonts w:cs="Arial"/>
              </w:rPr>
            </w:pPr>
            <w:r w:rsidRPr="007E0B31">
              <w:rPr>
                <w:rFonts w:cs="Arial"/>
              </w:rPr>
              <w:t xml:space="preserve">which will comprise more than one </w:t>
            </w:r>
            <w:r w:rsidRPr="007E0B31">
              <w:rPr>
                <w:rFonts w:cs="Arial"/>
                <w:b/>
              </w:rPr>
              <w:t>Power Station</w:t>
            </w:r>
            <w:r w:rsidRPr="007E0B31">
              <w:rPr>
                <w:rFonts w:cs="Arial"/>
              </w:rPr>
              <w:t>.</w:t>
            </w:r>
          </w:p>
        </w:tc>
      </w:tr>
      <w:tr w:rsidR="00046274" w:rsidRPr="007E0B31" w14:paraId="6F30D31A" w14:textId="77777777" w:rsidTr="490DE6A8">
        <w:trPr>
          <w:cantSplit/>
        </w:trPr>
        <w:tc>
          <w:tcPr>
            <w:tcW w:w="2884" w:type="dxa"/>
          </w:tcPr>
          <w:p w14:paraId="493D2A31" w14:textId="77777777" w:rsidR="00CB3A44" w:rsidRPr="007E0B31" w:rsidRDefault="00CB3A44" w:rsidP="00ED5885">
            <w:pPr>
              <w:pStyle w:val="Arial11Bold"/>
              <w:rPr>
                <w:rFonts w:cs="Arial"/>
              </w:rPr>
            </w:pPr>
            <w:r w:rsidRPr="007E0B31">
              <w:rPr>
                <w:rFonts w:cs="Arial"/>
              </w:rPr>
              <w:t>Cascade Hydro Scheme Matrix</w:t>
            </w:r>
          </w:p>
        </w:tc>
        <w:tc>
          <w:tcPr>
            <w:tcW w:w="6634" w:type="dxa"/>
          </w:tcPr>
          <w:p w14:paraId="4A886FAB" w14:textId="77777777" w:rsidR="00CB3A44" w:rsidRPr="007E0B31" w:rsidRDefault="00CB3A44" w:rsidP="00D82AFC">
            <w:pPr>
              <w:pStyle w:val="TableArial11"/>
              <w:rPr>
                <w:rFonts w:cs="Arial"/>
              </w:rPr>
            </w:pPr>
            <w:r w:rsidRPr="007E0B31">
              <w:rPr>
                <w:rFonts w:cs="Arial"/>
              </w:rPr>
              <w:t xml:space="preserve">The matrix described in Appendix 1 to </w:t>
            </w:r>
            <w:r w:rsidRPr="007E0B31">
              <w:rPr>
                <w:rFonts w:cs="Arial"/>
                <w:b/>
              </w:rPr>
              <w:t>BC1</w:t>
            </w:r>
            <w:r w:rsidRPr="007E0B31">
              <w:rPr>
                <w:rFonts w:cs="Arial"/>
              </w:rPr>
              <w:t xml:space="preserve"> under the heading </w:t>
            </w:r>
            <w:r w:rsidRPr="007E0B31">
              <w:rPr>
                <w:rFonts w:cs="Arial"/>
                <w:b/>
              </w:rPr>
              <w:t>Cascade Hydro Scheme Matrix</w:t>
            </w:r>
            <w:r w:rsidRPr="007E0B31">
              <w:rPr>
                <w:rFonts w:cs="Arial"/>
              </w:rPr>
              <w:t>.</w:t>
            </w:r>
          </w:p>
        </w:tc>
      </w:tr>
      <w:tr w:rsidR="00046274" w:rsidRPr="007E0B31" w14:paraId="1E9278F0" w14:textId="77777777" w:rsidTr="490DE6A8">
        <w:trPr>
          <w:cantSplit/>
        </w:trPr>
        <w:tc>
          <w:tcPr>
            <w:tcW w:w="2884" w:type="dxa"/>
          </w:tcPr>
          <w:p w14:paraId="52E799CA" w14:textId="77777777" w:rsidR="00CB3A44" w:rsidRPr="007E0B31" w:rsidRDefault="00CB3A44" w:rsidP="00ED5885">
            <w:pPr>
              <w:pStyle w:val="Arial11Bold"/>
              <w:rPr>
                <w:rFonts w:cs="Arial"/>
              </w:rPr>
            </w:pPr>
            <w:r w:rsidRPr="007E0B31">
              <w:rPr>
                <w:rFonts w:cs="Arial"/>
              </w:rPr>
              <w:t xml:space="preserve">Category 1 </w:t>
            </w:r>
            <w:proofErr w:type="spellStart"/>
            <w:r w:rsidRPr="007E0B31">
              <w:rPr>
                <w:rFonts w:cs="Arial"/>
              </w:rPr>
              <w:t>Intertripping</w:t>
            </w:r>
            <w:proofErr w:type="spellEnd"/>
            <w:r w:rsidRPr="007E0B31">
              <w:rPr>
                <w:rFonts w:cs="Arial"/>
              </w:rPr>
              <w:t xml:space="preserve"> Scheme</w:t>
            </w:r>
          </w:p>
        </w:tc>
        <w:tc>
          <w:tcPr>
            <w:tcW w:w="6634" w:type="dxa"/>
          </w:tcPr>
          <w:p w14:paraId="1A03CB14" w14:textId="77777777" w:rsidR="00CB3A44" w:rsidRPr="007E0B31" w:rsidRDefault="00CB3A44" w:rsidP="00D82AFC">
            <w:pPr>
              <w:pStyle w:val="TableArial11"/>
              <w:rPr>
                <w:rFonts w:cs="Arial"/>
              </w:rPr>
            </w:pPr>
            <w:bookmarkStart w:id="0" w:name="_DV_C121"/>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arising from a Variation to Connection Design following a request from the relevant </w:t>
            </w:r>
            <w:r w:rsidRPr="007E0B31">
              <w:rPr>
                <w:rFonts w:cs="Arial"/>
                <w:b/>
              </w:rPr>
              <w:t>User</w:t>
            </w:r>
            <w:r w:rsidRPr="007E0B31">
              <w:rPr>
                <w:rFonts w:cs="Arial"/>
              </w:rPr>
              <w:t xml:space="preserve"> which is consistent with the criteria specified in the </w:t>
            </w:r>
            <w:r w:rsidRPr="007E0B31">
              <w:rPr>
                <w:rFonts w:cs="Arial"/>
                <w:b/>
              </w:rPr>
              <w:t>Security and Quality of Supply Standard</w:t>
            </w:r>
            <w:bookmarkEnd w:id="0"/>
            <w:r w:rsidRPr="007E0B31">
              <w:rPr>
                <w:rFonts w:cs="Arial"/>
              </w:rPr>
              <w:t>.</w:t>
            </w:r>
          </w:p>
        </w:tc>
      </w:tr>
      <w:tr w:rsidR="00046274" w:rsidRPr="007E0B31" w14:paraId="4F54E2D5" w14:textId="77777777" w:rsidTr="490DE6A8">
        <w:trPr>
          <w:cantSplit/>
        </w:trPr>
        <w:tc>
          <w:tcPr>
            <w:tcW w:w="2884" w:type="dxa"/>
          </w:tcPr>
          <w:p w14:paraId="74364B47" w14:textId="77777777" w:rsidR="00CB3A44" w:rsidRPr="007E0B31" w:rsidRDefault="00CB3A44" w:rsidP="00ED5885">
            <w:pPr>
              <w:pStyle w:val="Arial11Bold"/>
              <w:rPr>
                <w:rFonts w:cs="Arial"/>
              </w:rPr>
            </w:pPr>
            <w:r w:rsidRPr="007E0B31">
              <w:rPr>
                <w:rFonts w:cs="Arial"/>
              </w:rPr>
              <w:t xml:space="preserve">Category 2 </w:t>
            </w:r>
            <w:proofErr w:type="spellStart"/>
            <w:r w:rsidRPr="007E0B31">
              <w:rPr>
                <w:rFonts w:cs="Arial"/>
              </w:rPr>
              <w:t>Intertripping</w:t>
            </w:r>
            <w:proofErr w:type="spellEnd"/>
            <w:r w:rsidRPr="007E0B31">
              <w:rPr>
                <w:rFonts w:cs="Arial"/>
              </w:rPr>
              <w:t xml:space="preserve"> Scheme</w:t>
            </w:r>
          </w:p>
        </w:tc>
        <w:tc>
          <w:tcPr>
            <w:tcW w:w="6634" w:type="dxa"/>
          </w:tcPr>
          <w:p w14:paraId="61F2D68E" w14:textId="77777777" w:rsidR="00CB3A44" w:rsidRPr="007E0B31" w:rsidRDefault="00CB3A44" w:rsidP="00D82AFC">
            <w:pPr>
              <w:pStyle w:val="TableArial11"/>
              <w:rPr>
                <w:rFonts w:cs="Arial"/>
              </w:rPr>
            </w:pPr>
            <w:bookmarkStart w:id="1" w:name="_DV_C123"/>
            <w:r w:rsidRPr="007E0B31">
              <w:rPr>
                <w:rFonts w:cs="Arial"/>
              </w:rPr>
              <w:t xml:space="preserve">A System to Generator Operational </w:t>
            </w:r>
            <w:proofErr w:type="spellStart"/>
            <w:r w:rsidRPr="007E0B31">
              <w:rPr>
                <w:rFonts w:cs="Arial"/>
              </w:rPr>
              <w:t>Intertripping</w:t>
            </w:r>
            <w:proofErr w:type="spellEnd"/>
            <w:r w:rsidRPr="007E0B31">
              <w:rPr>
                <w:rFonts w:cs="Arial"/>
              </w:rPr>
              <w:t xml:space="preserve"> Scheme which is:-</w:t>
            </w:r>
            <w:bookmarkEnd w:id="1"/>
          </w:p>
          <w:p w14:paraId="3C1DF7DA" w14:textId="77777777" w:rsidR="00CB3A44" w:rsidRPr="007E0B31" w:rsidRDefault="00CB3A44" w:rsidP="00D94463">
            <w:pPr>
              <w:pStyle w:val="TableArial11"/>
              <w:ind w:left="567" w:hanging="567"/>
              <w:rPr>
                <w:rFonts w:cs="Arial"/>
              </w:rPr>
            </w:pPr>
            <w:bookmarkStart w:id="2" w:name="_DV_C124"/>
            <w:r w:rsidRPr="007E0B31">
              <w:rPr>
                <w:rFonts w:cs="Arial"/>
              </w:rPr>
              <w:t>(i)</w:t>
            </w:r>
            <w:r w:rsidRPr="007E0B31">
              <w:rPr>
                <w:rFonts w:cs="Arial"/>
              </w:rPr>
              <w:tab/>
              <w:t xml:space="preserve">required to alleviate an overload on a circuit which connects the </w:t>
            </w:r>
            <w:r w:rsidRPr="007E0B31">
              <w:rPr>
                <w:rFonts w:cs="Arial"/>
                <w:b/>
              </w:rPr>
              <w:t>Group</w:t>
            </w:r>
            <w:r w:rsidRPr="007E0B31">
              <w:rPr>
                <w:rFonts w:cs="Arial"/>
              </w:rPr>
              <w:t xml:space="preserve"> containing the </w:t>
            </w:r>
            <w:r w:rsidRPr="007E0B31">
              <w:rPr>
                <w:rFonts w:cs="Arial"/>
                <w:b/>
              </w:rPr>
              <w:t>User’s</w:t>
            </w:r>
            <w:r w:rsidRPr="007E0B31">
              <w:rPr>
                <w:rFonts w:cs="Arial"/>
              </w:rPr>
              <w:t xml:space="preserve"> </w:t>
            </w:r>
            <w:r w:rsidRPr="005C20E3">
              <w:rPr>
                <w:b/>
              </w:rPr>
              <w:t>Connection Site</w:t>
            </w:r>
            <w:r w:rsidRPr="007E0B31">
              <w:rPr>
                <w:rFonts w:cs="Arial"/>
              </w:rPr>
              <w:t xml:space="preserve"> to the </w:t>
            </w:r>
            <w:r w:rsidRPr="007E0B31">
              <w:rPr>
                <w:rFonts w:cs="Arial"/>
                <w:b/>
              </w:rPr>
              <w:t>National Electricity Transmission System</w:t>
            </w:r>
            <w:r w:rsidRPr="007E0B31">
              <w:rPr>
                <w:rFonts w:cs="Arial"/>
              </w:rPr>
              <w:t>; and</w:t>
            </w:r>
            <w:bookmarkEnd w:id="2"/>
          </w:p>
          <w:p w14:paraId="64BA401B" w14:textId="77777777" w:rsidR="00CB3A44" w:rsidRPr="007E0B31" w:rsidRDefault="00CB3A44" w:rsidP="00D94463">
            <w:pPr>
              <w:pStyle w:val="TableArial11"/>
              <w:ind w:left="567" w:hanging="567"/>
              <w:rPr>
                <w:rFonts w:cs="Arial"/>
              </w:rPr>
            </w:pPr>
            <w:bookmarkStart w:id="3" w:name="_DV_C125"/>
            <w:r w:rsidRPr="007E0B31">
              <w:rPr>
                <w:rFonts w:cs="Arial"/>
              </w:rPr>
              <w:t>(ii)</w:t>
            </w:r>
            <w:r w:rsidRPr="007E0B31">
              <w:rPr>
                <w:rFonts w:cs="Arial"/>
              </w:rPr>
              <w:tab/>
              <w:t xml:space="preserve">installed in accordance with the requirements of the planning criteria of the </w:t>
            </w:r>
            <w:r w:rsidRPr="007E0B31">
              <w:rPr>
                <w:rFonts w:cs="Arial"/>
                <w:b/>
              </w:rPr>
              <w:t>Security and Quality of Supply Standard</w:t>
            </w:r>
            <w:r w:rsidRPr="007E0B31">
              <w:rPr>
                <w:rFonts w:cs="Arial"/>
              </w:rPr>
              <w:t xml:space="preserve"> in order that measures can be taken to permit maintenance access for each transmission circuit and for such measures to be economically justified,</w:t>
            </w:r>
            <w:bookmarkEnd w:id="3"/>
          </w:p>
          <w:p w14:paraId="583A4AD0" w14:textId="77777777" w:rsidR="00CB3A44" w:rsidRPr="007E0B31" w:rsidRDefault="00CB3A44" w:rsidP="00D82AFC">
            <w:pPr>
              <w:pStyle w:val="TableArial11"/>
              <w:rPr>
                <w:rFonts w:cs="Arial"/>
              </w:rPr>
            </w:pPr>
            <w:bookmarkStart w:id="4" w:name="_DV_C126"/>
            <w:r w:rsidRPr="007E0B31">
              <w:rPr>
                <w:rFonts w:cs="Arial"/>
              </w:rPr>
              <w:t xml:space="preserve">and the operation of which results in a reduction in </w:t>
            </w:r>
            <w:r w:rsidRPr="007E0B31">
              <w:rPr>
                <w:rFonts w:cs="Arial"/>
                <w:b/>
              </w:rPr>
              <w:t>Active Power</w:t>
            </w:r>
            <w:r w:rsidRPr="007E0B31">
              <w:rPr>
                <w:rFonts w:cs="Arial"/>
              </w:rPr>
              <w:t xml:space="preserve"> on the overloaded circuits which connect the </w:t>
            </w:r>
            <w:r w:rsidRPr="007E0B31">
              <w:rPr>
                <w:rFonts w:cs="Arial"/>
                <w:b/>
              </w:rPr>
              <w:t>User’s Connection Site</w:t>
            </w:r>
            <w:r w:rsidRPr="007E0B31">
              <w:rPr>
                <w:rFonts w:cs="Arial"/>
              </w:rPr>
              <w:t xml:space="preserve"> to the rest of the </w:t>
            </w:r>
            <w:r w:rsidRPr="007E0B31">
              <w:rPr>
                <w:rFonts w:cs="Arial"/>
                <w:b/>
              </w:rPr>
              <w:t>National Electricity Transmission System</w:t>
            </w:r>
            <w:r w:rsidRPr="007E0B31">
              <w:rPr>
                <w:rFonts w:cs="Arial"/>
              </w:rPr>
              <w:t xml:space="preserve"> which is equal to the reduction in </w:t>
            </w:r>
            <w:r w:rsidRPr="007E0B31">
              <w:rPr>
                <w:rFonts w:cs="Arial"/>
                <w:b/>
              </w:rPr>
              <w:t>Active Power</w:t>
            </w:r>
            <w:r w:rsidRPr="007E0B31">
              <w:rPr>
                <w:rFonts w:cs="Arial"/>
              </w:rPr>
              <w:t xml:space="preserve"> from the </w:t>
            </w:r>
            <w:r w:rsidRPr="007E0B31">
              <w:rPr>
                <w:rFonts w:cs="Arial"/>
                <w:b/>
              </w:rPr>
              <w:t>Connection Site</w:t>
            </w:r>
            <w:r w:rsidRPr="007E0B31">
              <w:rPr>
                <w:rFonts w:cs="Arial"/>
              </w:rPr>
              <w:t xml:space="preserve"> (once any system losses or third party system effects are discounted)</w:t>
            </w:r>
            <w:bookmarkEnd w:id="4"/>
            <w:r w:rsidRPr="007E0B31">
              <w:rPr>
                <w:rFonts w:cs="Arial"/>
              </w:rPr>
              <w:t>.</w:t>
            </w:r>
          </w:p>
        </w:tc>
      </w:tr>
      <w:tr w:rsidR="00046274" w:rsidRPr="007E0B31" w14:paraId="7C541C3D" w14:textId="77777777" w:rsidTr="490DE6A8">
        <w:trPr>
          <w:cantSplit/>
        </w:trPr>
        <w:tc>
          <w:tcPr>
            <w:tcW w:w="2884" w:type="dxa"/>
          </w:tcPr>
          <w:p w14:paraId="068ED3FC" w14:textId="77777777" w:rsidR="00CB3A44" w:rsidRPr="007E0B31" w:rsidRDefault="00CB3A44" w:rsidP="00ED5885">
            <w:pPr>
              <w:pStyle w:val="Arial11Bold"/>
              <w:rPr>
                <w:rFonts w:cs="Arial"/>
              </w:rPr>
            </w:pPr>
            <w:r w:rsidRPr="007E0B31">
              <w:rPr>
                <w:rFonts w:cs="Arial"/>
              </w:rPr>
              <w:t xml:space="preserve">Category 3 </w:t>
            </w:r>
            <w:proofErr w:type="spellStart"/>
            <w:r w:rsidRPr="007E0B31">
              <w:rPr>
                <w:rFonts w:cs="Arial"/>
              </w:rPr>
              <w:t>Intertripping</w:t>
            </w:r>
            <w:proofErr w:type="spellEnd"/>
            <w:r w:rsidRPr="007E0B31">
              <w:rPr>
                <w:rFonts w:cs="Arial"/>
              </w:rPr>
              <w:t xml:space="preserve"> Scheme</w:t>
            </w:r>
          </w:p>
        </w:tc>
        <w:tc>
          <w:tcPr>
            <w:tcW w:w="6634" w:type="dxa"/>
          </w:tcPr>
          <w:p w14:paraId="30670C6A" w14:textId="7124D3E8" w:rsidR="00CB3A44" w:rsidRPr="007E0B31" w:rsidRDefault="00CB3A44" w:rsidP="001750CE">
            <w:pPr>
              <w:pStyle w:val="TableArial11"/>
              <w:rPr>
                <w:rFonts w:cs="Arial"/>
              </w:rPr>
            </w:pPr>
            <w:bookmarkStart w:id="5" w:name="_DV_C128"/>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which, where agreed by </w:t>
            </w:r>
            <w:r w:rsidR="00161E0D">
              <w:rPr>
                <w:rFonts w:cs="Arial"/>
                <w:b/>
              </w:rPr>
              <w:t>The Company</w:t>
            </w:r>
            <w:r w:rsidRPr="007E0B31">
              <w:rPr>
                <w:rFonts w:cs="Arial"/>
              </w:rPr>
              <w:t xml:space="preserve"> and the </w:t>
            </w:r>
            <w:r w:rsidRPr="007E0B31">
              <w:rPr>
                <w:rFonts w:cs="Arial"/>
                <w:b/>
              </w:rPr>
              <w:t>User</w:t>
            </w:r>
            <w:r w:rsidRPr="007E0B31">
              <w:rPr>
                <w:rFonts w:cs="Arial"/>
              </w:rPr>
              <w:t xml:space="preserve">, is installed to alleviate an overload on, and as an alternative to, the reinforcement of a third party system, such as the </w:t>
            </w:r>
            <w:r w:rsidRPr="007E0B31">
              <w:rPr>
                <w:rFonts w:cs="Arial"/>
                <w:b/>
              </w:rPr>
              <w:t>Distribution System</w:t>
            </w:r>
            <w:r w:rsidRPr="007E0B31">
              <w:rPr>
                <w:rFonts w:cs="Arial"/>
              </w:rPr>
              <w:t xml:space="preserve"> of a </w:t>
            </w:r>
            <w:r w:rsidRPr="007E0B31">
              <w:rPr>
                <w:rFonts w:cs="Arial"/>
                <w:b/>
              </w:rPr>
              <w:t>Public Distribution System Operator</w:t>
            </w:r>
            <w:bookmarkEnd w:id="5"/>
            <w:r w:rsidRPr="007E0B31">
              <w:rPr>
                <w:rFonts w:cs="Arial"/>
              </w:rPr>
              <w:t>.</w:t>
            </w:r>
          </w:p>
        </w:tc>
      </w:tr>
      <w:tr w:rsidR="00046274" w:rsidRPr="007E0B31" w14:paraId="5FB8479F" w14:textId="77777777" w:rsidTr="490DE6A8">
        <w:trPr>
          <w:cantSplit/>
        </w:trPr>
        <w:tc>
          <w:tcPr>
            <w:tcW w:w="2884" w:type="dxa"/>
          </w:tcPr>
          <w:p w14:paraId="41CC5947" w14:textId="77777777" w:rsidR="00CB3A44" w:rsidRPr="007E0B31" w:rsidRDefault="00CB3A44" w:rsidP="00ED5885">
            <w:pPr>
              <w:pStyle w:val="Arial11Bold"/>
              <w:rPr>
                <w:rFonts w:cs="Arial"/>
              </w:rPr>
            </w:pPr>
            <w:r w:rsidRPr="007E0B31">
              <w:rPr>
                <w:rFonts w:cs="Arial"/>
              </w:rPr>
              <w:t xml:space="preserve">Category 4 </w:t>
            </w:r>
            <w:proofErr w:type="spellStart"/>
            <w:r w:rsidRPr="007E0B31">
              <w:rPr>
                <w:rFonts w:cs="Arial"/>
              </w:rPr>
              <w:t>Intertripping</w:t>
            </w:r>
            <w:proofErr w:type="spellEnd"/>
            <w:r w:rsidRPr="007E0B31">
              <w:rPr>
                <w:rFonts w:cs="Arial"/>
              </w:rPr>
              <w:t xml:space="preserve"> Scheme</w:t>
            </w:r>
          </w:p>
        </w:tc>
        <w:tc>
          <w:tcPr>
            <w:tcW w:w="6634" w:type="dxa"/>
          </w:tcPr>
          <w:p w14:paraId="5789E237" w14:textId="77777777" w:rsidR="00CB3A44" w:rsidRPr="007E0B31" w:rsidRDefault="00CB3A44" w:rsidP="001750CE">
            <w:pPr>
              <w:pStyle w:val="TableArial11"/>
              <w:rPr>
                <w:rFonts w:cs="Arial"/>
              </w:rPr>
            </w:pPr>
            <w:bookmarkStart w:id="6" w:name="_DV_C130"/>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installed to enable the disconnection of the </w:t>
            </w:r>
            <w:r w:rsidRPr="007E0B31">
              <w:rPr>
                <w:rFonts w:cs="Arial"/>
                <w:b/>
              </w:rPr>
              <w:t xml:space="preserve">Connection Site </w:t>
            </w:r>
            <w:r w:rsidRPr="007E0B31">
              <w:rPr>
                <w:rFonts w:cs="Arial"/>
              </w:rPr>
              <w:t xml:space="preserve">from the </w:t>
            </w:r>
            <w:r w:rsidRPr="007E0B31">
              <w:rPr>
                <w:rFonts w:cs="Arial"/>
                <w:b/>
              </w:rPr>
              <w:t>National Electricity Transmission System</w:t>
            </w:r>
            <w:r w:rsidRPr="007E0B31">
              <w:rPr>
                <w:rFonts w:cs="Arial"/>
              </w:rPr>
              <w:t xml:space="preserve"> in a controlled and efficient manner in order to facilitate the timely restoration of the </w:t>
            </w:r>
            <w:r w:rsidRPr="007E0B31">
              <w:rPr>
                <w:rFonts w:cs="Arial"/>
                <w:b/>
              </w:rPr>
              <w:t>National Electricity Transmission System</w:t>
            </w:r>
            <w:bookmarkEnd w:id="6"/>
            <w:r w:rsidRPr="007E0B31">
              <w:rPr>
                <w:rFonts w:cs="Arial"/>
              </w:rPr>
              <w:t>.</w:t>
            </w:r>
          </w:p>
        </w:tc>
      </w:tr>
      <w:tr w:rsidR="00091D8D" w:rsidRPr="0079139F" w14:paraId="691ECA40" w14:textId="77777777" w:rsidTr="490DE6A8">
        <w:trPr>
          <w:cantSplit/>
        </w:trPr>
        <w:tc>
          <w:tcPr>
            <w:tcW w:w="2884" w:type="dxa"/>
          </w:tcPr>
          <w:p w14:paraId="61F8545F" w14:textId="6F1DB9B3" w:rsidR="00091D8D" w:rsidRPr="0079139F" w:rsidRDefault="00091D8D" w:rsidP="00091D8D">
            <w:pPr>
              <w:pStyle w:val="Arial11Bold"/>
              <w:rPr>
                <w:rFonts w:cs="Arial"/>
              </w:rPr>
            </w:pPr>
            <w:r w:rsidRPr="0079139F">
              <w:rPr>
                <w:rFonts w:cs="Arial"/>
              </w:rPr>
              <w:t>Caution Notice</w:t>
            </w:r>
          </w:p>
        </w:tc>
        <w:tc>
          <w:tcPr>
            <w:tcW w:w="6634" w:type="dxa"/>
          </w:tcPr>
          <w:p w14:paraId="0EC9A72B" w14:textId="626A0D8C" w:rsidR="00091D8D" w:rsidRPr="0079139F" w:rsidRDefault="00091D8D" w:rsidP="00091D8D">
            <w:pPr>
              <w:pStyle w:val="TableArial11"/>
              <w:rPr>
                <w:rFonts w:cs="Arial"/>
              </w:rPr>
            </w:pPr>
            <w:r w:rsidRPr="0079139F">
              <w:rPr>
                <w:rFonts w:cs="Arial"/>
              </w:rPr>
              <w:t>A notice conveying a warning against interference.</w:t>
            </w:r>
          </w:p>
        </w:tc>
      </w:tr>
      <w:tr w:rsidR="00046274" w:rsidRPr="007E0B31" w14:paraId="43876FB5" w14:textId="77777777" w:rsidTr="490DE6A8">
        <w:trPr>
          <w:cantSplit/>
        </w:trPr>
        <w:tc>
          <w:tcPr>
            <w:tcW w:w="2884" w:type="dxa"/>
          </w:tcPr>
          <w:p w14:paraId="3BA09154" w14:textId="77777777" w:rsidR="00CB3A44" w:rsidRPr="007E0B31" w:rsidRDefault="00CB3A44" w:rsidP="00ED5885">
            <w:pPr>
              <w:pStyle w:val="Arial11Bold"/>
              <w:rPr>
                <w:rFonts w:cs="Arial"/>
              </w:rPr>
            </w:pPr>
            <w:r w:rsidRPr="007E0B31">
              <w:rPr>
                <w:rFonts w:cs="Arial"/>
              </w:rPr>
              <w:t>CENELEC</w:t>
            </w:r>
          </w:p>
        </w:tc>
        <w:tc>
          <w:tcPr>
            <w:tcW w:w="6634" w:type="dxa"/>
          </w:tcPr>
          <w:p w14:paraId="19F412F1" w14:textId="77777777" w:rsidR="00CB3A44" w:rsidRPr="007E0B31" w:rsidRDefault="00CB3A44" w:rsidP="00B53F5E">
            <w:pPr>
              <w:pStyle w:val="TableArial11"/>
              <w:rPr>
                <w:rFonts w:cs="Arial"/>
              </w:rPr>
            </w:pPr>
            <w:r w:rsidRPr="007E0B31">
              <w:rPr>
                <w:rFonts w:cs="Arial"/>
              </w:rPr>
              <w:t>E</w:t>
            </w:r>
            <w:bookmarkStart w:id="7" w:name="OLE_LINK2"/>
            <w:bookmarkStart w:id="8" w:name="OLE_LINK3"/>
            <w:r w:rsidRPr="007E0B31">
              <w:rPr>
                <w:rFonts w:cs="Arial"/>
              </w:rPr>
              <w:t>uropean Committee for Electrotechnical Standardisation.</w:t>
            </w:r>
            <w:bookmarkEnd w:id="7"/>
            <w:bookmarkEnd w:id="8"/>
          </w:p>
        </w:tc>
      </w:tr>
      <w:tr w:rsidR="00046274" w:rsidRPr="007E0B31" w14:paraId="693DA241" w14:textId="77777777" w:rsidTr="490DE6A8">
        <w:trPr>
          <w:cantSplit/>
        </w:trPr>
        <w:tc>
          <w:tcPr>
            <w:tcW w:w="2884" w:type="dxa"/>
          </w:tcPr>
          <w:p w14:paraId="3DD54985" w14:textId="77777777" w:rsidR="006077FA" w:rsidRPr="007E0B31" w:rsidRDefault="006077FA" w:rsidP="00ED5885">
            <w:pPr>
              <w:pStyle w:val="Arial11Bold"/>
              <w:rPr>
                <w:rFonts w:cs="Arial"/>
              </w:rPr>
            </w:pPr>
            <w:r w:rsidRPr="007E0B31">
              <w:rPr>
                <w:rFonts w:cs="Arial"/>
              </w:rPr>
              <w:lastRenderedPageBreak/>
              <w:t>Citizens Advice</w:t>
            </w:r>
          </w:p>
        </w:tc>
        <w:tc>
          <w:tcPr>
            <w:tcW w:w="6634" w:type="dxa"/>
          </w:tcPr>
          <w:p w14:paraId="3A725A32" w14:textId="77777777" w:rsidR="006077FA" w:rsidRPr="007E0B31" w:rsidRDefault="006077FA" w:rsidP="005C20E3">
            <w:pPr>
              <w:pStyle w:val="TableArial11"/>
              <w:spacing w:line="240" w:lineRule="auto"/>
              <w:rPr>
                <w:rFonts w:cs="Arial"/>
              </w:rPr>
            </w:pPr>
            <w:r w:rsidRPr="007E0B31">
              <w:rPr>
                <w:rFonts w:cs="Arial"/>
              </w:rPr>
              <w:t>Means the National Association of Citizens Advice</w:t>
            </w:r>
          </w:p>
          <w:p w14:paraId="4FFAF2B3"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5D928BE6" w14:textId="77777777" w:rsidTr="490DE6A8">
        <w:trPr>
          <w:cantSplit/>
        </w:trPr>
        <w:tc>
          <w:tcPr>
            <w:tcW w:w="2884" w:type="dxa"/>
          </w:tcPr>
          <w:p w14:paraId="7C8680A9" w14:textId="77777777" w:rsidR="006077FA" w:rsidRPr="007E0B31" w:rsidRDefault="006077FA" w:rsidP="00ED5885">
            <w:pPr>
              <w:pStyle w:val="Arial11Bold"/>
              <w:rPr>
                <w:rFonts w:cs="Arial"/>
              </w:rPr>
            </w:pPr>
            <w:r w:rsidRPr="007E0B31">
              <w:rPr>
                <w:rFonts w:cs="Arial"/>
              </w:rPr>
              <w:t>Citizens Advice Scotland</w:t>
            </w:r>
          </w:p>
        </w:tc>
        <w:tc>
          <w:tcPr>
            <w:tcW w:w="6634" w:type="dxa"/>
          </w:tcPr>
          <w:p w14:paraId="4F02C68F" w14:textId="77777777" w:rsidR="006077FA" w:rsidRPr="007E0B31" w:rsidRDefault="006077FA" w:rsidP="005C20E3">
            <w:pPr>
              <w:pStyle w:val="TableArial11"/>
              <w:spacing w:line="240" w:lineRule="auto"/>
              <w:rPr>
                <w:rFonts w:cs="Arial"/>
              </w:rPr>
            </w:pPr>
            <w:r w:rsidRPr="007E0B31">
              <w:rPr>
                <w:rFonts w:cs="Arial"/>
              </w:rPr>
              <w:t>Means the Scottish Association of Citizens Advice</w:t>
            </w:r>
          </w:p>
          <w:p w14:paraId="38883CD5"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127B934D" w14:textId="77777777" w:rsidTr="490DE6A8">
        <w:trPr>
          <w:cantSplit/>
        </w:trPr>
        <w:tc>
          <w:tcPr>
            <w:tcW w:w="2884" w:type="dxa"/>
          </w:tcPr>
          <w:p w14:paraId="5A0DCC32"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Counterparty</w:t>
            </w:r>
          </w:p>
        </w:tc>
        <w:tc>
          <w:tcPr>
            <w:tcW w:w="6634" w:type="dxa"/>
          </w:tcPr>
          <w:p w14:paraId="5E5F8B9B" w14:textId="77777777" w:rsidR="00CB3A44" w:rsidRPr="007E0B31" w:rsidRDefault="00CB3A44" w:rsidP="00B53F5E">
            <w:pPr>
              <w:pStyle w:val="TableArial11"/>
              <w:rPr>
                <w:rFonts w:cs="Arial"/>
              </w:rPr>
            </w:pPr>
            <w:r w:rsidRPr="007E0B31">
              <w:rPr>
                <w:rFonts w:cs="Arial"/>
              </w:rPr>
              <w:t>A person designated as a “</w:t>
            </w:r>
            <w:proofErr w:type="spellStart"/>
            <w:r w:rsidRPr="007E0B31">
              <w:rPr>
                <w:rFonts w:cs="Arial"/>
              </w:rPr>
              <w:t>CfD</w:t>
            </w:r>
            <w:proofErr w:type="spellEnd"/>
            <w:r w:rsidRPr="007E0B31">
              <w:rPr>
                <w:rFonts w:cs="Arial"/>
              </w:rPr>
              <w:t xml:space="preserve"> counterparty” under section 7(1) of the Energy Act 2013.</w:t>
            </w:r>
          </w:p>
        </w:tc>
      </w:tr>
      <w:tr w:rsidR="00046274" w:rsidRPr="007E0B31" w14:paraId="54776BBF" w14:textId="77777777" w:rsidTr="490DE6A8">
        <w:trPr>
          <w:cantSplit/>
        </w:trPr>
        <w:tc>
          <w:tcPr>
            <w:tcW w:w="2884" w:type="dxa"/>
          </w:tcPr>
          <w:p w14:paraId="29CEAA38"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Documents</w:t>
            </w:r>
          </w:p>
        </w:tc>
        <w:tc>
          <w:tcPr>
            <w:tcW w:w="6634" w:type="dxa"/>
          </w:tcPr>
          <w:p w14:paraId="7864F77D" w14:textId="77777777" w:rsidR="00CB3A44" w:rsidRPr="007E0B31" w:rsidRDefault="00CB3A44" w:rsidP="00B53F5E">
            <w:pPr>
              <w:pStyle w:val="TableArial11"/>
              <w:rPr>
                <w:rFonts w:cs="Arial"/>
              </w:rPr>
            </w:pPr>
            <w:r w:rsidRPr="007E0B31">
              <w:rPr>
                <w:rFonts w:cs="Arial"/>
              </w:rPr>
              <w:t xml:space="preserve">The </w:t>
            </w:r>
            <w:r w:rsidRPr="007E0B31">
              <w:rPr>
                <w:rFonts w:cs="Arial"/>
                <w:b/>
              </w:rPr>
              <w:t>AF Rules</w:t>
            </w:r>
            <w:r w:rsidRPr="007E0B31">
              <w:rPr>
                <w:rFonts w:cs="Arial"/>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046274" w:rsidRPr="007E0B31" w14:paraId="7CB2A3D5" w14:textId="77777777" w:rsidTr="490DE6A8">
        <w:trPr>
          <w:cantSplit/>
        </w:trPr>
        <w:tc>
          <w:tcPr>
            <w:tcW w:w="2884" w:type="dxa"/>
          </w:tcPr>
          <w:p w14:paraId="046D699D"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Settlement Services Provider</w:t>
            </w:r>
          </w:p>
        </w:tc>
        <w:tc>
          <w:tcPr>
            <w:tcW w:w="6634" w:type="dxa"/>
          </w:tcPr>
          <w:p w14:paraId="74795CBC" w14:textId="77777777" w:rsidR="00CB3A44" w:rsidRPr="007E0B31" w:rsidRDefault="00CB3A44" w:rsidP="00B53F5E">
            <w:pPr>
              <w:pStyle w:val="TableArial11"/>
              <w:rPr>
                <w:rFonts w:cs="Arial"/>
              </w:rPr>
            </w:pPr>
            <w:r w:rsidRPr="007E0B31">
              <w:rPr>
                <w:rFonts w:cs="Arial"/>
              </w:rPr>
              <w:t>means any person:</w:t>
            </w:r>
          </w:p>
          <w:p w14:paraId="6EE79B0B" w14:textId="77777777" w:rsidR="00CB3A44" w:rsidRPr="007E0B31" w:rsidRDefault="00CB3A44" w:rsidP="007C78FD">
            <w:pPr>
              <w:pStyle w:val="TableArial11"/>
              <w:numPr>
                <w:ilvl w:val="0"/>
                <w:numId w:val="7"/>
              </w:numPr>
              <w:rPr>
                <w:rFonts w:cs="Arial"/>
              </w:rPr>
            </w:pPr>
            <w:r w:rsidRPr="007E0B31">
              <w:rPr>
                <w:rFonts w:cs="Arial"/>
              </w:rPr>
              <w:t xml:space="preserve">appointed for the time being and from time to time by a </w:t>
            </w:r>
            <w:proofErr w:type="spellStart"/>
            <w:r w:rsidRPr="007E0B31">
              <w:rPr>
                <w:rFonts w:cs="Arial"/>
                <w:b/>
              </w:rPr>
              <w:t>CfD</w:t>
            </w:r>
            <w:proofErr w:type="spellEnd"/>
            <w:r w:rsidRPr="007E0B31">
              <w:rPr>
                <w:rFonts w:cs="Arial"/>
                <w:b/>
              </w:rPr>
              <w:t xml:space="preserve"> Counterparty</w:t>
            </w:r>
            <w:r w:rsidRPr="007E0B31">
              <w:rPr>
                <w:rFonts w:cs="Arial"/>
              </w:rPr>
              <w:t>; or</w:t>
            </w:r>
          </w:p>
          <w:p w14:paraId="4633F3DA" w14:textId="77777777" w:rsidR="00CB3A44" w:rsidRPr="007E0B31" w:rsidRDefault="00CB3A44" w:rsidP="007C78FD">
            <w:pPr>
              <w:pStyle w:val="TableArial11"/>
              <w:numPr>
                <w:ilvl w:val="0"/>
                <w:numId w:val="7"/>
              </w:numPr>
              <w:rPr>
                <w:rFonts w:cs="Arial"/>
              </w:rPr>
            </w:pPr>
            <w:r w:rsidRPr="007E0B31">
              <w:rPr>
                <w:rFonts w:cs="Arial"/>
              </w:rPr>
              <w:t>who is designated by virtue of Section C1.2.1B of the Balancing and Settlement Code,</w:t>
            </w:r>
          </w:p>
          <w:p w14:paraId="7FC326C1" w14:textId="77777777" w:rsidR="00CB3A44" w:rsidRPr="007E0B31" w:rsidRDefault="00CB3A44" w:rsidP="00D83C49">
            <w:pPr>
              <w:pStyle w:val="TableArial11"/>
              <w:rPr>
                <w:rFonts w:cs="Arial"/>
              </w:rPr>
            </w:pPr>
            <w:r w:rsidRPr="007E0B31">
              <w:rPr>
                <w:rFonts w:cs="Arial"/>
              </w:rPr>
              <w:t>in either case to carry out any of the CFD settlement activities (or any successor entity performing CFD settlement activities).</w:t>
            </w:r>
          </w:p>
        </w:tc>
      </w:tr>
      <w:tr w:rsidR="00046274" w:rsidRPr="007E0B31" w14:paraId="54D87430" w14:textId="77777777" w:rsidTr="490DE6A8">
        <w:trPr>
          <w:cantSplit/>
        </w:trPr>
        <w:tc>
          <w:tcPr>
            <w:tcW w:w="2884" w:type="dxa"/>
          </w:tcPr>
          <w:p w14:paraId="6C442DF8" w14:textId="77777777" w:rsidR="00CB3A44" w:rsidRPr="007E0B31" w:rsidRDefault="00CB3A44" w:rsidP="00ED5885">
            <w:pPr>
              <w:pStyle w:val="Arial11Bold"/>
              <w:rPr>
                <w:rFonts w:cs="Arial"/>
              </w:rPr>
            </w:pPr>
            <w:r w:rsidRPr="007E0B31">
              <w:rPr>
                <w:rFonts w:cs="Arial"/>
              </w:rPr>
              <w:t>CCGT Module Matrix</w:t>
            </w:r>
          </w:p>
        </w:tc>
        <w:tc>
          <w:tcPr>
            <w:tcW w:w="6634" w:type="dxa"/>
          </w:tcPr>
          <w:p w14:paraId="0EA46C39" w14:textId="77777777" w:rsidR="00CB3A44" w:rsidRPr="007E0B31" w:rsidRDefault="00CB3A44" w:rsidP="00B53F5E">
            <w:pPr>
              <w:pStyle w:val="TableArial11"/>
              <w:rPr>
                <w:rFonts w:cs="Arial"/>
                <w:b/>
                <w:u w:val="single"/>
              </w:rPr>
            </w:pPr>
            <w:r w:rsidRPr="007E0B31">
              <w:rPr>
                <w:rFonts w:cs="Arial"/>
              </w:rPr>
              <w:t xml:space="preserve">The matrix described in Appendix 1 to BC1 under the heading </w:t>
            </w:r>
            <w:r w:rsidRPr="007E0B31">
              <w:rPr>
                <w:rFonts w:cs="Arial"/>
                <w:b/>
              </w:rPr>
              <w:t>CCGT Module Matrix</w:t>
            </w:r>
            <w:r w:rsidRPr="007E0B31">
              <w:rPr>
                <w:rFonts w:cs="Arial"/>
              </w:rPr>
              <w:t>.</w:t>
            </w:r>
          </w:p>
        </w:tc>
      </w:tr>
      <w:tr w:rsidR="00046274" w:rsidRPr="007E0B31" w14:paraId="7EC0464B" w14:textId="77777777" w:rsidTr="490DE6A8">
        <w:trPr>
          <w:cantSplit/>
        </w:trPr>
        <w:tc>
          <w:tcPr>
            <w:tcW w:w="2884" w:type="dxa"/>
          </w:tcPr>
          <w:p w14:paraId="0EEE3918" w14:textId="77777777" w:rsidR="00CB3A44" w:rsidRPr="007E0B31" w:rsidRDefault="00CB3A44" w:rsidP="00ED5885">
            <w:pPr>
              <w:pStyle w:val="Arial11Bold"/>
              <w:rPr>
                <w:rFonts w:cs="Arial"/>
              </w:rPr>
            </w:pPr>
            <w:r w:rsidRPr="007E0B31">
              <w:rPr>
                <w:rFonts w:cs="Arial"/>
              </w:rPr>
              <w:t>CCGT Module Planning Matrix</w:t>
            </w:r>
          </w:p>
        </w:tc>
        <w:tc>
          <w:tcPr>
            <w:tcW w:w="6634" w:type="dxa"/>
          </w:tcPr>
          <w:p w14:paraId="64111785" w14:textId="77777777" w:rsidR="00CB3A44" w:rsidRPr="007E0B31" w:rsidRDefault="00CB3A44" w:rsidP="00B53F5E">
            <w:pPr>
              <w:pStyle w:val="TableArial11"/>
              <w:rPr>
                <w:rFonts w:cs="Arial"/>
                <w:b/>
                <w:u w:val="single"/>
              </w:rPr>
            </w:pPr>
            <w:r w:rsidRPr="007E0B31">
              <w:rPr>
                <w:rFonts w:cs="Arial"/>
              </w:rPr>
              <w:t xml:space="preserve">A matrix in the form set out in Appendix 3 of OC2 showing the combination of </w:t>
            </w:r>
            <w:r w:rsidRPr="007E0B31">
              <w:rPr>
                <w:rFonts w:cs="Arial"/>
                <w:b/>
              </w:rPr>
              <w:t>CCGT Units</w:t>
            </w:r>
            <w:r w:rsidRPr="007E0B31">
              <w:rPr>
                <w:rFonts w:cs="Arial"/>
              </w:rPr>
              <w:t xml:space="preserve"> within a </w:t>
            </w:r>
            <w:r w:rsidRPr="007E0B31">
              <w:rPr>
                <w:rFonts w:cs="Arial"/>
                <w:b/>
              </w:rPr>
              <w:t>CCGT</w:t>
            </w:r>
            <w:r w:rsidRPr="007E0B31">
              <w:rPr>
                <w:rFonts w:cs="Arial"/>
              </w:rPr>
              <w:t xml:space="preserve"> </w:t>
            </w:r>
            <w:r w:rsidRPr="007E0B31">
              <w:rPr>
                <w:rFonts w:cs="Arial"/>
                <w:b/>
              </w:rPr>
              <w:t xml:space="preserve">Module </w:t>
            </w:r>
            <w:r w:rsidRPr="007E0B31">
              <w:rPr>
                <w:rFonts w:cs="Arial"/>
              </w:rPr>
              <w:t>which would be running in relation to any given MW output.</w:t>
            </w:r>
          </w:p>
        </w:tc>
      </w:tr>
      <w:tr w:rsidR="00C40DC8" w:rsidRPr="007E0B31" w14:paraId="502EFA59" w14:textId="77777777" w:rsidTr="490DE6A8">
        <w:trPr>
          <w:cantSplit/>
        </w:trPr>
        <w:tc>
          <w:tcPr>
            <w:tcW w:w="2884" w:type="dxa"/>
          </w:tcPr>
          <w:p w14:paraId="3155AA8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rPr>
              <w:t xml:space="preserve">Closed Distribution System </w:t>
            </w:r>
            <w:r w:rsidRPr="007E0B31">
              <w:rPr>
                <w:rFonts w:cs="Arial"/>
                <w:color w:val="auto"/>
              </w:rPr>
              <w:t>or</w:t>
            </w:r>
            <w:r w:rsidRPr="007E0B31">
              <w:rPr>
                <w:rFonts w:cs="Arial"/>
                <w:b/>
                <w:color w:val="auto"/>
              </w:rPr>
              <w:t xml:space="preserve"> CDSO</w:t>
            </w:r>
          </w:p>
        </w:tc>
        <w:tc>
          <w:tcPr>
            <w:tcW w:w="6634" w:type="dxa"/>
          </w:tcPr>
          <w:p w14:paraId="3E7CAE14" w14:textId="4DC7C0F2" w:rsidR="00C40DC8" w:rsidRPr="00363290" w:rsidRDefault="00E87C29" w:rsidP="005C20E3">
            <w:pPr>
              <w:pStyle w:val="Level1Text"/>
              <w:tabs>
                <w:tab w:val="left" w:pos="0"/>
              </w:tabs>
              <w:ind w:left="0" w:firstLine="0"/>
              <w:jc w:val="both"/>
              <w:rPr>
                <w:rFonts w:cs="Arial"/>
                <w:color w:val="auto"/>
              </w:rPr>
            </w:pPr>
            <w:r w:rsidRPr="005C20E3">
              <w:rPr>
                <w:rFonts w:cs="Arial"/>
                <w:color w:val="auto"/>
              </w:rPr>
              <w:t xml:space="preserve">A distribution system classified as a </w:t>
            </w:r>
            <w:r w:rsidRPr="005C20E3">
              <w:rPr>
                <w:rFonts w:cs="Arial"/>
                <w:b/>
                <w:color w:val="auto"/>
              </w:rPr>
              <w:t>Closed Distribution System</w:t>
            </w:r>
            <w:r w:rsidRPr="005C20E3">
              <w:rPr>
                <w:rFonts w:cs="Arial"/>
                <w:color w:val="auto"/>
              </w:rPr>
              <w:t xml:space="preserve"> by the</w:t>
            </w:r>
            <w:r w:rsidRPr="005C20E3">
              <w:rPr>
                <w:rFonts w:cs="Arial"/>
                <w:b/>
                <w:color w:val="auto"/>
              </w:rPr>
              <w:t xml:space="preserve"> Authority </w:t>
            </w:r>
            <w:r w:rsidRPr="005C20E3">
              <w:rPr>
                <w:rFonts w:cs="Arial"/>
                <w:color w:val="auto"/>
              </w:rPr>
              <w:t xml:space="preserve">which distributes electricity within a geographically confined industrial, commercial or shared services site and does not supply household </w:t>
            </w:r>
            <w:r w:rsidRPr="005C20E3">
              <w:rPr>
                <w:rFonts w:cs="Arial"/>
                <w:b/>
                <w:color w:val="auto"/>
              </w:rPr>
              <w:t>Customers</w:t>
            </w:r>
            <w:r w:rsidRPr="005C20E3">
              <w:rPr>
                <w:rFonts w:cs="Arial"/>
                <w:color w:val="auto"/>
              </w:rPr>
              <w:t xml:space="preserve">, without prejudice to incidental use by a small number of households located within the area served by the </w:t>
            </w:r>
            <w:r w:rsidRPr="005C20E3">
              <w:rPr>
                <w:rFonts w:cs="Arial"/>
                <w:b/>
                <w:color w:val="auto"/>
              </w:rPr>
              <w:t>System</w:t>
            </w:r>
            <w:r w:rsidRPr="005C20E3">
              <w:rPr>
                <w:rFonts w:cs="Arial"/>
                <w:color w:val="auto"/>
              </w:rPr>
              <w:t xml:space="preserve"> and with employment or similar associations with the owner of the </w:t>
            </w:r>
            <w:r w:rsidRPr="005C20E3">
              <w:rPr>
                <w:rFonts w:cs="Arial"/>
                <w:b/>
                <w:color w:val="auto"/>
              </w:rPr>
              <w:t>System</w:t>
            </w:r>
            <w:r w:rsidRPr="005C20E3">
              <w:rPr>
                <w:rFonts w:cs="Arial"/>
                <w:color w:val="auto"/>
              </w:rPr>
              <w:t>.</w:t>
            </w:r>
          </w:p>
        </w:tc>
      </w:tr>
      <w:tr w:rsidR="00046274" w:rsidRPr="007E0B31" w14:paraId="5093D6F6" w14:textId="77777777" w:rsidTr="490DE6A8">
        <w:trPr>
          <w:cantSplit/>
        </w:trPr>
        <w:tc>
          <w:tcPr>
            <w:tcW w:w="2884" w:type="dxa"/>
          </w:tcPr>
          <w:p w14:paraId="3547144E" w14:textId="77777777" w:rsidR="00C40DC8" w:rsidRPr="007E0B31" w:rsidRDefault="00C40DC8" w:rsidP="00ED5885">
            <w:pPr>
              <w:pStyle w:val="Arial11Bold"/>
              <w:rPr>
                <w:rFonts w:cs="Arial"/>
              </w:rPr>
            </w:pPr>
            <w:r w:rsidRPr="007E0B31">
              <w:rPr>
                <w:rFonts w:cs="Arial"/>
              </w:rPr>
              <w:t>CM Administrative Parties</w:t>
            </w:r>
          </w:p>
        </w:tc>
        <w:tc>
          <w:tcPr>
            <w:tcW w:w="6634" w:type="dxa"/>
          </w:tcPr>
          <w:p w14:paraId="02E2C45D" w14:textId="77777777" w:rsidR="00C40DC8" w:rsidRPr="007E0B31" w:rsidRDefault="00C40DC8" w:rsidP="00C01D78">
            <w:pPr>
              <w:pStyle w:val="TableArial11"/>
              <w:rPr>
                <w:rFonts w:cs="Arial"/>
              </w:rPr>
            </w:pPr>
            <w:r w:rsidRPr="007E0B31">
              <w:rPr>
                <w:rFonts w:cs="Arial"/>
              </w:rPr>
              <w:t xml:space="preserve">The </w:t>
            </w:r>
            <w:r w:rsidRPr="007E0B31">
              <w:rPr>
                <w:rFonts w:cs="Arial"/>
                <w:b/>
              </w:rPr>
              <w:t>Secretary of State</w:t>
            </w:r>
            <w:r w:rsidRPr="007E0B31">
              <w:rPr>
                <w:rFonts w:cs="Arial"/>
              </w:rPr>
              <w:t xml:space="preserve">, the </w:t>
            </w:r>
            <w:r w:rsidRPr="007E0B31">
              <w:rPr>
                <w:rFonts w:cs="Arial"/>
                <w:b/>
              </w:rPr>
              <w:t>CM Settlement Body</w:t>
            </w:r>
            <w:r w:rsidRPr="007E0B31">
              <w:rPr>
                <w:rFonts w:cs="Arial"/>
              </w:rPr>
              <w:t xml:space="preserve">, and any </w:t>
            </w:r>
            <w:r w:rsidRPr="007E0B31">
              <w:rPr>
                <w:rFonts w:cs="Arial"/>
                <w:b/>
              </w:rPr>
              <w:t>CM Settlement Services Provider</w:t>
            </w:r>
            <w:r w:rsidRPr="007E0B31">
              <w:rPr>
                <w:rFonts w:cs="Arial"/>
              </w:rPr>
              <w:t>.</w:t>
            </w:r>
          </w:p>
        </w:tc>
      </w:tr>
      <w:tr w:rsidR="00046274" w:rsidRPr="007E0B31" w14:paraId="6FB6FF64" w14:textId="77777777" w:rsidTr="490DE6A8">
        <w:trPr>
          <w:cantSplit/>
        </w:trPr>
        <w:tc>
          <w:tcPr>
            <w:tcW w:w="2884" w:type="dxa"/>
          </w:tcPr>
          <w:p w14:paraId="52AA7788" w14:textId="77777777" w:rsidR="00C40DC8" w:rsidRPr="007E0B31" w:rsidRDefault="00C40DC8" w:rsidP="00ED5885">
            <w:pPr>
              <w:pStyle w:val="Arial11Bold"/>
              <w:rPr>
                <w:rFonts w:cs="Arial"/>
              </w:rPr>
            </w:pPr>
            <w:r w:rsidRPr="007E0B31">
              <w:rPr>
                <w:rFonts w:cs="Arial"/>
              </w:rPr>
              <w:t>CM Settlement Body</w:t>
            </w:r>
          </w:p>
        </w:tc>
        <w:tc>
          <w:tcPr>
            <w:tcW w:w="6634" w:type="dxa"/>
          </w:tcPr>
          <w:p w14:paraId="70B876EB" w14:textId="77777777" w:rsidR="00C40DC8" w:rsidRPr="007E0B31" w:rsidRDefault="00C40DC8" w:rsidP="00C01D78">
            <w:pPr>
              <w:pStyle w:val="TableArial11"/>
              <w:rPr>
                <w:rFonts w:cs="Arial"/>
              </w:rPr>
            </w:pPr>
            <w:r w:rsidRPr="007E0B31">
              <w:rPr>
                <w:rFonts w:cs="Arial"/>
              </w:rPr>
              <w:t>the Electricity Settlements Company Ltd or such other person as may from time to time be appointed as Settlement Body under regulation 80 of the Electricity Capacity Regulations 2014.</w:t>
            </w:r>
          </w:p>
        </w:tc>
      </w:tr>
      <w:tr w:rsidR="00046274" w:rsidRPr="007E0B31" w14:paraId="57D10D36" w14:textId="77777777" w:rsidTr="490DE6A8">
        <w:trPr>
          <w:cantSplit/>
        </w:trPr>
        <w:tc>
          <w:tcPr>
            <w:tcW w:w="2884" w:type="dxa"/>
          </w:tcPr>
          <w:p w14:paraId="5A70A06E" w14:textId="77777777" w:rsidR="00C40DC8" w:rsidRPr="007E0B31" w:rsidRDefault="00C40DC8" w:rsidP="00ED5885">
            <w:pPr>
              <w:pStyle w:val="Arial11Bold"/>
              <w:rPr>
                <w:rFonts w:cs="Arial"/>
              </w:rPr>
            </w:pPr>
            <w:r w:rsidRPr="007E0B31">
              <w:rPr>
                <w:rFonts w:cs="Arial"/>
              </w:rPr>
              <w:t>CM Settlement Services Provider</w:t>
            </w:r>
          </w:p>
        </w:tc>
        <w:tc>
          <w:tcPr>
            <w:tcW w:w="6634" w:type="dxa"/>
          </w:tcPr>
          <w:p w14:paraId="2DC7749A" w14:textId="77777777" w:rsidR="00C40DC8" w:rsidRPr="007E0B31" w:rsidRDefault="00C40DC8" w:rsidP="00C01D78">
            <w:pPr>
              <w:pStyle w:val="TableArial11"/>
              <w:rPr>
                <w:rFonts w:cs="Arial"/>
              </w:rPr>
            </w:pPr>
            <w:r w:rsidRPr="007E0B31">
              <w:rPr>
                <w:rFonts w:cs="Arial"/>
              </w:rPr>
              <w:t xml:space="preserve">any person with whom the </w:t>
            </w:r>
            <w:r w:rsidRPr="007E0B31">
              <w:rPr>
                <w:rFonts w:cs="Arial"/>
                <w:b/>
              </w:rPr>
              <w:t>CM Settlement Body</w:t>
            </w:r>
            <w:r w:rsidRPr="007E0B31">
              <w:rPr>
                <w:rFonts w:cs="Arial"/>
              </w:rPr>
              <w:t xml:space="preserve"> has entered into a contract to provide services to it in relation to the performance of its functions under the </w:t>
            </w:r>
            <w:r w:rsidRPr="007E0B31">
              <w:rPr>
                <w:rFonts w:cs="Arial"/>
                <w:b/>
              </w:rPr>
              <w:t>Capacity Market Documents</w:t>
            </w:r>
            <w:r w:rsidRPr="007E0B31">
              <w:rPr>
                <w:rFonts w:cs="Arial"/>
              </w:rPr>
              <w:t>.</w:t>
            </w:r>
          </w:p>
        </w:tc>
      </w:tr>
      <w:tr w:rsidR="00046274" w:rsidRPr="007E0B31" w14:paraId="332C4B74" w14:textId="77777777" w:rsidTr="490DE6A8">
        <w:trPr>
          <w:cantSplit/>
        </w:trPr>
        <w:tc>
          <w:tcPr>
            <w:tcW w:w="2884" w:type="dxa"/>
          </w:tcPr>
          <w:p w14:paraId="09F4C595" w14:textId="77777777" w:rsidR="00C40DC8" w:rsidRPr="007E0B31" w:rsidRDefault="00C40DC8" w:rsidP="006A5C8D">
            <w:pPr>
              <w:pStyle w:val="Arial11Bold"/>
              <w:rPr>
                <w:rFonts w:cs="Arial"/>
              </w:rPr>
            </w:pPr>
            <w:r w:rsidRPr="007E0B31">
              <w:rPr>
                <w:rFonts w:cs="Arial"/>
              </w:rPr>
              <w:lastRenderedPageBreak/>
              <w:t>Code Administration Code of Practice</w:t>
            </w:r>
          </w:p>
        </w:tc>
        <w:tc>
          <w:tcPr>
            <w:tcW w:w="6634" w:type="dxa"/>
          </w:tcPr>
          <w:p w14:paraId="0E4CAD5D" w14:textId="77777777" w:rsidR="00C40DC8" w:rsidRPr="007E0B31" w:rsidRDefault="00C40DC8" w:rsidP="007B2F64">
            <w:pPr>
              <w:pStyle w:val="TableArial11"/>
              <w:rPr>
                <w:rFonts w:cs="Arial"/>
              </w:rPr>
            </w:pPr>
            <w:r w:rsidRPr="007E0B31">
              <w:rPr>
                <w:rFonts w:cs="Arial"/>
              </w:rPr>
              <w:t xml:space="preserve">Means the code of practice approved by the </w:t>
            </w:r>
            <w:r w:rsidRPr="007E0B31">
              <w:rPr>
                <w:rFonts w:cs="Arial"/>
                <w:b/>
              </w:rPr>
              <w:t>Authority</w:t>
            </w:r>
            <w:r w:rsidRPr="007E0B31">
              <w:rPr>
                <w:rFonts w:cs="Arial"/>
              </w:rPr>
              <w:t xml:space="preserve"> and:</w:t>
            </w:r>
          </w:p>
          <w:p w14:paraId="2EA38029" w14:textId="77777777" w:rsidR="00C40DC8" w:rsidRPr="007E0B31" w:rsidRDefault="00C40DC8" w:rsidP="00D94463">
            <w:pPr>
              <w:pStyle w:val="TableArial11"/>
              <w:ind w:left="580" w:hanging="580"/>
              <w:rPr>
                <w:rFonts w:cs="Arial"/>
              </w:rPr>
            </w:pPr>
            <w:r w:rsidRPr="007E0B31">
              <w:rPr>
                <w:rFonts w:cs="Arial"/>
              </w:rPr>
              <w:t>(a)</w:t>
            </w:r>
            <w:r w:rsidRPr="007E0B31">
              <w:rPr>
                <w:rFonts w:cs="Arial"/>
              </w:rPr>
              <w:tab/>
              <w:t xml:space="preserve">developed and maintained by the code administrators in existence from time to time; and </w:t>
            </w:r>
          </w:p>
          <w:p w14:paraId="51786149" w14:textId="77777777" w:rsidR="00C40DC8" w:rsidRPr="007E0B31" w:rsidRDefault="00C40DC8" w:rsidP="00D94463">
            <w:pPr>
              <w:pStyle w:val="TableArial11"/>
              <w:ind w:left="580" w:hanging="580"/>
              <w:rPr>
                <w:rFonts w:cs="Arial"/>
              </w:rPr>
            </w:pPr>
            <w:r w:rsidRPr="007E0B31">
              <w:rPr>
                <w:rFonts w:cs="Arial"/>
              </w:rPr>
              <w:t>(b)</w:t>
            </w:r>
            <w:r w:rsidRPr="007E0B31">
              <w:rPr>
                <w:rFonts w:cs="Arial"/>
              </w:rPr>
              <w:tab/>
              <w:t xml:space="preserve">amended subject to the </w:t>
            </w:r>
            <w:r w:rsidRPr="007E0B31">
              <w:rPr>
                <w:rFonts w:cs="Arial"/>
                <w:b/>
              </w:rPr>
              <w:t>Authority’s</w:t>
            </w:r>
            <w:r w:rsidRPr="007E0B31">
              <w:rPr>
                <w:rFonts w:cs="Arial"/>
              </w:rPr>
              <w:t xml:space="preserve"> approval from time to time; and</w:t>
            </w:r>
          </w:p>
          <w:p w14:paraId="123916CC" w14:textId="77777777" w:rsidR="00C40DC8" w:rsidRPr="007E0B31" w:rsidRDefault="00C40DC8" w:rsidP="00D94463">
            <w:pPr>
              <w:pStyle w:val="TableArial11"/>
              <w:ind w:left="580" w:hanging="580"/>
              <w:rPr>
                <w:rFonts w:cs="Arial"/>
              </w:rPr>
            </w:pPr>
            <w:r w:rsidRPr="007E0B31">
              <w:rPr>
                <w:rFonts w:cs="Arial"/>
              </w:rPr>
              <w:t>(c)</w:t>
            </w:r>
            <w:r w:rsidRPr="007E0B31">
              <w:rPr>
                <w:rFonts w:cs="Arial"/>
              </w:rPr>
              <w:tab/>
              <w:t>re-published from time to time;</w:t>
            </w:r>
          </w:p>
        </w:tc>
      </w:tr>
      <w:tr w:rsidR="00046274" w:rsidRPr="007E0B31" w14:paraId="3C612BE7" w14:textId="77777777" w:rsidTr="490DE6A8">
        <w:trPr>
          <w:cantSplit/>
        </w:trPr>
        <w:tc>
          <w:tcPr>
            <w:tcW w:w="2884" w:type="dxa"/>
          </w:tcPr>
          <w:p w14:paraId="4746CA2B" w14:textId="77777777" w:rsidR="00C40DC8" w:rsidRPr="007E0B31" w:rsidRDefault="00C40DC8" w:rsidP="006A5C8D">
            <w:pPr>
              <w:pStyle w:val="Arial11Bold"/>
              <w:rPr>
                <w:rFonts w:cs="Arial"/>
              </w:rPr>
            </w:pPr>
            <w:r w:rsidRPr="007E0B31">
              <w:rPr>
                <w:rFonts w:cs="Arial"/>
              </w:rPr>
              <w:t>Code Administrator</w:t>
            </w:r>
          </w:p>
        </w:tc>
        <w:tc>
          <w:tcPr>
            <w:tcW w:w="6634" w:type="dxa"/>
          </w:tcPr>
          <w:p w14:paraId="01C6A2D3" w14:textId="44BB01E7" w:rsidR="00C40DC8" w:rsidRPr="007E0B31" w:rsidRDefault="00C40DC8" w:rsidP="00C366F3">
            <w:pPr>
              <w:pStyle w:val="TableArial11"/>
              <w:rPr>
                <w:rFonts w:cs="Arial"/>
              </w:rPr>
            </w:pPr>
            <w:r w:rsidRPr="007E0B31">
              <w:rPr>
                <w:rFonts w:cs="Arial"/>
              </w:rPr>
              <w:t xml:space="preserve">Means </w:t>
            </w:r>
            <w:r w:rsidR="00161E0D">
              <w:rPr>
                <w:rFonts w:cs="Arial"/>
                <w:b/>
              </w:rPr>
              <w:t>The Company</w:t>
            </w:r>
            <w:r w:rsidRPr="007E0B31">
              <w:rPr>
                <w:rFonts w:cs="Arial"/>
              </w:rPr>
              <w:t xml:space="preserve"> carrying out the role of </w:t>
            </w:r>
            <w:r w:rsidRPr="007E0B31">
              <w:rPr>
                <w:rFonts w:cs="Arial"/>
                <w:b/>
              </w:rPr>
              <w:t>Code Administrator</w:t>
            </w:r>
            <w:r w:rsidRPr="007E0B31">
              <w:rPr>
                <w:rFonts w:cs="Arial"/>
              </w:rPr>
              <w:t xml:space="preserve"> in accordance with the General Conditions.</w:t>
            </w:r>
          </w:p>
        </w:tc>
      </w:tr>
      <w:tr w:rsidR="00046274" w:rsidRPr="007E0B31" w14:paraId="534D6802" w14:textId="77777777" w:rsidTr="490DE6A8">
        <w:trPr>
          <w:cantSplit/>
        </w:trPr>
        <w:tc>
          <w:tcPr>
            <w:tcW w:w="2884" w:type="dxa"/>
          </w:tcPr>
          <w:p w14:paraId="76DE200C" w14:textId="77777777" w:rsidR="00C40DC8" w:rsidRPr="007E0B31" w:rsidRDefault="00C40DC8" w:rsidP="006A5E83">
            <w:pPr>
              <w:pStyle w:val="Arial11Bold"/>
              <w:rPr>
                <w:rFonts w:cs="Arial"/>
              </w:rPr>
            </w:pPr>
            <w:r w:rsidRPr="007E0B31">
              <w:rPr>
                <w:rFonts w:cs="Arial"/>
              </w:rPr>
              <w:t xml:space="preserve">Combined Cycle Gas Turbine Module </w:t>
            </w:r>
            <w:r w:rsidRPr="007E0B31">
              <w:rPr>
                <w:rFonts w:cs="Arial"/>
                <w:b w:val="0"/>
              </w:rPr>
              <w:t>or</w:t>
            </w:r>
            <w:r w:rsidRPr="007E0B31">
              <w:rPr>
                <w:rFonts w:cs="Arial"/>
              </w:rPr>
              <w:t xml:space="preserve"> CCGT Module</w:t>
            </w:r>
          </w:p>
        </w:tc>
        <w:tc>
          <w:tcPr>
            <w:tcW w:w="6634" w:type="dxa"/>
          </w:tcPr>
          <w:p w14:paraId="4280691D" w14:textId="77777777" w:rsidR="00C40DC8" w:rsidRPr="007E0B31" w:rsidRDefault="00C40DC8" w:rsidP="006A5E83">
            <w:pPr>
              <w:pStyle w:val="TableArial11"/>
              <w:rPr>
                <w:rFonts w:cs="Arial"/>
                <w:b/>
                <w:u w:val="single"/>
              </w:rPr>
            </w:pPr>
            <w:r w:rsidRPr="007E0B31">
              <w:rPr>
                <w:rFonts w:cs="Arial"/>
              </w:rPr>
              <w:t xml:space="preserve">A collection of </w:t>
            </w:r>
            <w:r w:rsidRPr="007E0B31">
              <w:rPr>
                <w:rFonts w:cs="Arial"/>
                <w:b/>
              </w:rPr>
              <w:t>Generating Units</w:t>
            </w:r>
            <w:r w:rsidRPr="007E0B31">
              <w:rPr>
                <w:rFonts w:cs="Arial"/>
              </w:rPr>
              <w:t xml:space="preserve"> (registered as a </w:t>
            </w:r>
            <w:r w:rsidRPr="007E0B31">
              <w:rPr>
                <w:rFonts w:cs="Arial"/>
                <w:b/>
              </w:rPr>
              <w:t>CCGT Module</w:t>
            </w:r>
            <w:r w:rsidRPr="007E0B31">
              <w:rPr>
                <w:rFonts w:cs="Arial"/>
              </w:rPr>
              <w:t xml:space="preserve"> (which could be within a </w:t>
            </w:r>
            <w:r w:rsidRPr="007E0B31">
              <w:rPr>
                <w:rFonts w:cs="Arial"/>
                <w:b/>
              </w:rPr>
              <w:t>Power Generating Module</w:t>
            </w:r>
            <w:r w:rsidRPr="007E0B31">
              <w:rPr>
                <w:rFonts w:cs="Arial"/>
              </w:rPr>
              <w:t xml:space="preserve">) under the </w:t>
            </w:r>
            <w:r w:rsidRPr="005C20E3">
              <w:rPr>
                <w:b/>
              </w:rPr>
              <w:t>PC</w:t>
            </w:r>
            <w:r w:rsidRPr="007E0B31">
              <w:rPr>
                <w:rFonts w:cs="Arial"/>
              </w:rPr>
              <w:t xml:space="preserve">) comprising one or more </w:t>
            </w:r>
            <w:r w:rsidRPr="007E0B31">
              <w:rPr>
                <w:rFonts w:cs="Arial"/>
                <w:b/>
              </w:rPr>
              <w:t>Gas Turbine Units</w:t>
            </w:r>
            <w:r w:rsidRPr="007E0B31">
              <w:rPr>
                <w:rFonts w:cs="Arial"/>
              </w:rPr>
              <w:t xml:space="preserve"> (or other gas based engine units) and one or more </w:t>
            </w:r>
            <w:r w:rsidRPr="007E0B31">
              <w:rPr>
                <w:rFonts w:cs="Arial"/>
                <w:b/>
              </w:rPr>
              <w:t>Steam Units</w:t>
            </w:r>
            <w:r w:rsidRPr="007E0B31">
              <w:rPr>
                <w:rFonts w:cs="Arial"/>
              </w:rPr>
              <w:t xml:space="preserve"> where, in normal operation, the waste heat from the </w:t>
            </w:r>
            <w:r w:rsidRPr="007E0B31">
              <w:rPr>
                <w:rFonts w:cs="Arial"/>
                <w:b/>
              </w:rPr>
              <w:t>Gas Turbines</w:t>
            </w:r>
            <w:r w:rsidRPr="007E0B31">
              <w:rPr>
                <w:rFonts w:cs="Arial"/>
              </w:rPr>
              <w:t xml:space="preserve"> is passed to the water/steam system of the associated</w:t>
            </w:r>
            <w:r w:rsidRPr="007E0B31">
              <w:rPr>
                <w:rFonts w:cs="Arial"/>
                <w:b/>
              </w:rPr>
              <w:t xml:space="preserve"> Steam Unit</w:t>
            </w:r>
            <w:r w:rsidRPr="007E0B31">
              <w:rPr>
                <w:rFonts w:cs="Arial"/>
              </w:rPr>
              <w:t xml:space="preserve"> or </w:t>
            </w:r>
            <w:r w:rsidRPr="007E0B31">
              <w:rPr>
                <w:rFonts w:cs="Arial"/>
                <w:b/>
              </w:rPr>
              <w:t>Steam Units</w:t>
            </w:r>
            <w:r w:rsidRPr="007E0B31">
              <w:rPr>
                <w:rFonts w:cs="Arial"/>
              </w:rPr>
              <w:t xml:space="preserve"> and where the component units within the </w:t>
            </w:r>
            <w:r w:rsidRPr="007E0B31">
              <w:rPr>
                <w:rFonts w:cs="Arial"/>
                <w:b/>
              </w:rPr>
              <w:t>CCGT Module</w:t>
            </w:r>
            <w:r w:rsidRPr="007E0B31">
              <w:rPr>
                <w:rFonts w:cs="Arial"/>
              </w:rPr>
              <w:t xml:space="preserve"> are directly connected by steam or hot gas lines which enable those units to contribute to the efficiency of the combined cycle operation of the </w:t>
            </w:r>
            <w:r w:rsidRPr="007E0B31">
              <w:rPr>
                <w:rFonts w:cs="Arial"/>
                <w:b/>
              </w:rPr>
              <w:t>CCGT Module</w:t>
            </w:r>
            <w:r w:rsidRPr="007E0B31">
              <w:rPr>
                <w:rFonts w:cs="Arial"/>
              </w:rPr>
              <w:t>.</w:t>
            </w:r>
          </w:p>
        </w:tc>
      </w:tr>
      <w:tr w:rsidR="00046274" w:rsidRPr="007E0B31" w14:paraId="43407D7D" w14:textId="77777777" w:rsidTr="490DE6A8">
        <w:trPr>
          <w:cantSplit/>
        </w:trPr>
        <w:tc>
          <w:tcPr>
            <w:tcW w:w="2884" w:type="dxa"/>
          </w:tcPr>
          <w:p w14:paraId="5B9BF2D6" w14:textId="77777777" w:rsidR="00C40DC8" w:rsidRPr="007E0B31" w:rsidRDefault="00C40DC8" w:rsidP="00ED5885">
            <w:pPr>
              <w:pStyle w:val="Arial11Bold"/>
              <w:rPr>
                <w:rFonts w:cs="Arial"/>
              </w:rPr>
            </w:pPr>
            <w:r w:rsidRPr="007E0B31">
              <w:rPr>
                <w:rFonts w:cs="Arial"/>
              </w:rPr>
              <w:t xml:space="preserve">Combined Cycle Gas Turbine Unit </w:t>
            </w:r>
            <w:r w:rsidRPr="007E0B31">
              <w:rPr>
                <w:rFonts w:cs="Arial"/>
                <w:b w:val="0"/>
              </w:rPr>
              <w:t>or</w:t>
            </w:r>
            <w:r w:rsidRPr="007E0B31">
              <w:rPr>
                <w:rFonts w:cs="Arial"/>
              </w:rPr>
              <w:t xml:space="preserve"> CCGT Unit</w:t>
            </w:r>
          </w:p>
        </w:tc>
        <w:tc>
          <w:tcPr>
            <w:tcW w:w="6634" w:type="dxa"/>
          </w:tcPr>
          <w:p w14:paraId="08BFDAFB" w14:textId="77777777" w:rsidR="00C40DC8" w:rsidRPr="007E0B31" w:rsidRDefault="00C40DC8" w:rsidP="002F46A9">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CCGT Module</w:t>
            </w:r>
            <w:r w:rsidRPr="007E0B31">
              <w:rPr>
                <w:rFonts w:cs="Arial"/>
              </w:rPr>
              <w:t>.</w:t>
            </w:r>
          </w:p>
        </w:tc>
      </w:tr>
      <w:tr w:rsidR="00046274" w:rsidRPr="007E0B31" w14:paraId="463D32E9" w14:textId="77777777" w:rsidTr="490DE6A8">
        <w:trPr>
          <w:cantSplit/>
        </w:trPr>
        <w:tc>
          <w:tcPr>
            <w:tcW w:w="2884" w:type="dxa"/>
          </w:tcPr>
          <w:p w14:paraId="1C1B07FE" w14:textId="77777777" w:rsidR="00C40DC8" w:rsidRPr="007E0B31" w:rsidRDefault="00C40DC8" w:rsidP="00ED5885">
            <w:pPr>
              <w:pStyle w:val="Arial11Bold"/>
              <w:rPr>
                <w:rFonts w:cs="Arial"/>
              </w:rPr>
            </w:pPr>
            <w:r w:rsidRPr="007E0B31">
              <w:rPr>
                <w:rFonts w:cs="Arial"/>
              </w:rPr>
              <w:t>Commercial Ancillary Services</w:t>
            </w:r>
          </w:p>
        </w:tc>
        <w:tc>
          <w:tcPr>
            <w:tcW w:w="6634" w:type="dxa"/>
          </w:tcPr>
          <w:p w14:paraId="540E5E1C" w14:textId="13FD08FB" w:rsidR="00C40DC8" w:rsidRPr="007E0B31" w:rsidRDefault="00C40DC8" w:rsidP="00243D8A">
            <w:pPr>
              <w:pStyle w:val="TableArial11"/>
              <w:rPr>
                <w:rFonts w:cs="Arial"/>
              </w:rPr>
            </w:pPr>
            <w:r w:rsidRPr="007E0B31">
              <w:rPr>
                <w:rFonts w:cs="Arial"/>
                <w:b/>
              </w:rPr>
              <w:t>Ancillary Services</w:t>
            </w:r>
            <w:r w:rsidRPr="007E0B31">
              <w:rPr>
                <w:rFonts w:cs="Arial"/>
              </w:rPr>
              <w:t xml:space="preserve">, other than </w:t>
            </w:r>
            <w:r w:rsidRPr="007E0B31">
              <w:rPr>
                <w:rFonts w:cs="Arial"/>
                <w:b/>
              </w:rPr>
              <w:t>System</w:t>
            </w:r>
            <w:r w:rsidRPr="007E0B31">
              <w:rPr>
                <w:rFonts w:cs="Arial"/>
              </w:rPr>
              <w:t xml:space="preserve"> </w:t>
            </w:r>
            <w:r w:rsidRPr="007E0B31">
              <w:rPr>
                <w:rFonts w:cs="Arial"/>
                <w:b/>
              </w:rPr>
              <w:t>Ancillary Services</w:t>
            </w:r>
            <w:r w:rsidRPr="007E0B31">
              <w:rPr>
                <w:rFonts w:cs="Arial"/>
              </w:rPr>
              <w:t xml:space="preserve">, utilised by </w:t>
            </w:r>
            <w:r w:rsidR="00161E0D">
              <w:rPr>
                <w:rFonts w:cs="Arial"/>
                <w:b/>
              </w:rPr>
              <w:t>The Company</w:t>
            </w:r>
            <w:r w:rsidRPr="007E0B31">
              <w:rPr>
                <w:rFonts w:cs="Arial"/>
              </w:rPr>
              <w:t xml:space="preserve"> in operating the </w:t>
            </w:r>
            <w:r w:rsidRPr="007E0B31">
              <w:rPr>
                <w:rFonts w:cs="Arial"/>
                <w:b/>
              </w:rPr>
              <w:t>Total System</w:t>
            </w:r>
            <w:r w:rsidRPr="007E0B31">
              <w:rPr>
                <w:rFonts w:cs="Arial"/>
              </w:rPr>
              <w:t xml:space="preserve"> if a </w:t>
            </w:r>
            <w:r w:rsidRPr="007E0B31">
              <w:rPr>
                <w:rFonts w:cs="Arial"/>
                <w:b/>
              </w:rPr>
              <w:t>User</w:t>
            </w:r>
            <w:r w:rsidRPr="007E0B31">
              <w:rPr>
                <w:rFonts w:cs="Arial"/>
              </w:rPr>
              <w:t xml:space="preserve"> (or other person</w:t>
            </w:r>
            <w:r w:rsidR="00E87C29">
              <w:rPr>
                <w:rFonts w:cs="Arial"/>
              </w:rPr>
              <w:t xml:space="preserve"> such as a </w:t>
            </w:r>
            <w:r w:rsidR="00E87C29">
              <w:rPr>
                <w:rFonts w:cs="Arial"/>
                <w:b/>
              </w:rPr>
              <w:t>Demand Response Provider</w:t>
            </w:r>
            <w:r w:rsidRPr="007E0B31">
              <w:rPr>
                <w:rFonts w:cs="Arial"/>
              </w:rPr>
              <w:t xml:space="preserve">) has agreed to provide them under an </w:t>
            </w:r>
            <w:r w:rsidRPr="007E0B31">
              <w:rPr>
                <w:rFonts w:cs="Arial"/>
                <w:b/>
              </w:rPr>
              <w:t>Ancillary Services Agreement</w:t>
            </w:r>
            <w:r w:rsidRPr="007E0B31">
              <w:rPr>
                <w:rFonts w:cs="Arial"/>
              </w:rPr>
              <w:t xml:space="preserve"> or under a </w:t>
            </w:r>
            <w:r w:rsidRPr="007E0B31">
              <w:rPr>
                <w:rFonts w:cs="Arial"/>
                <w:b/>
              </w:rPr>
              <w:t>Bilateral Agreement</w:t>
            </w:r>
            <w:r w:rsidRPr="007E0B31">
              <w:rPr>
                <w:rFonts w:cs="Arial"/>
              </w:rPr>
              <w:t xml:space="preserve"> with payment being dealt with under an </w:t>
            </w:r>
            <w:r w:rsidRPr="007E0B31">
              <w:rPr>
                <w:rFonts w:cs="Arial"/>
                <w:b/>
              </w:rPr>
              <w:t>Ancillary Services Agreement</w:t>
            </w:r>
            <w:r w:rsidRPr="007E0B31">
              <w:rPr>
                <w:rFonts w:cs="Arial"/>
              </w:rPr>
              <w:t xml:space="preserve"> or in the case of </w:t>
            </w:r>
            <w:r w:rsidRPr="007E0B31">
              <w:rPr>
                <w:rFonts w:cs="Arial"/>
                <w:b/>
              </w:rPr>
              <w:t xml:space="preserve">Externally Interconnected System Operators </w:t>
            </w:r>
            <w:r w:rsidRPr="007E0B31">
              <w:rPr>
                <w:rFonts w:cs="Arial"/>
              </w:rPr>
              <w:t xml:space="preserve">or </w:t>
            </w:r>
            <w:r w:rsidRPr="007E0B31">
              <w:rPr>
                <w:rFonts w:cs="Arial"/>
                <w:b/>
              </w:rPr>
              <w:t>Interconnector Users</w:t>
            </w:r>
            <w:r w:rsidRPr="007E0B31">
              <w:rPr>
                <w:rFonts w:cs="Arial"/>
              </w:rPr>
              <w:t xml:space="preserve">, under any other agreement (and in the case of </w:t>
            </w:r>
            <w:r w:rsidRPr="007E0B31">
              <w:rPr>
                <w:rFonts w:cs="Arial"/>
                <w:b/>
              </w:rPr>
              <w:t xml:space="preserve">Externally Interconnected System Operators </w:t>
            </w:r>
            <w:r w:rsidRPr="007E0B31">
              <w:rPr>
                <w:rFonts w:cs="Arial"/>
              </w:rPr>
              <w:t xml:space="preserve">and </w:t>
            </w:r>
            <w:r w:rsidRPr="007E0B31">
              <w:rPr>
                <w:rFonts w:cs="Arial"/>
                <w:b/>
              </w:rPr>
              <w:t>Interconnector Users</w:t>
            </w:r>
            <w:r w:rsidRPr="007E0B31">
              <w:rPr>
                <w:rFonts w:cs="Arial"/>
              </w:rPr>
              <w:t xml:space="preserve"> includes </w:t>
            </w:r>
            <w:r w:rsidR="00091D8D" w:rsidRPr="00A87826">
              <w:rPr>
                <w:rFonts w:cs="Arial"/>
                <w:b/>
                <w:bCs/>
              </w:rPr>
              <w:t>Ancillary S</w:t>
            </w:r>
            <w:r w:rsidRPr="00A87826">
              <w:rPr>
                <w:b/>
              </w:rPr>
              <w:t>ervices</w:t>
            </w:r>
            <w:r w:rsidRPr="007E0B31">
              <w:rPr>
                <w:rFonts w:cs="Arial"/>
              </w:rPr>
              <w:t xml:space="preserve"> equivalent to or similar to </w:t>
            </w:r>
            <w:r w:rsidRPr="007E0B31">
              <w:rPr>
                <w:rFonts w:cs="Arial"/>
                <w:b/>
              </w:rPr>
              <w:t>System Ancillary Services</w:t>
            </w:r>
            <w:r w:rsidRPr="007E0B31">
              <w:rPr>
                <w:rFonts w:cs="Arial"/>
              </w:rPr>
              <w:t xml:space="preserve">). </w:t>
            </w:r>
          </w:p>
        </w:tc>
      </w:tr>
      <w:tr w:rsidR="00046274" w:rsidRPr="007E0B31" w14:paraId="087E5018" w14:textId="77777777" w:rsidTr="490DE6A8">
        <w:trPr>
          <w:cantSplit/>
        </w:trPr>
        <w:tc>
          <w:tcPr>
            <w:tcW w:w="2884" w:type="dxa"/>
          </w:tcPr>
          <w:p w14:paraId="34D6ED36" w14:textId="77777777" w:rsidR="00C40DC8" w:rsidRPr="007E0B31" w:rsidRDefault="00C40DC8" w:rsidP="00ED5885">
            <w:pPr>
              <w:pStyle w:val="Arial11Bold"/>
              <w:rPr>
                <w:rFonts w:cs="Arial"/>
              </w:rPr>
            </w:pPr>
            <w:r w:rsidRPr="007E0B31">
              <w:rPr>
                <w:rFonts w:cs="Arial"/>
              </w:rPr>
              <w:t>Commercial Boundary</w:t>
            </w:r>
          </w:p>
        </w:tc>
        <w:tc>
          <w:tcPr>
            <w:tcW w:w="6634" w:type="dxa"/>
          </w:tcPr>
          <w:p w14:paraId="3456FEEB"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CUSC</w:t>
            </w:r>
          </w:p>
        </w:tc>
      </w:tr>
      <w:tr w:rsidR="004B6F56" w:rsidRPr="007E0B31" w14:paraId="111D9245" w14:textId="77777777" w:rsidTr="490DE6A8">
        <w:trPr>
          <w:cantSplit/>
        </w:trPr>
        <w:tc>
          <w:tcPr>
            <w:tcW w:w="2884" w:type="dxa"/>
          </w:tcPr>
          <w:p w14:paraId="6314FD8D" w14:textId="1347C9AB" w:rsidR="004B6F56" w:rsidRPr="007E0B31" w:rsidRDefault="004B6F56" w:rsidP="00ED5885">
            <w:pPr>
              <w:pStyle w:val="Arial11Bold"/>
              <w:rPr>
                <w:rFonts w:cs="Arial"/>
              </w:rPr>
            </w:pPr>
            <w:r>
              <w:rPr>
                <w:rFonts w:cs="Arial"/>
              </w:rPr>
              <w:t>Committed Level</w:t>
            </w:r>
          </w:p>
        </w:tc>
        <w:tc>
          <w:tcPr>
            <w:tcW w:w="6634" w:type="dxa"/>
          </w:tcPr>
          <w:p w14:paraId="374FF2AC" w14:textId="4AE75871" w:rsidR="004B6F56" w:rsidRPr="007E0B31" w:rsidRDefault="004B6F56" w:rsidP="00791F43">
            <w:pPr>
              <w:pStyle w:val="TableArial11"/>
              <w:rPr>
                <w:rFonts w:cs="Arial"/>
              </w:rPr>
            </w:pPr>
            <w:r w:rsidRPr="004B6F56">
              <w:rPr>
                <w:rFonts w:cs="Arial"/>
              </w:rPr>
              <w:t xml:space="preserve">The expected </w:t>
            </w:r>
            <w:r w:rsidRPr="004B6F56">
              <w:rPr>
                <w:rFonts w:cs="Arial"/>
                <w:b/>
              </w:rPr>
              <w:t>Active Power</w:t>
            </w:r>
            <w:r w:rsidRPr="004B6F56">
              <w:rPr>
                <w:rFonts w:cs="Arial"/>
              </w:rPr>
              <w:t xml:space="preserve"> output from a </w:t>
            </w:r>
            <w:r w:rsidRPr="004B6F56">
              <w:rPr>
                <w:rFonts w:cs="Arial"/>
                <w:b/>
              </w:rPr>
              <w:t>BM Unit</w:t>
            </w:r>
            <w:r w:rsidRPr="004B6F56">
              <w:rPr>
                <w:rFonts w:cs="Arial"/>
              </w:rPr>
              <w:t xml:space="preserve"> after accepting a </w:t>
            </w:r>
            <w:r w:rsidRPr="004B6F56">
              <w:rPr>
                <w:rFonts w:cs="Arial"/>
                <w:b/>
              </w:rPr>
              <w:t>Bid-Offer</w:t>
            </w:r>
            <w:r w:rsidRPr="004B6F56">
              <w:rPr>
                <w:rFonts w:cs="Arial"/>
              </w:rPr>
              <w:t xml:space="preserve"> </w:t>
            </w:r>
            <w:r w:rsidRPr="004B6F56">
              <w:rPr>
                <w:rFonts w:cs="Arial"/>
                <w:b/>
              </w:rPr>
              <w:t>Acceptance</w:t>
            </w:r>
            <w:r w:rsidRPr="004B6F56">
              <w:rPr>
                <w:rFonts w:cs="Arial"/>
              </w:rPr>
              <w:t xml:space="preserve"> or </w:t>
            </w:r>
            <w:r w:rsidRPr="004B6F56">
              <w:rPr>
                <w:rFonts w:cs="Arial"/>
                <w:b/>
              </w:rPr>
              <w:t>RR Instruction</w:t>
            </w:r>
            <w:r w:rsidRPr="004B6F56">
              <w:rPr>
                <w:rFonts w:cs="Arial"/>
              </w:rPr>
              <w:t xml:space="preserve"> or a combination of </w:t>
            </w:r>
            <w:r w:rsidRPr="004B6F56">
              <w:rPr>
                <w:rFonts w:cs="Arial"/>
                <w:b/>
              </w:rPr>
              <w:t>Bid-Offer Acceptances</w:t>
            </w:r>
            <w:r w:rsidRPr="004B6F56">
              <w:rPr>
                <w:rFonts w:cs="Arial"/>
              </w:rPr>
              <w:t xml:space="preserve"> and </w:t>
            </w:r>
            <w:r w:rsidRPr="004B6F56">
              <w:rPr>
                <w:rFonts w:cs="Arial"/>
                <w:b/>
              </w:rPr>
              <w:t>RR Instructions</w:t>
            </w:r>
            <w:r w:rsidR="00091D8D" w:rsidRPr="00A87826">
              <w:rPr>
                <w:rFonts w:cs="Arial"/>
                <w:bCs/>
              </w:rPr>
              <w:t>.</w:t>
            </w:r>
          </w:p>
        </w:tc>
      </w:tr>
      <w:tr w:rsidR="00046274" w:rsidRPr="007E0B31" w14:paraId="64F75C8A" w14:textId="77777777" w:rsidTr="490DE6A8">
        <w:trPr>
          <w:cantSplit/>
        </w:trPr>
        <w:tc>
          <w:tcPr>
            <w:tcW w:w="2884" w:type="dxa"/>
          </w:tcPr>
          <w:p w14:paraId="70D37093" w14:textId="77777777" w:rsidR="00C40DC8" w:rsidRPr="007E0B31" w:rsidRDefault="00C40DC8" w:rsidP="00ED5885">
            <w:pPr>
              <w:pStyle w:val="Arial11Bold"/>
              <w:rPr>
                <w:rFonts w:cs="Arial"/>
              </w:rPr>
            </w:pPr>
            <w:r w:rsidRPr="007E0B31">
              <w:rPr>
                <w:rFonts w:cs="Arial"/>
              </w:rPr>
              <w:t>Committed Project Planning Data</w:t>
            </w:r>
          </w:p>
        </w:tc>
        <w:tc>
          <w:tcPr>
            <w:tcW w:w="6634" w:type="dxa"/>
          </w:tcPr>
          <w:p w14:paraId="7A9298A8" w14:textId="77777777" w:rsidR="00C40DC8" w:rsidRPr="007E0B31" w:rsidRDefault="00C40DC8" w:rsidP="00791F43">
            <w:pPr>
              <w:pStyle w:val="TableArial11"/>
              <w:rPr>
                <w:rFonts w:cs="Arial"/>
              </w:rPr>
            </w:pPr>
            <w:r w:rsidRPr="007E0B31">
              <w:rPr>
                <w:rFonts w:cs="Arial"/>
              </w:rPr>
              <w:t xml:space="preserve">Data relating to a </w:t>
            </w:r>
            <w:r w:rsidRPr="007E0B31">
              <w:rPr>
                <w:rFonts w:cs="Arial"/>
                <w:b/>
              </w:rPr>
              <w:t>User Development</w:t>
            </w:r>
            <w:r w:rsidRPr="007E0B31">
              <w:rPr>
                <w:rFonts w:cs="Arial"/>
              </w:rPr>
              <w:t xml:space="preserve"> once the offer for a </w:t>
            </w:r>
            <w:r w:rsidRPr="007E0B31">
              <w:rPr>
                <w:rFonts w:cs="Arial"/>
                <w:b/>
              </w:rPr>
              <w:t>CUSC Contract</w:t>
            </w:r>
            <w:r w:rsidRPr="007E0B31">
              <w:rPr>
                <w:rFonts w:cs="Arial"/>
              </w:rPr>
              <w:t xml:space="preserve"> is accepted.</w:t>
            </w:r>
          </w:p>
        </w:tc>
      </w:tr>
      <w:tr w:rsidR="00046274" w:rsidRPr="007E0B31" w14:paraId="463F2825" w14:textId="77777777" w:rsidTr="490DE6A8">
        <w:trPr>
          <w:cantSplit/>
        </w:trPr>
        <w:tc>
          <w:tcPr>
            <w:tcW w:w="2884" w:type="dxa"/>
          </w:tcPr>
          <w:p w14:paraId="00A60F8D" w14:textId="77777777" w:rsidR="00C40DC8" w:rsidRPr="007E0B31" w:rsidRDefault="00C40DC8" w:rsidP="00ED5885">
            <w:pPr>
              <w:pStyle w:val="Arial11Bold"/>
              <w:rPr>
                <w:rFonts w:cs="Arial"/>
              </w:rPr>
            </w:pPr>
            <w:r w:rsidRPr="007E0B31">
              <w:rPr>
                <w:rFonts w:cs="Arial"/>
              </w:rPr>
              <w:t>Common Collection Busbar</w:t>
            </w:r>
          </w:p>
        </w:tc>
        <w:tc>
          <w:tcPr>
            <w:tcW w:w="6634" w:type="dxa"/>
          </w:tcPr>
          <w:p w14:paraId="7DAF3989" w14:textId="77777777" w:rsidR="00C40DC8" w:rsidRPr="007E0B31" w:rsidRDefault="00C40DC8" w:rsidP="00791F43">
            <w:pPr>
              <w:pStyle w:val="TableArial11"/>
              <w:rPr>
                <w:rFonts w:cs="Arial"/>
              </w:rPr>
            </w:pPr>
            <w:r w:rsidRPr="007E0B31">
              <w:rPr>
                <w:rFonts w:cs="Arial"/>
              </w:rPr>
              <w:t xml:space="preserve">A busbar within a </w:t>
            </w:r>
            <w:r w:rsidRPr="007E0B31">
              <w:rPr>
                <w:rFonts w:cs="Arial"/>
                <w:b/>
              </w:rPr>
              <w:t xml:space="preserve">Power Park Module </w:t>
            </w:r>
            <w:r w:rsidRPr="007E0B31">
              <w:rPr>
                <w:rFonts w:cs="Arial"/>
              </w:rPr>
              <w:t xml:space="preserve">to which the higher voltage side of two or more </w:t>
            </w:r>
            <w:r w:rsidRPr="007E0B31">
              <w:rPr>
                <w:rFonts w:cs="Arial"/>
                <w:b/>
              </w:rPr>
              <w:t>Power Park Unit</w:t>
            </w:r>
            <w:r w:rsidRPr="007E0B31">
              <w:rPr>
                <w:rFonts w:cs="Arial"/>
              </w:rPr>
              <w:t xml:space="preserve"> generator transformers are connected.</w:t>
            </w:r>
          </w:p>
        </w:tc>
      </w:tr>
      <w:tr w:rsidR="00046274" w:rsidRPr="007E0B31" w14:paraId="3A09F94C" w14:textId="77777777" w:rsidTr="490DE6A8">
        <w:trPr>
          <w:cantSplit/>
        </w:trPr>
        <w:tc>
          <w:tcPr>
            <w:tcW w:w="2884" w:type="dxa"/>
          </w:tcPr>
          <w:p w14:paraId="7FF3DDB1" w14:textId="77777777" w:rsidR="00C40DC8" w:rsidRPr="007E0B31" w:rsidRDefault="00C40DC8" w:rsidP="00ED5885">
            <w:pPr>
              <w:pStyle w:val="Arial11Bold"/>
              <w:rPr>
                <w:rFonts w:cs="Arial"/>
              </w:rPr>
            </w:pPr>
            <w:r w:rsidRPr="007E0B31">
              <w:rPr>
                <w:rFonts w:cs="Arial"/>
              </w:rPr>
              <w:t>Completion Date</w:t>
            </w:r>
          </w:p>
        </w:tc>
        <w:tc>
          <w:tcPr>
            <w:tcW w:w="6634" w:type="dxa"/>
          </w:tcPr>
          <w:p w14:paraId="498CCFBA"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Bilateral Agreement</w:t>
            </w:r>
            <w:r w:rsidRPr="007E0B31">
              <w:rPr>
                <w:rFonts w:cs="Arial"/>
              </w:rPr>
              <w:t xml:space="preserve"> with each </w:t>
            </w:r>
            <w:r w:rsidRPr="007E0B31">
              <w:rPr>
                <w:rFonts w:cs="Arial"/>
                <w:b/>
              </w:rPr>
              <w:t>User</w:t>
            </w:r>
            <w:r w:rsidRPr="007E0B31">
              <w:rPr>
                <w:rFonts w:cs="Arial"/>
              </w:rPr>
              <w:t xml:space="preserve"> to that term or in the absence of that term to such other term reflecting the date when a </w:t>
            </w:r>
            <w:r w:rsidRPr="007E0B31">
              <w:rPr>
                <w:rFonts w:cs="Arial"/>
                <w:b/>
              </w:rPr>
              <w:t>User</w:t>
            </w:r>
            <w:r w:rsidRPr="007E0B31">
              <w:rPr>
                <w:rFonts w:cs="Arial"/>
              </w:rPr>
              <w:t xml:space="preserve"> is expected to connect to or start using the </w:t>
            </w:r>
            <w:r w:rsidRPr="007E0B31">
              <w:rPr>
                <w:rFonts w:cs="Arial"/>
                <w:b/>
              </w:rPr>
              <w:t>National Electricity Transmission System</w:t>
            </w:r>
            <w:r w:rsidRPr="007E0B31">
              <w:rPr>
                <w:rFonts w:cs="Arial"/>
              </w:rPr>
              <w:t xml:space="preserve">. </w:t>
            </w:r>
            <w:r w:rsidR="00091D8D">
              <w:rPr>
                <w:rFonts w:cs="Arial"/>
              </w:rPr>
              <w:t xml:space="preserve"> </w:t>
            </w:r>
            <w:r w:rsidRPr="007E0B31">
              <w:rPr>
                <w:rFonts w:cs="Arial"/>
              </w:rPr>
              <w:t xml:space="preserve">In the case of an </w:t>
            </w:r>
            <w:r w:rsidRPr="007E0B31">
              <w:rPr>
                <w:rFonts w:cs="Arial"/>
                <w:b/>
              </w:rPr>
              <w:t xml:space="preserve">Embedded Medium Power Station </w:t>
            </w:r>
            <w:r w:rsidRPr="007E0B31">
              <w:rPr>
                <w:rFonts w:cs="Arial"/>
              </w:rPr>
              <w:t xml:space="preserve">or </w:t>
            </w:r>
            <w:r w:rsidRPr="007E0B31">
              <w:rPr>
                <w:rFonts w:cs="Arial"/>
                <w:b/>
              </w:rPr>
              <w:t>Embedded DC Converter Station</w:t>
            </w:r>
            <w:r w:rsidRPr="007E0B31">
              <w:rPr>
                <w:rFonts w:cs="Arial"/>
              </w:rPr>
              <w:t xml:space="preserve"> or </w:t>
            </w:r>
            <w:r w:rsidRPr="007E0B31">
              <w:rPr>
                <w:rFonts w:cs="Arial"/>
                <w:b/>
              </w:rPr>
              <w:t>Embedded HVDC</w:t>
            </w:r>
            <w:r w:rsidRPr="007E0B31">
              <w:rPr>
                <w:rFonts w:cs="Arial"/>
              </w:rPr>
              <w:t xml:space="preserve"> </w:t>
            </w:r>
            <w:r w:rsidRPr="007E0B31">
              <w:rPr>
                <w:rFonts w:cs="Arial"/>
                <w:b/>
              </w:rPr>
              <w:t>System</w:t>
            </w:r>
            <w:r w:rsidRPr="007E0B31">
              <w:rPr>
                <w:rFonts w:cs="Arial"/>
              </w:rPr>
              <w:t xml:space="preserve"> having a similar meaning in relation to the </w:t>
            </w:r>
            <w:r w:rsidRPr="007E0B31">
              <w:rPr>
                <w:rFonts w:cs="Arial"/>
                <w:b/>
              </w:rPr>
              <w:t>Network Operator’s System</w:t>
            </w:r>
            <w:r w:rsidRPr="007E0B31">
              <w:rPr>
                <w:rFonts w:cs="Arial"/>
              </w:rPr>
              <w:t xml:space="preserve"> as set out in the </w:t>
            </w:r>
            <w:r w:rsidRPr="007E0B31">
              <w:rPr>
                <w:rFonts w:cs="Arial"/>
                <w:b/>
              </w:rPr>
              <w:t>Embedded Development Agreement</w:t>
            </w:r>
            <w:r w:rsidRPr="007E0B31">
              <w:rPr>
                <w:rFonts w:cs="Arial"/>
              </w:rPr>
              <w:t>.</w:t>
            </w:r>
          </w:p>
        </w:tc>
      </w:tr>
      <w:tr w:rsidR="00046274" w:rsidRPr="007E0B31" w14:paraId="36E1C487" w14:textId="77777777" w:rsidTr="490DE6A8">
        <w:trPr>
          <w:cantSplit/>
        </w:trPr>
        <w:tc>
          <w:tcPr>
            <w:tcW w:w="2884" w:type="dxa"/>
          </w:tcPr>
          <w:p w14:paraId="2BADB393" w14:textId="77777777" w:rsidR="00C40DC8" w:rsidRPr="007E0B31" w:rsidRDefault="00C40DC8" w:rsidP="00ED5885">
            <w:pPr>
              <w:pStyle w:val="Arial11Bold"/>
              <w:rPr>
                <w:rFonts w:cs="Arial"/>
              </w:rPr>
            </w:pPr>
            <w:r w:rsidRPr="007E0B31">
              <w:rPr>
                <w:rFonts w:cs="Arial"/>
              </w:rPr>
              <w:lastRenderedPageBreak/>
              <w:t>Complex</w:t>
            </w:r>
          </w:p>
        </w:tc>
        <w:tc>
          <w:tcPr>
            <w:tcW w:w="6634" w:type="dxa"/>
          </w:tcPr>
          <w:p w14:paraId="41CED582" w14:textId="77777777" w:rsidR="00C40DC8" w:rsidRPr="007E0B31" w:rsidRDefault="00C40DC8" w:rsidP="00791F43">
            <w:pPr>
              <w:pStyle w:val="TableArial11"/>
              <w:rPr>
                <w:rFonts w:cs="Arial"/>
              </w:rPr>
            </w:pPr>
            <w:r w:rsidRPr="007E0B31">
              <w:rPr>
                <w:rFonts w:cs="Arial"/>
              </w:rPr>
              <w:t xml:space="preserve">A </w:t>
            </w:r>
            <w:r w:rsidRPr="007E0B31">
              <w:rPr>
                <w:rFonts w:cs="Arial"/>
                <w:b/>
              </w:rPr>
              <w:t>Connection Site</w:t>
            </w:r>
            <w:r w:rsidRPr="007E0B31">
              <w:rPr>
                <w:rFonts w:cs="Arial"/>
              </w:rPr>
              <w:t xml:space="preserve"> together with the associated </w:t>
            </w:r>
            <w:r w:rsidRPr="007E0B31">
              <w:rPr>
                <w:rFonts w:cs="Arial"/>
                <w:b/>
              </w:rPr>
              <w:t>Power Station</w:t>
            </w:r>
            <w:r w:rsidRPr="007E0B31">
              <w:rPr>
                <w:rFonts w:cs="Arial"/>
              </w:rPr>
              <w:t xml:space="preserve"> and/or </w:t>
            </w:r>
            <w:r w:rsidRPr="007E0B31">
              <w:rPr>
                <w:rFonts w:cs="Arial"/>
                <w:b/>
              </w:rPr>
              <w:t>Network Operator</w:t>
            </w:r>
            <w:r w:rsidRPr="007E0B31">
              <w:rPr>
                <w:rFonts w:cs="Arial"/>
              </w:rPr>
              <w:t xml:space="preserve"> substation and/or associated </w:t>
            </w:r>
            <w:r w:rsidRPr="007E0B31">
              <w:rPr>
                <w:rFonts w:cs="Arial"/>
                <w:b/>
              </w:rPr>
              <w:t>Plant</w:t>
            </w:r>
            <w:r w:rsidRPr="007E0B31">
              <w:rPr>
                <w:rFonts w:cs="Arial"/>
              </w:rPr>
              <w:t xml:space="preserve"> and/or </w:t>
            </w:r>
            <w:r w:rsidRPr="007E0B31">
              <w:rPr>
                <w:rFonts w:cs="Arial"/>
                <w:b/>
              </w:rPr>
              <w:t>Apparatus</w:t>
            </w:r>
            <w:r w:rsidRPr="007E0B31">
              <w:rPr>
                <w:rFonts w:cs="Arial"/>
              </w:rPr>
              <w:t>, as appropriate.</w:t>
            </w:r>
          </w:p>
        </w:tc>
      </w:tr>
      <w:tr w:rsidR="00046274" w:rsidRPr="007E0B31" w14:paraId="175E8912" w14:textId="77777777" w:rsidTr="490DE6A8">
        <w:trPr>
          <w:cantSplit/>
        </w:trPr>
        <w:tc>
          <w:tcPr>
            <w:tcW w:w="2884" w:type="dxa"/>
          </w:tcPr>
          <w:p w14:paraId="0E3D42E4" w14:textId="77777777" w:rsidR="00C40DC8" w:rsidRPr="007E0B31" w:rsidRDefault="00C40DC8" w:rsidP="00ED5885">
            <w:pPr>
              <w:pStyle w:val="Arial11Bold"/>
              <w:rPr>
                <w:rFonts w:cs="Arial"/>
              </w:rPr>
            </w:pPr>
            <w:r w:rsidRPr="007E0B31">
              <w:rPr>
                <w:rFonts w:cs="Arial"/>
              </w:rPr>
              <w:t xml:space="preserve">Compliance Processes </w:t>
            </w:r>
            <w:r w:rsidRPr="007E0B31">
              <w:rPr>
                <w:rFonts w:cs="Arial"/>
                <w:b w:val="0"/>
              </w:rPr>
              <w:t>or</w:t>
            </w:r>
            <w:r w:rsidRPr="007E0B31">
              <w:rPr>
                <w:rFonts w:cs="Arial"/>
              </w:rPr>
              <w:t xml:space="preserve"> CP</w:t>
            </w:r>
          </w:p>
        </w:tc>
        <w:tc>
          <w:tcPr>
            <w:tcW w:w="6634" w:type="dxa"/>
          </w:tcPr>
          <w:p w14:paraId="5F3BE21E" w14:textId="77777777" w:rsidR="00C40DC8" w:rsidRPr="007E0B31" w:rsidRDefault="00C40DC8" w:rsidP="00BB3C86">
            <w:pPr>
              <w:pStyle w:val="TableArial11"/>
              <w:rPr>
                <w:rFonts w:cs="Arial"/>
              </w:rPr>
            </w:pPr>
            <w:r w:rsidRPr="007E0B31">
              <w:rPr>
                <w:rFonts w:cs="Arial"/>
              </w:rPr>
              <w:t xml:space="preserve">That portion of the Grid Code which is identified as the </w:t>
            </w:r>
            <w:r w:rsidRPr="007E0B31">
              <w:rPr>
                <w:rFonts w:cs="Arial"/>
                <w:b/>
              </w:rPr>
              <w:t>Compliance Processes</w:t>
            </w:r>
            <w:r w:rsidRPr="007E0B31">
              <w:rPr>
                <w:rFonts w:cs="Arial"/>
              </w:rPr>
              <w:t>.</w:t>
            </w:r>
          </w:p>
        </w:tc>
      </w:tr>
      <w:tr w:rsidR="00046274" w:rsidRPr="007E0B31" w14:paraId="764A3D21" w14:textId="77777777" w:rsidTr="490DE6A8">
        <w:trPr>
          <w:cantSplit/>
        </w:trPr>
        <w:tc>
          <w:tcPr>
            <w:tcW w:w="2884" w:type="dxa"/>
          </w:tcPr>
          <w:p w14:paraId="20BD27CC" w14:textId="5B7DE624" w:rsidR="00C40DC8" w:rsidRPr="007E0B31" w:rsidRDefault="00C40DC8" w:rsidP="00ED5885">
            <w:pPr>
              <w:pStyle w:val="Arial11Bold"/>
              <w:rPr>
                <w:rFonts w:cs="Arial"/>
              </w:rPr>
            </w:pPr>
            <w:bookmarkStart w:id="9" w:name="_DV_C9"/>
            <w:r w:rsidRPr="007E0B31">
              <w:rPr>
                <w:rFonts w:cs="Arial"/>
              </w:rPr>
              <w:t>Compliance Statement</w:t>
            </w:r>
            <w:bookmarkEnd w:id="9"/>
          </w:p>
        </w:tc>
        <w:tc>
          <w:tcPr>
            <w:tcW w:w="6634" w:type="dxa"/>
          </w:tcPr>
          <w:p w14:paraId="13AC6FB0" w14:textId="77777777" w:rsidR="00C40DC8" w:rsidRPr="00E61A96" w:rsidRDefault="00C40DC8" w:rsidP="00BB3C86">
            <w:pPr>
              <w:pStyle w:val="TableArial11"/>
              <w:rPr>
                <w:rFonts w:cs="Arial"/>
              </w:rPr>
            </w:pPr>
            <w:bookmarkStart w:id="10" w:name="_DV_C10"/>
            <w:r w:rsidRPr="00E61A96">
              <w:rPr>
                <w:rFonts w:cs="Arial"/>
              </w:rPr>
              <w:t xml:space="preserve">A statement completed by the relevant </w:t>
            </w:r>
            <w:r w:rsidRPr="00E61A96">
              <w:rPr>
                <w:rFonts w:cs="Arial"/>
                <w:b/>
              </w:rPr>
              <w:t>User</w:t>
            </w:r>
            <w:r w:rsidRPr="00E61A96">
              <w:rPr>
                <w:rFonts w:cs="Arial"/>
              </w:rPr>
              <w:t xml:space="preserve"> confirming compliance with each of the relevant Grid Code provisions, and the supporting evidence in respect of such compliance, of its: </w:t>
            </w:r>
            <w:bookmarkEnd w:id="10"/>
          </w:p>
          <w:p w14:paraId="59457DB7" w14:textId="77777777" w:rsidR="00C40DC8" w:rsidRPr="00E61A96" w:rsidRDefault="00C40DC8" w:rsidP="00BB3C86">
            <w:pPr>
              <w:pStyle w:val="TableArial11"/>
              <w:rPr>
                <w:rFonts w:cs="Arial"/>
              </w:rPr>
            </w:pPr>
            <w:bookmarkStart w:id="11" w:name="_DV_C11"/>
            <w:r w:rsidRPr="00E61A96">
              <w:rPr>
                <w:rFonts w:cs="Arial"/>
                <w:b/>
              </w:rPr>
              <w:t>Generating Unit(s)</w:t>
            </w:r>
            <w:r w:rsidRPr="00E61A96">
              <w:rPr>
                <w:rFonts w:cs="Arial"/>
              </w:rPr>
              <w:t xml:space="preserve">; or, </w:t>
            </w:r>
            <w:bookmarkEnd w:id="11"/>
          </w:p>
          <w:p w14:paraId="59F4B9F5" w14:textId="68CBD074" w:rsidR="00C40DC8" w:rsidRPr="00E61A96" w:rsidRDefault="2727E857" w:rsidP="00BB3C86">
            <w:pPr>
              <w:pStyle w:val="TableArial11"/>
              <w:rPr>
                <w:rFonts w:cs="Arial"/>
              </w:rPr>
            </w:pPr>
            <w:r w:rsidRPr="00E61A96">
              <w:rPr>
                <w:rFonts w:cs="Arial"/>
                <w:b/>
                <w:bCs/>
              </w:rPr>
              <w:t>Power Generating Modules</w:t>
            </w:r>
            <w:r w:rsidRPr="00E61A96">
              <w:rPr>
                <w:rFonts w:cs="Arial"/>
              </w:rPr>
              <w:t xml:space="preserve"> (including </w:t>
            </w:r>
            <w:r w:rsidRPr="00E61A96">
              <w:rPr>
                <w:rFonts w:cs="Arial"/>
                <w:b/>
                <w:bCs/>
              </w:rPr>
              <w:t>DC Connected Power Park Modules</w:t>
            </w:r>
            <w:r w:rsidR="03699396" w:rsidRPr="00E61A96">
              <w:rPr>
                <w:rFonts w:cs="Arial"/>
                <w:b/>
                <w:bCs/>
              </w:rPr>
              <w:t xml:space="preserve"> </w:t>
            </w:r>
            <w:r w:rsidR="03699396" w:rsidRPr="00E61A96">
              <w:rPr>
                <w:rFonts w:cs="Arial"/>
              </w:rPr>
              <w:t xml:space="preserve">and/or </w:t>
            </w:r>
            <w:r w:rsidR="03699396" w:rsidRPr="00E61A96">
              <w:rPr>
                <w:rFonts w:cs="Arial"/>
                <w:b/>
                <w:bCs/>
              </w:rPr>
              <w:t>E</w:t>
            </w:r>
            <w:r w:rsidR="2DD57B90" w:rsidRPr="00E61A96">
              <w:rPr>
                <w:rFonts w:cs="Arial"/>
                <w:b/>
                <w:bCs/>
              </w:rPr>
              <w:t>lectricity Storage Modules</w:t>
            </w:r>
            <w:r w:rsidRPr="00E61A96">
              <w:rPr>
                <w:rFonts w:cs="Arial"/>
              </w:rPr>
              <w:t>); or,</w:t>
            </w:r>
          </w:p>
          <w:p w14:paraId="1C8EDC19" w14:textId="77777777" w:rsidR="00C40DC8" w:rsidRPr="00E61A96" w:rsidRDefault="00C40DC8" w:rsidP="00BB3C86">
            <w:pPr>
              <w:pStyle w:val="TableArial11"/>
              <w:rPr>
                <w:rFonts w:cs="Arial"/>
              </w:rPr>
            </w:pPr>
            <w:bookmarkStart w:id="12" w:name="_DV_C12"/>
            <w:r w:rsidRPr="00E61A96">
              <w:rPr>
                <w:rFonts w:cs="Arial"/>
                <w:b/>
              </w:rPr>
              <w:t>CCGT Module(s)</w:t>
            </w:r>
            <w:r w:rsidRPr="00E61A96">
              <w:rPr>
                <w:rFonts w:cs="Arial"/>
              </w:rPr>
              <w:t xml:space="preserve">; or, </w:t>
            </w:r>
            <w:bookmarkEnd w:id="12"/>
          </w:p>
          <w:p w14:paraId="2F9E7ABB" w14:textId="77777777" w:rsidR="00C40DC8" w:rsidRPr="00E61A96" w:rsidRDefault="00C40DC8" w:rsidP="00BB3C86">
            <w:pPr>
              <w:pStyle w:val="TableArial11"/>
              <w:rPr>
                <w:rFonts w:cs="Arial"/>
              </w:rPr>
            </w:pPr>
            <w:bookmarkStart w:id="13" w:name="_DV_C13"/>
            <w:r w:rsidRPr="00E61A96">
              <w:rPr>
                <w:rFonts w:cs="Arial"/>
                <w:b/>
              </w:rPr>
              <w:t>Power Park Module(s)</w:t>
            </w:r>
            <w:r w:rsidRPr="00E61A96">
              <w:rPr>
                <w:rFonts w:cs="Arial"/>
              </w:rPr>
              <w:t xml:space="preserve">; or, </w:t>
            </w:r>
            <w:bookmarkEnd w:id="13"/>
          </w:p>
          <w:p w14:paraId="6DD734FE" w14:textId="77777777" w:rsidR="00C40DC8" w:rsidRPr="00E61A96" w:rsidRDefault="00C40DC8" w:rsidP="00BB3C86">
            <w:pPr>
              <w:pStyle w:val="TableArial11"/>
              <w:rPr>
                <w:rFonts w:cs="Arial"/>
                <w:b/>
              </w:rPr>
            </w:pPr>
            <w:bookmarkStart w:id="14" w:name="_DV_C14"/>
            <w:r w:rsidRPr="00E61A96">
              <w:rPr>
                <w:rFonts w:cs="Arial"/>
                <w:b/>
              </w:rPr>
              <w:t>DC Converter(s)</w:t>
            </w:r>
            <w:r w:rsidRPr="005C20E3">
              <w:rPr>
                <w:rFonts w:cs="Arial"/>
              </w:rPr>
              <w:t>;</w:t>
            </w:r>
            <w:r w:rsidRPr="00E61A96">
              <w:rPr>
                <w:rFonts w:cs="Arial"/>
                <w:b/>
              </w:rPr>
              <w:t xml:space="preserve"> </w:t>
            </w:r>
            <w:r w:rsidRPr="00E61A96">
              <w:rPr>
                <w:rFonts w:cs="Arial"/>
              </w:rPr>
              <w:t>or</w:t>
            </w:r>
          </w:p>
          <w:p w14:paraId="54C8D436" w14:textId="77777777" w:rsidR="00E87C29" w:rsidRPr="00E61A96" w:rsidRDefault="00C40DC8" w:rsidP="00BB3C86">
            <w:pPr>
              <w:pStyle w:val="TableArial11"/>
              <w:rPr>
                <w:rFonts w:cs="Arial"/>
                <w:b/>
              </w:rPr>
            </w:pPr>
            <w:r w:rsidRPr="00E61A96">
              <w:rPr>
                <w:rFonts w:cs="Arial"/>
                <w:b/>
              </w:rPr>
              <w:t>HVDC Systems</w:t>
            </w:r>
            <w:r w:rsidR="00E87C29" w:rsidRPr="005C20E3">
              <w:rPr>
                <w:rFonts w:cs="Arial"/>
              </w:rPr>
              <w:t>; or</w:t>
            </w:r>
          </w:p>
          <w:p w14:paraId="750A8CFF" w14:textId="77777777" w:rsidR="00E87C29" w:rsidRPr="005C20E3" w:rsidRDefault="00E87C29" w:rsidP="00E87C29">
            <w:pPr>
              <w:pStyle w:val="TableArial11"/>
              <w:rPr>
                <w:rFonts w:cs="Arial"/>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Network Operator</w:t>
            </w:r>
            <w:r w:rsidRPr="005C20E3">
              <w:rPr>
                <w:rFonts w:cs="Arial"/>
              </w:rPr>
              <w:t xml:space="preserve">; or  </w:t>
            </w:r>
          </w:p>
          <w:p w14:paraId="30CFFC5D" w14:textId="77777777" w:rsidR="00E87C29" w:rsidRPr="005C20E3" w:rsidRDefault="00E87C29" w:rsidP="00E87C29">
            <w:pPr>
              <w:pStyle w:val="TableArial11"/>
              <w:rPr>
                <w:rFonts w:cs="Arial"/>
              </w:rPr>
            </w:pPr>
            <w:r w:rsidRPr="005C20E3">
              <w:rPr>
                <w:rFonts w:cs="Arial"/>
                <w:b/>
              </w:rPr>
              <w:t xml:space="preserve">Network Operator’s </w:t>
            </w:r>
            <w:r w:rsidRPr="005C20E3">
              <w:rPr>
                <w:rFonts w:cs="Arial"/>
              </w:rPr>
              <w:t>entire</w:t>
            </w:r>
            <w:r w:rsidRPr="005C20E3">
              <w:rPr>
                <w:rFonts w:cs="Arial"/>
                <w:b/>
              </w:rPr>
              <w:t xml:space="preserve"> </w:t>
            </w:r>
            <w:r w:rsidRPr="005C20E3">
              <w:rPr>
                <w:rFonts w:cs="Arial"/>
              </w:rPr>
              <w:t>distribution</w:t>
            </w:r>
            <w:r w:rsidRPr="005C20E3">
              <w:rPr>
                <w:rFonts w:cs="Arial"/>
                <w:b/>
              </w:rPr>
              <w:t xml:space="preserve"> System</w:t>
            </w:r>
            <w:r w:rsidRPr="005C20E3">
              <w:rPr>
                <w:rFonts w:cs="Arial"/>
              </w:rPr>
              <w:t xml:space="preserve"> where such </w:t>
            </w:r>
            <w:r w:rsidRPr="005C20E3">
              <w:rPr>
                <w:rFonts w:cs="Arial"/>
                <w:b/>
              </w:rPr>
              <w:t xml:space="preserve">Network Operator’s </w:t>
            </w:r>
            <w:r w:rsidRPr="005C20E3">
              <w:rPr>
                <w:rFonts w:cs="Arial"/>
              </w:rPr>
              <w:t>distribution</w:t>
            </w:r>
            <w:r w:rsidRPr="005C20E3">
              <w:rPr>
                <w:rFonts w:cs="Arial"/>
                <w:b/>
              </w:rPr>
              <w:t xml:space="preserve"> System</w:t>
            </w:r>
            <w:r w:rsidRPr="005C20E3">
              <w:rPr>
                <w:rFonts w:cs="Arial"/>
              </w:rPr>
              <w:t xml:space="preserve"> comprises solely of </w:t>
            </w:r>
            <w:r w:rsidRPr="005C20E3">
              <w:rPr>
                <w:rFonts w:cs="Arial"/>
                <w:b/>
              </w:rPr>
              <w:t xml:space="preserve">Plant </w:t>
            </w:r>
            <w:r w:rsidRPr="005C20E3">
              <w:rPr>
                <w:rFonts w:cs="Arial"/>
              </w:rPr>
              <w:t>and</w:t>
            </w:r>
            <w:r w:rsidRPr="005C20E3">
              <w:rPr>
                <w:rFonts w:cs="Arial"/>
                <w:b/>
              </w:rPr>
              <w:t xml:space="preserve"> Apparatus</w:t>
            </w:r>
            <w:r w:rsidRPr="005C20E3">
              <w:rPr>
                <w:rFonts w:cs="Arial"/>
              </w:rPr>
              <w:t xml:space="preserve"> procured on or after 7 September 2018 and was connected to the </w:t>
            </w:r>
            <w:r w:rsidRPr="005C20E3">
              <w:rPr>
                <w:rFonts w:cs="Arial"/>
                <w:b/>
              </w:rPr>
              <w:t xml:space="preserve">National Electricity Transmission System </w:t>
            </w:r>
            <w:r w:rsidRPr="005C20E3">
              <w:rPr>
                <w:rFonts w:cs="Arial"/>
              </w:rPr>
              <w:t>on or</w:t>
            </w:r>
            <w:r w:rsidRPr="005C20E3">
              <w:rPr>
                <w:rFonts w:cs="Arial"/>
                <w:b/>
              </w:rPr>
              <w:t xml:space="preserve"> </w:t>
            </w:r>
            <w:r w:rsidRPr="005C20E3">
              <w:rPr>
                <w:rFonts w:cs="Arial"/>
              </w:rPr>
              <w:t xml:space="preserve">after 18 August 2019.  In this case, all connections to the </w:t>
            </w:r>
            <w:r w:rsidRPr="005C20E3">
              <w:rPr>
                <w:rFonts w:cs="Arial"/>
                <w:b/>
              </w:rPr>
              <w:t>National Electricity Transmission System</w:t>
            </w:r>
            <w:r w:rsidRPr="005C20E3">
              <w:rPr>
                <w:rFonts w:cs="Arial"/>
              </w:rPr>
              <w:t xml:space="preserve"> would comprise only of </w:t>
            </w:r>
            <w:r w:rsidRPr="005C20E3">
              <w:rPr>
                <w:rFonts w:cs="Arial"/>
                <w:b/>
              </w:rPr>
              <w:t>EU Grid Supply Points</w:t>
            </w:r>
            <w:r w:rsidRPr="005C20E3">
              <w:rPr>
                <w:rFonts w:cs="Arial"/>
              </w:rPr>
              <w:t xml:space="preserve">; or </w:t>
            </w:r>
          </w:p>
          <w:p w14:paraId="5B88A08D" w14:textId="36113AA7" w:rsidR="00E87C29" w:rsidRPr="00E61A96" w:rsidRDefault="00E87C29" w:rsidP="00E87C29">
            <w:pPr>
              <w:pStyle w:val="TableArial11"/>
              <w:rPr>
                <w:rFonts w:cs="Arial"/>
                <w:b/>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Non-Embedded Customer</w:t>
            </w:r>
            <w:r w:rsidRPr="005C20E3">
              <w:rPr>
                <w:rFonts w:cs="Arial"/>
              </w:rPr>
              <w:t xml:space="preserve"> where such </w:t>
            </w:r>
            <w:r w:rsidRPr="005C20E3">
              <w:rPr>
                <w:rFonts w:cs="Arial"/>
                <w:b/>
              </w:rPr>
              <w:t>Non-Embedded Customer</w:t>
            </w:r>
            <w:r w:rsidRPr="005C20E3">
              <w:rPr>
                <w:rFonts w:cs="Arial"/>
              </w:rPr>
              <w:t xml:space="preserve"> is defined as an </w:t>
            </w:r>
            <w:r w:rsidRPr="005C20E3">
              <w:rPr>
                <w:rFonts w:cs="Arial"/>
                <w:b/>
              </w:rPr>
              <w:t>EU Code User</w:t>
            </w:r>
            <w:r w:rsidRPr="005C20E3">
              <w:rPr>
                <w:rFonts w:cs="Arial"/>
              </w:rPr>
              <w:t xml:space="preserve">;  </w:t>
            </w:r>
          </w:p>
          <w:p w14:paraId="7A1798B4" w14:textId="6D4E4EE9" w:rsidR="00C40DC8" w:rsidRPr="007E0B31" w:rsidRDefault="00091D8D" w:rsidP="00BB3C86">
            <w:pPr>
              <w:pStyle w:val="TableArial11"/>
              <w:rPr>
                <w:rFonts w:cs="Arial"/>
              </w:rPr>
            </w:pPr>
            <w:bookmarkStart w:id="15" w:name="_DV_C15"/>
            <w:bookmarkEnd w:id="14"/>
            <w:r w:rsidRPr="00E61A96">
              <w:rPr>
                <w:rFonts w:cs="Arial"/>
              </w:rPr>
              <w:t>I</w:t>
            </w:r>
            <w:r w:rsidR="00C40DC8" w:rsidRPr="00E61A96">
              <w:rPr>
                <w:rFonts w:cs="Arial"/>
              </w:rPr>
              <w:t xml:space="preserve">n the form provided by </w:t>
            </w:r>
            <w:r w:rsidR="00161E0D" w:rsidRPr="00E61A96">
              <w:rPr>
                <w:rFonts w:cs="Arial"/>
                <w:b/>
              </w:rPr>
              <w:t>The Company</w:t>
            </w:r>
            <w:r w:rsidR="00C40DC8" w:rsidRPr="00E61A96">
              <w:rPr>
                <w:rFonts w:cs="Arial"/>
              </w:rPr>
              <w:t xml:space="preserve"> to the relevant </w:t>
            </w:r>
            <w:r w:rsidR="00C40DC8" w:rsidRPr="00E61A96">
              <w:rPr>
                <w:rFonts w:cs="Arial"/>
                <w:b/>
              </w:rPr>
              <w:t>User</w:t>
            </w:r>
            <w:r w:rsidR="00C40DC8" w:rsidRPr="00E61A96">
              <w:rPr>
                <w:rFonts w:cs="Arial"/>
              </w:rPr>
              <w:t xml:space="preserve"> or another format as agreed between the </w:t>
            </w:r>
            <w:r w:rsidR="00C40DC8" w:rsidRPr="00E61A96">
              <w:rPr>
                <w:rFonts w:cs="Arial"/>
                <w:b/>
              </w:rPr>
              <w:t>User</w:t>
            </w:r>
            <w:r w:rsidR="00C40DC8" w:rsidRPr="00E61A96">
              <w:rPr>
                <w:rFonts w:cs="Arial"/>
              </w:rPr>
              <w:t xml:space="preserve"> and </w:t>
            </w:r>
            <w:r w:rsidR="00161E0D" w:rsidRPr="00E61A96">
              <w:rPr>
                <w:rFonts w:cs="Arial"/>
                <w:b/>
              </w:rPr>
              <w:t>The Company</w:t>
            </w:r>
            <w:r w:rsidR="00C40DC8" w:rsidRPr="00E61A96">
              <w:rPr>
                <w:rFonts w:cs="Arial"/>
              </w:rPr>
              <w:t>.</w:t>
            </w:r>
            <w:bookmarkEnd w:id="15"/>
          </w:p>
        </w:tc>
      </w:tr>
      <w:tr w:rsidR="00C40DC8" w:rsidRPr="007E0B31" w14:paraId="06D87C8F" w14:textId="77777777" w:rsidTr="490DE6A8">
        <w:trPr>
          <w:cantSplit/>
        </w:trPr>
        <w:tc>
          <w:tcPr>
            <w:tcW w:w="2884" w:type="dxa"/>
          </w:tcPr>
          <w:p w14:paraId="1918120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lang w:val="en-GB"/>
              </w:rPr>
              <w:t>Configuration 1 AC Connected Offshore Power Park Module</w:t>
            </w:r>
          </w:p>
        </w:tc>
        <w:tc>
          <w:tcPr>
            <w:tcW w:w="6634" w:type="dxa"/>
          </w:tcPr>
          <w:p w14:paraId="4B794853" w14:textId="77777777" w:rsidR="00C40DC8" w:rsidRPr="007E0B31" w:rsidRDefault="00C40DC8"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an AC </w:t>
            </w:r>
            <w:r w:rsidRPr="007E0B31">
              <w:rPr>
                <w:rFonts w:cs="Arial"/>
                <w:b/>
                <w:color w:val="auto"/>
              </w:rPr>
              <w:t>Offshore Transmission System</w:t>
            </w:r>
            <w:r w:rsidRPr="007E0B31">
              <w:rPr>
                <w:rFonts w:cs="Arial"/>
                <w:color w:val="auto"/>
              </w:rPr>
              <w:t xml:space="preserve"> and that AC</w:t>
            </w:r>
            <w:r w:rsidRPr="007E0B31">
              <w:rPr>
                <w:rFonts w:cs="Arial"/>
                <w:b/>
                <w:color w:val="auto"/>
              </w:rPr>
              <w:t xml:space="preserve"> Offshore Transmission System</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w:t>
            </w:r>
            <w:r w:rsidR="007477AE" w:rsidRPr="007E0B31">
              <w:rPr>
                <w:rFonts w:cs="Arial"/>
                <w:color w:val="auto"/>
              </w:rPr>
              <w:t xml:space="preserve"> </w:t>
            </w:r>
            <w:r w:rsidR="007531EB" w:rsidRPr="007E0B31">
              <w:rPr>
                <w:rFonts w:cs="Arial"/>
                <w:color w:val="auto"/>
              </w:rPr>
              <w:t xml:space="preserve">and </w:t>
            </w:r>
            <w:r w:rsidR="007477AE" w:rsidRPr="007E0B31">
              <w:rPr>
                <w:rFonts w:cs="Arial"/>
                <w:color w:val="auto"/>
              </w:rPr>
              <w:t>which has one or more</w:t>
            </w:r>
            <w:r w:rsidR="007477AE" w:rsidRPr="007E0B31">
              <w:rPr>
                <w:rFonts w:cs="Arial"/>
                <w:b/>
                <w:color w:val="auto"/>
              </w:rPr>
              <w:t xml:space="preserve"> </w:t>
            </w:r>
            <w:r w:rsidR="00091D8D" w:rsidRPr="0079139F">
              <w:rPr>
                <w:rFonts w:cs="Arial"/>
                <w:b/>
                <w:color w:val="auto"/>
              </w:rPr>
              <w:t xml:space="preserve">Transmission </w:t>
            </w:r>
            <w:r w:rsidR="007477AE" w:rsidRPr="007E0B31">
              <w:rPr>
                <w:rFonts w:cs="Arial"/>
                <w:b/>
                <w:color w:val="auto"/>
              </w:rPr>
              <w:t>Interface Points</w:t>
            </w:r>
            <w:r w:rsidRPr="007E0B31">
              <w:rPr>
                <w:rFonts w:cs="Arial"/>
                <w:color w:val="auto"/>
              </w:rPr>
              <w:t xml:space="preserve">.  </w:t>
            </w:r>
          </w:p>
        </w:tc>
      </w:tr>
      <w:tr w:rsidR="00D13D4E" w:rsidRPr="007E0B31" w14:paraId="3ED81227" w14:textId="77777777" w:rsidTr="490DE6A8">
        <w:trPr>
          <w:cantSplit/>
        </w:trPr>
        <w:tc>
          <w:tcPr>
            <w:tcW w:w="2884" w:type="dxa"/>
          </w:tcPr>
          <w:p w14:paraId="3A2F3CB6" w14:textId="77777777" w:rsidR="00D13D4E" w:rsidRPr="007E0B31" w:rsidRDefault="00D13D4E" w:rsidP="001D227F">
            <w:pPr>
              <w:pStyle w:val="Level1Text"/>
              <w:tabs>
                <w:tab w:val="left" w:pos="0"/>
              </w:tabs>
              <w:ind w:left="0" w:firstLine="0"/>
              <w:rPr>
                <w:rFonts w:cs="Arial"/>
                <w:b/>
                <w:color w:val="auto"/>
                <w:lang w:val="en-GB"/>
              </w:rPr>
            </w:pPr>
            <w:r w:rsidRPr="007E0B31">
              <w:rPr>
                <w:rFonts w:cs="Arial"/>
                <w:b/>
                <w:color w:val="auto"/>
                <w:lang w:val="en-GB"/>
              </w:rPr>
              <w:t>Configuration 2 AC Connected Offshore Power Park Module</w:t>
            </w:r>
          </w:p>
        </w:tc>
        <w:tc>
          <w:tcPr>
            <w:tcW w:w="6634" w:type="dxa"/>
          </w:tcPr>
          <w:p w14:paraId="4138E5E3" w14:textId="77777777" w:rsidR="00D13D4E" w:rsidRPr="007E0B31" w:rsidRDefault="00D13D4E"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 meshed AC </w:t>
            </w:r>
            <w:r w:rsidRPr="007E0B31">
              <w:rPr>
                <w:rFonts w:cs="Arial"/>
                <w:b/>
                <w:color w:val="auto"/>
              </w:rPr>
              <w:t>Offshore Transmission System</w:t>
            </w:r>
            <w:r w:rsidRPr="007E0B31">
              <w:rPr>
                <w:rFonts w:cs="Arial"/>
                <w:color w:val="auto"/>
              </w:rPr>
              <w:t xml:space="preserve"> and that </w:t>
            </w:r>
            <w:r w:rsidRPr="007E0B31">
              <w:rPr>
                <w:rFonts w:cs="Arial"/>
                <w:b/>
                <w:color w:val="auto"/>
              </w:rPr>
              <w:t>AC Offshore Transmission System</w:t>
            </w:r>
            <w:r w:rsidRPr="007E0B31">
              <w:rPr>
                <w:rFonts w:cs="Arial"/>
                <w:color w:val="auto"/>
              </w:rPr>
              <w:t xml:space="preserve"> is connected to two or more </w:t>
            </w:r>
            <w:r w:rsidRPr="007E0B31">
              <w:rPr>
                <w:rFonts w:cs="Arial"/>
                <w:b/>
                <w:color w:val="auto"/>
              </w:rPr>
              <w:t xml:space="preserve">Onshore </w:t>
            </w:r>
            <w:r w:rsidRPr="007E0B31">
              <w:rPr>
                <w:rFonts w:cs="Arial"/>
                <w:color w:val="auto"/>
              </w:rPr>
              <w:t xml:space="preserve">substations at its </w:t>
            </w:r>
            <w:r w:rsidRPr="007E0B31">
              <w:rPr>
                <w:rFonts w:cs="Arial"/>
                <w:b/>
                <w:color w:val="auto"/>
              </w:rPr>
              <w:t>Transmission Interface Points</w:t>
            </w:r>
            <w:r w:rsidRPr="007E0B31">
              <w:rPr>
                <w:rFonts w:cs="Arial"/>
                <w:color w:val="auto"/>
              </w:rPr>
              <w:t xml:space="preserve">.  </w:t>
            </w:r>
          </w:p>
        </w:tc>
      </w:tr>
      <w:tr w:rsidR="00E447FC" w:rsidRPr="007E0B31" w14:paraId="1EF85FD5" w14:textId="77777777" w:rsidTr="490DE6A8">
        <w:trPr>
          <w:cantSplit/>
        </w:trPr>
        <w:tc>
          <w:tcPr>
            <w:tcW w:w="2884" w:type="dxa"/>
          </w:tcPr>
          <w:p w14:paraId="023D3019" w14:textId="77777777" w:rsidR="00E447FC" w:rsidRPr="007E0B31" w:rsidRDefault="00E447FC" w:rsidP="001D227F">
            <w:pPr>
              <w:pStyle w:val="Level1Text"/>
              <w:tabs>
                <w:tab w:val="left" w:pos="0"/>
              </w:tabs>
              <w:ind w:left="0" w:firstLine="0"/>
              <w:rPr>
                <w:rFonts w:cs="Arial"/>
                <w:b/>
                <w:color w:val="auto"/>
              </w:rPr>
            </w:pPr>
            <w:r w:rsidRPr="007E0B31">
              <w:rPr>
                <w:rFonts w:cs="Arial"/>
                <w:b/>
                <w:color w:val="auto"/>
                <w:lang w:val="en-GB"/>
              </w:rPr>
              <w:t>Configuration 1 DC Connected Power Park Module</w:t>
            </w:r>
          </w:p>
        </w:tc>
        <w:tc>
          <w:tcPr>
            <w:tcW w:w="6634" w:type="dxa"/>
          </w:tcPr>
          <w:p w14:paraId="006ADEF7" w14:textId="21DDA3D1" w:rsidR="00E447FC" w:rsidRPr="007E0B31" w:rsidRDefault="00E447FC"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 and which has one or more</w:t>
            </w:r>
            <w:r w:rsidRPr="007E0B31">
              <w:rPr>
                <w:rFonts w:cs="Arial"/>
                <w:b/>
                <w:color w:val="auto"/>
              </w:rPr>
              <w:t xml:space="preserve"> </w:t>
            </w:r>
            <w:r w:rsidR="00091D8D"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9E0D93" w:rsidRPr="007E0B31" w14:paraId="71C93C62" w14:textId="77777777" w:rsidTr="490DE6A8">
        <w:trPr>
          <w:cantSplit/>
        </w:trPr>
        <w:tc>
          <w:tcPr>
            <w:tcW w:w="2884" w:type="dxa"/>
          </w:tcPr>
          <w:p w14:paraId="39813E66" w14:textId="77777777" w:rsidR="009E0D93" w:rsidRPr="007E0B31" w:rsidRDefault="009E0D93" w:rsidP="001D227F">
            <w:pPr>
              <w:pStyle w:val="Level1Text"/>
              <w:tabs>
                <w:tab w:val="left" w:pos="0"/>
              </w:tabs>
              <w:ind w:left="0" w:firstLine="0"/>
              <w:rPr>
                <w:rFonts w:cs="Arial"/>
                <w:b/>
                <w:color w:val="auto"/>
                <w:lang w:val="en-GB"/>
              </w:rPr>
            </w:pPr>
            <w:r w:rsidRPr="007E0B31">
              <w:rPr>
                <w:rFonts w:cs="Arial"/>
                <w:b/>
                <w:color w:val="auto"/>
                <w:lang w:val="en-GB"/>
              </w:rPr>
              <w:t>Configuration 2 DC Connected Power Park Module</w:t>
            </w:r>
          </w:p>
        </w:tc>
        <w:tc>
          <w:tcPr>
            <w:tcW w:w="6634" w:type="dxa"/>
          </w:tcPr>
          <w:p w14:paraId="2E439574" w14:textId="5C79BEA3" w:rsidR="009E0D93" w:rsidRPr="007E0B31" w:rsidRDefault="009E0D93"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more than one </w:t>
            </w:r>
            <w:r w:rsidRPr="007E0B31">
              <w:rPr>
                <w:rFonts w:cs="Arial"/>
                <w:b/>
                <w:color w:val="auto"/>
              </w:rPr>
              <w:t>Onshore</w:t>
            </w:r>
            <w:r w:rsidRPr="007E0B31">
              <w:rPr>
                <w:rFonts w:cs="Arial"/>
                <w:color w:val="auto"/>
              </w:rPr>
              <w:t xml:space="preserve"> substation at its </w:t>
            </w:r>
            <w:r w:rsidRPr="007E0B31">
              <w:rPr>
                <w:rFonts w:cs="Arial"/>
                <w:b/>
                <w:color w:val="auto"/>
              </w:rPr>
              <w:t>Transmission Interface Points</w:t>
            </w:r>
            <w:r w:rsidRPr="007E0B31">
              <w:rPr>
                <w:rFonts w:cs="Arial"/>
                <w:color w:val="auto"/>
              </w:rPr>
              <w:t xml:space="preserve">.  </w:t>
            </w:r>
          </w:p>
        </w:tc>
      </w:tr>
      <w:tr w:rsidR="00046274" w:rsidRPr="007E0B31" w14:paraId="2BF7BC2C" w14:textId="77777777" w:rsidTr="490DE6A8">
        <w:trPr>
          <w:cantSplit/>
        </w:trPr>
        <w:tc>
          <w:tcPr>
            <w:tcW w:w="2884" w:type="dxa"/>
          </w:tcPr>
          <w:p w14:paraId="501E731D" w14:textId="77777777" w:rsidR="009E0D93" w:rsidRPr="007E0B31" w:rsidRDefault="009E0D93" w:rsidP="00ED5885">
            <w:pPr>
              <w:pStyle w:val="Arial11Bold"/>
              <w:rPr>
                <w:rFonts w:cs="Arial"/>
              </w:rPr>
            </w:pPr>
            <w:r w:rsidRPr="007E0B31">
              <w:rPr>
                <w:rFonts w:cs="Arial"/>
              </w:rPr>
              <w:lastRenderedPageBreak/>
              <w:t xml:space="preserve">Connection Conditions </w:t>
            </w:r>
            <w:r w:rsidRPr="007E0B31">
              <w:rPr>
                <w:rFonts w:cs="Arial"/>
                <w:b w:val="0"/>
              </w:rPr>
              <w:t>or</w:t>
            </w:r>
            <w:r w:rsidRPr="007E0B31">
              <w:rPr>
                <w:rFonts w:cs="Arial"/>
              </w:rPr>
              <w:t xml:space="preserve"> CC</w:t>
            </w:r>
          </w:p>
        </w:tc>
        <w:tc>
          <w:tcPr>
            <w:tcW w:w="6634" w:type="dxa"/>
          </w:tcPr>
          <w:p w14:paraId="3B32EE96" w14:textId="41DA02E9" w:rsidR="009E0D93" w:rsidRPr="007E0B31" w:rsidRDefault="009E0D93" w:rsidP="00BB3C86">
            <w:pPr>
              <w:pStyle w:val="TableArial11"/>
              <w:rPr>
                <w:rFonts w:cs="Arial"/>
              </w:rPr>
            </w:pPr>
            <w:r w:rsidRPr="007E0B31">
              <w:rPr>
                <w:rFonts w:cs="Arial"/>
              </w:rPr>
              <w:t xml:space="preserve">That portion of the Grid Code which is identified as the </w:t>
            </w:r>
            <w:r w:rsidRPr="007E0B31">
              <w:rPr>
                <w:rFonts w:cs="Arial"/>
                <w:b/>
              </w:rPr>
              <w:t>Connection Conditions</w:t>
            </w:r>
            <w:r w:rsidR="00007774" w:rsidRPr="007E0B31">
              <w:rPr>
                <w:rFonts w:cs="Arial"/>
                <w:b/>
              </w:rPr>
              <w:t xml:space="preserve"> </w:t>
            </w:r>
            <w:r w:rsidR="00007774" w:rsidRPr="007E0B31">
              <w:rPr>
                <w:rFonts w:cs="Arial"/>
              </w:rPr>
              <w:t xml:space="preserve">being applicable to </w:t>
            </w:r>
            <w:r w:rsidR="00E87C29" w:rsidRPr="00E87C29">
              <w:rPr>
                <w:rFonts w:cs="Arial"/>
                <w:b/>
              </w:rPr>
              <w:t>GB Code</w:t>
            </w:r>
            <w:r w:rsidR="00007774" w:rsidRPr="005C20E3">
              <w:rPr>
                <w:b/>
              </w:rPr>
              <w:t xml:space="preserve"> </w:t>
            </w:r>
            <w:r w:rsidR="00007774" w:rsidRPr="007E0B31">
              <w:rPr>
                <w:rFonts w:cs="Arial"/>
                <w:b/>
              </w:rPr>
              <w:t>Users</w:t>
            </w:r>
            <w:r w:rsidRPr="007E0B31">
              <w:rPr>
                <w:rFonts w:cs="Arial"/>
              </w:rPr>
              <w:t>.</w:t>
            </w:r>
          </w:p>
        </w:tc>
      </w:tr>
      <w:tr w:rsidR="00046274" w:rsidRPr="007E0B31" w14:paraId="18CE60F1" w14:textId="77777777" w:rsidTr="490DE6A8">
        <w:trPr>
          <w:cantSplit/>
        </w:trPr>
        <w:tc>
          <w:tcPr>
            <w:tcW w:w="2884" w:type="dxa"/>
          </w:tcPr>
          <w:p w14:paraId="59FAA8FE" w14:textId="77777777" w:rsidR="009E0D93" w:rsidRPr="007E0B31" w:rsidRDefault="009E0D93" w:rsidP="00ED5885">
            <w:pPr>
              <w:pStyle w:val="Arial11Bold"/>
              <w:rPr>
                <w:rFonts w:cs="Arial"/>
              </w:rPr>
            </w:pPr>
            <w:r w:rsidRPr="007E0B31">
              <w:rPr>
                <w:rFonts w:cs="Arial"/>
              </w:rPr>
              <w:t>Connection Entry Capacity</w:t>
            </w:r>
          </w:p>
        </w:tc>
        <w:tc>
          <w:tcPr>
            <w:tcW w:w="6634" w:type="dxa"/>
          </w:tcPr>
          <w:p w14:paraId="0031FD48"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r w:rsidR="00091D8D" w:rsidRPr="00A87826">
              <w:rPr>
                <w:rFonts w:cs="Arial"/>
                <w:bCs/>
              </w:rPr>
              <w:t>.</w:t>
            </w:r>
          </w:p>
        </w:tc>
      </w:tr>
      <w:tr w:rsidR="00046274" w:rsidRPr="007E0B31" w14:paraId="49692C93" w14:textId="77777777" w:rsidTr="490DE6A8">
        <w:trPr>
          <w:cantSplit/>
        </w:trPr>
        <w:tc>
          <w:tcPr>
            <w:tcW w:w="2884" w:type="dxa"/>
          </w:tcPr>
          <w:p w14:paraId="4069B05B" w14:textId="77777777" w:rsidR="009E0D93" w:rsidRPr="007E0B31" w:rsidRDefault="009E0D93" w:rsidP="00ED5885">
            <w:pPr>
              <w:pStyle w:val="Arial11Bold"/>
              <w:rPr>
                <w:rFonts w:cs="Arial"/>
              </w:rPr>
            </w:pPr>
            <w:r w:rsidRPr="007E0B31">
              <w:rPr>
                <w:rFonts w:cs="Arial"/>
              </w:rPr>
              <w:t>Connected Planning Data</w:t>
            </w:r>
          </w:p>
        </w:tc>
        <w:tc>
          <w:tcPr>
            <w:tcW w:w="6634" w:type="dxa"/>
          </w:tcPr>
          <w:p w14:paraId="319F5ABF" w14:textId="77777777" w:rsidR="009E0D93" w:rsidRPr="007E0B31" w:rsidRDefault="009E0D93" w:rsidP="00BB3C86">
            <w:pPr>
              <w:pStyle w:val="TableArial11"/>
              <w:rPr>
                <w:rFonts w:cs="Arial"/>
              </w:rPr>
            </w:pPr>
            <w:r w:rsidRPr="007E0B31">
              <w:rPr>
                <w:rFonts w:cs="Arial"/>
              </w:rPr>
              <w:t xml:space="preserve">Data which replaces data containing estimated values assumed for planning purposes by validated actual values and updated estimates for the future and by updated forecasts for </w:t>
            </w:r>
            <w:r w:rsidRPr="007E0B31">
              <w:rPr>
                <w:rFonts w:cs="Arial"/>
                <w:b/>
              </w:rPr>
              <w:t>Forecast Data</w:t>
            </w:r>
            <w:r w:rsidRPr="007E0B31">
              <w:rPr>
                <w:rFonts w:cs="Arial"/>
              </w:rPr>
              <w:t xml:space="preserve"> items such as </w:t>
            </w:r>
            <w:r w:rsidRPr="007E0B31">
              <w:rPr>
                <w:rFonts w:cs="Arial"/>
                <w:b/>
              </w:rPr>
              <w:t>Demand</w:t>
            </w:r>
            <w:r w:rsidRPr="007E0B31">
              <w:rPr>
                <w:rFonts w:cs="Arial"/>
              </w:rPr>
              <w:t>.</w:t>
            </w:r>
          </w:p>
        </w:tc>
      </w:tr>
      <w:tr w:rsidR="00046274" w:rsidRPr="007E0B31" w14:paraId="032C0763" w14:textId="77777777" w:rsidTr="490DE6A8">
        <w:trPr>
          <w:cantSplit/>
        </w:trPr>
        <w:tc>
          <w:tcPr>
            <w:tcW w:w="2884" w:type="dxa"/>
          </w:tcPr>
          <w:p w14:paraId="62DFDF6A" w14:textId="77777777" w:rsidR="009E0D93" w:rsidRPr="007E0B31" w:rsidRDefault="009E0D93" w:rsidP="00ED5885">
            <w:pPr>
              <w:pStyle w:val="Arial11Bold"/>
              <w:rPr>
                <w:rFonts w:cs="Arial"/>
              </w:rPr>
            </w:pPr>
            <w:r w:rsidRPr="007E0B31">
              <w:rPr>
                <w:rFonts w:cs="Arial"/>
              </w:rPr>
              <w:t>Connection Point</w:t>
            </w:r>
          </w:p>
        </w:tc>
        <w:tc>
          <w:tcPr>
            <w:tcW w:w="6634" w:type="dxa"/>
          </w:tcPr>
          <w:p w14:paraId="418AC172" w14:textId="77777777" w:rsidR="009E0D93" w:rsidRPr="007E0B31" w:rsidRDefault="009E0D93" w:rsidP="00BB3C86">
            <w:pPr>
              <w:pStyle w:val="TableArial11"/>
              <w:rPr>
                <w:rFonts w:cs="Arial"/>
              </w:rPr>
            </w:pPr>
            <w:r w:rsidRPr="007E0B31">
              <w:rPr>
                <w:rFonts w:cs="Arial"/>
              </w:rPr>
              <w:t xml:space="preserve">A </w:t>
            </w:r>
            <w:r w:rsidRPr="007E0B31">
              <w:rPr>
                <w:rFonts w:cs="Arial"/>
                <w:b/>
              </w:rPr>
              <w:t>Grid Supply Point</w:t>
            </w:r>
            <w:r w:rsidRPr="007E0B31">
              <w:rPr>
                <w:rFonts w:cs="Arial"/>
              </w:rPr>
              <w:t xml:space="preserve"> or </w:t>
            </w:r>
            <w:r w:rsidRPr="007E0B31">
              <w:rPr>
                <w:rFonts w:cs="Arial"/>
                <w:b/>
              </w:rPr>
              <w:t>Grid Entry Point</w:t>
            </w:r>
            <w:r w:rsidRPr="007E0B31">
              <w:rPr>
                <w:rFonts w:cs="Arial"/>
              </w:rPr>
              <w:t>, as the case may be.</w:t>
            </w:r>
          </w:p>
        </w:tc>
      </w:tr>
      <w:tr w:rsidR="00046274" w:rsidRPr="007E0B31" w14:paraId="1ECEFAB2" w14:textId="77777777" w:rsidTr="490DE6A8">
        <w:trPr>
          <w:cantSplit/>
        </w:trPr>
        <w:tc>
          <w:tcPr>
            <w:tcW w:w="2884" w:type="dxa"/>
          </w:tcPr>
          <w:p w14:paraId="4B2413B1" w14:textId="77777777" w:rsidR="009E0D93" w:rsidRPr="007E0B31" w:rsidRDefault="009E0D93" w:rsidP="00ED5885">
            <w:pPr>
              <w:pStyle w:val="Arial11Bold"/>
              <w:rPr>
                <w:rFonts w:cs="Arial"/>
              </w:rPr>
            </w:pPr>
            <w:r w:rsidRPr="007E0B31">
              <w:rPr>
                <w:rFonts w:cs="Arial"/>
              </w:rPr>
              <w:t>Connection Site</w:t>
            </w:r>
          </w:p>
        </w:tc>
        <w:tc>
          <w:tcPr>
            <w:tcW w:w="6634" w:type="dxa"/>
          </w:tcPr>
          <w:p w14:paraId="42144605" w14:textId="77777777" w:rsidR="009E0D93" w:rsidRPr="007E0B31" w:rsidRDefault="009E0D93" w:rsidP="00BB3C86">
            <w:pPr>
              <w:pStyle w:val="TableArial11"/>
              <w:rPr>
                <w:rFonts w:cs="Arial"/>
              </w:rPr>
            </w:pPr>
            <w:r w:rsidRPr="007E0B31">
              <w:rPr>
                <w:rFonts w:cs="Arial"/>
              </w:rPr>
              <w:t xml:space="preserve">A </w:t>
            </w:r>
            <w:r w:rsidRPr="007E0B31">
              <w:rPr>
                <w:rFonts w:cs="Arial"/>
                <w:b/>
              </w:rPr>
              <w:t>Transmission Site</w:t>
            </w:r>
            <w:r w:rsidRPr="007E0B31">
              <w:rPr>
                <w:rFonts w:cs="Arial"/>
              </w:rPr>
              <w:t xml:space="preserve"> or </w:t>
            </w:r>
            <w:r w:rsidRPr="007E0B31">
              <w:rPr>
                <w:rFonts w:cs="Arial"/>
                <w:b/>
              </w:rPr>
              <w:t>User Site</w:t>
            </w:r>
            <w:r w:rsidRPr="007E0B31">
              <w:rPr>
                <w:rFonts w:cs="Arial"/>
              </w:rPr>
              <w:t>, as the case may be.</w:t>
            </w:r>
          </w:p>
        </w:tc>
      </w:tr>
      <w:tr w:rsidR="00046274" w:rsidRPr="007E0B31" w14:paraId="23196ECE" w14:textId="77777777" w:rsidTr="490DE6A8">
        <w:trPr>
          <w:cantSplit/>
        </w:trPr>
        <w:tc>
          <w:tcPr>
            <w:tcW w:w="2884" w:type="dxa"/>
          </w:tcPr>
          <w:p w14:paraId="05744015" w14:textId="77777777" w:rsidR="009E0D93" w:rsidRPr="007E0B31" w:rsidRDefault="009E0D93" w:rsidP="00ED5885">
            <w:pPr>
              <w:pStyle w:val="Arial11Bold"/>
              <w:rPr>
                <w:rFonts w:cs="Arial"/>
              </w:rPr>
            </w:pPr>
            <w:r w:rsidRPr="007E0B31">
              <w:rPr>
                <w:rFonts w:cs="Arial"/>
              </w:rPr>
              <w:t>Construction Agreement</w:t>
            </w:r>
          </w:p>
        </w:tc>
        <w:tc>
          <w:tcPr>
            <w:tcW w:w="6634" w:type="dxa"/>
          </w:tcPr>
          <w:p w14:paraId="57CB08B2"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p>
        </w:tc>
      </w:tr>
      <w:tr w:rsidR="00046274" w:rsidRPr="007E0B31" w14:paraId="11856CEF" w14:textId="77777777" w:rsidTr="490DE6A8">
        <w:trPr>
          <w:cantSplit/>
        </w:trPr>
        <w:tc>
          <w:tcPr>
            <w:tcW w:w="2884" w:type="dxa"/>
          </w:tcPr>
          <w:p w14:paraId="21BC9C05" w14:textId="77777777" w:rsidR="009E0D93" w:rsidRPr="007E0B31" w:rsidRDefault="009E0D93" w:rsidP="00ED5885">
            <w:pPr>
              <w:pStyle w:val="Arial11Bold"/>
              <w:rPr>
                <w:rFonts w:cs="Arial"/>
              </w:rPr>
            </w:pPr>
            <w:r w:rsidRPr="007E0B31">
              <w:rPr>
                <w:rFonts w:cs="Arial"/>
              </w:rPr>
              <w:t>Consumer Representative</w:t>
            </w:r>
          </w:p>
        </w:tc>
        <w:tc>
          <w:tcPr>
            <w:tcW w:w="6634" w:type="dxa"/>
          </w:tcPr>
          <w:p w14:paraId="5BBA34B8" w14:textId="77777777" w:rsidR="009E0D93" w:rsidRPr="007E0B31" w:rsidRDefault="009E0D93" w:rsidP="006077FA">
            <w:pPr>
              <w:pStyle w:val="TableArial11"/>
              <w:rPr>
                <w:rFonts w:cs="Arial"/>
              </w:rPr>
            </w:pPr>
            <w:r w:rsidRPr="007E0B31">
              <w:rPr>
                <w:rFonts w:cs="Arial"/>
              </w:rPr>
              <w:t xml:space="preserve">Means the person appointed by the </w:t>
            </w:r>
            <w:r w:rsidRPr="007E0B31">
              <w:rPr>
                <w:rFonts w:cs="Arial"/>
                <w:b/>
              </w:rPr>
              <w:t>Citizens Advice</w:t>
            </w:r>
            <w:r w:rsidRPr="007E0B31">
              <w:rPr>
                <w:rFonts w:cs="Arial"/>
              </w:rPr>
              <w:t xml:space="preserve"> or the </w:t>
            </w:r>
            <w:r w:rsidRPr="007E0B31">
              <w:rPr>
                <w:rFonts w:cs="Arial"/>
                <w:b/>
              </w:rPr>
              <w:t>Citizens Advice Scotland</w:t>
            </w:r>
            <w:r w:rsidRPr="007E0B31">
              <w:rPr>
                <w:rFonts w:cs="Arial"/>
              </w:rPr>
              <w:t xml:space="preserve"> (or any successor body) representing all categories of customers, appointed in accordance with GR.4.2(b)</w:t>
            </w:r>
          </w:p>
        </w:tc>
      </w:tr>
      <w:tr w:rsidR="00046274" w:rsidRPr="007E0B31" w14:paraId="646FA376" w14:textId="77777777" w:rsidTr="490DE6A8">
        <w:trPr>
          <w:cantSplit/>
        </w:trPr>
        <w:tc>
          <w:tcPr>
            <w:tcW w:w="2884" w:type="dxa"/>
          </w:tcPr>
          <w:p w14:paraId="46B0CA7D" w14:textId="77777777" w:rsidR="009E0D93" w:rsidRPr="007E0B31" w:rsidRDefault="009E0D93" w:rsidP="00ED5885">
            <w:pPr>
              <w:pStyle w:val="Arial11Bold"/>
              <w:rPr>
                <w:rFonts w:cs="Arial"/>
              </w:rPr>
            </w:pPr>
            <w:r w:rsidRPr="007E0B31">
              <w:rPr>
                <w:rFonts w:cs="Arial"/>
              </w:rPr>
              <w:t>Contingency Reserve</w:t>
            </w:r>
          </w:p>
        </w:tc>
        <w:tc>
          <w:tcPr>
            <w:tcW w:w="6634" w:type="dxa"/>
          </w:tcPr>
          <w:p w14:paraId="07550A0F" w14:textId="77777777" w:rsidR="009E0D93" w:rsidRPr="007E0B31" w:rsidRDefault="009E0D93" w:rsidP="00214C33">
            <w:pPr>
              <w:pStyle w:val="TableArial11"/>
              <w:rPr>
                <w:rFonts w:cs="Arial"/>
              </w:rPr>
            </w:pPr>
            <w:r w:rsidRPr="007E0B31">
              <w:rPr>
                <w:rFonts w:cs="Arial"/>
              </w:rPr>
              <w:t xml:space="preserve">The margin of generation over forecast </w:t>
            </w:r>
            <w:r w:rsidRPr="007E0B31">
              <w:rPr>
                <w:rFonts w:cs="Arial"/>
                <w:b/>
              </w:rPr>
              <w:t>Demand</w:t>
            </w:r>
            <w:r w:rsidRPr="007E0B31">
              <w:rPr>
                <w:rFonts w:cs="Arial"/>
              </w:rPr>
              <w:t xml:space="preserve"> which is required in the period from 24 hours ahead down to real time to cover against uncertainties in </w:t>
            </w:r>
            <w:r w:rsidRPr="007E0B31">
              <w:rPr>
                <w:rFonts w:cs="Arial"/>
                <w:b/>
              </w:rPr>
              <w:t>Large</w:t>
            </w:r>
            <w:r w:rsidRPr="007E0B31">
              <w:rPr>
                <w:rFonts w:cs="Arial"/>
              </w:rPr>
              <w:t xml:space="preserve"> </w:t>
            </w:r>
            <w:r w:rsidRPr="007E0B31">
              <w:rPr>
                <w:rFonts w:cs="Arial"/>
                <w:b/>
              </w:rPr>
              <w:t>Power Station</w:t>
            </w:r>
            <w:r w:rsidRPr="007E0B31">
              <w:rPr>
                <w:rFonts w:cs="Arial"/>
              </w:rPr>
              <w:t xml:space="preserve"> availability and against both weather forecast and </w:t>
            </w:r>
            <w:r w:rsidRPr="007E0B31">
              <w:rPr>
                <w:rFonts w:cs="Arial"/>
                <w:b/>
              </w:rPr>
              <w:t>Demand</w:t>
            </w:r>
            <w:r w:rsidRPr="007E0B31">
              <w:rPr>
                <w:rFonts w:cs="Arial"/>
              </w:rPr>
              <w:t xml:space="preserve"> forecast errors.</w:t>
            </w:r>
          </w:p>
        </w:tc>
      </w:tr>
      <w:tr w:rsidR="005B725F" w:rsidRPr="007E0B31" w14:paraId="5AF82D96" w14:textId="77777777" w:rsidTr="490DE6A8">
        <w:trPr>
          <w:cantSplit/>
        </w:trPr>
        <w:tc>
          <w:tcPr>
            <w:tcW w:w="2884" w:type="dxa"/>
          </w:tcPr>
          <w:p w14:paraId="4C7990EB" w14:textId="403E3043" w:rsidR="005B725F" w:rsidRPr="002B63E6" w:rsidRDefault="005B725F" w:rsidP="005B725F">
            <w:pPr>
              <w:pStyle w:val="Arial11Bold"/>
              <w:rPr>
                <w:rFonts w:cs="Arial"/>
              </w:rPr>
            </w:pPr>
            <w:r w:rsidRPr="002510FF">
              <w:rPr>
                <w:rFonts w:cs="Arial"/>
              </w:rPr>
              <w:t>Control Based Reactive Power</w:t>
            </w:r>
          </w:p>
        </w:tc>
        <w:tc>
          <w:tcPr>
            <w:tcW w:w="6634" w:type="dxa"/>
          </w:tcPr>
          <w:p w14:paraId="6EB96F85" w14:textId="2CCE559B" w:rsidR="005B725F" w:rsidRPr="00807CFB" w:rsidRDefault="005B725F" w:rsidP="005B725F">
            <w:pPr>
              <w:pStyle w:val="TableArial11"/>
              <w:rPr>
                <w:rFonts w:cs="Arial"/>
              </w:rPr>
            </w:pPr>
            <w:r w:rsidRPr="00807CFB">
              <w:rPr>
                <w:rFonts w:cs="Arial"/>
              </w:rPr>
              <w:t xml:space="preserve">The </w:t>
            </w:r>
            <w:r w:rsidRPr="00807CFB">
              <w:rPr>
                <w:rFonts w:cs="Arial"/>
                <w:b/>
              </w:rPr>
              <w:t>Reactive Power</w:t>
            </w:r>
            <w:r w:rsidRPr="00807CFB">
              <w:rPr>
                <w:rFonts w:cs="Arial"/>
              </w:rPr>
              <w:t xml:space="preserve"> supplied by a </w:t>
            </w:r>
            <w:r w:rsidRPr="00807CFB">
              <w:rPr>
                <w:rFonts w:cs="Arial"/>
                <w:b/>
                <w:bCs/>
              </w:rPr>
              <w:t>Grid Forming Plant</w:t>
            </w:r>
            <w:r w:rsidRPr="00807CFB">
              <w:rPr>
                <w:rFonts w:cs="Arial"/>
              </w:rPr>
              <w:t xml:space="preserve"> through controlled means based on operator adjustment selectable setpoints (these may be manual or automatic).  </w:t>
            </w:r>
          </w:p>
        </w:tc>
      </w:tr>
      <w:tr w:rsidR="005B725F" w:rsidRPr="007E0B31" w14:paraId="53E01391" w14:textId="77777777" w:rsidTr="490DE6A8">
        <w:trPr>
          <w:cantSplit/>
        </w:trPr>
        <w:tc>
          <w:tcPr>
            <w:tcW w:w="2884" w:type="dxa"/>
          </w:tcPr>
          <w:p w14:paraId="29DEC0AF" w14:textId="77777777" w:rsidR="005B725F" w:rsidRPr="007E0B31" w:rsidRDefault="005B725F" w:rsidP="005B725F">
            <w:pPr>
              <w:pStyle w:val="Arial11Bold"/>
              <w:rPr>
                <w:rFonts w:cs="Arial"/>
              </w:rPr>
            </w:pPr>
            <w:r w:rsidRPr="007E0B31">
              <w:rPr>
                <w:rFonts w:cs="Arial"/>
              </w:rPr>
              <w:t>Control Calls</w:t>
            </w:r>
          </w:p>
        </w:tc>
        <w:tc>
          <w:tcPr>
            <w:tcW w:w="6634" w:type="dxa"/>
          </w:tcPr>
          <w:p w14:paraId="6192B2BE" w14:textId="0BE63D7D" w:rsidR="005B725F" w:rsidRPr="007E0B31" w:rsidRDefault="00AA30A5" w:rsidP="005B725F">
            <w:pPr>
              <w:pStyle w:val="TableArial11"/>
              <w:rPr>
                <w:rFonts w:cs="Arial"/>
              </w:rPr>
            </w:pPr>
            <w:r w:rsidRPr="000D1208">
              <w:rPr>
                <w:rFonts w:cs="Arial"/>
              </w:rPr>
              <w:t>T</w:t>
            </w:r>
            <w:r w:rsidR="005B725F" w:rsidRPr="000D1208">
              <w:rPr>
                <w:rFonts w:cs="Arial"/>
              </w:rPr>
              <w:t>elephone call</w:t>
            </w:r>
            <w:r w:rsidR="00CB2441" w:rsidRPr="000D1208">
              <w:rPr>
                <w:rFonts w:cs="Arial"/>
              </w:rPr>
              <w:t>s</w:t>
            </w:r>
            <w:r w:rsidR="005B725F" w:rsidRPr="000D1208">
              <w:rPr>
                <w:rFonts w:cs="Arial"/>
              </w:rPr>
              <w:t xml:space="preserve"> whose destination and/or origin is a </w:t>
            </w:r>
            <w:r w:rsidR="005B725F" w:rsidRPr="000D1208">
              <w:rPr>
                <w:rFonts w:cs="Arial"/>
                <w:b/>
              </w:rPr>
              <w:t>Control Centre</w:t>
            </w:r>
            <w:r w:rsidR="005B725F" w:rsidRPr="000D1208">
              <w:rPr>
                <w:rFonts w:cs="Arial"/>
              </w:rPr>
              <w:t xml:space="preserve"> </w:t>
            </w:r>
            <w:r w:rsidR="00CB2441" w:rsidRPr="000D1208">
              <w:t xml:space="preserve">or </w:t>
            </w:r>
            <w:r w:rsidR="00CB2441" w:rsidRPr="000D1208">
              <w:rPr>
                <w:b/>
              </w:rPr>
              <w:t>Control Point</w:t>
            </w:r>
            <w:r w:rsidR="000355CF" w:rsidRPr="000D1208">
              <w:t>, either from dedicated</w:t>
            </w:r>
            <w:r w:rsidR="00542351" w:rsidRPr="000D1208">
              <w:t xml:space="preserve"> control desk telephone systems</w:t>
            </w:r>
            <w:r w:rsidR="00CB2441" w:rsidRPr="000D1208">
              <w:t xml:space="preserve"> </w:t>
            </w:r>
            <w:r w:rsidR="00592C2A" w:rsidRPr="000D1208">
              <w:t>or dedicated telephone handsets</w:t>
            </w:r>
            <w:r w:rsidR="00C13564" w:rsidRPr="000D1208">
              <w:rPr>
                <w:rFonts w:cs="Arial"/>
              </w:rPr>
              <w:t xml:space="preserve">, </w:t>
            </w:r>
            <w:r w:rsidR="005B725F" w:rsidRPr="000D1208">
              <w:rPr>
                <w:rFonts w:cs="Arial"/>
              </w:rPr>
              <w:t xml:space="preserve">and which, for the purpose of </w:t>
            </w:r>
            <w:r w:rsidR="005B725F" w:rsidRPr="000D1208">
              <w:rPr>
                <w:rFonts w:cs="Arial"/>
                <w:b/>
              </w:rPr>
              <w:t>Control Telephony</w:t>
            </w:r>
            <w:r w:rsidR="005B725F" w:rsidRPr="000D1208">
              <w:rPr>
                <w:rFonts w:cs="Arial"/>
              </w:rPr>
              <w:t>, ha</w:t>
            </w:r>
            <w:r w:rsidR="00C13564" w:rsidRPr="000D1208">
              <w:rPr>
                <w:rFonts w:cs="Arial"/>
              </w:rPr>
              <w:t>ve</w:t>
            </w:r>
            <w:r w:rsidR="005B725F" w:rsidRPr="000D1208">
              <w:rPr>
                <w:rFonts w:cs="Arial"/>
              </w:rPr>
              <w:t xml:space="preserve"> the right to exercise priority over (</w:t>
            </w:r>
            <w:proofErr w:type="spellStart"/>
            <w:r w:rsidR="005B725F" w:rsidRPr="000D1208">
              <w:rPr>
                <w:rFonts w:cs="Arial"/>
              </w:rPr>
              <w:t>ie</w:t>
            </w:r>
            <w:proofErr w:type="spellEnd"/>
            <w:r w:rsidR="005B725F" w:rsidRPr="000D1208">
              <w:rPr>
                <w:rFonts w:cs="Arial"/>
              </w:rPr>
              <w:t>. disconnect) a call of a lower status.</w:t>
            </w:r>
          </w:p>
        </w:tc>
      </w:tr>
      <w:tr w:rsidR="005B725F" w:rsidRPr="007E0B31" w14:paraId="2493C15B" w14:textId="77777777" w:rsidTr="490DE6A8">
        <w:trPr>
          <w:cantSplit/>
        </w:trPr>
        <w:tc>
          <w:tcPr>
            <w:tcW w:w="2884" w:type="dxa"/>
          </w:tcPr>
          <w:p w14:paraId="565B74C5" w14:textId="77777777" w:rsidR="005B725F" w:rsidRPr="007E0B31" w:rsidRDefault="005B725F" w:rsidP="005B725F">
            <w:pPr>
              <w:pStyle w:val="Arial11Bold"/>
              <w:rPr>
                <w:rFonts w:cs="Arial"/>
              </w:rPr>
            </w:pPr>
            <w:r w:rsidRPr="007E0B31">
              <w:rPr>
                <w:rFonts w:cs="Arial"/>
              </w:rPr>
              <w:t>Control Centre</w:t>
            </w:r>
          </w:p>
        </w:tc>
        <w:tc>
          <w:tcPr>
            <w:tcW w:w="6634" w:type="dxa"/>
          </w:tcPr>
          <w:p w14:paraId="0D9B9445" w14:textId="77777777" w:rsidR="005B725F" w:rsidRPr="007E0B31" w:rsidRDefault="005B725F" w:rsidP="005B725F">
            <w:pPr>
              <w:pStyle w:val="TableArial11"/>
              <w:rPr>
                <w:rFonts w:cs="Arial"/>
              </w:rPr>
            </w:pPr>
            <w:r w:rsidRPr="007E0B31">
              <w:rPr>
                <w:rFonts w:cs="Arial"/>
              </w:rPr>
              <w:t xml:space="preserve">A location used for the purpose of control and operation of the </w:t>
            </w:r>
            <w:r w:rsidRPr="007E0B31">
              <w:rPr>
                <w:rFonts w:cs="Arial"/>
                <w:b/>
              </w:rPr>
              <w:t>National Electricity Transmission System</w:t>
            </w:r>
            <w:r w:rsidRPr="007E0B31">
              <w:rPr>
                <w:rFonts w:cs="Arial"/>
              </w:rPr>
              <w:t xml:space="preserve"> or </w:t>
            </w:r>
            <w:r w:rsidRPr="007E0B31">
              <w:rPr>
                <w:rFonts w:cs="Arial"/>
                <w:b/>
              </w:rPr>
              <w:t xml:space="preserve">DC Converter Station </w:t>
            </w:r>
            <w:r w:rsidRPr="007E0B31">
              <w:rPr>
                <w:rFonts w:cs="Arial"/>
              </w:rPr>
              <w:t>owner's</w:t>
            </w:r>
            <w:r w:rsidRPr="007E0B31">
              <w:rPr>
                <w:rFonts w:cs="Arial"/>
                <w:b/>
              </w:rPr>
              <w:t xml:space="preserve"> System</w:t>
            </w:r>
            <w:r w:rsidRPr="007E0B31">
              <w:rPr>
                <w:rFonts w:cs="Arial"/>
              </w:rPr>
              <w:t xml:space="preserve"> or </w:t>
            </w:r>
            <w:r w:rsidRPr="007E0B31">
              <w:rPr>
                <w:rFonts w:cs="Arial"/>
                <w:b/>
              </w:rPr>
              <w:t xml:space="preserve">HVDC System Owner’s System </w:t>
            </w:r>
            <w:r w:rsidRPr="007E0B31">
              <w:rPr>
                <w:rFonts w:cs="Arial"/>
              </w:rPr>
              <w:t xml:space="preserve">or a </w:t>
            </w:r>
            <w:r w:rsidRPr="007E0B31">
              <w:rPr>
                <w:rFonts w:cs="Arial"/>
                <w:b/>
              </w:rPr>
              <w:t>User System</w:t>
            </w:r>
            <w:r w:rsidRPr="007E0B31">
              <w:rPr>
                <w:rFonts w:cs="Arial"/>
              </w:rPr>
              <w:t xml:space="preserve"> other than a </w:t>
            </w:r>
            <w:r w:rsidRPr="007E0B31">
              <w:rPr>
                <w:rFonts w:cs="Arial"/>
                <w:b/>
              </w:rPr>
              <w:t>Generator's System</w:t>
            </w:r>
            <w:r w:rsidRPr="007E0B31">
              <w:rPr>
                <w:rFonts w:cs="Arial"/>
              </w:rPr>
              <w:t xml:space="preserve"> or an </w:t>
            </w:r>
            <w:r w:rsidRPr="007E0B31">
              <w:rPr>
                <w:rFonts w:cs="Arial"/>
                <w:b/>
              </w:rPr>
              <w:t>External System</w:t>
            </w:r>
            <w:r w:rsidRPr="007E0B31">
              <w:rPr>
                <w:rFonts w:cs="Arial"/>
              </w:rPr>
              <w:t>.</w:t>
            </w:r>
          </w:p>
        </w:tc>
      </w:tr>
      <w:tr w:rsidR="005B725F" w:rsidRPr="007E0B31" w14:paraId="0286B8A2" w14:textId="77777777" w:rsidTr="490DE6A8">
        <w:trPr>
          <w:cantSplit/>
        </w:trPr>
        <w:tc>
          <w:tcPr>
            <w:tcW w:w="2884" w:type="dxa"/>
          </w:tcPr>
          <w:p w14:paraId="536D92EE" w14:textId="77777777" w:rsidR="005B725F" w:rsidRPr="007E0B31" w:rsidRDefault="005B725F" w:rsidP="005B725F">
            <w:pPr>
              <w:pStyle w:val="Arial11Bold"/>
              <w:rPr>
                <w:rFonts w:cs="Arial"/>
              </w:rPr>
            </w:pPr>
            <w:r w:rsidRPr="007E0B31">
              <w:rPr>
                <w:rFonts w:cs="Arial"/>
              </w:rPr>
              <w:t>Control Engineer</w:t>
            </w:r>
          </w:p>
        </w:tc>
        <w:tc>
          <w:tcPr>
            <w:tcW w:w="6634" w:type="dxa"/>
          </w:tcPr>
          <w:p w14:paraId="2DAA8A41" w14:textId="77777777" w:rsidR="005B725F" w:rsidRPr="007E0B31" w:rsidRDefault="005B725F" w:rsidP="005B725F">
            <w:pPr>
              <w:pStyle w:val="TableArial11"/>
              <w:rPr>
                <w:rFonts w:cs="Arial"/>
              </w:rPr>
            </w:pPr>
            <w:r w:rsidRPr="007E0B31">
              <w:rPr>
                <w:rFonts w:cs="Arial"/>
              </w:rPr>
              <w:t xml:space="preserve">A person nominated by the relevant party for the control of its </w:t>
            </w:r>
            <w:r w:rsidRPr="007E0B31">
              <w:rPr>
                <w:rFonts w:cs="Arial"/>
                <w:b/>
              </w:rPr>
              <w:t>Plant</w:t>
            </w:r>
            <w:r w:rsidRPr="007E0B31">
              <w:rPr>
                <w:rFonts w:cs="Arial"/>
              </w:rPr>
              <w:t xml:space="preserve"> and </w:t>
            </w:r>
            <w:r w:rsidRPr="007E0B31">
              <w:rPr>
                <w:rFonts w:cs="Arial"/>
                <w:b/>
              </w:rPr>
              <w:t>Apparatus</w:t>
            </w:r>
            <w:r w:rsidRPr="007E0B31">
              <w:rPr>
                <w:rFonts w:cs="Arial"/>
              </w:rPr>
              <w:t>.</w:t>
            </w:r>
          </w:p>
        </w:tc>
      </w:tr>
      <w:tr w:rsidR="005B725F" w:rsidRPr="007E0B31" w14:paraId="4A061FA1" w14:textId="77777777" w:rsidTr="490DE6A8">
        <w:trPr>
          <w:cantSplit/>
        </w:trPr>
        <w:tc>
          <w:tcPr>
            <w:tcW w:w="2884" w:type="dxa"/>
          </w:tcPr>
          <w:p w14:paraId="0565CA3D" w14:textId="77777777" w:rsidR="005B725F" w:rsidRPr="007E0B31" w:rsidRDefault="005B725F" w:rsidP="005B725F">
            <w:pPr>
              <w:pStyle w:val="Arial11Bold"/>
              <w:rPr>
                <w:rFonts w:cs="Arial"/>
              </w:rPr>
            </w:pPr>
            <w:r w:rsidRPr="007E0B31">
              <w:rPr>
                <w:rFonts w:cs="Arial"/>
              </w:rPr>
              <w:t>Control Person</w:t>
            </w:r>
          </w:p>
        </w:tc>
        <w:tc>
          <w:tcPr>
            <w:tcW w:w="6634" w:type="dxa"/>
          </w:tcPr>
          <w:p w14:paraId="2D0C4029" w14:textId="77777777" w:rsidR="005B725F" w:rsidRPr="007E0B31" w:rsidRDefault="005B725F" w:rsidP="005B725F">
            <w:pPr>
              <w:pStyle w:val="TableArial11"/>
              <w:rPr>
                <w:rFonts w:cs="Arial"/>
              </w:rPr>
            </w:pPr>
            <w:r w:rsidRPr="007E0B31">
              <w:rPr>
                <w:rFonts w:cs="Arial"/>
              </w:rPr>
              <w:t>The term used as an alternative to "</w:t>
            </w:r>
            <w:r w:rsidRPr="007E0B31">
              <w:rPr>
                <w:rFonts w:cs="Arial"/>
                <w:b/>
              </w:rPr>
              <w:t>Safety Co-ordinator</w:t>
            </w:r>
            <w:r w:rsidRPr="007E0B31">
              <w:rPr>
                <w:rFonts w:cs="Arial"/>
              </w:rPr>
              <w:t xml:space="preserve">" on the </w:t>
            </w:r>
            <w:r w:rsidRPr="007E0B31">
              <w:rPr>
                <w:rFonts w:cs="Arial"/>
                <w:b/>
              </w:rPr>
              <w:t>Site Responsibility Schedule</w:t>
            </w:r>
            <w:r w:rsidRPr="007E0B31">
              <w:rPr>
                <w:rFonts w:cs="Arial"/>
              </w:rPr>
              <w:t xml:space="preserve"> only.</w:t>
            </w:r>
          </w:p>
        </w:tc>
      </w:tr>
      <w:tr w:rsidR="005B725F" w:rsidRPr="007E0B31" w14:paraId="12EB2467" w14:textId="77777777" w:rsidTr="490DE6A8">
        <w:trPr>
          <w:cantSplit/>
        </w:trPr>
        <w:tc>
          <w:tcPr>
            <w:tcW w:w="2884" w:type="dxa"/>
          </w:tcPr>
          <w:p w14:paraId="19C43882" w14:textId="2FBBB530" w:rsidR="005B725F" w:rsidRPr="00B43A5F" w:rsidRDefault="005B725F" w:rsidP="005B725F">
            <w:pPr>
              <w:rPr>
                <w:bCs/>
              </w:rPr>
            </w:pPr>
            <w:r w:rsidRPr="005C20E3">
              <w:rPr>
                <w:rFonts w:cs="Arial"/>
                <w:b/>
                <w:bCs/>
              </w:rPr>
              <w:t>Control Phase</w:t>
            </w:r>
          </w:p>
          <w:p w14:paraId="1DA71278" w14:textId="77777777" w:rsidR="005B725F" w:rsidRPr="00A87826" w:rsidRDefault="005B725F" w:rsidP="005B725F"/>
          <w:p w14:paraId="14947776" w14:textId="77777777" w:rsidR="005B725F" w:rsidRPr="00A87826" w:rsidRDefault="005B725F" w:rsidP="005B725F"/>
          <w:p w14:paraId="04D42DE1" w14:textId="77777777" w:rsidR="005B725F" w:rsidRPr="00A87826" w:rsidRDefault="005B725F" w:rsidP="005B725F"/>
          <w:p w14:paraId="4E06E153" w14:textId="1EB79B79" w:rsidR="005B725F" w:rsidRPr="00A87826" w:rsidRDefault="005B725F" w:rsidP="005B725F">
            <w:pPr>
              <w:jc w:val="center"/>
            </w:pPr>
          </w:p>
        </w:tc>
        <w:tc>
          <w:tcPr>
            <w:tcW w:w="6634" w:type="dxa"/>
          </w:tcPr>
          <w:p w14:paraId="39628092" w14:textId="77777777" w:rsidR="005B725F" w:rsidRPr="007E0B31" w:rsidRDefault="005B725F" w:rsidP="005B725F">
            <w:pPr>
              <w:pStyle w:val="TableArial11"/>
              <w:rPr>
                <w:rFonts w:cs="Arial"/>
              </w:rPr>
            </w:pPr>
            <w:r w:rsidRPr="007E0B31">
              <w:rPr>
                <w:rFonts w:cs="Arial"/>
              </w:rPr>
              <w:t xml:space="preserve">The </w:t>
            </w:r>
            <w:r w:rsidRPr="007E0B31">
              <w:rPr>
                <w:rFonts w:cs="Arial"/>
                <w:b/>
              </w:rPr>
              <w:t>Control Phase</w:t>
            </w:r>
            <w:r w:rsidRPr="007E0B31">
              <w:rPr>
                <w:rFonts w:cs="Arial"/>
              </w:rPr>
              <w:t xml:space="preserve"> follows on from the </w:t>
            </w:r>
            <w:r w:rsidRPr="007E0B31">
              <w:rPr>
                <w:rFonts w:cs="Arial"/>
                <w:b/>
              </w:rPr>
              <w:t>Programming Phase</w:t>
            </w:r>
            <w:r w:rsidRPr="007E0B31">
              <w:rPr>
                <w:rFonts w:cs="Arial"/>
              </w:rPr>
              <w:t xml:space="preserve"> and covers the period down to real time.</w:t>
            </w:r>
          </w:p>
        </w:tc>
      </w:tr>
      <w:tr w:rsidR="005B725F" w:rsidRPr="007E0B31" w14:paraId="027A8852" w14:textId="77777777" w:rsidTr="490DE6A8">
        <w:trPr>
          <w:cantSplit/>
        </w:trPr>
        <w:tc>
          <w:tcPr>
            <w:tcW w:w="2884" w:type="dxa"/>
          </w:tcPr>
          <w:p w14:paraId="61E04235" w14:textId="77777777" w:rsidR="005B725F" w:rsidRPr="007E0B31" w:rsidRDefault="005B725F" w:rsidP="005B725F">
            <w:pPr>
              <w:pStyle w:val="Arial11Bold"/>
              <w:rPr>
                <w:rFonts w:cs="Arial"/>
              </w:rPr>
            </w:pPr>
            <w:r w:rsidRPr="007E0B31">
              <w:rPr>
                <w:rFonts w:cs="Arial"/>
              </w:rPr>
              <w:lastRenderedPageBreak/>
              <w:t>Control Point</w:t>
            </w:r>
          </w:p>
        </w:tc>
        <w:tc>
          <w:tcPr>
            <w:tcW w:w="6634" w:type="dxa"/>
          </w:tcPr>
          <w:p w14:paraId="7358CD55" w14:textId="77777777" w:rsidR="005B725F" w:rsidRPr="007E0B31" w:rsidRDefault="005B725F" w:rsidP="005B725F">
            <w:pPr>
              <w:pStyle w:val="TableArial11"/>
              <w:rPr>
                <w:rFonts w:cs="Arial"/>
              </w:rPr>
            </w:pPr>
            <w:r w:rsidRPr="007E0B31">
              <w:rPr>
                <w:rFonts w:cs="Arial"/>
              </w:rPr>
              <w:t>The point from which:-</w:t>
            </w:r>
          </w:p>
          <w:p w14:paraId="30CA2D2A" w14:textId="77777777" w:rsidR="005B725F" w:rsidRPr="007E0B31" w:rsidRDefault="005B725F" w:rsidP="005B725F">
            <w:pPr>
              <w:pStyle w:val="TableArial11"/>
              <w:ind w:left="567" w:hanging="567"/>
              <w:rPr>
                <w:rFonts w:cs="Arial"/>
              </w:rPr>
            </w:pPr>
            <w:r w:rsidRPr="007E0B31">
              <w:rPr>
                <w:rFonts w:cs="Arial"/>
              </w:rPr>
              <w:t>(a)</w:t>
            </w:r>
            <w:r w:rsidRPr="007E0B31">
              <w:rPr>
                <w:rFonts w:cs="Arial"/>
              </w:rPr>
              <w:tab/>
              <w:t xml:space="preserve">A </w:t>
            </w:r>
            <w:r w:rsidRPr="007E0B31">
              <w:rPr>
                <w:rFonts w:cs="Arial"/>
                <w:b/>
              </w:rPr>
              <w:t>Non-Embedded Customer's Plant</w:t>
            </w:r>
            <w:r w:rsidRPr="007E0B31">
              <w:rPr>
                <w:rFonts w:cs="Arial"/>
              </w:rPr>
              <w:t xml:space="preserve"> and </w:t>
            </w:r>
            <w:r w:rsidRPr="007E0B31">
              <w:rPr>
                <w:rFonts w:cs="Arial"/>
                <w:b/>
              </w:rPr>
              <w:t>Apparatus</w:t>
            </w:r>
            <w:r w:rsidRPr="007E0B31">
              <w:rPr>
                <w:rFonts w:cs="Arial"/>
              </w:rPr>
              <w:t xml:space="preserve"> is controlled; or</w:t>
            </w:r>
          </w:p>
          <w:p w14:paraId="573384B0" w14:textId="77777777" w:rsidR="005B725F" w:rsidRPr="007E0B31" w:rsidRDefault="005B725F" w:rsidP="005B725F">
            <w:pPr>
              <w:pStyle w:val="TableArial11"/>
              <w:ind w:left="567" w:hanging="567"/>
              <w:rPr>
                <w:rFonts w:cs="Arial"/>
              </w:rPr>
            </w:pPr>
            <w:r w:rsidRPr="007E0B31">
              <w:rPr>
                <w:rFonts w:cs="Arial"/>
              </w:rPr>
              <w:t>(b)</w:t>
            </w:r>
            <w:r w:rsidRPr="007E0B31">
              <w:rPr>
                <w:rFonts w:cs="Arial"/>
              </w:rPr>
              <w:tab/>
              <w:t>A</w:t>
            </w:r>
            <w:r w:rsidRPr="007E0B31">
              <w:rPr>
                <w:rFonts w:cs="Arial"/>
                <w:b/>
              </w:rPr>
              <w:t xml:space="preserve"> BM Unit </w:t>
            </w:r>
            <w:r w:rsidRPr="007E0B31">
              <w:rPr>
                <w:rFonts w:cs="Arial"/>
              </w:rPr>
              <w:t xml:space="preserve">at a </w:t>
            </w:r>
            <w:r w:rsidRPr="007E0B31">
              <w:rPr>
                <w:rFonts w:cs="Arial"/>
                <w:b/>
              </w:rPr>
              <w:t>Large Power Station</w:t>
            </w:r>
            <w:r w:rsidRPr="007E0B31">
              <w:rPr>
                <w:rFonts w:cs="Arial"/>
              </w:rPr>
              <w:t xml:space="preserve"> or at a </w:t>
            </w:r>
            <w:r w:rsidRPr="007E0B31">
              <w:rPr>
                <w:rFonts w:cs="Arial"/>
                <w:b/>
              </w:rPr>
              <w:t xml:space="preserve">Medium Power Station </w:t>
            </w:r>
            <w:r w:rsidRPr="007E0B31">
              <w:rPr>
                <w:rFonts w:cs="Arial"/>
              </w:rPr>
              <w:t>or representing a</w:t>
            </w:r>
            <w:r w:rsidRPr="007E0B31">
              <w:rPr>
                <w:rFonts w:cs="Arial"/>
                <w:b/>
              </w:rPr>
              <w:t xml:space="preserve"> Cascade Hydro Scheme</w:t>
            </w:r>
            <w:r w:rsidRPr="007E0B31">
              <w:rPr>
                <w:rFonts w:cs="Arial"/>
              </w:rPr>
              <w:t xml:space="preserve"> or with a </w:t>
            </w:r>
            <w:r w:rsidRPr="007E0B31">
              <w:rPr>
                <w:rFonts w:cs="Arial"/>
                <w:b/>
              </w:rPr>
              <w:t>Demand Capacity</w:t>
            </w:r>
            <w:r w:rsidRPr="007E0B31">
              <w:rPr>
                <w:rFonts w:cs="Arial"/>
              </w:rPr>
              <w:t xml:space="preserve"> with a magnitude of:</w:t>
            </w:r>
          </w:p>
          <w:p w14:paraId="6E764B5F" w14:textId="2858729C" w:rsidR="005B725F" w:rsidRPr="007E0B31" w:rsidRDefault="005B725F" w:rsidP="005B725F">
            <w:pPr>
              <w:pStyle w:val="TableArial11"/>
              <w:ind w:left="1134" w:hanging="567"/>
              <w:rPr>
                <w:rFonts w:cs="Arial"/>
              </w:rPr>
            </w:pPr>
            <w:r w:rsidRPr="007E0B31">
              <w:rPr>
                <w:rFonts w:cs="Arial"/>
              </w:rPr>
              <w:t>(i)</w:t>
            </w:r>
            <w:r w:rsidRPr="007E0B31">
              <w:rPr>
                <w:rFonts w:cs="Arial"/>
              </w:rPr>
              <w:tab/>
              <w:t xml:space="preserve">50MW or more in </w:t>
            </w:r>
            <w:r w:rsidRPr="007E0B31">
              <w:rPr>
                <w:rFonts w:cs="Arial"/>
                <w:b/>
              </w:rPr>
              <w:t>NGET’s Transmission Area</w:t>
            </w:r>
            <w:r w:rsidRPr="007E0B31">
              <w:rPr>
                <w:rFonts w:cs="Arial"/>
              </w:rPr>
              <w:t xml:space="preserve">; or </w:t>
            </w:r>
          </w:p>
          <w:p w14:paraId="4B3669E1" w14:textId="77777777" w:rsidR="005B725F" w:rsidRPr="007E0B31" w:rsidRDefault="005B725F" w:rsidP="005B725F">
            <w:pPr>
              <w:pStyle w:val="TableArial11"/>
              <w:ind w:left="1134" w:hanging="567"/>
              <w:rPr>
                <w:rFonts w:cs="Arial"/>
              </w:rPr>
            </w:pPr>
            <w:r w:rsidRPr="007E0B31">
              <w:rPr>
                <w:rFonts w:cs="Arial"/>
              </w:rPr>
              <w:t>(ii)</w:t>
            </w:r>
            <w:r w:rsidRPr="007E0B31">
              <w:rPr>
                <w:rFonts w:cs="Arial"/>
              </w:rPr>
              <w:tab/>
              <w:t xml:space="preserve">30MW or more in </w:t>
            </w:r>
            <w:r w:rsidRPr="007E0B31">
              <w:rPr>
                <w:rFonts w:cs="Arial"/>
                <w:b/>
              </w:rPr>
              <w:t>SPT’s Transmission Area</w:t>
            </w:r>
            <w:r w:rsidRPr="007E0B31">
              <w:rPr>
                <w:rFonts w:cs="Arial"/>
              </w:rPr>
              <w:t>; or</w:t>
            </w:r>
          </w:p>
          <w:p w14:paraId="0188CC03" w14:textId="77777777" w:rsidR="005B725F" w:rsidRPr="007E0B31" w:rsidRDefault="005B725F" w:rsidP="005B725F">
            <w:pPr>
              <w:pStyle w:val="TableArial11"/>
              <w:ind w:left="1134" w:hanging="567"/>
              <w:rPr>
                <w:rFonts w:cs="Arial"/>
              </w:rPr>
            </w:pPr>
            <w:r w:rsidRPr="007E0B31">
              <w:rPr>
                <w:rFonts w:cs="Arial"/>
              </w:rPr>
              <w:t>(iii)</w:t>
            </w:r>
            <w:r w:rsidRPr="007E0B31">
              <w:rPr>
                <w:rFonts w:cs="Arial"/>
              </w:rPr>
              <w:tab/>
              <w:t xml:space="preserve">10MW or more in </w:t>
            </w:r>
            <w:r w:rsidRPr="007E0B31">
              <w:rPr>
                <w:rFonts w:cs="Arial"/>
                <w:b/>
              </w:rPr>
              <w:t>SHETL’s Transmission Area</w:t>
            </w:r>
            <w:r w:rsidRPr="007E0B31">
              <w:rPr>
                <w:rFonts w:cs="Arial"/>
              </w:rPr>
              <w:t>,</w:t>
            </w:r>
          </w:p>
          <w:p w14:paraId="78073872" w14:textId="77777777" w:rsidR="005B725F" w:rsidRPr="007E0B31" w:rsidRDefault="005B725F" w:rsidP="005B725F">
            <w:pPr>
              <w:pStyle w:val="TableArial11"/>
              <w:ind w:left="1134" w:hanging="567"/>
              <w:rPr>
                <w:rFonts w:cs="Arial"/>
                <w:b/>
              </w:rPr>
            </w:pPr>
            <w:r w:rsidRPr="007E0B31">
              <w:rPr>
                <w:rFonts w:cs="Arial"/>
              </w:rPr>
              <w:t>(iv)</w:t>
            </w:r>
            <w:r w:rsidRPr="007E0B31">
              <w:rPr>
                <w:rFonts w:cs="Arial"/>
              </w:rPr>
              <w:tab/>
              <w:t xml:space="preserve">10MW or more which is connected to an </w:t>
            </w:r>
            <w:r w:rsidRPr="007E0B31">
              <w:rPr>
                <w:rFonts w:cs="Arial"/>
                <w:b/>
              </w:rPr>
              <w:t>Offshore Transmission System</w:t>
            </w:r>
            <w:r w:rsidRPr="007E0B31">
              <w:rPr>
                <w:rFonts w:cs="Arial"/>
              </w:rPr>
              <w:t xml:space="preserve"> </w:t>
            </w:r>
          </w:p>
          <w:p w14:paraId="480D77CF" w14:textId="77777777" w:rsidR="005B725F" w:rsidRPr="007E0B31" w:rsidRDefault="005B725F" w:rsidP="005B725F">
            <w:pPr>
              <w:pStyle w:val="TableArial11"/>
              <w:ind w:left="567"/>
              <w:rPr>
                <w:rFonts w:cs="Arial"/>
              </w:rPr>
            </w:pPr>
            <w:r w:rsidRPr="007E0B31">
              <w:rPr>
                <w:rFonts w:cs="Arial"/>
              </w:rPr>
              <w:t xml:space="preserve">is physically controlled by a </w:t>
            </w:r>
            <w:r w:rsidRPr="007E0B31">
              <w:rPr>
                <w:rFonts w:cs="Arial"/>
                <w:b/>
              </w:rPr>
              <w:t>BM Participant</w:t>
            </w:r>
            <w:r w:rsidRPr="007E0B31">
              <w:rPr>
                <w:rFonts w:cs="Arial"/>
              </w:rPr>
              <w:t xml:space="preserve">; or </w:t>
            </w:r>
          </w:p>
          <w:p w14:paraId="47BA1218" w14:textId="24C75914" w:rsidR="005B725F" w:rsidRPr="007E0B31" w:rsidRDefault="005B725F" w:rsidP="005B725F">
            <w:pPr>
              <w:pStyle w:val="TableArial11"/>
              <w:ind w:left="567" w:hanging="567"/>
              <w:rPr>
                <w:rFonts w:cs="Arial"/>
              </w:rPr>
            </w:pPr>
            <w:r w:rsidRPr="007E0B31">
              <w:rPr>
                <w:rFonts w:cs="Arial"/>
              </w:rPr>
              <w:t>(c)</w:t>
            </w:r>
            <w:r w:rsidRPr="007E0B31">
              <w:rPr>
                <w:rFonts w:cs="Arial"/>
              </w:rPr>
              <w:tab/>
              <w:t xml:space="preserve">In the case of any other </w:t>
            </w:r>
            <w:r w:rsidRPr="007E0B31">
              <w:rPr>
                <w:rFonts w:cs="Arial"/>
                <w:b/>
              </w:rPr>
              <w:t xml:space="preserve">BM Unit </w:t>
            </w:r>
            <w:r w:rsidRPr="007E0B31">
              <w:rPr>
                <w:rFonts w:cs="Arial"/>
              </w:rPr>
              <w:t>or</w:t>
            </w:r>
            <w:r w:rsidRPr="007E0B31">
              <w:rPr>
                <w:rFonts w:cs="Arial"/>
                <w:b/>
              </w:rPr>
              <w:t xml:space="preserve"> Generating Unit </w:t>
            </w:r>
            <w:r w:rsidRPr="007E0B31">
              <w:rPr>
                <w:rFonts w:cs="Arial"/>
              </w:rPr>
              <w:t>(which could be part of a</w:t>
            </w:r>
            <w:r w:rsidRPr="007E0B31">
              <w:rPr>
                <w:rFonts w:cs="Arial"/>
                <w:b/>
              </w:rPr>
              <w:t xml:space="preserve"> Power Generating Module</w:t>
            </w:r>
            <w:r w:rsidRPr="007E0B31">
              <w:rPr>
                <w:rFonts w:cs="Arial"/>
              </w:rPr>
              <w:t>), data submission is co-ordinated for a</w:t>
            </w:r>
            <w:r w:rsidRPr="007E0B31">
              <w:rPr>
                <w:rFonts w:cs="Arial"/>
                <w:b/>
              </w:rPr>
              <w:t xml:space="preserve"> BM Participant</w:t>
            </w:r>
            <w:r w:rsidRPr="007E0B31">
              <w:rPr>
                <w:rFonts w:cs="Arial"/>
              </w:rPr>
              <w:t xml:space="preserve"> and instructions are received from </w:t>
            </w:r>
            <w:r>
              <w:rPr>
                <w:rFonts w:cs="Arial"/>
                <w:b/>
              </w:rPr>
              <w:t>The Company</w:t>
            </w:r>
            <w:r w:rsidRPr="007E0B31">
              <w:rPr>
                <w:rFonts w:cs="Arial"/>
              </w:rPr>
              <w:t>,</w:t>
            </w:r>
          </w:p>
          <w:p w14:paraId="48551103" w14:textId="44624B67" w:rsidR="005B725F" w:rsidRPr="007E0B31" w:rsidRDefault="005B725F" w:rsidP="005B725F">
            <w:pPr>
              <w:pStyle w:val="TableArial11"/>
              <w:rPr>
                <w:rFonts w:cs="Arial"/>
              </w:rPr>
            </w:pPr>
            <w:r w:rsidRPr="007E0B31">
              <w:rPr>
                <w:rFonts w:cs="Arial"/>
              </w:rPr>
              <w:t xml:space="preserve">as the case may be. For a </w:t>
            </w:r>
            <w:r w:rsidRPr="007E0B31">
              <w:rPr>
                <w:rFonts w:cs="Arial"/>
                <w:b/>
              </w:rPr>
              <w:t>Generator</w:t>
            </w:r>
            <w:r w:rsidRPr="00A87826">
              <w:rPr>
                <w:rFonts w:cs="Arial"/>
              </w:rPr>
              <w:t>,</w:t>
            </w:r>
            <w:r w:rsidRPr="007E0B31">
              <w:rPr>
                <w:rFonts w:cs="Arial"/>
              </w:rPr>
              <w:t xml:space="preserve"> this will normally be at a </w:t>
            </w:r>
            <w:r w:rsidRPr="007E0B31">
              <w:rPr>
                <w:rFonts w:cs="Arial"/>
                <w:b/>
              </w:rPr>
              <w:t>Power Station</w:t>
            </w:r>
            <w:r w:rsidRPr="007E0B31">
              <w:rPr>
                <w:rFonts w:cs="Arial"/>
              </w:rPr>
              <w:t xml:space="preserve"> but may be at an alternative location agreed with</w:t>
            </w:r>
            <w:r w:rsidRPr="007E0B31">
              <w:rPr>
                <w:rFonts w:cs="Arial"/>
                <w:b/>
              </w:rPr>
              <w:t xml:space="preserve"> </w:t>
            </w:r>
            <w:r>
              <w:rPr>
                <w:rFonts w:cs="Arial"/>
                <w:b/>
              </w:rPr>
              <w:t>The Company</w:t>
            </w:r>
            <w:r w:rsidRPr="007E0B31">
              <w:rPr>
                <w:rFonts w:cs="Arial"/>
              </w:rPr>
              <w:t xml:space="preserve">. In the case of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System</w:t>
            </w:r>
            <w:r w:rsidRPr="007E0B31">
              <w:rPr>
                <w:rFonts w:cs="Arial"/>
              </w:rPr>
              <w:t xml:space="preserve">, the </w:t>
            </w:r>
            <w:r w:rsidRPr="007E0B31">
              <w:rPr>
                <w:rFonts w:cs="Arial"/>
                <w:b/>
              </w:rPr>
              <w:t>Control Point</w:t>
            </w:r>
            <w:r w:rsidRPr="007E0B31">
              <w:rPr>
                <w:rFonts w:cs="Arial"/>
              </w:rPr>
              <w:t xml:space="preserve"> will be at a location agreed with </w:t>
            </w:r>
            <w:r>
              <w:rPr>
                <w:rFonts w:cs="Arial"/>
                <w:b/>
              </w:rPr>
              <w:t>The Company</w:t>
            </w:r>
            <w:r w:rsidRPr="007E0B31">
              <w:rPr>
                <w:rFonts w:cs="Arial"/>
              </w:rPr>
              <w:t xml:space="preserve">. </w:t>
            </w:r>
            <w:r>
              <w:rPr>
                <w:rFonts w:cs="Arial"/>
              </w:rPr>
              <w:t xml:space="preserve"> </w:t>
            </w:r>
            <w:r w:rsidRPr="007E0B31">
              <w:rPr>
                <w:rFonts w:cs="Arial"/>
              </w:rPr>
              <w:t xml:space="preserve">In the case of a </w:t>
            </w:r>
            <w:r w:rsidRPr="007E0B31">
              <w:rPr>
                <w:rFonts w:cs="Arial"/>
                <w:b/>
              </w:rPr>
              <w:t>BM Unit</w:t>
            </w:r>
            <w:r w:rsidRPr="007E0B31">
              <w:rPr>
                <w:rFonts w:cs="Arial"/>
              </w:rPr>
              <w:t xml:space="preserve"> of an </w:t>
            </w:r>
            <w:r w:rsidRPr="007E0B31">
              <w:rPr>
                <w:rFonts w:cs="Arial"/>
                <w:b/>
              </w:rPr>
              <w:t>Interconnector User</w:t>
            </w:r>
            <w:r w:rsidRPr="007E0B31">
              <w:rPr>
                <w:rFonts w:cs="Arial"/>
              </w:rPr>
              <w:t xml:space="preserve">, the </w:t>
            </w:r>
            <w:r w:rsidRPr="007E0B31">
              <w:rPr>
                <w:rFonts w:cs="Arial"/>
                <w:b/>
              </w:rPr>
              <w:t>Control Point</w:t>
            </w:r>
            <w:r w:rsidRPr="007E0B31">
              <w:rPr>
                <w:rFonts w:cs="Arial"/>
              </w:rPr>
              <w:t xml:space="preserve"> will be the</w:t>
            </w:r>
            <w:r w:rsidRPr="007E0B31">
              <w:rPr>
                <w:rFonts w:cs="Arial"/>
                <w:b/>
              </w:rPr>
              <w:t xml:space="preserve"> Control Centre </w:t>
            </w:r>
            <w:r w:rsidRPr="007E0B31">
              <w:rPr>
                <w:rFonts w:cs="Arial"/>
              </w:rPr>
              <w:t>of the relevant</w:t>
            </w:r>
            <w:r w:rsidRPr="007E0B31">
              <w:rPr>
                <w:rFonts w:cs="Arial"/>
                <w:b/>
              </w:rPr>
              <w:t xml:space="preserve"> Externally Interconnected System Operator</w:t>
            </w:r>
            <w:r w:rsidRPr="007E0B31">
              <w:rPr>
                <w:rFonts w:cs="Arial"/>
              </w:rPr>
              <w:t>.</w:t>
            </w:r>
          </w:p>
        </w:tc>
      </w:tr>
      <w:tr w:rsidR="005B725F" w:rsidRPr="007E0B31" w14:paraId="3239CB2F" w14:textId="77777777" w:rsidTr="490DE6A8">
        <w:trPr>
          <w:cantSplit/>
        </w:trPr>
        <w:tc>
          <w:tcPr>
            <w:tcW w:w="2884" w:type="dxa"/>
          </w:tcPr>
          <w:p w14:paraId="31CC584E" w14:textId="77777777" w:rsidR="005B725F" w:rsidRPr="007E0B31" w:rsidRDefault="005B725F" w:rsidP="005B725F">
            <w:pPr>
              <w:pStyle w:val="Arial11Bold"/>
              <w:rPr>
                <w:rFonts w:cs="Arial"/>
              </w:rPr>
            </w:pPr>
            <w:r w:rsidRPr="007E0B31">
              <w:rPr>
                <w:rFonts w:cs="Arial"/>
              </w:rPr>
              <w:t>Control Telephony</w:t>
            </w:r>
          </w:p>
        </w:tc>
        <w:tc>
          <w:tcPr>
            <w:tcW w:w="6634" w:type="dxa"/>
          </w:tcPr>
          <w:p w14:paraId="076469C1" w14:textId="1AD194F7" w:rsidR="005B725F" w:rsidRPr="007E0B31" w:rsidRDefault="005B725F" w:rsidP="005B725F">
            <w:pPr>
              <w:pStyle w:val="TableArial11"/>
              <w:rPr>
                <w:rFonts w:cs="Arial"/>
              </w:rPr>
            </w:pPr>
            <w:r w:rsidRPr="009E03DE">
              <w:rPr>
                <w:rFonts w:cs="Arial"/>
              </w:rPr>
              <w:t xml:space="preserve">The principal method by which a </w:t>
            </w:r>
            <w:r w:rsidRPr="009E03DE">
              <w:rPr>
                <w:rFonts w:cs="Arial"/>
                <w:b/>
              </w:rPr>
              <w:t>User's Responsible Engineer/Operator</w:t>
            </w:r>
            <w:r w:rsidR="007A6AB8" w:rsidRPr="009E03DE">
              <w:rPr>
                <w:rFonts w:cs="Arial"/>
                <w:bCs/>
              </w:rPr>
              <w:t xml:space="preserve">, </w:t>
            </w:r>
            <w:r w:rsidR="007A6AB8" w:rsidRPr="009E03DE">
              <w:t>the relevant</w:t>
            </w:r>
            <w:r w:rsidR="007A6AB8" w:rsidRPr="009E03DE">
              <w:rPr>
                <w:b/>
              </w:rPr>
              <w:t xml:space="preserve"> Transmission Licensees’ Control Engineers</w:t>
            </w:r>
            <w:r w:rsidRPr="009E03DE">
              <w:rPr>
                <w:rFonts w:cs="Arial"/>
              </w:rPr>
              <w:t xml:space="preserve"> and </w:t>
            </w:r>
            <w:r w:rsidRPr="009E03DE">
              <w:rPr>
                <w:rFonts w:cs="Arial"/>
                <w:b/>
              </w:rPr>
              <w:t xml:space="preserve">The Company’s Control Engineers </w:t>
            </w:r>
            <w:r w:rsidRPr="009E03DE">
              <w:rPr>
                <w:rFonts w:cs="Arial"/>
              </w:rPr>
              <w:t xml:space="preserve">speak to one another for the purposes of control of the </w:t>
            </w:r>
            <w:r w:rsidRPr="009E03DE">
              <w:rPr>
                <w:rFonts w:cs="Arial"/>
                <w:b/>
              </w:rPr>
              <w:t>Total System</w:t>
            </w:r>
            <w:r w:rsidRPr="009E03DE">
              <w:rPr>
                <w:rFonts w:cs="Arial"/>
              </w:rPr>
              <w:t xml:space="preserve"> in both normal and emergency operating conditions.</w:t>
            </w:r>
            <w:r w:rsidRPr="007E0B31">
              <w:rPr>
                <w:rFonts w:cs="Arial"/>
              </w:rPr>
              <w:t xml:space="preserve"> </w:t>
            </w:r>
          </w:p>
        </w:tc>
      </w:tr>
      <w:tr w:rsidR="005B725F" w:rsidRPr="007E0B31" w14:paraId="31949C78" w14:textId="77777777" w:rsidTr="490DE6A8">
        <w:trPr>
          <w:cantSplit/>
        </w:trPr>
        <w:tc>
          <w:tcPr>
            <w:tcW w:w="2884" w:type="dxa"/>
          </w:tcPr>
          <w:p w14:paraId="6E349B25" w14:textId="77777777" w:rsidR="005B725F" w:rsidRPr="007E0B31" w:rsidRDefault="005B725F" w:rsidP="005B725F">
            <w:pPr>
              <w:pStyle w:val="Arial11Bold"/>
              <w:rPr>
                <w:rFonts w:cs="Arial"/>
              </w:rPr>
            </w:pPr>
            <w:r w:rsidRPr="007E0B31">
              <w:rPr>
                <w:rFonts w:cs="Arial"/>
              </w:rPr>
              <w:t>Core Industry Document</w:t>
            </w:r>
          </w:p>
        </w:tc>
        <w:tc>
          <w:tcPr>
            <w:tcW w:w="6634" w:type="dxa"/>
          </w:tcPr>
          <w:p w14:paraId="7330C8CF" w14:textId="4AE65B1F" w:rsidR="005B725F" w:rsidRPr="007E0B31" w:rsidRDefault="005B725F" w:rsidP="005B725F">
            <w:pPr>
              <w:pStyle w:val="TableArial11"/>
              <w:rPr>
                <w:rFonts w:cs="Arial"/>
              </w:rPr>
            </w:pPr>
            <w:r>
              <w:rPr>
                <w:rFonts w:cs="Arial"/>
              </w:rPr>
              <w:t>A</w:t>
            </w:r>
            <w:r w:rsidRPr="007E0B31">
              <w:rPr>
                <w:rFonts w:cs="Arial"/>
              </w:rPr>
              <w:t xml:space="preserve">s defined in the </w:t>
            </w:r>
            <w:r w:rsidRPr="007E0B31">
              <w:rPr>
                <w:rFonts w:cs="Arial"/>
                <w:b/>
              </w:rPr>
              <w:t>Transmission Licence</w:t>
            </w:r>
          </w:p>
        </w:tc>
      </w:tr>
      <w:tr w:rsidR="005B725F" w:rsidRPr="007E0B31" w14:paraId="3A59B2AE" w14:textId="77777777" w:rsidTr="490DE6A8">
        <w:trPr>
          <w:cantSplit/>
        </w:trPr>
        <w:tc>
          <w:tcPr>
            <w:tcW w:w="2884" w:type="dxa"/>
          </w:tcPr>
          <w:p w14:paraId="2D437765" w14:textId="77777777" w:rsidR="005B725F" w:rsidRPr="007E0B31" w:rsidRDefault="005B725F" w:rsidP="005B725F">
            <w:pPr>
              <w:pStyle w:val="Arial11Bold"/>
              <w:rPr>
                <w:rFonts w:cs="Arial"/>
              </w:rPr>
            </w:pPr>
            <w:r w:rsidRPr="007E0B31">
              <w:rPr>
                <w:rFonts w:cs="Arial"/>
              </w:rPr>
              <w:t>Core Industry Document Owner</w:t>
            </w:r>
          </w:p>
        </w:tc>
        <w:tc>
          <w:tcPr>
            <w:tcW w:w="6634" w:type="dxa"/>
          </w:tcPr>
          <w:p w14:paraId="10482254" w14:textId="77777777" w:rsidR="005B725F" w:rsidRPr="007E0B31" w:rsidRDefault="005B725F" w:rsidP="005B725F">
            <w:pPr>
              <w:pStyle w:val="TableArial11"/>
              <w:rPr>
                <w:rFonts w:cs="Arial"/>
              </w:rPr>
            </w:pPr>
            <w:r w:rsidRPr="007E0B31">
              <w:rPr>
                <w:rFonts w:cs="Arial"/>
              </w:rPr>
              <w:t xml:space="preserve">In relation to a </w:t>
            </w:r>
            <w:r w:rsidRPr="007E0B31">
              <w:rPr>
                <w:rFonts w:cs="Arial"/>
                <w:b/>
              </w:rPr>
              <w:t>Core Industry Document</w:t>
            </w:r>
            <w:r w:rsidRPr="007E0B31">
              <w:rPr>
                <w:rFonts w:cs="Arial"/>
              </w:rPr>
              <w:t>, the body(</w:t>
            </w:r>
            <w:proofErr w:type="spellStart"/>
            <w:r w:rsidRPr="007E0B31">
              <w:rPr>
                <w:rFonts w:cs="Arial"/>
              </w:rPr>
              <w:t>ies</w:t>
            </w:r>
            <w:proofErr w:type="spellEnd"/>
            <w:r w:rsidRPr="007E0B31">
              <w:rPr>
                <w:rFonts w:cs="Arial"/>
              </w:rPr>
              <w:t>) or entity(</w:t>
            </w:r>
            <w:proofErr w:type="spellStart"/>
            <w:r w:rsidRPr="007E0B31">
              <w:rPr>
                <w:rFonts w:cs="Arial"/>
              </w:rPr>
              <w:t>ies</w:t>
            </w:r>
            <w:proofErr w:type="spellEnd"/>
            <w:r w:rsidRPr="007E0B31">
              <w:rPr>
                <w:rFonts w:cs="Arial"/>
              </w:rPr>
              <w:t>) responsible for the management and operation of procedures for making changes to such document</w:t>
            </w:r>
          </w:p>
        </w:tc>
      </w:tr>
      <w:tr w:rsidR="00213EC2" w:rsidRPr="007E0B31" w14:paraId="4E4A3859" w14:textId="77777777" w:rsidTr="490DE6A8">
        <w:trPr>
          <w:cantSplit/>
        </w:trPr>
        <w:tc>
          <w:tcPr>
            <w:tcW w:w="2884" w:type="dxa"/>
          </w:tcPr>
          <w:p w14:paraId="5D17F633" w14:textId="778F2175" w:rsidR="00213EC2" w:rsidRPr="002A73E9" w:rsidRDefault="00213EC2" w:rsidP="00213EC2">
            <w:pPr>
              <w:pStyle w:val="Arial11Bold"/>
              <w:rPr>
                <w:highlight w:val="green"/>
              </w:rPr>
            </w:pPr>
            <w:r w:rsidRPr="001227B2">
              <w:lastRenderedPageBreak/>
              <w:t>Critical Tools and Facilities</w:t>
            </w:r>
          </w:p>
        </w:tc>
        <w:tc>
          <w:tcPr>
            <w:tcW w:w="6634" w:type="dxa"/>
          </w:tcPr>
          <w:p w14:paraId="5F478205" w14:textId="26EA8B62" w:rsidR="00213EC2" w:rsidRPr="001227B2" w:rsidRDefault="00213EC2" w:rsidP="00213EC2">
            <w:pPr>
              <w:spacing w:before="100" w:after="100"/>
              <w:jc w:val="both"/>
              <w:rPr>
                <w:b/>
              </w:rPr>
            </w:pPr>
            <w:r w:rsidRPr="001227B2">
              <w:rPr>
                <w:b/>
              </w:rPr>
              <w:t xml:space="preserve">Apparatus </w:t>
            </w:r>
            <w:r w:rsidRPr="001227B2">
              <w:t>and tools required in relation to</w:t>
            </w:r>
            <w:r w:rsidR="003048AC" w:rsidRPr="002A73E9">
              <w:rPr>
                <w:b/>
              </w:rPr>
              <w:t xml:space="preserve"> </w:t>
            </w:r>
            <w:r w:rsidR="003048AC" w:rsidRPr="001227B2">
              <w:rPr>
                <w:rFonts w:cs="Arial"/>
                <w:b/>
                <w:bCs/>
              </w:rPr>
              <w:t>System Restoration</w:t>
            </w:r>
            <w:r w:rsidRPr="001227B2">
              <w:t>:</w:t>
            </w:r>
          </w:p>
          <w:p w14:paraId="5553D3A8" w14:textId="736387A3" w:rsidR="00213EC2" w:rsidRPr="00845E49" w:rsidRDefault="00BF43DD" w:rsidP="00213EC2">
            <w:pPr>
              <w:spacing w:before="100" w:after="100"/>
              <w:jc w:val="both"/>
            </w:pPr>
            <w:r w:rsidRPr="00845E49">
              <w:rPr>
                <w:rFonts w:cs="Arial"/>
              </w:rPr>
              <w:t xml:space="preserve">a) </w:t>
            </w:r>
            <w:r w:rsidR="00213EC2" w:rsidRPr="00845E49">
              <w:t xml:space="preserve">In the case of </w:t>
            </w:r>
            <w:r w:rsidR="00213EC2" w:rsidRPr="00845E49">
              <w:rPr>
                <w:b/>
              </w:rPr>
              <w:t>The Company</w:t>
            </w:r>
            <w:r w:rsidR="00213EC2" w:rsidRPr="00845E49">
              <w:t xml:space="preserve"> include, but are not limited to:</w:t>
            </w:r>
          </w:p>
          <w:p w14:paraId="0BEBA5B5" w14:textId="3E82C419" w:rsidR="00213EC2" w:rsidRPr="00845E49" w:rsidRDefault="00213EC2" w:rsidP="00213EC2">
            <w:pPr>
              <w:widowControl/>
              <w:numPr>
                <w:ilvl w:val="0"/>
                <w:numId w:val="18"/>
              </w:numPr>
              <w:spacing w:before="100" w:after="100"/>
              <w:jc w:val="both"/>
            </w:pPr>
            <w:r w:rsidRPr="00845E49">
              <w:t xml:space="preserve">Tools for operating and monitoring the </w:t>
            </w:r>
            <w:r w:rsidRPr="00845E49">
              <w:rPr>
                <w:b/>
              </w:rPr>
              <w:t>Transmission System</w:t>
            </w:r>
            <w:r w:rsidRPr="00845E49">
              <w:t xml:space="preserve"> including but not limited to state estimation, the </w:t>
            </w:r>
            <w:r w:rsidRPr="00845E49">
              <w:rPr>
                <w:b/>
              </w:rPr>
              <w:t>Balancing Mechanism</w:t>
            </w:r>
            <w:r w:rsidRPr="00845E49">
              <w:t xml:space="preserve">, </w:t>
            </w:r>
            <w:r w:rsidR="009A4B09" w:rsidRPr="00845E49">
              <w:rPr>
                <w:b/>
              </w:rPr>
              <w:t>L</w:t>
            </w:r>
            <w:r w:rsidRPr="00845E49">
              <w:rPr>
                <w:b/>
              </w:rPr>
              <w:t>oad</w:t>
            </w:r>
            <w:r w:rsidRPr="00845E49">
              <w:t xml:space="preserve"> and </w:t>
            </w:r>
            <w:r w:rsidRPr="00845E49">
              <w:rPr>
                <w:b/>
              </w:rPr>
              <w:t>System Frequency</w:t>
            </w:r>
            <w:r w:rsidRPr="00845E49">
              <w:t xml:space="preserve"> control, alarms, real time system operation and operational security analysis including off line transmission analysis;</w:t>
            </w:r>
          </w:p>
          <w:p w14:paraId="6A40C3C7" w14:textId="29B410BB" w:rsidR="00213EC2" w:rsidRPr="00845E49" w:rsidRDefault="00213EC2" w:rsidP="00213EC2">
            <w:pPr>
              <w:widowControl/>
              <w:numPr>
                <w:ilvl w:val="0"/>
                <w:numId w:val="18"/>
              </w:numPr>
              <w:spacing w:before="100" w:after="100"/>
              <w:jc w:val="both"/>
            </w:pPr>
            <w:r w:rsidRPr="00845E49">
              <w:t xml:space="preserve">The ability to control, protect and monitor transmission assets including switchgear, tap changers and other </w:t>
            </w:r>
            <w:r w:rsidRPr="00845E49">
              <w:rPr>
                <w:b/>
              </w:rPr>
              <w:t>Transmission System</w:t>
            </w:r>
            <w:r w:rsidRPr="00845E49">
              <w:t xml:space="preserve"> equipment including where available auxiliary equipment and to ensure the safe operation of </w:t>
            </w:r>
            <w:r w:rsidRPr="00845E49">
              <w:rPr>
                <w:b/>
              </w:rPr>
              <w:t>Plant</w:t>
            </w:r>
            <w:r w:rsidRPr="00845E49">
              <w:t xml:space="preserve"> </w:t>
            </w:r>
            <w:r w:rsidRPr="00845E49">
              <w:rPr>
                <w:rFonts w:eastAsia="Calibri"/>
              </w:rPr>
              <w:t xml:space="preserve">and </w:t>
            </w:r>
            <w:r w:rsidRPr="00845E49">
              <w:rPr>
                <w:rFonts w:eastAsia="Calibri"/>
                <w:b/>
              </w:rPr>
              <w:t>Apparatus</w:t>
            </w:r>
            <w:r w:rsidRPr="00845E49">
              <w:rPr>
                <w:rFonts w:eastAsia="Calibri"/>
              </w:rPr>
              <w:t xml:space="preserve"> and the safety of </w:t>
            </w:r>
            <w:r w:rsidRPr="00845E49">
              <w:t>personnel;</w:t>
            </w:r>
          </w:p>
          <w:p w14:paraId="51A39DE1" w14:textId="77777777" w:rsidR="00213EC2" w:rsidRPr="00845E49" w:rsidRDefault="00213EC2" w:rsidP="00213EC2">
            <w:pPr>
              <w:widowControl/>
              <w:numPr>
                <w:ilvl w:val="0"/>
                <w:numId w:val="18"/>
              </w:numPr>
              <w:spacing w:before="100" w:after="100"/>
              <w:jc w:val="both"/>
            </w:pPr>
            <w:r w:rsidRPr="00845E49">
              <w:rPr>
                <w:b/>
              </w:rPr>
              <w:t>Control Telephony</w:t>
            </w:r>
            <w:r w:rsidRPr="00845E49">
              <w:t xml:space="preserve"> systems as provided for in CC.6.5.1 – CC.6.5.5 and ECC.6.5.1 – ECC.6.5.5;</w:t>
            </w:r>
          </w:p>
          <w:p w14:paraId="0CECB2DC" w14:textId="77777777" w:rsidR="00213EC2" w:rsidRPr="00845E49" w:rsidRDefault="00213EC2" w:rsidP="00213EC2">
            <w:pPr>
              <w:widowControl/>
              <w:numPr>
                <w:ilvl w:val="0"/>
                <w:numId w:val="18"/>
              </w:numPr>
              <w:spacing w:before="100" w:after="100"/>
              <w:jc w:val="both"/>
            </w:pPr>
            <w:r w:rsidRPr="00845E49">
              <w:t>Operational telephony as provided for in STCP 04-5; and</w:t>
            </w:r>
          </w:p>
          <w:p w14:paraId="6F964789" w14:textId="77777777" w:rsidR="00213EC2" w:rsidRPr="00845E49" w:rsidRDefault="00213EC2" w:rsidP="00213EC2">
            <w:pPr>
              <w:widowControl/>
              <w:numPr>
                <w:ilvl w:val="0"/>
                <w:numId w:val="18"/>
              </w:numPr>
              <w:spacing w:before="100" w:after="100"/>
              <w:jc w:val="both"/>
            </w:pPr>
            <w:r w:rsidRPr="00845E49">
              <w:t>Tools and communications systems to facilitate cross border operations.</w:t>
            </w:r>
          </w:p>
          <w:p w14:paraId="734333A6" w14:textId="0EF1F69C" w:rsidR="00213EC2" w:rsidRPr="00851307" w:rsidRDefault="00BF43DD" w:rsidP="002A73E9">
            <w:pPr>
              <w:spacing w:before="100" w:after="100"/>
              <w:ind w:left="292" w:hanging="283"/>
              <w:jc w:val="both"/>
            </w:pPr>
            <w:r w:rsidRPr="00851307">
              <w:rPr>
                <w:rFonts w:cs="Arial"/>
              </w:rPr>
              <w:t xml:space="preserve">b) </w:t>
            </w:r>
            <w:r w:rsidR="00213EC2" w:rsidRPr="00851307">
              <w:t xml:space="preserve">In the case of </w:t>
            </w:r>
            <w:r w:rsidR="00213EC2" w:rsidRPr="00851307">
              <w:rPr>
                <w:b/>
              </w:rPr>
              <w:t>Generators</w:t>
            </w:r>
            <w:r w:rsidR="00213EC2" w:rsidRPr="00851307">
              <w:t>,</w:t>
            </w:r>
            <w:r w:rsidR="00213EC2" w:rsidRPr="00851307">
              <w:rPr>
                <w:b/>
              </w:rPr>
              <w:t xml:space="preserve"> HVDC System Owners</w:t>
            </w:r>
            <w:r w:rsidR="00213EC2" w:rsidRPr="00851307">
              <w:t>,</w:t>
            </w:r>
            <w:r w:rsidR="00213EC2" w:rsidRPr="00851307">
              <w:rPr>
                <w:b/>
              </w:rPr>
              <w:t xml:space="preserve"> DC Converter Station Owners</w:t>
            </w:r>
            <w:r w:rsidR="00213EC2" w:rsidRPr="00851307">
              <w:t>,</w:t>
            </w:r>
            <w:r w:rsidR="00213EC2" w:rsidRPr="00851307">
              <w:rPr>
                <w:b/>
              </w:rPr>
              <w:t xml:space="preserve"> Defence Service Providers</w:t>
            </w:r>
            <w:r w:rsidR="00E246CD" w:rsidRPr="00851307">
              <w:t xml:space="preserve"> and</w:t>
            </w:r>
            <w:r w:rsidR="00213EC2" w:rsidRPr="00851307">
              <w:rPr>
                <w:b/>
              </w:rPr>
              <w:t xml:space="preserve"> Restoration </w:t>
            </w:r>
            <w:r w:rsidR="001B7CEA" w:rsidRPr="00851307">
              <w:rPr>
                <w:rFonts w:cs="Arial"/>
                <w:b/>
              </w:rPr>
              <w:t>Contractors</w:t>
            </w:r>
            <w:r w:rsidR="00213EC2" w:rsidRPr="00851307">
              <w:rPr>
                <w:rFonts w:cs="Arial"/>
                <w:bCs/>
              </w:rPr>
              <w:t>:</w:t>
            </w:r>
          </w:p>
          <w:p w14:paraId="74216242" w14:textId="564E6101" w:rsidR="00213EC2" w:rsidRPr="009F79B7" w:rsidRDefault="00213EC2" w:rsidP="00213EC2">
            <w:pPr>
              <w:widowControl/>
              <w:numPr>
                <w:ilvl w:val="0"/>
                <w:numId w:val="20"/>
              </w:numPr>
              <w:spacing w:before="100" w:after="100"/>
              <w:jc w:val="both"/>
            </w:pPr>
            <w:r w:rsidRPr="009F79B7">
              <w:t xml:space="preserve">Tools for monitoring </w:t>
            </w:r>
            <w:r w:rsidR="00BF43DD" w:rsidRPr="009F79B7">
              <w:rPr>
                <w:rFonts w:cs="Arial"/>
              </w:rPr>
              <w:t>relevant</w:t>
            </w:r>
            <w:r w:rsidRPr="009F79B7">
              <w:t xml:space="preserve"> </w:t>
            </w:r>
            <w:r w:rsidRPr="009F79B7">
              <w:rPr>
                <w:b/>
              </w:rPr>
              <w:t xml:space="preserve">Plant </w:t>
            </w:r>
            <w:r w:rsidRPr="009F79B7">
              <w:t>and</w:t>
            </w:r>
            <w:r w:rsidRPr="009F79B7">
              <w:rPr>
                <w:b/>
              </w:rPr>
              <w:t xml:space="preserve"> Apparatus</w:t>
            </w:r>
            <w:r w:rsidRPr="009F79B7">
              <w:t>;</w:t>
            </w:r>
          </w:p>
          <w:p w14:paraId="3FC38107" w14:textId="738E8780" w:rsidR="00213EC2" w:rsidRPr="009F79B7" w:rsidRDefault="00213EC2" w:rsidP="00213EC2">
            <w:pPr>
              <w:widowControl/>
              <w:numPr>
                <w:ilvl w:val="0"/>
                <w:numId w:val="20"/>
              </w:numPr>
              <w:spacing w:before="100" w:after="100"/>
              <w:jc w:val="both"/>
            </w:pPr>
            <w:r w:rsidRPr="009F79B7">
              <w:t xml:space="preserve">The ability to control, protect and monitor their </w:t>
            </w:r>
            <w:r w:rsidRPr="009F79B7">
              <w:rPr>
                <w:b/>
              </w:rPr>
              <w:t>Plant</w:t>
            </w:r>
            <w:r w:rsidRPr="009F79B7">
              <w:t xml:space="preserve"> and </w:t>
            </w:r>
            <w:r w:rsidRPr="009F79B7">
              <w:rPr>
                <w:b/>
              </w:rPr>
              <w:t>Apparatus</w:t>
            </w:r>
            <w:r w:rsidRPr="009F79B7">
              <w:t xml:space="preserve"> necessary for </w:t>
            </w:r>
            <w:r w:rsidR="00151674" w:rsidRPr="009F79B7">
              <w:rPr>
                <w:rFonts w:cs="Arial"/>
                <w:b/>
                <w:bCs/>
              </w:rPr>
              <w:t>System Restoration</w:t>
            </w:r>
            <w:r w:rsidRPr="009F79B7">
              <w:t xml:space="preserve"> including as applicable primary </w:t>
            </w:r>
            <w:r w:rsidRPr="009F79B7">
              <w:rPr>
                <w:b/>
              </w:rPr>
              <w:t>Plant</w:t>
            </w:r>
            <w:r w:rsidRPr="009F79B7">
              <w:t xml:space="preserve">, switchgear, tap changers and other auxiliary equipment and to ensure the safe operation of </w:t>
            </w:r>
            <w:r w:rsidRPr="009F79B7">
              <w:rPr>
                <w:b/>
              </w:rPr>
              <w:t>Plant</w:t>
            </w:r>
            <w:r w:rsidRPr="009F79B7">
              <w:t xml:space="preserve"> and personnel; and</w:t>
            </w:r>
          </w:p>
          <w:p w14:paraId="4A39B78B" w14:textId="77777777" w:rsidR="00213EC2" w:rsidRPr="009F79B7" w:rsidRDefault="00213EC2" w:rsidP="00213EC2">
            <w:pPr>
              <w:widowControl/>
              <w:numPr>
                <w:ilvl w:val="0"/>
                <w:numId w:val="20"/>
              </w:numPr>
              <w:spacing w:before="100" w:after="100"/>
              <w:jc w:val="both"/>
            </w:pPr>
            <w:r w:rsidRPr="009F79B7">
              <w:rPr>
                <w:b/>
              </w:rPr>
              <w:t>Control Telephony</w:t>
            </w:r>
            <w:r w:rsidRPr="009F79B7">
              <w:t xml:space="preserve"> as provided for in CC.6.5.1 – CC.6.5.5 and ECC.6.5.1 – ECC.6.5.5.</w:t>
            </w:r>
          </w:p>
          <w:p w14:paraId="1320EEDF" w14:textId="3DF1289E" w:rsidR="00BF43DD" w:rsidRPr="005604B5" w:rsidRDefault="00BF43DD" w:rsidP="00BF43DD">
            <w:pPr>
              <w:spacing w:before="100" w:after="100" w:line="259" w:lineRule="auto"/>
              <w:ind w:left="344" w:hanging="284"/>
              <w:jc w:val="both"/>
              <w:rPr>
                <w:rFonts w:cs="Arial"/>
              </w:rPr>
            </w:pPr>
            <w:r w:rsidRPr="005604B5">
              <w:rPr>
                <w:rFonts w:cs="Arial"/>
              </w:rPr>
              <w:t xml:space="preserve">c) In the case of </w:t>
            </w:r>
            <w:r w:rsidRPr="005604B5">
              <w:rPr>
                <w:rFonts w:cs="Arial"/>
                <w:b/>
              </w:rPr>
              <w:t xml:space="preserve">BM Participants </w:t>
            </w:r>
            <w:r w:rsidRPr="005604B5">
              <w:rPr>
                <w:rFonts w:cs="Arial"/>
                <w:bCs/>
              </w:rPr>
              <w:t>and</w:t>
            </w:r>
            <w:r w:rsidRPr="005604B5">
              <w:rPr>
                <w:rFonts w:cs="Arial"/>
                <w:b/>
              </w:rPr>
              <w:t xml:space="preserve"> Virtual Lead Parties</w:t>
            </w:r>
            <w:r w:rsidRPr="005604B5">
              <w:rPr>
                <w:rFonts w:cs="Arial"/>
                <w:bCs/>
              </w:rPr>
              <w:t xml:space="preserve"> who</w:t>
            </w:r>
            <w:r w:rsidRPr="005604B5">
              <w:rPr>
                <w:rFonts w:cs="Arial"/>
                <w:b/>
              </w:rPr>
              <w:t xml:space="preserve"> </w:t>
            </w:r>
            <w:r w:rsidRPr="005604B5">
              <w:rPr>
                <w:rFonts w:cs="Arial"/>
                <w:bCs/>
              </w:rPr>
              <w:t>are not</w:t>
            </w:r>
            <w:r w:rsidRPr="005604B5">
              <w:rPr>
                <w:rFonts w:cs="Arial"/>
                <w:b/>
              </w:rPr>
              <w:t xml:space="preserve"> Generators</w:t>
            </w:r>
            <w:r w:rsidRPr="005604B5">
              <w:rPr>
                <w:rFonts w:cs="Arial"/>
                <w:bCs/>
              </w:rPr>
              <w:t>,</w:t>
            </w:r>
            <w:r w:rsidRPr="005604B5">
              <w:rPr>
                <w:rFonts w:cs="Arial"/>
                <w:b/>
              </w:rPr>
              <w:t xml:space="preserve"> HVDC System Owners</w:t>
            </w:r>
            <w:r w:rsidRPr="005604B5">
              <w:rPr>
                <w:rFonts w:cs="Arial"/>
                <w:bCs/>
              </w:rPr>
              <w:t>,</w:t>
            </w:r>
            <w:r w:rsidRPr="005604B5">
              <w:rPr>
                <w:rFonts w:cs="Arial"/>
                <w:b/>
              </w:rPr>
              <w:t xml:space="preserve"> DC Converter Station </w:t>
            </w:r>
            <w:r w:rsidRPr="005604B5">
              <w:rPr>
                <w:rFonts w:cs="Arial"/>
                <w:bCs/>
              </w:rPr>
              <w:t>owners,</w:t>
            </w:r>
            <w:r w:rsidRPr="005604B5">
              <w:rPr>
                <w:rFonts w:cs="Arial"/>
                <w:b/>
              </w:rPr>
              <w:t xml:space="preserve"> Defence Service Providers </w:t>
            </w:r>
            <w:r w:rsidRPr="005604B5">
              <w:rPr>
                <w:rFonts w:cs="Arial"/>
                <w:bCs/>
              </w:rPr>
              <w:t>or</w:t>
            </w:r>
            <w:r w:rsidRPr="005604B5">
              <w:rPr>
                <w:rFonts w:cs="Arial"/>
                <w:b/>
              </w:rPr>
              <w:t xml:space="preserve"> Restoration </w:t>
            </w:r>
            <w:r w:rsidR="00171516">
              <w:rPr>
                <w:rFonts w:cs="Arial"/>
                <w:b/>
              </w:rPr>
              <w:t>Contractors</w:t>
            </w:r>
            <w:r w:rsidRPr="005604B5">
              <w:rPr>
                <w:rFonts w:cs="Arial"/>
                <w:b/>
              </w:rPr>
              <w:t xml:space="preserve"> </w:t>
            </w:r>
            <w:r w:rsidRPr="005604B5">
              <w:rPr>
                <w:rFonts w:cs="Arial"/>
                <w:bCs/>
              </w:rPr>
              <w:t>as provided for in item b) above:</w:t>
            </w:r>
          </w:p>
          <w:p w14:paraId="71789948"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sz w:val="20"/>
                <w:szCs w:val="20"/>
              </w:rPr>
              <w:t xml:space="preserve">Tools for monitoring relevant </w:t>
            </w:r>
            <w:r w:rsidRPr="005604B5">
              <w:rPr>
                <w:rFonts w:ascii="Arial" w:hAnsi="Arial" w:cs="Arial"/>
                <w:b/>
                <w:bCs/>
                <w:sz w:val="20"/>
                <w:szCs w:val="20"/>
              </w:rPr>
              <w:t xml:space="preserve">Plant </w:t>
            </w:r>
            <w:r w:rsidRPr="005604B5">
              <w:rPr>
                <w:rFonts w:ascii="Arial" w:hAnsi="Arial" w:cs="Arial"/>
                <w:sz w:val="20"/>
                <w:szCs w:val="20"/>
              </w:rPr>
              <w:t>and</w:t>
            </w:r>
            <w:r w:rsidRPr="005604B5">
              <w:rPr>
                <w:rFonts w:ascii="Arial" w:hAnsi="Arial" w:cs="Arial"/>
                <w:b/>
                <w:bCs/>
                <w:sz w:val="20"/>
                <w:szCs w:val="20"/>
              </w:rPr>
              <w:t xml:space="preserve"> Apparatus </w:t>
            </w:r>
            <w:r w:rsidRPr="005604B5">
              <w:rPr>
                <w:rFonts w:ascii="Arial" w:hAnsi="Arial" w:cs="Arial"/>
                <w:sz w:val="20"/>
                <w:szCs w:val="20"/>
              </w:rPr>
              <w:t xml:space="preserve">(excluding </w:t>
            </w:r>
            <w:r w:rsidRPr="005604B5">
              <w:rPr>
                <w:rFonts w:ascii="Arial" w:hAnsi="Arial" w:cs="Arial"/>
                <w:b/>
                <w:bCs/>
                <w:sz w:val="20"/>
                <w:szCs w:val="20"/>
              </w:rPr>
              <w:t>Plant</w:t>
            </w:r>
            <w:r w:rsidRPr="005604B5">
              <w:rPr>
                <w:rFonts w:ascii="Arial" w:hAnsi="Arial" w:cs="Arial"/>
                <w:sz w:val="20"/>
                <w:szCs w:val="20"/>
              </w:rPr>
              <w:t xml:space="preserve"> and </w:t>
            </w:r>
            <w:r w:rsidRPr="005604B5">
              <w:rPr>
                <w:rFonts w:ascii="Arial" w:hAnsi="Arial" w:cs="Arial"/>
                <w:b/>
                <w:bCs/>
                <w:sz w:val="20"/>
                <w:szCs w:val="20"/>
              </w:rPr>
              <w:t>Apparatus</w:t>
            </w:r>
            <w:r w:rsidRPr="005604B5">
              <w:rPr>
                <w:rFonts w:ascii="Arial" w:hAnsi="Arial" w:cs="Arial"/>
                <w:sz w:val="20"/>
                <w:szCs w:val="20"/>
              </w:rPr>
              <w:t xml:space="preserve"> not owned by the </w:t>
            </w:r>
            <w:r w:rsidRPr="005604B5">
              <w:rPr>
                <w:rFonts w:ascii="Arial" w:hAnsi="Arial" w:cs="Arial"/>
                <w:b/>
                <w:bCs/>
                <w:sz w:val="20"/>
                <w:szCs w:val="20"/>
              </w:rPr>
              <w:t>BM Participant</w:t>
            </w:r>
            <w:r w:rsidRPr="005604B5">
              <w:rPr>
                <w:rFonts w:ascii="Arial" w:hAnsi="Arial" w:cs="Arial"/>
                <w:sz w:val="20"/>
                <w:szCs w:val="20"/>
              </w:rPr>
              <w:t xml:space="preserve"> or </w:t>
            </w:r>
            <w:r w:rsidRPr="005604B5">
              <w:rPr>
                <w:rFonts w:ascii="Arial" w:hAnsi="Arial" w:cs="Arial"/>
                <w:b/>
                <w:bCs/>
                <w:sz w:val="20"/>
                <w:szCs w:val="20"/>
              </w:rPr>
              <w:t>Virtual Lead Party</w:t>
            </w:r>
            <w:r w:rsidRPr="005604B5">
              <w:rPr>
                <w:rFonts w:ascii="Arial" w:hAnsi="Arial" w:cs="Arial"/>
                <w:sz w:val="20"/>
                <w:szCs w:val="20"/>
              </w:rPr>
              <w:t>); and</w:t>
            </w:r>
          </w:p>
          <w:p w14:paraId="3A9D48CE"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b/>
                <w:bCs/>
                <w:sz w:val="20"/>
                <w:szCs w:val="20"/>
              </w:rPr>
              <w:t>Control Telephony</w:t>
            </w:r>
            <w:r w:rsidRPr="005604B5">
              <w:rPr>
                <w:rFonts w:ascii="Arial" w:hAnsi="Arial" w:cs="Arial"/>
                <w:sz w:val="20"/>
                <w:szCs w:val="20"/>
              </w:rPr>
              <w:t xml:space="preserve"> as provided for in CC.6.5.1 – CC.6.5.5 and ECC.6.5.1 – ECC.6.5.5</w:t>
            </w:r>
          </w:p>
          <w:p w14:paraId="23432CB5" w14:textId="3EFEE52C" w:rsidR="00213EC2" w:rsidRPr="007C51CC" w:rsidRDefault="00BF43DD" w:rsidP="00213EC2">
            <w:pPr>
              <w:spacing w:before="100" w:after="100"/>
              <w:ind w:left="10"/>
              <w:jc w:val="both"/>
            </w:pPr>
            <w:r w:rsidRPr="007C51CC">
              <w:rPr>
                <w:rFonts w:cs="Arial"/>
              </w:rPr>
              <w:t xml:space="preserve">d) </w:t>
            </w:r>
            <w:r w:rsidR="00213EC2" w:rsidRPr="007C51CC">
              <w:t xml:space="preserve">In the case of </w:t>
            </w:r>
            <w:r w:rsidR="00213EC2" w:rsidRPr="007C51CC">
              <w:rPr>
                <w:b/>
              </w:rPr>
              <w:t>Network Operators</w:t>
            </w:r>
            <w:r w:rsidR="00213EC2" w:rsidRPr="007C51CC">
              <w:t>:</w:t>
            </w:r>
          </w:p>
          <w:p w14:paraId="6316F418" w14:textId="77777777" w:rsidR="00213EC2" w:rsidRPr="007C51CC" w:rsidRDefault="00213EC2" w:rsidP="00213EC2">
            <w:pPr>
              <w:widowControl/>
              <w:numPr>
                <w:ilvl w:val="0"/>
                <w:numId w:val="19"/>
              </w:numPr>
              <w:spacing w:before="100" w:after="100"/>
              <w:jc w:val="both"/>
            </w:pPr>
            <w:r w:rsidRPr="007C51CC">
              <w:t xml:space="preserve">Control room </w:t>
            </w:r>
            <w:r w:rsidRPr="007C51CC">
              <w:rPr>
                <w:b/>
              </w:rPr>
              <w:t>Apparatus</w:t>
            </w:r>
            <w:r w:rsidRPr="007C51CC">
              <w:t xml:space="preserve"> and tools for monitoring their</w:t>
            </w:r>
            <w:r w:rsidRPr="007C51CC">
              <w:rPr>
                <w:b/>
              </w:rPr>
              <w:t xml:space="preserve"> System</w:t>
            </w:r>
            <w:r w:rsidRPr="007C51CC">
              <w:t xml:space="preserve"> including but not limited to, alarms, real time system operation and operational security analysis including off line network analysis;</w:t>
            </w:r>
          </w:p>
          <w:p w14:paraId="029F1C7B" w14:textId="67B01D9F" w:rsidR="00213EC2" w:rsidRPr="007C51CC" w:rsidRDefault="00213EC2" w:rsidP="00213EC2">
            <w:pPr>
              <w:widowControl/>
              <w:numPr>
                <w:ilvl w:val="0"/>
                <w:numId w:val="19"/>
              </w:numPr>
              <w:spacing w:before="100" w:after="100"/>
              <w:jc w:val="both"/>
              <w:rPr>
                <w:rFonts w:cs="Arial"/>
              </w:rPr>
            </w:pPr>
            <w:r w:rsidRPr="007C51CC">
              <w:t xml:space="preserve">The ability to control, protect and monitor those assets necessary for </w:t>
            </w:r>
            <w:r w:rsidR="00C10E11">
              <w:rPr>
                <w:rFonts w:cs="Arial"/>
                <w:b/>
                <w:bCs/>
              </w:rPr>
              <w:t>System Restoration</w:t>
            </w:r>
            <w:r w:rsidRPr="007C51CC">
              <w:rPr>
                <w:rFonts w:cs="Arial"/>
                <w:b/>
                <w:bCs/>
              </w:rPr>
              <w:t xml:space="preserve"> </w:t>
            </w:r>
            <w:r w:rsidRPr="007C51CC">
              <w:rPr>
                <w:rFonts w:cs="Arial"/>
              </w:rPr>
              <w:t>including switchgear, tap changers</w:t>
            </w:r>
            <w:r w:rsidR="006E0D46" w:rsidRPr="007C51CC">
              <w:rPr>
                <w:rFonts w:cs="Arial"/>
              </w:rPr>
              <w:t xml:space="preserve"> </w:t>
            </w:r>
            <w:r w:rsidR="002325C9">
              <w:rPr>
                <w:rFonts w:cs="Arial"/>
              </w:rPr>
              <w:t xml:space="preserve">and other </w:t>
            </w:r>
            <w:r w:rsidRPr="007C51CC">
              <w:rPr>
                <w:rFonts w:cs="Arial"/>
              </w:rPr>
              <w:t xml:space="preserve">network equipment including where available auxiliary equipment and to ensure the safe operation of </w:t>
            </w:r>
            <w:r w:rsidRPr="007C51CC">
              <w:rPr>
                <w:rFonts w:cs="Arial"/>
                <w:b/>
                <w:bCs/>
              </w:rPr>
              <w:t>Plant</w:t>
            </w:r>
            <w:r w:rsidRPr="007C51CC">
              <w:rPr>
                <w:rFonts w:cs="Arial"/>
              </w:rPr>
              <w:t xml:space="preserve"> and personnel; and</w:t>
            </w:r>
          </w:p>
          <w:p w14:paraId="2D145368" w14:textId="77777777" w:rsidR="00213EC2" w:rsidRPr="00264635" w:rsidRDefault="00213EC2" w:rsidP="00213EC2">
            <w:pPr>
              <w:widowControl/>
              <w:numPr>
                <w:ilvl w:val="0"/>
                <w:numId w:val="19"/>
              </w:numPr>
              <w:spacing w:before="100" w:after="100"/>
              <w:jc w:val="both"/>
              <w:rPr>
                <w:rFonts w:cs="Arial"/>
              </w:rPr>
            </w:pPr>
            <w:r w:rsidRPr="00264635">
              <w:rPr>
                <w:rFonts w:cs="Arial"/>
                <w:b/>
                <w:bCs/>
              </w:rPr>
              <w:t>Control Telephony</w:t>
            </w:r>
            <w:r w:rsidRPr="00264635">
              <w:rPr>
                <w:rFonts w:cs="Arial"/>
              </w:rPr>
              <w:t xml:space="preserve"> as provided for in CC.6.5.1 – CC.6.5.5 and ECC.6.5.1 – ECC.6.5.5.</w:t>
            </w:r>
          </w:p>
          <w:p w14:paraId="2AFC06C7" w14:textId="77777777" w:rsidR="00213EC2" w:rsidRPr="00264635" w:rsidRDefault="00BF43DD" w:rsidP="00213EC2">
            <w:pPr>
              <w:spacing w:before="100" w:after="100"/>
              <w:ind w:left="10"/>
              <w:jc w:val="both"/>
            </w:pPr>
            <w:r w:rsidRPr="00264635">
              <w:rPr>
                <w:rFonts w:cs="Arial"/>
              </w:rPr>
              <w:t xml:space="preserve">e) </w:t>
            </w:r>
            <w:r w:rsidR="00213EC2" w:rsidRPr="00264635">
              <w:t xml:space="preserve">In the case of </w:t>
            </w:r>
            <w:r w:rsidR="00213EC2" w:rsidRPr="00264635">
              <w:rPr>
                <w:b/>
              </w:rPr>
              <w:t>Non-Embedded Customers</w:t>
            </w:r>
            <w:r w:rsidR="00213EC2" w:rsidRPr="00264635">
              <w:t>:</w:t>
            </w:r>
          </w:p>
          <w:p w14:paraId="219CD1BE" w14:textId="77777777" w:rsidR="00213EC2" w:rsidRPr="00264635" w:rsidRDefault="00213EC2" w:rsidP="002A73E9">
            <w:pPr>
              <w:widowControl/>
              <w:numPr>
                <w:ilvl w:val="0"/>
                <w:numId w:val="21"/>
              </w:numPr>
              <w:spacing w:before="100" w:after="100"/>
              <w:ind w:left="1568" w:hanging="709"/>
              <w:jc w:val="both"/>
            </w:pPr>
            <w:r w:rsidRPr="00264635">
              <w:t>Tools for monitoring their</w:t>
            </w:r>
            <w:r w:rsidRPr="00264635">
              <w:rPr>
                <w:b/>
              </w:rPr>
              <w:t xml:space="preserve"> System</w:t>
            </w:r>
            <w:r w:rsidRPr="00264635">
              <w:t xml:space="preserve"> including but not limited to, alarms and real time system operation;</w:t>
            </w:r>
          </w:p>
          <w:p w14:paraId="51A127DB" w14:textId="6A6D5000" w:rsidR="00264635" w:rsidRDefault="00BF43DD" w:rsidP="00264635">
            <w:pPr>
              <w:widowControl/>
              <w:numPr>
                <w:ilvl w:val="0"/>
                <w:numId w:val="21"/>
              </w:numPr>
              <w:spacing w:before="100" w:after="100"/>
              <w:ind w:left="1568"/>
              <w:jc w:val="both"/>
              <w:rPr>
                <w:rFonts w:cs="Arial"/>
              </w:rPr>
            </w:pPr>
            <w:r w:rsidRPr="00264635">
              <w:rPr>
                <w:rFonts w:cs="Arial"/>
              </w:rPr>
              <w:lastRenderedPageBreak/>
              <w:t xml:space="preserve">The ability to control, protect and monitor those assets necessary for </w:t>
            </w:r>
            <w:r w:rsidR="00264635">
              <w:rPr>
                <w:rFonts w:cs="Arial"/>
                <w:b/>
                <w:bCs/>
              </w:rPr>
              <w:t>System Restoration</w:t>
            </w:r>
            <w:r w:rsidRPr="00264635">
              <w:rPr>
                <w:rFonts w:cs="Arial"/>
              </w:rPr>
              <w:t xml:space="preserve"> including switchgear, tap changers and other network equipment including where available auxiliary equipment and to ensure the safe operation of </w:t>
            </w:r>
            <w:r w:rsidRPr="00264635">
              <w:rPr>
                <w:rFonts w:cs="Arial"/>
                <w:b/>
                <w:bCs/>
              </w:rPr>
              <w:t>Plant</w:t>
            </w:r>
            <w:r w:rsidRPr="00264635">
              <w:rPr>
                <w:rFonts w:cs="Arial"/>
              </w:rPr>
              <w:t xml:space="preserve"> and personnel; and</w:t>
            </w:r>
          </w:p>
          <w:p w14:paraId="7B4CD9BE" w14:textId="18A0E439" w:rsidR="00213EC2" w:rsidRPr="00264635" w:rsidRDefault="00F17102" w:rsidP="00264635">
            <w:pPr>
              <w:widowControl/>
              <w:numPr>
                <w:ilvl w:val="0"/>
                <w:numId w:val="21"/>
              </w:numPr>
              <w:spacing w:before="100" w:after="100"/>
              <w:ind w:left="1568"/>
              <w:jc w:val="both"/>
              <w:rPr>
                <w:rFonts w:cs="Arial"/>
              </w:rPr>
            </w:pPr>
            <w:r w:rsidRPr="00264635">
              <w:rPr>
                <w:rFonts w:cs="Arial"/>
                <w:b/>
                <w:bCs/>
              </w:rPr>
              <w:t>Control Telephony</w:t>
            </w:r>
            <w:r w:rsidRPr="00264635">
              <w:rPr>
                <w:rFonts w:cs="Arial"/>
              </w:rPr>
              <w:t xml:space="preserve"> as provided for in CC.6.5.1 – CC.6.5.5 and ECC.6.5.1 – ECC.6.5.5</w:t>
            </w:r>
            <w:r w:rsidR="008905AB">
              <w:rPr>
                <w:rFonts w:cs="Arial"/>
              </w:rPr>
              <w:t>.</w:t>
            </w:r>
          </w:p>
        </w:tc>
      </w:tr>
      <w:tr w:rsidR="00213EC2" w:rsidRPr="007E0B31" w14:paraId="1AD3474E" w14:textId="77777777" w:rsidTr="490DE6A8">
        <w:trPr>
          <w:cantSplit/>
        </w:trPr>
        <w:tc>
          <w:tcPr>
            <w:tcW w:w="2884" w:type="dxa"/>
          </w:tcPr>
          <w:p w14:paraId="1E287F9A" w14:textId="77777777" w:rsidR="00213EC2" w:rsidRPr="007E0B31" w:rsidRDefault="00213EC2" w:rsidP="00213EC2">
            <w:pPr>
              <w:pStyle w:val="Arial11Bold"/>
              <w:rPr>
                <w:rFonts w:cs="Arial"/>
              </w:rPr>
            </w:pPr>
            <w:r w:rsidRPr="001801CA">
              <w:rPr>
                <w:rFonts w:cs="Arial"/>
              </w:rPr>
              <w:lastRenderedPageBreak/>
              <w:t>CUSC</w:t>
            </w:r>
          </w:p>
        </w:tc>
        <w:tc>
          <w:tcPr>
            <w:tcW w:w="6634" w:type="dxa"/>
          </w:tcPr>
          <w:p w14:paraId="12B3E7E0" w14:textId="5EFE5ACD" w:rsidR="00213EC2" w:rsidRPr="007E0B31" w:rsidRDefault="00213EC2" w:rsidP="00213EC2">
            <w:pPr>
              <w:pStyle w:val="TableArial11"/>
              <w:rPr>
                <w:rFonts w:cs="Arial"/>
              </w:rPr>
            </w:pPr>
            <w:r w:rsidRPr="007E0B31">
              <w:rPr>
                <w:rFonts w:cs="Arial"/>
              </w:rPr>
              <w:t xml:space="preserve">Has the meaning set out in </w:t>
            </w:r>
            <w:r>
              <w:rPr>
                <w:rFonts w:cs="Arial"/>
                <w:b/>
              </w:rPr>
              <w:t>The Company</w:t>
            </w:r>
            <w:r w:rsidRPr="007E0B31">
              <w:rPr>
                <w:rFonts w:cs="Arial"/>
                <w:b/>
              </w:rPr>
              <w:t>’s Transmission Licence</w:t>
            </w:r>
          </w:p>
        </w:tc>
      </w:tr>
      <w:tr w:rsidR="00213EC2" w:rsidRPr="007E0B31" w14:paraId="5634AD17" w14:textId="77777777" w:rsidTr="490DE6A8">
        <w:trPr>
          <w:cantSplit/>
        </w:trPr>
        <w:tc>
          <w:tcPr>
            <w:tcW w:w="2884" w:type="dxa"/>
          </w:tcPr>
          <w:p w14:paraId="36634764" w14:textId="77777777" w:rsidR="00213EC2" w:rsidRPr="007E0B31" w:rsidRDefault="00213EC2" w:rsidP="00213EC2">
            <w:pPr>
              <w:pStyle w:val="Arial11Bold"/>
              <w:rPr>
                <w:rFonts w:cs="Arial"/>
              </w:rPr>
            </w:pPr>
            <w:r w:rsidRPr="007E0B31">
              <w:rPr>
                <w:rFonts w:cs="Arial"/>
              </w:rPr>
              <w:t>CUSC Contract</w:t>
            </w:r>
          </w:p>
        </w:tc>
        <w:tc>
          <w:tcPr>
            <w:tcW w:w="6634" w:type="dxa"/>
          </w:tcPr>
          <w:p w14:paraId="19B688D1" w14:textId="5EEE5C4A" w:rsidR="00213EC2" w:rsidRPr="007E0B31" w:rsidRDefault="00213EC2" w:rsidP="00213EC2">
            <w:pPr>
              <w:pStyle w:val="TableArial11"/>
              <w:rPr>
                <w:rFonts w:cs="Arial"/>
                <w:b/>
              </w:rPr>
            </w:pPr>
            <w:r w:rsidRPr="007E0B31">
              <w:rPr>
                <w:rFonts w:cs="Arial"/>
              </w:rPr>
              <w:t xml:space="preserve">One or more of the following agreements as envisaged in Standard Condition C1 of </w:t>
            </w:r>
            <w:r>
              <w:rPr>
                <w:rFonts w:cs="Arial"/>
                <w:b/>
              </w:rPr>
              <w:t>The Company</w:t>
            </w:r>
            <w:r w:rsidRPr="007E0B31">
              <w:rPr>
                <w:rFonts w:cs="Arial"/>
                <w:b/>
              </w:rPr>
              <w:t>’s Transmission Licence</w:t>
            </w:r>
            <w:r w:rsidRPr="007E0B31">
              <w:rPr>
                <w:rFonts w:cs="Arial"/>
              </w:rPr>
              <w:t>:</w:t>
            </w:r>
          </w:p>
          <w:p w14:paraId="0AAB8A54"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the</w:t>
            </w:r>
            <w:r w:rsidRPr="007E0B31">
              <w:rPr>
                <w:rFonts w:cs="Arial"/>
                <w:b/>
              </w:rPr>
              <w:t xml:space="preserve"> CUSC</w:t>
            </w:r>
            <w:r w:rsidRPr="007E0B31">
              <w:rPr>
                <w:rFonts w:cs="Arial"/>
              </w:rPr>
              <w:t xml:space="preserve"> </w:t>
            </w:r>
            <w:r w:rsidRPr="007E0B31">
              <w:rPr>
                <w:rFonts w:cs="Arial"/>
                <w:b/>
              </w:rPr>
              <w:t>Framework Agreement</w:t>
            </w:r>
            <w:r w:rsidRPr="007E0B31">
              <w:rPr>
                <w:rFonts w:cs="Arial"/>
              </w:rPr>
              <w:t>;</w:t>
            </w:r>
          </w:p>
          <w:p w14:paraId="71E6682B"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a </w:t>
            </w:r>
            <w:r w:rsidRPr="007E0B31">
              <w:rPr>
                <w:rFonts w:cs="Arial"/>
                <w:b/>
              </w:rPr>
              <w:t>Bilateral Agreement</w:t>
            </w:r>
            <w:r w:rsidRPr="007E0B31">
              <w:rPr>
                <w:rFonts w:cs="Arial"/>
              </w:rPr>
              <w:t>;</w:t>
            </w:r>
          </w:p>
          <w:p w14:paraId="2F37278B" w14:textId="77777777" w:rsidR="00213EC2" w:rsidRPr="007E0B31" w:rsidRDefault="00213EC2" w:rsidP="00213EC2">
            <w:pPr>
              <w:pStyle w:val="TableArial11"/>
              <w:ind w:left="567" w:hanging="567"/>
              <w:rPr>
                <w:rFonts w:cs="Arial"/>
              </w:rPr>
            </w:pPr>
            <w:r w:rsidRPr="007E0B31">
              <w:rPr>
                <w:rFonts w:cs="Arial"/>
              </w:rPr>
              <w:t>(c)</w:t>
            </w:r>
            <w:r w:rsidRPr="007E0B31">
              <w:rPr>
                <w:rFonts w:cs="Arial"/>
              </w:rPr>
              <w:tab/>
              <w:t xml:space="preserve">a </w:t>
            </w:r>
            <w:r w:rsidRPr="007E0B31">
              <w:rPr>
                <w:rFonts w:cs="Arial"/>
                <w:b/>
              </w:rPr>
              <w:t>Construction Agreement</w:t>
            </w:r>
          </w:p>
          <w:p w14:paraId="71F4C4F4" w14:textId="77777777" w:rsidR="00213EC2" w:rsidRPr="007E0B31" w:rsidRDefault="00213EC2" w:rsidP="00213EC2">
            <w:pPr>
              <w:pStyle w:val="TableArial11"/>
              <w:rPr>
                <w:rFonts w:cs="Arial"/>
              </w:rPr>
            </w:pPr>
            <w:r w:rsidRPr="007E0B31">
              <w:rPr>
                <w:rFonts w:cs="Arial"/>
              </w:rPr>
              <w:t xml:space="preserve">or a variation to an existing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w:t>
            </w:r>
          </w:p>
        </w:tc>
      </w:tr>
      <w:tr w:rsidR="00213EC2" w:rsidRPr="007E0B31" w14:paraId="64135752" w14:textId="77777777" w:rsidTr="490DE6A8">
        <w:trPr>
          <w:cantSplit/>
        </w:trPr>
        <w:tc>
          <w:tcPr>
            <w:tcW w:w="2884" w:type="dxa"/>
          </w:tcPr>
          <w:p w14:paraId="3DE12D4A" w14:textId="77777777" w:rsidR="00213EC2" w:rsidRPr="007E0B31" w:rsidRDefault="00213EC2" w:rsidP="00213EC2">
            <w:pPr>
              <w:pStyle w:val="Arial11Bold"/>
              <w:rPr>
                <w:rFonts w:cs="Arial"/>
              </w:rPr>
            </w:pPr>
            <w:r w:rsidRPr="007E0B31">
              <w:rPr>
                <w:rFonts w:cs="Arial"/>
              </w:rPr>
              <w:t>CUSC Framework Agreement</w:t>
            </w:r>
          </w:p>
        </w:tc>
        <w:tc>
          <w:tcPr>
            <w:tcW w:w="6634" w:type="dxa"/>
          </w:tcPr>
          <w:p w14:paraId="029332DF" w14:textId="79575959" w:rsidR="00213EC2" w:rsidRPr="007E0B31" w:rsidRDefault="00213EC2" w:rsidP="00213EC2">
            <w:pPr>
              <w:pStyle w:val="TableArial11"/>
              <w:rPr>
                <w:rFonts w:cs="Arial"/>
              </w:rPr>
            </w:pPr>
            <w:r w:rsidRPr="007E0B31">
              <w:rPr>
                <w:rFonts w:cs="Arial"/>
              </w:rPr>
              <w:t xml:space="preserve">Has the meaning set out in </w:t>
            </w:r>
            <w:r>
              <w:rPr>
                <w:rFonts w:cs="Arial"/>
                <w:b/>
              </w:rPr>
              <w:t>The Company</w:t>
            </w:r>
            <w:r w:rsidRPr="007E0B31">
              <w:rPr>
                <w:rFonts w:cs="Arial"/>
                <w:b/>
              </w:rPr>
              <w:t>’s Transmission Licence</w:t>
            </w:r>
            <w:r w:rsidRPr="00A87826">
              <w:rPr>
                <w:rFonts w:cs="Arial"/>
                <w:bCs/>
              </w:rPr>
              <w:t>.</w:t>
            </w:r>
          </w:p>
        </w:tc>
      </w:tr>
      <w:tr w:rsidR="00213EC2" w:rsidRPr="007E0B31" w14:paraId="06AECE7D" w14:textId="77777777" w:rsidTr="490DE6A8">
        <w:trPr>
          <w:cantSplit/>
        </w:trPr>
        <w:tc>
          <w:tcPr>
            <w:tcW w:w="2884" w:type="dxa"/>
          </w:tcPr>
          <w:p w14:paraId="5509DB7A" w14:textId="77777777" w:rsidR="00213EC2" w:rsidRPr="007E0B31" w:rsidRDefault="00213EC2" w:rsidP="00213EC2">
            <w:pPr>
              <w:pStyle w:val="Arial11Bold"/>
              <w:rPr>
                <w:rFonts w:cs="Arial"/>
              </w:rPr>
            </w:pPr>
            <w:r w:rsidRPr="007E0B31">
              <w:rPr>
                <w:rFonts w:cs="Arial"/>
              </w:rPr>
              <w:t>CUSC Party</w:t>
            </w:r>
          </w:p>
        </w:tc>
        <w:tc>
          <w:tcPr>
            <w:tcW w:w="6634" w:type="dxa"/>
          </w:tcPr>
          <w:p w14:paraId="7635BD5F" w14:textId="51775C92" w:rsidR="00213EC2" w:rsidRPr="007E0B31" w:rsidRDefault="00213EC2" w:rsidP="00213EC2">
            <w:pPr>
              <w:pStyle w:val="TableArial11"/>
              <w:rPr>
                <w:rFonts w:cs="Arial"/>
              </w:rPr>
            </w:pPr>
            <w:r w:rsidRPr="007E0B31">
              <w:rPr>
                <w:rFonts w:cs="Arial"/>
              </w:rPr>
              <w:t xml:space="preserve">As defined in the </w:t>
            </w:r>
            <w:proofErr w:type="spellStart"/>
            <w:r>
              <w:rPr>
                <w:rFonts w:cs="Arial"/>
                <w:b/>
              </w:rPr>
              <w:t>The</w:t>
            </w:r>
            <w:proofErr w:type="spellEnd"/>
            <w:r>
              <w:rPr>
                <w:rFonts w:cs="Arial"/>
                <w:b/>
              </w:rPr>
              <w:t xml:space="preserve"> Company’s </w:t>
            </w:r>
            <w:r w:rsidRPr="007E0B31">
              <w:rPr>
                <w:rFonts w:cs="Arial"/>
              </w:rPr>
              <w:t>Transmission Licence and “CUSC Parties” shall be construed accordingly.</w:t>
            </w:r>
          </w:p>
        </w:tc>
      </w:tr>
      <w:tr w:rsidR="00213EC2" w:rsidRPr="007E0B31" w14:paraId="74C0FB34" w14:textId="77777777" w:rsidTr="490DE6A8">
        <w:trPr>
          <w:cantSplit/>
        </w:trPr>
        <w:tc>
          <w:tcPr>
            <w:tcW w:w="2884" w:type="dxa"/>
          </w:tcPr>
          <w:p w14:paraId="7B345751" w14:textId="77777777" w:rsidR="00213EC2" w:rsidRPr="007E0B31" w:rsidRDefault="00213EC2" w:rsidP="00213EC2">
            <w:pPr>
              <w:pStyle w:val="Arial11Bold"/>
              <w:rPr>
                <w:rFonts w:cs="Arial"/>
              </w:rPr>
            </w:pPr>
            <w:r w:rsidRPr="007E0B31">
              <w:rPr>
                <w:rFonts w:cs="Arial"/>
              </w:rPr>
              <w:t>Customer</w:t>
            </w:r>
          </w:p>
        </w:tc>
        <w:tc>
          <w:tcPr>
            <w:tcW w:w="6634" w:type="dxa"/>
          </w:tcPr>
          <w:p w14:paraId="2206AA53" w14:textId="4F949084" w:rsidR="00213EC2" w:rsidRPr="007E0B31" w:rsidRDefault="00213EC2" w:rsidP="00213EC2">
            <w:pPr>
              <w:pStyle w:val="TableArial11"/>
              <w:rPr>
                <w:rFonts w:cs="Arial"/>
              </w:rPr>
            </w:pPr>
            <w:r w:rsidRPr="007E0B31">
              <w:rPr>
                <w:rFonts w:cs="Arial"/>
              </w:rPr>
              <w:t xml:space="preserve">A person to whom electrical power is provided (whether or not </w:t>
            </w:r>
            <w:r>
              <w:rPr>
                <w:rFonts w:cs="Arial"/>
              </w:rPr>
              <w:t>they are</w:t>
            </w:r>
            <w:r w:rsidRPr="007E0B31">
              <w:rPr>
                <w:rFonts w:cs="Arial"/>
              </w:rPr>
              <w:t xml:space="preserve"> the same person as the person who provides the electrical power).</w:t>
            </w:r>
          </w:p>
        </w:tc>
      </w:tr>
      <w:tr w:rsidR="00213EC2" w:rsidRPr="007E0B31" w14:paraId="56EA79E2" w14:textId="77777777" w:rsidTr="490DE6A8">
        <w:trPr>
          <w:cantSplit/>
        </w:trPr>
        <w:tc>
          <w:tcPr>
            <w:tcW w:w="2884" w:type="dxa"/>
          </w:tcPr>
          <w:p w14:paraId="2A71FDEA" w14:textId="77777777" w:rsidR="00213EC2" w:rsidRPr="007E0B31" w:rsidRDefault="00213EC2" w:rsidP="00213EC2">
            <w:pPr>
              <w:pStyle w:val="Arial11Bold"/>
              <w:rPr>
                <w:rFonts w:cs="Arial"/>
              </w:rPr>
            </w:pPr>
            <w:r w:rsidRPr="007E0B31">
              <w:rPr>
                <w:rFonts w:cs="Arial"/>
              </w:rPr>
              <w:t>Customer Demand Management</w:t>
            </w:r>
          </w:p>
        </w:tc>
        <w:tc>
          <w:tcPr>
            <w:tcW w:w="6634" w:type="dxa"/>
          </w:tcPr>
          <w:p w14:paraId="7226D5F1" w14:textId="77777777" w:rsidR="00213EC2" w:rsidRPr="007E0B31" w:rsidRDefault="00213EC2" w:rsidP="00213EC2">
            <w:pPr>
              <w:pStyle w:val="TableArial11"/>
              <w:rPr>
                <w:rFonts w:cs="Arial"/>
                <w:b/>
                <w:u w:val="single"/>
              </w:rPr>
            </w:pPr>
            <w:r w:rsidRPr="007E0B31">
              <w:rPr>
                <w:rFonts w:cs="Arial"/>
              </w:rPr>
              <w:t xml:space="preserve">Reducing the supply of electricity to a </w:t>
            </w:r>
            <w:r w:rsidRPr="007E0B31">
              <w:rPr>
                <w:rFonts w:cs="Arial"/>
                <w:b/>
              </w:rPr>
              <w:t>Customer</w:t>
            </w:r>
            <w:r w:rsidRPr="007E0B31">
              <w:rPr>
                <w:rFonts w:cs="Arial"/>
              </w:rPr>
              <w:t xml:space="preserve"> or disconnecting a </w:t>
            </w:r>
            <w:r w:rsidRPr="007E0B31">
              <w:rPr>
                <w:rFonts w:cs="Arial"/>
                <w:b/>
              </w:rPr>
              <w:t>Customer</w:t>
            </w:r>
            <w:r w:rsidRPr="007E0B31">
              <w:rPr>
                <w:rFonts w:cs="Arial"/>
              </w:rPr>
              <w:t xml:space="preserve"> in a manner agreed for commercial purposes between a </w:t>
            </w:r>
            <w:r w:rsidRPr="007E0B31">
              <w:rPr>
                <w:rFonts w:cs="Arial"/>
                <w:b/>
              </w:rPr>
              <w:t>Supplier</w:t>
            </w:r>
            <w:r w:rsidRPr="007E0B31">
              <w:rPr>
                <w:rFonts w:cs="Arial"/>
              </w:rPr>
              <w:t xml:space="preserve"> and its </w:t>
            </w:r>
            <w:r w:rsidRPr="007E0B31">
              <w:rPr>
                <w:rFonts w:cs="Arial"/>
                <w:b/>
              </w:rPr>
              <w:t>Customer</w:t>
            </w:r>
            <w:r w:rsidRPr="007E0B31">
              <w:rPr>
                <w:rFonts w:cs="Arial"/>
              </w:rPr>
              <w:t>.</w:t>
            </w:r>
          </w:p>
        </w:tc>
      </w:tr>
      <w:tr w:rsidR="00213EC2" w:rsidRPr="007E0B31" w14:paraId="4707F41F" w14:textId="77777777" w:rsidTr="490DE6A8">
        <w:trPr>
          <w:cantSplit/>
        </w:trPr>
        <w:tc>
          <w:tcPr>
            <w:tcW w:w="2884" w:type="dxa"/>
          </w:tcPr>
          <w:p w14:paraId="7C52AC56" w14:textId="77777777" w:rsidR="00213EC2" w:rsidRPr="007E0B31" w:rsidRDefault="00213EC2" w:rsidP="00213EC2">
            <w:pPr>
              <w:pStyle w:val="Arial11Bold"/>
              <w:rPr>
                <w:rFonts w:cs="Arial"/>
              </w:rPr>
            </w:pPr>
            <w:r w:rsidRPr="007E0B31">
              <w:rPr>
                <w:rFonts w:cs="Arial"/>
              </w:rPr>
              <w:t>Customer Demand Management Notification Level</w:t>
            </w:r>
          </w:p>
        </w:tc>
        <w:tc>
          <w:tcPr>
            <w:tcW w:w="6634" w:type="dxa"/>
          </w:tcPr>
          <w:p w14:paraId="0AAA6C43" w14:textId="270B9CB3"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Supplier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Customer Demand Management</w:t>
            </w:r>
            <w:r w:rsidRPr="007E0B31">
              <w:rPr>
                <w:rFonts w:cs="Arial"/>
              </w:rPr>
              <w:t xml:space="preserve"> which is 12 MW in England and Wales and 5 MW in Scotland.</w:t>
            </w:r>
          </w:p>
        </w:tc>
      </w:tr>
      <w:tr w:rsidR="00213EC2" w:rsidRPr="007E0B31" w14:paraId="2D1B9546" w14:textId="77777777" w:rsidTr="490DE6A8">
        <w:trPr>
          <w:cantSplit/>
        </w:trPr>
        <w:tc>
          <w:tcPr>
            <w:tcW w:w="2884" w:type="dxa"/>
          </w:tcPr>
          <w:p w14:paraId="172D226E" w14:textId="77777777" w:rsidR="00213EC2" w:rsidRPr="007E0B31" w:rsidRDefault="00213EC2" w:rsidP="00213EC2">
            <w:pPr>
              <w:pStyle w:val="Arial11Bold"/>
              <w:rPr>
                <w:rFonts w:cs="Arial"/>
              </w:rPr>
            </w:pPr>
            <w:r w:rsidRPr="007E0B31">
              <w:rPr>
                <w:rFonts w:cs="Arial"/>
              </w:rPr>
              <w:t>Customer Generating Plant</w:t>
            </w:r>
          </w:p>
        </w:tc>
        <w:tc>
          <w:tcPr>
            <w:tcW w:w="6634" w:type="dxa"/>
          </w:tcPr>
          <w:p w14:paraId="398E8F48" w14:textId="77777777" w:rsidR="00213EC2" w:rsidRPr="007E0B31" w:rsidRDefault="00213EC2" w:rsidP="00213EC2">
            <w:pPr>
              <w:pStyle w:val="TableArial11"/>
              <w:rPr>
                <w:rFonts w:cs="Arial"/>
              </w:rPr>
            </w:pPr>
            <w:r w:rsidRPr="007E0B31">
              <w:rPr>
                <w:rFonts w:cs="Arial"/>
              </w:rPr>
              <w:t xml:space="preserve">A </w:t>
            </w:r>
            <w:r w:rsidRPr="007E0B31">
              <w:rPr>
                <w:rFonts w:cs="Arial"/>
                <w:b/>
              </w:rPr>
              <w:t>Power Station</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of a </w:t>
            </w:r>
            <w:r w:rsidRPr="007E0B31">
              <w:rPr>
                <w:rFonts w:cs="Arial"/>
                <w:b/>
              </w:rPr>
              <w:t>Customer</w:t>
            </w:r>
            <w:r w:rsidRPr="007E0B31">
              <w:rPr>
                <w:rFonts w:cs="Arial"/>
              </w:rPr>
              <w:t xml:space="preserve"> to the extent that it operates the same exclusively to supply all or part of its own electricity requirements, and does not export electrical power to any part of the </w:t>
            </w:r>
            <w:r w:rsidRPr="007E0B31">
              <w:rPr>
                <w:rFonts w:cs="Arial"/>
                <w:b/>
              </w:rPr>
              <w:t>Total System</w:t>
            </w:r>
            <w:r w:rsidRPr="007E0B31">
              <w:rPr>
                <w:rFonts w:cs="Arial"/>
              </w:rPr>
              <w:t>.</w:t>
            </w:r>
          </w:p>
        </w:tc>
      </w:tr>
      <w:tr w:rsidR="00213EC2" w:rsidRPr="00A97193" w14:paraId="5D695C49" w14:textId="77777777" w:rsidTr="490DE6A8">
        <w:trPr>
          <w:cantSplit/>
        </w:trPr>
        <w:tc>
          <w:tcPr>
            <w:tcW w:w="2884" w:type="dxa"/>
          </w:tcPr>
          <w:p w14:paraId="461764E4" w14:textId="0AA3A88B" w:rsidR="00213EC2" w:rsidRPr="00A97193" w:rsidRDefault="00213EC2" w:rsidP="00213EC2">
            <w:pPr>
              <w:pStyle w:val="Arial11Bold"/>
              <w:rPr>
                <w:rFonts w:cs="Arial"/>
                <w:lang w:val="en-US"/>
              </w:rPr>
            </w:pPr>
            <w:r w:rsidRPr="002510FF">
              <w:rPr>
                <w:rFonts w:cs="Arial"/>
              </w:rPr>
              <w:t xml:space="preserve">Damping Factor </w:t>
            </w:r>
            <w:r w:rsidRPr="002510FF">
              <w:rPr>
                <w:rFonts w:cs="Arial"/>
                <w:b w:val="0"/>
              </w:rPr>
              <w:t>(ζ)</w:t>
            </w:r>
          </w:p>
        </w:tc>
        <w:tc>
          <w:tcPr>
            <w:tcW w:w="6634" w:type="dxa"/>
          </w:tcPr>
          <w:p w14:paraId="4385A28E" w14:textId="77777777" w:rsidR="00213EC2" w:rsidRPr="002510FF" w:rsidRDefault="00213EC2" w:rsidP="00213EC2">
            <w:pPr>
              <w:pStyle w:val="TableArial11"/>
              <w:rPr>
                <w:rFonts w:cs="Arial"/>
                <w:bCs/>
              </w:rPr>
            </w:pPr>
            <w:r w:rsidRPr="002510FF">
              <w:rPr>
                <w:rFonts w:cs="Arial"/>
                <w:bCs/>
              </w:rPr>
              <w:t>The ratio of the actual damping to critical damping.</w:t>
            </w:r>
          </w:p>
          <w:p w14:paraId="78B9F50E" w14:textId="77777777" w:rsidR="00213EC2" w:rsidRPr="002510FF" w:rsidRDefault="00213EC2" w:rsidP="00213EC2">
            <w:pPr>
              <w:pStyle w:val="TableArial11"/>
              <w:rPr>
                <w:rFonts w:cs="Arial"/>
                <w:b/>
              </w:rPr>
            </w:pPr>
            <w:r w:rsidRPr="002510FF">
              <w:rPr>
                <w:rFonts w:cs="Arial"/>
                <w:bCs/>
              </w:rPr>
              <w:t xml:space="preserve">For a </w:t>
            </w:r>
            <w:r w:rsidRPr="002510FF">
              <w:rPr>
                <w:rFonts w:cs="Arial"/>
                <w:b/>
              </w:rPr>
              <w:t>GBGF-I</w:t>
            </w:r>
            <w:r w:rsidRPr="002510FF">
              <w:rPr>
                <w:rFonts w:cs="Arial"/>
                <w:bCs/>
              </w:rPr>
              <w:t xml:space="preserve"> the open loop phase angle, for an open loop gain of one, is measured from the systems </w:t>
            </w:r>
            <w:r w:rsidRPr="002510FF">
              <w:rPr>
                <w:rFonts w:cs="Arial"/>
                <w:b/>
              </w:rPr>
              <w:t>Nichols Chart</w:t>
            </w:r>
            <w:r w:rsidRPr="002510FF">
              <w:rPr>
                <w:rFonts w:cs="Arial"/>
              </w:rPr>
              <w:t xml:space="preserve">. </w:t>
            </w:r>
          </w:p>
          <w:p w14:paraId="10FB0144" w14:textId="77777777" w:rsidR="00213EC2" w:rsidRPr="002510FF" w:rsidRDefault="00213EC2" w:rsidP="00213EC2">
            <w:pPr>
              <w:pStyle w:val="TableArial11"/>
              <w:rPr>
                <w:rFonts w:cs="Arial"/>
                <w:bCs/>
              </w:rPr>
            </w:pPr>
            <w:r w:rsidRPr="002510FF">
              <w:rPr>
                <w:rFonts w:cs="Arial"/>
                <w:bCs/>
              </w:rPr>
              <w:t>This angle</w:t>
            </w:r>
            <w:r w:rsidRPr="002510FF">
              <w:rPr>
                <w:rFonts w:cs="Arial"/>
                <w:b/>
              </w:rPr>
              <w:t xml:space="preserve"> </w:t>
            </w:r>
            <w:r w:rsidRPr="002510FF">
              <w:rPr>
                <w:rFonts w:cs="Arial"/>
                <w:bCs/>
              </w:rPr>
              <w:t xml:space="preserve">is used to define the system’s equivalent </w:t>
            </w:r>
            <w:r w:rsidRPr="002510FF">
              <w:rPr>
                <w:rFonts w:cs="Arial"/>
                <w:b/>
              </w:rPr>
              <w:t>Damping Factor</w:t>
            </w:r>
            <w:r w:rsidRPr="002510FF">
              <w:rPr>
                <w:rFonts w:cs="Arial"/>
                <w:bCs/>
              </w:rPr>
              <w:t xml:space="preserve"> that is the same as the </w:t>
            </w:r>
            <w:r w:rsidRPr="002510FF">
              <w:rPr>
                <w:rFonts w:cs="Arial"/>
                <w:b/>
              </w:rPr>
              <w:t>Damping Factor</w:t>
            </w:r>
            <w:r w:rsidRPr="002510FF">
              <w:rPr>
                <w:rFonts w:cs="Arial"/>
                <w:bCs/>
              </w:rPr>
              <w:t xml:space="preserve"> of a second order system with the same open loop phase angle.</w:t>
            </w:r>
          </w:p>
          <w:p w14:paraId="0A864DF5" w14:textId="44D6BDEE" w:rsidR="00213EC2" w:rsidRPr="00A97193" w:rsidRDefault="00213EC2" w:rsidP="00213EC2">
            <w:pPr>
              <w:pStyle w:val="TableArial11"/>
              <w:rPr>
                <w:rFonts w:cs="Arial"/>
                <w:lang w:val="en-US"/>
              </w:rPr>
            </w:pPr>
            <w:r w:rsidRPr="002510FF">
              <w:rPr>
                <w:rFonts w:cs="Arial"/>
              </w:rPr>
              <w:t xml:space="preserve">Alternatively, the </w:t>
            </w:r>
            <w:r w:rsidRPr="002510FF">
              <w:rPr>
                <w:rFonts w:cs="Arial"/>
                <w:b/>
              </w:rPr>
              <w:t>Damping Factor</w:t>
            </w:r>
            <w:r w:rsidRPr="002510FF">
              <w:rPr>
                <w:rFonts w:cs="Arial"/>
              </w:rPr>
              <w:t xml:space="preserve"> refers to the damping of a specific oscillation mode that is associated with the second order system created by the power to angle transfer function as show in Figure </w:t>
            </w:r>
            <w:r w:rsidRPr="00E40AB7">
              <w:rPr>
                <w:rFonts w:cs="Arial"/>
              </w:rPr>
              <w:t>PC.A.5.8.1(a) and PCA.5.8.1(b)</w:t>
            </w:r>
            <w:r>
              <w:rPr>
                <w:rFonts w:cs="Arial"/>
              </w:rPr>
              <w:t>.</w:t>
            </w:r>
          </w:p>
        </w:tc>
      </w:tr>
      <w:tr w:rsidR="00213EC2" w:rsidRPr="007E0B31" w14:paraId="7321A935" w14:textId="77777777" w:rsidTr="490DE6A8">
        <w:trPr>
          <w:cantSplit/>
        </w:trPr>
        <w:tc>
          <w:tcPr>
            <w:tcW w:w="2884" w:type="dxa"/>
          </w:tcPr>
          <w:p w14:paraId="6C6A7825" w14:textId="44C72974" w:rsidR="00213EC2" w:rsidRPr="006D65CB" w:rsidRDefault="00213EC2" w:rsidP="00213EC2">
            <w:pPr>
              <w:pStyle w:val="Arial11Bold"/>
              <w:rPr>
                <w:rFonts w:cs="Arial"/>
              </w:rPr>
            </w:pPr>
            <w:r w:rsidRPr="006D65CB">
              <w:rPr>
                <w:lang w:val="en-US"/>
              </w:rPr>
              <w:lastRenderedPageBreak/>
              <w:t>Data Publisher</w:t>
            </w:r>
          </w:p>
        </w:tc>
        <w:tc>
          <w:tcPr>
            <w:tcW w:w="6634" w:type="dxa"/>
          </w:tcPr>
          <w:p w14:paraId="4B901FD2" w14:textId="5BF3A4BA" w:rsidR="00213EC2" w:rsidRPr="006D65CB" w:rsidRDefault="00213EC2" w:rsidP="00213EC2">
            <w:pPr>
              <w:pStyle w:val="TableArial11"/>
              <w:rPr>
                <w:rFonts w:cs="Arial"/>
              </w:rPr>
            </w:pPr>
            <w:r w:rsidRPr="006D65CB">
              <w:rPr>
                <w:lang w:val="en-US"/>
              </w:rPr>
              <w:t xml:space="preserve">The person providing a reporting service, in relation to data which is submitted to the reporting service under OC2.4.2.3 or a </w:t>
            </w:r>
            <w:r w:rsidRPr="006D65CB">
              <w:rPr>
                <w:b/>
                <w:lang w:val="en-US"/>
              </w:rPr>
              <w:t>Transmission Licensee</w:t>
            </w:r>
            <w:r w:rsidRPr="006D65CB">
              <w:rPr>
                <w:lang w:val="en-US"/>
              </w:rPr>
              <w:t xml:space="preserve">, in relation to data which the </w:t>
            </w:r>
            <w:r w:rsidRPr="006D65CB">
              <w:rPr>
                <w:b/>
                <w:lang w:val="en-US"/>
              </w:rPr>
              <w:t>Transmission Licensee</w:t>
            </w:r>
            <w:r w:rsidRPr="006D65CB">
              <w:rPr>
                <w:lang w:val="en-US"/>
              </w:rPr>
              <w:t xml:space="preserve"> is required to publish.</w:t>
            </w:r>
          </w:p>
        </w:tc>
      </w:tr>
      <w:tr w:rsidR="00213EC2" w:rsidRPr="007E0B31" w14:paraId="620031EA" w14:textId="77777777" w:rsidTr="490DE6A8">
        <w:trPr>
          <w:cantSplit/>
        </w:trPr>
        <w:tc>
          <w:tcPr>
            <w:tcW w:w="2884" w:type="dxa"/>
          </w:tcPr>
          <w:p w14:paraId="163A6949" w14:textId="77777777" w:rsidR="00213EC2" w:rsidRPr="007E0B31" w:rsidRDefault="00213EC2" w:rsidP="00213EC2">
            <w:pPr>
              <w:pStyle w:val="Arial11Bold"/>
              <w:rPr>
                <w:rFonts w:cs="Arial"/>
              </w:rPr>
            </w:pPr>
            <w:r w:rsidRPr="007E0B31">
              <w:rPr>
                <w:rFonts w:cs="Arial"/>
              </w:rPr>
              <w:t xml:space="preserve">Data Registration Code </w:t>
            </w:r>
            <w:r w:rsidRPr="007E0B31">
              <w:rPr>
                <w:rFonts w:cs="Arial"/>
                <w:b w:val="0"/>
              </w:rPr>
              <w:t>or</w:t>
            </w:r>
            <w:r w:rsidRPr="007E0B31">
              <w:rPr>
                <w:rFonts w:cs="Arial"/>
              </w:rPr>
              <w:t xml:space="preserve"> DRC </w:t>
            </w:r>
          </w:p>
        </w:tc>
        <w:tc>
          <w:tcPr>
            <w:tcW w:w="6634" w:type="dxa"/>
          </w:tcPr>
          <w:p w14:paraId="59E5DA9A" w14:textId="77777777" w:rsidR="00213EC2" w:rsidRPr="007E0B31" w:rsidRDefault="00213EC2" w:rsidP="00213EC2">
            <w:pPr>
              <w:pStyle w:val="TableArial11"/>
              <w:rPr>
                <w:rFonts w:cs="Arial"/>
              </w:rPr>
            </w:pPr>
            <w:r w:rsidRPr="007E0B31">
              <w:rPr>
                <w:rFonts w:cs="Arial"/>
              </w:rPr>
              <w:t xml:space="preserve">That portion of the Grid Code which is identified as the </w:t>
            </w:r>
            <w:r w:rsidRPr="007E0B31">
              <w:rPr>
                <w:rFonts w:cs="Arial"/>
                <w:b/>
              </w:rPr>
              <w:t>Data Registration Code</w:t>
            </w:r>
            <w:r w:rsidRPr="007E0B31">
              <w:rPr>
                <w:rFonts w:cs="Arial"/>
              </w:rPr>
              <w:t>.</w:t>
            </w:r>
          </w:p>
        </w:tc>
      </w:tr>
      <w:tr w:rsidR="00213EC2" w:rsidRPr="007E0B31" w14:paraId="15D1B399" w14:textId="77777777" w:rsidTr="490DE6A8">
        <w:trPr>
          <w:cantSplit/>
        </w:trPr>
        <w:tc>
          <w:tcPr>
            <w:tcW w:w="2884" w:type="dxa"/>
          </w:tcPr>
          <w:p w14:paraId="3C87D465" w14:textId="77777777" w:rsidR="00213EC2" w:rsidRPr="007E0B31" w:rsidRDefault="00213EC2" w:rsidP="00213EC2">
            <w:pPr>
              <w:pStyle w:val="Arial11Bold"/>
              <w:rPr>
                <w:rFonts w:cs="Arial"/>
              </w:rPr>
            </w:pPr>
            <w:r w:rsidRPr="007E0B31">
              <w:rPr>
                <w:rFonts w:cs="Arial"/>
              </w:rPr>
              <w:t>Data Validation, Consistency and Defaulting Rules</w:t>
            </w:r>
          </w:p>
        </w:tc>
        <w:tc>
          <w:tcPr>
            <w:tcW w:w="6634" w:type="dxa"/>
          </w:tcPr>
          <w:p w14:paraId="41EC003B" w14:textId="796659F5" w:rsidR="00213EC2" w:rsidRPr="007E0B31" w:rsidRDefault="00213EC2" w:rsidP="00213EC2">
            <w:pPr>
              <w:pStyle w:val="TableArial11"/>
              <w:rPr>
                <w:rFonts w:cs="Arial"/>
              </w:rPr>
            </w:pPr>
            <w:r w:rsidRPr="007E0B31">
              <w:rPr>
                <w:rFonts w:cs="Arial"/>
              </w:rPr>
              <w:t xml:space="preserve">The rules relating to validity and consistency of data, and default data to be applied, in relation to data submitted under the </w:t>
            </w:r>
            <w:r w:rsidRPr="007E0B31">
              <w:rPr>
                <w:rFonts w:cs="Arial"/>
                <w:b/>
              </w:rPr>
              <w:t>Balancing</w:t>
            </w:r>
            <w:r w:rsidRPr="007E0B31">
              <w:rPr>
                <w:rFonts w:cs="Arial"/>
              </w:rPr>
              <w:t xml:space="preserve"> </w:t>
            </w:r>
            <w:r w:rsidRPr="007E0B31">
              <w:rPr>
                <w:rFonts w:cs="Arial"/>
                <w:b/>
              </w:rPr>
              <w:t>Codes</w:t>
            </w:r>
            <w:r w:rsidRPr="007E0B31">
              <w:rPr>
                <w:rFonts w:cs="Arial"/>
              </w:rPr>
              <w:t>,</w:t>
            </w:r>
            <w:r w:rsidRPr="007E0B31">
              <w:rPr>
                <w:rFonts w:cs="Arial"/>
                <w:b/>
              </w:rPr>
              <w:t xml:space="preserve"> </w:t>
            </w:r>
            <w:r w:rsidRPr="007E0B31">
              <w:rPr>
                <w:rFonts w:cs="Arial"/>
              </w:rPr>
              <w:t xml:space="preserve">to be applied by </w:t>
            </w:r>
            <w:r>
              <w:rPr>
                <w:rFonts w:cs="Arial"/>
                <w:b/>
              </w:rPr>
              <w:t>The Company</w:t>
            </w:r>
            <w:r w:rsidRPr="007E0B31">
              <w:rPr>
                <w:rFonts w:cs="Arial"/>
                <w:b/>
              </w:rPr>
              <w:t xml:space="preserve"> </w:t>
            </w:r>
            <w:r w:rsidRPr="007E0B31">
              <w:rPr>
                <w:rFonts w:cs="Arial"/>
              </w:rPr>
              <w:t xml:space="preserve">under the </w:t>
            </w:r>
            <w:r w:rsidRPr="007E0B31">
              <w:rPr>
                <w:rFonts w:cs="Arial"/>
                <w:b/>
              </w:rPr>
              <w:t>Grid Code</w:t>
            </w:r>
            <w:r w:rsidRPr="007E0B31">
              <w:rPr>
                <w:rFonts w:cs="Arial"/>
              </w:rPr>
              <w:t xml:space="preserve"> as set out in the document “Data Validation, Consistency and Defaulting Rules” - Issue 8, dated 25</w:t>
            </w:r>
            <w:r w:rsidRPr="007E0B31">
              <w:rPr>
                <w:rFonts w:cs="Arial"/>
                <w:vertAlign w:val="superscript"/>
              </w:rPr>
              <w:t>th</w:t>
            </w:r>
            <w:r w:rsidRPr="007E0B31">
              <w:rPr>
                <w:rFonts w:cs="Arial"/>
              </w:rPr>
              <w:t xml:space="preserve"> January 2012. The document is available on the National Grid website or upon request from </w:t>
            </w:r>
            <w:r>
              <w:rPr>
                <w:rFonts w:cs="Arial"/>
                <w:b/>
              </w:rPr>
              <w:t>The Company</w:t>
            </w:r>
            <w:r w:rsidRPr="007E0B31">
              <w:rPr>
                <w:rFonts w:cs="Arial"/>
              </w:rPr>
              <w:t>.</w:t>
            </w:r>
          </w:p>
        </w:tc>
      </w:tr>
      <w:tr w:rsidR="00213EC2" w:rsidRPr="007E0B31" w14:paraId="60B41840" w14:textId="77777777" w:rsidTr="490DE6A8">
        <w:trPr>
          <w:cantSplit/>
        </w:trPr>
        <w:tc>
          <w:tcPr>
            <w:tcW w:w="2884" w:type="dxa"/>
          </w:tcPr>
          <w:p w14:paraId="28E3B818" w14:textId="77777777"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DC Connected Power Park Module</w:t>
            </w:r>
          </w:p>
        </w:tc>
        <w:tc>
          <w:tcPr>
            <w:tcW w:w="6634" w:type="dxa"/>
          </w:tcPr>
          <w:p w14:paraId="431A3D72" w14:textId="77777777" w:rsidR="00213EC2" w:rsidRPr="007E0B31" w:rsidRDefault="00213EC2" w:rsidP="00213EC2">
            <w:pPr>
              <w:rPr>
                <w:rFonts w:cs="Arial"/>
              </w:rPr>
            </w:pPr>
            <w:r w:rsidRPr="007E0B31">
              <w:rPr>
                <w:rFonts w:cs="Arial"/>
              </w:rPr>
              <w:t xml:space="preserve">A </w:t>
            </w:r>
            <w:r w:rsidRPr="007E0B31">
              <w:rPr>
                <w:rFonts w:cs="Arial"/>
                <w:b/>
              </w:rPr>
              <w:t xml:space="preserve">Power Park Module </w:t>
            </w:r>
            <w:r w:rsidRPr="007E0B31">
              <w:rPr>
                <w:rFonts w:cs="Arial"/>
              </w:rPr>
              <w:t xml:space="preserve">that is connected to one or more </w:t>
            </w:r>
            <w:r w:rsidRPr="007E0B31">
              <w:rPr>
                <w:rFonts w:cs="Arial"/>
                <w:b/>
              </w:rPr>
              <w:t>HVDC Interface Points</w:t>
            </w:r>
            <w:r w:rsidRPr="007E0B31">
              <w:rPr>
                <w:rFonts w:cs="Arial"/>
              </w:rPr>
              <w:t>.</w:t>
            </w:r>
          </w:p>
        </w:tc>
      </w:tr>
      <w:tr w:rsidR="00213EC2" w:rsidRPr="007E0B31" w14:paraId="76377CF1" w14:textId="77777777" w:rsidTr="490DE6A8">
        <w:trPr>
          <w:cantSplit/>
        </w:trPr>
        <w:tc>
          <w:tcPr>
            <w:tcW w:w="2884" w:type="dxa"/>
          </w:tcPr>
          <w:p w14:paraId="78134748" w14:textId="77777777" w:rsidR="00213EC2" w:rsidRPr="007E0B31" w:rsidRDefault="00213EC2" w:rsidP="00213EC2">
            <w:pPr>
              <w:pStyle w:val="Arial11Bold"/>
              <w:rPr>
                <w:rFonts w:cs="Arial"/>
              </w:rPr>
            </w:pPr>
            <w:r w:rsidRPr="007E0B31">
              <w:rPr>
                <w:rFonts w:cs="Arial"/>
              </w:rPr>
              <w:t>DC Converter</w:t>
            </w:r>
          </w:p>
        </w:tc>
        <w:tc>
          <w:tcPr>
            <w:tcW w:w="6634" w:type="dxa"/>
          </w:tcPr>
          <w:p w14:paraId="16A294E9" w14:textId="0242A003" w:rsidR="00213EC2" w:rsidRPr="007E0B31" w:rsidRDefault="00213EC2" w:rsidP="00213EC2">
            <w:pPr>
              <w:pStyle w:val="TableArial11"/>
              <w:rPr>
                <w:rFonts w:cs="Arial"/>
                <w:i/>
              </w:rPr>
            </w:pPr>
            <w:r w:rsidRPr="007E0B31">
              <w:rPr>
                <w:rFonts w:cs="Arial"/>
              </w:rPr>
              <w:t xml:space="preserve">Any </w:t>
            </w:r>
            <w:r w:rsidRPr="007E0B31">
              <w:rPr>
                <w:rFonts w:cs="Arial"/>
                <w:b/>
              </w:rPr>
              <w:t>Onshore DC Converter</w:t>
            </w:r>
            <w:r w:rsidRPr="007E0B31">
              <w:rPr>
                <w:rFonts w:cs="Arial"/>
              </w:rPr>
              <w:t xml:space="preserve"> or </w:t>
            </w:r>
            <w:r w:rsidRPr="007E0B31">
              <w:rPr>
                <w:rFonts w:cs="Arial"/>
                <w:b/>
              </w:rPr>
              <w:t xml:space="preserve">Offshore DC Converter </w:t>
            </w:r>
            <w:r w:rsidRPr="007E0B31">
              <w:rPr>
                <w:rFonts w:cs="Arial"/>
              </w:rPr>
              <w:t xml:space="preserve">as applicable to </w:t>
            </w:r>
            <w:r w:rsidRPr="00A87826">
              <w:rPr>
                <w:rFonts w:cs="Arial"/>
                <w:b/>
                <w:bCs/>
              </w:rPr>
              <w:t>GB Code</w:t>
            </w:r>
            <w:r w:rsidRPr="007E0B31">
              <w:rPr>
                <w:rFonts w:cs="Arial"/>
                <w:b/>
              </w:rPr>
              <w:t xml:space="preserve"> User’s</w:t>
            </w:r>
            <w:r w:rsidRPr="007E0B31">
              <w:rPr>
                <w:rFonts w:cs="Arial"/>
              </w:rPr>
              <w:t>.</w:t>
            </w:r>
          </w:p>
        </w:tc>
      </w:tr>
      <w:tr w:rsidR="00213EC2" w:rsidRPr="007E0B31" w14:paraId="04148493" w14:textId="77777777" w:rsidTr="490DE6A8">
        <w:trPr>
          <w:cantSplit/>
        </w:trPr>
        <w:tc>
          <w:tcPr>
            <w:tcW w:w="2884" w:type="dxa"/>
          </w:tcPr>
          <w:p w14:paraId="49C122A2" w14:textId="77777777" w:rsidR="00213EC2" w:rsidRPr="007E0B31" w:rsidRDefault="00213EC2" w:rsidP="00213EC2">
            <w:pPr>
              <w:pStyle w:val="Arial11Bold"/>
              <w:rPr>
                <w:rFonts w:cs="Arial"/>
              </w:rPr>
            </w:pPr>
            <w:r w:rsidRPr="007E0B31">
              <w:rPr>
                <w:rFonts w:cs="Arial"/>
              </w:rPr>
              <w:t>DC Converter Station</w:t>
            </w:r>
          </w:p>
        </w:tc>
        <w:tc>
          <w:tcPr>
            <w:tcW w:w="6634" w:type="dxa"/>
          </w:tcPr>
          <w:p w14:paraId="115A8F13" w14:textId="77777777" w:rsidR="00213EC2" w:rsidRPr="007E0B31" w:rsidRDefault="00213EC2" w:rsidP="00213EC2">
            <w:pPr>
              <w:pStyle w:val="TableArial11"/>
              <w:rPr>
                <w:rFonts w:cs="Arial"/>
              </w:rPr>
            </w:pPr>
            <w:r w:rsidRPr="007E0B31">
              <w:rPr>
                <w:rFonts w:cs="Arial"/>
              </w:rPr>
              <w:t xml:space="preserve">An installation comprising one or more </w:t>
            </w:r>
            <w:r w:rsidRPr="007E0B31">
              <w:rPr>
                <w:rFonts w:cs="Arial"/>
                <w:b/>
              </w:rPr>
              <w:t>Onshore DC Converters</w:t>
            </w:r>
            <w:r w:rsidRPr="007E0B31">
              <w:rPr>
                <w:rFonts w:cs="Arial"/>
              </w:rPr>
              <w:t xml:space="preserve"> connecting a direct current interconnector:</w:t>
            </w:r>
          </w:p>
          <w:p w14:paraId="5A2F86CB" w14:textId="35201815" w:rsidR="00213EC2" w:rsidRPr="007E0B31" w:rsidRDefault="00213EC2" w:rsidP="00213EC2">
            <w:pPr>
              <w:pStyle w:val="TableArial11"/>
              <w:rPr>
                <w:rFonts w:cs="Arial"/>
              </w:rPr>
            </w:pPr>
            <w:r w:rsidRPr="007E0B31">
              <w:rPr>
                <w:rFonts w:cs="Arial"/>
              </w:rPr>
              <w:t xml:space="preserve">to the </w:t>
            </w:r>
            <w:r>
              <w:rPr>
                <w:rFonts w:cs="Arial"/>
                <w:b/>
              </w:rPr>
              <w:t>National Electricity</w:t>
            </w:r>
            <w:r w:rsidRPr="007E0B31">
              <w:rPr>
                <w:rFonts w:cs="Arial"/>
                <w:b/>
              </w:rPr>
              <w:t xml:space="preserve"> Transmission System</w:t>
            </w:r>
            <w:r w:rsidRPr="007E0B31">
              <w:rPr>
                <w:rFonts w:cs="Arial"/>
              </w:rPr>
              <w:t>; or,</w:t>
            </w:r>
          </w:p>
          <w:p w14:paraId="6C53111B" w14:textId="77777777" w:rsidR="00213EC2" w:rsidRPr="007E0B31" w:rsidRDefault="00213EC2" w:rsidP="00213EC2">
            <w:pPr>
              <w:pStyle w:val="TableArial11"/>
              <w:rPr>
                <w:rFonts w:cs="Arial"/>
              </w:rPr>
            </w:pPr>
            <w:r w:rsidRPr="007E0B31">
              <w:rPr>
                <w:rFonts w:cs="Arial"/>
              </w:rPr>
              <w:t xml:space="preserve">(if the installation has a rating of 50MW or more) to a </w:t>
            </w:r>
            <w:r w:rsidRPr="007E0B31">
              <w:rPr>
                <w:rFonts w:cs="Arial"/>
                <w:b/>
              </w:rPr>
              <w:t>User System</w:t>
            </w:r>
            <w:r w:rsidRPr="007E0B31">
              <w:rPr>
                <w:rFonts w:cs="Arial"/>
              </w:rPr>
              <w:t>,</w:t>
            </w:r>
          </w:p>
          <w:p w14:paraId="49C42036" w14:textId="77777777" w:rsidR="00213EC2" w:rsidRPr="007E0B31" w:rsidRDefault="00213EC2" w:rsidP="00213EC2">
            <w:pPr>
              <w:pStyle w:val="TableArial11"/>
              <w:rPr>
                <w:rFonts w:cs="Arial"/>
              </w:rPr>
            </w:pPr>
            <w:r w:rsidRPr="007E0B31">
              <w:rPr>
                <w:rFonts w:cs="Arial"/>
              </w:rPr>
              <w:t xml:space="preserve">and it shall form part of the </w:t>
            </w:r>
            <w:r w:rsidRPr="007E0B31">
              <w:rPr>
                <w:rFonts w:cs="Arial"/>
                <w:b/>
              </w:rPr>
              <w:t xml:space="preserve">External Interconnection </w:t>
            </w:r>
            <w:r w:rsidRPr="007E0B31">
              <w:rPr>
                <w:rFonts w:cs="Arial"/>
              </w:rPr>
              <w:t>to which it relates.</w:t>
            </w:r>
          </w:p>
        </w:tc>
      </w:tr>
      <w:tr w:rsidR="00213EC2" w:rsidRPr="007E0B31" w14:paraId="24609803" w14:textId="77777777" w:rsidTr="490DE6A8">
        <w:trPr>
          <w:cantSplit/>
        </w:trPr>
        <w:tc>
          <w:tcPr>
            <w:tcW w:w="2884" w:type="dxa"/>
          </w:tcPr>
          <w:p w14:paraId="222E9D6C" w14:textId="77777777" w:rsidR="00213EC2" w:rsidRPr="007E0B31" w:rsidRDefault="00213EC2" w:rsidP="00213EC2">
            <w:pPr>
              <w:pStyle w:val="Arial11Bold"/>
              <w:rPr>
                <w:rFonts w:cs="Arial"/>
              </w:rPr>
            </w:pPr>
            <w:r w:rsidRPr="007E0B31">
              <w:rPr>
                <w:rFonts w:cs="Arial"/>
              </w:rPr>
              <w:t>DC Network</w:t>
            </w:r>
          </w:p>
        </w:tc>
        <w:tc>
          <w:tcPr>
            <w:tcW w:w="6634" w:type="dxa"/>
          </w:tcPr>
          <w:p w14:paraId="7159FD8A" w14:textId="77777777" w:rsidR="00213EC2" w:rsidRPr="007E0B31" w:rsidRDefault="00213EC2" w:rsidP="00213EC2">
            <w:pPr>
              <w:pStyle w:val="TableArial11"/>
              <w:rPr>
                <w:rFonts w:cs="Arial"/>
              </w:rPr>
            </w:pPr>
            <w:r w:rsidRPr="007E0B31">
              <w:rPr>
                <w:rFonts w:cs="Arial"/>
              </w:rPr>
              <w:t xml:space="preserve">All items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connected together on the direct current side of a </w:t>
            </w:r>
            <w:r w:rsidRPr="007E0B31">
              <w:rPr>
                <w:rFonts w:cs="Arial"/>
                <w:b/>
              </w:rPr>
              <w:t xml:space="preserve">DC Converter </w:t>
            </w:r>
            <w:r w:rsidRPr="007E0B31">
              <w:rPr>
                <w:rFonts w:cs="Arial"/>
              </w:rPr>
              <w:t>or</w:t>
            </w:r>
            <w:r w:rsidRPr="007E0B31">
              <w:rPr>
                <w:rFonts w:cs="Arial"/>
                <w:b/>
              </w:rPr>
              <w:t xml:space="preserve"> HVDC System</w:t>
            </w:r>
            <w:r w:rsidRPr="007E0B31">
              <w:rPr>
                <w:rFonts w:cs="Arial"/>
              </w:rPr>
              <w:t>.</w:t>
            </w:r>
          </w:p>
        </w:tc>
      </w:tr>
      <w:tr w:rsidR="00213EC2" w:rsidRPr="007E0B31" w14:paraId="63DC321A" w14:textId="77777777" w:rsidTr="490DE6A8">
        <w:trPr>
          <w:cantSplit/>
        </w:trPr>
        <w:tc>
          <w:tcPr>
            <w:tcW w:w="2884" w:type="dxa"/>
          </w:tcPr>
          <w:p w14:paraId="28B46EC0" w14:textId="6EB233EA" w:rsidR="00213EC2" w:rsidRPr="007E0B31" w:rsidRDefault="00213EC2" w:rsidP="00213EC2">
            <w:pPr>
              <w:pStyle w:val="Arial11Bold"/>
              <w:rPr>
                <w:rFonts w:cs="Arial"/>
              </w:rPr>
            </w:pPr>
            <w:bookmarkStart w:id="16" w:name="_DV_C16"/>
            <w:r w:rsidRPr="007E0B31">
              <w:rPr>
                <w:rFonts w:cs="Arial"/>
              </w:rPr>
              <w:t>DCUSA</w:t>
            </w:r>
            <w:bookmarkEnd w:id="16"/>
          </w:p>
        </w:tc>
        <w:tc>
          <w:tcPr>
            <w:tcW w:w="6634" w:type="dxa"/>
          </w:tcPr>
          <w:p w14:paraId="2D09966A" w14:textId="77777777" w:rsidR="00213EC2" w:rsidRPr="007E0B31" w:rsidRDefault="00213EC2" w:rsidP="00213EC2">
            <w:pPr>
              <w:pStyle w:val="TableArial11"/>
              <w:rPr>
                <w:rFonts w:cs="Arial"/>
              </w:rPr>
            </w:pPr>
            <w:bookmarkStart w:id="17" w:name="_DV_C17"/>
            <w:r w:rsidRPr="007E0B31">
              <w:rPr>
                <w:rFonts w:cs="Arial"/>
              </w:rPr>
              <w:t xml:space="preserve">The Distribution Connection and Use of System Agreement approved by the </w:t>
            </w:r>
            <w:r w:rsidRPr="007E0B31">
              <w:rPr>
                <w:rFonts w:cs="Arial"/>
                <w:b/>
              </w:rPr>
              <w:t>Authority</w:t>
            </w:r>
            <w:r w:rsidRPr="007E0B31">
              <w:rPr>
                <w:rFonts w:cs="Arial"/>
              </w:rPr>
              <w:t xml:space="preserve"> and required to be maintained in force by each </w:t>
            </w:r>
            <w:r w:rsidRPr="007E0B31">
              <w:rPr>
                <w:rFonts w:cs="Arial"/>
                <w:b/>
              </w:rPr>
              <w:t>Electricity Distribution Licence</w:t>
            </w:r>
            <w:r w:rsidRPr="007E0B31">
              <w:rPr>
                <w:rFonts w:cs="Arial"/>
              </w:rPr>
              <w:t xml:space="preserve"> holder. </w:t>
            </w:r>
            <w:bookmarkEnd w:id="17"/>
          </w:p>
        </w:tc>
      </w:tr>
      <w:tr w:rsidR="00213EC2" w:rsidRPr="007E0B31" w14:paraId="1606AF94" w14:textId="77777777" w:rsidTr="490DE6A8">
        <w:trPr>
          <w:cantSplit/>
        </w:trPr>
        <w:tc>
          <w:tcPr>
            <w:tcW w:w="2884" w:type="dxa"/>
          </w:tcPr>
          <w:p w14:paraId="4E5CF645" w14:textId="7FE8AA42" w:rsidR="00213EC2" w:rsidRPr="007E0B31" w:rsidRDefault="00213EC2" w:rsidP="00213EC2">
            <w:pPr>
              <w:pStyle w:val="Arial11Bold"/>
              <w:rPr>
                <w:rFonts w:cs="Arial"/>
              </w:rPr>
            </w:pPr>
            <w:r>
              <w:rPr>
                <w:rFonts w:cs="Arial"/>
              </w:rPr>
              <w:t>Defence Service Provider</w:t>
            </w:r>
          </w:p>
        </w:tc>
        <w:tc>
          <w:tcPr>
            <w:tcW w:w="6634" w:type="dxa"/>
          </w:tcPr>
          <w:p w14:paraId="5F608CCE" w14:textId="100B330A" w:rsidR="00213EC2" w:rsidRPr="00457A4E" w:rsidRDefault="00213EC2" w:rsidP="00213EC2">
            <w:pPr>
              <w:pStyle w:val="TableArial11"/>
            </w:pPr>
            <w:r w:rsidRPr="00457A4E">
              <w:rPr>
                <w:rFonts w:cs="Arial"/>
              </w:rPr>
              <w:t>A</w:t>
            </w:r>
            <w:r w:rsidRPr="00457A4E">
              <w:rPr>
                <w:rFonts w:cs="Arial"/>
                <w:b/>
                <w:bCs/>
              </w:rPr>
              <w:t xml:space="preserve"> User </w:t>
            </w:r>
            <w:r w:rsidRPr="00457A4E">
              <w:rPr>
                <w:rFonts w:cs="Arial"/>
              </w:rPr>
              <w:t xml:space="preserve">with a legal </w:t>
            </w:r>
            <w:r w:rsidRPr="009B4C71">
              <w:t xml:space="preserve">or </w:t>
            </w:r>
            <w:r w:rsidRPr="009B4C71">
              <w:rPr>
                <w:rFonts w:cs="Arial"/>
              </w:rPr>
              <w:t>contractual obligation to provide a service contributing to one or several</w:t>
            </w:r>
            <w:r w:rsidRPr="00D1626E">
              <w:t xml:space="preserve"> </w:t>
            </w:r>
            <w:r w:rsidRPr="00D1626E">
              <w:rPr>
                <w:rFonts w:cs="Arial"/>
              </w:rPr>
              <w:t xml:space="preserve">measures of the </w:t>
            </w:r>
            <w:r w:rsidRPr="00D1626E">
              <w:rPr>
                <w:rFonts w:cs="Arial"/>
                <w:b/>
                <w:bCs/>
              </w:rPr>
              <w:t>System Defence Plan</w:t>
            </w:r>
            <w:r w:rsidR="00560265" w:rsidRPr="00F62A2C">
              <w:rPr>
                <w:rFonts w:cs="Arial"/>
                <w:b/>
                <w:bCs/>
              </w:rPr>
              <w:t xml:space="preserve"> </w:t>
            </w:r>
            <w:r w:rsidR="00560265" w:rsidRPr="002A73E9">
              <w:t xml:space="preserve">or a party with a contract to meet one or more measures of the </w:t>
            </w:r>
            <w:r w:rsidR="00560265" w:rsidRPr="002A73E9">
              <w:rPr>
                <w:b/>
                <w:bCs/>
              </w:rPr>
              <w:t>System Defence Plan</w:t>
            </w:r>
            <w:r w:rsidRPr="002A73E9">
              <w:t>.</w:t>
            </w:r>
            <w:r w:rsidRPr="00457A4E">
              <w:t xml:space="preserve">     </w:t>
            </w:r>
          </w:p>
        </w:tc>
      </w:tr>
      <w:tr w:rsidR="00213EC2" w:rsidRPr="004C6B96" w14:paraId="691395AA" w14:textId="77777777" w:rsidTr="490DE6A8">
        <w:trPr>
          <w:cantSplit/>
        </w:trPr>
        <w:tc>
          <w:tcPr>
            <w:tcW w:w="2884" w:type="dxa"/>
          </w:tcPr>
          <w:p w14:paraId="7EE919B9" w14:textId="7E74632A" w:rsidR="00213EC2" w:rsidRPr="004C6B96" w:rsidRDefault="00213EC2" w:rsidP="00213EC2">
            <w:pPr>
              <w:pStyle w:val="Arial11Bold"/>
              <w:rPr>
                <w:rFonts w:cs="Arial"/>
              </w:rPr>
            </w:pPr>
            <w:r w:rsidRPr="002510FF">
              <w:rPr>
                <w:rFonts w:cs="Arial"/>
              </w:rPr>
              <w:t>Defined Active Damping Power</w:t>
            </w:r>
          </w:p>
        </w:tc>
        <w:tc>
          <w:tcPr>
            <w:tcW w:w="6634" w:type="dxa"/>
          </w:tcPr>
          <w:p w14:paraId="4F8CD6A7" w14:textId="541A0771" w:rsidR="00213EC2" w:rsidRPr="004C6B96" w:rsidRDefault="00213EC2" w:rsidP="00213EC2">
            <w:pPr>
              <w:pStyle w:val="TableArial11"/>
              <w:rPr>
                <w:rFonts w:cs="Arial"/>
              </w:rPr>
            </w:pPr>
            <w:r w:rsidRPr="002510FF">
              <w:rPr>
                <w:rFonts w:cs="Arial"/>
                <w:iCs/>
              </w:rPr>
              <w:t xml:space="preserve">The </w:t>
            </w:r>
            <w:r w:rsidRPr="002510FF">
              <w:rPr>
                <w:rFonts w:cs="Arial"/>
                <w:b/>
                <w:bCs/>
                <w:iCs/>
              </w:rPr>
              <w:t>Active Damping Power</w:t>
            </w:r>
            <w:r w:rsidRPr="002510FF">
              <w:rPr>
                <w:rFonts w:cs="Arial"/>
                <w:iCs/>
              </w:rPr>
              <w:t xml:space="preserve"> supplied by a </w:t>
            </w:r>
            <w:r w:rsidRPr="002510FF">
              <w:rPr>
                <w:rFonts w:cs="Arial"/>
                <w:b/>
                <w:bCs/>
                <w:iCs/>
              </w:rPr>
              <w:t>GBGF-I</w:t>
            </w:r>
            <w:r w:rsidRPr="002510FF">
              <w:rPr>
                <w:rFonts w:cs="Arial"/>
                <w:iCs/>
              </w:rPr>
              <w:t xml:space="preserve"> when it is operating at the </w:t>
            </w:r>
            <w:r w:rsidRPr="002510FF">
              <w:rPr>
                <w:rFonts w:cs="Arial"/>
                <w:b/>
                <w:bCs/>
              </w:rPr>
              <w:t>Grid Oscillation Value</w:t>
            </w:r>
            <w:r w:rsidRPr="002510FF">
              <w:rPr>
                <w:rFonts w:cs="Arial"/>
                <w:iCs/>
              </w:rPr>
              <w:t xml:space="preserve"> defined in Table PC.A.5.8.2</w:t>
            </w:r>
          </w:p>
        </w:tc>
      </w:tr>
      <w:tr w:rsidR="00213EC2" w:rsidRPr="007E0B31" w14:paraId="2FA07109" w14:textId="77777777" w:rsidTr="490DE6A8">
        <w:trPr>
          <w:cantSplit/>
        </w:trPr>
        <w:tc>
          <w:tcPr>
            <w:tcW w:w="2884" w:type="dxa"/>
          </w:tcPr>
          <w:p w14:paraId="117B083C" w14:textId="77777777" w:rsidR="00213EC2" w:rsidRPr="007E0B31" w:rsidRDefault="00213EC2" w:rsidP="00213EC2">
            <w:pPr>
              <w:pStyle w:val="Arial11Bold"/>
              <w:rPr>
                <w:rFonts w:cs="Arial"/>
              </w:rPr>
            </w:pPr>
            <w:r w:rsidRPr="007E0B31">
              <w:rPr>
                <w:rFonts w:cs="Arial"/>
              </w:rPr>
              <w:t>De-Load</w:t>
            </w:r>
          </w:p>
        </w:tc>
        <w:tc>
          <w:tcPr>
            <w:tcW w:w="6634" w:type="dxa"/>
          </w:tcPr>
          <w:p w14:paraId="37F791C8" w14:textId="77777777" w:rsidR="00213EC2" w:rsidRPr="007E0B31" w:rsidRDefault="00213EC2" w:rsidP="00213EC2">
            <w:pPr>
              <w:pStyle w:val="TableArial11"/>
              <w:rPr>
                <w:rFonts w:cs="Arial"/>
              </w:rPr>
            </w:pPr>
            <w:r w:rsidRPr="007E0B31">
              <w:rPr>
                <w:rFonts w:cs="Arial"/>
              </w:rPr>
              <w:t xml:space="preserve">The condition in which a </w:t>
            </w:r>
            <w:r w:rsidRPr="007E0B31">
              <w:rPr>
                <w:rFonts w:cs="Arial"/>
                <w:b/>
              </w:rPr>
              <w:t xml:space="preserve">Genset </w:t>
            </w:r>
            <w:r w:rsidRPr="007E0B31">
              <w:rPr>
                <w:rFonts w:cs="Arial"/>
              </w:rPr>
              <w:t xml:space="preserve">has reduced or is not delivering electrical power to the </w:t>
            </w:r>
            <w:r w:rsidRPr="007E0B31">
              <w:rPr>
                <w:rFonts w:cs="Arial"/>
                <w:b/>
              </w:rPr>
              <w:t>System</w:t>
            </w:r>
            <w:r w:rsidRPr="007E0B31">
              <w:rPr>
                <w:rFonts w:cs="Arial"/>
              </w:rPr>
              <w:t xml:space="preserve"> to which it is </w:t>
            </w:r>
            <w:r w:rsidRPr="007E0B31">
              <w:rPr>
                <w:rFonts w:cs="Arial"/>
                <w:b/>
              </w:rPr>
              <w:t>Synchronised</w:t>
            </w:r>
            <w:r w:rsidRPr="007E0B31">
              <w:rPr>
                <w:rFonts w:cs="Arial"/>
              </w:rPr>
              <w:t>.</w:t>
            </w:r>
          </w:p>
        </w:tc>
      </w:tr>
      <w:tr w:rsidR="00213EC2" w:rsidRPr="007E0B31" w14:paraId="350F79F3" w14:textId="77777777" w:rsidTr="490DE6A8">
        <w:trPr>
          <w:cantSplit/>
        </w:trPr>
        <w:tc>
          <w:tcPr>
            <w:tcW w:w="2884" w:type="dxa"/>
          </w:tcPr>
          <w:p w14:paraId="391D35C5" w14:textId="51014E35" w:rsidR="00213EC2" w:rsidRPr="00BF40B1" w:rsidRDefault="00213EC2" w:rsidP="00213EC2">
            <w:pPr>
              <w:pStyle w:val="Level1Text"/>
              <w:tabs>
                <w:tab w:val="left" w:pos="0"/>
              </w:tabs>
              <w:ind w:left="0" w:firstLine="0"/>
              <w:rPr>
                <w:rFonts w:cs="Arial"/>
                <w:b/>
                <w:color w:val="auto"/>
                <w:lang w:val="en-GB"/>
              </w:rPr>
            </w:pPr>
            <m:oMathPara>
              <m:oMathParaPr>
                <m:jc m:val="left"/>
              </m:oMathParaPr>
              <m:oMath>
                <m:r>
                  <m:rPr>
                    <m:sty m:val="bi"/>
                  </m:rPr>
                  <w:rPr>
                    <w:rFonts w:ascii="Cambria Math" w:hAnsi="Cambria Math" w:cs="Arial"/>
                    <w:color w:val="000000" w:themeColor="text1"/>
                  </w:rPr>
                  <m:t>Δf</m:t>
                </m:r>
              </m:oMath>
            </m:oMathPara>
          </w:p>
        </w:tc>
        <w:tc>
          <w:tcPr>
            <w:tcW w:w="6634" w:type="dxa"/>
          </w:tcPr>
          <w:p w14:paraId="30A495B1" w14:textId="77777777" w:rsidR="00213EC2" w:rsidRPr="007E0B31" w:rsidRDefault="00213EC2" w:rsidP="00213EC2">
            <w:pPr>
              <w:pStyle w:val="Level1Text"/>
              <w:tabs>
                <w:tab w:val="left" w:pos="0"/>
              </w:tabs>
              <w:ind w:left="0" w:firstLine="0"/>
              <w:rPr>
                <w:rFonts w:cs="Arial"/>
                <w:color w:val="auto"/>
              </w:rPr>
            </w:pPr>
            <w:r w:rsidRPr="007E0B31">
              <w:rPr>
                <w:rFonts w:cs="Arial"/>
                <w:color w:val="auto"/>
              </w:rPr>
              <w:t xml:space="preserve">Deviation from </w:t>
            </w:r>
            <w:r w:rsidRPr="007E0B31">
              <w:rPr>
                <w:rFonts w:cs="Arial"/>
                <w:b/>
                <w:color w:val="auto"/>
              </w:rPr>
              <w:t>Target Frequency</w:t>
            </w:r>
          </w:p>
        </w:tc>
      </w:tr>
      <w:tr w:rsidR="00213EC2" w:rsidRPr="007E0B31" w14:paraId="606CCDD6" w14:textId="77777777" w:rsidTr="490DE6A8">
        <w:trPr>
          <w:cantSplit/>
        </w:trPr>
        <w:tc>
          <w:tcPr>
            <w:tcW w:w="2884" w:type="dxa"/>
          </w:tcPr>
          <w:p w14:paraId="2DC6202B" w14:textId="77777777" w:rsidR="00213EC2" w:rsidRPr="007E0B31" w:rsidRDefault="00213EC2" w:rsidP="00213EC2">
            <w:pPr>
              <w:pStyle w:val="Arial11Bold"/>
              <w:rPr>
                <w:rFonts w:cs="Arial"/>
              </w:rPr>
            </w:pPr>
            <w:r w:rsidRPr="007E0B31">
              <w:rPr>
                <w:rFonts w:cs="Arial"/>
              </w:rPr>
              <w:t>Demand</w:t>
            </w:r>
          </w:p>
        </w:tc>
        <w:tc>
          <w:tcPr>
            <w:tcW w:w="6634" w:type="dxa"/>
          </w:tcPr>
          <w:p w14:paraId="24CCD0A3" w14:textId="3A222D29" w:rsidR="00213EC2" w:rsidRPr="007E0B31" w:rsidRDefault="00213EC2" w:rsidP="00213EC2">
            <w:pPr>
              <w:pStyle w:val="TableArial11"/>
              <w:rPr>
                <w:rFonts w:cs="Arial"/>
              </w:rPr>
            </w:pPr>
            <w:r w:rsidRPr="007E0B31">
              <w:rPr>
                <w:rFonts w:cs="Arial"/>
              </w:rPr>
              <w:t xml:space="preserve">The demand of MW and </w:t>
            </w:r>
            <w:r w:rsidRPr="0079139F">
              <w:rPr>
                <w:rFonts w:cs="Arial"/>
              </w:rPr>
              <w:t>MVAr</w:t>
            </w:r>
            <w:r w:rsidRPr="007E0B31">
              <w:rPr>
                <w:rFonts w:cs="Arial"/>
              </w:rPr>
              <w:t xml:space="preserve"> of electricity (i.e. both </w:t>
            </w:r>
            <w:r w:rsidRPr="007E0B31">
              <w:rPr>
                <w:rFonts w:cs="Arial"/>
                <w:b/>
              </w:rPr>
              <w:t>Active</w:t>
            </w:r>
            <w:r w:rsidRPr="007E0B31">
              <w:rPr>
                <w:rFonts w:cs="Arial"/>
              </w:rPr>
              <w:t xml:space="preserve"> and </w:t>
            </w:r>
            <w:r w:rsidRPr="007E0B31">
              <w:rPr>
                <w:rFonts w:cs="Arial"/>
                <w:b/>
              </w:rPr>
              <w:t>Reactive Power</w:t>
            </w:r>
            <w:r w:rsidRPr="007E0B31">
              <w:rPr>
                <w:rFonts w:cs="Arial"/>
              </w:rPr>
              <w:t xml:space="preserve">), unless otherwise stated. </w:t>
            </w:r>
          </w:p>
        </w:tc>
      </w:tr>
      <w:tr w:rsidR="00213EC2" w:rsidRPr="007E0B31" w14:paraId="132FD5F0" w14:textId="77777777" w:rsidTr="490DE6A8">
        <w:trPr>
          <w:cantSplit/>
        </w:trPr>
        <w:tc>
          <w:tcPr>
            <w:tcW w:w="2884" w:type="dxa"/>
          </w:tcPr>
          <w:p w14:paraId="492175AA" w14:textId="77777777" w:rsidR="00213EC2" w:rsidRPr="00D43AA4" w:rsidRDefault="00213EC2" w:rsidP="00213EC2">
            <w:pPr>
              <w:pStyle w:val="Arial11Bold"/>
              <w:rPr>
                <w:rFonts w:cs="Arial"/>
              </w:rPr>
            </w:pPr>
            <w:r w:rsidRPr="00D43AA4">
              <w:rPr>
                <w:rFonts w:cs="Arial"/>
              </w:rPr>
              <w:t>Demand Aggregation</w:t>
            </w:r>
          </w:p>
        </w:tc>
        <w:tc>
          <w:tcPr>
            <w:tcW w:w="6634" w:type="dxa"/>
          </w:tcPr>
          <w:p w14:paraId="23ABDC51" w14:textId="53C213C8" w:rsidR="00213EC2" w:rsidRPr="00D43AA4" w:rsidRDefault="00213EC2" w:rsidP="00213EC2">
            <w:pPr>
              <w:pStyle w:val="TableArial11"/>
              <w:rPr>
                <w:rFonts w:cs="Arial"/>
              </w:rPr>
            </w:pPr>
            <w:r w:rsidRPr="00D43AA4">
              <w:rPr>
                <w:rFonts w:cs="Arial"/>
              </w:rPr>
              <w:t xml:space="preserve">A process where one or more </w:t>
            </w:r>
            <w:r w:rsidRPr="00D43AA4">
              <w:rPr>
                <w:rFonts w:cs="Arial"/>
                <w:b/>
              </w:rPr>
              <w:t>Demand Facilities</w:t>
            </w:r>
            <w:r w:rsidRPr="00D43AA4">
              <w:rPr>
                <w:rFonts w:cs="Arial"/>
              </w:rPr>
              <w:t xml:space="preserve"> or </w:t>
            </w:r>
            <w:r w:rsidRPr="00D43AA4">
              <w:rPr>
                <w:rFonts w:cs="Arial"/>
                <w:b/>
              </w:rPr>
              <w:t>Closed Distribution Systems</w:t>
            </w:r>
            <w:r w:rsidRPr="00D43AA4">
              <w:rPr>
                <w:rFonts w:cs="Arial"/>
              </w:rPr>
              <w:t xml:space="preserve"> can be controlled by a </w:t>
            </w:r>
            <w:r w:rsidRPr="00D43AA4">
              <w:rPr>
                <w:rFonts w:cs="Arial"/>
                <w:b/>
              </w:rPr>
              <w:t>Demand Response Provider</w:t>
            </w:r>
            <w:r w:rsidRPr="00D43AA4">
              <w:rPr>
                <w:rFonts w:cs="Arial"/>
              </w:rPr>
              <w:t xml:space="preserve"> either as a single facility or </w:t>
            </w:r>
            <w:r w:rsidRPr="00D43AA4">
              <w:rPr>
                <w:rFonts w:cs="Arial"/>
                <w:b/>
              </w:rPr>
              <w:t>Closed Distribution System</w:t>
            </w:r>
            <w:r w:rsidRPr="00D43AA4">
              <w:rPr>
                <w:rFonts w:cs="Arial"/>
              </w:rPr>
              <w:t xml:space="preserve"> for the purposes of offering one or more </w:t>
            </w:r>
            <w:r w:rsidRPr="00D43AA4">
              <w:rPr>
                <w:rFonts w:cs="Arial"/>
                <w:b/>
              </w:rPr>
              <w:t>Demand Response Services.</w:t>
            </w:r>
          </w:p>
        </w:tc>
      </w:tr>
      <w:tr w:rsidR="00213EC2" w:rsidRPr="007E0B31" w14:paraId="447D159D" w14:textId="77777777" w:rsidTr="490DE6A8">
        <w:trPr>
          <w:cantSplit/>
        </w:trPr>
        <w:tc>
          <w:tcPr>
            <w:tcW w:w="2884" w:type="dxa"/>
          </w:tcPr>
          <w:p w14:paraId="2D2F08BE" w14:textId="77777777" w:rsidR="00213EC2" w:rsidRPr="007E0B31" w:rsidRDefault="00213EC2" w:rsidP="00213EC2">
            <w:pPr>
              <w:pStyle w:val="Arial11Bold"/>
              <w:rPr>
                <w:rFonts w:cs="Arial"/>
              </w:rPr>
            </w:pPr>
            <w:r w:rsidRPr="007E0B31">
              <w:rPr>
                <w:rFonts w:cs="Arial"/>
              </w:rPr>
              <w:lastRenderedPageBreak/>
              <w:t>Demand Capacity</w:t>
            </w:r>
          </w:p>
        </w:tc>
        <w:tc>
          <w:tcPr>
            <w:tcW w:w="6634" w:type="dxa"/>
          </w:tcPr>
          <w:p w14:paraId="006F2F7A" w14:textId="77777777" w:rsidR="00213EC2" w:rsidRPr="007E0B31" w:rsidRDefault="00213EC2" w:rsidP="00213EC2">
            <w:pPr>
              <w:pStyle w:val="TableArial11"/>
              <w:rPr>
                <w:rFonts w:cs="Arial"/>
              </w:rPr>
            </w:pPr>
            <w:r w:rsidRPr="007E0B31">
              <w:rPr>
                <w:rFonts w:cs="Arial"/>
              </w:rPr>
              <w:t xml:space="preserve">Has the meaning as set out in the </w:t>
            </w:r>
            <w:r w:rsidRPr="007E0B31">
              <w:rPr>
                <w:rFonts w:cs="Arial"/>
                <w:b/>
              </w:rPr>
              <w:t>BSC</w:t>
            </w:r>
            <w:r w:rsidRPr="007E0B31">
              <w:rPr>
                <w:rFonts w:cs="Arial"/>
              </w:rPr>
              <w:t>.</w:t>
            </w:r>
          </w:p>
        </w:tc>
      </w:tr>
      <w:tr w:rsidR="00213EC2" w:rsidRPr="007E0B31" w14:paraId="73128DE2" w14:textId="77777777" w:rsidTr="490DE6A8">
        <w:trPr>
          <w:cantSplit/>
        </w:trPr>
        <w:tc>
          <w:tcPr>
            <w:tcW w:w="2884" w:type="dxa"/>
          </w:tcPr>
          <w:p w14:paraId="0DB30E04" w14:textId="77777777" w:rsidR="00213EC2" w:rsidRPr="007E0B31" w:rsidRDefault="00213EC2" w:rsidP="00213EC2">
            <w:pPr>
              <w:pStyle w:val="Arial11Bold"/>
              <w:rPr>
                <w:rFonts w:cs="Arial"/>
              </w:rPr>
            </w:pPr>
            <w:r w:rsidRPr="007E0B31">
              <w:rPr>
                <w:rFonts w:cs="Arial"/>
              </w:rPr>
              <w:t>Demand Control</w:t>
            </w:r>
          </w:p>
        </w:tc>
        <w:tc>
          <w:tcPr>
            <w:tcW w:w="6634" w:type="dxa"/>
          </w:tcPr>
          <w:p w14:paraId="292D7690" w14:textId="77777777" w:rsidR="00213EC2" w:rsidRPr="007E0B31" w:rsidRDefault="00213EC2" w:rsidP="00213EC2">
            <w:pPr>
              <w:pStyle w:val="TableArial11"/>
              <w:rPr>
                <w:rFonts w:cs="Arial"/>
              </w:rPr>
            </w:pPr>
            <w:r w:rsidRPr="007E0B31">
              <w:rPr>
                <w:rFonts w:cs="Arial"/>
              </w:rPr>
              <w:t xml:space="preserve">Any or all of the following methods of achieving a </w:t>
            </w:r>
            <w:r w:rsidRPr="007E0B31">
              <w:rPr>
                <w:rFonts w:cs="Arial"/>
                <w:b/>
              </w:rPr>
              <w:t>Demand</w:t>
            </w:r>
            <w:r w:rsidRPr="007E0B31">
              <w:rPr>
                <w:rFonts w:cs="Arial"/>
              </w:rPr>
              <w:t xml:space="preserve"> reduction:</w:t>
            </w:r>
          </w:p>
          <w:p w14:paraId="502A3440" w14:textId="236535C4" w:rsidR="00213EC2" w:rsidRPr="007E0B31" w:rsidRDefault="00213EC2" w:rsidP="00213EC2">
            <w:pPr>
              <w:pStyle w:val="TableArial11"/>
              <w:ind w:left="567" w:hanging="567"/>
              <w:rPr>
                <w:rFonts w:cs="Arial"/>
              </w:rPr>
            </w:pPr>
            <w:r w:rsidRPr="007E0B31">
              <w:rPr>
                <w:rFonts w:cs="Arial"/>
              </w:rPr>
              <w:t>(a)</w:t>
            </w:r>
            <w:r w:rsidRPr="007E0B31">
              <w:rPr>
                <w:rFonts w:cs="Arial"/>
                <w:b/>
              </w:rPr>
              <w:tab/>
              <w:t>Customer</w:t>
            </w:r>
            <w:r w:rsidRPr="007E0B31">
              <w:rPr>
                <w:rFonts w:cs="Arial"/>
              </w:rPr>
              <w:t xml:space="preserve"> voltage reduction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7E234F17" w14:textId="7CCC5699" w:rsidR="00213EC2" w:rsidRPr="007E0B31" w:rsidRDefault="00213EC2" w:rsidP="00213EC2">
            <w:pPr>
              <w:pStyle w:val="TableArial11"/>
              <w:ind w:left="567" w:hanging="567"/>
              <w:rPr>
                <w:rFonts w:cs="Arial"/>
              </w:rPr>
            </w:pPr>
            <w:r w:rsidRPr="007E0B31">
              <w:rPr>
                <w:rFonts w:cs="Arial"/>
              </w:rPr>
              <w:t>(b)</w:t>
            </w:r>
            <w:r w:rsidRPr="007E0B31">
              <w:rPr>
                <w:rFonts w:cs="Arial"/>
                <w:b/>
              </w:rPr>
              <w:tab/>
              <w:t>Customer Demand</w:t>
            </w:r>
            <w:r w:rsidRPr="007E0B31">
              <w:rPr>
                <w:rFonts w:cs="Arial"/>
              </w:rPr>
              <w:t xml:space="preserve"> reduction by </w:t>
            </w:r>
            <w:r w:rsidRPr="007E0B31">
              <w:rPr>
                <w:rFonts w:cs="Arial"/>
                <w:b/>
              </w:rPr>
              <w:t>Disconnection</w:t>
            </w:r>
            <w:r w:rsidRPr="007E0B31">
              <w:rPr>
                <w:rFonts w:cs="Arial"/>
              </w:rPr>
              <w:t xml:space="preserve">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2B9E2F60" w14:textId="462326D7" w:rsidR="00213EC2" w:rsidRPr="007E0B31" w:rsidRDefault="00213EC2" w:rsidP="00213EC2">
            <w:pPr>
              <w:pStyle w:val="TableArial11"/>
              <w:ind w:left="567" w:hanging="567"/>
              <w:rPr>
                <w:rFonts w:cs="Arial"/>
              </w:rPr>
            </w:pPr>
            <w:r w:rsidRPr="007E0B31">
              <w:rPr>
                <w:rFonts w:cs="Arial"/>
              </w:rPr>
              <w:t>(c)</w:t>
            </w:r>
            <w:r w:rsidRPr="007E0B31">
              <w:rPr>
                <w:rFonts w:cs="Arial"/>
                <w:b/>
              </w:rPr>
              <w:tab/>
              <w:t>Demand</w:t>
            </w:r>
            <w:r w:rsidRPr="007E0B31">
              <w:rPr>
                <w:rFonts w:cs="Arial"/>
              </w:rPr>
              <w:t xml:space="preserve"> reduction instructed by </w:t>
            </w:r>
            <w:r>
              <w:rPr>
                <w:rFonts w:cs="Arial"/>
                <w:b/>
              </w:rPr>
              <w:t>The Company</w:t>
            </w:r>
            <w:r w:rsidRPr="007E0B31">
              <w:rPr>
                <w:rFonts w:cs="Arial"/>
              </w:rPr>
              <w:t>;</w:t>
            </w:r>
          </w:p>
          <w:p w14:paraId="6E8C3FD4" w14:textId="77777777" w:rsidR="00213EC2" w:rsidRPr="007E0B31" w:rsidRDefault="00213EC2" w:rsidP="00213EC2">
            <w:pPr>
              <w:pStyle w:val="TableArial11"/>
              <w:ind w:left="567" w:hanging="567"/>
              <w:rPr>
                <w:rFonts w:cs="Arial"/>
              </w:rPr>
            </w:pPr>
            <w:r w:rsidRPr="007E0B31">
              <w:rPr>
                <w:rFonts w:cs="Arial"/>
              </w:rPr>
              <w:t>(d)</w:t>
            </w:r>
            <w:r w:rsidRPr="007E0B31">
              <w:rPr>
                <w:rFonts w:cs="Arial"/>
              </w:rPr>
              <w:tab/>
              <w:t xml:space="preserve">automatic low </w:t>
            </w:r>
            <w:r w:rsidRPr="007E0B31">
              <w:rPr>
                <w:rFonts w:cs="Arial"/>
                <w:b/>
              </w:rPr>
              <w:t>Frequency</w:t>
            </w:r>
            <w:r w:rsidRPr="007E0B31">
              <w:rPr>
                <w:rFonts w:cs="Arial"/>
              </w:rPr>
              <w:t xml:space="preserve"> </w:t>
            </w:r>
            <w:r w:rsidRPr="007E0B31">
              <w:rPr>
                <w:rFonts w:cs="Arial"/>
                <w:b/>
              </w:rPr>
              <w:t>Demand Disconnection</w:t>
            </w:r>
            <w:r w:rsidRPr="007E0B31">
              <w:rPr>
                <w:rFonts w:cs="Arial"/>
              </w:rPr>
              <w:t>;</w:t>
            </w:r>
          </w:p>
          <w:p w14:paraId="15798C93" w14:textId="77777777" w:rsidR="00213EC2" w:rsidRPr="007E0B31" w:rsidRDefault="00213EC2" w:rsidP="00213EC2">
            <w:pPr>
              <w:pStyle w:val="TableArial11"/>
              <w:ind w:left="567" w:hanging="567"/>
              <w:rPr>
                <w:rFonts w:cs="Arial"/>
              </w:rPr>
            </w:pPr>
            <w:r w:rsidRPr="007E0B31">
              <w:rPr>
                <w:rFonts w:cs="Arial"/>
              </w:rPr>
              <w:t>(e)</w:t>
            </w:r>
            <w:r w:rsidRPr="007E0B31">
              <w:rPr>
                <w:rFonts w:cs="Arial"/>
              </w:rPr>
              <w:tab/>
              <w:t xml:space="preserve">emergency manual </w:t>
            </w:r>
            <w:r w:rsidRPr="007E0B31">
              <w:rPr>
                <w:rFonts w:cs="Arial"/>
                <w:b/>
              </w:rPr>
              <w:t>Demand Disconnection</w:t>
            </w:r>
            <w:r w:rsidRPr="007E0B31">
              <w:rPr>
                <w:rFonts w:cs="Arial"/>
              </w:rPr>
              <w:t>.</w:t>
            </w:r>
          </w:p>
        </w:tc>
      </w:tr>
      <w:tr w:rsidR="00213EC2" w:rsidRPr="007E0B31" w14:paraId="771D1D67" w14:textId="77777777" w:rsidTr="490DE6A8">
        <w:trPr>
          <w:cantSplit/>
        </w:trPr>
        <w:tc>
          <w:tcPr>
            <w:tcW w:w="2884" w:type="dxa"/>
          </w:tcPr>
          <w:p w14:paraId="29DA16EE" w14:textId="77777777" w:rsidR="00213EC2" w:rsidRPr="007E0B31" w:rsidRDefault="00213EC2" w:rsidP="00213EC2">
            <w:pPr>
              <w:pStyle w:val="Arial11Bold"/>
              <w:rPr>
                <w:rFonts w:cs="Arial"/>
              </w:rPr>
            </w:pPr>
            <w:r w:rsidRPr="007E0B31">
              <w:rPr>
                <w:rFonts w:cs="Arial"/>
              </w:rPr>
              <w:t>Demand Control Notification Level</w:t>
            </w:r>
          </w:p>
        </w:tc>
        <w:tc>
          <w:tcPr>
            <w:tcW w:w="6634" w:type="dxa"/>
          </w:tcPr>
          <w:p w14:paraId="2EAE7DCE" w14:textId="4D95D84D"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Network</w:t>
            </w:r>
            <w:r w:rsidRPr="007E0B31">
              <w:rPr>
                <w:rFonts w:cs="Arial"/>
              </w:rPr>
              <w:t xml:space="preserve"> </w:t>
            </w:r>
            <w:r w:rsidRPr="007E0B31">
              <w:rPr>
                <w:rFonts w:cs="Arial"/>
                <w:b/>
              </w:rPr>
              <w:t>Operator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Demand Control</w:t>
            </w:r>
            <w:r w:rsidRPr="007E0B31">
              <w:rPr>
                <w:rFonts w:cs="Arial"/>
              </w:rPr>
              <w:t xml:space="preserve"> which is 12 MW in England and Wales and 5 MW in Scotland.</w:t>
            </w:r>
          </w:p>
        </w:tc>
      </w:tr>
      <w:tr w:rsidR="00213EC2" w:rsidRPr="007E0B31" w14:paraId="7F6978BD" w14:textId="77777777" w:rsidTr="490DE6A8">
        <w:trPr>
          <w:cantSplit/>
        </w:trPr>
        <w:tc>
          <w:tcPr>
            <w:tcW w:w="2884" w:type="dxa"/>
          </w:tcPr>
          <w:p w14:paraId="0ADFAF99" w14:textId="4EE2F7AC"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t xml:space="preserve">Demand Facility </w:t>
            </w:r>
          </w:p>
        </w:tc>
        <w:tc>
          <w:tcPr>
            <w:tcW w:w="6634" w:type="dxa"/>
          </w:tcPr>
          <w:p w14:paraId="426031F6" w14:textId="18F3E570" w:rsidR="00213EC2" w:rsidRPr="00A87826" w:rsidRDefault="00213EC2" w:rsidP="00213EC2">
            <w:pPr>
              <w:jc w:val="both"/>
              <w:rPr>
                <w:rFonts w:ascii="Calibri" w:hAnsi="Calibri"/>
                <w:sz w:val="22"/>
              </w:rPr>
            </w:pPr>
            <w:r w:rsidRPr="005C20E3">
              <w:t xml:space="preserve">A facility which consumes electrical energy and is connected at one or more </w:t>
            </w:r>
            <w:r w:rsidRPr="005C20E3">
              <w:rPr>
                <w:b/>
              </w:rPr>
              <w:t>Grid Supply Points</w:t>
            </w:r>
            <w:r w:rsidRPr="005C20E3">
              <w:t xml:space="preserve"> to the </w:t>
            </w:r>
            <w:r w:rsidRPr="005C20E3">
              <w:rPr>
                <w:b/>
              </w:rPr>
              <w:t>National Electricity Transmission System</w:t>
            </w:r>
            <w:r w:rsidRPr="005C20E3">
              <w:t xml:space="preserve"> or connection points to a </w:t>
            </w:r>
            <w:r w:rsidRPr="005C20E3">
              <w:rPr>
                <w:b/>
              </w:rPr>
              <w:t>Network Operator’s System</w:t>
            </w:r>
            <w:r w:rsidRPr="005C20E3">
              <w:t xml:space="preserve">. A </w:t>
            </w:r>
            <w:r w:rsidRPr="005C20E3">
              <w:rPr>
                <w:b/>
              </w:rPr>
              <w:t>Network Operator’s System</w:t>
            </w:r>
            <w:r w:rsidRPr="005C20E3">
              <w:t xml:space="preserve"> and/or auxiliary supplies of a </w:t>
            </w:r>
            <w:r w:rsidRPr="005C20E3">
              <w:rPr>
                <w:b/>
              </w:rPr>
              <w:t>Power Generating Module</w:t>
            </w:r>
            <w:r w:rsidRPr="005C20E3">
              <w:t xml:space="preserve"> do no constitute a </w:t>
            </w:r>
            <w:r w:rsidRPr="005C20E3">
              <w:rPr>
                <w:b/>
              </w:rPr>
              <w:t>Demand Facility</w:t>
            </w:r>
            <w:r w:rsidRPr="005C20E3">
              <w:t>.</w:t>
            </w:r>
          </w:p>
        </w:tc>
      </w:tr>
      <w:tr w:rsidR="00213EC2" w:rsidRPr="007E0B31" w14:paraId="0DAA104C" w14:textId="77777777" w:rsidTr="490DE6A8">
        <w:trPr>
          <w:cantSplit/>
        </w:trPr>
        <w:tc>
          <w:tcPr>
            <w:tcW w:w="2884" w:type="dxa"/>
          </w:tcPr>
          <w:p w14:paraId="32FDE2E4" w14:textId="6F83A7BF"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Demand Facility</w:t>
            </w:r>
            <w:r>
              <w:rPr>
                <w:rFonts w:cs="Arial"/>
                <w:b/>
                <w:color w:val="auto"/>
                <w:lang w:val="en-GB"/>
              </w:rPr>
              <w:t xml:space="preserve"> Owner</w:t>
            </w:r>
          </w:p>
        </w:tc>
        <w:tc>
          <w:tcPr>
            <w:tcW w:w="6634" w:type="dxa"/>
          </w:tcPr>
          <w:p w14:paraId="50F62303" w14:textId="4C2B4992" w:rsidR="00213EC2" w:rsidRPr="007E0B31" w:rsidRDefault="00213EC2" w:rsidP="00213EC2">
            <w:pPr>
              <w:jc w:val="both"/>
              <w:rPr>
                <w:rFonts w:cs="Arial"/>
              </w:rPr>
            </w:pPr>
            <w:r w:rsidRPr="00A87826">
              <w:rPr>
                <w:rFonts w:ascii="Calibri" w:hAnsi="Calibri"/>
                <w:sz w:val="22"/>
              </w:rPr>
              <w:t xml:space="preserve">A person who owns or operates one or more </w:t>
            </w:r>
            <w:r w:rsidRPr="00A87826">
              <w:rPr>
                <w:rFonts w:ascii="Calibri" w:hAnsi="Calibri"/>
                <w:b/>
                <w:sz w:val="22"/>
              </w:rPr>
              <w:t>Demand Units</w:t>
            </w:r>
            <w:r w:rsidRPr="00A87826">
              <w:rPr>
                <w:rFonts w:ascii="Calibri" w:hAnsi="Calibri"/>
                <w:sz w:val="22"/>
              </w:rPr>
              <w:t xml:space="preserve"> within a </w:t>
            </w:r>
            <w:r w:rsidRPr="00A87826">
              <w:rPr>
                <w:rFonts w:ascii="Calibri" w:hAnsi="Calibri"/>
                <w:b/>
                <w:sz w:val="22"/>
              </w:rPr>
              <w:t>Demand Facility</w:t>
            </w:r>
            <w:r w:rsidRPr="00A87826">
              <w:rPr>
                <w:rFonts w:ascii="Calibri" w:hAnsi="Calibri"/>
                <w:sz w:val="22"/>
              </w:rPr>
              <w:t xml:space="preserve">.   A </w:t>
            </w:r>
            <w:r w:rsidRPr="00A87826">
              <w:rPr>
                <w:rFonts w:ascii="Calibri" w:hAnsi="Calibri"/>
                <w:b/>
                <w:sz w:val="22"/>
              </w:rPr>
              <w:t>Demand Facility Owner</w:t>
            </w:r>
            <w:r w:rsidRPr="00A87826">
              <w:rPr>
                <w:rFonts w:ascii="Calibri" w:hAnsi="Calibri"/>
                <w:sz w:val="22"/>
              </w:rPr>
              <w:t xml:space="preserve"> who owns or operates a </w:t>
            </w:r>
            <w:r w:rsidRPr="00A87826">
              <w:rPr>
                <w:rFonts w:ascii="Calibri" w:hAnsi="Calibri"/>
                <w:b/>
                <w:sz w:val="22"/>
              </w:rPr>
              <w:t>Demand Facility</w:t>
            </w:r>
            <w:r w:rsidRPr="00A87826">
              <w:rPr>
                <w:rFonts w:ascii="Calibri" w:hAnsi="Calibri"/>
                <w:sz w:val="22"/>
              </w:rPr>
              <w:t xml:space="preserve"> which is directed connected to the </w:t>
            </w:r>
            <w:r w:rsidRPr="00A87826">
              <w:rPr>
                <w:rFonts w:ascii="Calibri" w:hAnsi="Calibri"/>
                <w:b/>
                <w:sz w:val="22"/>
              </w:rPr>
              <w:t>Transmission System</w:t>
            </w:r>
            <w:r w:rsidRPr="00A87826">
              <w:rPr>
                <w:rFonts w:ascii="Calibri" w:hAnsi="Calibri"/>
                <w:sz w:val="22"/>
              </w:rPr>
              <w:t xml:space="preserve"> shall be treated as a </w:t>
            </w:r>
            <w:r w:rsidRPr="00A87826">
              <w:rPr>
                <w:rFonts w:ascii="Calibri" w:hAnsi="Calibri"/>
                <w:b/>
                <w:sz w:val="22"/>
              </w:rPr>
              <w:t>Non</w:t>
            </w:r>
            <w:r>
              <w:rPr>
                <w:rFonts w:cs="Arial"/>
                <w:b/>
              </w:rPr>
              <w:t>-</w:t>
            </w:r>
            <w:r w:rsidRPr="00A87826">
              <w:rPr>
                <w:rFonts w:ascii="Calibri" w:hAnsi="Calibri"/>
                <w:b/>
                <w:sz w:val="22"/>
              </w:rPr>
              <w:t>Embedded Customer</w:t>
            </w:r>
            <w:r w:rsidRPr="00A87826">
              <w:rPr>
                <w:rFonts w:ascii="Calibri" w:hAnsi="Calibri"/>
                <w:sz w:val="22"/>
              </w:rPr>
              <w:t>.</w:t>
            </w:r>
          </w:p>
        </w:tc>
      </w:tr>
      <w:tr w:rsidR="00213EC2" w:rsidRPr="007E0B31" w14:paraId="3A2115E3" w14:textId="77777777" w:rsidTr="490DE6A8">
        <w:trPr>
          <w:cantSplit/>
        </w:trPr>
        <w:tc>
          <w:tcPr>
            <w:tcW w:w="2884" w:type="dxa"/>
          </w:tcPr>
          <w:p w14:paraId="503FDDCB" w14:textId="77777777" w:rsidR="00213EC2" w:rsidRPr="007E0B31" w:rsidRDefault="00213EC2" w:rsidP="00213EC2">
            <w:pPr>
              <w:rPr>
                <w:rFonts w:cs="Arial"/>
                <w:b/>
              </w:rPr>
            </w:pPr>
            <w:r w:rsidRPr="007E0B31">
              <w:rPr>
                <w:rFonts w:cs="Arial"/>
                <w:b/>
              </w:rPr>
              <w:t>Demand Response Active Power Control</w:t>
            </w:r>
          </w:p>
          <w:p w14:paraId="3D2C98B3" w14:textId="77777777" w:rsidR="00213EC2" w:rsidRPr="007E0B31" w:rsidRDefault="00213EC2" w:rsidP="00213EC2">
            <w:pPr>
              <w:pStyle w:val="Level1Text"/>
              <w:tabs>
                <w:tab w:val="left" w:pos="0"/>
              </w:tabs>
              <w:ind w:left="0" w:firstLine="0"/>
              <w:rPr>
                <w:rFonts w:cs="Arial"/>
                <w:b/>
                <w:color w:val="auto"/>
                <w:lang w:val="en-GB"/>
              </w:rPr>
            </w:pPr>
          </w:p>
        </w:tc>
        <w:tc>
          <w:tcPr>
            <w:tcW w:w="6634" w:type="dxa"/>
          </w:tcPr>
          <w:p w14:paraId="72EAF0B4" w14:textId="674041C0" w:rsidR="00213EC2" w:rsidRPr="007E0B31" w:rsidRDefault="00213EC2" w:rsidP="00213EC2">
            <w:pPr>
              <w:jc w:val="both"/>
              <w:rPr>
                <w:rFonts w:cs="Arial"/>
              </w:rPr>
            </w:pPr>
            <w:r w:rsidRPr="005C20E3">
              <w:rPr>
                <w:b/>
              </w:rPr>
              <w:t>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w:t>
            </w:r>
            <w:r w:rsidRPr="005C20E3">
              <w:t xml:space="preserve"> </w:t>
            </w:r>
            <w:r w:rsidRPr="005C20E3">
              <w:rPr>
                <w:b/>
              </w:rPr>
              <w:t>Transmission Licensee</w:t>
            </w:r>
            <w:r w:rsidRPr="005C20E3">
              <w:t xml:space="preserve">, which results in an </w:t>
            </w:r>
            <w:r w:rsidRPr="005C20E3">
              <w:rPr>
                <w:b/>
              </w:rPr>
              <w:t>Active Power</w:t>
            </w:r>
            <w:r w:rsidRPr="005C20E3">
              <w:t xml:space="preserve"> modification.</w:t>
            </w:r>
          </w:p>
        </w:tc>
      </w:tr>
      <w:tr w:rsidR="00213EC2" w:rsidRPr="007E0B31" w14:paraId="0D19BB11" w14:textId="77777777" w:rsidTr="490DE6A8">
        <w:trPr>
          <w:cantSplit/>
        </w:trPr>
        <w:tc>
          <w:tcPr>
            <w:tcW w:w="2884" w:type="dxa"/>
          </w:tcPr>
          <w:p w14:paraId="19186A82" w14:textId="30F4003A" w:rsidR="00213EC2" w:rsidRPr="00D43AA4" w:rsidRDefault="00213EC2" w:rsidP="00213EC2">
            <w:pPr>
              <w:rPr>
                <w:rFonts w:cs="Arial"/>
                <w:b/>
              </w:rPr>
            </w:pPr>
            <w:r w:rsidRPr="00D43AA4">
              <w:rPr>
                <w:rFonts w:cs="Arial"/>
                <w:b/>
                <w:szCs w:val="22"/>
              </w:rPr>
              <w:t>Demand Response Provider</w:t>
            </w:r>
          </w:p>
        </w:tc>
        <w:tc>
          <w:tcPr>
            <w:tcW w:w="6634" w:type="dxa"/>
          </w:tcPr>
          <w:p w14:paraId="58BAB0B3" w14:textId="5BBA17DE" w:rsidR="00213EC2" w:rsidRPr="00D43AA4" w:rsidRDefault="00213EC2" w:rsidP="00213EC2">
            <w:pPr>
              <w:jc w:val="both"/>
              <w:rPr>
                <w:rFonts w:cs="Arial"/>
                <w:b/>
                <w:szCs w:val="22"/>
              </w:rPr>
            </w:pPr>
            <w:r w:rsidRPr="00D43AA4">
              <w:rPr>
                <w:rFonts w:cs="Arial"/>
                <w:szCs w:val="22"/>
              </w:rPr>
              <w:t xml:space="preserve">A party (other than </w:t>
            </w:r>
            <w:r>
              <w:rPr>
                <w:rFonts w:cs="Arial"/>
                <w:b/>
                <w:szCs w:val="22"/>
              </w:rPr>
              <w:t>The Company</w:t>
            </w:r>
            <w:r w:rsidRPr="00D43AA4">
              <w:rPr>
                <w:rFonts w:cs="Arial"/>
                <w:szCs w:val="22"/>
              </w:rPr>
              <w:t xml:space="preserve">) who owns, operates, controls or manages </w:t>
            </w:r>
            <w:r w:rsidRPr="00D43AA4">
              <w:rPr>
                <w:rFonts w:cs="Arial"/>
                <w:b/>
                <w:szCs w:val="22"/>
              </w:rPr>
              <w:t>Main Plant and Apparatus</w:t>
            </w:r>
            <w:r w:rsidRPr="00D43AA4">
              <w:rPr>
                <w:rFonts w:cs="Arial"/>
                <w:szCs w:val="22"/>
              </w:rPr>
              <w:t xml:space="preserve"> (excluding storage equipment) which was first connected to the </w:t>
            </w:r>
            <w:r w:rsidRPr="00D43AA4">
              <w:rPr>
                <w:rFonts w:cs="Arial"/>
                <w:b/>
                <w:szCs w:val="22"/>
              </w:rPr>
              <w:t>Total System</w:t>
            </w:r>
            <w:r w:rsidRPr="00D43AA4">
              <w:rPr>
                <w:rFonts w:cs="Arial"/>
                <w:szCs w:val="22"/>
              </w:rPr>
              <w:t xml:space="preserve"> on or after 18 August 2019 and who had placed </w:t>
            </w:r>
            <w:r w:rsidRPr="00D43AA4">
              <w:rPr>
                <w:rFonts w:cs="Arial"/>
                <w:b/>
                <w:szCs w:val="22"/>
              </w:rPr>
              <w:t>Purchase Contracts</w:t>
            </w:r>
            <w:r w:rsidRPr="00D43AA4">
              <w:rPr>
                <w:rFonts w:cs="Arial"/>
                <w:szCs w:val="22"/>
              </w:rPr>
              <w:t xml:space="preserve"> for its </w:t>
            </w:r>
            <w:r w:rsidRPr="00D43AA4">
              <w:rPr>
                <w:rFonts w:cs="Arial"/>
                <w:b/>
                <w:szCs w:val="22"/>
              </w:rPr>
              <w:t>Main Plant and Apparatus</w:t>
            </w:r>
            <w:r w:rsidRPr="00D43AA4">
              <w:rPr>
                <w:rFonts w:cs="Arial"/>
                <w:szCs w:val="22"/>
              </w:rPr>
              <w:t xml:space="preserve"> on or after 7 September 2018 or is the subject of a </w:t>
            </w:r>
            <w:r w:rsidRPr="00D43AA4">
              <w:rPr>
                <w:rFonts w:cs="Arial"/>
                <w:b/>
                <w:szCs w:val="22"/>
              </w:rPr>
              <w:t>Substantial Modification</w:t>
            </w:r>
            <w:r w:rsidRPr="00D43AA4">
              <w:rPr>
                <w:rFonts w:cs="Arial"/>
                <w:szCs w:val="22"/>
              </w:rPr>
              <w:t xml:space="preserve"> on or</w:t>
            </w:r>
            <w:r w:rsidRPr="00D43AA4">
              <w:rPr>
                <w:rFonts w:cs="Arial"/>
                <w:b/>
                <w:szCs w:val="22"/>
              </w:rPr>
              <w:t xml:space="preserve"> </w:t>
            </w:r>
            <w:r w:rsidRPr="00D43AA4">
              <w:rPr>
                <w:rFonts w:cs="Arial"/>
                <w:szCs w:val="22"/>
              </w:rPr>
              <w:t xml:space="preserve">after 18 August 2019 and has an agreement with </w:t>
            </w:r>
            <w:r>
              <w:rPr>
                <w:rFonts w:cs="Arial"/>
                <w:b/>
              </w:rPr>
              <w:t>The Company</w:t>
            </w:r>
            <w:r w:rsidRPr="00D43AA4">
              <w:rPr>
                <w:rFonts w:cs="Arial"/>
                <w:szCs w:val="22"/>
              </w:rPr>
              <w:t xml:space="preserve"> to provide a </w:t>
            </w:r>
            <w:r w:rsidRPr="00D43AA4">
              <w:rPr>
                <w:rFonts w:cs="Arial"/>
                <w:b/>
                <w:szCs w:val="22"/>
              </w:rPr>
              <w:t>Demand Response Service</w:t>
            </w:r>
            <w:r w:rsidRPr="00D43AA4">
              <w:rPr>
                <w:rFonts w:cs="Arial"/>
                <w:szCs w:val="22"/>
              </w:rPr>
              <w:t xml:space="preserve">(s).  The party may be one or more </w:t>
            </w:r>
            <w:r w:rsidRPr="00D43AA4">
              <w:rPr>
                <w:rFonts w:cs="Arial"/>
                <w:b/>
                <w:szCs w:val="22"/>
              </w:rPr>
              <w:t>Customers</w:t>
            </w:r>
            <w:r w:rsidRPr="00D43AA4">
              <w:rPr>
                <w:rFonts w:cs="Arial"/>
                <w:szCs w:val="22"/>
              </w:rPr>
              <w:t xml:space="preserve">, a </w:t>
            </w:r>
            <w:r w:rsidRPr="00D43AA4">
              <w:rPr>
                <w:rFonts w:cs="Arial"/>
                <w:b/>
                <w:szCs w:val="22"/>
              </w:rPr>
              <w:t>Network Operator</w:t>
            </w:r>
            <w:r w:rsidRPr="00D43AA4">
              <w:rPr>
                <w:rFonts w:cs="Arial"/>
                <w:szCs w:val="22"/>
              </w:rPr>
              <w:t xml:space="preserve"> or </w:t>
            </w:r>
            <w:r w:rsidRPr="00D43AA4">
              <w:rPr>
                <w:rFonts w:cs="Arial"/>
                <w:b/>
                <w:szCs w:val="22"/>
              </w:rPr>
              <w:t xml:space="preserve">Non-Embedded Customer </w:t>
            </w:r>
            <w:r w:rsidRPr="00D43AA4">
              <w:rPr>
                <w:rFonts w:cs="Arial"/>
                <w:szCs w:val="22"/>
              </w:rPr>
              <w:t>or</w:t>
            </w:r>
            <w:r w:rsidRPr="00D43AA4">
              <w:rPr>
                <w:rFonts w:cs="Arial"/>
                <w:b/>
                <w:szCs w:val="22"/>
              </w:rPr>
              <w:t xml:space="preserve"> EU Code User</w:t>
            </w:r>
            <w:r w:rsidRPr="00D43AA4">
              <w:rPr>
                <w:rFonts w:cs="Arial"/>
                <w:szCs w:val="22"/>
              </w:rPr>
              <w:t xml:space="preserve"> contracting bilaterally with </w:t>
            </w:r>
            <w:r>
              <w:rPr>
                <w:rFonts w:cs="Arial"/>
                <w:b/>
              </w:rPr>
              <w:t>The Company</w:t>
            </w:r>
            <w:r w:rsidRPr="00D43AA4">
              <w:rPr>
                <w:rFonts w:cs="Arial"/>
                <w:szCs w:val="22"/>
              </w:rPr>
              <w:t xml:space="preserve"> for the provision of services, or may be a third party providing </w:t>
            </w:r>
            <w:r w:rsidRPr="00D43AA4">
              <w:rPr>
                <w:rFonts w:cs="Arial"/>
                <w:b/>
                <w:szCs w:val="22"/>
              </w:rPr>
              <w:t>Demand Aggregation</w:t>
            </w:r>
            <w:r w:rsidRPr="00D43AA4">
              <w:rPr>
                <w:rFonts w:cs="Arial"/>
                <w:szCs w:val="22"/>
              </w:rPr>
              <w:t xml:space="preserve"> from many individual </w:t>
            </w:r>
            <w:r w:rsidRPr="00D43AA4">
              <w:rPr>
                <w:rFonts w:cs="Arial"/>
                <w:b/>
                <w:szCs w:val="22"/>
              </w:rPr>
              <w:t>Customers</w:t>
            </w:r>
            <w:r w:rsidRPr="00D43AA4">
              <w:rPr>
                <w:rFonts w:cs="Arial"/>
                <w:szCs w:val="22"/>
              </w:rPr>
              <w:t>.</w:t>
            </w:r>
          </w:p>
        </w:tc>
      </w:tr>
      <w:tr w:rsidR="00213EC2" w:rsidRPr="007E0B31" w14:paraId="6633663D" w14:textId="77777777" w:rsidTr="490DE6A8">
        <w:trPr>
          <w:cantSplit/>
        </w:trPr>
        <w:tc>
          <w:tcPr>
            <w:tcW w:w="2884" w:type="dxa"/>
          </w:tcPr>
          <w:p w14:paraId="22517FE8" w14:textId="77777777" w:rsidR="00213EC2" w:rsidRPr="007E0B31" w:rsidRDefault="00213EC2" w:rsidP="00213EC2">
            <w:pPr>
              <w:rPr>
                <w:rFonts w:cs="Arial"/>
                <w:b/>
              </w:rPr>
            </w:pPr>
            <w:r w:rsidRPr="007E0B31">
              <w:rPr>
                <w:rFonts w:cs="Arial"/>
                <w:b/>
              </w:rPr>
              <w:t>Demand Response Reactive Power Control</w:t>
            </w:r>
          </w:p>
        </w:tc>
        <w:tc>
          <w:tcPr>
            <w:tcW w:w="6634" w:type="dxa"/>
          </w:tcPr>
          <w:p w14:paraId="2BA4A3FA" w14:textId="64E7B691" w:rsidR="00213EC2" w:rsidRPr="007E0B31" w:rsidRDefault="00213EC2" w:rsidP="00213EC2">
            <w:pPr>
              <w:jc w:val="both"/>
              <w:rPr>
                <w:rFonts w:cs="Arial"/>
                <w:b/>
              </w:rPr>
            </w:pPr>
            <w:r w:rsidRPr="005C20E3">
              <w:rPr>
                <w:color w:val="000000" w:themeColor="text1"/>
              </w:rPr>
              <w:t>A</w:t>
            </w:r>
            <w:r w:rsidRPr="005C20E3">
              <w:rPr>
                <w:b/>
                <w:color w:val="000000" w:themeColor="text1"/>
              </w:rPr>
              <w:t xml:space="preserve"> Demand Response Service </w:t>
            </w:r>
            <w:r w:rsidRPr="005C20E3">
              <w:rPr>
                <w:color w:val="000000" w:themeColor="text1"/>
              </w:rPr>
              <w:t>derived from</w:t>
            </w:r>
            <w:r w:rsidRPr="005C20E3">
              <w:rPr>
                <w:b/>
                <w:color w:val="000000" w:themeColor="text1"/>
              </w:rPr>
              <w:t xml:space="preserve"> Reactive Power</w:t>
            </w:r>
            <w:r w:rsidRPr="005C20E3">
              <w:rPr>
                <w:color w:val="000000" w:themeColor="text1"/>
              </w:rPr>
              <w:t xml:space="preserve"> or </w:t>
            </w:r>
            <w:r w:rsidRPr="005C20E3">
              <w:rPr>
                <w:b/>
                <w:color w:val="000000" w:themeColor="text1"/>
              </w:rPr>
              <w:t>Reactive Power</w:t>
            </w:r>
            <w:r w:rsidRPr="005C20E3">
              <w:rPr>
                <w:color w:val="000000" w:themeColor="text1"/>
              </w:rPr>
              <w:t xml:space="preserve"> compensation devices in a </w:t>
            </w:r>
            <w:r w:rsidRPr="005C20E3">
              <w:rPr>
                <w:b/>
                <w:color w:val="000000" w:themeColor="text1"/>
              </w:rPr>
              <w:t>Demand Facility</w:t>
            </w:r>
            <w:r w:rsidRPr="005C20E3">
              <w:rPr>
                <w:color w:val="000000" w:themeColor="text1"/>
              </w:rPr>
              <w:t xml:space="preserve"> or </w:t>
            </w:r>
            <w:r w:rsidRPr="005C20E3">
              <w:rPr>
                <w:b/>
                <w:color w:val="000000" w:themeColor="text1"/>
              </w:rPr>
              <w:t>Closed Distribution System</w:t>
            </w:r>
            <w:r w:rsidRPr="005C20E3">
              <w:rPr>
                <w:color w:val="000000" w:themeColor="text1"/>
              </w:rPr>
              <w:t xml:space="preserve"> that are available for modulation by </w:t>
            </w:r>
            <w:r>
              <w:rPr>
                <w:rFonts w:cs="Arial"/>
                <w:b/>
              </w:rPr>
              <w:t>The Company</w:t>
            </w:r>
            <w:r w:rsidRPr="005C20E3">
              <w:rPr>
                <w:color w:val="000000" w:themeColor="text1"/>
              </w:rPr>
              <w:t xml:space="preserve"> or </w:t>
            </w:r>
            <w:r w:rsidRPr="005C20E3">
              <w:rPr>
                <w:b/>
                <w:color w:val="000000" w:themeColor="text1"/>
              </w:rPr>
              <w:t>Network Operator</w:t>
            </w:r>
            <w:r w:rsidRPr="005C20E3">
              <w:rPr>
                <w:color w:val="000000" w:themeColor="text1"/>
              </w:rPr>
              <w:t xml:space="preserve"> or </w:t>
            </w:r>
            <w:r w:rsidRPr="005C20E3">
              <w:rPr>
                <w:b/>
                <w:color w:val="000000" w:themeColor="text1"/>
              </w:rPr>
              <w:t>Relevant</w:t>
            </w:r>
            <w:r w:rsidRPr="005C20E3">
              <w:rPr>
                <w:color w:val="000000" w:themeColor="text1"/>
              </w:rPr>
              <w:t xml:space="preserve"> </w:t>
            </w:r>
            <w:r w:rsidRPr="005C20E3">
              <w:rPr>
                <w:b/>
                <w:color w:val="000000" w:themeColor="text1"/>
              </w:rPr>
              <w:t>Transmission Licensee</w:t>
            </w:r>
            <w:r w:rsidRPr="005C20E3">
              <w:rPr>
                <w:color w:val="000000" w:themeColor="text1"/>
              </w:rPr>
              <w:t xml:space="preserve">. </w:t>
            </w:r>
          </w:p>
        </w:tc>
      </w:tr>
      <w:tr w:rsidR="00213EC2" w:rsidRPr="007E0B31" w14:paraId="14822F78" w14:textId="77777777" w:rsidTr="490DE6A8">
        <w:trPr>
          <w:cantSplit/>
        </w:trPr>
        <w:tc>
          <w:tcPr>
            <w:tcW w:w="2884" w:type="dxa"/>
          </w:tcPr>
          <w:p w14:paraId="26BC8B33" w14:textId="77777777" w:rsidR="00213EC2" w:rsidRDefault="00213EC2" w:rsidP="00213EC2">
            <w:pPr>
              <w:rPr>
                <w:rFonts w:cs="Arial"/>
                <w:b/>
              </w:rPr>
            </w:pPr>
            <w:r w:rsidRPr="007E0B31">
              <w:rPr>
                <w:rFonts w:cs="Arial"/>
                <w:b/>
              </w:rPr>
              <w:t>Demand Response Transmission Constrain</w:t>
            </w:r>
            <w:r>
              <w:rPr>
                <w:rFonts w:cs="Arial"/>
                <w:b/>
              </w:rPr>
              <w:t>t</w:t>
            </w:r>
            <w:r w:rsidRPr="007E0B31">
              <w:rPr>
                <w:rFonts w:cs="Arial"/>
                <w:b/>
              </w:rPr>
              <w:t xml:space="preserve"> Management</w:t>
            </w:r>
          </w:p>
          <w:p w14:paraId="48798F6A" w14:textId="77777777" w:rsidR="00213EC2" w:rsidRPr="00480535" w:rsidRDefault="00213EC2" w:rsidP="00213EC2">
            <w:pPr>
              <w:rPr>
                <w:rFonts w:cs="Arial"/>
              </w:rPr>
            </w:pPr>
          </w:p>
          <w:p w14:paraId="0F59FC4D" w14:textId="77777777" w:rsidR="00213EC2" w:rsidRPr="00480535" w:rsidRDefault="00213EC2" w:rsidP="00213EC2">
            <w:pPr>
              <w:rPr>
                <w:rFonts w:cs="Arial"/>
              </w:rPr>
            </w:pPr>
          </w:p>
          <w:p w14:paraId="0D090E50" w14:textId="77777777" w:rsidR="00213EC2" w:rsidRPr="00480535" w:rsidRDefault="00213EC2" w:rsidP="00213EC2">
            <w:pPr>
              <w:rPr>
                <w:rFonts w:cs="Arial"/>
              </w:rPr>
            </w:pPr>
          </w:p>
          <w:p w14:paraId="7DD60955" w14:textId="77777777" w:rsidR="00213EC2" w:rsidRPr="00480535" w:rsidRDefault="00213EC2" w:rsidP="00213EC2">
            <w:pPr>
              <w:rPr>
                <w:rFonts w:cs="Arial"/>
              </w:rPr>
            </w:pPr>
          </w:p>
          <w:p w14:paraId="4C69458D" w14:textId="77777777" w:rsidR="00213EC2" w:rsidRPr="00480535" w:rsidRDefault="00213EC2" w:rsidP="00213EC2">
            <w:pPr>
              <w:rPr>
                <w:rFonts w:cs="Arial"/>
              </w:rPr>
            </w:pPr>
          </w:p>
          <w:p w14:paraId="32D73845" w14:textId="77777777" w:rsidR="00213EC2" w:rsidRPr="00480535" w:rsidRDefault="00213EC2" w:rsidP="00213EC2">
            <w:pPr>
              <w:rPr>
                <w:rFonts w:cs="Arial"/>
              </w:rPr>
            </w:pPr>
          </w:p>
          <w:p w14:paraId="5CE629BF" w14:textId="7D9E0949" w:rsidR="00213EC2" w:rsidRPr="00480535" w:rsidRDefault="00213EC2" w:rsidP="00213EC2">
            <w:pPr>
              <w:jc w:val="center"/>
              <w:rPr>
                <w:rFonts w:cs="Arial"/>
              </w:rPr>
            </w:pPr>
          </w:p>
        </w:tc>
        <w:tc>
          <w:tcPr>
            <w:tcW w:w="6634" w:type="dxa"/>
          </w:tcPr>
          <w:p w14:paraId="04DC5A55" w14:textId="73F1EE42" w:rsidR="00213EC2" w:rsidRPr="007E0B31" w:rsidRDefault="00213EC2" w:rsidP="00213EC2">
            <w:pPr>
              <w:jc w:val="both"/>
              <w:rPr>
                <w:rFonts w:cs="Arial"/>
                <w:b/>
              </w:rPr>
            </w:pPr>
            <w:r w:rsidRPr="005C20E3">
              <w:t>A</w:t>
            </w:r>
            <w:r w:rsidRPr="005C20E3">
              <w:rPr>
                <w:b/>
              </w:rPr>
              <w:t xml:space="preserve"> Demand Response Service </w:t>
            </w:r>
            <w:r w:rsidRPr="005C20E3">
              <w:t>derived from</w:t>
            </w:r>
            <w:r w:rsidRPr="005C20E3">
              <w:rPr>
                <w:b/>
              </w:rPr>
              <w:t xml:space="preserve"> 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 Transmission Licensee</w:t>
            </w:r>
            <w:r w:rsidRPr="005C20E3">
              <w:t xml:space="preserve"> to manage transmission constraints within the </w:t>
            </w:r>
            <w:r w:rsidRPr="005C20E3">
              <w:rPr>
                <w:b/>
              </w:rPr>
              <w:t>System</w:t>
            </w:r>
            <w:r w:rsidRPr="005C20E3">
              <w:t>.</w:t>
            </w:r>
          </w:p>
        </w:tc>
      </w:tr>
      <w:tr w:rsidR="00213EC2" w:rsidRPr="007E0B31" w14:paraId="7A78EA4E" w14:textId="77777777" w:rsidTr="490DE6A8">
        <w:trPr>
          <w:cantSplit/>
        </w:trPr>
        <w:tc>
          <w:tcPr>
            <w:tcW w:w="2884" w:type="dxa"/>
          </w:tcPr>
          <w:p w14:paraId="6163D819" w14:textId="10CAF025"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lastRenderedPageBreak/>
              <w:t>Demand Response Service</w:t>
            </w:r>
          </w:p>
        </w:tc>
        <w:tc>
          <w:tcPr>
            <w:tcW w:w="6634" w:type="dxa"/>
          </w:tcPr>
          <w:p w14:paraId="005DB847" w14:textId="77777777" w:rsidR="00213EC2" w:rsidRPr="005C20E3" w:rsidRDefault="00213EC2" w:rsidP="00213EC2">
            <w:pPr>
              <w:rPr>
                <w:rFonts w:cs="Arial"/>
              </w:rPr>
            </w:pPr>
            <w:r w:rsidRPr="005C20E3">
              <w:rPr>
                <w:rFonts w:cs="Arial"/>
              </w:rPr>
              <w:t xml:space="preserve">A </w:t>
            </w:r>
            <w:r w:rsidRPr="005C20E3">
              <w:rPr>
                <w:rFonts w:cs="Arial"/>
                <w:b/>
              </w:rPr>
              <w:t>Demand Response Service</w:t>
            </w:r>
            <w:r w:rsidRPr="005C20E3">
              <w:rPr>
                <w:rFonts w:cs="Arial"/>
              </w:rPr>
              <w:t xml:space="preserve"> includes one of more of the following services: </w:t>
            </w:r>
          </w:p>
          <w:p w14:paraId="267323CE" w14:textId="77777777" w:rsidR="00213EC2" w:rsidRPr="005C20E3" w:rsidRDefault="00213EC2" w:rsidP="00213EC2">
            <w:pPr>
              <w:rPr>
                <w:rFonts w:cs="Arial"/>
              </w:rPr>
            </w:pPr>
          </w:p>
          <w:p w14:paraId="2A316F87"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Active Power Control</w:t>
            </w:r>
            <w:r w:rsidRPr="005C20E3">
              <w:rPr>
                <w:rFonts w:ascii="Arial" w:hAnsi="Arial" w:cs="Arial"/>
                <w:sz w:val="20"/>
                <w:szCs w:val="20"/>
              </w:rPr>
              <w:t>;</w:t>
            </w:r>
          </w:p>
          <w:p w14:paraId="4590602A"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Reactive Power Control</w:t>
            </w:r>
            <w:r w:rsidRPr="005C20E3">
              <w:rPr>
                <w:rFonts w:ascii="Arial" w:hAnsi="Arial" w:cs="Arial"/>
                <w:sz w:val="20"/>
                <w:szCs w:val="20"/>
              </w:rPr>
              <w:t>;</w:t>
            </w:r>
          </w:p>
          <w:p w14:paraId="4EC60818"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Transmission Constraint Management</w:t>
            </w:r>
            <w:r w:rsidRPr="005C20E3">
              <w:rPr>
                <w:rFonts w:ascii="Arial" w:hAnsi="Arial" w:cs="Arial"/>
                <w:sz w:val="20"/>
                <w:szCs w:val="20"/>
              </w:rPr>
              <w:t>;</w:t>
            </w:r>
          </w:p>
          <w:p w14:paraId="1E315C95"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System Frequency Control</w:t>
            </w:r>
            <w:r w:rsidRPr="005C20E3">
              <w:rPr>
                <w:rFonts w:ascii="Arial" w:hAnsi="Arial" w:cs="Arial"/>
                <w:sz w:val="20"/>
                <w:szCs w:val="20"/>
              </w:rPr>
              <w:t>;</w:t>
            </w:r>
          </w:p>
          <w:p w14:paraId="66B98E21"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Very Fast Active Power Control</w:t>
            </w:r>
            <w:r w:rsidRPr="005C20E3">
              <w:rPr>
                <w:rFonts w:ascii="Arial" w:hAnsi="Arial" w:cs="Arial"/>
                <w:sz w:val="20"/>
                <w:szCs w:val="20"/>
              </w:rPr>
              <w:t>.</w:t>
            </w:r>
            <w:r w:rsidRPr="005C20E3">
              <w:rPr>
                <w:rFonts w:ascii="Arial" w:hAnsi="Arial" w:cs="Arial"/>
                <w:b/>
                <w:sz w:val="20"/>
                <w:szCs w:val="20"/>
              </w:rPr>
              <w:t xml:space="preserve">  </w:t>
            </w:r>
          </w:p>
          <w:p w14:paraId="3A1760B3" w14:textId="77777777" w:rsidR="00213EC2" w:rsidRPr="005C20E3" w:rsidRDefault="00213EC2" w:rsidP="00213EC2">
            <w:pPr>
              <w:pStyle w:val="ListParagraph"/>
              <w:spacing w:line="240" w:lineRule="auto"/>
              <w:ind w:left="459"/>
              <w:rPr>
                <w:rFonts w:ascii="Arial" w:hAnsi="Arial" w:cs="Arial"/>
                <w:sz w:val="20"/>
                <w:szCs w:val="20"/>
              </w:rPr>
            </w:pPr>
          </w:p>
          <w:p w14:paraId="3F033E46" w14:textId="396588CB" w:rsidR="00213EC2" w:rsidRPr="005C20E3" w:rsidRDefault="00213EC2" w:rsidP="00213EC2">
            <w:pPr>
              <w:pStyle w:val="ListParagraph"/>
              <w:spacing w:line="240" w:lineRule="auto"/>
              <w:ind w:left="34"/>
              <w:jc w:val="both"/>
              <w:rPr>
                <w:rFonts w:ascii="Arial" w:hAnsi="Arial" w:cs="Arial"/>
                <w:sz w:val="20"/>
                <w:szCs w:val="20"/>
              </w:rPr>
            </w:pPr>
            <w:r w:rsidRPr="005C20E3">
              <w:rPr>
                <w:rFonts w:ascii="Arial" w:hAnsi="Arial" w:cs="Arial"/>
                <w:sz w:val="20"/>
                <w:szCs w:val="20"/>
              </w:rPr>
              <w:t xml:space="preserve">The above </w:t>
            </w:r>
            <w:r w:rsidRPr="005C20E3">
              <w:rPr>
                <w:rFonts w:ascii="Arial" w:hAnsi="Arial" w:cs="Arial"/>
                <w:b/>
                <w:sz w:val="20"/>
                <w:szCs w:val="20"/>
              </w:rPr>
              <w:t>Demand Response Services</w:t>
            </w:r>
            <w:r w:rsidRPr="005C20E3">
              <w:rPr>
                <w:rFonts w:ascii="Arial" w:hAnsi="Arial" w:cs="Arial"/>
                <w:sz w:val="20"/>
                <w:szCs w:val="20"/>
              </w:rPr>
              <w:t xml:space="preserve"> are not exclusive and do not preclude </w:t>
            </w:r>
            <w:r w:rsidRPr="005C20E3">
              <w:rPr>
                <w:rFonts w:ascii="Arial" w:hAnsi="Arial" w:cs="Arial"/>
                <w:b/>
                <w:sz w:val="20"/>
                <w:szCs w:val="20"/>
              </w:rPr>
              <w:t>Demand Response Providers</w:t>
            </w:r>
            <w:r w:rsidRPr="005C20E3">
              <w:rPr>
                <w:rFonts w:ascii="Arial" w:hAnsi="Arial" w:cs="Arial"/>
                <w:sz w:val="20"/>
                <w:szCs w:val="20"/>
              </w:rPr>
              <w:t xml:space="preserve"> from negotiating other services for demand response capability with </w:t>
            </w:r>
            <w:r w:rsidRPr="005C20E3">
              <w:rPr>
                <w:rFonts w:ascii="Arial" w:hAnsi="Arial" w:cs="Arial"/>
                <w:b/>
                <w:sz w:val="20"/>
                <w:szCs w:val="20"/>
              </w:rPr>
              <w:t>The Company</w:t>
            </w:r>
            <w:r w:rsidRPr="005C20E3">
              <w:rPr>
                <w:rFonts w:ascii="Arial" w:hAnsi="Arial" w:cs="Arial"/>
                <w:sz w:val="20"/>
                <w:szCs w:val="20"/>
              </w:rPr>
              <w:t xml:space="preserve">.  Where such services are negotiated they would still be treated as a </w:t>
            </w:r>
            <w:r w:rsidRPr="005C20E3">
              <w:rPr>
                <w:rFonts w:ascii="Arial" w:hAnsi="Arial" w:cs="Arial"/>
                <w:b/>
                <w:sz w:val="20"/>
                <w:szCs w:val="20"/>
              </w:rPr>
              <w:t>Demand Response Service</w:t>
            </w:r>
            <w:r w:rsidRPr="005C20E3">
              <w:rPr>
                <w:rFonts w:ascii="Arial" w:hAnsi="Arial" w:cs="Arial"/>
                <w:sz w:val="20"/>
                <w:szCs w:val="20"/>
              </w:rPr>
              <w:t>.</w:t>
            </w:r>
          </w:p>
        </w:tc>
      </w:tr>
      <w:tr w:rsidR="00213EC2" w:rsidRPr="007E0B31" w14:paraId="069E3C1B" w14:textId="77777777" w:rsidTr="490DE6A8">
        <w:trPr>
          <w:cantSplit/>
        </w:trPr>
        <w:tc>
          <w:tcPr>
            <w:tcW w:w="2884" w:type="dxa"/>
          </w:tcPr>
          <w:p w14:paraId="304EA547" w14:textId="517B1998" w:rsidR="00213EC2" w:rsidRPr="00B12F3A" w:rsidRDefault="00213EC2" w:rsidP="00213EC2">
            <w:pPr>
              <w:pStyle w:val="Level1Text"/>
              <w:tabs>
                <w:tab w:val="left" w:pos="0"/>
              </w:tabs>
              <w:ind w:left="0" w:firstLine="0"/>
              <w:rPr>
                <w:rFonts w:cs="Arial"/>
                <w:b/>
                <w:color w:val="auto"/>
                <w:lang w:val="en-GB"/>
              </w:rPr>
            </w:pPr>
            <w:r w:rsidRPr="005C20E3">
              <w:rPr>
                <w:rFonts w:cs="Arial"/>
                <w:b/>
                <w:color w:val="auto"/>
                <w:lang w:val="en-GB"/>
              </w:rPr>
              <w:t>Demand Response Services Code (DRSC)</w:t>
            </w:r>
          </w:p>
        </w:tc>
        <w:tc>
          <w:tcPr>
            <w:tcW w:w="6634" w:type="dxa"/>
          </w:tcPr>
          <w:p w14:paraId="542766C3" w14:textId="75F2AFB1" w:rsidR="00213EC2" w:rsidRPr="00A87826" w:rsidRDefault="00213EC2" w:rsidP="00213EC2">
            <w:pPr>
              <w:jc w:val="both"/>
              <w:rPr>
                <w:rFonts w:ascii="Calibri" w:hAnsi="Calibri"/>
                <w:sz w:val="22"/>
              </w:rPr>
            </w:pPr>
            <w:r w:rsidRPr="00E34B95">
              <w:rPr>
                <w:rFonts w:cs="Arial"/>
              </w:rPr>
              <w:t xml:space="preserve">That portion of the Grid Code which is identified as the </w:t>
            </w:r>
            <w:r w:rsidRPr="00E34B95">
              <w:rPr>
                <w:rFonts w:cs="Arial"/>
                <w:b/>
              </w:rPr>
              <w:t>Demand Response Services Code</w:t>
            </w:r>
            <w:r w:rsidRPr="0039743B">
              <w:rPr>
                <w:rFonts w:cs="Arial"/>
              </w:rPr>
              <w:t xml:space="preserve"> being</w:t>
            </w:r>
            <w:r w:rsidRPr="00FB21C3">
              <w:rPr>
                <w:rFonts w:cs="Arial"/>
                <w:b/>
              </w:rPr>
              <w:t xml:space="preserve"> </w:t>
            </w:r>
            <w:r w:rsidRPr="00E34B95">
              <w:rPr>
                <w:rFonts w:cs="Arial"/>
              </w:rPr>
              <w:t>applicable to</w:t>
            </w:r>
            <w:r w:rsidRPr="00E34B95">
              <w:rPr>
                <w:rFonts w:cs="Arial"/>
                <w:b/>
              </w:rPr>
              <w:t xml:space="preserve"> Demand Response Providers</w:t>
            </w:r>
            <w:r w:rsidRPr="00E34B95">
              <w:rPr>
                <w:rFonts w:cs="Arial"/>
              </w:rPr>
              <w:t>.</w:t>
            </w:r>
          </w:p>
        </w:tc>
      </w:tr>
      <w:tr w:rsidR="00213EC2" w:rsidRPr="007E0B31" w14:paraId="0124F93C" w14:textId="77777777" w:rsidTr="490DE6A8">
        <w:trPr>
          <w:cantSplit/>
        </w:trPr>
        <w:tc>
          <w:tcPr>
            <w:tcW w:w="2884" w:type="dxa"/>
          </w:tcPr>
          <w:p w14:paraId="0BC19B3D" w14:textId="77777777" w:rsidR="00213EC2" w:rsidRPr="007E0B31" w:rsidRDefault="00213EC2" w:rsidP="00213EC2">
            <w:pPr>
              <w:rPr>
                <w:rFonts w:cs="Arial"/>
                <w:b/>
              </w:rPr>
            </w:pPr>
            <w:r w:rsidRPr="007E0B31">
              <w:rPr>
                <w:rFonts w:cs="Arial"/>
                <w:b/>
              </w:rPr>
              <w:t>Demand Response System Frequency Control</w:t>
            </w:r>
          </w:p>
        </w:tc>
        <w:tc>
          <w:tcPr>
            <w:tcW w:w="6634" w:type="dxa"/>
          </w:tcPr>
          <w:p w14:paraId="1D6D3207" w14:textId="70595B0E" w:rsidR="00213EC2" w:rsidRPr="00194632" w:rsidRDefault="00213EC2" w:rsidP="00213EC2">
            <w:pPr>
              <w:jc w:val="both"/>
              <w:rPr>
                <w:rFonts w:cs="Arial"/>
                <w:b/>
              </w:rPr>
            </w:pPr>
            <w:r w:rsidRPr="005C20E3">
              <w:t>A</w:t>
            </w:r>
            <w:r w:rsidRPr="005C20E3">
              <w:rPr>
                <w:b/>
              </w:rPr>
              <w:t xml:space="preserve"> Demand Response Service </w:t>
            </w:r>
            <w:r w:rsidRPr="005C20E3">
              <w:t>derived from a</w:t>
            </w:r>
            <w:r w:rsidRPr="005C20E3">
              <w:rPr>
                <w:b/>
              </w:rPr>
              <w:t xml:space="preserve"> Demand</w:t>
            </w:r>
            <w:r w:rsidRPr="005C20E3">
              <w:t xml:space="preserve"> within one or more </w:t>
            </w:r>
            <w:r w:rsidRPr="005C20E3">
              <w:rPr>
                <w:b/>
              </w:rPr>
              <w:t>Demand Facilities</w:t>
            </w:r>
            <w:r w:rsidRPr="005C20E3">
              <w:t xml:space="preserve"> or </w:t>
            </w:r>
            <w:r w:rsidRPr="005C20E3">
              <w:rPr>
                <w:b/>
              </w:rPr>
              <w:t xml:space="preserve">Closed Distribution Systems </w:t>
            </w:r>
            <w:r w:rsidRPr="005C20E3">
              <w:t xml:space="preserve">that is available for the reduction or increase in response to </w:t>
            </w:r>
            <w:r w:rsidRPr="005C20E3">
              <w:rPr>
                <w:b/>
              </w:rPr>
              <w:t>Frequency</w:t>
            </w:r>
            <w:r w:rsidRPr="005C20E3">
              <w:t xml:space="preserve"> fluctuations, made by an autonomous response from those </w:t>
            </w:r>
            <w:r w:rsidRPr="005C20E3">
              <w:rPr>
                <w:b/>
              </w:rPr>
              <w:t>Demand Facilities</w:t>
            </w:r>
            <w:r w:rsidRPr="005C20E3">
              <w:t xml:space="preserve"> or </w:t>
            </w:r>
            <w:r w:rsidRPr="005C20E3">
              <w:rPr>
                <w:b/>
              </w:rPr>
              <w:t>Closed Distribution Systems</w:t>
            </w:r>
            <w:r w:rsidRPr="005C20E3">
              <w:t xml:space="preserve"> to diminish these fluctuations.</w:t>
            </w:r>
          </w:p>
        </w:tc>
      </w:tr>
      <w:tr w:rsidR="00213EC2" w:rsidRPr="007E0B31" w14:paraId="5C7B9A5D" w14:textId="77777777" w:rsidTr="490DE6A8">
        <w:trPr>
          <w:cantSplit/>
        </w:trPr>
        <w:tc>
          <w:tcPr>
            <w:tcW w:w="2884" w:type="dxa"/>
          </w:tcPr>
          <w:p w14:paraId="608821CD" w14:textId="2F24A7A4" w:rsidR="00213EC2" w:rsidRPr="007E0B31" w:rsidRDefault="00213EC2" w:rsidP="00213EC2">
            <w:pPr>
              <w:rPr>
                <w:rFonts w:cs="Arial"/>
                <w:b/>
              </w:rPr>
            </w:pPr>
            <w:r w:rsidRPr="005C20E3">
              <w:rPr>
                <w:b/>
              </w:rPr>
              <w:t>Demand Response Unit Document (DRUD)</w:t>
            </w:r>
          </w:p>
        </w:tc>
        <w:tc>
          <w:tcPr>
            <w:tcW w:w="6634" w:type="dxa"/>
          </w:tcPr>
          <w:p w14:paraId="61859395" w14:textId="33B2516A" w:rsidR="00213EC2" w:rsidRPr="005C20E3" w:rsidRDefault="00213EC2" w:rsidP="00213EC2">
            <w:pPr>
              <w:jc w:val="both"/>
            </w:pPr>
            <w:r w:rsidRPr="005C20E3">
              <w:t xml:space="preserve">A document, issued either by the </w:t>
            </w:r>
            <w:r w:rsidRPr="005C20E3">
              <w:rPr>
                <w:b/>
              </w:rPr>
              <w:t>Non</w:t>
            </w:r>
            <w:r>
              <w:rPr>
                <w:rFonts w:cs="Arial"/>
                <w:b/>
              </w:rPr>
              <w:t>-</w:t>
            </w:r>
            <w:r w:rsidRPr="005C20E3">
              <w:rPr>
                <w:b/>
              </w:rPr>
              <w:t>Embedded Customer</w:t>
            </w:r>
            <w:r w:rsidRPr="005C20E3">
              <w:t>,</w:t>
            </w:r>
            <w:r w:rsidRPr="005C20E3">
              <w:rPr>
                <w:b/>
              </w:rPr>
              <w:t xml:space="preserve"> Demand Facility Owner</w:t>
            </w:r>
            <w:r w:rsidRPr="005C20E3">
              <w:t xml:space="preserve"> or the </w:t>
            </w:r>
            <w:r w:rsidRPr="005C20E3">
              <w:rPr>
                <w:b/>
              </w:rPr>
              <w:t xml:space="preserve">CDSO </w:t>
            </w:r>
            <w:r w:rsidRPr="005C20E3">
              <w:t xml:space="preserve">to </w:t>
            </w:r>
            <w:r>
              <w:rPr>
                <w:rFonts w:cs="Arial"/>
                <w:b/>
              </w:rPr>
              <w:t>The Company</w:t>
            </w:r>
            <w:r w:rsidRPr="005C20E3">
              <w:t xml:space="preserve"> or the </w:t>
            </w:r>
            <w:r w:rsidRPr="005C20E3">
              <w:rPr>
                <w:b/>
              </w:rPr>
              <w:t>Network Operator</w:t>
            </w:r>
            <w:r w:rsidRPr="005C20E3">
              <w:t xml:space="preserve"> (as the case may be) for </w:t>
            </w:r>
            <w:r w:rsidRPr="005C20E3">
              <w:rPr>
                <w:b/>
              </w:rPr>
              <w:t>Demand Units</w:t>
            </w:r>
            <w:r w:rsidRPr="005C20E3">
              <w:t xml:space="preserve"> with demand response and providing a </w:t>
            </w:r>
            <w:r w:rsidRPr="005C20E3">
              <w:rPr>
                <w:b/>
              </w:rPr>
              <w:t>Demand Response Service</w:t>
            </w:r>
            <w:r w:rsidRPr="005C20E3">
              <w:t xml:space="preserve"> which confirms the compliance of the </w:t>
            </w:r>
            <w:r w:rsidRPr="005C20E3">
              <w:rPr>
                <w:b/>
              </w:rPr>
              <w:t>Demand Unit</w:t>
            </w:r>
            <w:r w:rsidRPr="005C20E3">
              <w:t xml:space="preserve"> with the technical requirements set out in the Grid Code and provides the necessary data and statements, including a statement of compliance.</w:t>
            </w:r>
          </w:p>
        </w:tc>
      </w:tr>
      <w:tr w:rsidR="00213EC2" w:rsidRPr="007E0B31" w14:paraId="6E5C5A5B" w14:textId="77777777" w:rsidTr="490DE6A8">
        <w:trPr>
          <w:cantSplit/>
        </w:trPr>
        <w:tc>
          <w:tcPr>
            <w:tcW w:w="2884" w:type="dxa"/>
          </w:tcPr>
          <w:p w14:paraId="027A193D" w14:textId="77777777" w:rsidR="00213EC2" w:rsidRPr="00194632" w:rsidRDefault="00213EC2" w:rsidP="00213EC2">
            <w:pPr>
              <w:rPr>
                <w:rFonts w:cs="Arial"/>
                <w:b/>
              </w:rPr>
            </w:pPr>
            <w:r w:rsidRPr="00194632">
              <w:rPr>
                <w:rFonts w:cs="Arial"/>
                <w:b/>
              </w:rPr>
              <w:t>Demand Response Very Fast Active Power Control</w:t>
            </w:r>
          </w:p>
        </w:tc>
        <w:tc>
          <w:tcPr>
            <w:tcW w:w="6634" w:type="dxa"/>
          </w:tcPr>
          <w:p w14:paraId="2126F39C" w14:textId="2AC93BA4" w:rsidR="00213EC2" w:rsidRPr="00194632" w:rsidRDefault="00213EC2" w:rsidP="00213EC2">
            <w:pPr>
              <w:jc w:val="both"/>
              <w:rPr>
                <w:rFonts w:cs="Arial"/>
                <w:b/>
              </w:rPr>
            </w:pPr>
            <w:r w:rsidRPr="00194632">
              <w:rPr>
                <w:rFonts w:cs="Arial"/>
              </w:rPr>
              <w:t>A</w:t>
            </w:r>
            <w:r w:rsidRPr="00194632">
              <w:rPr>
                <w:rFonts w:cs="Arial"/>
                <w:b/>
              </w:rPr>
              <w:t xml:space="preserve"> Demand Response Service </w:t>
            </w:r>
            <w:r w:rsidRPr="00194632">
              <w:rPr>
                <w:rFonts w:cs="Arial"/>
              </w:rPr>
              <w:t>derived from</w:t>
            </w:r>
            <w:r w:rsidRPr="00194632">
              <w:rPr>
                <w:rFonts w:cs="Arial"/>
                <w:b/>
              </w:rPr>
              <w:t xml:space="preserve"> a Demand </w:t>
            </w:r>
            <w:r w:rsidRPr="00194632">
              <w:rPr>
                <w:rFonts w:cs="Arial"/>
              </w:rPr>
              <w:t xml:space="preserve">within a </w:t>
            </w:r>
            <w:r w:rsidRPr="00194632">
              <w:rPr>
                <w:rFonts w:cs="Arial"/>
                <w:b/>
              </w:rPr>
              <w:t>Demand Facility</w:t>
            </w:r>
            <w:r w:rsidRPr="00194632">
              <w:rPr>
                <w:rFonts w:cs="Arial"/>
              </w:rPr>
              <w:t xml:space="preserve"> or </w:t>
            </w:r>
            <w:r w:rsidRPr="00194632">
              <w:rPr>
                <w:rFonts w:cs="Arial"/>
                <w:b/>
              </w:rPr>
              <w:t>Closed Distribution System</w:t>
            </w:r>
            <w:r w:rsidRPr="00194632">
              <w:rPr>
                <w:rFonts w:cs="Arial"/>
              </w:rPr>
              <w:t xml:space="preserve"> that can be modulated very fast in response to a </w:t>
            </w:r>
            <w:r w:rsidRPr="00194632">
              <w:rPr>
                <w:rFonts w:cs="Arial"/>
                <w:b/>
              </w:rPr>
              <w:t>Frequency</w:t>
            </w:r>
            <w:r w:rsidRPr="00194632">
              <w:rPr>
                <w:rFonts w:cs="Arial"/>
              </w:rPr>
              <w:t xml:space="preserve"> deviation, which results in a very fast </w:t>
            </w:r>
            <w:r w:rsidRPr="00194632">
              <w:rPr>
                <w:rFonts w:cs="Arial"/>
                <w:b/>
              </w:rPr>
              <w:t xml:space="preserve">Active Power </w:t>
            </w:r>
            <w:r w:rsidRPr="00194632">
              <w:rPr>
                <w:rFonts w:cs="Arial"/>
              </w:rPr>
              <w:t>modification.</w:t>
            </w:r>
          </w:p>
        </w:tc>
      </w:tr>
      <w:tr w:rsidR="00213EC2" w:rsidRPr="007E0B31" w14:paraId="6C74BC95" w14:textId="77777777" w:rsidTr="490DE6A8">
        <w:trPr>
          <w:cantSplit/>
        </w:trPr>
        <w:tc>
          <w:tcPr>
            <w:tcW w:w="2884" w:type="dxa"/>
          </w:tcPr>
          <w:p w14:paraId="68034CD4" w14:textId="77777777" w:rsidR="00213EC2" w:rsidRPr="007E0B31" w:rsidRDefault="00213EC2" w:rsidP="00213EC2">
            <w:pPr>
              <w:pStyle w:val="Level1Text"/>
              <w:tabs>
                <w:tab w:val="left" w:pos="0"/>
              </w:tabs>
              <w:ind w:left="0" w:firstLine="0"/>
              <w:jc w:val="both"/>
              <w:rPr>
                <w:rFonts w:cs="Arial"/>
                <w:b/>
                <w:color w:val="auto"/>
                <w:lang w:val="en-GB"/>
              </w:rPr>
            </w:pPr>
            <w:r w:rsidRPr="007E0B31">
              <w:rPr>
                <w:rFonts w:cs="Arial"/>
                <w:b/>
                <w:color w:val="auto"/>
                <w:lang w:val="en-GB"/>
              </w:rPr>
              <w:t>Demand Unit</w:t>
            </w:r>
          </w:p>
        </w:tc>
        <w:tc>
          <w:tcPr>
            <w:tcW w:w="6634" w:type="dxa"/>
          </w:tcPr>
          <w:p w14:paraId="61A75BAC" w14:textId="725DC29A" w:rsidR="00213EC2" w:rsidRPr="00194632" w:rsidRDefault="00213EC2" w:rsidP="00213EC2">
            <w:pPr>
              <w:jc w:val="both"/>
              <w:rPr>
                <w:rFonts w:cs="Arial"/>
              </w:rPr>
            </w:pPr>
            <w:r w:rsidRPr="00194632">
              <w:rPr>
                <w:rFonts w:cs="Arial"/>
                <w:szCs w:val="22"/>
              </w:rPr>
              <w:t xml:space="preserve">An indivisible set of installations containing equipment which can be actively controlled at one or more sites by a </w:t>
            </w:r>
            <w:r w:rsidRPr="00194632">
              <w:rPr>
                <w:rFonts w:cs="Arial"/>
                <w:b/>
                <w:szCs w:val="22"/>
              </w:rPr>
              <w:t>Demand Response Provider</w:t>
            </w:r>
            <w:r w:rsidRPr="00194632">
              <w:rPr>
                <w:rFonts w:cs="Arial"/>
                <w:szCs w:val="22"/>
              </w:rPr>
              <w:t xml:space="preserve">, </w:t>
            </w:r>
            <w:r w:rsidRPr="00194632">
              <w:rPr>
                <w:rFonts w:cs="Arial"/>
                <w:b/>
                <w:szCs w:val="22"/>
              </w:rPr>
              <w:t>Demand Facility Owner</w:t>
            </w:r>
            <w:r w:rsidRPr="00194632">
              <w:rPr>
                <w:rFonts w:cs="Arial"/>
                <w:szCs w:val="22"/>
              </w:rPr>
              <w:t xml:space="preserve">, </w:t>
            </w:r>
            <w:r w:rsidRPr="00194632">
              <w:rPr>
                <w:rFonts w:cs="Arial"/>
                <w:b/>
                <w:szCs w:val="22"/>
              </w:rPr>
              <w:t>CDSO</w:t>
            </w:r>
            <w:r w:rsidRPr="00194632">
              <w:rPr>
                <w:rFonts w:cs="Arial"/>
                <w:szCs w:val="22"/>
              </w:rPr>
              <w:t xml:space="preserve"> or by a </w:t>
            </w:r>
            <w:r w:rsidRPr="00194632">
              <w:rPr>
                <w:rFonts w:cs="Arial"/>
                <w:b/>
                <w:szCs w:val="22"/>
              </w:rPr>
              <w:t>Non Embedded Customer</w:t>
            </w:r>
            <w:r w:rsidRPr="00194632">
              <w:rPr>
                <w:rFonts w:cs="Arial"/>
                <w:szCs w:val="22"/>
              </w:rPr>
              <w:t xml:space="preserve">, either individually or commonly as part of </w:t>
            </w:r>
            <w:r w:rsidRPr="00194632">
              <w:rPr>
                <w:rFonts w:cs="Arial"/>
                <w:b/>
                <w:szCs w:val="22"/>
              </w:rPr>
              <w:t>Demand Aggregation</w:t>
            </w:r>
            <w:r w:rsidRPr="00194632">
              <w:rPr>
                <w:rFonts w:cs="Arial"/>
                <w:szCs w:val="22"/>
              </w:rPr>
              <w:t xml:space="preserve"> through a third party who has agreed to provide </w:t>
            </w:r>
            <w:r w:rsidRPr="00194632">
              <w:rPr>
                <w:rFonts w:cs="Arial"/>
                <w:b/>
                <w:szCs w:val="22"/>
              </w:rPr>
              <w:t>Demand Response Services</w:t>
            </w:r>
            <w:r w:rsidRPr="00194632">
              <w:rPr>
                <w:rFonts w:cs="Arial"/>
                <w:szCs w:val="22"/>
              </w:rPr>
              <w:t>.</w:t>
            </w:r>
          </w:p>
        </w:tc>
      </w:tr>
      <w:tr w:rsidR="00213EC2" w:rsidRPr="007E0B31" w14:paraId="4A9CD3FB" w14:textId="77777777" w:rsidTr="490DE6A8">
        <w:trPr>
          <w:cantSplit/>
        </w:trPr>
        <w:tc>
          <w:tcPr>
            <w:tcW w:w="2884" w:type="dxa"/>
          </w:tcPr>
          <w:p w14:paraId="55739DEF" w14:textId="77777777" w:rsidR="00213EC2" w:rsidRPr="007E0B31" w:rsidRDefault="00213EC2" w:rsidP="00213EC2">
            <w:pPr>
              <w:pStyle w:val="Arial11Bold"/>
              <w:rPr>
                <w:rFonts w:cs="Arial"/>
              </w:rPr>
            </w:pPr>
            <w:r w:rsidRPr="007E0B31">
              <w:rPr>
                <w:rFonts w:cs="Arial"/>
              </w:rPr>
              <w:t>Designed Minimum Operating Level</w:t>
            </w:r>
          </w:p>
        </w:tc>
        <w:tc>
          <w:tcPr>
            <w:tcW w:w="6634" w:type="dxa"/>
          </w:tcPr>
          <w:p w14:paraId="4F7EB2C3" w14:textId="77777777" w:rsidR="00213EC2" w:rsidRPr="007E0B31" w:rsidRDefault="00213EC2" w:rsidP="00213EC2">
            <w:pPr>
              <w:pStyle w:val="TableArial11"/>
              <w:rPr>
                <w:rFonts w:cs="Arial"/>
              </w:rPr>
            </w:pPr>
            <w:r w:rsidRPr="007E0B31">
              <w:rPr>
                <w:rFonts w:cs="Arial"/>
              </w:rPr>
              <w:t xml:space="preserve">The output (in whole MW) below which a </w:t>
            </w:r>
            <w:r w:rsidRPr="007E0B31">
              <w:rPr>
                <w:rFonts w:cs="Arial"/>
                <w:b/>
              </w:rPr>
              <w:t>Genset</w:t>
            </w:r>
            <w:r w:rsidRPr="007E0B31">
              <w:rPr>
                <w:rFonts w:cs="Arial"/>
              </w:rPr>
              <w:t xml:space="preserve"> or a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(in any of its operating configurations) has no</w:t>
            </w:r>
            <w:r w:rsidRPr="007E0B31">
              <w:rPr>
                <w:rFonts w:cs="Arial"/>
                <w:b/>
              </w:rPr>
              <w:t xml:space="preserve"> High Frequency Response</w:t>
            </w:r>
            <w:r w:rsidRPr="007E0B31">
              <w:rPr>
                <w:rFonts w:cs="Arial"/>
              </w:rPr>
              <w:t xml:space="preserve"> capability.</w:t>
            </w:r>
          </w:p>
        </w:tc>
      </w:tr>
      <w:tr w:rsidR="00213EC2" w:rsidRPr="007E0B31" w14:paraId="6B85B224" w14:textId="77777777" w:rsidTr="490DE6A8">
        <w:trPr>
          <w:cantSplit/>
        </w:trPr>
        <w:tc>
          <w:tcPr>
            <w:tcW w:w="2884" w:type="dxa"/>
          </w:tcPr>
          <w:p w14:paraId="7D7D28A9" w14:textId="77777777" w:rsidR="00213EC2" w:rsidRPr="007E0B31" w:rsidRDefault="00213EC2" w:rsidP="00213EC2">
            <w:pPr>
              <w:pStyle w:val="Arial11Bold"/>
              <w:rPr>
                <w:rFonts w:cs="Arial"/>
              </w:rPr>
            </w:pPr>
            <w:r w:rsidRPr="007E0B31">
              <w:rPr>
                <w:rFonts w:cs="Arial"/>
              </w:rPr>
              <w:t>De-Synchronise</w:t>
            </w:r>
          </w:p>
        </w:tc>
        <w:tc>
          <w:tcPr>
            <w:tcW w:w="6634" w:type="dxa"/>
          </w:tcPr>
          <w:p w14:paraId="458DCB7D"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 xml:space="preserve">The act of taking a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bCs/>
              </w:rPr>
              <w:t>,</w:t>
            </w:r>
            <w:r w:rsidRPr="007E0B31">
              <w:rPr>
                <w:rFonts w:cs="Arial"/>
              </w:rPr>
              <w:t xml:space="preserve"> </w:t>
            </w:r>
            <w:r w:rsidRPr="007E0B31">
              <w:rPr>
                <w:rFonts w:cs="Arial"/>
                <w:b/>
              </w:rPr>
              <w:t>HVDC System</w:t>
            </w:r>
            <w:r w:rsidRPr="007E0B31">
              <w:rPr>
                <w:rFonts w:cs="Arial"/>
              </w:rPr>
              <w:t xml:space="preserve"> or </w:t>
            </w:r>
            <w:r w:rsidRPr="007E0B31">
              <w:rPr>
                <w:rFonts w:cs="Arial"/>
                <w:b/>
              </w:rPr>
              <w:t>DC Converter</w:t>
            </w:r>
            <w:r w:rsidRPr="007E0B31">
              <w:rPr>
                <w:rFonts w:cs="Arial"/>
              </w:rPr>
              <w:t xml:space="preserve"> off a </w:t>
            </w:r>
            <w:r w:rsidRPr="007E0B31">
              <w:rPr>
                <w:rFonts w:cs="Arial"/>
                <w:b/>
              </w:rPr>
              <w:t>System</w:t>
            </w:r>
            <w:r w:rsidRPr="007E0B31">
              <w:rPr>
                <w:rFonts w:cs="Arial"/>
              </w:rPr>
              <w:t xml:space="preserve"> to which it has been </w:t>
            </w:r>
            <w:r w:rsidRPr="007E0B31">
              <w:rPr>
                <w:rFonts w:cs="Arial"/>
                <w:b/>
              </w:rPr>
              <w:t>Synchronised</w:t>
            </w:r>
            <w:r w:rsidRPr="007E0B31">
              <w:rPr>
                <w:rFonts w:cs="Arial"/>
              </w:rPr>
              <w:t>, by opening any connecting circuit breaker; or</w:t>
            </w:r>
          </w:p>
          <w:p w14:paraId="6BC44A0E"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The act of ceasing to consume electricity at an importing </w:t>
            </w:r>
            <w:r w:rsidRPr="007E0B31">
              <w:rPr>
                <w:rFonts w:cs="Arial"/>
                <w:b/>
              </w:rPr>
              <w:t>BM Unit</w:t>
            </w:r>
            <w:r w:rsidRPr="007E0B31">
              <w:rPr>
                <w:rFonts w:cs="Arial"/>
              </w:rPr>
              <w:t xml:space="preserve">; </w:t>
            </w:r>
          </w:p>
          <w:p w14:paraId="6459FE82" w14:textId="77777777" w:rsidR="00213EC2" w:rsidRPr="007E0B31" w:rsidRDefault="00213EC2" w:rsidP="00213EC2">
            <w:pPr>
              <w:pStyle w:val="TableArial11"/>
              <w:rPr>
                <w:rFonts w:cs="Arial"/>
              </w:rPr>
            </w:pPr>
            <w:r w:rsidRPr="007E0B31">
              <w:rPr>
                <w:rFonts w:cs="Arial"/>
              </w:rPr>
              <w:t>and the term "</w:t>
            </w:r>
            <w:r w:rsidRPr="007E0B31">
              <w:rPr>
                <w:rFonts w:cs="Arial"/>
                <w:b/>
              </w:rPr>
              <w:t>De-Synchronising</w:t>
            </w:r>
            <w:r w:rsidRPr="007E0B31">
              <w:rPr>
                <w:rFonts w:cs="Arial"/>
              </w:rPr>
              <w:t>" shall be construed accordingly.</w:t>
            </w:r>
          </w:p>
        </w:tc>
      </w:tr>
      <w:tr w:rsidR="0093310B" w:rsidRPr="007E0B31" w14:paraId="599051B4" w14:textId="77777777" w:rsidTr="490DE6A8">
        <w:trPr>
          <w:cantSplit/>
        </w:trPr>
        <w:tc>
          <w:tcPr>
            <w:tcW w:w="2884" w:type="dxa"/>
          </w:tcPr>
          <w:p w14:paraId="6617788B" w14:textId="18B1BB16" w:rsidR="00F65DFD" w:rsidRPr="007E0B31" w:rsidRDefault="00F65DFD" w:rsidP="00F65DFD">
            <w:pPr>
              <w:pStyle w:val="Arial11Bold"/>
              <w:rPr>
                <w:rFonts w:cs="Arial"/>
              </w:rPr>
            </w:pPr>
            <w:r w:rsidRPr="001006C1">
              <w:rPr>
                <w:rFonts w:cs="Arial"/>
              </w:rPr>
              <w:t>De-synchronised Island Procedure</w:t>
            </w:r>
          </w:p>
        </w:tc>
        <w:tc>
          <w:tcPr>
            <w:tcW w:w="6634" w:type="dxa"/>
          </w:tcPr>
          <w:p w14:paraId="2D785805" w14:textId="12FF332C" w:rsidR="00F65DFD" w:rsidRPr="002A73E9" w:rsidRDefault="00A5223D" w:rsidP="00F65DFD">
            <w:pPr>
              <w:pStyle w:val="TableArial11"/>
            </w:pPr>
            <w:r>
              <w:t xml:space="preserve">A formal procedure as set out in </w:t>
            </w:r>
            <w:r w:rsidRPr="00FC071A">
              <w:t>OC9.5.4</w:t>
            </w:r>
            <w:r>
              <w:t xml:space="preserve"> for the purpose of </w:t>
            </w:r>
            <w:r w:rsidR="008F2439" w:rsidRPr="008F2439">
              <w:rPr>
                <w:b/>
                <w:bCs/>
              </w:rPr>
              <w:t>Synchronising Power Islands</w:t>
            </w:r>
          </w:p>
        </w:tc>
      </w:tr>
      <w:tr w:rsidR="00213EC2" w:rsidRPr="007E0B31" w14:paraId="365BD7A7" w14:textId="77777777" w:rsidTr="490DE6A8">
        <w:trPr>
          <w:cantSplit/>
        </w:trPr>
        <w:tc>
          <w:tcPr>
            <w:tcW w:w="2884" w:type="dxa"/>
          </w:tcPr>
          <w:p w14:paraId="027BC704" w14:textId="77777777" w:rsidR="00213EC2" w:rsidRPr="007E0B31" w:rsidRDefault="00213EC2" w:rsidP="00213EC2">
            <w:pPr>
              <w:pStyle w:val="Arial11Bold"/>
              <w:rPr>
                <w:rFonts w:cs="Arial"/>
              </w:rPr>
            </w:pPr>
            <w:r w:rsidRPr="007E0B31">
              <w:rPr>
                <w:rFonts w:cs="Arial"/>
              </w:rPr>
              <w:t>Detailed Planning Data</w:t>
            </w:r>
          </w:p>
        </w:tc>
        <w:tc>
          <w:tcPr>
            <w:tcW w:w="6634" w:type="dxa"/>
          </w:tcPr>
          <w:p w14:paraId="618E97A1" w14:textId="114F5797" w:rsidR="00213EC2" w:rsidRPr="007E0B31" w:rsidRDefault="00213EC2" w:rsidP="00213EC2">
            <w:pPr>
              <w:pStyle w:val="TableArial11"/>
              <w:rPr>
                <w:rFonts w:cs="Arial"/>
              </w:rPr>
            </w:pPr>
            <w:r w:rsidRPr="007E0B31">
              <w:rPr>
                <w:rFonts w:cs="Arial"/>
              </w:rPr>
              <w:t xml:space="preserve">Detailed additional data which </w:t>
            </w:r>
            <w:r>
              <w:rPr>
                <w:rFonts w:cs="Arial"/>
                <w:b/>
              </w:rPr>
              <w:t>The Company</w:t>
            </w:r>
            <w:r w:rsidRPr="007E0B31">
              <w:rPr>
                <w:rFonts w:cs="Arial"/>
              </w:rPr>
              <w:t xml:space="preserve"> requires under the </w:t>
            </w:r>
            <w:r w:rsidRPr="007E0B31">
              <w:rPr>
                <w:rFonts w:cs="Arial"/>
                <w:b/>
              </w:rPr>
              <w:t>PC</w:t>
            </w:r>
            <w:r w:rsidRPr="007E0B31">
              <w:rPr>
                <w:rFonts w:cs="Arial"/>
              </w:rPr>
              <w:t xml:space="preserve"> in support of </w:t>
            </w:r>
            <w:r w:rsidRPr="007E0B31">
              <w:rPr>
                <w:rFonts w:cs="Arial"/>
                <w:b/>
              </w:rPr>
              <w:t>Standard Planning Data</w:t>
            </w:r>
            <w:r w:rsidRPr="007E0B31">
              <w:rPr>
                <w:rFonts w:cs="Arial"/>
              </w:rPr>
              <w:t xml:space="preserve">, comprising </w:t>
            </w:r>
            <w:r w:rsidRPr="007E0B31">
              <w:rPr>
                <w:rFonts w:cs="Arial"/>
                <w:b/>
              </w:rPr>
              <w:t>DPD I</w:t>
            </w:r>
            <w:r w:rsidRPr="007E0B31">
              <w:rPr>
                <w:rFonts w:cs="Arial"/>
              </w:rPr>
              <w:t xml:space="preserve"> and </w:t>
            </w:r>
            <w:r w:rsidRPr="007E0B31">
              <w:rPr>
                <w:rFonts w:cs="Arial"/>
                <w:b/>
              </w:rPr>
              <w:t>DPD II</w:t>
            </w:r>
            <w:r w:rsidRPr="00A87826">
              <w:rPr>
                <w:rFonts w:cs="Arial"/>
                <w:bCs/>
              </w:rPr>
              <w:t>.</w:t>
            </w:r>
          </w:p>
        </w:tc>
      </w:tr>
      <w:tr w:rsidR="00213EC2" w:rsidRPr="007E0B31" w14:paraId="0D8CB90A" w14:textId="77777777" w:rsidTr="490DE6A8">
        <w:trPr>
          <w:cantSplit/>
        </w:trPr>
        <w:tc>
          <w:tcPr>
            <w:tcW w:w="2884" w:type="dxa"/>
          </w:tcPr>
          <w:p w14:paraId="7C6CFC2E" w14:textId="77777777" w:rsidR="00213EC2" w:rsidRPr="007E0B31" w:rsidRDefault="00213EC2" w:rsidP="00213EC2">
            <w:pPr>
              <w:pStyle w:val="Arial11Bold"/>
              <w:rPr>
                <w:rFonts w:cs="Arial"/>
              </w:rPr>
            </w:pPr>
            <w:r w:rsidRPr="007E0B31">
              <w:rPr>
                <w:rFonts w:cs="Arial"/>
              </w:rPr>
              <w:lastRenderedPageBreak/>
              <w:t xml:space="preserve">Detailed Planning Data Category I </w:t>
            </w:r>
            <w:r w:rsidRPr="007E0B31">
              <w:rPr>
                <w:rFonts w:cs="Arial"/>
                <w:b w:val="0"/>
              </w:rPr>
              <w:t>or</w:t>
            </w:r>
            <w:r w:rsidRPr="007E0B31">
              <w:rPr>
                <w:rFonts w:cs="Arial"/>
              </w:rPr>
              <w:t xml:space="preserve"> DPD I</w:t>
            </w:r>
          </w:p>
        </w:tc>
        <w:tc>
          <w:tcPr>
            <w:tcW w:w="6634" w:type="dxa"/>
          </w:tcPr>
          <w:p w14:paraId="7C135ABB" w14:textId="2032D8BD"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r w:rsidRPr="007E0B31">
              <w:rPr>
                <w:rFonts w:cs="Arial"/>
                <w:b/>
              </w:rPr>
              <w:t>DRC</w:t>
            </w:r>
            <w:r w:rsidRPr="007E0B31">
              <w:rPr>
                <w:rFonts w:cs="Arial"/>
              </w:rPr>
              <w:t>,</w:t>
            </w:r>
            <w:r w:rsidRPr="007E0B31">
              <w:rPr>
                <w:rFonts w:cs="Arial"/>
                <w:b/>
              </w:rPr>
              <w:t xml:space="preserve"> </w:t>
            </w:r>
            <w:r w:rsidRPr="007E0B31">
              <w:rPr>
                <w:rFonts w:cs="Arial"/>
              </w:rPr>
              <w:t xml:space="preserve">and submitted in accordance with PC.4.4.2 or PC.4.4.4 as applicable. </w:t>
            </w:r>
          </w:p>
        </w:tc>
      </w:tr>
      <w:tr w:rsidR="00213EC2" w:rsidRPr="007E0B31" w14:paraId="087B589C" w14:textId="77777777" w:rsidTr="490DE6A8">
        <w:trPr>
          <w:cantSplit/>
        </w:trPr>
        <w:tc>
          <w:tcPr>
            <w:tcW w:w="2884" w:type="dxa"/>
          </w:tcPr>
          <w:p w14:paraId="6AA366E8" w14:textId="77777777" w:rsidR="00213EC2" w:rsidRPr="007E0B31" w:rsidRDefault="00213EC2" w:rsidP="00213EC2">
            <w:pPr>
              <w:pStyle w:val="Arial11Bold"/>
              <w:rPr>
                <w:rFonts w:cs="Arial"/>
              </w:rPr>
            </w:pPr>
            <w:r w:rsidRPr="007E0B31">
              <w:rPr>
                <w:rFonts w:cs="Arial"/>
              </w:rPr>
              <w:t xml:space="preserve">Detailed Planning Data Category II </w:t>
            </w:r>
            <w:r w:rsidRPr="007E0B31">
              <w:rPr>
                <w:rFonts w:cs="Arial"/>
                <w:b w:val="0"/>
              </w:rPr>
              <w:t>or</w:t>
            </w:r>
            <w:r w:rsidRPr="007E0B31">
              <w:rPr>
                <w:rFonts w:cs="Arial"/>
              </w:rPr>
              <w:t xml:space="preserve"> DPD II</w:t>
            </w:r>
          </w:p>
        </w:tc>
        <w:tc>
          <w:tcPr>
            <w:tcW w:w="6634" w:type="dxa"/>
          </w:tcPr>
          <w:p w14:paraId="19AFCDEA" w14:textId="2F19E9DF"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r w:rsidRPr="007E0B31">
              <w:rPr>
                <w:rFonts w:cs="Arial"/>
                <w:b/>
              </w:rPr>
              <w:t>DRC</w:t>
            </w:r>
            <w:r w:rsidRPr="007E0B31">
              <w:rPr>
                <w:rFonts w:cs="Arial"/>
              </w:rPr>
              <w:t>,</w:t>
            </w:r>
            <w:r w:rsidRPr="007E0B31">
              <w:rPr>
                <w:rFonts w:cs="Arial"/>
                <w:b/>
              </w:rPr>
              <w:t xml:space="preserve"> </w:t>
            </w:r>
            <w:r w:rsidRPr="007E0B31">
              <w:rPr>
                <w:rFonts w:cs="Arial"/>
              </w:rPr>
              <w:t>and submitted in accordance with PC.4.4.2 or PC.4.4.4 as applicable.</w:t>
            </w:r>
          </w:p>
        </w:tc>
      </w:tr>
      <w:tr w:rsidR="00213EC2" w:rsidRPr="0079139F" w14:paraId="6FA98D3A" w14:textId="77777777" w:rsidTr="490DE6A8">
        <w:trPr>
          <w:cantSplit/>
        </w:trPr>
        <w:tc>
          <w:tcPr>
            <w:tcW w:w="2884" w:type="dxa"/>
          </w:tcPr>
          <w:p w14:paraId="640652FE" w14:textId="3306E7F6" w:rsidR="00213EC2" w:rsidRPr="0079139F" w:rsidRDefault="00213EC2" w:rsidP="00213EC2">
            <w:pPr>
              <w:pStyle w:val="Arial11Bold"/>
              <w:rPr>
                <w:rFonts w:cs="Arial"/>
              </w:rPr>
            </w:pPr>
            <w:r w:rsidRPr="0079139F">
              <w:rPr>
                <w:rFonts w:cs="Arial"/>
              </w:rPr>
              <w:t>Disconnection</w:t>
            </w:r>
          </w:p>
        </w:tc>
        <w:tc>
          <w:tcPr>
            <w:tcW w:w="6634" w:type="dxa"/>
          </w:tcPr>
          <w:p w14:paraId="61AAC738" w14:textId="2AFD8882" w:rsidR="00213EC2" w:rsidRPr="0079139F" w:rsidRDefault="00213EC2" w:rsidP="00213EC2">
            <w:pPr>
              <w:pStyle w:val="TableArial11"/>
              <w:rPr>
                <w:rFonts w:cs="Arial"/>
              </w:rPr>
            </w:pPr>
            <w:r w:rsidRPr="0079139F">
              <w:rPr>
                <w:rFonts w:cs="Arial"/>
              </w:rPr>
              <w:t xml:space="preserve">The physical separation of </w:t>
            </w:r>
            <w:r w:rsidRPr="0079139F">
              <w:rPr>
                <w:rFonts w:cs="Arial"/>
                <w:b/>
              </w:rPr>
              <w:t>Users</w:t>
            </w:r>
            <w:r w:rsidRPr="0079139F">
              <w:rPr>
                <w:rFonts w:cs="Arial"/>
              </w:rPr>
              <w:t xml:space="preserve"> (or </w:t>
            </w:r>
            <w:r w:rsidRPr="0079139F">
              <w:rPr>
                <w:rFonts w:cs="Arial"/>
                <w:b/>
              </w:rPr>
              <w:t>Customers</w:t>
            </w:r>
            <w:r w:rsidRPr="0079139F">
              <w:rPr>
                <w:rFonts w:cs="Arial"/>
              </w:rPr>
              <w:t>) from the</w:t>
            </w:r>
            <w:r w:rsidRPr="0079139F">
              <w:rPr>
                <w:rFonts w:cs="Arial"/>
                <w:b/>
              </w:rPr>
              <w:t xml:space="preserve"> National Electricity Transmission System</w:t>
            </w:r>
            <w:r w:rsidRPr="0079139F">
              <w:rPr>
                <w:rFonts w:cs="Arial"/>
              </w:rPr>
              <w:t xml:space="preserve"> or a </w:t>
            </w:r>
            <w:r w:rsidRPr="0079139F">
              <w:rPr>
                <w:rFonts w:cs="Arial"/>
                <w:b/>
              </w:rPr>
              <w:t>User System</w:t>
            </w:r>
            <w:r w:rsidRPr="0079139F">
              <w:rPr>
                <w:rFonts w:cs="Arial"/>
              </w:rPr>
              <w:t xml:space="preserve"> as the case may be.</w:t>
            </w:r>
          </w:p>
        </w:tc>
      </w:tr>
      <w:tr w:rsidR="00213EC2" w:rsidRPr="007E0B31" w14:paraId="6FBBB87F" w14:textId="77777777" w:rsidTr="490DE6A8">
        <w:trPr>
          <w:cantSplit/>
        </w:trPr>
        <w:tc>
          <w:tcPr>
            <w:tcW w:w="2884" w:type="dxa"/>
          </w:tcPr>
          <w:p w14:paraId="7F0320E6" w14:textId="63B2DB1A" w:rsidR="00213EC2" w:rsidRPr="007E0B31" w:rsidRDefault="00213EC2" w:rsidP="00213EC2">
            <w:pPr>
              <w:pStyle w:val="Arial11Bold"/>
              <w:rPr>
                <w:rFonts w:cs="Arial"/>
              </w:rPr>
            </w:pPr>
            <w:r w:rsidRPr="007E0B31">
              <w:rPr>
                <w:rFonts w:cs="Arial"/>
              </w:rPr>
              <w:t>Discrimination</w:t>
            </w:r>
          </w:p>
        </w:tc>
        <w:tc>
          <w:tcPr>
            <w:tcW w:w="6634" w:type="dxa"/>
          </w:tcPr>
          <w:p w14:paraId="36121BA7" w14:textId="5F8C5E2B" w:rsidR="00213EC2" w:rsidRPr="007E0B31" w:rsidRDefault="00213EC2" w:rsidP="00213EC2">
            <w:pPr>
              <w:pStyle w:val="TableArial11"/>
              <w:rPr>
                <w:rFonts w:cs="Arial"/>
              </w:rPr>
            </w:pPr>
            <w:r w:rsidRPr="007E0B31">
              <w:rPr>
                <w:rFonts w:cs="Arial"/>
              </w:rPr>
              <w:t xml:space="preserve">The quality where a relay or protective system is enabled to pick out and cause to be disconnected only the faulty </w:t>
            </w:r>
            <w:r w:rsidRPr="007E0B31">
              <w:rPr>
                <w:rFonts w:cs="Arial"/>
                <w:b/>
              </w:rPr>
              <w:t>Apparatus</w:t>
            </w:r>
            <w:r w:rsidRPr="007E0B31">
              <w:rPr>
                <w:rFonts w:cs="Arial"/>
              </w:rPr>
              <w:t>.</w:t>
            </w:r>
          </w:p>
        </w:tc>
      </w:tr>
      <w:tr w:rsidR="00213EC2" w:rsidRPr="007E0B31" w14:paraId="19496D16" w14:textId="77777777" w:rsidTr="490DE6A8">
        <w:trPr>
          <w:cantSplit/>
        </w:trPr>
        <w:tc>
          <w:tcPr>
            <w:tcW w:w="2884" w:type="dxa"/>
          </w:tcPr>
          <w:p w14:paraId="355DADE4" w14:textId="77777777" w:rsidR="00213EC2" w:rsidRPr="007E0B31" w:rsidRDefault="00213EC2" w:rsidP="00213EC2">
            <w:pPr>
              <w:pStyle w:val="Arial11Bold"/>
              <w:rPr>
                <w:rFonts w:cs="Arial"/>
              </w:rPr>
            </w:pPr>
            <w:r w:rsidRPr="007E0B31">
              <w:rPr>
                <w:rFonts w:cs="Arial"/>
              </w:rPr>
              <w:t>Disputes Resolution Procedure</w:t>
            </w:r>
          </w:p>
        </w:tc>
        <w:tc>
          <w:tcPr>
            <w:tcW w:w="6634" w:type="dxa"/>
          </w:tcPr>
          <w:p w14:paraId="65E4E59C" w14:textId="77777777" w:rsidR="00213EC2" w:rsidRPr="007E0B31" w:rsidRDefault="00213EC2" w:rsidP="00213EC2">
            <w:pPr>
              <w:pStyle w:val="TableArial11"/>
              <w:rPr>
                <w:rFonts w:cs="Arial"/>
              </w:rPr>
            </w:pPr>
            <w:r w:rsidRPr="007E0B31">
              <w:rPr>
                <w:rFonts w:cs="Arial"/>
              </w:rPr>
              <w:t xml:space="preserve">The procedure described in the </w:t>
            </w:r>
            <w:r w:rsidRPr="007E0B31">
              <w:rPr>
                <w:rFonts w:cs="Arial"/>
                <w:b/>
              </w:rPr>
              <w:t>CUSC</w:t>
            </w:r>
            <w:r w:rsidRPr="007E0B31">
              <w:rPr>
                <w:rFonts w:cs="Arial"/>
              </w:rPr>
              <w:t xml:space="preserve"> relating to disputes resolution.</w:t>
            </w:r>
          </w:p>
        </w:tc>
      </w:tr>
      <w:tr w:rsidR="00213EC2" w:rsidRPr="007E0B31" w14:paraId="36D6416B" w14:textId="77777777" w:rsidTr="490DE6A8">
        <w:trPr>
          <w:cantSplit/>
        </w:trPr>
        <w:tc>
          <w:tcPr>
            <w:tcW w:w="2884" w:type="dxa"/>
          </w:tcPr>
          <w:p w14:paraId="30EAAF8C" w14:textId="77777777" w:rsidR="00213EC2" w:rsidRPr="007E0B31" w:rsidRDefault="00213EC2" w:rsidP="00213EC2">
            <w:pPr>
              <w:pStyle w:val="Arial11Bold"/>
              <w:rPr>
                <w:rFonts w:cs="Arial"/>
              </w:rPr>
            </w:pPr>
            <w:r w:rsidRPr="007E0B31">
              <w:rPr>
                <w:rFonts w:cs="Arial"/>
              </w:rPr>
              <w:t>Distribution Code</w:t>
            </w:r>
          </w:p>
        </w:tc>
        <w:tc>
          <w:tcPr>
            <w:tcW w:w="6634" w:type="dxa"/>
          </w:tcPr>
          <w:p w14:paraId="365D5D6F" w14:textId="77777777" w:rsidR="00213EC2" w:rsidRPr="007E0B31" w:rsidRDefault="00213EC2" w:rsidP="00213EC2">
            <w:pPr>
              <w:pStyle w:val="TableArial11"/>
              <w:rPr>
                <w:rFonts w:cs="Arial"/>
              </w:rPr>
            </w:pPr>
            <w:r w:rsidRPr="007E0B31">
              <w:rPr>
                <w:rFonts w:cs="Arial"/>
              </w:rPr>
              <w:t xml:space="preserve">The distribution code required to be drawn up by each </w:t>
            </w:r>
            <w:r w:rsidRPr="007E0B31">
              <w:rPr>
                <w:rFonts w:cs="Arial"/>
                <w:b/>
              </w:rPr>
              <w:t xml:space="preserve">Electricity Distribution Licence </w:t>
            </w:r>
            <w:r w:rsidRPr="007E0B31">
              <w:rPr>
                <w:rFonts w:cs="Arial"/>
              </w:rPr>
              <w:t xml:space="preserve">holder and approved by the </w:t>
            </w:r>
            <w:r w:rsidRPr="007E0B31">
              <w:rPr>
                <w:rFonts w:cs="Arial"/>
                <w:b/>
              </w:rPr>
              <w:t>Authority</w:t>
            </w:r>
            <w:r w:rsidRPr="007E0B31">
              <w:rPr>
                <w:rFonts w:cs="Arial"/>
              </w:rPr>
              <w:t xml:space="preserve">, as from time to time revised with the approval of the </w:t>
            </w:r>
            <w:r w:rsidRPr="007E0B31">
              <w:rPr>
                <w:rFonts w:cs="Arial"/>
                <w:b/>
              </w:rPr>
              <w:t>Authority</w:t>
            </w:r>
            <w:r w:rsidRPr="007E0B31">
              <w:rPr>
                <w:rFonts w:cs="Arial"/>
              </w:rPr>
              <w:t>.</w:t>
            </w:r>
          </w:p>
        </w:tc>
      </w:tr>
      <w:tr w:rsidR="0093310B" w:rsidRPr="007E0B31" w14:paraId="739CB720" w14:textId="77777777" w:rsidTr="490DE6A8">
        <w:trPr>
          <w:cantSplit/>
        </w:trPr>
        <w:tc>
          <w:tcPr>
            <w:tcW w:w="2884" w:type="dxa"/>
          </w:tcPr>
          <w:p w14:paraId="527B2AC1" w14:textId="2ADD2868" w:rsidR="00BE71B0" w:rsidRPr="007E0B31" w:rsidRDefault="00BE71B0" w:rsidP="00BE71B0">
            <w:pPr>
              <w:pStyle w:val="Arial11Bold"/>
              <w:rPr>
                <w:rFonts w:cs="Arial"/>
              </w:rPr>
            </w:pPr>
            <w:r w:rsidRPr="001006C1">
              <w:rPr>
                <w:rFonts w:cs="Arial"/>
              </w:rPr>
              <w:t>Distribution Restoration Contract</w:t>
            </w:r>
          </w:p>
        </w:tc>
        <w:tc>
          <w:tcPr>
            <w:tcW w:w="6634" w:type="dxa"/>
          </w:tcPr>
          <w:p w14:paraId="5A24143D" w14:textId="25E90453" w:rsidR="00BE71B0" w:rsidRPr="007E0B31" w:rsidRDefault="00BE71B0" w:rsidP="00BE71B0">
            <w:pPr>
              <w:pStyle w:val="TableArial11"/>
              <w:rPr>
                <w:rFonts w:cs="Arial"/>
              </w:rPr>
            </w:pPr>
            <w:r w:rsidRPr="001006C1">
              <w:rPr>
                <w:rFonts w:eastAsia="Cambria" w:cs="Arial"/>
                <w:snapToGrid/>
                <w:lang w:eastAsia="en-GB"/>
              </w:rPr>
              <w:t xml:space="preserve">An agreement between an </w:t>
            </w:r>
            <w:r w:rsidRPr="001006C1">
              <w:rPr>
                <w:rFonts w:eastAsia="Cambria" w:cs="Arial"/>
                <w:b/>
                <w:bCs/>
                <w:snapToGrid/>
                <w:lang w:eastAsia="en-GB"/>
              </w:rPr>
              <w:t xml:space="preserve">Anchor Plant Owner </w:t>
            </w:r>
            <w:r w:rsidRPr="001006C1">
              <w:rPr>
                <w:rFonts w:eastAsia="Cambria" w:cs="Arial"/>
                <w:bCs/>
                <w:snapToGrid/>
                <w:lang w:eastAsia="en-GB"/>
              </w:rPr>
              <w:t>or</w:t>
            </w:r>
            <w:r w:rsidRPr="001006C1">
              <w:rPr>
                <w:rFonts w:eastAsia="Cambria" w:cs="Arial"/>
                <w:b/>
                <w:bCs/>
                <w:snapToGrid/>
                <w:lang w:eastAsia="en-GB"/>
              </w:rPr>
              <w:t xml:space="preserve"> </w:t>
            </w:r>
            <w:r w:rsidR="00CB0791" w:rsidRPr="00CB0791">
              <w:rPr>
                <w:rFonts w:eastAsia="Cambria" w:cs="Arial"/>
                <w:b/>
                <w:bCs/>
                <w:snapToGrid/>
                <w:lang w:eastAsia="en-GB"/>
              </w:rPr>
              <w:t xml:space="preserve">Top Up Restoration </w:t>
            </w:r>
            <w:r w:rsidR="001B7CEA">
              <w:rPr>
                <w:rFonts w:eastAsia="Cambria" w:cs="Arial"/>
                <w:b/>
                <w:bCs/>
                <w:snapToGrid/>
                <w:lang w:eastAsia="en-GB"/>
              </w:rPr>
              <w:t>Contracto</w:t>
            </w:r>
            <w:r w:rsidR="00AF4241">
              <w:rPr>
                <w:rFonts w:eastAsia="Cambria" w:cs="Arial"/>
                <w:b/>
                <w:bCs/>
                <w:snapToGrid/>
                <w:lang w:eastAsia="en-GB"/>
              </w:rPr>
              <w:t>r</w:t>
            </w:r>
            <w:r w:rsidRPr="001006C1">
              <w:rPr>
                <w:rFonts w:eastAsia="Cambria" w:cs="Arial"/>
                <w:b/>
                <w:bCs/>
                <w:snapToGrid/>
                <w:lang w:eastAsia="en-GB"/>
              </w:rPr>
              <w:t xml:space="preserve"> </w:t>
            </w:r>
            <w:r w:rsidRPr="001006C1">
              <w:rPr>
                <w:rFonts w:eastAsia="Cambria" w:cs="Arial"/>
                <w:snapToGrid/>
                <w:lang w:eastAsia="en-GB"/>
              </w:rPr>
              <w:t xml:space="preserve">and </w:t>
            </w:r>
            <w:r w:rsidRPr="001006C1">
              <w:rPr>
                <w:rFonts w:eastAsia="Cambria" w:cs="Arial"/>
                <w:b/>
                <w:snapToGrid/>
                <w:lang w:eastAsia="en-GB"/>
              </w:rPr>
              <w:t xml:space="preserve">The Company </w:t>
            </w:r>
            <w:r w:rsidRPr="001006C1">
              <w:rPr>
                <w:rFonts w:eastAsia="Cambria" w:cs="Arial"/>
                <w:snapToGrid/>
                <w:lang w:eastAsia="en-GB"/>
              </w:rPr>
              <w:t>and a</w:t>
            </w:r>
            <w:r w:rsidRPr="001006C1">
              <w:rPr>
                <w:rFonts w:eastAsia="Cambria" w:cs="Arial"/>
                <w:b/>
                <w:bCs/>
                <w:snapToGrid/>
                <w:lang w:eastAsia="en-GB"/>
              </w:rPr>
              <w:t xml:space="preserve"> Network Operator</w:t>
            </w:r>
            <w:r w:rsidRPr="001006C1">
              <w:rPr>
                <w:rFonts w:eastAsia="Cambria" w:cs="Arial"/>
                <w:snapToGrid/>
                <w:lang w:eastAsia="en-GB"/>
              </w:rPr>
              <w:t xml:space="preserve"> under which the </w:t>
            </w:r>
            <w:r w:rsidR="00CB0791" w:rsidRPr="00A14C19">
              <w:rPr>
                <w:rFonts w:eastAsia="Cambria" w:cs="Arial"/>
                <w:b/>
                <w:bCs/>
                <w:snapToGrid/>
                <w:lang w:eastAsia="en-GB"/>
              </w:rPr>
              <w:t>Anchor</w:t>
            </w:r>
            <w:r w:rsidR="00CB0791">
              <w:rPr>
                <w:rFonts w:eastAsia="Cambria" w:cs="Arial"/>
                <w:snapToGrid/>
                <w:lang w:eastAsia="en-GB"/>
              </w:rPr>
              <w:t xml:space="preserve"> </w:t>
            </w:r>
            <w:r w:rsidRPr="001006C1">
              <w:rPr>
                <w:rFonts w:eastAsia="Cambria" w:cs="Arial"/>
                <w:b/>
                <w:snapToGrid/>
                <w:lang w:eastAsia="en-GB"/>
              </w:rPr>
              <w:t>Restoration</w:t>
            </w:r>
            <w:r w:rsidR="00AF4241">
              <w:rPr>
                <w:rFonts w:eastAsia="Cambria" w:cs="Arial"/>
                <w:b/>
                <w:snapToGrid/>
                <w:lang w:eastAsia="en-GB"/>
              </w:rPr>
              <w:t xml:space="preserve"> Contractor</w:t>
            </w:r>
            <w:r w:rsidR="00CB0791">
              <w:rPr>
                <w:rFonts w:eastAsia="Cambria" w:cs="Arial"/>
                <w:b/>
                <w:snapToGrid/>
                <w:lang w:eastAsia="en-GB"/>
              </w:rPr>
              <w:t xml:space="preserve"> </w:t>
            </w:r>
            <w:r w:rsidR="00C90321" w:rsidRPr="00C90321">
              <w:rPr>
                <w:rFonts w:eastAsia="Cambria" w:cs="Arial"/>
                <w:bCs/>
                <w:snapToGrid/>
                <w:lang w:eastAsia="en-GB"/>
              </w:rPr>
              <w:t>or</w:t>
            </w:r>
            <w:r w:rsidR="00CB0791">
              <w:rPr>
                <w:rFonts w:eastAsia="Cambria" w:cs="Arial"/>
                <w:b/>
                <w:snapToGrid/>
                <w:lang w:eastAsia="en-GB"/>
              </w:rPr>
              <w:t xml:space="preserve"> Top Up Restoration</w:t>
            </w:r>
            <w:r w:rsidR="003B28D1">
              <w:rPr>
                <w:rFonts w:eastAsia="Cambria" w:cs="Arial"/>
                <w:b/>
                <w:snapToGrid/>
                <w:lang w:eastAsia="en-GB"/>
              </w:rPr>
              <w:t xml:space="preserve"> Contractor</w:t>
            </w:r>
            <w:r w:rsidRPr="001006C1">
              <w:rPr>
                <w:rFonts w:eastAsia="Cambria" w:cs="Arial"/>
                <w:bCs/>
                <w:snapToGrid/>
                <w:lang w:eastAsia="en-GB"/>
              </w:rPr>
              <w:t>,</w:t>
            </w:r>
            <w:r w:rsidRPr="001006C1">
              <w:rPr>
                <w:rFonts w:eastAsia="Cambria" w:cs="Arial"/>
                <w:snapToGrid/>
                <w:lang w:eastAsia="en-GB"/>
              </w:rPr>
              <w:t xml:space="preserve"> on instruction,</w:t>
            </w:r>
            <w:r w:rsidR="00C90321">
              <w:rPr>
                <w:rFonts w:eastAsia="Cambria" w:cs="Arial"/>
                <w:snapToGrid/>
                <w:lang w:eastAsia="en-GB"/>
              </w:rPr>
              <w:t xml:space="preserve"> </w:t>
            </w:r>
            <w:r w:rsidRPr="001006C1">
              <w:rPr>
                <w:rFonts w:eastAsia="Cambria" w:cs="Arial"/>
                <w:snapToGrid/>
                <w:lang w:eastAsia="en-GB"/>
              </w:rPr>
              <w:t>provide</w:t>
            </w:r>
            <w:r w:rsidR="009A0CAC">
              <w:rPr>
                <w:rFonts w:eastAsia="Cambria" w:cs="Arial"/>
                <w:snapToGrid/>
                <w:lang w:eastAsia="en-GB"/>
              </w:rPr>
              <w:t>s</w:t>
            </w:r>
            <w:r w:rsidRPr="001006C1">
              <w:rPr>
                <w:rFonts w:eastAsia="Cambria" w:cs="Arial"/>
                <w:snapToGrid/>
                <w:lang w:eastAsia="en-GB"/>
              </w:rPr>
              <w:t xml:space="preserve"> </w:t>
            </w:r>
            <w:r w:rsidR="009A0CAC">
              <w:rPr>
                <w:rFonts w:eastAsia="Cambria" w:cs="Arial"/>
                <w:snapToGrid/>
                <w:lang w:eastAsia="en-GB"/>
              </w:rPr>
              <w:t xml:space="preserve">a </w:t>
            </w:r>
            <w:r w:rsidRPr="001006C1">
              <w:rPr>
                <w:rFonts w:eastAsia="Cambria" w:cs="Arial"/>
                <w:snapToGrid/>
                <w:lang w:eastAsia="en-GB"/>
              </w:rPr>
              <w:t xml:space="preserve">service to energise and/or contribute to the establishment of a </w:t>
            </w:r>
            <w:r w:rsidRPr="001006C1">
              <w:rPr>
                <w:rFonts w:eastAsia="Cambria" w:cs="Arial"/>
                <w:b/>
                <w:snapToGrid/>
                <w:lang w:eastAsia="en-GB"/>
              </w:rPr>
              <w:t>Distribution Restoration Zone</w:t>
            </w:r>
            <w:r w:rsidRPr="001006C1">
              <w:rPr>
                <w:rFonts w:eastAsia="Cambria" w:cs="Arial"/>
                <w:snapToGrid/>
                <w:lang w:eastAsia="en-GB"/>
              </w:rPr>
              <w:t>.</w:t>
            </w:r>
          </w:p>
        </w:tc>
      </w:tr>
      <w:tr w:rsidR="0093310B" w:rsidRPr="007E0B31" w14:paraId="5BE62B72" w14:textId="77777777" w:rsidTr="490DE6A8">
        <w:trPr>
          <w:cantSplit/>
        </w:trPr>
        <w:tc>
          <w:tcPr>
            <w:tcW w:w="2884" w:type="dxa"/>
          </w:tcPr>
          <w:p w14:paraId="1FC85A18" w14:textId="5A69B511" w:rsidR="0070676D" w:rsidRPr="00A14C19" w:rsidRDefault="0070676D" w:rsidP="0070676D">
            <w:pPr>
              <w:pStyle w:val="Arial11Bold"/>
              <w:rPr>
                <w:rFonts w:cs="Arial"/>
              </w:rPr>
            </w:pPr>
            <w:r w:rsidRPr="00A14C19">
              <w:rPr>
                <w:rFonts w:cs="Arial"/>
              </w:rPr>
              <w:t>Distribution Restoration Zone</w:t>
            </w:r>
          </w:p>
        </w:tc>
        <w:tc>
          <w:tcPr>
            <w:tcW w:w="6634" w:type="dxa"/>
          </w:tcPr>
          <w:p w14:paraId="64351CFD" w14:textId="66ADA5F0" w:rsidR="0070676D" w:rsidRPr="00A14C19" w:rsidRDefault="0070676D" w:rsidP="0070676D">
            <w:pPr>
              <w:pStyle w:val="TableArial11"/>
              <w:rPr>
                <w:rFonts w:cs="Arial"/>
              </w:rPr>
            </w:pPr>
            <w:r w:rsidRPr="00A14C19">
              <w:rPr>
                <w:rFonts w:cs="Arial"/>
              </w:rPr>
              <w:t xml:space="preserve">Part of a </w:t>
            </w:r>
            <w:r w:rsidRPr="00A14C19">
              <w:rPr>
                <w:rFonts w:cs="Arial"/>
                <w:b/>
                <w:bCs/>
              </w:rPr>
              <w:t>Network Operator’s System</w:t>
            </w:r>
            <w:r w:rsidRPr="00A14C19">
              <w:rPr>
                <w:rFonts w:cs="Arial"/>
              </w:rPr>
              <w:t xml:space="preserve"> which is capable of being energised by</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following a </w:t>
            </w:r>
            <w:r w:rsidRPr="00A14C19">
              <w:rPr>
                <w:rFonts w:cs="Arial"/>
                <w:b/>
                <w:bCs/>
              </w:rPr>
              <w:t>Total System Shutdown</w:t>
            </w:r>
            <w:r w:rsidRPr="00A14C19">
              <w:rPr>
                <w:rFonts w:cs="Arial"/>
              </w:rPr>
              <w:t xml:space="preserve"> or </w:t>
            </w:r>
            <w:r w:rsidRPr="00A14C19">
              <w:rPr>
                <w:rFonts w:cs="Arial"/>
                <w:b/>
                <w:bCs/>
              </w:rPr>
              <w:t>Partial System Shutdown</w:t>
            </w:r>
            <w:r w:rsidRPr="00A14C19">
              <w:rPr>
                <w:rFonts w:cs="Arial"/>
              </w:rPr>
              <w:t>.  The</w:t>
            </w:r>
            <w:r w:rsidRPr="00A14C19">
              <w:rPr>
                <w:rFonts w:cs="Arial"/>
                <w:b/>
                <w:bCs/>
              </w:rPr>
              <w:t xml:space="preserve"> Distribution Restoration Zone</w:t>
            </w:r>
            <w:r w:rsidRPr="00A14C19">
              <w:rPr>
                <w:rFonts w:cs="Arial"/>
              </w:rPr>
              <w:t xml:space="preserve"> shall contain</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w:t>
            </w:r>
            <w:r w:rsidRPr="00A14C19">
              <w:rPr>
                <w:rFonts w:cs="Arial"/>
                <w:bCs/>
              </w:rPr>
              <w:t>and may also include one or more</w:t>
            </w:r>
            <w:r w:rsidRPr="00A14C19">
              <w:rPr>
                <w:rFonts w:cs="Arial"/>
                <w:b/>
              </w:rPr>
              <w:t xml:space="preserve"> </w:t>
            </w:r>
            <w:r w:rsidR="00457A4E" w:rsidRPr="00A14C19">
              <w:rPr>
                <w:rFonts w:cs="Arial"/>
                <w:b/>
              </w:rPr>
              <w:t xml:space="preserve">Top Up Restoration </w:t>
            </w:r>
            <w:r w:rsidR="009F6F8E">
              <w:rPr>
                <w:rFonts w:cs="Arial"/>
                <w:b/>
              </w:rPr>
              <w:t>Contractor</w:t>
            </w:r>
            <w:r w:rsidR="001927F8">
              <w:rPr>
                <w:rFonts w:cs="Arial"/>
                <w:b/>
              </w:rPr>
              <w:t>’</w:t>
            </w:r>
            <w:r w:rsidRPr="00A14C19">
              <w:rPr>
                <w:rFonts w:cs="Arial"/>
                <w:b/>
              </w:rPr>
              <w:t>s</w:t>
            </w:r>
            <w:r w:rsidRPr="00A14C19">
              <w:rPr>
                <w:rFonts w:cs="Arial"/>
                <w:b/>
                <w:bCs/>
              </w:rPr>
              <w:t xml:space="preserve"> Plant</w:t>
            </w:r>
            <w:r w:rsidR="00300696">
              <w:rPr>
                <w:rFonts w:cs="Arial"/>
                <w:b/>
                <w:bCs/>
              </w:rPr>
              <w:t>s</w:t>
            </w:r>
            <w:r w:rsidRPr="00A14C19">
              <w:rPr>
                <w:rFonts w:cs="Arial"/>
              </w:rPr>
              <w:t xml:space="preserve">.  The </w:t>
            </w:r>
            <w:r w:rsidRPr="00A14C19">
              <w:rPr>
                <w:rFonts w:cs="Arial"/>
                <w:b/>
                <w:bCs/>
              </w:rPr>
              <w:t>Distribution Restoration Zone</w:t>
            </w:r>
            <w:r w:rsidRPr="00A14C19">
              <w:rPr>
                <w:rFonts w:cs="Arial"/>
              </w:rPr>
              <w:t xml:space="preserve"> primarily comprise</w:t>
            </w:r>
            <w:r w:rsidR="001927F8">
              <w:rPr>
                <w:rFonts w:cs="Arial"/>
              </w:rPr>
              <w:t>s p</w:t>
            </w:r>
            <w:r w:rsidRPr="00A14C19">
              <w:rPr>
                <w:rFonts w:cs="Arial"/>
              </w:rPr>
              <w:t xml:space="preserve">art of the </w:t>
            </w:r>
            <w:r w:rsidRPr="00A14C19">
              <w:rPr>
                <w:rFonts w:cs="Arial"/>
                <w:b/>
                <w:bCs/>
              </w:rPr>
              <w:t>Network Operator’s System</w:t>
            </w:r>
            <w:r w:rsidRPr="00A14C19">
              <w:rPr>
                <w:rFonts w:cs="Arial"/>
              </w:rPr>
              <w:t xml:space="preserve"> but may include relevant parts of the </w:t>
            </w:r>
            <w:r w:rsidRPr="00A14C19">
              <w:rPr>
                <w:rFonts w:cs="Arial"/>
                <w:b/>
                <w:bCs/>
              </w:rPr>
              <w:t>National Electricity Transmission System</w:t>
            </w:r>
            <w:r w:rsidRPr="00A14C19">
              <w:rPr>
                <w:rFonts w:cs="Arial"/>
              </w:rPr>
              <w:t xml:space="preserve"> </w:t>
            </w:r>
            <w:r w:rsidR="00F47CEF" w:rsidRPr="00A14C19">
              <w:rPr>
                <w:rFonts w:cs="Arial"/>
              </w:rPr>
              <w:t xml:space="preserve">in which case </w:t>
            </w:r>
            <w:r w:rsidR="00A14C19" w:rsidRPr="00A14C19">
              <w:rPr>
                <w:rFonts w:cs="Arial"/>
                <w:b/>
                <w:bCs/>
              </w:rPr>
              <w:t>Relevant Transmission Licensees</w:t>
            </w:r>
            <w:r w:rsidR="00A14C19" w:rsidRPr="00A14C19">
              <w:rPr>
                <w:rFonts w:cs="Arial"/>
              </w:rPr>
              <w:t xml:space="preserve"> would be party to the </w:t>
            </w:r>
            <w:r w:rsidRPr="00A14C19">
              <w:rPr>
                <w:rFonts w:cs="Arial"/>
                <w:b/>
                <w:bCs/>
              </w:rPr>
              <w:t>Distribution Restoration Zone Plan</w:t>
            </w:r>
            <w:r w:rsidRPr="009B42E0">
              <w:rPr>
                <w:rFonts w:cs="Arial"/>
              </w:rPr>
              <w:t>.</w:t>
            </w:r>
          </w:p>
        </w:tc>
      </w:tr>
      <w:tr w:rsidR="0093310B" w:rsidRPr="007E0B31" w14:paraId="1BA03D25" w14:textId="77777777" w:rsidTr="490DE6A8">
        <w:trPr>
          <w:cantSplit/>
        </w:trPr>
        <w:tc>
          <w:tcPr>
            <w:tcW w:w="2884" w:type="dxa"/>
          </w:tcPr>
          <w:p w14:paraId="64BB3F4E" w14:textId="393AA84F" w:rsidR="00DF3725" w:rsidRPr="007E0B31" w:rsidRDefault="00DF3725" w:rsidP="00DF3725">
            <w:pPr>
              <w:pStyle w:val="Arial11Bold"/>
              <w:rPr>
                <w:rFonts w:cs="Arial"/>
              </w:rPr>
            </w:pPr>
            <w:r w:rsidRPr="001006C1">
              <w:rPr>
                <w:rFonts w:cs="Arial"/>
              </w:rPr>
              <w:t>Distribution Restoration Zone Control System</w:t>
            </w:r>
            <w:r w:rsidR="00AC14EF">
              <w:rPr>
                <w:rFonts w:cs="Arial"/>
              </w:rPr>
              <w:t xml:space="preserve"> (DRZCS)</w:t>
            </w:r>
          </w:p>
        </w:tc>
        <w:tc>
          <w:tcPr>
            <w:tcW w:w="6634" w:type="dxa"/>
          </w:tcPr>
          <w:p w14:paraId="7E787111" w14:textId="52046C62" w:rsidR="00DF3725" w:rsidRPr="007E0B31" w:rsidRDefault="00DF3725" w:rsidP="00DF3725">
            <w:pPr>
              <w:pStyle w:val="TableArial11"/>
              <w:rPr>
                <w:rFonts w:cs="Arial"/>
              </w:rPr>
            </w:pPr>
            <w:r w:rsidRPr="001006C1">
              <w:rPr>
                <w:rFonts w:cs="Arial"/>
              </w:rPr>
              <w:t xml:space="preserve">A mains-independent automatic control and supervisory system which assesses the status and operational conditions of </w:t>
            </w:r>
            <w:r w:rsidR="005236D8">
              <w:rPr>
                <w:rFonts w:cs="Arial"/>
              </w:rPr>
              <w:t xml:space="preserve">part of </w:t>
            </w:r>
            <w:r w:rsidRPr="001006C1">
              <w:rPr>
                <w:rFonts w:cs="Arial"/>
              </w:rPr>
              <w:t xml:space="preserve">a </w:t>
            </w:r>
            <w:r w:rsidRPr="001006C1">
              <w:rPr>
                <w:rFonts w:cs="Arial"/>
                <w:b/>
              </w:rPr>
              <w:t>Network Operator’s System</w:t>
            </w:r>
            <w:r w:rsidRPr="001006C1">
              <w:rPr>
                <w:rFonts w:cs="Arial"/>
              </w:rPr>
              <w:t xml:space="preserve"> </w:t>
            </w:r>
            <w:r w:rsidR="00824A22">
              <w:rPr>
                <w:rFonts w:cs="Arial"/>
              </w:rPr>
              <w:t>and where relevant</w:t>
            </w:r>
            <w:r w:rsidR="00185AE9">
              <w:rPr>
                <w:rFonts w:cs="Arial"/>
              </w:rPr>
              <w:t>,</w:t>
            </w:r>
            <w:r w:rsidR="00824A22">
              <w:rPr>
                <w:rFonts w:cs="Arial"/>
              </w:rPr>
              <w:t xml:space="preserve"> part of the </w:t>
            </w:r>
            <w:r w:rsidR="00824A22" w:rsidRPr="00F17B48">
              <w:rPr>
                <w:rFonts w:cs="Arial"/>
                <w:b/>
                <w:bCs/>
              </w:rPr>
              <w:t>Transmission System</w:t>
            </w:r>
            <w:r w:rsidR="00824A22" w:rsidRPr="001006C1">
              <w:rPr>
                <w:rFonts w:cs="Arial"/>
              </w:rPr>
              <w:t xml:space="preserve"> </w:t>
            </w:r>
            <w:r w:rsidRPr="001006C1">
              <w:rPr>
                <w:rFonts w:cs="Arial"/>
              </w:rPr>
              <w:t xml:space="preserve">for the purposes of operating </w:t>
            </w:r>
            <w:r w:rsidRPr="001006C1">
              <w:rPr>
                <w:b/>
              </w:rPr>
              <w:t xml:space="preserve">Restoration </w:t>
            </w:r>
            <w:r w:rsidR="00E51722">
              <w:rPr>
                <w:b/>
              </w:rPr>
              <w:t>Contractor</w:t>
            </w:r>
            <w:r w:rsidR="007201A7">
              <w:rPr>
                <w:b/>
              </w:rPr>
              <w:t>’</w:t>
            </w:r>
            <w:r w:rsidRPr="001006C1">
              <w:rPr>
                <w:b/>
              </w:rPr>
              <w:t xml:space="preserve">s Plant </w:t>
            </w:r>
            <w:r w:rsidR="007201A7" w:rsidRPr="007201A7">
              <w:rPr>
                <w:bCs/>
              </w:rPr>
              <w:t>and</w:t>
            </w:r>
            <w:r w:rsidR="007201A7">
              <w:rPr>
                <w:b/>
              </w:rPr>
              <w:t xml:space="preserve"> Apparatus </w:t>
            </w:r>
            <w:r w:rsidRPr="001006C1">
              <w:t xml:space="preserve">and/or modulating </w:t>
            </w:r>
            <w:r w:rsidRPr="001006C1">
              <w:rPr>
                <w:b/>
                <w:bCs/>
              </w:rPr>
              <w:t xml:space="preserve">Restoration </w:t>
            </w:r>
            <w:r w:rsidR="00E51722">
              <w:rPr>
                <w:b/>
                <w:bCs/>
              </w:rPr>
              <w:t>Contractor</w:t>
            </w:r>
            <w:r w:rsidRPr="001006C1">
              <w:rPr>
                <w:b/>
                <w:bCs/>
              </w:rPr>
              <w:t>s’</w:t>
            </w:r>
            <w:r w:rsidRPr="001006C1">
              <w:t xml:space="preserve"> </w:t>
            </w:r>
            <w:r w:rsidRPr="001006C1">
              <w:rPr>
                <w:b/>
              </w:rPr>
              <w:t>Demand</w:t>
            </w:r>
            <w:r w:rsidRPr="001006C1">
              <w:rPr>
                <w:rFonts w:cs="Arial"/>
              </w:rPr>
              <w:t xml:space="preserve"> in addition to operating items of </w:t>
            </w:r>
            <w:r w:rsidRPr="001006C1">
              <w:rPr>
                <w:rFonts w:cs="Arial"/>
                <w:bCs/>
              </w:rPr>
              <w:t xml:space="preserve">the </w:t>
            </w:r>
            <w:r w:rsidRPr="001006C1">
              <w:rPr>
                <w:rFonts w:cs="Arial"/>
                <w:b/>
              </w:rPr>
              <w:t>Network Operator’s</w:t>
            </w:r>
            <w:r w:rsidRPr="001006C1">
              <w:rPr>
                <w:rFonts w:cs="Arial"/>
              </w:rPr>
              <w:t xml:space="preserve"> </w:t>
            </w:r>
            <w:r w:rsidRPr="001006C1">
              <w:rPr>
                <w:rFonts w:cs="Arial"/>
                <w:b/>
                <w:bCs/>
              </w:rPr>
              <w:t>Plant</w:t>
            </w:r>
            <w:r w:rsidRPr="001006C1">
              <w:rPr>
                <w:rFonts w:cs="Arial"/>
              </w:rPr>
              <w:t xml:space="preserve"> and </w:t>
            </w:r>
            <w:r w:rsidRPr="001006C1">
              <w:rPr>
                <w:rFonts w:cs="Arial"/>
                <w:b/>
                <w:bCs/>
              </w:rPr>
              <w:t>Apparatus</w:t>
            </w:r>
            <w:r w:rsidRPr="001006C1">
              <w:rPr>
                <w:rFonts w:cs="Arial"/>
              </w:rPr>
              <w:t xml:space="preserve"> </w:t>
            </w:r>
            <w:r w:rsidR="00966D1F">
              <w:rPr>
                <w:rFonts w:cs="Arial"/>
              </w:rPr>
              <w:t xml:space="preserve">and relevant </w:t>
            </w:r>
            <w:r w:rsidR="00966D1F" w:rsidRPr="00F17B48">
              <w:rPr>
                <w:rFonts w:cs="Arial"/>
                <w:b/>
                <w:bCs/>
              </w:rPr>
              <w:t>Transmission Licensee</w:t>
            </w:r>
            <w:r w:rsidR="00CC104B">
              <w:rPr>
                <w:rFonts w:cs="Arial"/>
                <w:b/>
                <w:bCs/>
              </w:rPr>
              <w:t>’</w:t>
            </w:r>
            <w:r w:rsidR="00966D1F" w:rsidRPr="00F17B48">
              <w:rPr>
                <w:rFonts w:cs="Arial"/>
                <w:b/>
                <w:bCs/>
              </w:rPr>
              <w:t>s Plant</w:t>
            </w:r>
            <w:r w:rsidR="00966D1F">
              <w:rPr>
                <w:rFonts w:cs="Arial"/>
              </w:rPr>
              <w:t xml:space="preserve"> and </w:t>
            </w:r>
            <w:r w:rsidR="00966D1F" w:rsidRPr="00F17B48">
              <w:rPr>
                <w:rFonts w:cs="Arial"/>
                <w:b/>
                <w:bCs/>
              </w:rPr>
              <w:t>Apparatus</w:t>
            </w:r>
            <w:r w:rsidR="00966D1F" w:rsidRPr="001006C1">
              <w:rPr>
                <w:rFonts w:cs="Arial"/>
              </w:rPr>
              <w:t xml:space="preserve"> </w:t>
            </w:r>
            <w:r w:rsidRPr="001006C1">
              <w:rPr>
                <w:rFonts w:cs="Arial"/>
              </w:rPr>
              <w:t xml:space="preserve">for the purposes of establishing and operating a </w:t>
            </w:r>
            <w:r w:rsidRPr="001006C1">
              <w:rPr>
                <w:rFonts w:cs="Arial"/>
                <w:b/>
              </w:rPr>
              <w:t>Distribution Restoration Zone</w:t>
            </w:r>
            <w:r w:rsidRPr="001006C1">
              <w:rPr>
                <w:rFonts w:cs="Arial"/>
              </w:rPr>
              <w:t>.</w:t>
            </w:r>
          </w:p>
        </w:tc>
      </w:tr>
      <w:tr w:rsidR="0093310B" w:rsidRPr="007E0B31" w14:paraId="3C6D5A41" w14:textId="77777777" w:rsidTr="490DE6A8">
        <w:trPr>
          <w:cantSplit/>
        </w:trPr>
        <w:tc>
          <w:tcPr>
            <w:tcW w:w="2884" w:type="dxa"/>
          </w:tcPr>
          <w:p w14:paraId="1172C052" w14:textId="31D75C4B" w:rsidR="009871B0" w:rsidRPr="007E0B31" w:rsidRDefault="009871B0" w:rsidP="009871B0">
            <w:pPr>
              <w:pStyle w:val="Arial11Bold"/>
              <w:rPr>
                <w:rFonts w:cs="Arial"/>
              </w:rPr>
            </w:pPr>
            <w:r w:rsidRPr="001006C1">
              <w:rPr>
                <w:rFonts w:cs="Arial"/>
              </w:rPr>
              <w:t>Distribution Restoration Zone Plan</w:t>
            </w:r>
          </w:p>
        </w:tc>
        <w:tc>
          <w:tcPr>
            <w:tcW w:w="6634" w:type="dxa"/>
          </w:tcPr>
          <w:p w14:paraId="5A150349" w14:textId="3C1172C4" w:rsidR="00C9037F" w:rsidRPr="00616B63" w:rsidRDefault="00C9037F" w:rsidP="00C9037F">
            <w:pPr>
              <w:pStyle w:val="Default"/>
              <w:jc w:val="both"/>
              <w:rPr>
                <w:sz w:val="20"/>
                <w:szCs w:val="20"/>
              </w:rPr>
            </w:pPr>
            <w:r w:rsidRPr="00616B63">
              <w:rPr>
                <w:sz w:val="20"/>
                <w:szCs w:val="20"/>
              </w:rPr>
              <w:t xml:space="preserve">A plan produced and agreed by </w:t>
            </w:r>
            <w:r w:rsidR="003353DC" w:rsidRPr="00616B63">
              <w:rPr>
                <w:sz w:val="20"/>
                <w:szCs w:val="20"/>
              </w:rPr>
              <w:t xml:space="preserve">a </w:t>
            </w:r>
            <w:r w:rsidR="006545C3" w:rsidRPr="00616B63">
              <w:rPr>
                <w:b/>
                <w:bCs/>
                <w:sz w:val="20"/>
                <w:szCs w:val="20"/>
              </w:rPr>
              <w:t>Network Operator</w:t>
            </w:r>
            <w:r w:rsidRPr="00616B63">
              <w:rPr>
                <w:sz w:val="20"/>
                <w:szCs w:val="20"/>
              </w:rPr>
              <w:t xml:space="preserve">, </w:t>
            </w:r>
            <w:r w:rsidR="00C95A1D" w:rsidRPr="00616B63">
              <w:rPr>
                <w:b/>
                <w:bCs/>
                <w:sz w:val="20"/>
                <w:szCs w:val="20"/>
              </w:rPr>
              <w:t>The Company</w:t>
            </w:r>
            <w:r w:rsidRPr="00616B63">
              <w:rPr>
                <w:sz w:val="20"/>
                <w:szCs w:val="20"/>
              </w:rPr>
              <w:t xml:space="preserve">, </w:t>
            </w:r>
            <w:r w:rsidRPr="00616B63">
              <w:rPr>
                <w:b/>
                <w:bCs/>
                <w:sz w:val="20"/>
                <w:szCs w:val="20"/>
              </w:rPr>
              <w:t>Restoration Contractors</w:t>
            </w:r>
            <w:r w:rsidRPr="00616B63">
              <w:rPr>
                <w:sz w:val="20"/>
                <w:szCs w:val="20"/>
              </w:rPr>
              <w:t xml:space="preserve"> and </w:t>
            </w:r>
            <w:r w:rsidR="00C95A1D" w:rsidRPr="00616B63">
              <w:rPr>
                <w:sz w:val="20"/>
                <w:szCs w:val="20"/>
              </w:rPr>
              <w:t xml:space="preserve">in certain </w:t>
            </w:r>
            <w:r w:rsidR="00F22C4A" w:rsidRPr="00616B63">
              <w:rPr>
                <w:sz w:val="20"/>
                <w:szCs w:val="20"/>
              </w:rPr>
              <w:t>situations</w:t>
            </w:r>
            <w:r w:rsidR="00F22C4A" w:rsidRPr="00616B63">
              <w:rPr>
                <w:b/>
                <w:bCs/>
                <w:sz w:val="20"/>
                <w:szCs w:val="20"/>
              </w:rPr>
              <w:t xml:space="preserve"> </w:t>
            </w:r>
            <w:r w:rsidR="00855D30" w:rsidRPr="00616B63">
              <w:rPr>
                <w:sz w:val="20"/>
                <w:szCs w:val="20"/>
              </w:rPr>
              <w:t>a</w:t>
            </w:r>
            <w:r w:rsidR="00855D30" w:rsidRPr="00616B63">
              <w:rPr>
                <w:b/>
                <w:bCs/>
                <w:sz w:val="20"/>
                <w:szCs w:val="20"/>
              </w:rPr>
              <w:t xml:space="preserve"> </w:t>
            </w:r>
            <w:r w:rsidR="00F22C4A" w:rsidRPr="00616B63">
              <w:rPr>
                <w:b/>
                <w:bCs/>
                <w:sz w:val="20"/>
                <w:szCs w:val="20"/>
              </w:rPr>
              <w:t>Transmission Licensees</w:t>
            </w:r>
            <w:r w:rsidRPr="00616B63">
              <w:rPr>
                <w:sz w:val="20"/>
                <w:szCs w:val="20"/>
              </w:rPr>
              <w:t xml:space="preserve"> under OC9.4.7.7, detailing the agreed method and procedure by which</w:t>
            </w:r>
            <w:r w:rsidR="006545C3" w:rsidRPr="00616B63">
              <w:rPr>
                <w:sz w:val="20"/>
                <w:szCs w:val="20"/>
              </w:rPr>
              <w:t xml:space="preserve"> a </w:t>
            </w:r>
            <w:r w:rsidR="006545C3" w:rsidRPr="00616B63">
              <w:rPr>
                <w:b/>
                <w:bCs/>
                <w:sz w:val="20"/>
                <w:szCs w:val="20"/>
              </w:rPr>
              <w:t>Network Operator</w:t>
            </w:r>
            <w:r w:rsidRPr="00616B63">
              <w:rPr>
                <w:sz w:val="20"/>
                <w:szCs w:val="20"/>
              </w:rPr>
              <w:t xml:space="preserve"> will instruct a</w:t>
            </w:r>
            <w:r w:rsidR="006545C3" w:rsidRPr="00616B63">
              <w:rPr>
                <w:sz w:val="20"/>
                <w:szCs w:val="20"/>
              </w:rPr>
              <w:t xml:space="preserve"> </w:t>
            </w:r>
            <w:r w:rsidRPr="00616B63">
              <w:rPr>
                <w:b/>
                <w:bCs/>
                <w:sz w:val="20"/>
                <w:szCs w:val="20"/>
              </w:rPr>
              <w:t xml:space="preserve">Restoration Contractor </w:t>
            </w:r>
            <w:r w:rsidRPr="00616B63">
              <w:rPr>
                <w:sz w:val="20"/>
                <w:szCs w:val="20"/>
              </w:rPr>
              <w:t>with an</w:t>
            </w:r>
            <w:r w:rsidRPr="00616B63">
              <w:rPr>
                <w:b/>
                <w:bCs/>
                <w:sz w:val="20"/>
                <w:szCs w:val="20"/>
              </w:rPr>
              <w:t xml:space="preserve"> Anchor Plant</w:t>
            </w:r>
            <w:r w:rsidRPr="00616B63">
              <w:rPr>
                <w:sz w:val="20"/>
                <w:szCs w:val="20"/>
              </w:rPr>
              <w:t xml:space="preserve"> to energise, part o</w:t>
            </w:r>
            <w:r w:rsidR="006545C3" w:rsidRPr="00616B63">
              <w:rPr>
                <w:sz w:val="20"/>
                <w:szCs w:val="20"/>
              </w:rPr>
              <w:t xml:space="preserve">f a </w:t>
            </w:r>
            <w:r w:rsidR="006545C3" w:rsidRPr="00616B63">
              <w:rPr>
                <w:b/>
                <w:bCs/>
                <w:sz w:val="20"/>
                <w:szCs w:val="20"/>
              </w:rPr>
              <w:t xml:space="preserve">Network </w:t>
            </w:r>
            <w:r w:rsidR="00C95A1D" w:rsidRPr="00616B63">
              <w:rPr>
                <w:b/>
                <w:bCs/>
                <w:sz w:val="20"/>
                <w:szCs w:val="20"/>
              </w:rPr>
              <w:t>Operator’s System</w:t>
            </w:r>
            <w:r w:rsidRPr="00616B63">
              <w:rPr>
                <w:sz w:val="20"/>
                <w:szCs w:val="20"/>
              </w:rPr>
              <w:t xml:space="preserve"> </w:t>
            </w:r>
            <w:r w:rsidRPr="00616B63">
              <w:rPr>
                <w:b/>
                <w:bCs/>
                <w:sz w:val="20"/>
                <w:szCs w:val="20"/>
              </w:rPr>
              <w:t xml:space="preserve">Total System </w:t>
            </w:r>
            <w:r w:rsidRPr="00616B63">
              <w:rPr>
                <w:sz w:val="20"/>
                <w:szCs w:val="20"/>
              </w:rPr>
              <w:t xml:space="preserve">within </w:t>
            </w:r>
            <w:r w:rsidR="00C95A1D" w:rsidRPr="00616B63">
              <w:rPr>
                <w:sz w:val="20"/>
                <w:szCs w:val="20"/>
              </w:rPr>
              <w:t>8</w:t>
            </w:r>
            <w:r w:rsidRPr="00616B63">
              <w:rPr>
                <w:sz w:val="20"/>
                <w:szCs w:val="20"/>
              </w:rPr>
              <w:t xml:space="preserve"> hours of that instruction</w:t>
            </w:r>
            <w:r w:rsidR="00C95A1D" w:rsidRPr="00616B63">
              <w:rPr>
                <w:sz w:val="20"/>
                <w:szCs w:val="20"/>
              </w:rPr>
              <w:t>,</w:t>
            </w:r>
            <w:r w:rsidRPr="00616B63">
              <w:rPr>
                <w:b/>
                <w:bCs/>
                <w:sz w:val="20"/>
                <w:szCs w:val="20"/>
              </w:rPr>
              <w:t xml:space="preserve"> </w:t>
            </w:r>
            <w:r w:rsidRPr="00616B63">
              <w:rPr>
                <w:sz w:val="20"/>
                <w:szCs w:val="20"/>
              </w:rPr>
              <w:t xml:space="preserve">and subsequently meet complementary blocks of local </w:t>
            </w:r>
            <w:r w:rsidRPr="00616B63">
              <w:rPr>
                <w:b/>
                <w:bCs/>
                <w:sz w:val="20"/>
                <w:szCs w:val="20"/>
              </w:rPr>
              <w:t xml:space="preserve">Demand </w:t>
            </w:r>
            <w:r w:rsidRPr="00616B63">
              <w:rPr>
                <w:sz w:val="20"/>
                <w:szCs w:val="20"/>
              </w:rPr>
              <w:t xml:space="preserve">so as to form a </w:t>
            </w:r>
            <w:r w:rsidRPr="00616B63">
              <w:rPr>
                <w:b/>
                <w:bCs/>
                <w:sz w:val="20"/>
                <w:szCs w:val="20"/>
              </w:rPr>
              <w:t>Power Island</w:t>
            </w:r>
            <w:r w:rsidRPr="00616B63">
              <w:rPr>
                <w:sz w:val="20"/>
                <w:szCs w:val="20"/>
              </w:rPr>
              <w:t xml:space="preserve">. A </w:t>
            </w:r>
            <w:r w:rsidR="00C95A1D" w:rsidRPr="00616B63">
              <w:rPr>
                <w:b/>
                <w:bCs/>
                <w:sz w:val="20"/>
                <w:szCs w:val="20"/>
              </w:rPr>
              <w:t>Distribution Restoration Zone</w:t>
            </w:r>
            <w:r w:rsidRPr="00616B63">
              <w:rPr>
                <w:b/>
                <w:bCs/>
                <w:sz w:val="20"/>
                <w:szCs w:val="20"/>
              </w:rPr>
              <w:t xml:space="preserve"> Plan</w:t>
            </w:r>
            <w:r w:rsidRPr="00616B63">
              <w:rPr>
                <w:sz w:val="20"/>
                <w:szCs w:val="20"/>
              </w:rPr>
              <w:t xml:space="preserve"> may require the use of </w:t>
            </w:r>
            <w:r w:rsidRPr="00616B63">
              <w:rPr>
                <w:b/>
                <w:bCs/>
                <w:sz w:val="20"/>
                <w:szCs w:val="20"/>
              </w:rPr>
              <w:t>Top Up Restoration Plant</w:t>
            </w:r>
            <w:r w:rsidRPr="00616B63">
              <w:rPr>
                <w:sz w:val="20"/>
                <w:szCs w:val="20"/>
              </w:rPr>
              <w:t>.</w:t>
            </w:r>
          </w:p>
          <w:p w14:paraId="732BF6C9" w14:textId="77777777" w:rsidR="00C9037F" w:rsidRPr="00616B63" w:rsidRDefault="00C9037F" w:rsidP="00C9037F">
            <w:pPr>
              <w:pStyle w:val="Default"/>
              <w:jc w:val="both"/>
              <w:rPr>
                <w:sz w:val="20"/>
                <w:szCs w:val="20"/>
              </w:rPr>
            </w:pPr>
          </w:p>
          <w:p w14:paraId="7A48C91A" w14:textId="11F8115E" w:rsidR="009871B0" w:rsidRPr="00616B63" w:rsidRDefault="00C9037F" w:rsidP="00033691">
            <w:pPr>
              <w:pStyle w:val="Default"/>
            </w:pPr>
            <w:r w:rsidRPr="00616B63">
              <w:rPr>
                <w:sz w:val="20"/>
                <w:szCs w:val="20"/>
              </w:rPr>
              <w:t xml:space="preserve">A </w:t>
            </w:r>
            <w:r w:rsidR="00C95A1D" w:rsidRPr="00616B63">
              <w:rPr>
                <w:b/>
                <w:bCs/>
                <w:sz w:val="20"/>
                <w:szCs w:val="20"/>
              </w:rPr>
              <w:t>Distribution</w:t>
            </w:r>
            <w:r w:rsidRPr="00616B63">
              <w:rPr>
                <w:b/>
                <w:bCs/>
                <w:sz w:val="20"/>
                <w:szCs w:val="20"/>
              </w:rPr>
              <w:t xml:space="preserve"> Restoration </w:t>
            </w:r>
            <w:r w:rsidR="00C95A1D" w:rsidRPr="00616B63">
              <w:rPr>
                <w:b/>
                <w:bCs/>
                <w:sz w:val="20"/>
                <w:szCs w:val="20"/>
              </w:rPr>
              <w:t xml:space="preserve">Zone </w:t>
            </w:r>
            <w:r w:rsidRPr="00616B63">
              <w:rPr>
                <w:b/>
                <w:bCs/>
                <w:sz w:val="20"/>
                <w:szCs w:val="20"/>
              </w:rPr>
              <w:t>Plan</w:t>
            </w:r>
            <w:r w:rsidRPr="00616B63">
              <w:rPr>
                <w:sz w:val="20"/>
                <w:szCs w:val="20"/>
              </w:rPr>
              <w:t xml:space="preserve"> is distinct from and falls outside the provisions of a </w:t>
            </w:r>
            <w:r w:rsidR="00C95A1D" w:rsidRPr="00616B63">
              <w:rPr>
                <w:b/>
                <w:bCs/>
                <w:sz w:val="20"/>
                <w:szCs w:val="20"/>
              </w:rPr>
              <w:t>Local Joint</w:t>
            </w:r>
            <w:r w:rsidRPr="00616B63">
              <w:rPr>
                <w:b/>
                <w:bCs/>
                <w:sz w:val="20"/>
                <w:szCs w:val="20"/>
              </w:rPr>
              <w:t xml:space="preserve"> Restoration Plan</w:t>
            </w:r>
            <w:r w:rsidR="00855D30" w:rsidRPr="00616B63">
              <w:rPr>
                <w:sz w:val="20"/>
                <w:szCs w:val="20"/>
              </w:rPr>
              <w:t>.</w:t>
            </w:r>
            <w:r w:rsidRPr="00616B63">
              <w:rPr>
                <w:sz w:val="20"/>
                <w:szCs w:val="20"/>
              </w:rPr>
              <w:t xml:space="preserve"> </w:t>
            </w:r>
          </w:p>
        </w:tc>
      </w:tr>
      <w:tr w:rsidR="009871B0" w:rsidRPr="007E0B31" w14:paraId="231BBB49" w14:textId="77777777" w:rsidTr="490DE6A8">
        <w:trPr>
          <w:cantSplit/>
        </w:trPr>
        <w:tc>
          <w:tcPr>
            <w:tcW w:w="2884" w:type="dxa"/>
          </w:tcPr>
          <w:p w14:paraId="54987465" w14:textId="77777777" w:rsidR="009871B0" w:rsidRPr="007E0B31" w:rsidRDefault="009871B0" w:rsidP="009871B0">
            <w:pPr>
              <w:pStyle w:val="Arial11Bold"/>
              <w:rPr>
                <w:rFonts w:cs="Arial"/>
              </w:rPr>
            </w:pPr>
            <w:r w:rsidRPr="007E0B31">
              <w:rPr>
                <w:rFonts w:cs="Arial"/>
              </w:rPr>
              <w:lastRenderedPageBreak/>
              <w:t>Droop</w:t>
            </w:r>
          </w:p>
        </w:tc>
        <w:tc>
          <w:tcPr>
            <w:tcW w:w="6634" w:type="dxa"/>
          </w:tcPr>
          <w:p w14:paraId="77B62E50" w14:textId="1781255D" w:rsidR="009871B0" w:rsidRPr="007E0B31" w:rsidRDefault="009871B0" w:rsidP="009871B0">
            <w:pPr>
              <w:pStyle w:val="TableArial11"/>
              <w:rPr>
                <w:rFonts w:cs="Arial"/>
              </w:rPr>
            </w:pPr>
            <w:r w:rsidRPr="007E0B31">
              <w:rPr>
                <w:rFonts w:cs="Arial"/>
              </w:rPr>
              <w:t xml:space="preserve">The ratio of the per unit steady state change in speed </w:t>
            </w:r>
            <w:r>
              <w:rPr>
                <w:rFonts w:cs="Arial"/>
              </w:rPr>
              <w:t>(</w:t>
            </w:r>
            <w:r w:rsidRPr="007E0B31">
              <w:rPr>
                <w:rFonts w:cs="Arial"/>
              </w:rPr>
              <w:t xml:space="preserve">or </w:t>
            </w:r>
            <w:r w:rsidRPr="007E0B31">
              <w:rPr>
                <w:rFonts w:cs="Arial"/>
                <w:b/>
              </w:rPr>
              <w:t>Frequency</w:t>
            </w:r>
            <w:r w:rsidRPr="00A87826">
              <w:rPr>
                <w:rFonts w:cs="Arial"/>
                <w:bCs/>
              </w:rPr>
              <w:t>)</w:t>
            </w:r>
            <w:r>
              <w:rPr>
                <w:rFonts w:cs="Arial"/>
                <w:bCs/>
              </w:rPr>
              <w:t>,</w:t>
            </w:r>
            <w:r w:rsidRPr="007E0B31">
              <w:rPr>
                <w:rFonts w:cs="Arial"/>
              </w:rPr>
              <w:t xml:space="preserve"> to the per unit steady state change in </w:t>
            </w:r>
            <w:r w:rsidRPr="00A87826">
              <w:rPr>
                <w:rFonts w:cs="Arial"/>
                <w:b/>
                <w:bCs/>
              </w:rPr>
              <w:t>Active P</w:t>
            </w:r>
            <w:r w:rsidRPr="00A87826">
              <w:rPr>
                <w:b/>
              </w:rPr>
              <w:t>ower</w:t>
            </w:r>
            <w:r w:rsidRPr="007E0B31">
              <w:rPr>
                <w:rFonts w:cs="Arial"/>
              </w:rPr>
              <w:t xml:space="preserve"> output. Whilst not mandatory, it is often common practice to express </w:t>
            </w:r>
            <w:r w:rsidRPr="007E0B31">
              <w:rPr>
                <w:rFonts w:cs="Arial"/>
                <w:b/>
              </w:rPr>
              <w:t>Droop</w:t>
            </w:r>
            <w:r w:rsidRPr="007E0B31">
              <w:rPr>
                <w:rFonts w:cs="Arial"/>
              </w:rPr>
              <w:t xml:space="preserve"> in percentage terms.</w:t>
            </w:r>
            <w:r w:rsidRPr="007E0B31">
              <w:rPr>
                <w:rFonts w:cs="Arial"/>
                <w:b/>
                <w:bCs/>
              </w:rPr>
              <w:t xml:space="preserve"> </w:t>
            </w:r>
          </w:p>
        </w:tc>
      </w:tr>
      <w:tr w:rsidR="009871B0" w:rsidRPr="007E0B31" w14:paraId="5843358E" w14:textId="77777777" w:rsidTr="490DE6A8">
        <w:trPr>
          <w:cantSplit/>
        </w:trPr>
        <w:tc>
          <w:tcPr>
            <w:tcW w:w="2884" w:type="dxa"/>
          </w:tcPr>
          <w:p w14:paraId="79EC9BAF" w14:textId="77777777" w:rsidR="009871B0" w:rsidRPr="007E0B31" w:rsidRDefault="009871B0" w:rsidP="009871B0">
            <w:pPr>
              <w:pStyle w:val="Arial11Bold"/>
              <w:rPr>
                <w:rFonts w:cs="Arial"/>
              </w:rPr>
            </w:pPr>
            <w:r w:rsidRPr="007E0B31">
              <w:rPr>
                <w:rFonts w:cs="Arial"/>
              </w:rPr>
              <w:t>Dynamic Parameters</w:t>
            </w:r>
          </w:p>
        </w:tc>
        <w:tc>
          <w:tcPr>
            <w:tcW w:w="6634" w:type="dxa"/>
          </w:tcPr>
          <w:p w14:paraId="051D8350"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Dynamic Parameters</w:t>
            </w:r>
            <w:r w:rsidRPr="007E0B31">
              <w:rPr>
                <w:rFonts w:cs="Arial"/>
              </w:rPr>
              <w:t>.</w:t>
            </w:r>
          </w:p>
        </w:tc>
      </w:tr>
      <w:tr w:rsidR="009871B0" w:rsidRPr="000A5CCC" w14:paraId="02BA8D47" w14:textId="77777777" w:rsidTr="490DE6A8">
        <w:trPr>
          <w:cantSplit/>
        </w:trPr>
        <w:tc>
          <w:tcPr>
            <w:tcW w:w="2884" w:type="dxa"/>
          </w:tcPr>
          <w:p w14:paraId="279AEE49" w14:textId="5DD21B3F" w:rsidR="009871B0" w:rsidRPr="000A5CCC" w:rsidRDefault="009871B0" w:rsidP="009871B0">
            <w:pPr>
              <w:pStyle w:val="Arial11Bold"/>
              <w:rPr>
                <w:rFonts w:cs="Arial"/>
              </w:rPr>
            </w:pPr>
            <w:r w:rsidRPr="002510FF">
              <w:rPr>
                <w:rFonts w:cs="Arial"/>
              </w:rPr>
              <w:t>Dynamic Reactive Compensation Equipment</w:t>
            </w:r>
          </w:p>
        </w:tc>
        <w:tc>
          <w:tcPr>
            <w:tcW w:w="6634" w:type="dxa"/>
          </w:tcPr>
          <w:p w14:paraId="7DB42348" w14:textId="606C1E72" w:rsidR="009871B0" w:rsidRPr="000A5CCC" w:rsidRDefault="009871B0" w:rsidP="009871B0">
            <w:pPr>
              <w:pStyle w:val="TableArial11"/>
              <w:rPr>
                <w:rFonts w:cs="Arial"/>
              </w:rPr>
            </w:pPr>
            <w:r w:rsidRPr="002510FF">
              <w:rPr>
                <w:rFonts w:cs="Arial"/>
                <w:b/>
                <w:bCs/>
              </w:rPr>
              <w:t>Plant</w:t>
            </w:r>
            <w:r w:rsidRPr="002510FF">
              <w:rPr>
                <w:rFonts w:cs="Arial"/>
              </w:rPr>
              <w:t xml:space="preserve"> and </w:t>
            </w:r>
            <w:r w:rsidRPr="002510FF">
              <w:rPr>
                <w:rFonts w:cs="Arial"/>
                <w:b/>
                <w:bCs/>
              </w:rPr>
              <w:t>Apparatus</w:t>
            </w:r>
            <w:r w:rsidRPr="002510FF">
              <w:rPr>
                <w:rFonts w:cs="Arial"/>
              </w:rPr>
              <w:t xml:space="preserve"> capable of injecting or absorbing </w:t>
            </w:r>
            <w:r w:rsidRPr="002510FF">
              <w:rPr>
                <w:rFonts w:cs="Arial"/>
                <w:b/>
                <w:bCs/>
              </w:rPr>
              <w:t>Reactive Power</w:t>
            </w:r>
            <w:r w:rsidRPr="002510FF">
              <w:rPr>
                <w:rFonts w:cs="Arial"/>
              </w:rPr>
              <w:t xml:space="preserve"> in a controlled manner which includes but is not limited to Synchronous Compensators, Static Var Compensators (SVC), or STATCOM devices.     </w:t>
            </w:r>
          </w:p>
        </w:tc>
      </w:tr>
      <w:tr w:rsidR="009871B0" w:rsidRPr="000B675D" w14:paraId="4B2A5C83" w14:textId="77777777" w:rsidTr="490DE6A8">
        <w:trPr>
          <w:cantSplit/>
        </w:trPr>
        <w:tc>
          <w:tcPr>
            <w:tcW w:w="2884" w:type="dxa"/>
          </w:tcPr>
          <w:p w14:paraId="13C94F80" w14:textId="77777777" w:rsidR="009871B0" w:rsidRPr="000B675D" w:rsidRDefault="009871B0" w:rsidP="009871B0">
            <w:pPr>
              <w:pStyle w:val="Arial11Bold"/>
              <w:rPr>
                <w:rFonts w:cs="Arial"/>
              </w:rPr>
            </w:pPr>
            <w:r w:rsidRPr="000B675D">
              <w:rPr>
                <w:rFonts w:cs="Arial"/>
              </w:rPr>
              <w:t>E&amp;W Offshore Transmission System</w:t>
            </w:r>
          </w:p>
        </w:tc>
        <w:tc>
          <w:tcPr>
            <w:tcW w:w="6634" w:type="dxa"/>
          </w:tcPr>
          <w:p w14:paraId="2CFB9907" w14:textId="77777777" w:rsidR="009871B0" w:rsidRPr="000B675D" w:rsidRDefault="009871B0" w:rsidP="009871B0">
            <w:pPr>
              <w:pStyle w:val="TableArial11"/>
              <w:rPr>
                <w:rFonts w:cs="Arial"/>
              </w:rPr>
            </w:pPr>
            <w:r w:rsidRPr="000B675D">
              <w:rPr>
                <w:rFonts w:cs="Arial"/>
              </w:rPr>
              <w:t xml:space="preserve">An </w:t>
            </w:r>
            <w:r w:rsidRPr="000B675D">
              <w:rPr>
                <w:rFonts w:cs="Arial"/>
                <w:b/>
              </w:rPr>
              <w:t>Offshore Transmission System</w:t>
            </w:r>
            <w:r w:rsidRPr="000B675D">
              <w:rPr>
                <w:rFonts w:cs="Arial"/>
              </w:rPr>
              <w:t xml:space="preserve"> with an </w:t>
            </w:r>
            <w:r w:rsidRPr="000B675D">
              <w:rPr>
                <w:rFonts w:cs="Arial"/>
                <w:b/>
              </w:rPr>
              <w:t>Interface Point</w:t>
            </w:r>
            <w:r w:rsidRPr="000B675D">
              <w:rPr>
                <w:rFonts w:cs="Arial"/>
              </w:rPr>
              <w:t xml:space="preserve"> in England and Wales.</w:t>
            </w:r>
          </w:p>
        </w:tc>
      </w:tr>
      <w:tr w:rsidR="009871B0" w:rsidRPr="0079139F" w14:paraId="29063031" w14:textId="77777777" w:rsidTr="490DE6A8">
        <w:trPr>
          <w:cantSplit/>
        </w:trPr>
        <w:tc>
          <w:tcPr>
            <w:tcW w:w="2884" w:type="dxa"/>
          </w:tcPr>
          <w:p w14:paraId="25CE097E" w14:textId="3FA3BD6F" w:rsidR="009871B0" w:rsidRPr="0079139F" w:rsidRDefault="009871B0" w:rsidP="009871B0">
            <w:pPr>
              <w:pStyle w:val="Arial11Bold"/>
              <w:rPr>
                <w:rFonts w:cs="Arial"/>
              </w:rPr>
            </w:pPr>
            <w:r w:rsidRPr="0079139F">
              <w:rPr>
                <w:rFonts w:cs="Arial"/>
              </w:rPr>
              <w:t>E&amp;W Offshore Transmission Licensee</w:t>
            </w:r>
          </w:p>
        </w:tc>
        <w:tc>
          <w:tcPr>
            <w:tcW w:w="6634" w:type="dxa"/>
          </w:tcPr>
          <w:p w14:paraId="6C4EE077" w14:textId="07A71FD9" w:rsidR="009871B0" w:rsidRPr="0079139F" w:rsidRDefault="009871B0" w:rsidP="009871B0">
            <w:pPr>
              <w:pStyle w:val="TableArial11"/>
              <w:rPr>
                <w:rFonts w:cs="Arial"/>
              </w:rPr>
            </w:pPr>
            <w:r w:rsidRPr="0079139F">
              <w:rPr>
                <w:rFonts w:cs="Arial"/>
              </w:rPr>
              <w:t xml:space="preserve">A person who owns or operates </w:t>
            </w:r>
            <w:r w:rsidRPr="005C20E3">
              <w:rPr>
                <w:rFonts w:cs="Arial"/>
                <w:bCs/>
              </w:rPr>
              <w:t>an</w:t>
            </w:r>
            <w:r w:rsidRPr="0079139F">
              <w:rPr>
                <w:rFonts w:cs="Arial"/>
                <w:b/>
              </w:rPr>
              <w:t xml:space="preserve"> E&amp;W Offshore Transmission System</w:t>
            </w:r>
            <w:r w:rsidRPr="0079139F">
              <w:rPr>
                <w:rFonts w:cs="Arial"/>
              </w:rPr>
              <w:t xml:space="preserve"> pursuant to a </w:t>
            </w:r>
            <w:r w:rsidRPr="0079139F">
              <w:rPr>
                <w:rFonts w:cs="Arial"/>
                <w:b/>
              </w:rPr>
              <w:t>Transmission Licence</w:t>
            </w:r>
            <w:r w:rsidRPr="0079139F">
              <w:rPr>
                <w:rFonts w:cs="Arial"/>
              </w:rPr>
              <w:t>.</w:t>
            </w:r>
          </w:p>
        </w:tc>
      </w:tr>
      <w:tr w:rsidR="009871B0" w:rsidRPr="007E0B31" w14:paraId="16715855" w14:textId="77777777" w:rsidTr="490DE6A8">
        <w:trPr>
          <w:cantSplit/>
        </w:trPr>
        <w:tc>
          <w:tcPr>
            <w:tcW w:w="2884" w:type="dxa"/>
          </w:tcPr>
          <w:p w14:paraId="491CEE12" w14:textId="278765B2" w:rsidR="009871B0" w:rsidRPr="007E0B31" w:rsidRDefault="009871B0" w:rsidP="009871B0">
            <w:pPr>
              <w:pStyle w:val="Arial11Bold"/>
              <w:rPr>
                <w:rFonts w:cs="Arial"/>
              </w:rPr>
            </w:pPr>
            <w:r w:rsidRPr="007E0B31">
              <w:rPr>
                <w:rFonts w:cs="Arial"/>
              </w:rPr>
              <w:t>E&amp;W Transmission System</w:t>
            </w:r>
          </w:p>
        </w:tc>
        <w:tc>
          <w:tcPr>
            <w:tcW w:w="6634" w:type="dxa"/>
          </w:tcPr>
          <w:p w14:paraId="75E612EF" w14:textId="1055308A" w:rsidR="009871B0" w:rsidRPr="007E0B31" w:rsidRDefault="009871B0" w:rsidP="009871B0">
            <w:pPr>
              <w:pStyle w:val="TableArial11"/>
              <w:rPr>
                <w:rFonts w:cs="Arial"/>
              </w:rPr>
            </w:pPr>
            <w:r w:rsidRPr="007E0B31">
              <w:rPr>
                <w:rFonts w:cs="Arial"/>
              </w:rPr>
              <w:t xml:space="preserve">Collectively </w:t>
            </w:r>
            <w:r w:rsidRPr="00507A27">
              <w:rPr>
                <w:rFonts w:cs="Arial"/>
                <w:b/>
              </w:rPr>
              <w:t>NGET</w:t>
            </w:r>
            <w:r w:rsidRPr="007E0B31">
              <w:rPr>
                <w:rFonts w:cs="Arial"/>
                <w:b/>
              </w:rPr>
              <w:t>’s Transmission System</w:t>
            </w:r>
            <w:r w:rsidRPr="007E0B31">
              <w:rPr>
                <w:rFonts w:cs="Arial"/>
              </w:rPr>
              <w:t xml:space="preserve"> and any </w:t>
            </w:r>
            <w:r w:rsidRPr="007E0B31">
              <w:rPr>
                <w:rFonts w:cs="Arial"/>
                <w:b/>
              </w:rPr>
              <w:t>E&amp;W Offshore Transmission Systems</w:t>
            </w:r>
            <w:r w:rsidRPr="007E0B31">
              <w:rPr>
                <w:rFonts w:cs="Arial"/>
              </w:rPr>
              <w:t>.</w:t>
            </w:r>
          </w:p>
        </w:tc>
      </w:tr>
      <w:tr w:rsidR="009871B0" w:rsidRPr="007E0B31" w14:paraId="27D19D54" w14:textId="77777777" w:rsidTr="490DE6A8">
        <w:trPr>
          <w:cantSplit/>
        </w:trPr>
        <w:tc>
          <w:tcPr>
            <w:tcW w:w="2884" w:type="dxa"/>
          </w:tcPr>
          <w:p w14:paraId="155671F3" w14:textId="77777777" w:rsidR="009871B0" w:rsidRPr="007E0B31" w:rsidRDefault="009871B0" w:rsidP="009871B0">
            <w:pPr>
              <w:pStyle w:val="Arial11Bold"/>
              <w:rPr>
                <w:rFonts w:cs="Arial"/>
              </w:rPr>
            </w:pPr>
            <w:r w:rsidRPr="007E0B31">
              <w:rPr>
                <w:rFonts w:cs="Arial"/>
              </w:rPr>
              <w:t>E&amp;W User</w:t>
            </w:r>
          </w:p>
        </w:tc>
        <w:tc>
          <w:tcPr>
            <w:tcW w:w="6634" w:type="dxa"/>
          </w:tcPr>
          <w:p w14:paraId="305E2C2E"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in </w:t>
            </w:r>
            <w:r w:rsidRPr="007E0B31">
              <w:rPr>
                <w:rFonts w:cs="Arial"/>
                <w:b/>
              </w:rPr>
              <w:t>England</w:t>
            </w:r>
            <w:r w:rsidRPr="007E0B31">
              <w:rPr>
                <w:rFonts w:cs="Arial"/>
              </w:rPr>
              <w:t xml:space="preserve"> and </w:t>
            </w:r>
            <w:r w:rsidRPr="007E0B31">
              <w:rPr>
                <w:rFonts w:cs="Arial"/>
                <w:b/>
              </w:rPr>
              <w:t>Wales</w:t>
            </w:r>
            <w:r w:rsidRPr="007E0B31">
              <w:rPr>
                <w:rFonts w:cs="Arial"/>
              </w:rPr>
              <w:t xml:space="preserve">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 xml:space="preserve">OTSUA Transfer Time </w:t>
            </w:r>
            <w:r w:rsidRPr="007E0B31">
              <w:rPr>
                <w:rFonts w:cs="Arial"/>
              </w:rPr>
              <w:t xml:space="preserve">be connected) to an </w:t>
            </w:r>
            <w:r w:rsidRPr="007E0B31">
              <w:rPr>
                <w:rFonts w:cs="Arial"/>
                <w:b/>
              </w:rPr>
              <w:t>E&amp;W Offshore Transmission System</w:t>
            </w:r>
            <w:r w:rsidRPr="007E0B31">
              <w:rPr>
                <w:rFonts w:cs="Arial"/>
              </w:rPr>
              <w:t>.</w:t>
            </w:r>
          </w:p>
        </w:tc>
      </w:tr>
      <w:tr w:rsidR="009871B0" w:rsidRPr="007E0B31" w14:paraId="4EF8D946" w14:textId="77777777" w:rsidTr="490DE6A8">
        <w:trPr>
          <w:cantSplit/>
        </w:trPr>
        <w:tc>
          <w:tcPr>
            <w:tcW w:w="2884" w:type="dxa"/>
          </w:tcPr>
          <w:p w14:paraId="2F8D7755" w14:textId="77777777" w:rsidR="009871B0" w:rsidRPr="007E0B31" w:rsidRDefault="009871B0" w:rsidP="009871B0">
            <w:pPr>
              <w:pStyle w:val="Arial11Bold"/>
              <w:rPr>
                <w:rFonts w:cs="Arial"/>
              </w:rPr>
            </w:pPr>
            <w:r w:rsidRPr="007E0B31">
              <w:rPr>
                <w:rFonts w:cs="Arial"/>
              </w:rPr>
              <w:t>Earth Fault Factor</w:t>
            </w:r>
          </w:p>
        </w:tc>
        <w:tc>
          <w:tcPr>
            <w:tcW w:w="6634" w:type="dxa"/>
          </w:tcPr>
          <w:p w14:paraId="6127CD38" w14:textId="77777777" w:rsidR="009871B0" w:rsidRPr="007E0B31" w:rsidRDefault="009871B0" w:rsidP="009871B0">
            <w:pPr>
              <w:pStyle w:val="TableArial11"/>
              <w:rPr>
                <w:rFonts w:cs="Arial"/>
              </w:rPr>
            </w:pPr>
            <w:r w:rsidRPr="007E0B31">
              <w:rPr>
                <w:rFonts w:cs="Arial"/>
              </w:rPr>
              <w:t xml:space="preserve">At a selected location of a three-phase </w:t>
            </w:r>
            <w:r w:rsidRPr="007E0B31">
              <w:rPr>
                <w:rFonts w:cs="Arial"/>
                <w:b/>
              </w:rPr>
              <w:t>System</w:t>
            </w:r>
            <w:r w:rsidRPr="007E0B31">
              <w:rPr>
                <w:rFonts w:cs="Arial"/>
              </w:rPr>
              <w:t xml:space="preserve"> (generally the point of installation of equipment) and for a given </w:t>
            </w:r>
            <w:r w:rsidRPr="007E0B31">
              <w:rPr>
                <w:rFonts w:cs="Arial"/>
                <w:b/>
              </w:rPr>
              <w:t>System</w:t>
            </w:r>
            <w:r w:rsidRPr="007E0B31">
              <w:rPr>
                <w:rFonts w:cs="Arial"/>
              </w:rPr>
              <w:t xml:space="preserve"> configuration, the ratio of the highest root mean square phase-to-earth power </w:t>
            </w:r>
            <w:r w:rsidRPr="007E0B31">
              <w:rPr>
                <w:rFonts w:cs="Arial"/>
                <w:b/>
              </w:rPr>
              <w:t>Frequency</w:t>
            </w:r>
            <w:r w:rsidRPr="007E0B31">
              <w:rPr>
                <w:rFonts w:cs="Arial"/>
              </w:rPr>
              <w:t xml:space="preserve"> voltage on a sound phase during a fault to earth (affecting one or more phases at any point) to the root mean square phase-to-earth power </w:t>
            </w:r>
            <w:r w:rsidRPr="007E0B31">
              <w:rPr>
                <w:rFonts w:cs="Arial"/>
                <w:b/>
              </w:rPr>
              <w:t>Frequency</w:t>
            </w:r>
            <w:r w:rsidRPr="007E0B31">
              <w:rPr>
                <w:rFonts w:cs="Arial"/>
              </w:rPr>
              <w:t xml:space="preserve"> voltage which would be obtained at the selected location without the fault.</w:t>
            </w:r>
          </w:p>
        </w:tc>
      </w:tr>
      <w:tr w:rsidR="009871B0" w:rsidRPr="007E0B31" w14:paraId="3ED6F9F3" w14:textId="77777777" w:rsidTr="490DE6A8">
        <w:trPr>
          <w:cantSplit/>
        </w:trPr>
        <w:tc>
          <w:tcPr>
            <w:tcW w:w="2884" w:type="dxa"/>
          </w:tcPr>
          <w:p w14:paraId="3BB43CE7" w14:textId="77777777" w:rsidR="009871B0" w:rsidRPr="007E0B31" w:rsidRDefault="009871B0" w:rsidP="009871B0">
            <w:pPr>
              <w:pStyle w:val="Arial11Bold"/>
              <w:rPr>
                <w:rFonts w:cs="Arial"/>
              </w:rPr>
            </w:pPr>
            <w:r w:rsidRPr="007E0B31">
              <w:rPr>
                <w:rFonts w:cs="Arial"/>
              </w:rPr>
              <w:t>Earthing</w:t>
            </w:r>
          </w:p>
        </w:tc>
        <w:tc>
          <w:tcPr>
            <w:tcW w:w="6634" w:type="dxa"/>
          </w:tcPr>
          <w:p w14:paraId="0C914808" w14:textId="77777777" w:rsidR="009871B0" w:rsidRPr="007E0B31" w:rsidRDefault="009871B0" w:rsidP="009871B0">
            <w:pPr>
              <w:pStyle w:val="TableArial11"/>
              <w:rPr>
                <w:rFonts w:cs="Arial"/>
              </w:rPr>
            </w:pPr>
            <w:r w:rsidRPr="007E0B31">
              <w:rPr>
                <w:rFonts w:cs="Arial"/>
              </w:rPr>
              <w:t xml:space="preserve">A way of providing a connection between conductors and earth by an </w:t>
            </w:r>
            <w:r w:rsidRPr="007E0B31">
              <w:rPr>
                <w:rFonts w:cs="Arial"/>
                <w:b/>
              </w:rPr>
              <w:t>Earthing Device</w:t>
            </w:r>
            <w:r w:rsidRPr="007E0B31">
              <w:rPr>
                <w:rFonts w:cs="Arial"/>
              </w:rPr>
              <w:t xml:space="preserve"> which is either:</w:t>
            </w:r>
          </w:p>
          <w:p w14:paraId="3C8513C7"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 xml:space="preserve">Immobilised and </w:t>
            </w:r>
            <w:r w:rsidRPr="007E0B31">
              <w:rPr>
                <w:rFonts w:cs="Arial"/>
                <w:b/>
              </w:rPr>
              <w:t>Locked</w:t>
            </w:r>
            <w:r w:rsidRPr="007E0B31">
              <w:rPr>
                <w:rFonts w:cs="Arial"/>
              </w:rPr>
              <w:t xml:space="preserve"> in the earthing position. Where the </w:t>
            </w:r>
            <w:r w:rsidRPr="007E0B31">
              <w:rPr>
                <w:rFonts w:cs="Arial"/>
                <w:b/>
              </w:rPr>
              <w:t>Earthing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w:t>
            </w:r>
            <w:r w:rsidRPr="007E0B31">
              <w:rPr>
                <w:rFonts w:cs="Arial"/>
              </w:rPr>
              <w:t xml:space="preserve"> </w:t>
            </w:r>
            <w:r w:rsidRPr="007E0B31">
              <w:rPr>
                <w:rFonts w:cs="Arial"/>
                <w:b/>
              </w:rPr>
              <w:t>Safety Co-ordinator</w:t>
            </w:r>
            <w:r w:rsidRPr="007E0B31">
              <w:rPr>
                <w:rFonts w:cs="Arial"/>
              </w:rPr>
              <w:t xml:space="preserve"> in safe custody; or</w:t>
            </w:r>
          </w:p>
          <w:p w14:paraId="58548DF6" w14:textId="520C29F3" w:rsidR="009871B0" w:rsidRPr="007E0B31" w:rsidRDefault="009871B0" w:rsidP="009871B0">
            <w:pPr>
              <w:pStyle w:val="TableArial11"/>
              <w:ind w:left="567" w:hanging="567"/>
              <w:rPr>
                <w:rFonts w:cs="Arial"/>
              </w:rPr>
            </w:pPr>
            <w:r w:rsidRPr="007E0B31">
              <w:rPr>
                <w:rFonts w:cs="Arial"/>
              </w:rPr>
              <w:t>(b)</w:t>
            </w:r>
            <w:r w:rsidRPr="007E0B31">
              <w:rPr>
                <w:rFonts w:cs="Arial"/>
              </w:rPr>
              <w:tab/>
              <w:t xml:space="preserve">maintained and/or secured in position by such other method which must be in accordance with the </w:t>
            </w:r>
            <w:r w:rsidRPr="007E0B31">
              <w:rPr>
                <w:rFonts w:cs="Arial"/>
                <w:b/>
              </w:rPr>
              <w:t>Local Safety Instructions</w:t>
            </w:r>
            <w:r w:rsidRPr="007E0B31">
              <w:rPr>
                <w:rFonts w:cs="Arial"/>
              </w:rPr>
              <w:t xml:space="preserve"> of</w:t>
            </w:r>
            <w:r w:rsidRPr="007E0B31">
              <w:rPr>
                <w:rFonts w:cs="Arial"/>
                <w:b/>
              </w:rPr>
              <w:t xml:space="preserve"> </w:t>
            </w:r>
            <w:r>
              <w:rPr>
                <w:rFonts w:cs="Arial"/>
                <w:b/>
              </w:rPr>
              <w:t>NGET</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w:t>
            </w:r>
          </w:p>
        </w:tc>
      </w:tr>
      <w:tr w:rsidR="009871B0" w:rsidRPr="007E0B31" w14:paraId="20790EFF" w14:textId="77777777" w:rsidTr="490DE6A8">
        <w:trPr>
          <w:cantSplit/>
        </w:trPr>
        <w:tc>
          <w:tcPr>
            <w:tcW w:w="2884" w:type="dxa"/>
          </w:tcPr>
          <w:p w14:paraId="583FA21D" w14:textId="77777777" w:rsidR="009871B0" w:rsidRPr="007E0B31" w:rsidRDefault="009871B0" w:rsidP="009871B0">
            <w:pPr>
              <w:pStyle w:val="Arial11Bold"/>
              <w:rPr>
                <w:rFonts w:cs="Arial"/>
              </w:rPr>
            </w:pPr>
            <w:r w:rsidRPr="007E0B31">
              <w:rPr>
                <w:rFonts w:cs="Arial"/>
              </w:rPr>
              <w:t>Earthing Device</w:t>
            </w:r>
          </w:p>
        </w:tc>
        <w:tc>
          <w:tcPr>
            <w:tcW w:w="6634" w:type="dxa"/>
          </w:tcPr>
          <w:p w14:paraId="1C3B0D47" w14:textId="77777777" w:rsidR="009871B0" w:rsidRPr="007E0B31" w:rsidRDefault="009871B0" w:rsidP="009871B0">
            <w:pPr>
              <w:pStyle w:val="TableArial11"/>
              <w:rPr>
                <w:rFonts w:cs="Arial"/>
              </w:rPr>
            </w:pPr>
            <w:r w:rsidRPr="007E0B31">
              <w:rPr>
                <w:rFonts w:cs="Arial"/>
              </w:rPr>
              <w:t>A means of providing a connection between a conductor and earth being of adequate strength and capability.</w:t>
            </w:r>
          </w:p>
        </w:tc>
      </w:tr>
      <w:tr w:rsidR="009871B0" w:rsidRPr="007E0B31" w14:paraId="6FE62627" w14:textId="77777777" w:rsidTr="490DE6A8">
        <w:trPr>
          <w:cantSplit/>
        </w:trPr>
        <w:tc>
          <w:tcPr>
            <w:tcW w:w="2884" w:type="dxa"/>
          </w:tcPr>
          <w:p w14:paraId="5F411AEF" w14:textId="77777777" w:rsidR="009871B0" w:rsidRPr="007E0B31" w:rsidRDefault="009871B0" w:rsidP="009871B0">
            <w:pPr>
              <w:pStyle w:val="Arial11Bold"/>
              <w:rPr>
                <w:rFonts w:cs="Arial"/>
              </w:rPr>
            </w:pPr>
            <w:r w:rsidRPr="007E0B31">
              <w:rPr>
                <w:rFonts w:cs="Arial"/>
              </w:rPr>
              <w:lastRenderedPageBreak/>
              <w:t>Elected Panel Members</w:t>
            </w:r>
          </w:p>
        </w:tc>
        <w:tc>
          <w:tcPr>
            <w:tcW w:w="6634" w:type="dxa"/>
          </w:tcPr>
          <w:p w14:paraId="5FB33BE8" w14:textId="77777777" w:rsidR="009871B0" w:rsidRPr="007E0B31" w:rsidRDefault="009871B0" w:rsidP="009871B0">
            <w:pPr>
              <w:pStyle w:val="TableArial11"/>
              <w:rPr>
                <w:rFonts w:cs="Arial"/>
              </w:rPr>
            </w:pPr>
            <w:r w:rsidRPr="007E0B31">
              <w:rPr>
                <w:rFonts w:cs="Arial"/>
              </w:rPr>
              <w:t xml:space="preserve">Shall mean the following </w:t>
            </w:r>
            <w:r w:rsidRPr="007E0B31">
              <w:rPr>
                <w:rFonts w:cs="Arial"/>
                <w:b/>
              </w:rPr>
              <w:t>Panel Members</w:t>
            </w:r>
            <w:r w:rsidRPr="007E0B31">
              <w:rPr>
                <w:rFonts w:cs="Arial"/>
              </w:rPr>
              <w:t xml:space="preserve"> elected in accordance with GR4.2(a):</w:t>
            </w:r>
          </w:p>
          <w:p w14:paraId="7A0E217F" w14:textId="77777777" w:rsidR="009871B0" w:rsidRPr="007E0B31" w:rsidRDefault="009871B0" w:rsidP="009871B0">
            <w:pPr>
              <w:pStyle w:val="TableArial11"/>
              <w:rPr>
                <w:rFonts w:cs="Arial"/>
              </w:rPr>
            </w:pPr>
            <w:r w:rsidRPr="007E0B31">
              <w:rPr>
                <w:rFonts w:cs="Arial"/>
              </w:rPr>
              <w:t xml:space="preserve">(a) the representative of the </w:t>
            </w:r>
            <w:r w:rsidRPr="007E0B31">
              <w:rPr>
                <w:rFonts w:cs="Arial"/>
                <w:b/>
              </w:rPr>
              <w:t>Suppliers</w:t>
            </w:r>
            <w:r w:rsidRPr="007E0B31">
              <w:rPr>
                <w:rFonts w:cs="Arial"/>
              </w:rPr>
              <w:t>;</w:t>
            </w:r>
          </w:p>
          <w:p w14:paraId="0B280CC3" w14:textId="77777777" w:rsidR="009871B0" w:rsidRPr="007E0B31" w:rsidRDefault="009871B0" w:rsidP="009871B0">
            <w:pPr>
              <w:pStyle w:val="TableArial11"/>
              <w:rPr>
                <w:rFonts w:cs="Arial"/>
              </w:rPr>
            </w:pPr>
            <w:r w:rsidRPr="007E0B31">
              <w:rPr>
                <w:rFonts w:cs="Arial"/>
              </w:rPr>
              <w:t xml:space="preserve">(b) the representative of the </w:t>
            </w:r>
            <w:r w:rsidRPr="007E0B31">
              <w:rPr>
                <w:rFonts w:cs="Arial"/>
                <w:b/>
              </w:rPr>
              <w:t>Onshore Transmission Licensees</w:t>
            </w:r>
            <w:r w:rsidRPr="007E0B31">
              <w:rPr>
                <w:rFonts w:cs="Arial"/>
              </w:rPr>
              <w:t>;</w:t>
            </w:r>
          </w:p>
          <w:p w14:paraId="1A7E3FA0" w14:textId="77777777" w:rsidR="009871B0" w:rsidRPr="007E0B31" w:rsidRDefault="009871B0" w:rsidP="009871B0">
            <w:pPr>
              <w:pStyle w:val="TableArial11"/>
              <w:rPr>
                <w:rFonts w:cs="Arial"/>
              </w:rPr>
            </w:pPr>
            <w:r w:rsidRPr="007E0B31">
              <w:rPr>
                <w:rFonts w:cs="Arial"/>
              </w:rPr>
              <w:t xml:space="preserve">(c) the representative of the </w:t>
            </w:r>
            <w:r w:rsidRPr="007E0B31">
              <w:rPr>
                <w:rFonts w:cs="Arial"/>
                <w:b/>
              </w:rPr>
              <w:t>Offshore Transmission Licensees</w:t>
            </w:r>
            <w:r w:rsidRPr="007E0B31">
              <w:rPr>
                <w:rFonts w:cs="Arial"/>
              </w:rPr>
              <w:t>; and</w:t>
            </w:r>
          </w:p>
          <w:p w14:paraId="785BAC19" w14:textId="77777777" w:rsidR="009871B0" w:rsidRPr="007E0B31" w:rsidRDefault="009871B0" w:rsidP="009871B0">
            <w:pPr>
              <w:pStyle w:val="TableArial11"/>
              <w:rPr>
                <w:rFonts w:cs="Arial"/>
              </w:rPr>
            </w:pPr>
            <w:r w:rsidRPr="007E0B31">
              <w:rPr>
                <w:rFonts w:cs="Arial"/>
              </w:rPr>
              <w:t xml:space="preserve">(d) the representatives of the </w:t>
            </w:r>
            <w:r w:rsidRPr="007E0B31">
              <w:rPr>
                <w:rFonts w:cs="Arial"/>
                <w:b/>
              </w:rPr>
              <w:t>Generators</w:t>
            </w:r>
          </w:p>
        </w:tc>
      </w:tr>
      <w:tr w:rsidR="009871B0" w:rsidRPr="007E0B31" w14:paraId="79615CAE" w14:textId="77777777" w:rsidTr="490DE6A8">
        <w:trPr>
          <w:cantSplit/>
        </w:trPr>
        <w:tc>
          <w:tcPr>
            <w:tcW w:w="2884" w:type="dxa"/>
          </w:tcPr>
          <w:p w14:paraId="6B5295BC" w14:textId="77777777" w:rsidR="009871B0" w:rsidRPr="007E0B31" w:rsidRDefault="009871B0" w:rsidP="009871B0">
            <w:pPr>
              <w:pStyle w:val="Arial11Bold"/>
              <w:rPr>
                <w:rFonts w:cs="Arial"/>
              </w:rPr>
            </w:pPr>
            <w:r w:rsidRPr="007E0B31">
              <w:rPr>
                <w:rFonts w:cs="Arial"/>
              </w:rPr>
              <w:t>Electrical Standard</w:t>
            </w:r>
          </w:p>
        </w:tc>
        <w:tc>
          <w:tcPr>
            <w:tcW w:w="6634" w:type="dxa"/>
          </w:tcPr>
          <w:p w14:paraId="5A4738F8" w14:textId="77777777" w:rsidR="009871B0" w:rsidRPr="007E0B31" w:rsidRDefault="009871B0" w:rsidP="009871B0">
            <w:pPr>
              <w:pStyle w:val="TableArial11"/>
              <w:rPr>
                <w:rFonts w:cs="Arial"/>
              </w:rPr>
            </w:pPr>
            <w:r w:rsidRPr="007E0B31">
              <w:rPr>
                <w:rFonts w:cs="Arial"/>
              </w:rPr>
              <w:t xml:space="preserve">A standard listed in the Annex to the </w:t>
            </w:r>
            <w:r w:rsidRPr="007E0B31">
              <w:rPr>
                <w:rFonts w:cs="Arial"/>
                <w:b/>
              </w:rPr>
              <w:t>General Conditions</w:t>
            </w:r>
            <w:r w:rsidRPr="007E0B31">
              <w:rPr>
                <w:rFonts w:cs="Arial"/>
              </w:rPr>
              <w:t>.</w:t>
            </w:r>
          </w:p>
        </w:tc>
      </w:tr>
      <w:tr w:rsidR="009871B0" w:rsidRPr="007E0B31" w14:paraId="77FD0811" w14:textId="77777777" w:rsidTr="490DE6A8">
        <w:trPr>
          <w:cantSplit/>
        </w:trPr>
        <w:tc>
          <w:tcPr>
            <w:tcW w:w="2884" w:type="dxa"/>
          </w:tcPr>
          <w:p w14:paraId="7CF40496" w14:textId="51F2F0DA" w:rsidR="009871B0" w:rsidRPr="00F6331A" w:rsidRDefault="009871B0" w:rsidP="009871B0">
            <w:pPr>
              <w:pStyle w:val="Arial11Bold"/>
              <w:rPr>
                <w:rFonts w:cs="Arial"/>
              </w:rPr>
            </w:pPr>
            <w:r w:rsidRPr="00F6331A">
              <w:rPr>
                <w:lang w:val="en-US"/>
              </w:rPr>
              <w:t>Electricity Balancing Regulation</w:t>
            </w:r>
          </w:p>
        </w:tc>
        <w:tc>
          <w:tcPr>
            <w:tcW w:w="6634" w:type="dxa"/>
          </w:tcPr>
          <w:p w14:paraId="3860E34E" w14:textId="35D52113" w:rsidR="009871B0" w:rsidRPr="00F6331A" w:rsidRDefault="009871B0" w:rsidP="009871B0">
            <w:pPr>
              <w:pStyle w:val="TableArial11"/>
              <w:rPr>
                <w:rFonts w:cs="Arial"/>
              </w:rPr>
            </w:pPr>
            <w:r w:rsidRPr="00F6331A">
              <w:rPr>
                <w:lang w:val="en-US"/>
              </w:rPr>
              <w:t xml:space="preserve">as defined in the </w:t>
            </w:r>
            <w:r w:rsidRPr="00F6331A">
              <w:rPr>
                <w:b/>
                <w:lang w:val="en-US"/>
              </w:rPr>
              <w:t>CUSC</w:t>
            </w:r>
            <w:r w:rsidRPr="00F6331A">
              <w:rPr>
                <w:lang w:val="en-US"/>
              </w:rPr>
              <w:t>.</w:t>
            </w:r>
          </w:p>
        </w:tc>
      </w:tr>
      <w:tr w:rsidR="009871B0" w:rsidRPr="007E0B31" w14:paraId="5FDEE14B" w14:textId="77777777" w:rsidTr="490DE6A8">
        <w:trPr>
          <w:cantSplit/>
        </w:trPr>
        <w:tc>
          <w:tcPr>
            <w:tcW w:w="2884" w:type="dxa"/>
          </w:tcPr>
          <w:p w14:paraId="272D7034" w14:textId="77777777" w:rsidR="009871B0" w:rsidRPr="007E0B31" w:rsidRDefault="009871B0" w:rsidP="009871B0">
            <w:pPr>
              <w:pStyle w:val="Arial11Bold"/>
              <w:rPr>
                <w:rFonts w:cs="Arial"/>
              </w:rPr>
            </w:pPr>
            <w:r w:rsidRPr="007E0B31">
              <w:rPr>
                <w:rFonts w:cs="Arial"/>
              </w:rPr>
              <w:t>Electricity Council</w:t>
            </w:r>
          </w:p>
        </w:tc>
        <w:tc>
          <w:tcPr>
            <w:tcW w:w="6634" w:type="dxa"/>
          </w:tcPr>
          <w:p w14:paraId="15365170" w14:textId="77777777" w:rsidR="009871B0" w:rsidRPr="007E0B31" w:rsidRDefault="009871B0" w:rsidP="009871B0">
            <w:pPr>
              <w:pStyle w:val="TableArial11"/>
              <w:rPr>
                <w:rFonts w:cs="Arial"/>
              </w:rPr>
            </w:pPr>
            <w:r w:rsidRPr="007E0B31">
              <w:rPr>
                <w:rFonts w:cs="Arial"/>
              </w:rPr>
              <w:t>That body set up under the Electricity Act, 1957.</w:t>
            </w:r>
          </w:p>
        </w:tc>
      </w:tr>
      <w:tr w:rsidR="009871B0" w:rsidRPr="007E0B31" w14:paraId="2701B422" w14:textId="77777777" w:rsidTr="490DE6A8">
        <w:trPr>
          <w:cantSplit/>
        </w:trPr>
        <w:tc>
          <w:tcPr>
            <w:tcW w:w="2884" w:type="dxa"/>
          </w:tcPr>
          <w:p w14:paraId="0475EF83" w14:textId="77777777" w:rsidR="009871B0" w:rsidRPr="007E0B31" w:rsidRDefault="009871B0" w:rsidP="009871B0">
            <w:pPr>
              <w:pStyle w:val="Arial11Bold"/>
              <w:rPr>
                <w:rFonts w:cs="Arial"/>
              </w:rPr>
            </w:pPr>
            <w:r w:rsidRPr="007E0B31">
              <w:rPr>
                <w:rFonts w:cs="Arial"/>
              </w:rPr>
              <w:t>Electricity Distribution Licence</w:t>
            </w:r>
          </w:p>
        </w:tc>
        <w:tc>
          <w:tcPr>
            <w:tcW w:w="6634" w:type="dxa"/>
          </w:tcPr>
          <w:p w14:paraId="3B723255" w14:textId="77777777" w:rsidR="009871B0" w:rsidRPr="007E0B31" w:rsidRDefault="009871B0" w:rsidP="009871B0">
            <w:pPr>
              <w:pStyle w:val="TableArial11"/>
              <w:rPr>
                <w:rFonts w:cs="Arial"/>
              </w:rPr>
            </w:pPr>
            <w:r w:rsidRPr="007E0B31">
              <w:rPr>
                <w:rFonts w:cs="Arial"/>
              </w:rPr>
              <w:t xml:space="preserve">The licence granted pursuant to Section 6(1) (c) of the </w:t>
            </w:r>
            <w:r w:rsidRPr="007E0B31">
              <w:rPr>
                <w:rFonts w:cs="Arial"/>
                <w:b/>
              </w:rPr>
              <w:t>Act</w:t>
            </w:r>
            <w:r w:rsidRPr="007E0B31">
              <w:rPr>
                <w:rFonts w:cs="Arial"/>
              </w:rPr>
              <w:t>.</w:t>
            </w:r>
          </w:p>
        </w:tc>
      </w:tr>
      <w:tr w:rsidR="009871B0" w:rsidRPr="007E0B31" w14:paraId="45591D21" w14:textId="77777777" w:rsidTr="490DE6A8">
        <w:trPr>
          <w:cantSplit/>
        </w:trPr>
        <w:tc>
          <w:tcPr>
            <w:tcW w:w="2884" w:type="dxa"/>
          </w:tcPr>
          <w:p w14:paraId="07683A3F" w14:textId="77777777" w:rsidR="009871B0" w:rsidRPr="007E0B31" w:rsidRDefault="009871B0" w:rsidP="009871B0">
            <w:pPr>
              <w:pStyle w:val="Arial11Bold"/>
              <w:rPr>
                <w:rFonts w:cs="Arial"/>
              </w:rPr>
            </w:pPr>
            <w:r w:rsidRPr="007E0B31">
              <w:rPr>
                <w:rFonts w:cs="Arial"/>
              </w:rPr>
              <w:t>Electricity Regulation</w:t>
            </w:r>
          </w:p>
        </w:tc>
        <w:tc>
          <w:tcPr>
            <w:tcW w:w="6634" w:type="dxa"/>
          </w:tcPr>
          <w:p w14:paraId="448F37B6" w14:textId="77777777" w:rsidR="009871B0" w:rsidRPr="007E0B31" w:rsidRDefault="009871B0" w:rsidP="009871B0">
            <w:pPr>
              <w:pStyle w:val="TableArial11"/>
              <w:rPr>
                <w:rFonts w:cs="Arial"/>
              </w:rPr>
            </w:pPr>
            <w:r w:rsidRPr="007E0B31">
              <w:rPr>
                <w:rFonts w:cs="Arial"/>
              </w:rPr>
              <w:t xml:space="preserve">As defined in the </w:t>
            </w:r>
            <w:r w:rsidRPr="007E0B31">
              <w:rPr>
                <w:rFonts w:cs="Arial"/>
                <w:b/>
              </w:rPr>
              <w:t>Transmission Licence.</w:t>
            </w:r>
          </w:p>
        </w:tc>
      </w:tr>
      <w:tr w:rsidR="009871B0" w:rsidRPr="007E0B31" w14:paraId="3F1D3736" w14:textId="77777777" w:rsidTr="490DE6A8">
        <w:trPr>
          <w:cantSplit/>
        </w:trPr>
        <w:tc>
          <w:tcPr>
            <w:tcW w:w="2884" w:type="dxa"/>
          </w:tcPr>
          <w:p w14:paraId="487F65CC" w14:textId="786CD569" w:rsidR="009871B0" w:rsidRPr="007E0B31" w:rsidRDefault="009871B0" w:rsidP="009871B0">
            <w:pPr>
              <w:pStyle w:val="Arial11Bold"/>
              <w:rPr>
                <w:rFonts w:cs="Arial"/>
              </w:rPr>
            </w:pPr>
            <w:r w:rsidRPr="00DB341C">
              <w:rPr>
                <w:rFonts w:cs="Arial"/>
              </w:rPr>
              <w:t>Electricity Storage</w:t>
            </w:r>
          </w:p>
        </w:tc>
        <w:tc>
          <w:tcPr>
            <w:tcW w:w="6634" w:type="dxa"/>
          </w:tcPr>
          <w:p w14:paraId="5A71141B" w14:textId="7EEFC93F" w:rsidR="009871B0" w:rsidRPr="007E0B31" w:rsidRDefault="009871B0" w:rsidP="009871B0">
            <w:pPr>
              <w:pStyle w:val="TableArial11"/>
              <w:rPr>
                <w:rFonts w:cs="Arial"/>
              </w:rPr>
            </w:pPr>
            <w:r w:rsidRPr="00DB341C">
              <w:t>The conversion of electrical energy into a form of energy which can be stored, the storing of that energy, and the subsequent reconversion of that energy back into electrical energy.</w:t>
            </w:r>
          </w:p>
        </w:tc>
      </w:tr>
      <w:tr w:rsidR="009871B0" w:rsidRPr="007E0B31" w14:paraId="71C453A5" w14:textId="77777777" w:rsidTr="490DE6A8">
        <w:trPr>
          <w:cantSplit/>
        </w:trPr>
        <w:tc>
          <w:tcPr>
            <w:tcW w:w="2884" w:type="dxa"/>
          </w:tcPr>
          <w:p w14:paraId="0C20A181" w14:textId="2AAAF4F0" w:rsidR="009871B0" w:rsidRPr="007E0B31" w:rsidRDefault="009871B0" w:rsidP="009871B0">
            <w:pPr>
              <w:pStyle w:val="Arial11Bold"/>
              <w:rPr>
                <w:rFonts w:cs="Arial"/>
              </w:rPr>
            </w:pPr>
            <w:r w:rsidRPr="00DB341C">
              <w:rPr>
                <w:rFonts w:cs="Arial"/>
              </w:rPr>
              <w:t>Electricity Storage Module</w:t>
            </w:r>
          </w:p>
        </w:tc>
        <w:tc>
          <w:tcPr>
            <w:tcW w:w="6634" w:type="dxa"/>
          </w:tcPr>
          <w:p w14:paraId="5AE08111" w14:textId="5EABFFFC" w:rsidR="009871B0" w:rsidRPr="007E0B31" w:rsidRDefault="009871B0" w:rsidP="009871B0">
            <w:pPr>
              <w:pStyle w:val="TableArial11"/>
              <w:rPr>
                <w:rFonts w:cs="Arial"/>
              </w:rPr>
            </w:pPr>
            <w:r w:rsidRPr="00DB341C">
              <w:rPr>
                <w:rFonts w:cs="Arial"/>
              </w:rPr>
              <w:t xml:space="preserve">Is either one or more </w:t>
            </w:r>
            <w:r w:rsidRPr="00DB341C">
              <w:rPr>
                <w:rFonts w:cs="Arial"/>
                <w:b/>
              </w:rPr>
              <w:t>Synchronous Electricity Storage Unit</w:t>
            </w:r>
            <w:r w:rsidRPr="00DB341C">
              <w:rPr>
                <w:rFonts w:cs="Arial"/>
              </w:rPr>
              <w:t xml:space="preserve">(s) or </w:t>
            </w:r>
            <w:r w:rsidRPr="00DB341C">
              <w:rPr>
                <w:rFonts w:cs="Arial"/>
                <w:b/>
              </w:rPr>
              <w:t>Non-Synchronous Electricity Storage Unit</w:t>
            </w:r>
            <w:r w:rsidRPr="00DB341C">
              <w:rPr>
                <w:rFonts w:cs="Arial"/>
              </w:rPr>
              <w:t xml:space="preserve">(s) which could also be part of a </w:t>
            </w:r>
            <w:r w:rsidRPr="00DB341C">
              <w:rPr>
                <w:rFonts w:cs="Arial"/>
                <w:b/>
              </w:rPr>
              <w:t>Power Generating Module</w:t>
            </w:r>
            <w:r w:rsidRPr="00DB341C">
              <w:rPr>
                <w:rFonts w:cs="Arial"/>
              </w:rPr>
              <w:t>. For the avoidance of doubt,</w:t>
            </w:r>
            <w:r w:rsidRPr="00DB341C">
              <w:rPr>
                <w:rFonts w:cs="Arial"/>
                <w:b/>
              </w:rPr>
              <w:t xml:space="preserve"> Non-Controllable Electricity Storage Equipment </w:t>
            </w:r>
            <w:r w:rsidRPr="00DB341C">
              <w:rPr>
                <w:rFonts w:cs="Arial"/>
              </w:rPr>
              <w:t xml:space="preserve">would not be considered to be classed as an </w:t>
            </w:r>
            <w:r w:rsidRPr="00DB341C">
              <w:rPr>
                <w:rFonts w:cs="Arial"/>
                <w:b/>
              </w:rPr>
              <w:t>Electricity Storage Module</w:t>
            </w:r>
            <w:r w:rsidRPr="00DB341C">
              <w:rPr>
                <w:rFonts w:cs="Arial"/>
              </w:rPr>
              <w:t xml:space="preserve"> or as an </w:t>
            </w:r>
            <w:r w:rsidRPr="00DB341C">
              <w:rPr>
                <w:rFonts w:cs="Arial"/>
                <w:b/>
              </w:rPr>
              <w:t>Electricity Storage Unit</w:t>
            </w:r>
            <w:r w:rsidRPr="00DB341C">
              <w:rPr>
                <w:rFonts w:cs="Arial"/>
              </w:rPr>
              <w:t>.</w:t>
            </w:r>
          </w:p>
        </w:tc>
      </w:tr>
      <w:tr w:rsidR="009871B0" w14:paraId="54F3B6E6" w14:textId="77777777" w:rsidTr="490DE6A8">
        <w:trPr>
          <w:cantSplit/>
        </w:trPr>
        <w:tc>
          <w:tcPr>
            <w:tcW w:w="2884" w:type="dxa"/>
          </w:tcPr>
          <w:p w14:paraId="67ACC8AD" w14:textId="116BD586" w:rsidR="009871B0" w:rsidRDefault="009871B0" w:rsidP="009871B0">
            <w:pPr>
              <w:pStyle w:val="Arial11Bold"/>
              <w:rPr>
                <w:rFonts w:cs="Arial"/>
              </w:rPr>
            </w:pPr>
            <w:r w:rsidRPr="024814CE">
              <w:rPr>
                <w:rFonts w:cs="Arial"/>
              </w:rPr>
              <w:t>Electricity Storage Unit</w:t>
            </w:r>
          </w:p>
        </w:tc>
        <w:tc>
          <w:tcPr>
            <w:tcW w:w="6634" w:type="dxa"/>
          </w:tcPr>
          <w:p w14:paraId="0D3DC444" w14:textId="11F529A9" w:rsidR="009871B0" w:rsidRPr="00207464" w:rsidRDefault="009871B0" w:rsidP="009871B0">
            <w:pPr>
              <w:pStyle w:val="TableArial11"/>
            </w:pPr>
            <w:r w:rsidRPr="00207464">
              <w:t xml:space="preserve">A </w:t>
            </w:r>
            <w:r w:rsidRPr="00207464">
              <w:rPr>
                <w:b/>
                <w:bCs/>
              </w:rPr>
              <w:t>Synchronous Electricity Storage Unit</w:t>
            </w:r>
            <w:r w:rsidRPr="00207464">
              <w:t xml:space="preserve"> or </w:t>
            </w:r>
            <w:r w:rsidRPr="00207464">
              <w:rPr>
                <w:b/>
                <w:bCs/>
              </w:rPr>
              <w:t>Non-Synchronous Electricity Storage Unit</w:t>
            </w:r>
            <w:r w:rsidRPr="00207464">
              <w:t>.</w:t>
            </w:r>
          </w:p>
        </w:tc>
      </w:tr>
      <w:tr w:rsidR="009871B0" w:rsidRPr="007E0B31" w14:paraId="618E4044" w14:textId="77777777" w:rsidTr="490DE6A8">
        <w:trPr>
          <w:cantSplit/>
        </w:trPr>
        <w:tc>
          <w:tcPr>
            <w:tcW w:w="2884" w:type="dxa"/>
          </w:tcPr>
          <w:p w14:paraId="06BF56EE" w14:textId="77777777" w:rsidR="009871B0" w:rsidRPr="007E0B31" w:rsidRDefault="009871B0" w:rsidP="009871B0">
            <w:pPr>
              <w:pStyle w:val="Arial11Bold"/>
              <w:rPr>
                <w:rFonts w:cs="Arial"/>
              </w:rPr>
            </w:pPr>
            <w:r w:rsidRPr="007E0B31">
              <w:rPr>
                <w:rFonts w:cs="Arial"/>
              </w:rPr>
              <w:t>Electricity Supply Industry Arbitration Association</w:t>
            </w:r>
          </w:p>
        </w:tc>
        <w:tc>
          <w:tcPr>
            <w:tcW w:w="6634" w:type="dxa"/>
          </w:tcPr>
          <w:p w14:paraId="75769710" w14:textId="77777777" w:rsidR="009871B0" w:rsidRPr="007E0B31" w:rsidRDefault="009871B0" w:rsidP="009871B0">
            <w:pPr>
              <w:pStyle w:val="TableArial11"/>
              <w:rPr>
                <w:rFonts w:cs="Arial"/>
              </w:rPr>
            </w:pPr>
            <w:r w:rsidRPr="007E0B31">
              <w:rPr>
                <w:rFonts w:cs="Arial"/>
              </w:rPr>
              <w:t>The unincorporated members' club of that name formed inter alia to promote the efficient and economic operation of the procedure for the resolution of disputes within the electricity supply industry by means of arbitration or otherwise in accordance with its arbitration rules.</w:t>
            </w:r>
          </w:p>
        </w:tc>
      </w:tr>
      <w:tr w:rsidR="009871B0" w:rsidRPr="007E0B31" w14:paraId="7456E88A" w14:textId="77777777" w:rsidTr="490DE6A8">
        <w:trPr>
          <w:cantSplit/>
        </w:trPr>
        <w:tc>
          <w:tcPr>
            <w:tcW w:w="2884" w:type="dxa"/>
          </w:tcPr>
          <w:p w14:paraId="2944497F" w14:textId="77777777" w:rsidR="009871B0" w:rsidRPr="007E0B31" w:rsidRDefault="009871B0" w:rsidP="009871B0">
            <w:pPr>
              <w:pStyle w:val="Arial11Bold"/>
              <w:rPr>
                <w:rFonts w:cs="Arial"/>
              </w:rPr>
            </w:pPr>
            <w:r w:rsidRPr="007E0B31">
              <w:rPr>
                <w:rFonts w:cs="Arial"/>
              </w:rPr>
              <w:t>Electricity Supply Licence</w:t>
            </w:r>
          </w:p>
        </w:tc>
        <w:tc>
          <w:tcPr>
            <w:tcW w:w="6634" w:type="dxa"/>
          </w:tcPr>
          <w:p w14:paraId="3BC449FB" w14:textId="77777777" w:rsidR="009871B0" w:rsidRPr="007E0B31" w:rsidRDefault="009871B0" w:rsidP="009871B0">
            <w:pPr>
              <w:pStyle w:val="TableArial11"/>
              <w:rPr>
                <w:rFonts w:cs="Arial"/>
              </w:rPr>
            </w:pPr>
            <w:r w:rsidRPr="007E0B31">
              <w:rPr>
                <w:rFonts w:cs="Arial"/>
              </w:rPr>
              <w:t xml:space="preserve">The licence granted pursuant to Section 6(1) (d) of the </w:t>
            </w:r>
            <w:r w:rsidRPr="007E0B31">
              <w:rPr>
                <w:rFonts w:cs="Arial"/>
                <w:b/>
              </w:rPr>
              <w:t>Act</w:t>
            </w:r>
            <w:r w:rsidRPr="007E0B31">
              <w:rPr>
                <w:rFonts w:cs="Arial"/>
              </w:rPr>
              <w:t>.</w:t>
            </w:r>
          </w:p>
        </w:tc>
      </w:tr>
      <w:tr w:rsidR="0093310B" w:rsidRPr="007E0B31" w14:paraId="2AA8471F" w14:textId="77777777" w:rsidTr="490DE6A8">
        <w:trPr>
          <w:cantSplit/>
        </w:trPr>
        <w:tc>
          <w:tcPr>
            <w:tcW w:w="2884" w:type="dxa"/>
          </w:tcPr>
          <w:p w14:paraId="3F9A68DC" w14:textId="70EA4980" w:rsidR="009871B0" w:rsidRPr="007E0B31" w:rsidRDefault="009871B0" w:rsidP="009871B0">
            <w:pPr>
              <w:pStyle w:val="Arial11Bold"/>
              <w:rPr>
                <w:rFonts w:cs="Arial"/>
              </w:rPr>
            </w:pPr>
            <w:r>
              <w:rPr>
                <w:rFonts w:cs="Arial"/>
              </w:rPr>
              <w:t>Electricity System Restoration Standard</w:t>
            </w:r>
          </w:p>
        </w:tc>
        <w:tc>
          <w:tcPr>
            <w:tcW w:w="6634" w:type="dxa"/>
          </w:tcPr>
          <w:p w14:paraId="21B5A17B" w14:textId="413F3DCB" w:rsidR="009871B0" w:rsidRPr="007E0B31" w:rsidRDefault="009871B0" w:rsidP="009871B0">
            <w:pPr>
              <w:pStyle w:val="TableArial11"/>
              <w:rPr>
                <w:rFonts w:cs="Arial"/>
              </w:rPr>
            </w:pPr>
            <w:r>
              <w:rPr>
                <w:rFonts w:cs="Arial"/>
              </w:rPr>
              <w:t xml:space="preserve">As defined in </w:t>
            </w:r>
            <w:r w:rsidRPr="00B06AB7">
              <w:rPr>
                <w:rFonts w:cs="Arial"/>
              </w:rPr>
              <w:t xml:space="preserve">Special Condition 2.2 of </w:t>
            </w:r>
            <w:r w:rsidRPr="00B06AB7">
              <w:rPr>
                <w:rFonts w:cs="Arial"/>
                <w:b/>
                <w:bCs/>
              </w:rPr>
              <w:t>The Company’s</w:t>
            </w:r>
            <w:r w:rsidRPr="00B06AB7">
              <w:rPr>
                <w:rFonts w:cs="Arial"/>
              </w:rPr>
              <w:t xml:space="preserve"> Transmission Licence</w:t>
            </w:r>
            <w:r>
              <w:rPr>
                <w:rFonts w:cs="Arial"/>
              </w:rPr>
              <w:t>.</w:t>
            </w:r>
          </w:p>
        </w:tc>
      </w:tr>
      <w:tr w:rsidR="009871B0" w:rsidRPr="007E0B31" w14:paraId="383B22BD" w14:textId="77777777" w:rsidTr="490DE6A8">
        <w:trPr>
          <w:cantSplit/>
        </w:trPr>
        <w:tc>
          <w:tcPr>
            <w:tcW w:w="2884" w:type="dxa"/>
          </w:tcPr>
          <w:p w14:paraId="4523E57A" w14:textId="77777777" w:rsidR="009871B0" w:rsidRPr="007E0B31" w:rsidRDefault="009871B0" w:rsidP="009871B0">
            <w:pPr>
              <w:pStyle w:val="Arial11Bold"/>
              <w:rPr>
                <w:rFonts w:cs="Arial"/>
              </w:rPr>
            </w:pPr>
            <w:r w:rsidRPr="007E0B31">
              <w:rPr>
                <w:rFonts w:cs="Arial"/>
              </w:rPr>
              <w:t>Electromagnetic Compatibility Level</w:t>
            </w:r>
          </w:p>
        </w:tc>
        <w:tc>
          <w:tcPr>
            <w:tcW w:w="6634" w:type="dxa"/>
          </w:tcPr>
          <w:p w14:paraId="0D27502A" w14:textId="4D35DCA2" w:rsidR="009871B0" w:rsidRPr="007E0B31" w:rsidRDefault="009871B0" w:rsidP="009871B0">
            <w:pPr>
              <w:pStyle w:val="TableArial11"/>
              <w:rPr>
                <w:rFonts w:cs="Arial"/>
              </w:rPr>
            </w:pPr>
            <w:r w:rsidRPr="007E0B31">
              <w:rPr>
                <w:rFonts w:cs="Arial"/>
              </w:rPr>
              <w:t xml:space="preserve">Has the meaning set out in </w:t>
            </w:r>
            <w:r w:rsidRPr="007E0B31">
              <w:rPr>
                <w:rFonts w:cs="Arial"/>
                <w:b/>
              </w:rPr>
              <w:t>Engineering Recommendation</w:t>
            </w:r>
            <w:r w:rsidRPr="007E0B31">
              <w:rPr>
                <w:rFonts w:cs="Arial"/>
              </w:rPr>
              <w:t xml:space="preserve"> G5</w:t>
            </w:r>
            <w:r>
              <w:rPr>
                <w:rFonts w:cs="Arial"/>
              </w:rPr>
              <w:t>.</w:t>
            </w:r>
          </w:p>
        </w:tc>
      </w:tr>
      <w:tr w:rsidR="009871B0" w:rsidRPr="00045E74" w14:paraId="7C353F29" w14:textId="77777777" w:rsidTr="490DE6A8">
        <w:trPr>
          <w:cantSplit/>
        </w:trPr>
        <w:tc>
          <w:tcPr>
            <w:tcW w:w="2884" w:type="dxa"/>
          </w:tcPr>
          <w:p w14:paraId="20946F4B" w14:textId="4E1A3AC5" w:rsidR="009871B0" w:rsidRPr="00045E74" w:rsidRDefault="009871B0" w:rsidP="009871B0">
            <w:pPr>
              <w:pStyle w:val="Arial11Bold"/>
              <w:rPr>
                <w:rFonts w:cs="Arial"/>
              </w:rPr>
            </w:pPr>
            <w:r w:rsidRPr="002510FF">
              <w:rPr>
                <w:rFonts w:cs="Arial"/>
              </w:rPr>
              <w:t>Electronic Power Converter</w:t>
            </w:r>
          </w:p>
        </w:tc>
        <w:tc>
          <w:tcPr>
            <w:tcW w:w="6634" w:type="dxa"/>
          </w:tcPr>
          <w:p w14:paraId="797E454B" w14:textId="635AEA5C" w:rsidR="009871B0" w:rsidRPr="00045E74" w:rsidRDefault="009871B0" w:rsidP="009871B0">
            <w:pPr>
              <w:pStyle w:val="TableArial11"/>
              <w:rPr>
                <w:rFonts w:cs="Arial"/>
              </w:rPr>
            </w:pPr>
            <w:r w:rsidRPr="002510FF">
              <w:rPr>
                <w:rFonts w:cs="Arial"/>
              </w:rPr>
              <w:t>Electrical</w:t>
            </w:r>
            <w:r w:rsidRPr="002510FF">
              <w:rPr>
                <w:rFonts w:cs="Arial"/>
                <w:b/>
              </w:rPr>
              <w:t xml:space="preserve"> Plant and Apparatus</w:t>
            </w:r>
            <w:r w:rsidRPr="002510FF">
              <w:rPr>
                <w:rFonts w:cs="Arial"/>
              </w:rPr>
              <w:t xml:space="preserve"> which uses</w:t>
            </w:r>
            <w:r w:rsidRPr="002510FF">
              <w:rPr>
                <w:rFonts w:cs="Arial"/>
                <w:b/>
                <w:bCs/>
              </w:rPr>
              <w:t xml:space="preserve"> </w:t>
            </w:r>
            <w:r w:rsidRPr="002510FF">
              <w:rPr>
                <w:rFonts w:cs="Arial"/>
              </w:rPr>
              <w:t>switched solid state power electronic devices to produce a real voltage waveform, that has a fundamental component with harmonics.</w:t>
            </w:r>
          </w:p>
        </w:tc>
      </w:tr>
      <w:tr w:rsidR="009871B0" w:rsidRPr="007E0B31" w14:paraId="78630B68" w14:textId="77777777" w:rsidTr="490DE6A8">
        <w:trPr>
          <w:cantSplit/>
        </w:trPr>
        <w:tc>
          <w:tcPr>
            <w:tcW w:w="2884" w:type="dxa"/>
          </w:tcPr>
          <w:p w14:paraId="4FB09170" w14:textId="77777777" w:rsidR="009871B0" w:rsidRPr="007E0B31" w:rsidRDefault="009871B0" w:rsidP="009871B0">
            <w:pPr>
              <w:pStyle w:val="Arial11Bold"/>
              <w:rPr>
                <w:rFonts w:cs="Arial"/>
              </w:rPr>
            </w:pPr>
            <w:r w:rsidRPr="007E0B31">
              <w:rPr>
                <w:rFonts w:cs="Arial"/>
              </w:rPr>
              <w:lastRenderedPageBreak/>
              <w:t>Embedded</w:t>
            </w:r>
          </w:p>
        </w:tc>
        <w:tc>
          <w:tcPr>
            <w:tcW w:w="6634" w:type="dxa"/>
          </w:tcPr>
          <w:p w14:paraId="43C85B4A" w14:textId="477FDA09" w:rsidR="009871B0" w:rsidRPr="007E0B31" w:rsidRDefault="009871B0" w:rsidP="009871B0">
            <w:pPr>
              <w:pStyle w:val="TableArial11"/>
              <w:rPr>
                <w:rFonts w:cs="Arial"/>
              </w:rPr>
            </w:pPr>
            <w:r w:rsidRPr="007E0B31">
              <w:rPr>
                <w:rFonts w:cs="Arial"/>
              </w:rPr>
              <w:t xml:space="preserve">Having a direct connection to a </w:t>
            </w:r>
            <w:r w:rsidRPr="007E0B31">
              <w:rPr>
                <w:rFonts w:cs="Arial"/>
                <w:b/>
              </w:rPr>
              <w:t>User System</w:t>
            </w:r>
            <w:r w:rsidRPr="007E0B31">
              <w:rPr>
                <w:rFonts w:cs="Arial"/>
              </w:rPr>
              <w:t xml:space="preserve"> or the </w:t>
            </w:r>
            <w:r w:rsidRPr="007E0B31">
              <w:rPr>
                <w:rFonts w:cs="Arial"/>
                <w:b/>
              </w:rPr>
              <w:t>System</w:t>
            </w:r>
            <w:r w:rsidRPr="007E0B31">
              <w:rPr>
                <w:rFonts w:cs="Arial"/>
              </w:rPr>
              <w:t xml:space="preserve"> of any other </w:t>
            </w:r>
            <w:r w:rsidRPr="007E0B31">
              <w:rPr>
                <w:rFonts w:cs="Arial"/>
                <w:b/>
              </w:rPr>
              <w:t>User</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Power Stations</w:t>
            </w:r>
            <w:r w:rsidRPr="007E0B31">
              <w:rPr>
                <w:rFonts w:cs="Arial"/>
              </w:rPr>
              <w:t xml:space="preserve"> are connected, such connection being either a direct connection or a connection via a busbar of another </w:t>
            </w:r>
            <w:r w:rsidRPr="007E0B31">
              <w:rPr>
                <w:rFonts w:cs="Arial"/>
                <w:b/>
              </w:rPr>
              <w:t>User</w:t>
            </w:r>
            <w:r w:rsidRPr="007E0B31">
              <w:rPr>
                <w:rFonts w:cs="Arial"/>
              </w:rPr>
              <w:t xml:space="preserve"> or of a </w:t>
            </w:r>
            <w:r w:rsidRPr="00507A27">
              <w:rPr>
                <w:rFonts w:cs="Arial"/>
                <w:b/>
              </w:rPr>
              <w:t>Relevant</w:t>
            </w:r>
            <w:r>
              <w:rPr>
                <w:rFonts w:cs="Arial"/>
              </w:rPr>
              <w:t xml:space="preserve"> </w:t>
            </w:r>
            <w:r w:rsidRPr="007E0B31">
              <w:rPr>
                <w:rFonts w:cs="Arial"/>
                <w:b/>
              </w:rPr>
              <w:t>Transmission Licensee</w:t>
            </w:r>
            <w:r w:rsidRPr="007E0B31">
              <w:rPr>
                <w:rFonts w:cs="Arial"/>
              </w:rPr>
              <w:t xml:space="preserve"> (but with no other connection to the </w:t>
            </w:r>
            <w:r w:rsidRPr="007E0B31">
              <w:rPr>
                <w:rFonts w:cs="Arial"/>
                <w:b/>
              </w:rPr>
              <w:t>National Electricity Transmission System</w:t>
            </w:r>
            <w:r w:rsidRPr="007E0B31">
              <w:rPr>
                <w:rFonts w:cs="Arial"/>
              </w:rPr>
              <w:t>).</w:t>
            </w:r>
          </w:p>
        </w:tc>
      </w:tr>
      <w:tr w:rsidR="009871B0" w:rsidRPr="007E0B31" w14:paraId="7BE66195" w14:textId="77777777" w:rsidTr="490DE6A8">
        <w:trPr>
          <w:cantSplit/>
        </w:trPr>
        <w:tc>
          <w:tcPr>
            <w:tcW w:w="2884" w:type="dxa"/>
          </w:tcPr>
          <w:p w14:paraId="0AB999B5" w14:textId="77777777" w:rsidR="009871B0" w:rsidRPr="007E0B31" w:rsidRDefault="009871B0" w:rsidP="009871B0">
            <w:pPr>
              <w:pStyle w:val="Arial11Bold"/>
              <w:rPr>
                <w:rFonts w:cs="Arial"/>
              </w:rPr>
            </w:pPr>
            <w:r w:rsidRPr="007E0B31">
              <w:rPr>
                <w:rFonts w:cs="Arial"/>
              </w:rPr>
              <w:t>Embedded Development</w:t>
            </w:r>
          </w:p>
        </w:tc>
        <w:tc>
          <w:tcPr>
            <w:tcW w:w="6634" w:type="dxa"/>
          </w:tcPr>
          <w:p w14:paraId="0D4A7139" w14:textId="54525408" w:rsidR="009871B0" w:rsidRPr="007E0B31" w:rsidRDefault="009871B0" w:rsidP="009871B0">
            <w:pPr>
              <w:pStyle w:val="TableArial11"/>
              <w:rPr>
                <w:rFonts w:cs="Arial"/>
              </w:rPr>
            </w:pPr>
            <w:r w:rsidRPr="007E0B31">
              <w:rPr>
                <w:rFonts w:cs="Arial"/>
              </w:rPr>
              <w:t>Has the meaning set out in PC.4.4.3(a)</w:t>
            </w:r>
            <w:r>
              <w:rPr>
                <w:rFonts w:cs="Arial"/>
              </w:rPr>
              <w:t>.</w:t>
            </w:r>
          </w:p>
        </w:tc>
      </w:tr>
      <w:tr w:rsidR="009871B0" w:rsidRPr="007E0B31" w14:paraId="324AF804" w14:textId="77777777" w:rsidTr="490DE6A8">
        <w:trPr>
          <w:cantSplit/>
        </w:trPr>
        <w:tc>
          <w:tcPr>
            <w:tcW w:w="2884" w:type="dxa"/>
          </w:tcPr>
          <w:p w14:paraId="503A9514" w14:textId="77777777" w:rsidR="009871B0" w:rsidRPr="007E0B31" w:rsidRDefault="009871B0" w:rsidP="009871B0">
            <w:pPr>
              <w:pStyle w:val="Arial11Bold"/>
              <w:rPr>
                <w:rFonts w:cs="Arial"/>
              </w:rPr>
            </w:pPr>
            <w:r w:rsidRPr="007E0B31">
              <w:rPr>
                <w:rFonts w:cs="Arial"/>
              </w:rPr>
              <w:t>Embedded Development Agreement</w:t>
            </w:r>
          </w:p>
        </w:tc>
        <w:tc>
          <w:tcPr>
            <w:tcW w:w="6634" w:type="dxa"/>
          </w:tcPr>
          <w:p w14:paraId="7275F528" w14:textId="77777777" w:rsidR="009871B0" w:rsidRPr="007E0B31" w:rsidRDefault="009871B0" w:rsidP="009871B0">
            <w:pPr>
              <w:pStyle w:val="TableArial11"/>
              <w:rPr>
                <w:rFonts w:cs="Arial"/>
              </w:rPr>
            </w:pPr>
            <w:r w:rsidRPr="007E0B31">
              <w:rPr>
                <w:rFonts w:cs="Arial"/>
              </w:rPr>
              <w:t xml:space="preserve">An agreement entered into between a </w:t>
            </w:r>
            <w:r w:rsidRPr="007E0B31">
              <w:rPr>
                <w:rFonts w:cs="Arial"/>
                <w:b/>
              </w:rPr>
              <w:t>Network Operator</w:t>
            </w:r>
            <w:r w:rsidRPr="007E0B31">
              <w:rPr>
                <w:rFonts w:cs="Arial"/>
              </w:rPr>
              <w:t xml:space="preserve"> and an </w:t>
            </w:r>
            <w:r w:rsidRPr="007E0B31">
              <w:rPr>
                <w:rFonts w:cs="Arial"/>
                <w:b/>
              </w:rPr>
              <w:t>Embedded Person</w:t>
            </w:r>
            <w:r w:rsidRPr="007E0B31">
              <w:rPr>
                <w:rFonts w:cs="Arial"/>
              </w:rPr>
              <w:t xml:space="preserve">, identifying the relevant site of connection to the </w:t>
            </w:r>
            <w:r w:rsidRPr="007E0B31">
              <w:rPr>
                <w:rFonts w:cs="Arial"/>
                <w:b/>
              </w:rPr>
              <w:t>Network Operator’s System</w:t>
            </w:r>
            <w:r w:rsidRPr="007E0B31">
              <w:rPr>
                <w:rFonts w:cs="Arial"/>
              </w:rPr>
              <w:t xml:space="preserve"> and setting out other site specific details in relation to that use of the </w:t>
            </w:r>
            <w:r w:rsidRPr="007E0B31">
              <w:rPr>
                <w:rFonts w:cs="Arial"/>
                <w:b/>
              </w:rPr>
              <w:t>Network Operator’s System</w:t>
            </w:r>
            <w:r w:rsidRPr="007E0B31">
              <w:rPr>
                <w:rFonts w:cs="Arial"/>
              </w:rPr>
              <w:t>.</w:t>
            </w:r>
          </w:p>
        </w:tc>
      </w:tr>
      <w:tr w:rsidR="009871B0" w:rsidRPr="007E0B31" w14:paraId="76FDE784" w14:textId="77777777" w:rsidTr="490DE6A8">
        <w:trPr>
          <w:cantSplit/>
        </w:trPr>
        <w:tc>
          <w:tcPr>
            <w:tcW w:w="2884" w:type="dxa"/>
          </w:tcPr>
          <w:p w14:paraId="067A8F97" w14:textId="4D591BE2" w:rsidR="009871B0" w:rsidRPr="009D0E56" w:rsidRDefault="009871B0" w:rsidP="009871B0">
            <w:pPr>
              <w:pStyle w:val="Arial11Bold"/>
              <w:rPr>
                <w:rFonts w:cs="Arial"/>
              </w:rPr>
            </w:pPr>
            <w:r w:rsidRPr="009D0E56">
              <w:rPr>
                <w:rStyle w:val="normaltextrun"/>
                <w:rFonts w:cs="Arial"/>
                <w:bCs/>
              </w:rPr>
              <w:t>Embedded Generation Control </w:t>
            </w:r>
            <w:r w:rsidRPr="009D0E56">
              <w:rPr>
                <w:rStyle w:val="eop"/>
                <w:rFonts w:cs="Arial"/>
              </w:rPr>
              <w:t> </w:t>
            </w:r>
          </w:p>
        </w:tc>
        <w:tc>
          <w:tcPr>
            <w:tcW w:w="6634" w:type="dxa"/>
          </w:tcPr>
          <w:p w14:paraId="02C43B66" w14:textId="1D84A38C" w:rsidR="009871B0" w:rsidRPr="004161F0" w:rsidRDefault="009871B0" w:rsidP="009871B0">
            <w:pPr>
              <w:pStyle w:val="paragraph"/>
              <w:spacing w:before="0" w:beforeAutospacing="0" w:after="0" w:afterAutospacing="0"/>
              <w:ind w:left="45"/>
              <w:textAlignment w:val="baseline"/>
              <w:rPr>
                <w:rStyle w:val="eop"/>
                <w:rFonts w:ascii="Arial" w:hAnsi="Arial" w:cs="Arial"/>
                <w:sz w:val="20"/>
                <w:szCs w:val="20"/>
              </w:rPr>
            </w:pPr>
            <w:r w:rsidRPr="004161F0">
              <w:rPr>
                <w:rStyle w:val="normaltextrun"/>
                <w:rFonts w:ascii="Arial" w:hAnsi="Arial" w:cs="Arial"/>
                <w:sz w:val="20"/>
                <w:szCs w:val="20"/>
              </w:rPr>
              <w:t>Any or all of the following methods by which a </w:t>
            </w:r>
            <w:r w:rsidRPr="004161F0">
              <w:rPr>
                <w:rStyle w:val="normaltextrun"/>
                <w:rFonts w:ascii="Arial" w:hAnsi="Arial" w:cs="Arial"/>
                <w:b/>
                <w:bCs/>
                <w:sz w:val="20"/>
                <w:szCs w:val="20"/>
              </w:rPr>
              <w:t>Network Operator</w:t>
            </w:r>
            <w:r w:rsidRPr="004161F0">
              <w:rPr>
                <w:rStyle w:val="normaltextrun"/>
                <w:rFonts w:ascii="Arial" w:hAnsi="Arial" w:cs="Arial"/>
                <w:sz w:val="20"/>
                <w:szCs w:val="20"/>
              </w:rPr>
              <w:t> can achieve a reduction in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w:t>
            </w:r>
            <w:r w:rsidRPr="004161F0">
              <w:rPr>
                <w:rStyle w:val="normaltextrun"/>
                <w:rFonts w:ascii="Arial" w:hAnsi="Arial" w:cs="Arial"/>
                <w:sz w:val="20"/>
                <w:szCs w:val="20"/>
              </w:rPr>
              <w:t> to implement an instruction issued by </w:t>
            </w:r>
            <w:r w:rsidRPr="004161F0">
              <w:rPr>
                <w:rStyle w:val="normaltextrun"/>
                <w:rFonts w:ascii="Arial" w:hAnsi="Arial" w:cs="Arial"/>
                <w:b/>
                <w:bCs/>
                <w:sz w:val="20"/>
                <w:szCs w:val="20"/>
              </w:rPr>
              <w:t>The Company</w:t>
            </w:r>
            <w:r w:rsidRPr="004161F0">
              <w:rPr>
                <w:rStyle w:val="normaltextrun"/>
                <w:rFonts w:ascii="Arial" w:hAnsi="Arial" w:cs="Arial"/>
                <w:sz w:val="20"/>
                <w:szCs w:val="20"/>
              </w:rPr>
              <w:t>: </w:t>
            </w:r>
            <w:r w:rsidRPr="004161F0">
              <w:rPr>
                <w:rStyle w:val="eop"/>
                <w:rFonts w:ascii="Arial" w:hAnsi="Arial" w:cs="Arial"/>
                <w:sz w:val="20"/>
                <w:szCs w:val="20"/>
              </w:rPr>
              <w:t> </w:t>
            </w:r>
          </w:p>
          <w:p w14:paraId="0482F6A6" w14:textId="77777777" w:rsidR="009871B0" w:rsidRPr="004161F0" w:rsidRDefault="009871B0" w:rsidP="009871B0">
            <w:pPr>
              <w:pStyle w:val="paragraph"/>
              <w:spacing w:before="0" w:beforeAutospacing="0" w:after="0" w:afterAutospacing="0"/>
              <w:ind w:left="45"/>
              <w:textAlignment w:val="baseline"/>
              <w:rPr>
                <w:rFonts w:ascii="Arial" w:hAnsi="Arial" w:cs="Arial"/>
                <w:sz w:val="20"/>
                <w:szCs w:val="20"/>
              </w:rPr>
            </w:pPr>
          </w:p>
          <w:p w14:paraId="077319CF" w14:textId="77777777" w:rsidR="009871B0" w:rsidRPr="004161F0" w:rsidRDefault="009871B0" w:rsidP="009871B0">
            <w:pPr>
              <w:pStyle w:val="paragraph"/>
              <w:numPr>
                <w:ilvl w:val="0"/>
                <w:numId w:val="15"/>
              </w:numPr>
              <w:spacing w:before="0" w:beforeAutospacing="0" w:after="0" w:afterAutospacing="0"/>
              <w:textAlignment w:val="baseline"/>
              <w:rPr>
                <w:rStyle w:val="eop"/>
                <w:rFonts w:ascii="Arial" w:hAnsi="Arial" w:cs="Arial"/>
                <w:sz w:val="20"/>
                <w:szCs w:val="20"/>
              </w:rPr>
            </w:pPr>
            <w:r w:rsidRPr="004161F0">
              <w:rPr>
                <w:rStyle w:val="normaltextrun"/>
                <w:rFonts w:ascii="Arial" w:hAnsi="Arial" w:cs="Arial"/>
                <w:b/>
                <w:bCs/>
                <w:sz w:val="20"/>
                <w:szCs w:val="20"/>
              </w:rPr>
              <w:t>Embedded Generation De-energisation</w:t>
            </w:r>
            <w:r w:rsidRPr="004161F0">
              <w:rPr>
                <w:rStyle w:val="normaltextrun"/>
                <w:rFonts w:ascii="Arial" w:hAnsi="Arial" w:cs="Arial"/>
                <w:sz w:val="20"/>
                <w:szCs w:val="20"/>
              </w:rPr>
              <w:t>; or</w:t>
            </w:r>
            <w:r w:rsidRPr="004161F0">
              <w:rPr>
                <w:rStyle w:val="normaltextrun"/>
                <w:rFonts w:ascii="Arial" w:hAnsi="Arial" w:cs="Arial"/>
                <w:b/>
                <w:bCs/>
                <w:sz w:val="20"/>
                <w:szCs w:val="20"/>
              </w:rPr>
              <w:t> </w:t>
            </w:r>
            <w:r w:rsidRPr="004161F0">
              <w:rPr>
                <w:rStyle w:val="eop"/>
                <w:rFonts w:ascii="Arial" w:hAnsi="Arial" w:cs="Arial"/>
                <w:sz w:val="20"/>
                <w:szCs w:val="20"/>
              </w:rPr>
              <w:t> </w:t>
            </w:r>
          </w:p>
          <w:p w14:paraId="26E33F3E" w14:textId="40A5FEF5" w:rsidR="009871B0" w:rsidRPr="004161F0" w:rsidRDefault="009871B0" w:rsidP="009871B0">
            <w:pPr>
              <w:pStyle w:val="paragraph"/>
              <w:numPr>
                <w:ilvl w:val="0"/>
                <w:numId w:val="15"/>
              </w:numPr>
              <w:spacing w:before="0" w:beforeAutospacing="0" w:after="0" w:afterAutospacing="0"/>
              <w:textAlignment w:val="baseline"/>
              <w:rPr>
                <w:rFonts w:cs="Arial"/>
                <w:sz w:val="20"/>
                <w:szCs w:val="20"/>
              </w:rPr>
            </w:pPr>
            <w:r w:rsidRPr="004161F0">
              <w:rPr>
                <w:rStyle w:val="normaltextrun"/>
                <w:rFonts w:ascii="Arial" w:hAnsi="Arial" w:cs="Arial"/>
                <w:sz w:val="20"/>
                <w:szCs w:val="20"/>
              </w:rPr>
              <w:t>where this is achievable in a suitable timescale to comply with an instruction, arranging to reduce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 </w:t>
            </w:r>
            <w:r w:rsidRPr="004161F0">
              <w:rPr>
                <w:rStyle w:val="normaltextrun"/>
                <w:rFonts w:ascii="Arial" w:hAnsi="Arial" w:cs="Arial"/>
                <w:sz w:val="20"/>
                <w:szCs w:val="20"/>
              </w:rPr>
              <w:t>or</w:t>
            </w:r>
            <w:r w:rsidRPr="004161F0">
              <w:rPr>
                <w:rStyle w:val="normaltextrun"/>
                <w:rFonts w:ascii="Arial" w:hAnsi="Arial" w:cs="Arial"/>
                <w:b/>
                <w:bCs/>
                <w:sz w:val="20"/>
                <w:szCs w:val="20"/>
              </w:rPr>
              <w:t> Embedded Generator Unit(s)</w:t>
            </w:r>
            <w:r w:rsidRPr="004161F0">
              <w:rPr>
                <w:rStyle w:val="normaltextrun"/>
                <w:rFonts w:ascii="Arial" w:hAnsi="Arial" w:cs="Arial"/>
                <w:sz w:val="20"/>
                <w:szCs w:val="20"/>
              </w:rPr>
              <w:t> connected to their </w:t>
            </w:r>
            <w:r w:rsidRPr="004161F0">
              <w:rPr>
                <w:rStyle w:val="normaltextrun"/>
                <w:rFonts w:ascii="Arial" w:hAnsi="Arial" w:cs="Arial"/>
                <w:b/>
                <w:bCs/>
                <w:sz w:val="20"/>
                <w:szCs w:val="20"/>
              </w:rPr>
              <w:t>System. </w:t>
            </w:r>
            <w:r w:rsidRPr="004161F0">
              <w:rPr>
                <w:rStyle w:val="eop"/>
                <w:rFonts w:ascii="Arial" w:hAnsi="Arial" w:cs="Arial"/>
                <w:sz w:val="20"/>
                <w:szCs w:val="20"/>
              </w:rPr>
              <w:t> </w:t>
            </w:r>
          </w:p>
        </w:tc>
      </w:tr>
      <w:tr w:rsidR="009871B0" w:rsidRPr="007E0B31" w14:paraId="00288AB3" w14:textId="77777777" w:rsidTr="490DE6A8">
        <w:trPr>
          <w:cantSplit/>
        </w:trPr>
        <w:tc>
          <w:tcPr>
            <w:tcW w:w="2884" w:type="dxa"/>
          </w:tcPr>
          <w:p w14:paraId="55688B36" w14:textId="0C025310" w:rsidR="009871B0" w:rsidRPr="007E0B31" w:rsidRDefault="009871B0" w:rsidP="009871B0">
            <w:pPr>
              <w:pStyle w:val="Arial11Bold"/>
              <w:rPr>
                <w:rFonts w:cs="Arial"/>
              </w:rPr>
            </w:pPr>
            <w:r w:rsidRPr="00BE1747">
              <w:rPr>
                <w:rFonts w:cs="Arial"/>
                <w:bCs/>
              </w:rPr>
              <w:t>Embedded Generation </w:t>
            </w:r>
            <w:proofErr w:type="spellStart"/>
            <w:r w:rsidRPr="00BE1747">
              <w:rPr>
                <w:rFonts w:cs="Arial"/>
                <w:bCs/>
              </w:rPr>
              <w:t>Deenergisation</w:t>
            </w:r>
            <w:proofErr w:type="spellEnd"/>
            <w:r w:rsidRPr="00BE1747">
              <w:rPr>
                <w:rFonts w:cs="Arial"/>
                <w:bCs/>
              </w:rPr>
              <w:t> </w:t>
            </w:r>
            <w:r w:rsidRPr="00BE1747">
              <w:rPr>
                <w:rFonts w:cs="Arial"/>
              </w:rPr>
              <w:t> </w:t>
            </w:r>
          </w:p>
        </w:tc>
        <w:tc>
          <w:tcPr>
            <w:tcW w:w="6634" w:type="dxa"/>
          </w:tcPr>
          <w:p w14:paraId="26B17029" w14:textId="13AF074F" w:rsidR="009871B0" w:rsidRPr="007E0B31" w:rsidRDefault="009871B0" w:rsidP="009871B0">
            <w:pPr>
              <w:pStyle w:val="TableArial11"/>
              <w:rPr>
                <w:rFonts w:cs="Arial"/>
              </w:rPr>
            </w:pPr>
            <w:r w:rsidRPr="009D0E56">
              <w:rPr>
                <w:rFonts w:cs="Arial"/>
              </w:rPr>
              <w:t>The de-energisation by </w:t>
            </w:r>
            <w:r w:rsidRPr="009D0E56">
              <w:rPr>
                <w:rFonts w:cs="Arial"/>
                <w:b/>
                <w:bCs/>
              </w:rPr>
              <w:t>Network Operators</w:t>
            </w:r>
            <w:r w:rsidRPr="009D0E56">
              <w:rPr>
                <w:rFonts w:cs="Arial"/>
              </w:rPr>
              <w:t> of one or more </w:t>
            </w:r>
            <w:r w:rsidRPr="009D0E56">
              <w:rPr>
                <w:rFonts w:cs="Arial"/>
                <w:b/>
                <w:bCs/>
              </w:rPr>
              <w:t>Embedded Power Stations</w:t>
            </w:r>
            <w:r w:rsidRPr="009D0E56">
              <w:rPr>
                <w:rFonts w:cs="Arial"/>
              </w:rPr>
              <w:t> or </w:t>
            </w:r>
            <w:r w:rsidRPr="009D0E56">
              <w:rPr>
                <w:rFonts w:cs="Arial"/>
                <w:b/>
                <w:bCs/>
              </w:rPr>
              <w:t>Embedded Generating Units</w:t>
            </w:r>
            <w:r w:rsidRPr="009D0E56">
              <w:rPr>
                <w:rFonts w:cs="Arial"/>
              </w:rPr>
              <w:t> from their </w:t>
            </w:r>
            <w:r w:rsidRPr="009D0E56">
              <w:rPr>
                <w:rFonts w:cs="Arial"/>
                <w:b/>
                <w:bCs/>
              </w:rPr>
              <w:t>System</w:t>
            </w:r>
            <w:r w:rsidRPr="009D0E56">
              <w:rPr>
                <w:rFonts w:cs="Arial"/>
              </w:rPr>
              <w:t> as part of an </w:t>
            </w:r>
            <w:r w:rsidRPr="009D0E56">
              <w:rPr>
                <w:rFonts w:cs="Arial"/>
                <w:b/>
                <w:bCs/>
              </w:rPr>
              <w:t>Embedded Generation Control</w:t>
            </w:r>
            <w:r w:rsidRPr="009D0E56">
              <w:rPr>
                <w:rFonts w:cs="Arial"/>
              </w:rPr>
              <w:t> action.  </w:t>
            </w:r>
          </w:p>
        </w:tc>
      </w:tr>
      <w:tr w:rsidR="009871B0" w:rsidRPr="007E0B31" w14:paraId="2DAED564" w14:textId="77777777" w:rsidTr="490DE6A8">
        <w:trPr>
          <w:cantSplit/>
        </w:trPr>
        <w:tc>
          <w:tcPr>
            <w:tcW w:w="2884" w:type="dxa"/>
          </w:tcPr>
          <w:p w14:paraId="01198E4B" w14:textId="77777777" w:rsidR="009871B0" w:rsidRPr="007E0B31" w:rsidRDefault="009871B0" w:rsidP="009871B0">
            <w:pPr>
              <w:pStyle w:val="Arial11Bold"/>
              <w:rPr>
                <w:rFonts w:cs="Arial"/>
              </w:rPr>
            </w:pPr>
            <w:r w:rsidRPr="007E0B31">
              <w:rPr>
                <w:rFonts w:cs="Arial"/>
              </w:rPr>
              <w:t>Embedded Person</w:t>
            </w:r>
          </w:p>
        </w:tc>
        <w:tc>
          <w:tcPr>
            <w:tcW w:w="6634" w:type="dxa"/>
          </w:tcPr>
          <w:p w14:paraId="4C7488BF" w14:textId="77777777" w:rsidR="009871B0" w:rsidRPr="007E0B31" w:rsidRDefault="009871B0" w:rsidP="009871B0">
            <w:pPr>
              <w:pStyle w:val="TableArial11"/>
              <w:rPr>
                <w:rFonts w:cs="Arial"/>
              </w:rPr>
            </w:pPr>
            <w:r w:rsidRPr="007E0B31">
              <w:rPr>
                <w:rFonts w:cs="Arial"/>
              </w:rPr>
              <w:t xml:space="preserve">The party responsible for a </w:t>
            </w:r>
            <w:r w:rsidRPr="007E0B31">
              <w:rPr>
                <w:rFonts w:cs="Arial"/>
                <w:b/>
              </w:rPr>
              <w:t>Medium Power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DC Converter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HVDC System</w:t>
            </w:r>
            <w:r w:rsidRPr="007E0B31">
              <w:rPr>
                <w:rFonts w:cs="Arial"/>
              </w:rPr>
              <w:t xml:space="preserve"> not subject to a </w:t>
            </w:r>
            <w:r w:rsidRPr="007E0B31">
              <w:rPr>
                <w:rFonts w:cs="Arial"/>
                <w:b/>
              </w:rPr>
              <w:t>Bilateral Agreement</w:t>
            </w:r>
            <w:r w:rsidRPr="007E0B31">
              <w:rPr>
                <w:rFonts w:cs="Arial"/>
              </w:rPr>
              <w:t xml:space="preserve"> connected to or proposed to be connected to a </w:t>
            </w:r>
            <w:r w:rsidRPr="007E0B31">
              <w:rPr>
                <w:rFonts w:cs="Arial"/>
                <w:b/>
              </w:rPr>
              <w:t>Network Operator’s System</w:t>
            </w:r>
            <w:r w:rsidRPr="007E0B31">
              <w:rPr>
                <w:rFonts w:cs="Arial"/>
              </w:rPr>
              <w:t>.</w:t>
            </w:r>
          </w:p>
        </w:tc>
      </w:tr>
      <w:tr w:rsidR="009871B0" w:rsidRPr="007E0B31" w14:paraId="1456BAF8" w14:textId="77777777" w:rsidTr="490DE6A8">
        <w:trPr>
          <w:cantSplit/>
        </w:trPr>
        <w:tc>
          <w:tcPr>
            <w:tcW w:w="2884" w:type="dxa"/>
          </w:tcPr>
          <w:p w14:paraId="273D1FA4" w14:textId="77777777" w:rsidR="009871B0" w:rsidRPr="007E0B31" w:rsidRDefault="009871B0" w:rsidP="009871B0">
            <w:pPr>
              <w:pStyle w:val="Arial11Bold"/>
              <w:rPr>
                <w:rFonts w:cs="Arial"/>
              </w:rPr>
            </w:pPr>
            <w:r w:rsidRPr="007E0B31">
              <w:rPr>
                <w:rFonts w:cs="Arial"/>
              </w:rPr>
              <w:t xml:space="preserve">Emergency </w:t>
            </w:r>
            <w:proofErr w:type="spellStart"/>
            <w:r w:rsidRPr="007E0B31">
              <w:rPr>
                <w:rFonts w:cs="Arial"/>
              </w:rPr>
              <w:t>Deenergisation</w:t>
            </w:r>
            <w:proofErr w:type="spellEnd"/>
            <w:r w:rsidRPr="007E0B31">
              <w:rPr>
                <w:rFonts w:cs="Arial"/>
              </w:rPr>
              <w:t xml:space="preserve"> Instruction</w:t>
            </w:r>
          </w:p>
        </w:tc>
        <w:tc>
          <w:tcPr>
            <w:tcW w:w="6634" w:type="dxa"/>
          </w:tcPr>
          <w:p w14:paraId="6EF3A6E6" w14:textId="50832DA9" w:rsidR="009871B0" w:rsidRPr="007E0B31" w:rsidRDefault="009871B0" w:rsidP="009871B0">
            <w:pPr>
              <w:pStyle w:val="TableArial11"/>
              <w:rPr>
                <w:rFonts w:cs="Arial"/>
              </w:rPr>
            </w:pPr>
            <w:r>
              <w:rPr>
                <w:rFonts w:cs="Arial"/>
              </w:rPr>
              <w:t>A</w:t>
            </w:r>
            <w:r w:rsidRPr="007E0B31">
              <w:rPr>
                <w:rFonts w:cs="Arial"/>
              </w:rPr>
              <w:t xml:space="preserve">n </w:t>
            </w:r>
            <w:r w:rsidRPr="007E0B31">
              <w:rPr>
                <w:rFonts w:cs="Arial"/>
                <w:b/>
              </w:rPr>
              <w:t>Emergency Instruction</w:t>
            </w:r>
            <w:r w:rsidRPr="007E0B31">
              <w:rPr>
                <w:rFonts w:cs="Arial"/>
              </w:rPr>
              <w:t xml:space="preserve"> issued by </w:t>
            </w:r>
            <w:r>
              <w:rPr>
                <w:rFonts w:cs="Arial"/>
                <w:b/>
              </w:rPr>
              <w:t>The Company</w:t>
            </w:r>
            <w:r w:rsidRPr="007E0B31">
              <w:rPr>
                <w:rFonts w:cs="Arial"/>
              </w:rPr>
              <w:t xml:space="preserve"> to </w:t>
            </w:r>
            <w:r w:rsidRPr="007E0B31">
              <w:rPr>
                <w:rFonts w:cs="Arial"/>
                <w:b/>
              </w:rPr>
              <w:t xml:space="preserve">De-Synchronise </w:t>
            </w: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 xml:space="preserve">Power Park Module, HVDC System </w:t>
            </w:r>
            <w:r w:rsidRPr="007E0B31">
              <w:rPr>
                <w:rFonts w:cs="Arial"/>
              </w:rPr>
              <w:t xml:space="preserve">or </w:t>
            </w:r>
            <w:r w:rsidRPr="007E0B31">
              <w:rPr>
                <w:rFonts w:cs="Arial"/>
                <w:b/>
              </w:rPr>
              <w:t>DC Converter</w:t>
            </w:r>
            <w:r w:rsidRPr="007E0B31">
              <w:rPr>
                <w:rFonts w:cs="Arial"/>
              </w:rPr>
              <w:t xml:space="preserve"> in circumstances specified in the </w:t>
            </w:r>
            <w:r w:rsidRPr="007E0B31">
              <w:rPr>
                <w:rFonts w:cs="Arial"/>
                <w:b/>
              </w:rPr>
              <w:t>CUSC</w:t>
            </w:r>
            <w:r w:rsidRPr="007E0B31">
              <w:rPr>
                <w:rFonts w:cs="Arial"/>
              </w:rPr>
              <w:t>.</w:t>
            </w:r>
          </w:p>
        </w:tc>
      </w:tr>
      <w:tr w:rsidR="009871B0" w:rsidRPr="007E0B31" w14:paraId="309DF515" w14:textId="77777777" w:rsidTr="490DE6A8">
        <w:trPr>
          <w:cantSplit/>
        </w:trPr>
        <w:tc>
          <w:tcPr>
            <w:tcW w:w="2884" w:type="dxa"/>
          </w:tcPr>
          <w:p w14:paraId="5E4F87D8" w14:textId="77777777" w:rsidR="009871B0" w:rsidRPr="007E0B31" w:rsidRDefault="009871B0" w:rsidP="009871B0">
            <w:pPr>
              <w:pStyle w:val="Arial11Bold"/>
              <w:rPr>
                <w:rFonts w:cs="Arial"/>
              </w:rPr>
            </w:pPr>
            <w:r w:rsidRPr="007E0B31">
              <w:rPr>
                <w:rFonts w:cs="Arial"/>
              </w:rPr>
              <w:t>Emergency Instruction</w:t>
            </w:r>
          </w:p>
        </w:tc>
        <w:tc>
          <w:tcPr>
            <w:tcW w:w="6634" w:type="dxa"/>
          </w:tcPr>
          <w:p w14:paraId="2C1B5BD0" w14:textId="3A6BD19D" w:rsidR="009871B0" w:rsidRPr="007E0B31" w:rsidRDefault="009871B0" w:rsidP="009871B0">
            <w:pPr>
              <w:pStyle w:val="TableArial11"/>
              <w:rPr>
                <w:rFonts w:cs="Arial"/>
              </w:rPr>
            </w:pPr>
            <w:r w:rsidRPr="024814CE">
              <w:rPr>
                <w:rFonts w:cs="Arial"/>
              </w:rPr>
              <w:t xml:space="preserve">An instruction issued by </w:t>
            </w:r>
            <w:r w:rsidRPr="024814CE">
              <w:rPr>
                <w:rFonts w:cs="Arial"/>
                <w:b/>
                <w:bCs/>
              </w:rPr>
              <w:t xml:space="preserve">The Company </w:t>
            </w:r>
            <w:r w:rsidRPr="024814CE">
              <w:rPr>
                <w:rFonts w:cs="Arial"/>
              </w:rPr>
              <w:t>in emergency circumstances,</w:t>
            </w:r>
            <w:r w:rsidRPr="024814CE">
              <w:rPr>
                <w:rFonts w:cs="Arial"/>
                <w:b/>
                <w:bCs/>
              </w:rPr>
              <w:t xml:space="preserve"> </w:t>
            </w:r>
            <w:r w:rsidRPr="024814CE">
              <w:rPr>
                <w:rFonts w:cs="Arial"/>
              </w:rPr>
              <w:t xml:space="preserve">pursuant to BC2.9, to the </w:t>
            </w:r>
            <w:r w:rsidRPr="024814CE">
              <w:rPr>
                <w:rFonts w:cs="Arial"/>
                <w:b/>
                <w:bCs/>
              </w:rPr>
              <w:t>Control Point</w:t>
            </w:r>
            <w:r w:rsidRPr="024814CE">
              <w:rPr>
                <w:rFonts w:cs="Arial"/>
              </w:rPr>
              <w:t xml:space="preserve"> of a </w:t>
            </w:r>
            <w:r w:rsidRPr="024814CE">
              <w:rPr>
                <w:rFonts w:cs="Arial"/>
                <w:b/>
                <w:bCs/>
              </w:rPr>
              <w:t>User</w:t>
            </w:r>
            <w:r w:rsidRPr="024814CE">
              <w:rPr>
                <w:rFonts w:cs="Arial"/>
              </w:rPr>
              <w:t xml:space="preserve">. In the case of such instructions applicable to a </w:t>
            </w:r>
            <w:r w:rsidRPr="024814CE">
              <w:rPr>
                <w:rFonts w:cs="Arial"/>
                <w:b/>
                <w:bCs/>
              </w:rPr>
              <w:t>BM Unit</w:t>
            </w:r>
            <w:r w:rsidRPr="024814CE">
              <w:rPr>
                <w:rFonts w:cs="Arial"/>
              </w:rPr>
              <w:t>,</w:t>
            </w:r>
            <w:r w:rsidRPr="024814CE">
              <w:rPr>
                <w:rFonts w:cs="Arial"/>
                <w:b/>
                <w:bCs/>
              </w:rPr>
              <w:t xml:space="preserve"> </w:t>
            </w:r>
            <w:r w:rsidRPr="024814CE">
              <w:rPr>
                <w:rFonts w:cs="Arial"/>
              </w:rPr>
              <w:t xml:space="preserve">it may require an action or response which is outside the </w:t>
            </w:r>
            <w:r w:rsidRPr="024814CE">
              <w:rPr>
                <w:rFonts w:cs="Arial"/>
                <w:b/>
                <w:bCs/>
              </w:rPr>
              <w:t>Dynamic</w:t>
            </w:r>
            <w:r w:rsidRPr="024814CE">
              <w:rPr>
                <w:rFonts w:cs="Arial"/>
              </w:rPr>
              <w:t xml:space="preserve"> </w:t>
            </w:r>
            <w:r w:rsidRPr="024814CE">
              <w:rPr>
                <w:rFonts w:cs="Arial"/>
                <w:b/>
                <w:bCs/>
              </w:rPr>
              <w:t xml:space="preserve">Parameters </w:t>
            </w:r>
            <w:r w:rsidRPr="024814CE">
              <w:rPr>
                <w:rFonts w:cs="Arial"/>
              </w:rPr>
              <w:t xml:space="preserve">or </w:t>
            </w:r>
            <w:r w:rsidRPr="024814CE">
              <w:rPr>
                <w:rFonts w:cs="Arial"/>
                <w:b/>
                <w:bCs/>
              </w:rPr>
              <w:t>Other Relevant Data</w:t>
            </w:r>
            <w:r w:rsidRPr="024814CE">
              <w:rPr>
                <w:rFonts w:cs="Arial"/>
              </w:rPr>
              <w:t>, and may include an instruction to trip a</w:t>
            </w:r>
            <w:r w:rsidRPr="024814CE">
              <w:rPr>
                <w:rFonts w:cs="Arial"/>
                <w:b/>
                <w:bCs/>
              </w:rPr>
              <w:t xml:space="preserve"> Genset</w:t>
            </w:r>
            <w:r w:rsidRPr="024814CE">
              <w:rPr>
                <w:rFonts w:cs="Arial"/>
              </w:rPr>
              <w:t>.</w:t>
            </w:r>
          </w:p>
        </w:tc>
      </w:tr>
      <w:tr w:rsidR="009871B0" w:rsidRPr="007E0B31" w14:paraId="0B7E24DC" w14:textId="77777777" w:rsidTr="490DE6A8">
        <w:trPr>
          <w:cantSplit/>
        </w:trPr>
        <w:tc>
          <w:tcPr>
            <w:tcW w:w="2884" w:type="dxa"/>
          </w:tcPr>
          <w:p w14:paraId="36CFFB26" w14:textId="77777777" w:rsidR="009871B0" w:rsidRPr="007E0B31" w:rsidRDefault="009871B0" w:rsidP="009871B0">
            <w:pPr>
              <w:pStyle w:val="Arial11Bold"/>
              <w:rPr>
                <w:rFonts w:cs="Arial"/>
              </w:rPr>
            </w:pPr>
            <w:r w:rsidRPr="007E0B31">
              <w:rPr>
                <w:rFonts w:cs="Arial"/>
              </w:rPr>
              <w:t>EMR Administrative Parties</w:t>
            </w:r>
          </w:p>
        </w:tc>
        <w:tc>
          <w:tcPr>
            <w:tcW w:w="6634" w:type="dxa"/>
          </w:tcPr>
          <w:p w14:paraId="63E2B672" w14:textId="77777777" w:rsidR="009871B0" w:rsidRPr="007E0B31" w:rsidRDefault="009871B0" w:rsidP="009871B0">
            <w:pPr>
              <w:pStyle w:val="TableArial11"/>
              <w:rPr>
                <w:rFonts w:cs="Arial"/>
              </w:rPr>
            </w:pPr>
            <w:r w:rsidRPr="007E0B31">
              <w:rPr>
                <w:rFonts w:cs="Arial"/>
              </w:rPr>
              <w:t xml:space="preserve">Has the meaning given to “administrative parties” in The Electricity Capacity Regulations 2014 and each </w:t>
            </w:r>
            <w:proofErr w:type="spellStart"/>
            <w:r w:rsidRPr="007E0B31">
              <w:rPr>
                <w:rFonts w:cs="Arial"/>
                <w:b/>
              </w:rPr>
              <w:t>CfD</w:t>
            </w:r>
            <w:proofErr w:type="spellEnd"/>
            <w:r w:rsidRPr="007E0B31">
              <w:rPr>
                <w:rFonts w:cs="Arial"/>
                <w:b/>
              </w:rPr>
              <w:t xml:space="preserve"> Counterparty</w:t>
            </w:r>
            <w:r w:rsidRPr="007E0B31">
              <w:rPr>
                <w:rFonts w:cs="Arial"/>
              </w:rPr>
              <w:t xml:space="preserve"> and </w:t>
            </w:r>
            <w:proofErr w:type="spellStart"/>
            <w:r w:rsidRPr="007E0B31">
              <w:rPr>
                <w:rFonts w:cs="Arial"/>
                <w:b/>
              </w:rPr>
              <w:t>CfD</w:t>
            </w:r>
            <w:proofErr w:type="spellEnd"/>
            <w:r w:rsidRPr="007E0B31">
              <w:rPr>
                <w:rFonts w:cs="Arial"/>
                <w:b/>
              </w:rPr>
              <w:t xml:space="preserve"> Settlement Services Provider</w:t>
            </w:r>
            <w:r w:rsidRPr="007E0B31">
              <w:rPr>
                <w:rFonts w:cs="Arial"/>
              </w:rPr>
              <w:t>.</w:t>
            </w:r>
          </w:p>
        </w:tc>
      </w:tr>
      <w:tr w:rsidR="009871B0" w:rsidRPr="007E0B31" w14:paraId="1177F5BF" w14:textId="77777777" w:rsidTr="490DE6A8">
        <w:trPr>
          <w:cantSplit/>
        </w:trPr>
        <w:tc>
          <w:tcPr>
            <w:tcW w:w="2884" w:type="dxa"/>
          </w:tcPr>
          <w:p w14:paraId="0158BF8D" w14:textId="77777777" w:rsidR="009871B0" w:rsidRPr="007E0B31" w:rsidRDefault="009871B0" w:rsidP="009871B0">
            <w:pPr>
              <w:pStyle w:val="Arial11Bold"/>
              <w:rPr>
                <w:rFonts w:cs="Arial"/>
              </w:rPr>
            </w:pPr>
            <w:r w:rsidRPr="007E0B31">
              <w:rPr>
                <w:rFonts w:cs="Arial"/>
              </w:rPr>
              <w:t>EMR Documents</w:t>
            </w:r>
          </w:p>
        </w:tc>
        <w:tc>
          <w:tcPr>
            <w:tcW w:w="6634" w:type="dxa"/>
          </w:tcPr>
          <w:p w14:paraId="44B93D78" w14:textId="77777777" w:rsidR="009871B0" w:rsidRPr="007E0B31" w:rsidRDefault="009871B0" w:rsidP="009871B0">
            <w:pPr>
              <w:pStyle w:val="TableArial11"/>
              <w:rPr>
                <w:rFonts w:cs="Arial"/>
              </w:rPr>
            </w:pPr>
            <w:r w:rsidRPr="007E0B31">
              <w:rPr>
                <w:rFonts w:cs="Arial"/>
              </w:rPr>
              <w:t xml:space="preserve">The Energy Act 2013, The Electricity Capacity Regulations 2014, the </w:t>
            </w:r>
            <w:r w:rsidRPr="007E0B31">
              <w:rPr>
                <w:rFonts w:cs="Arial"/>
                <w:b/>
              </w:rPr>
              <w:t>Capacity Market Rules</w:t>
            </w:r>
            <w:r w:rsidRPr="007E0B31">
              <w:rPr>
                <w:rFonts w:cs="Arial"/>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7E0B31">
              <w:rPr>
                <w:rFonts w:cs="Arial"/>
                <w:b/>
              </w:rPr>
              <w:t>AF Rules</w:t>
            </w:r>
            <w:r w:rsidRPr="007E0B31">
              <w:rPr>
                <w:rFonts w:cs="Arial"/>
              </w:rPr>
              <w:t xml:space="preserve"> and any other regulations or instruments made under Chapter 2 (contracts for difference), Chapter 3 (capacity market) or Chapter 4 (investment contracts) of Part 2 of the Energy Act 2013 which are in force from time to time.</w:t>
            </w:r>
          </w:p>
        </w:tc>
      </w:tr>
      <w:tr w:rsidR="009871B0" w:rsidRPr="007E0B31" w14:paraId="3F49DD85" w14:textId="77777777" w:rsidTr="490DE6A8">
        <w:trPr>
          <w:cantSplit/>
        </w:trPr>
        <w:tc>
          <w:tcPr>
            <w:tcW w:w="2884" w:type="dxa"/>
          </w:tcPr>
          <w:p w14:paraId="421B5476" w14:textId="77777777" w:rsidR="009871B0" w:rsidRPr="007E0B31" w:rsidRDefault="009871B0" w:rsidP="009871B0">
            <w:pPr>
              <w:pStyle w:val="Arial11Bold"/>
              <w:rPr>
                <w:rFonts w:cs="Arial"/>
              </w:rPr>
            </w:pPr>
            <w:r w:rsidRPr="007E0B31">
              <w:rPr>
                <w:rFonts w:cs="Arial"/>
              </w:rPr>
              <w:lastRenderedPageBreak/>
              <w:t>EMR Functions</w:t>
            </w:r>
          </w:p>
        </w:tc>
        <w:tc>
          <w:tcPr>
            <w:tcW w:w="6634" w:type="dxa"/>
          </w:tcPr>
          <w:p w14:paraId="2D8415ED" w14:textId="77777777" w:rsidR="009871B0" w:rsidRPr="007E0B31" w:rsidRDefault="009871B0" w:rsidP="009871B0">
            <w:pPr>
              <w:pStyle w:val="TableArial11"/>
              <w:rPr>
                <w:rFonts w:cs="Arial"/>
              </w:rPr>
            </w:pPr>
            <w:r w:rsidRPr="007E0B31">
              <w:rPr>
                <w:rFonts w:cs="Arial"/>
              </w:rPr>
              <w:t>Has the meaning given to “EMR functions” in Chapter 5 of Part 2 of the Energy Act 2013.</w:t>
            </w:r>
          </w:p>
        </w:tc>
      </w:tr>
      <w:tr w:rsidR="009871B0" w:rsidRPr="007E0B31" w14:paraId="02A6FBDC" w14:textId="77777777" w:rsidTr="490DE6A8">
        <w:trPr>
          <w:cantSplit/>
        </w:trPr>
        <w:tc>
          <w:tcPr>
            <w:tcW w:w="2884" w:type="dxa"/>
          </w:tcPr>
          <w:p w14:paraId="0FC4088B" w14:textId="77777777" w:rsidR="009871B0" w:rsidRPr="007E0B31" w:rsidRDefault="009871B0" w:rsidP="009871B0">
            <w:pPr>
              <w:pStyle w:val="Arial11Bold"/>
              <w:rPr>
                <w:rFonts w:cs="Arial"/>
              </w:rPr>
            </w:pPr>
            <w:r w:rsidRPr="007E0B31">
              <w:rPr>
                <w:rFonts w:cs="Arial"/>
              </w:rPr>
              <w:t>Engineering Recommendations</w:t>
            </w:r>
          </w:p>
        </w:tc>
        <w:tc>
          <w:tcPr>
            <w:tcW w:w="6634" w:type="dxa"/>
          </w:tcPr>
          <w:p w14:paraId="6E886C13" w14:textId="77777777" w:rsidR="009871B0" w:rsidRPr="007E0B31" w:rsidRDefault="009871B0" w:rsidP="009871B0">
            <w:pPr>
              <w:pStyle w:val="TableArial11"/>
              <w:rPr>
                <w:rFonts w:cs="Arial"/>
              </w:rPr>
            </w:pPr>
            <w:r w:rsidRPr="007E0B31">
              <w:rPr>
                <w:rFonts w:cs="Arial"/>
              </w:rPr>
              <w:t>The documents referred to as such and issued by the Energy Networks Association or the former Electricity Council.</w:t>
            </w:r>
          </w:p>
        </w:tc>
      </w:tr>
      <w:tr w:rsidR="009871B0" w:rsidRPr="007E0B31" w14:paraId="19BABE29" w14:textId="77777777" w:rsidTr="490DE6A8">
        <w:trPr>
          <w:cantSplit/>
        </w:trPr>
        <w:tc>
          <w:tcPr>
            <w:tcW w:w="2884" w:type="dxa"/>
          </w:tcPr>
          <w:p w14:paraId="552734E6" w14:textId="1545D5FD" w:rsidR="009871B0" w:rsidRPr="007E0B31" w:rsidRDefault="009871B0" w:rsidP="009871B0">
            <w:pPr>
              <w:pStyle w:val="Arial11Bold"/>
              <w:rPr>
                <w:rFonts w:cs="Arial"/>
              </w:rPr>
            </w:pPr>
            <w:r>
              <w:rPr>
                <w:rFonts w:cs="Arial"/>
              </w:rPr>
              <w:t>Engineering Recommendation G5</w:t>
            </w:r>
          </w:p>
        </w:tc>
        <w:tc>
          <w:tcPr>
            <w:tcW w:w="6634" w:type="dxa"/>
          </w:tcPr>
          <w:p w14:paraId="5C25304C" w14:textId="5C9C6EBC" w:rsidR="009871B0" w:rsidRPr="007E0B31" w:rsidRDefault="009871B0" w:rsidP="009871B0">
            <w:pPr>
              <w:pStyle w:val="TableArial11"/>
              <w:rPr>
                <w:rFonts w:cs="Arial"/>
              </w:rPr>
            </w:pPr>
            <w:r>
              <w:rPr>
                <w:rFonts w:cs="Arial"/>
              </w:rPr>
              <w:t>Means Engineering Recommendation G5/5.</w:t>
            </w:r>
          </w:p>
        </w:tc>
      </w:tr>
      <w:tr w:rsidR="009871B0" w:rsidRPr="007E0B31" w14:paraId="1A461395" w14:textId="77777777" w:rsidTr="490DE6A8">
        <w:trPr>
          <w:cantSplit/>
        </w:trPr>
        <w:tc>
          <w:tcPr>
            <w:tcW w:w="2884" w:type="dxa"/>
          </w:tcPr>
          <w:p w14:paraId="5B18CA36" w14:textId="4AA74331" w:rsidR="009871B0" w:rsidRPr="007E0B31" w:rsidRDefault="009871B0" w:rsidP="009871B0">
            <w:pPr>
              <w:pStyle w:val="Arial11Bold"/>
              <w:rPr>
                <w:rFonts w:cs="Arial"/>
              </w:rPr>
            </w:pPr>
            <w:bookmarkStart w:id="18" w:name="_DV_C18"/>
            <w:r w:rsidRPr="007E0B31">
              <w:rPr>
                <w:rFonts w:cs="Arial"/>
              </w:rPr>
              <w:t xml:space="preserve">Energisation Operational Notification </w:t>
            </w:r>
            <w:r w:rsidRPr="007E0B31">
              <w:rPr>
                <w:rFonts w:cs="Arial"/>
                <w:b w:val="0"/>
              </w:rPr>
              <w:t>or</w:t>
            </w:r>
            <w:r w:rsidRPr="007E0B31">
              <w:rPr>
                <w:rFonts w:cs="Arial"/>
              </w:rPr>
              <w:t xml:space="preserve"> EON</w:t>
            </w:r>
            <w:bookmarkEnd w:id="18"/>
          </w:p>
        </w:tc>
        <w:tc>
          <w:tcPr>
            <w:tcW w:w="6634" w:type="dxa"/>
          </w:tcPr>
          <w:p w14:paraId="611268A9" w14:textId="49E96478" w:rsidR="009871B0" w:rsidRPr="007E0B31" w:rsidRDefault="009871B0" w:rsidP="009871B0">
            <w:pPr>
              <w:pStyle w:val="TableArial11"/>
              <w:rPr>
                <w:rFonts w:cs="Arial"/>
                <w:i/>
              </w:rPr>
            </w:pPr>
            <w:bookmarkStart w:id="19" w:name="_DV_C19"/>
            <w:r w:rsidRPr="007E0B31">
              <w:rPr>
                <w:rFonts w:cs="Arial"/>
              </w:rPr>
              <w:t xml:space="preserve">A notification (in respect of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which is directly connected to the </w:t>
            </w:r>
            <w:r w:rsidRPr="007E0B31">
              <w:rPr>
                <w:rFonts w:cs="Arial"/>
                <w:b/>
              </w:rPr>
              <w:t>National Electricity Transmission System</w:t>
            </w:r>
            <w:r w:rsidRPr="007E0B31">
              <w:rPr>
                <w:rFonts w:cs="Arial"/>
              </w:rPr>
              <w:t xml:space="preserve">) from </w:t>
            </w:r>
            <w:r>
              <w:rPr>
                <w:rFonts w:cs="Arial"/>
                <w:b/>
              </w:rPr>
              <w:t>The Company</w:t>
            </w:r>
            <w:r w:rsidRPr="007E0B31">
              <w:rPr>
                <w:rFonts w:cs="Arial"/>
              </w:rPr>
              <w:t xml:space="preserve"> to a </w:t>
            </w:r>
            <w:r w:rsidRPr="007E0B31">
              <w:rPr>
                <w:rFonts w:cs="Arial"/>
                <w:b/>
              </w:rPr>
              <w:t>User</w:t>
            </w:r>
            <w:r w:rsidRPr="007E0B31">
              <w:rPr>
                <w:rFonts w:cs="Arial"/>
              </w:rPr>
              <w:t xml:space="preserve"> confirming that the </w:t>
            </w:r>
            <w:r w:rsidRPr="007E0B31">
              <w:rPr>
                <w:rFonts w:cs="Arial"/>
                <w:b/>
              </w:rPr>
              <w:t>User</w:t>
            </w:r>
            <w:r w:rsidRPr="007E0B31">
              <w:rPr>
                <w:rFonts w:cs="Arial"/>
              </w:rPr>
              <w:t xml:space="preserve"> can in accordance with the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 xml:space="preserve">, energise such </w:t>
            </w:r>
            <w:r w:rsidRPr="007E0B31">
              <w:rPr>
                <w:rFonts w:cs="Arial"/>
                <w:b/>
              </w:rPr>
              <w:t>User’s Plant</w:t>
            </w:r>
            <w:r w:rsidRPr="007E0B31">
              <w:rPr>
                <w:rFonts w:cs="Arial"/>
              </w:rPr>
              <w:t xml:space="preserve"> and </w:t>
            </w:r>
            <w:r w:rsidRPr="007E0B31">
              <w:rPr>
                <w:rFonts w:cs="Arial"/>
                <w:b/>
              </w:rPr>
              <w:t>Apparatus</w:t>
            </w:r>
            <w:r w:rsidRPr="007E0B31">
              <w:rPr>
                <w:rFonts w:cs="Arial"/>
              </w:rPr>
              <w:t xml:space="preserve"> (including </w:t>
            </w:r>
            <w:r w:rsidRPr="007E0B31">
              <w:rPr>
                <w:rFonts w:cs="Arial"/>
                <w:b/>
              </w:rPr>
              <w:t>OTSUA</w:t>
            </w:r>
            <w:r w:rsidRPr="007E0B31">
              <w:rPr>
                <w:rFonts w:cs="Arial"/>
              </w:rPr>
              <w:t>) specified in such notification.</w:t>
            </w:r>
            <w:bookmarkEnd w:id="19"/>
          </w:p>
        </w:tc>
      </w:tr>
      <w:tr w:rsidR="009871B0" w:rsidRPr="007E0B31" w14:paraId="2950C7E5" w14:textId="77777777" w:rsidTr="490DE6A8">
        <w:trPr>
          <w:cantSplit/>
        </w:trPr>
        <w:tc>
          <w:tcPr>
            <w:tcW w:w="2884" w:type="dxa"/>
          </w:tcPr>
          <w:p w14:paraId="0D69FC18" w14:textId="77777777" w:rsidR="009871B0" w:rsidRPr="001F43C1" w:rsidRDefault="009871B0" w:rsidP="009871B0">
            <w:pPr>
              <w:pStyle w:val="Arial11Bold"/>
              <w:rPr>
                <w:rFonts w:cs="Arial"/>
              </w:rPr>
            </w:pPr>
            <w:r w:rsidRPr="001F43C1">
              <w:rPr>
                <w:rFonts w:cs="Arial"/>
              </w:rPr>
              <w:t>Equipment Certificate</w:t>
            </w:r>
          </w:p>
        </w:tc>
        <w:tc>
          <w:tcPr>
            <w:tcW w:w="6634" w:type="dxa"/>
          </w:tcPr>
          <w:p w14:paraId="35F8EAB4" w14:textId="39FE8007" w:rsidR="009871B0" w:rsidRPr="001F43C1" w:rsidRDefault="009871B0" w:rsidP="009871B0">
            <w:pPr>
              <w:pStyle w:val="TableArial11"/>
              <w:rPr>
                <w:rFonts w:cs="Arial"/>
              </w:rPr>
            </w:pPr>
            <w:r w:rsidRPr="005C20E3">
              <w:rPr>
                <w:rFonts w:cs="Arial"/>
              </w:rPr>
              <w:t xml:space="preserve">A document issued by an </w:t>
            </w:r>
            <w:r w:rsidRPr="005C20E3">
              <w:rPr>
                <w:rFonts w:cs="Arial"/>
                <w:b/>
              </w:rPr>
              <w:t>Authorised Certifier</w:t>
            </w:r>
            <w:r w:rsidRPr="005C20E3">
              <w:rPr>
                <w:rFonts w:cs="Arial"/>
              </w:rPr>
              <w:t xml:space="preserve"> for equipment used by a </w:t>
            </w:r>
            <w:r w:rsidRPr="005C20E3">
              <w:rPr>
                <w:rFonts w:cs="Arial"/>
                <w:b/>
              </w:rPr>
              <w:t>Power Generating Module</w:t>
            </w:r>
            <w:r w:rsidRPr="005C20E3">
              <w:rPr>
                <w:rFonts w:cs="Arial"/>
              </w:rPr>
              <w:t xml:space="preserve">, </w:t>
            </w:r>
            <w:r w:rsidRPr="005C20E3">
              <w:rPr>
                <w:rFonts w:cs="Arial"/>
                <w:b/>
              </w:rPr>
              <w:t>Demand Unit</w:t>
            </w:r>
            <w:r w:rsidRPr="005C20E3">
              <w:rPr>
                <w:rFonts w:cs="Arial"/>
              </w:rPr>
              <w:t xml:space="preserve">, </w:t>
            </w:r>
            <w:r w:rsidRPr="005C20E3">
              <w:rPr>
                <w:rFonts w:cs="Arial"/>
                <w:b/>
              </w:rPr>
              <w:t>Network Operators System</w:t>
            </w:r>
            <w:r w:rsidRPr="005C20E3">
              <w:rPr>
                <w:rFonts w:cs="Arial"/>
              </w:rPr>
              <w:t xml:space="preserve">, </w:t>
            </w:r>
            <w:r w:rsidRPr="005C20E3">
              <w:rPr>
                <w:rFonts w:cs="Arial"/>
                <w:b/>
              </w:rPr>
              <w:t>Non</w:t>
            </w:r>
            <w:r w:rsidRPr="001F43C1">
              <w:rPr>
                <w:rFonts w:cs="Arial"/>
                <w:b/>
              </w:rPr>
              <w:t>-</w:t>
            </w:r>
            <w:r w:rsidRPr="005C20E3">
              <w:rPr>
                <w:rFonts w:cs="Arial"/>
                <w:b/>
              </w:rPr>
              <w:t>Embedded Customers System</w:t>
            </w:r>
            <w:r w:rsidRPr="005C20E3">
              <w:rPr>
                <w:rFonts w:cs="Arial"/>
              </w:rPr>
              <w:t xml:space="preserve">, </w:t>
            </w:r>
            <w:r w:rsidRPr="005C20E3">
              <w:rPr>
                <w:rFonts w:cs="Arial"/>
                <w:b/>
              </w:rPr>
              <w:t xml:space="preserve">Demand Facility </w:t>
            </w:r>
            <w:r w:rsidRPr="005C20E3">
              <w:rPr>
                <w:rFonts w:cs="Arial"/>
              </w:rPr>
              <w:t xml:space="preserve">or </w:t>
            </w:r>
            <w:r w:rsidRPr="005C20E3">
              <w:rPr>
                <w:rFonts w:cs="Arial"/>
                <w:b/>
              </w:rPr>
              <w:t>HVDC System</w:t>
            </w:r>
            <w:r w:rsidRPr="005C20E3">
              <w:rPr>
                <w:rFonts w:cs="Arial"/>
              </w:rPr>
              <w:t xml:space="preserve">. The </w:t>
            </w:r>
            <w:r w:rsidRPr="005C20E3">
              <w:rPr>
                <w:rFonts w:cs="Arial"/>
                <w:b/>
              </w:rPr>
              <w:t>Equipment Certificate</w:t>
            </w:r>
            <w:r w:rsidRPr="005C20E3">
              <w:rPr>
                <w:rFonts w:cs="Arial"/>
              </w:rPr>
              <w:t xml:space="preserve"> defines the scope of its validity at a national level. For the purpose of replacing specific parts of the compliance process, the </w:t>
            </w:r>
            <w:r w:rsidRPr="005C20E3">
              <w:rPr>
                <w:rFonts w:cs="Arial"/>
                <w:b/>
              </w:rPr>
              <w:t>Equipment Certificate</w:t>
            </w:r>
            <w:r w:rsidRPr="005C20E3">
              <w:rPr>
                <w:rFonts w:cs="Arial"/>
              </w:rPr>
              <w:t xml:space="preserve"> may include models or equivalent information that have been verified against actual test results.</w:t>
            </w:r>
          </w:p>
        </w:tc>
      </w:tr>
      <w:tr w:rsidR="009871B0" w:rsidRPr="007E0B31" w14:paraId="03E8B9AA" w14:textId="77777777" w:rsidTr="490DE6A8">
        <w:trPr>
          <w:cantSplit/>
        </w:trPr>
        <w:tc>
          <w:tcPr>
            <w:tcW w:w="2884" w:type="dxa"/>
          </w:tcPr>
          <w:p w14:paraId="1B116121" w14:textId="77777777" w:rsidR="009871B0" w:rsidRPr="007E0B31" w:rsidRDefault="009871B0" w:rsidP="009871B0">
            <w:pPr>
              <w:pStyle w:val="Arial11Bold"/>
              <w:rPr>
                <w:rFonts w:cs="Arial"/>
              </w:rPr>
            </w:pPr>
            <w:r w:rsidRPr="007E0B31">
              <w:rPr>
                <w:rFonts w:cs="Arial"/>
              </w:rPr>
              <w:t>Estimated Registered Data</w:t>
            </w:r>
          </w:p>
        </w:tc>
        <w:tc>
          <w:tcPr>
            <w:tcW w:w="6634" w:type="dxa"/>
          </w:tcPr>
          <w:p w14:paraId="04C7E6AA" w14:textId="77777777" w:rsidR="009871B0" w:rsidRPr="007E0B31" w:rsidRDefault="009871B0" w:rsidP="009871B0">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either upon connection will become </w:t>
            </w:r>
            <w:r w:rsidRPr="007E0B31">
              <w:rPr>
                <w:rFonts w:cs="Arial"/>
                <w:b/>
              </w:rPr>
              <w:t>Registered Data</w:t>
            </w:r>
            <w:r w:rsidRPr="007E0B31">
              <w:rPr>
                <w:rFonts w:cs="Arial"/>
              </w:rPr>
              <w:t xml:space="preserve">, or which for the purposes of the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concerned as at the date of submission are </w:t>
            </w:r>
            <w:r w:rsidRPr="007E0B31">
              <w:rPr>
                <w:rFonts w:cs="Arial"/>
                <w:b/>
              </w:rPr>
              <w:t>Registered Data</w:t>
            </w:r>
            <w:r w:rsidRPr="007E0B31">
              <w:rPr>
                <w:rFonts w:cs="Arial"/>
              </w:rPr>
              <w:t xml:space="preserve">, but in each case which for the seven succeeding </w:t>
            </w:r>
            <w:r w:rsidRPr="007E0B31">
              <w:rPr>
                <w:rFonts w:cs="Arial"/>
                <w:b/>
              </w:rPr>
              <w:t>Financial Years</w:t>
            </w:r>
            <w:r w:rsidRPr="007E0B31">
              <w:rPr>
                <w:rFonts w:cs="Arial"/>
              </w:rPr>
              <w:t xml:space="preserve"> will be an estimate of what is expected.</w:t>
            </w:r>
          </w:p>
        </w:tc>
      </w:tr>
      <w:tr w:rsidR="009871B0" w:rsidRPr="007E0B31" w14:paraId="393BBD51" w14:textId="77777777" w:rsidTr="490DE6A8">
        <w:trPr>
          <w:cantSplit/>
        </w:trPr>
        <w:tc>
          <w:tcPr>
            <w:tcW w:w="2884" w:type="dxa"/>
          </w:tcPr>
          <w:p w14:paraId="12276130" w14:textId="77777777" w:rsidR="009871B0" w:rsidRPr="007E0B31" w:rsidRDefault="009871B0" w:rsidP="009871B0">
            <w:pPr>
              <w:pStyle w:val="Arial11Bold"/>
              <w:rPr>
                <w:rFonts w:cs="Arial"/>
              </w:rPr>
            </w:pPr>
            <w:r w:rsidRPr="007E0B31">
              <w:rPr>
                <w:rFonts w:cs="Arial"/>
              </w:rPr>
              <w:lastRenderedPageBreak/>
              <w:t>EU Code User</w:t>
            </w:r>
          </w:p>
        </w:tc>
        <w:tc>
          <w:tcPr>
            <w:tcW w:w="6634" w:type="dxa"/>
          </w:tcPr>
          <w:p w14:paraId="0BC82B48"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who is any of the following:- </w:t>
            </w:r>
          </w:p>
          <w:p w14:paraId="19312F84" w14:textId="20F132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 </w:t>
            </w:r>
            <w:r w:rsidRPr="007E0B31">
              <w:rPr>
                <w:rFonts w:cs="Arial"/>
                <w:b/>
              </w:rPr>
              <w:t>Power Generating Module</w:t>
            </w:r>
            <w:r w:rsidRPr="007E0B31">
              <w:rPr>
                <w:rFonts w:cs="Arial"/>
              </w:rPr>
              <w:t xml:space="preserve"> (excluding a </w:t>
            </w:r>
            <w:r w:rsidRPr="007E0B31">
              <w:rPr>
                <w:rFonts w:cs="Arial"/>
                <w:b/>
              </w:rPr>
              <w:t>DC Connected Power Park Module</w:t>
            </w:r>
            <w:r w:rsidRPr="007E0B31">
              <w:rPr>
                <w:rFonts w:cs="Arial"/>
              </w:rPr>
              <w:t xml:space="preserve">) or </w:t>
            </w:r>
            <w:r w:rsidRPr="007E0B31">
              <w:rPr>
                <w:rFonts w:cs="Arial"/>
                <w:b/>
              </w:rPr>
              <w:t>OTSDUA</w:t>
            </w:r>
            <w:r w:rsidRPr="007E0B31">
              <w:rPr>
                <w:rFonts w:cs="Arial"/>
              </w:rPr>
              <w:t xml:space="preserve"> (in respect of an AC </w:t>
            </w:r>
            <w:r w:rsidRPr="007E0B31">
              <w:rPr>
                <w:rFonts w:cs="Arial"/>
                <w:b/>
              </w:rPr>
              <w:t>Offshore Transmission System</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on or after 27 April</w:t>
            </w:r>
            <w:r w:rsidRPr="007E0B31">
              <w:rPr>
                <w:rFonts w:cs="Arial"/>
              </w:rPr>
              <w:t xml:space="preserve"> 2019 and who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17 May 2018</w:t>
            </w:r>
          </w:p>
          <w:p w14:paraId="0EF8A3F0" w14:textId="46F0256A"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 xml:space="preserve">Type C </w:t>
            </w:r>
            <w:r w:rsidRPr="007E0B31">
              <w:rPr>
                <w:rFonts w:cs="Arial"/>
              </w:rPr>
              <w:t>or</w:t>
            </w:r>
            <w:r w:rsidRPr="007E0B31">
              <w:rPr>
                <w:rFonts w:cs="Arial"/>
                <w:b/>
              </w:rPr>
              <w:t xml:space="preserve"> Type D Power Generating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 </w:t>
            </w:r>
            <w:r>
              <w:rPr>
                <w:rFonts w:cs="Arial"/>
              </w:rPr>
              <w:t>27 April</w:t>
            </w:r>
            <w:r w:rsidRPr="007E0B31">
              <w:rPr>
                <w:rFonts w:cs="Arial"/>
              </w:rPr>
              <w:t xml:space="preserve"> 2019.</w:t>
            </w:r>
          </w:p>
          <w:p w14:paraId="73B5DE83" w14:textId="7AE1D6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Pr>
                <w:rFonts w:cs="Arial"/>
              </w:rPr>
              <w:t xml:space="preserve"> on or after 8 </w:t>
            </w:r>
            <w:r w:rsidRPr="007E0B31">
              <w:rPr>
                <w:rFonts w:cs="Arial"/>
              </w:rPr>
              <w:t xml:space="preserve">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23264DDD" w14:textId="5F1D02A5"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w:t>
            </w:r>
            <w:r>
              <w:rPr>
                <w:rFonts w:cs="Arial"/>
              </w:rPr>
              <w:t xml:space="preserve"> </w:t>
            </w:r>
            <w:r w:rsidRPr="007E0B31">
              <w:rPr>
                <w:rFonts w:cs="Arial"/>
              </w:rPr>
              <w:t xml:space="preserve">8 September 2019.    </w:t>
            </w:r>
          </w:p>
          <w:p w14:paraId="0F85DDF2" w14:textId="44FF9A12"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w:t>
            </w:r>
            <w:r w:rsidRPr="007E0B31">
              <w:rPr>
                <w:rFonts w:cs="Arial"/>
                <w:b/>
              </w:rPr>
              <w:t>s</w:t>
            </w:r>
            <w:r>
              <w:rPr>
                <w:rFonts w:cs="Arial"/>
                <w:b/>
              </w:rPr>
              <w:t>i</w:t>
            </w:r>
            <w:r w:rsidRPr="007E0B31">
              <w:rPr>
                <w:rFonts w:cs="Arial"/>
                <w:b/>
              </w:rPr>
              <w:t>on DC Converter</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 xml:space="preserve">on or </w:t>
            </w:r>
            <w:r w:rsidRPr="007E0B31">
              <w:rPr>
                <w:rFonts w:cs="Arial"/>
              </w:rPr>
              <w:t>after</w:t>
            </w:r>
            <w:r>
              <w:rPr>
                <w:rFonts w:cs="Arial"/>
              </w:rPr>
              <w:t xml:space="preserve"> </w:t>
            </w:r>
            <w:r w:rsidRPr="007E0B31">
              <w:rPr>
                <w:rFonts w:cs="Arial"/>
              </w:rPr>
              <w:t xml:space="preserve">8 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1DA04B68" w14:textId="0A1BF846"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Transmissi</w:t>
            </w:r>
            <w:r w:rsidRPr="007E0B31">
              <w:rPr>
                <w:rFonts w:cs="Arial"/>
                <w:b/>
              </w:rPr>
              <w:t>on DC Converter</w:t>
            </w:r>
            <w:r w:rsidRPr="007E0B31">
              <w:rPr>
                <w:rFonts w:cs="Arial"/>
              </w:rPr>
              <w:t xml:space="preserve">) whose </w:t>
            </w:r>
            <w:r w:rsidRPr="007E0B31">
              <w:rPr>
                <w:rFonts w:cs="Arial"/>
                <w:b/>
              </w:rPr>
              <w:t>HVDC System</w:t>
            </w:r>
            <w:r w:rsidRPr="007E0B31">
              <w:rPr>
                <w:rFonts w:cs="Arial"/>
              </w:rPr>
              <w:t xml:space="preserve"> or DC</w:t>
            </w:r>
            <w:r w:rsidRPr="007E0B31">
              <w:rPr>
                <w:rFonts w:cs="Arial"/>
                <w:b/>
              </w:rPr>
              <w:t xml:space="preserve"> Offshore Transmission System</w:t>
            </w:r>
            <w:r w:rsidRPr="007E0B31">
              <w:rPr>
                <w:rFonts w:cs="Arial"/>
              </w:rPr>
              <w:t xml:space="preserve"> including a </w:t>
            </w:r>
            <w:r w:rsidRPr="007E0B31">
              <w:rPr>
                <w:rFonts w:cs="Arial"/>
                <w:b/>
              </w:rPr>
              <w:t>Transmission DC Converter</w:t>
            </w:r>
            <w:r w:rsidRPr="007E0B31">
              <w:rPr>
                <w:rFonts w:cs="Arial"/>
              </w:rPr>
              <w:t xml:space="preserve">) is the subject of a </w:t>
            </w:r>
            <w:r w:rsidRPr="007E0B31">
              <w:rPr>
                <w:rFonts w:cs="Arial"/>
                <w:b/>
              </w:rPr>
              <w:t>Substantial Modification</w:t>
            </w:r>
            <w:r w:rsidRPr="007E0B31">
              <w:rPr>
                <w:rFonts w:cs="Arial"/>
              </w:rPr>
              <w:t xml:space="preserve"> on or </w:t>
            </w:r>
            <w:r>
              <w:rPr>
                <w:rFonts w:cs="Arial"/>
              </w:rPr>
              <w:t xml:space="preserve">after </w:t>
            </w:r>
            <w:r w:rsidRPr="007E0B31">
              <w:rPr>
                <w:rFonts w:cs="Arial"/>
              </w:rPr>
              <w:t xml:space="preserve">8 September 2019.  </w:t>
            </w:r>
          </w:p>
          <w:p w14:paraId="7DCC1D05" w14:textId="77777777" w:rsidR="009871B0"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User</w:t>
            </w:r>
            <w:r w:rsidRPr="007E0B31">
              <w:rPr>
                <w:rFonts w:cs="Arial"/>
              </w:rPr>
              <w:t xml:space="preserve"> which the </w:t>
            </w:r>
            <w:r w:rsidRPr="007E0B31">
              <w:rPr>
                <w:rFonts w:cs="Arial"/>
                <w:b/>
              </w:rPr>
              <w:t>Authority</w:t>
            </w:r>
            <w:r w:rsidRPr="007E0B31">
              <w:rPr>
                <w:rFonts w:cs="Arial"/>
              </w:rPr>
              <w:t xml:space="preserve"> has determined should be considered as an </w:t>
            </w:r>
            <w:r w:rsidRPr="007E0B31">
              <w:rPr>
                <w:rFonts w:cs="Arial"/>
                <w:b/>
              </w:rPr>
              <w:t>EU Code User</w:t>
            </w:r>
            <w:r w:rsidRPr="007E0B31">
              <w:rPr>
                <w:rFonts w:cs="Arial"/>
              </w:rPr>
              <w:t>.</w:t>
            </w:r>
          </w:p>
          <w:p w14:paraId="48260104" w14:textId="4FE8F4EB" w:rsidR="009871B0" w:rsidRPr="00A87826" w:rsidRDefault="009871B0" w:rsidP="009871B0">
            <w:pPr>
              <w:pStyle w:val="TableArial11"/>
              <w:numPr>
                <w:ilvl w:val="0"/>
                <w:numId w:val="11"/>
              </w:numPr>
              <w:ind w:left="742" w:hanging="708"/>
              <w:rPr>
                <w:rFonts w:eastAsia="Arial"/>
              </w:rPr>
            </w:pPr>
            <w:r w:rsidRPr="00A87826">
              <w:rPr>
                <w:rFonts w:eastAsia="Arial"/>
              </w:rPr>
              <w:t xml:space="preserve">A </w:t>
            </w:r>
            <w:r w:rsidRPr="00A87826">
              <w:rPr>
                <w:rFonts w:eastAsia="Arial"/>
                <w:b/>
              </w:rPr>
              <w:t>Network Operator</w:t>
            </w:r>
            <w:r w:rsidRPr="00A87826">
              <w:rPr>
                <w:rFonts w:eastAsia="Arial"/>
              </w:rPr>
              <w:t xml:space="preserve"> whose entire distribution </w:t>
            </w:r>
            <w:r w:rsidRPr="00A87826">
              <w:rPr>
                <w:rFonts w:eastAsia="Arial"/>
                <w:b/>
              </w:rPr>
              <w:t>System</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 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w:t>
            </w:r>
            <w:r w:rsidRPr="00A87826">
              <w:rPr>
                <w:rFonts w:eastAsia="Arial"/>
              </w:rPr>
              <w:t xml:space="preserve"> and </w:t>
            </w:r>
            <w:r w:rsidRPr="00A87826">
              <w:rPr>
                <w:rFonts w:eastAsia="Arial"/>
                <w:b/>
              </w:rPr>
              <w:t>Apparatus</w:t>
            </w:r>
            <w:r w:rsidRPr="00A87826">
              <w:rPr>
                <w:rFonts w:eastAsia="Arial"/>
              </w:rPr>
              <w:t xml:space="preserve"> in respect of its entire distribution </w:t>
            </w:r>
            <w:r w:rsidRPr="00A87826">
              <w:rPr>
                <w:rFonts w:eastAsia="Arial"/>
                <w:b/>
              </w:rPr>
              <w:t>System</w:t>
            </w:r>
            <w:r w:rsidRPr="00A87826">
              <w:rPr>
                <w:rFonts w:eastAsia="Arial"/>
              </w:rPr>
              <w:t xml:space="preserve"> on or after 7 September 2018. For the avoidance of doubt, a </w:t>
            </w:r>
            <w:r w:rsidRPr="00A87826">
              <w:rPr>
                <w:rFonts w:eastAsia="Arial"/>
                <w:b/>
              </w:rPr>
              <w:t>Network Operator</w:t>
            </w:r>
            <w:r w:rsidRPr="00A87826">
              <w:rPr>
                <w:rFonts w:eastAsia="Arial"/>
              </w:rPr>
              <w:t xml:space="preserve"> will be an </w:t>
            </w:r>
            <w:r w:rsidRPr="00A87826">
              <w:rPr>
                <w:rFonts w:eastAsia="Arial"/>
                <w:b/>
              </w:rPr>
              <w:t>EU Code User</w:t>
            </w:r>
            <w:r w:rsidRPr="00A87826">
              <w:rPr>
                <w:rFonts w:eastAsia="Arial"/>
              </w:rPr>
              <w:t xml:space="preserve"> if its entire distribution </w:t>
            </w:r>
            <w:r w:rsidRPr="00A87826">
              <w:rPr>
                <w:rFonts w:eastAsia="Arial"/>
                <w:b/>
              </w:rPr>
              <w:t>System</w:t>
            </w:r>
            <w:r w:rsidRPr="00A87826">
              <w:rPr>
                <w:rFonts w:eastAsia="Arial"/>
              </w:rPr>
              <w:t xml:space="preserve"> is connected to the </w:t>
            </w:r>
            <w:r w:rsidRPr="00A87826">
              <w:rPr>
                <w:rFonts w:eastAsia="Arial"/>
                <w:b/>
              </w:rPr>
              <w:t>National Electricity Transmission System</w:t>
            </w:r>
            <w:r w:rsidRPr="00A87826">
              <w:rPr>
                <w:rFonts w:eastAsia="Arial"/>
              </w:rPr>
              <w:t xml:space="preserve"> at </w:t>
            </w:r>
            <w:r w:rsidRPr="00A87826">
              <w:rPr>
                <w:rFonts w:eastAsia="Arial"/>
                <w:b/>
              </w:rPr>
              <w:t>EU Grid Supply</w:t>
            </w:r>
            <w:r w:rsidRPr="00A87826">
              <w:rPr>
                <w:rFonts w:eastAsia="Arial"/>
              </w:rPr>
              <w:t xml:space="preserve"> </w:t>
            </w:r>
            <w:r w:rsidRPr="00A87826">
              <w:rPr>
                <w:rFonts w:eastAsia="Arial"/>
                <w:b/>
              </w:rPr>
              <w:t xml:space="preserve">Points </w:t>
            </w:r>
            <w:r w:rsidRPr="00A87826">
              <w:rPr>
                <w:rFonts w:eastAsia="Arial"/>
              </w:rPr>
              <w:t xml:space="preserve">only.  </w:t>
            </w:r>
          </w:p>
          <w:p w14:paraId="4946C0A7" w14:textId="44A0D367" w:rsidR="009871B0" w:rsidRPr="00965E71" w:rsidRDefault="009871B0" w:rsidP="009871B0">
            <w:pPr>
              <w:pStyle w:val="TableArial11"/>
              <w:numPr>
                <w:ilvl w:val="0"/>
                <w:numId w:val="11"/>
              </w:numPr>
              <w:ind w:left="742" w:hanging="708"/>
              <w:rPr>
                <w:rFonts w:eastAsia="Arial" w:cs="Arial"/>
              </w:rPr>
            </w:pPr>
            <w:r w:rsidRPr="00A87826">
              <w:rPr>
                <w:rFonts w:eastAsia="Arial"/>
              </w:rPr>
              <w:t xml:space="preserve">A </w:t>
            </w:r>
            <w:r w:rsidRPr="00A87826">
              <w:rPr>
                <w:rFonts w:eastAsia="Arial"/>
                <w:b/>
              </w:rPr>
              <w:t>Non</w:t>
            </w:r>
            <w:r w:rsidR="006C4084">
              <w:rPr>
                <w:rFonts w:eastAsia="Arial"/>
                <w:b/>
              </w:rPr>
              <w:t>-</w:t>
            </w:r>
            <w:r w:rsidRPr="00A87826">
              <w:rPr>
                <w:rFonts w:eastAsia="Arial"/>
                <w:b/>
              </w:rPr>
              <w:t>Embedded Customer</w:t>
            </w:r>
            <w:r w:rsidRPr="00A87826">
              <w:rPr>
                <w:rFonts w:eastAsia="Arial"/>
              </w:rPr>
              <w:t xml:space="preserve"> whose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w:t>
            </w:r>
            <w:r w:rsidRPr="00A87826">
              <w:rPr>
                <w:rFonts w:eastAsia="Arial"/>
              </w:rPr>
              <w:t xml:space="preserve"> </w:t>
            </w:r>
            <w:r w:rsidRPr="00A87826">
              <w:rPr>
                <w:rFonts w:eastAsia="Arial"/>
                <w:b/>
              </w:rPr>
              <w:t>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on or after 7 September 2018 or is the subject of a </w:t>
            </w:r>
            <w:r w:rsidRPr="00A87826">
              <w:rPr>
                <w:rFonts w:eastAsia="Arial"/>
                <w:b/>
              </w:rPr>
              <w:t>Substantial Modification</w:t>
            </w:r>
            <w:r w:rsidRPr="00A87826">
              <w:rPr>
                <w:rFonts w:eastAsia="Arial"/>
              </w:rPr>
              <w:t xml:space="preserve"> on or</w:t>
            </w:r>
            <w:r w:rsidRPr="00A87826">
              <w:rPr>
                <w:rFonts w:eastAsia="Arial"/>
                <w:b/>
              </w:rPr>
              <w:t xml:space="preserve"> </w:t>
            </w:r>
            <w:r w:rsidRPr="00A87826">
              <w:rPr>
                <w:rFonts w:eastAsia="Arial"/>
              </w:rPr>
              <w:t xml:space="preserve">after 18 August 2019.  </w:t>
            </w:r>
          </w:p>
          <w:p w14:paraId="29799AFE" w14:textId="115A3DE0" w:rsidR="009871B0" w:rsidRPr="005C20E3" w:rsidRDefault="009871B0" w:rsidP="009871B0">
            <w:pPr>
              <w:pStyle w:val="TableArial11"/>
              <w:numPr>
                <w:ilvl w:val="0"/>
                <w:numId w:val="11"/>
              </w:numPr>
              <w:ind w:left="742" w:hanging="708"/>
              <w:rPr>
                <w:rFonts w:eastAsia="Arial"/>
              </w:rPr>
            </w:pPr>
            <w:r w:rsidRPr="00965E71">
              <w:rPr>
                <w:rFonts w:eastAsia="Arial" w:cs="Arial"/>
              </w:rPr>
              <w:t xml:space="preserve">A </w:t>
            </w:r>
            <w:r w:rsidRPr="00965E71">
              <w:rPr>
                <w:rFonts w:eastAsia="Arial" w:cs="Arial"/>
                <w:b/>
                <w:bCs/>
              </w:rPr>
              <w:t>Storage User</w:t>
            </w:r>
            <w:r w:rsidRPr="00965E71">
              <w:rPr>
                <w:rFonts w:eastAsia="Arial" w:cs="Arial"/>
              </w:rPr>
              <w:t xml:space="preserve"> in respect of an </w:t>
            </w:r>
            <w:r w:rsidRPr="00965E71">
              <w:rPr>
                <w:rFonts w:eastAsia="Arial" w:cs="Arial"/>
                <w:b/>
                <w:bCs/>
              </w:rPr>
              <w:t>Electricity Storage Module</w:t>
            </w:r>
            <w:r w:rsidRPr="00965E71">
              <w:rPr>
                <w:rFonts w:eastAsia="Arial" w:cs="Arial"/>
              </w:rPr>
              <w:t xml:space="preserve"> whose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is connected to the </w:t>
            </w:r>
            <w:r w:rsidRPr="00965E71">
              <w:rPr>
                <w:rFonts w:eastAsia="Arial" w:cs="Arial"/>
                <w:b/>
                <w:bCs/>
              </w:rPr>
              <w:t>System</w:t>
            </w:r>
            <w:r w:rsidRPr="00965E71">
              <w:rPr>
                <w:rFonts w:eastAsia="Arial" w:cs="Arial"/>
              </w:rPr>
              <w:t xml:space="preserve"> on or after 20 May 2020 and who concluded </w:t>
            </w:r>
            <w:r w:rsidRPr="00965E71">
              <w:rPr>
                <w:rFonts w:eastAsia="Arial" w:cs="Arial"/>
                <w:b/>
                <w:bCs/>
              </w:rPr>
              <w:t xml:space="preserve">Purchase </w:t>
            </w:r>
            <w:r w:rsidRPr="00965E71">
              <w:rPr>
                <w:rFonts w:eastAsia="Arial" w:cs="Arial"/>
                <w:b/>
                <w:bCs/>
              </w:rPr>
              <w:lastRenderedPageBreak/>
              <w:t>Contracts</w:t>
            </w:r>
            <w:r w:rsidRPr="00965E71">
              <w:rPr>
                <w:rFonts w:eastAsia="Arial" w:cs="Arial"/>
              </w:rPr>
              <w:t xml:space="preserve"> for its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on or after 20 May 2019</w:t>
            </w:r>
            <w:r w:rsidRPr="024814CE">
              <w:rPr>
                <w:rFonts w:eastAsia="Arial" w:cs="Arial"/>
                <w:sz w:val="22"/>
                <w:szCs w:val="22"/>
              </w:rPr>
              <w:t>.</w:t>
            </w:r>
          </w:p>
        </w:tc>
      </w:tr>
      <w:tr w:rsidR="009871B0" w:rsidRPr="007E0B31" w14:paraId="34B16CD5" w14:textId="77777777" w:rsidTr="490DE6A8">
        <w:trPr>
          <w:cantSplit/>
        </w:trPr>
        <w:tc>
          <w:tcPr>
            <w:tcW w:w="2884" w:type="dxa"/>
          </w:tcPr>
          <w:p w14:paraId="43DAAB5C" w14:textId="05D82DA7" w:rsidR="009871B0" w:rsidRPr="007E0B31" w:rsidRDefault="009871B0" w:rsidP="009871B0">
            <w:pPr>
              <w:pStyle w:val="Arial11Bold"/>
              <w:rPr>
                <w:rFonts w:cs="Arial"/>
              </w:rPr>
            </w:pPr>
            <w:r w:rsidRPr="007E0B31">
              <w:rPr>
                <w:rFonts w:cs="Arial"/>
              </w:rPr>
              <w:lastRenderedPageBreak/>
              <w:t>EU Generator</w:t>
            </w:r>
          </w:p>
        </w:tc>
        <w:tc>
          <w:tcPr>
            <w:tcW w:w="6634" w:type="dxa"/>
          </w:tcPr>
          <w:p w14:paraId="36ECC795" w14:textId="515C007C" w:rsidR="009871B0" w:rsidRPr="007E0B31" w:rsidRDefault="009871B0" w:rsidP="009871B0">
            <w:pPr>
              <w:pStyle w:val="TableArial11"/>
              <w:rPr>
                <w:rFonts w:cs="Arial"/>
              </w:rPr>
            </w:pPr>
            <w:r w:rsidRPr="007E0B31">
              <w:rPr>
                <w:rFonts w:cs="Arial"/>
              </w:rPr>
              <w:t xml:space="preserve"> A</w:t>
            </w:r>
            <w:r w:rsidRPr="007E0B31" w:rsidDel="004B580E">
              <w:rPr>
                <w:rFonts w:cs="Arial"/>
              </w:rPr>
              <w:t xml:space="preserve">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an </w:t>
            </w:r>
            <w:r w:rsidRPr="007E0B31">
              <w:rPr>
                <w:rFonts w:cs="Arial"/>
                <w:b/>
              </w:rPr>
              <w:t>EU Code User</w:t>
            </w:r>
            <w:r w:rsidRPr="007E0B31">
              <w:rPr>
                <w:rFonts w:cs="Arial"/>
              </w:rPr>
              <w:t>.</w:t>
            </w:r>
          </w:p>
        </w:tc>
      </w:tr>
      <w:tr w:rsidR="009871B0" w:rsidRPr="007E0B31" w14:paraId="18C1605C" w14:textId="77777777" w:rsidTr="490DE6A8">
        <w:trPr>
          <w:cantSplit/>
        </w:trPr>
        <w:tc>
          <w:tcPr>
            <w:tcW w:w="2884" w:type="dxa"/>
          </w:tcPr>
          <w:p w14:paraId="32E2A05F" w14:textId="08CAE283" w:rsidR="009871B0" w:rsidRPr="001F43C1" w:rsidRDefault="009871B0" w:rsidP="009871B0">
            <w:pPr>
              <w:pStyle w:val="Arial11Bold"/>
              <w:rPr>
                <w:rFonts w:cs="Arial"/>
              </w:rPr>
            </w:pPr>
            <w:r w:rsidRPr="005C20E3">
              <w:rPr>
                <w:rFonts w:cs="Arial"/>
              </w:rPr>
              <w:t>EU Grid Supply Point</w:t>
            </w:r>
          </w:p>
        </w:tc>
        <w:tc>
          <w:tcPr>
            <w:tcW w:w="6634" w:type="dxa"/>
          </w:tcPr>
          <w:p w14:paraId="5CE27367" w14:textId="77777777" w:rsidR="009871B0" w:rsidRPr="005C20E3" w:rsidRDefault="009871B0" w:rsidP="009871B0">
            <w:pPr>
              <w:pStyle w:val="TableArial11"/>
              <w:rPr>
                <w:rFonts w:cs="Arial"/>
              </w:rPr>
            </w:pPr>
            <w:r w:rsidRPr="005C20E3">
              <w:rPr>
                <w:rFonts w:cs="Arial"/>
              </w:rPr>
              <w:t xml:space="preserve">A </w:t>
            </w:r>
            <w:r w:rsidRPr="005C20E3">
              <w:rPr>
                <w:rFonts w:cs="Arial"/>
                <w:b/>
              </w:rPr>
              <w:t>Grid Supply Point</w:t>
            </w:r>
            <w:r w:rsidRPr="005C20E3">
              <w:rPr>
                <w:rFonts w:cs="Arial"/>
              </w:rPr>
              <w:t xml:space="preserve"> where either:-</w:t>
            </w:r>
          </w:p>
          <w:p w14:paraId="76720D55" w14:textId="14E2581A" w:rsidR="009871B0" w:rsidRPr="005C20E3" w:rsidRDefault="009871B0" w:rsidP="009871B0">
            <w:pPr>
              <w:pStyle w:val="TableArial11"/>
              <w:numPr>
                <w:ilvl w:val="0"/>
                <w:numId w:val="13"/>
              </w:numPr>
              <w:rPr>
                <w:rFonts w:cs="Arial"/>
              </w:rPr>
            </w:pPr>
            <w:r w:rsidRPr="005C20E3">
              <w:rPr>
                <w:rFonts w:cs="Arial"/>
              </w:rPr>
              <w:t>(a)</w:t>
            </w:r>
            <w:r w:rsidRPr="005C20E3">
              <w:rPr>
                <w:rFonts w:cs="Arial"/>
              </w:rPr>
              <w:tab/>
              <w:t xml:space="preserve">the </w:t>
            </w:r>
            <w:r w:rsidRPr="005C20E3">
              <w:rPr>
                <w:rFonts w:cs="Arial"/>
                <w:b/>
              </w:rPr>
              <w:t>Network Operator</w:t>
            </w:r>
            <w:r w:rsidRPr="005C20E3">
              <w:rPr>
                <w:rFonts w:cs="Arial"/>
              </w:rPr>
              <w:t xml:space="preserve"> or </w:t>
            </w:r>
            <w:r w:rsidRPr="005C20E3">
              <w:rPr>
                <w:rFonts w:cs="Arial"/>
                <w:b/>
              </w:rPr>
              <w:t>Non</w:t>
            </w:r>
            <w:r w:rsidRPr="001F43C1">
              <w:rPr>
                <w:rFonts w:cs="Arial"/>
                <w:b/>
              </w:rPr>
              <w:t>-</w:t>
            </w:r>
            <w:r w:rsidRPr="005C20E3">
              <w:rPr>
                <w:rFonts w:cs="Arial"/>
                <w:b/>
              </w:rPr>
              <w:t>Embedded Customer</w:t>
            </w:r>
            <w:r w:rsidRPr="005C20E3">
              <w:rPr>
                <w:rFonts w:cs="Arial"/>
              </w:rPr>
              <w:t xml:space="preserve"> </w:t>
            </w:r>
            <w:r w:rsidRPr="001F43C1">
              <w:rPr>
                <w:rFonts w:cs="Arial"/>
              </w:rPr>
              <w:tab/>
            </w:r>
            <w:r w:rsidRPr="005C20E3">
              <w:rPr>
                <w:rFonts w:cs="Arial"/>
              </w:rPr>
              <w:t xml:space="preserve">had placed </w:t>
            </w:r>
            <w:r w:rsidRPr="005C20E3">
              <w:rPr>
                <w:rFonts w:cs="Arial"/>
                <w:b/>
              </w:rPr>
              <w:t>Purchase Contracts</w:t>
            </w:r>
            <w:r w:rsidRPr="005C20E3">
              <w:rPr>
                <w:rFonts w:cs="Arial"/>
              </w:rPr>
              <w:t xml:space="preserve"> for all of its</w:t>
            </w:r>
            <w:r w:rsidRPr="005C20E3">
              <w:rPr>
                <w:rFonts w:cs="Arial"/>
                <w:b/>
              </w:rPr>
              <w:t xml:space="preserve"> Plant </w:t>
            </w:r>
            <w:r w:rsidRPr="001F43C1">
              <w:rPr>
                <w:rFonts w:cs="Arial"/>
                <w:b/>
              </w:rPr>
              <w:tab/>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Grid Supply Point</w:t>
            </w:r>
            <w:r w:rsidRPr="005C20E3">
              <w:rPr>
                <w:rFonts w:cs="Arial"/>
              </w:rPr>
              <w:t xml:space="preserve"> on or after </w:t>
            </w:r>
            <w:r w:rsidRPr="001F43C1">
              <w:rPr>
                <w:rFonts w:cs="Arial"/>
              </w:rPr>
              <w:tab/>
            </w:r>
            <w:r w:rsidRPr="005C20E3">
              <w:rPr>
                <w:rFonts w:cs="Arial"/>
              </w:rPr>
              <w:t>7 September 2018, and</w:t>
            </w:r>
          </w:p>
          <w:p w14:paraId="10766AB2" w14:textId="68DAE70A" w:rsidR="009871B0" w:rsidRPr="005C20E3" w:rsidRDefault="009871B0" w:rsidP="009871B0">
            <w:pPr>
              <w:pStyle w:val="TableArial11"/>
              <w:numPr>
                <w:ilvl w:val="0"/>
                <w:numId w:val="14"/>
              </w:numPr>
              <w:rPr>
                <w:rFonts w:cs="Arial"/>
              </w:rPr>
            </w:pPr>
            <w:r w:rsidRPr="005C20E3">
              <w:rPr>
                <w:rFonts w:cs="Arial"/>
              </w:rPr>
              <w:tab/>
              <w:t xml:space="preserve">All of 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 xml:space="preserve">Embedded </w:t>
            </w:r>
            <w:r w:rsidRPr="005C20E3">
              <w:rPr>
                <w:rFonts w:cs="Arial"/>
                <w:b/>
              </w:rPr>
              <w:tab/>
              <w:t xml:space="preserve">Customer’s Plant </w:t>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 xml:space="preserve">Grid Supply </w:t>
            </w:r>
            <w:r w:rsidRPr="005C20E3">
              <w:rPr>
                <w:rFonts w:cs="Arial"/>
                <w:b/>
              </w:rPr>
              <w:tab/>
              <w:t>Point</w:t>
            </w:r>
            <w:r w:rsidRPr="005C20E3">
              <w:rPr>
                <w:rFonts w:cs="Arial"/>
              </w:rPr>
              <w:t xml:space="preserve"> was first connected to the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w:t>
            </w:r>
            <w:r w:rsidRPr="005C20E3">
              <w:rPr>
                <w:rFonts w:cs="Arial"/>
              </w:rPr>
              <w:tab/>
              <w:t>on or after 18 August 2019; or</w:t>
            </w:r>
          </w:p>
          <w:p w14:paraId="3B2F183B" w14:textId="12AF7A4B" w:rsidR="009871B0" w:rsidRPr="001F43C1" w:rsidRDefault="009871B0" w:rsidP="009871B0">
            <w:pPr>
              <w:pStyle w:val="TableArial11"/>
              <w:numPr>
                <w:ilvl w:val="0"/>
                <w:numId w:val="13"/>
              </w:numPr>
              <w:rPr>
                <w:rFonts w:cs="Arial"/>
              </w:rPr>
            </w:pPr>
            <w:r w:rsidRPr="005C20E3">
              <w:rPr>
                <w:rFonts w:cs="Arial"/>
              </w:rPr>
              <w:t xml:space="preserve">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Embedded Customer’s</w:t>
            </w:r>
            <w:r w:rsidRPr="005C20E3">
              <w:rPr>
                <w:rFonts w:cs="Arial"/>
              </w:rPr>
              <w:t xml:space="preserve"> </w:t>
            </w:r>
            <w:r w:rsidRPr="005C20E3">
              <w:rPr>
                <w:rFonts w:cs="Arial"/>
                <w:b/>
              </w:rPr>
              <w:t>Plant</w:t>
            </w:r>
            <w:r w:rsidRPr="005C20E3">
              <w:rPr>
                <w:rFonts w:cs="Arial"/>
              </w:rPr>
              <w:t xml:space="preserve"> and </w:t>
            </w:r>
            <w:r w:rsidRPr="005C20E3">
              <w:rPr>
                <w:rFonts w:cs="Arial"/>
                <w:b/>
              </w:rPr>
              <w:t>Apparatus</w:t>
            </w:r>
            <w:r w:rsidRPr="005C20E3">
              <w:rPr>
                <w:rFonts w:cs="Arial"/>
              </w:rPr>
              <w:t xml:space="preserve"> at a </w:t>
            </w:r>
            <w:r w:rsidRPr="005C20E3">
              <w:rPr>
                <w:rFonts w:cs="Arial"/>
                <w:b/>
              </w:rPr>
              <w:t>Grid Supply Point</w:t>
            </w:r>
            <w:r w:rsidRPr="005C20E3">
              <w:rPr>
                <w:rFonts w:cs="Arial"/>
              </w:rPr>
              <w:t xml:space="preserve"> is the subject of a </w:t>
            </w:r>
            <w:r w:rsidRPr="005C20E3">
              <w:rPr>
                <w:rFonts w:cs="Arial"/>
                <w:b/>
              </w:rPr>
              <w:t xml:space="preserve">Substantial Modification </w:t>
            </w:r>
            <w:r w:rsidRPr="005C20E3">
              <w:rPr>
                <w:rFonts w:cs="Arial"/>
              </w:rPr>
              <w:t>which is effective on or after 18 August</w:t>
            </w:r>
            <w:r w:rsidRPr="005C20E3">
              <w:rPr>
                <w:rFonts w:cs="Arial"/>
              </w:rPr>
              <w:tab/>
              <w:t>2019.</w:t>
            </w:r>
          </w:p>
        </w:tc>
      </w:tr>
      <w:tr w:rsidR="009871B0" w:rsidRPr="007E0B31" w14:paraId="42439799" w14:textId="77777777" w:rsidTr="490DE6A8">
        <w:trPr>
          <w:cantSplit/>
        </w:trPr>
        <w:tc>
          <w:tcPr>
            <w:tcW w:w="2884" w:type="dxa"/>
          </w:tcPr>
          <w:p w14:paraId="15A8E8B8" w14:textId="77777777" w:rsidR="009871B0" w:rsidRPr="007E0B31" w:rsidRDefault="009871B0" w:rsidP="009871B0">
            <w:pPr>
              <w:pStyle w:val="Arial11Bold"/>
              <w:rPr>
                <w:rFonts w:cs="Arial"/>
              </w:rPr>
            </w:pPr>
            <w:r w:rsidRPr="007E0B31">
              <w:rPr>
                <w:rFonts w:cs="Arial"/>
              </w:rPr>
              <w:t>EU Transparency Availability Data</w:t>
            </w:r>
          </w:p>
        </w:tc>
        <w:tc>
          <w:tcPr>
            <w:tcW w:w="6634" w:type="dxa"/>
          </w:tcPr>
          <w:p w14:paraId="0BF49D4F" w14:textId="6E1629CC" w:rsidR="009871B0" w:rsidRPr="007E0B31" w:rsidRDefault="009871B0" w:rsidP="009871B0">
            <w:pPr>
              <w:pStyle w:val="TableArial11"/>
              <w:rPr>
                <w:rFonts w:cs="Arial"/>
              </w:rPr>
            </w:pPr>
            <w:r w:rsidRPr="007E0B31">
              <w:rPr>
                <w:rFonts w:cs="Arial"/>
              </w:rPr>
              <w:t>Such</w:t>
            </w:r>
            <w:r>
              <w:rPr>
                <w:rFonts w:cs="Arial"/>
              </w:rPr>
              <w:t xml:space="preserve"> relevant</w:t>
            </w:r>
            <w:r w:rsidRPr="007E0B31">
              <w:rPr>
                <w:rFonts w:cs="Arial"/>
              </w:rPr>
              <w:t xml:space="preserve"> data as </w:t>
            </w:r>
            <w:r w:rsidRPr="005C20E3">
              <w:rPr>
                <w:b/>
              </w:rPr>
              <w:t>Customers</w:t>
            </w:r>
            <w:r w:rsidRPr="007E0B31">
              <w:rPr>
                <w:rFonts w:cs="Arial"/>
              </w:rPr>
              <w:t xml:space="preserve"> and </w:t>
            </w:r>
            <w:r w:rsidRPr="005C20E3">
              <w:rPr>
                <w:b/>
              </w:rPr>
              <w:t xml:space="preserve">Generators </w:t>
            </w:r>
            <w:r w:rsidRPr="007E0B31">
              <w:rPr>
                <w:rFonts w:cs="Arial"/>
              </w:rPr>
              <w:t>are required to provide under Articles 7.1(a) and 7.1(b) and Articles 15.1(a), 15.1(b), 15.1(c), 15.1(d) of</w:t>
            </w:r>
            <w:r>
              <w:rPr>
                <w:rFonts w:cs="Arial"/>
              </w:rPr>
              <w:t xml:space="preserve"> </w:t>
            </w:r>
            <w:r w:rsidRPr="00F847B0">
              <w:rPr>
                <w:rFonts w:cs="Arial"/>
                <w:b/>
              </w:rPr>
              <w:t>Retained EU Law</w:t>
            </w:r>
            <w:r w:rsidRPr="007E0B31">
              <w:rPr>
                <w:rFonts w:cs="Arial"/>
              </w:rPr>
              <w:t xml:space="preserve"> </w:t>
            </w:r>
            <w:r>
              <w:rPr>
                <w:rFonts w:cs="Arial"/>
              </w:rPr>
              <w:t>(</w:t>
            </w:r>
            <w:r w:rsidRPr="007E0B31">
              <w:rPr>
                <w:rFonts w:cs="Arial"/>
              </w:rPr>
              <w:t>Commission Regulation (EU)</w:t>
            </w:r>
            <w:r>
              <w:rPr>
                <w:rFonts w:cs="Arial"/>
              </w:rPr>
              <w:t xml:space="preserve"> </w:t>
            </w:r>
            <w:r w:rsidRPr="007E0B31">
              <w:rPr>
                <w:rFonts w:cs="Arial"/>
              </w:rPr>
              <w:t>543/2013</w:t>
            </w:r>
            <w:r>
              <w:rPr>
                <w:rFonts w:cs="Arial"/>
              </w:rPr>
              <w:t>),</w:t>
            </w:r>
            <w:r w:rsidRPr="007E0B31">
              <w:rPr>
                <w:rFonts w:cs="Arial"/>
              </w:rPr>
              <w:t xml:space="preserve"> and which also forms part of </w:t>
            </w:r>
            <w:r w:rsidRPr="007E0B31">
              <w:rPr>
                <w:rFonts w:cs="Arial"/>
                <w:b/>
              </w:rPr>
              <w:t xml:space="preserve">DRC </w:t>
            </w:r>
            <w:r w:rsidRPr="007E0B31">
              <w:rPr>
                <w:rFonts w:cs="Arial"/>
              </w:rPr>
              <w:t>Schedule 6 (</w:t>
            </w:r>
            <w:r w:rsidRPr="005C20E3">
              <w:rPr>
                <w:b/>
              </w:rPr>
              <w:t>User</w:t>
            </w:r>
            <w:r w:rsidRPr="007E0B31">
              <w:rPr>
                <w:rFonts w:cs="Arial"/>
              </w:rPr>
              <w:t>s’ Outage Data).</w:t>
            </w:r>
          </w:p>
        </w:tc>
      </w:tr>
      <w:tr w:rsidR="009871B0" w:rsidRPr="007E0B31" w14:paraId="1927BF72" w14:textId="77777777" w:rsidTr="490DE6A8">
        <w:trPr>
          <w:cantSplit/>
        </w:trPr>
        <w:tc>
          <w:tcPr>
            <w:tcW w:w="2884" w:type="dxa"/>
          </w:tcPr>
          <w:p w14:paraId="361B8F64" w14:textId="77777777" w:rsidR="009871B0" w:rsidRPr="007E0B31" w:rsidRDefault="009871B0" w:rsidP="009871B0">
            <w:pPr>
              <w:pStyle w:val="Arial11Bold"/>
              <w:rPr>
                <w:rFonts w:cs="Arial"/>
              </w:rPr>
            </w:pPr>
            <w:r w:rsidRPr="007E0B31">
              <w:rPr>
                <w:rFonts w:cs="Arial"/>
              </w:rPr>
              <w:t xml:space="preserve">European Compliance Processes </w:t>
            </w:r>
            <w:r w:rsidRPr="007E0B31">
              <w:rPr>
                <w:rFonts w:cs="Arial"/>
                <w:b w:val="0"/>
              </w:rPr>
              <w:t>or</w:t>
            </w:r>
            <w:r w:rsidRPr="007E0B31">
              <w:rPr>
                <w:rFonts w:cs="Arial"/>
              </w:rPr>
              <w:t xml:space="preserve"> ECP</w:t>
            </w:r>
          </w:p>
        </w:tc>
        <w:tc>
          <w:tcPr>
            <w:tcW w:w="6634" w:type="dxa"/>
          </w:tcPr>
          <w:p w14:paraId="5A58BBC1"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Compliance Processes</w:t>
            </w:r>
            <w:r w:rsidRPr="007E0B31">
              <w:rPr>
                <w:rFonts w:cs="Arial"/>
              </w:rPr>
              <w:t>.</w:t>
            </w:r>
          </w:p>
        </w:tc>
      </w:tr>
      <w:tr w:rsidR="009871B0" w:rsidRPr="007E0B31" w14:paraId="3C2A40C1" w14:textId="77777777" w:rsidTr="490DE6A8">
        <w:trPr>
          <w:cantSplit/>
        </w:trPr>
        <w:tc>
          <w:tcPr>
            <w:tcW w:w="2884" w:type="dxa"/>
          </w:tcPr>
          <w:p w14:paraId="24E83435" w14:textId="77777777" w:rsidR="009871B0" w:rsidRPr="007E0B31" w:rsidRDefault="009871B0" w:rsidP="009871B0">
            <w:pPr>
              <w:pStyle w:val="Arial11Bold"/>
              <w:rPr>
                <w:rFonts w:cs="Arial"/>
              </w:rPr>
            </w:pPr>
            <w:r w:rsidRPr="007E0B31">
              <w:rPr>
                <w:rFonts w:cs="Arial"/>
              </w:rPr>
              <w:t xml:space="preserve">European Connection Conditions </w:t>
            </w:r>
            <w:r w:rsidRPr="007E0B31">
              <w:rPr>
                <w:rFonts w:cs="Arial"/>
                <w:b w:val="0"/>
              </w:rPr>
              <w:t>or</w:t>
            </w:r>
            <w:r w:rsidRPr="007E0B31">
              <w:rPr>
                <w:rFonts w:cs="Arial"/>
              </w:rPr>
              <w:t xml:space="preserve"> ECC</w:t>
            </w:r>
          </w:p>
        </w:tc>
        <w:tc>
          <w:tcPr>
            <w:tcW w:w="6634" w:type="dxa"/>
          </w:tcPr>
          <w:p w14:paraId="7B27AD24"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 xml:space="preserve">Connection Conditions </w:t>
            </w:r>
            <w:r w:rsidRPr="007E0B31">
              <w:rPr>
                <w:rFonts w:cs="Arial"/>
              </w:rPr>
              <w:t>being</w:t>
            </w:r>
            <w:r w:rsidRPr="007E0B31">
              <w:rPr>
                <w:rFonts w:cs="Arial"/>
                <w:b/>
              </w:rPr>
              <w:t xml:space="preserve"> </w:t>
            </w:r>
            <w:r w:rsidRPr="007E0B31">
              <w:rPr>
                <w:rFonts w:cs="Arial"/>
              </w:rPr>
              <w:t>applicable to</w:t>
            </w:r>
            <w:r w:rsidRPr="007E0B31">
              <w:rPr>
                <w:rFonts w:cs="Arial"/>
                <w:b/>
              </w:rPr>
              <w:t xml:space="preserve"> EU Code Users</w:t>
            </w:r>
            <w:r w:rsidRPr="007E0B31">
              <w:rPr>
                <w:rFonts w:cs="Arial"/>
              </w:rPr>
              <w:t>.</w:t>
            </w:r>
          </w:p>
        </w:tc>
      </w:tr>
      <w:tr w:rsidR="009871B0" w:rsidRPr="007E0B31" w14:paraId="7655CF73" w14:textId="77777777" w:rsidTr="490DE6A8">
        <w:trPr>
          <w:cantSplit/>
        </w:trPr>
        <w:tc>
          <w:tcPr>
            <w:tcW w:w="2884" w:type="dxa"/>
          </w:tcPr>
          <w:p w14:paraId="11BA1177" w14:textId="77777777" w:rsidR="009871B0" w:rsidRPr="007E0B31" w:rsidRDefault="009871B0" w:rsidP="009871B0">
            <w:pPr>
              <w:pStyle w:val="Arial11Bold"/>
              <w:rPr>
                <w:rFonts w:cs="Arial"/>
              </w:rPr>
            </w:pPr>
            <w:r w:rsidRPr="007E0B31">
              <w:rPr>
                <w:rFonts w:cs="Arial"/>
              </w:rPr>
              <w:t>European Specification</w:t>
            </w:r>
          </w:p>
        </w:tc>
        <w:tc>
          <w:tcPr>
            <w:tcW w:w="6634" w:type="dxa"/>
          </w:tcPr>
          <w:p w14:paraId="2A3CB76E" w14:textId="77777777" w:rsidR="009871B0" w:rsidRPr="007E0B31" w:rsidRDefault="009871B0" w:rsidP="009871B0">
            <w:pPr>
              <w:pStyle w:val="TableArial11"/>
              <w:rPr>
                <w:rFonts w:cs="Arial"/>
              </w:rPr>
            </w:pPr>
            <w:r w:rsidRPr="007E0B31">
              <w:rPr>
                <w:rFonts w:cs="Arial"/>
              </w:rPr>
              <w:t xml:space="preserve">A common technical specification, a </w:t>
            </w:r>
            <w:r w:rsidRPr="007E0B31">
              <w:rPr>
                <w:rFonts w:cs="Arial"/>
                <w:b/>
              </w:rPr>
              <w:t>British Standard</w:t>
            </w:r>
            <w:r w:rsidRPr="007E0B31">
              <w:rPr>
                <w:rFonts w:cs="Arial"/>
              </w:rPr>
              <w:t xml:space="preserve"> implementing a European standard or a European technical approval. The terms "common technical specification", "European standard" and "European technical approval" shall have the meanings respectively ascribed to them in the </w:t>
            </w:r>
            <w:r w:rsidRPr="007E0B31">
              <w:rPr>
                <w:rFonts w:cs="Arial"/>
                <w:b/>
              </w:rPr>
              <w:t>Regulations</w:t>
            </w:r>
            <w:r w:rsidRPr="007E0B31">
              <w:rPr>
                <w:rFonts w:cs="Arial"/>
              </w:rPr>
              <w:t>.</w:t>
            </w:r>
          </w:p>
        </w:tc>
      </w:tr>
      <w:tr w:rsidR="009871B0" w:rsidRPr="007E0B31" w14:paraId="2A93D3F5" w14:textId="77777777" w:rsidTr="490DE6A8">
        <w:trPr>
          <w:cantSplit/>
        </w:trPr>
        <w:tc>
          <w:tcPr>
            <w:tcW w:w="2884" w:type="dxa"/>
          </w:tcPr>
          <w:p w14:paraId="55045C79" w14:textId="77777777" w:rsidR="009871B0" w:rsidRPr="007E0B31" w:rsidRDefault="009871B0" w:rsidP="009871B0">
            <w:pPr>
              <w:pStyle w:val="Arial11Bold"/>
              <w:rPr>
                <w:rFonts w:cs="Arial"/>
              </w:rPr>
            </w:pPr>
            <w:r w:rsidRPr="007E0B31">
              <w:rPr>
                <w:rFonts w:cs="Arial"/>
              </w:rPr>
              <w:t>Event</w:t>
            </w:r>
          </w:p>
        </w:tc>
        <w:tc>
          <w:tcPr>
            <w:tcW w:w="6634" w:type="dxa"/>
          </w:tcPr>
          <w:p w14:paraId="235C64CD" w14:textId="77777777" w:rsidR="009871B0" w:rsidRPr="007E0B31" w:rsidRDefault="009871B0" w:rsidP="009871B0">
            <w:pPr>
              <w:pStyle w:val="TableArial11"/>
              <w:rPr>
                <w:rFonts w:cs="Arial"/>
              </w:rPr>
            </w:pPr>
            <w:r w:rsidRPr="007E0B31">
              <w:rPr>
                <w:rFonts w:cs="Arial"/>
              </w:rPr>
              <w:t xml:space="preserve">An unscheduled or unplanned (although it may be anticipated) occurrence on, or relating to, a </w:t>
            </w:r>
            <w:r w:rsidRPr="007E0B31">
              <w:rPr>
                <w:rFonts w:cs="Arial"/>
                <w:b/>
              </w:rPr>
              <w:t>System</w:t>
            </w:r>
            <w:r w:rsidRPr="007E0B31">
              <w:rPr>
                <w:rFonts w:cs="Arial"/>
              </w:rPr>
              <w:t xml:space="preserve"> (including </w:t>
            </w:r>
            <w:r w:rsidRPr="007E0B31">
              <w:rPr>
                <w:rFonts w:cs="Arial"/>
                <w:b/>
              </w:rPr>
              <w:t>Embedded Power Stations</w:t>
            </w:r>
            <w:r w:rsidRPr="007E0B31">
              <w:rPr>
                <w:rFonts w:cs="Arial"/>
              </w:rPr>
              <w:t>) including, without limiting that general description, faults, incidents and breakdowns and adverse weather conditions being experienced.</w:t>
            </w:r>
          </w:p>
        </w:tc>
      </w:tr>
      <w:tr w:rsidR="009871B0" w:rsidRPr="007E0B31" w14:paraId="22E6797D" w14:textId="77777777" w:rsidTr="490DE6A8">
        <w:trPr>
          <w:cantSplit/>
        </w:trPr>
        <w:tc>
          <w:tcPr>
            <w:tcW w:w="2884" w:type="dxa"/>
          </w:tcPr>
          <w:p w14:paraId="04371C6C" w14:textId="77777777" w:rsidR="009871B0" w:rsidRPr="007E0B31" w:rsidRDefault="009871B0" w:rsidP="009871B0">
            <w:pPr>
              <w:pStyle w:val="Arial11Bold"/>
              <w:rPr>
                <w:rFonts w:cs="Arial"/>
              </w:rPr>
            </w:pPr>
            <w:r w:rsidRPr="007E0B31">
              <w:rPr>
                <w:rFonts w:cs="Arial"/>
              </w:rPr>
              <w:t>Exciter</w:t>
            </w:r>
          </w:p>
        </w:tc>
        <w:tc>
          <w:tcPr>
            <w:tcW w:w="6634" w:type="dxa"/>
          </w:tcPr>
          <w:p w14:paraId="514A1A79" w14:textId="77777777" w:rsidR="009871B0" w:rsidRPr="007E0B31" w:rsidRDefault="009871B0" w:rsidP="009871B0">
            <w:pPr>
              <w:pStyle w:val="TableArial11"/>
              <w:rPr>
                <w:rFonts w:cs="Arial"/>
              </w:rPr>
            </w:pPr>
            <w:r w:rsidRPr="007E0B31">
              <w:rPr>
                <w:rFonts w:cs="Arial"/>
              </w:rPr>
              <w:t>The source of the electrical power providing the field current of a synchronous machine.</w:t>
            </w:r>
          </w:p>
        </w:tc>
      </w:tr>
      <w:tr w:rsidR="009871B0" w:rsidRPr="007E0B31" w14:paraId="1C19A04B" w14:textId="77777777" w:rsidTr="490DE6A8">
        <w:trPr>
          <w:cantSplit/>
        </w:trPr>
        <w:tc>
          <w:tcPr>
            <w:tcW w:w="2884" w:type="dxa"/>
          </w:tcPr>
          <w:p w14:paraId="7ECF689A" w14:textId="77777777" w:rsidR="009871B0" w:rsidRPr="007E0B31" w:rsidRDefault="009871B0" w:rsidP="009871B0">
            <w:pPr>
              <w:pStyle w:val="Arial11Bold"/>
              <w:rPr>
                <w:rFonts w:cs="Arial"/>
              </w:rPr>
            </w:pPr>
            <w:r w:rsidRPr="007E0B31">
              <w:rPr>
                <w:rFonts w:cs="Arial"/>
              </w:rPr>
              <w:t>Excitation System</w:t>
            </w:r>
          </w:p>
        </w:tc>
        <w:tc>
          <w:tcPr>
            <w:tcW w:w="6634" w:type="dxa"/>
          </w:tcPr>
          <w:p w14:paraId="75ECE4FC" w14:textId="77777777" w:rsidR="009871B0" w:rsidRPr="007E0B31" w:rsidRDefault="009871B0" w:rsidP="009871B0">
            <w:pPr>
              <w:pStyle w:val="TableArial11"/>
              <w:rPr>
                <w:rFonts w:cs="Arial"/>
              </w:rPr>
            </w:pPr>
            <w:r w:rsidRPr="007E0B31">
              <w:rPr>
                <w:rFonts w:cs="Arial"/>
              </w:rPr>
              <w:t>The equipment providing the field current of a machine, including all regulating and control elements, as well as field discharge or suppression equipment and protective devices.</w:t>
            </w:r>
          </w:p>
        </w:tc>
      </w:tr>
      <w:tr w:rsidR="009871B0" w:rsidRPr="007E0B31" w14:paraId="5ABD535B" w14:textId="77777777" w:rsidTr="490DE6A8">
        <w:trPr>
          <w:cantSplit/>
        </w:trPr>
        <w:tc>
          <w:tcPr>
            <w:tcW w:w="2884" w:type="dxa"/>
          </w:tcPr>
          <w:p w14:paraId="1E2723C2" w14:textId="77777777" w:rsidR="009871B0" w:rsidRPr="007E0B31" w:rsidRDefault="009871B0" w:rsidP="009871B0">
            <w:pPr>
              <w:pStyle w:val="Arial11Bold"/>
              <w:rPr>
                <w:rFonts w:cs="Arial"/>
              </w:rPr>
            </w:pPr>
            <w:r w:rsidRPr="007E0B31">
              <w:rPr>
                <w:rFonts w:cs="Arial"/>
              </w:rPr>
              <w:t>Excitation System No-Load Negative Ceiling Voltage</w:t>
            </w:r>
          </w:p>
        </w:tc>
        <w:tc>
          <w:tcPr>
            <w:tcW w:w="6634" w:type="dxa"/>
          </w:tcPr>
          <w:p w14:paraId="5E937A07" w14:textId="77777777" w:rsidR="009871B0" w:rsidRPr="007E0B31" w:rsidRDefault="009871B0" w:rsidP="009871B0">
            <w:pPr>
              <w:pStyle w:val="TableArial11"/>
              <w:rPr>
                <w:rFonts w:cs="Arial"/>
              </w:rPr>
            </w:pPr>
            <w:r w:rsidRPr="007E0B31">
              <w:rPr>
                <w:rFonts w:cs="Arial"/>
              </w:rPr>
              <w:t xml:space="preserve">The minimum value of direct voltage that the </w:t>
            </w:r>
            <w:r w:rsidRPr="007E0B31">
              <w:rPr>
                <w:rFonts w:cs="Arial"/>
                <w:b/>
              </w:rPr>
              <w:t>Excitation System</w:t>
            </w:r>
            <w:r w:rsidRPr="007E0B31">
              <w:rPr>
                <w:rFonts w:cs="Arial"/>
              </w:rPr>
              <w:t xml:space="preserve"> is able to provide from its terminals when it is not loaded, which may be zero or a negative value.</w:t>
            </w:r>
          </w:p>
        </w:tc>
      </w:tr>
      <w:tr w:rsidR="009871B0" w:rsidRPr="007E0B31" w14:paraId="2402AE83" w14:textId="77777777" w:rsidTr="490DE6A8">
        <w:trPr>
          <w:cantSplit/>
        </w:trPr>
        <w:tc>
          <w:tcPr>
            <w:tcW w:w="2884" w:type="dxa"/>
          </w:tcPr>
          <w:p w14:paraId="2C33AAB8" w14:textId="77777777" w:rsidR="009871B0" w:rsidRPr="007E0B31" w:rsidRDefault="009871B0" w:rsidP="009871B0">
            <w:pPr>
              <w:pStyle w:val="Arial11Bold"/>
              <w:rPr>
                <w:rFonts w:cs="Arial"/>
              </w:rPr>
            </w:pPr>
            <w:r w:rsidRPr="007E0B31">
              <w:rPr>
                <w:rFonts w:cs="Arial"/>
              </w:rPr>
              <w:lastRenderedPageBreak/>
              <w:t>Excitation System Nominal Response</w:t>
            </w:r>
          </w:p>
        </w:tc>
        <w:tc>
          <w:tcPr>
            <w:tcW w:w="6634" w:type="dxa"/>
          </w:tcPr>
          <w:p w14:paraId="55291475" w14:textId="70F348CA" w:rsidR="009871B0" w:rsidRPr="007E0B31" w:rsidRDefault="009871B0" w:rsidP="009871B0">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w:t>
            </w:r>
            <w:r w:rsidRPr="007E0B31">
              <w:rPr>
                <w:rFonts w:cs="Arial"/>
              </w:rPr>
              <w:t xml:space="preserve"> </w:t>
            </w:r>
            <w:r w:rsidRPr="007E0B31">
              <w:rPr>
                <w:rFonts w:cs="Arial"/>
                <w:b/>
              </w:rPr>
              <w:t>BS</w:t>
            </w:r>
            <w:r w:rsidRPr="007E0B31">
              <w:rPr>
                <w:rFonts w:cs="Arial"/>
              </w:rPr>
              <w:t>4999 Section 116.1: 1992]. The time interval applicable is the first half-second of excitation system voltage response.</w:t>
            </w:r>
          </w:p>
        </w:tc>
      </w:tr>
      <w:tr w:rsidR="009871B0" w:rsidRPr="007E0B31" w14:paraId="3E35616C" w14:textId="77777777" w:rsidTr="490DE6A8">
        <w:trPr>
          <w:cantSplit/>
        </w:trPr>
        <w:tc>
          <w:tcPr>
            <w:tcW w:w="2884" w:type="dxa"/>
          </w:tcPr>
          <w:p w14:paraId="15EDA18C" w14:textId="77777777" w:rsidR="009871B0" w:rsidRPr="007E0B31" w:rsidRDefault="009871B0" w:rsidP="009871B0">
            <w:pPr>
              <w:pStyle w:val="Arial11Bold"/>
              <w:rPr>
                <w:rFonts w:cs="Arial"/>
              </w:rPr>
            </w:pPr>
            <w:r w:rsidRPr="007E0B31">
              <w:rPr>
                <w:rFonts w:cs="Arial"/>
              </w:rPr>
              <w:t>Excitation System On-Load Positive Ceiling Voltage</w:t>
            </w:r>
          </w:p>
        </w:tc>
        <w:tc>
          <w:tcPr>
            <w:tcW w:w="6634" w:type="dxa"/>
          </w:tcPr>
          <w:p w14:paraId="585B360C" w14:textId="403C5A67" w:rsidR="009871B0" w:rsidRPr="007E0B31" w:rsidRDefault="009871B0" w:rsidP="009871B0">
            <w:pPr>
              <w:pStyle w:val="TableArial11"/>
              <w:rPr>
                <w:rFonts w:cs="Arial"/>
              </w:rPr>
            </w:pPr>
            <w:r w:rsidRPr="007E0B31">
              <w:rPr>
                <w:rFonts w:cs="Arial"/>
              </w:rPr>
              <w:t xml:space="preserve">Shall have the meaning ascribed to the term 'Excitation system on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4ACA97AD" w14:textId="77777777" w:rsidTr="490DE6A8">
        <w:trPr>
          <w:cantSplit/>
        </w:trPr>
        <w:tc>
          <w:tcPr>
            <w:tcW w:w="2884" w:type="dxa"/>
          </w:tcPr>
          <w:p w14:paraId="20E737C4" w14:textId="77777777" w:rsidR="009871B0" w:rsidRPr="007E0B31" w:rsidRDefault="009871B0" w:rsidP="009871B0">
            <w:pPr>
              <w:pStyle w:val="Arial11Bold"/>
              <w:rPr>
                <w:rFonts w:cs="Arial"/>
              </w:rPr>
            </w:pPr>
            <w:r w:rsidRPr="007E0B31">
              <w:rPr>
                <w:rFonts w:cs="Arial"/>
              </w:rPr>
              <w:t>Excitation System No-Load Positive Ceiling Voltage</w:t>
            </w:r>
          </w:p>
        </w:tc>
        <w:tc>
          <w:tcPr>
            <w:tcW w:w="6634" w:type="dxa"/>
          </w:tcPr>
          <w:p w14:paraId="61531146" w14:textId="66650658" w:rsidR="009871B0" w:rsidRPr="007E0B31" w:rsidRDefault="009871B0" w:rsidP="009871B0">
            <w:pPr>
              <w:pStyle w:val="TableArial11"/>
              <w:rPr>
                <w:rFonts w:cs="Arial"/>
              </w:rPr>
            </w:pPr>
            <w:r w:rsidRPr="007E0B31">
              <w:rPr>
                <w:rFonts w:cs="Arial"/>
              </w:rPr>
              <w:t xml:space="preserve">Shall have the meaning ascribed to the term 'Excitation system no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1A8BDD78" w14:textId="77777777" w:rsidTr="490DE6A8">
        <w:trPr>
          <w:cantSplit/>
        </w:trPr>
        <w:tc>
          <w:tcPr>
            <w:tcW w:w="2884" w:type="dxa"/>
          </w:tcPr>
          <w:p w14:paraId="59299B3E" w14:textId="77777777" w:rsidR="009871B0" w:rsidRPr="007E0B31" w:rsidRDefault="009871B0" w:rsidP="009871B0">
            <w:pPr>
              <w:pStyle w:val="Arial11Bold"/>
              <w:rPr>
                <w:rFonts w:cs="Arial"/>
              </w:rPr>
            </w:pPr>
            <w:proofErr w:type="spellStart"/>
            <w:r w:rsidRPr="007E0B31">
              <w:rPr>
                <w:rFonts w:cs="Arial"/>
              </w:rPr>
              <w:t>Exemptable</w:t>
            </w:r>
            <w:proofErr w:type="spellEnd"/>
          </w:p>
        </w:tc>
        <w:tc>
          <w:tcPr>
            <w:tcW w:w="6634" w:type="dxa"/>
          </w:tcPr>
          <w:p w14:paraId="2C3579BC" w14:textId="77777777" w:rsidR="009871B0" w:rsidRPr="007E0B31" w:rsidRDefault="009871B0" w:rsidP="009871B0">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9871B0" w:rsidRPr="007E0B31" w14:paraId="32C10655" w14:textId="77777777" w:rsidTr="490DE6A8">
        <w:trPr>
          <w:cantSplit/>
        </w:trPr>
        <w:tc>
          <w:tcPr>
            <w:tcW w:w="2884" w:type="dxa"/>
          </w:tcPr>
          <w:p w14:paraId="02BBF29B" w14:textId="77777777" w:rsidR="009871B0" w:rsidRPr="007E0B31" w:rsidRDefault="009871B0" w:rsidP="009871B0">
            <w:pPr>
              <w:pStyle w:val="Arial11Bold"/>
              <w:rPr>
                <w:rFonts w:cs="Arial"/>
              </w:rPr>
            </w:pPr>
            <w:r w:rsidRPr="007E0B31">
              <w:rPr>
                <w:rFonts w:cs="Arial"/>
              </w:rPr>
              <w:t xml:space="preserve">Existing AGR Plant </w:t>
            </w:r>
          </w:p>
        </w:tc>
        <w:tc>
          <w:tcPr>
            <w:tcW w:w="6634" w:type="dxa"/>
          </w:tcPr>
          <w:p w14:paraId="7F56C5A6" w14:textId="77777777" w:rsidR="009871B0" w:rsidRPr="007E0B31" w:rsidRDefault="009871B0" w:rsidP="009871B0">
            <w:pPr>
              <w:pStyle w:val="TableArial11"/>
              <w:rPr>
                <w:rFonts w:cs="Arial"/>
              </w:rPr>
            </w:pPr>
            <w:r w:rsidRPr="007E0B31">
              <w:rPr>
                <w:rFonts w:cs="Arial"/>
              </w:rPr>
              <w:t xml:space="preserve">The following nuclear advanced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3EE96AFE"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Dungeness B</w:t>
            </w:r>
          </w:p>
          <w:p w14:paraId="1BBA5C3B" w14:textId="77777777" w:rsidR="009871B0" w:rsidRPr="007E0B31" w:rsidRDefault="009871B0" w:rsidP="009871B0">
            <w:pPr>
              <w:pStyle w:val="TableArial11"/>
              <w:ind w:left="567" w:hanging="567"/>
              <w:rPr>
                <w:rFonts w:cs="Arial"/>
              </w:rPr>
            </w:pPr>
            <w:r w:rsidRPr="007E0B31">
              <w:rPr>
                <w:rFonts w:cs="Arial"/>
              </w:rPr>
              <w:t>(b)</w:t>
            </w:r>
            <w:r w:rsidRPr="007E0B31">
              <w:rPr>
                <w:rFonts w:cs="Arial"/>
              </w:rPr>
              <w:tab/>
              <w:t>Hinkley Point B</w:t>
            </w:r>
          </w:p>
          <w:p w14:paraId="5771019F" w14:textId="77777777" w:rsidR="009871B0" w:rsidRPr="007E0B31" w:rsidRDefault="009871B0" w:rsidP="009871B0">
            <w:pPr>
              <w:pStyle w:val="TableArial11"/>
              <w:ind w:left="567" w:hanging="567"/>
              <w:rPr>
                <w:rFonts w:cs="Arial"/>
              </w:rPr>
            </w:pPr>
            <w:r w:rsidRPr="007E0B31">
              <w:rPr>
                <w:rFonts w:cs="Arial"/>
              </w:rPr>
              <w:t>(c)</w:t>
            </w:r>
            <w:r w:rsidRPr="007E0B31">
              <w:rPr>
                <w:rFonts w:cs="Arial"/>
              </w:rPr>
              <w:tab/>
              <w:t>Heysham 1</w:t>
            </w:r>
          </w:p>
          <w:p w14:paraId="255827D3" w14:textId="77777777" w:rsidR="009871B0" w:rsidRPr="007E0B31" w:rsidRDefault="009871B0" w:rsidP="009871B0">
            <w:pPr>
              <w:pStyle w:val="TableArial11"/>
              <w:ind w:left="567" w:hanging="567"/>
              <w:rPr>
                <w:rFonts w:cs="Arial"/>
              </w:rPr>
            </w:pPr>
            <w:r w:rsidRPr="007E0B31">
              <w:rPr>
                <w:rFonts w:cs="Arial"/>
              </w:rPr>
              <w:t>(d)</w:t>
            </w:r>
            <w:r w:rsidRPr="007E0B31">
              <w:rPr>
                <w:rFonts w:cs="Arial"/>
              </w:rPr>
              <w:tab/>
              <w:t>Heysham 2</w:t>
            </w:r>
          </w:p>
          <w:p w14:paraId="41FC952E" w14:textId="77777777" w:rsidR="009871B0" w:rsidRPr="007E0B31" w:rsidRDefault="009871B0" w:rsidP="009871B0">
            <w:pPr>
              <w:pStyle w:val="TableArial11"/>
              <w:ind w:left="567" w:hanging="567"/>
              <w:rPr>
                <w:rFonts w:cs="Arial"/>
              </w:rPr>
            </w:pPr>
            <w:r w:rsidRPr="007E0B31">
              <w:rPr>
                <w:rFonts w:cs="Arial"/>
              </w:rPr>
              <w:t>(e)</w:t>
            </w:r>
            <w:r w:rsidRPr="007E0B31">
              <w:rPr>
                <w:rFonts w:cs="Arial"/>
              </w:rPr>
              <w:tab/>
              <w:t>Hartlepool</w:t>
            </w:r>
          </w:p>
          <w:p w14:paraId="11F3E326" w14:textId="77777777" w:rsidR="009871B0" w:rsidRPr="007E0B31" w:rsidRDefault="009871B0" w:rsidP="009871B0">
            <w:pPr>
              <w:pStyle w:val="TableArial11"/>
              <w:ind w:left="567" w:hanging="567"/>
              <w:rPr>
                <w:rFonts w:cs="Arial"/>
              </w:rPr>
            </w:pPr>
            <w:r w:rsidRPr="007E0B31">
              <w:rPr>
                <w:rFonts w:cs="Arial"/>
              </w:rPr>
              <w:t>(f)</w:t>
            </w:r>
            <w:r w:rsidRPr="007E0B31">
              <w:rPr>
                <w:rFonts w:cs="Arial"/>
              </w:rPr>
              <w:tab/>
              <w:t>Hunterston B</w:t>
            </w:r>
          </w:p>
          <w:p w14:paraId="545DEFB0" w14:textId="77777777" w:rsidR="009871B0" w:rsidRPr="007E0B31" w:rsidRDefault="009871B0" w:rsidP="009871B0">
            <w:pPr>
              <w:pStyle w:val="TableArial11"/>
              <w:ind w:left="567" w:hanging="567"/>
              <w:rPr>
                <w:rFonts w:cs="Arial"/>
              </w:rPr>
            </w:pPr>
            <w:r w:rsidRPr="007E0B31">
              <w:rPr>
                <w:rFonts w:cs="Arial"/>
              </w:rPr>
              <w:t>(g)</w:t>
            </w:r>
            <w:r w:rsidRPr="007E0B31">
              <w:rPr>
                <w:rFonts w:cs="Arial"/>
              </w:rPr>
              <w:tab/>
            </w:r>
            <w:proofErr w:type="spellStart"/>
            <w:r w:rsidRPr="007E0B31">
              <w:rPr>
                <w:rFonts w:cs="Arial"/>
              </w:rPr>
              <w:t>Torness</w:t>
            </w:r>
            <w:proofErr w:type="spellEnd"/>
          </w:p>
        </w:tc>
      </w:tr>
      <w:tr w:rsidR="009871B0" w:rsidRPr="007E0B31" w14:paraId="6650020C" w14:textId="77777777" w:rsidTr="490DE6A8">
        <w:trPr>
          <w:cantSplit/>
        </w:trPr>
        <w:tc>
          <w:tcPr>
            <w:tcW w:w="2884" w:type="dxa"/>
          </w:tcPr>
          <w:p w14:paraId="321CCB17" w14:textId="77777777" w:rsidR="009871B0" w:rsidRPr="007E0B31" w:rsidRDefault="009871B0" w:rsidP="009871B0">
            <w:pPr>
              <w:pStyle w:val="Arial11Bold"/>
              <w:rPr>
                <w:rFonts w:cs="Arial"/>
              </w:rPr>
            </w:pPr>
            <w:r w:rsidRPr="007E0B31">
              <w:rPr>
                <w:rFonts w:cs="Arial"/>
              </w:rPr>
              <w:t xml:space="preserve">Existing AGR Plant Flexibility Limit </w:t>
            </w:r>
          </w:p>
        </w:tc>
        <w:tc>
          <w:tcPr>
            <w:tcW w:w="6634" w:type="dxa"/>
          </w:tcPr>
          <w:p w14:paraId="15A7ED87" w14:textId="77C372A1" w:rsidR="009871B0" w:rsidRPr="007E0B31" w:rsidRDefault="009871B0" w:rsidP="009871B0">
            <w:pPr>
              <w:pStyle w:val="TableArial11"/>
              <w:rPr>
                <w:rFonts w:cs="Arial"/>
                <w:b/>
              </w:rPr>
            </w:pPr>
            <w:r w:rsidRPr="007E0B31">
              <w:rPr>
                <w:rFonts w:cs="Arial"/>
              </w:rPr>
              <w:t xml:space="preserve">In respect of each </w:t>
            </w:r>
            <w:r w:rsidRPr="007E0B31">
              <w:rPr>
                <w:rFonts w:cs="Arial"/>
                <w:b/>
              </w:rPr>
              <w:t xml:space="preserve">Genset </w:t>
            </w:r>
            <w:r w:rsidRPr="007E0B31">
              <w:rPr>
                <w:rFonts w:cs="Arial"/>
              </w:rPr>
              <w:t xml:space="preserve">within each </w:t>
            </w:r>
            <w:r w:rsidRPr="007E0B31">
              <w:rPr>
                <w:rFonts w:cs="Arial"/>
                <w:b/>
              </w:rPr>
              <w:t>Existing AGR Plant</w:t>
            </w:r>
            <w:r w:rsidRPr="007E0B31">
              <w:rPr>
                <w:rFonts w:cs="Arial"/>
              </w:rPr>
              <w:t xml:space="preserve"> which has a safety case enabling it to so operate, 8 (or such lower number which when added to the number of instances of reduction of output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totals 8) instances of flexibility in any calendar year (or such lower or greater number as may be agreed by the Nuclear Installations Inspectorate and notified to </w:t>
            </w:r>
            <w:r>
              <w:rPr>
                <w:rFonts w:cs="Arial"/>
                <w:b/>
              </w:rPr>
              <w:t>The Company</w:t>
            </w:r>
            <w:r w:rsidRPr="007E0B31">
              <w:rPr>
                <w:rFonts w:cs="Arial"/>
              </w:rPr>
              <w:t xml:space="preserve">) for the purpose of assisting in the period of low </w:t>
            </w:r>
            <w:r w:rsidRPr="007E0B31">
              <w:rPr>
                <w:rFonts w:cs="Arial"/>
                <w:b/>
              </w:rPr>
              <w:t>System NRAPM</w:t>
            </w:r>
            <w:r w:rsidRPr="007E0B31">
              <w:rPr>
                <w:rFonts w:cs="Arial"/>
              </w:rPr>
              <w:t xml:space="preserve"> and/or low </w:t>
            </w:r>
            <w:r w:rsidRPr="007E0B31">
              <w:rPr>
                <w:rFonts w:cs="Arial"/>
                <w:b/>
              </w:rPr>
              <w:t>Localised NRAPM</w:t>
            </w:r>
            <w:r w:rsidRPr="007E0B31">
              <w:rPr>
                <w:rFonts w:cs="Arial"/>
              </w:rPr>
              <w:t xml:space="preserve"> provided that in relation to each </w:t>
            </w:r>
            <w:r w:rsidRPr="007E0B31">
              <w:rPr>
                <w:rFonts w:cs="Arial"/>
                <w:b/>
              </w:rPr>
              <w:t>Generating Unit</w:t>
            </w:r>
            <w:r w:rsidRPr="007E0B31">
              <w:rPr>
                <w:rFonts w:cs="Arial"/>
              </w:rPr>
              <w:t xml:space="preserve"> each change in output shall not be required to be to a level where the output of the reactor is less than 80% of the reactor thermal power limit (as notified to </w:t>
            </w:r>
            <w:r>
              <w:rPr>
                <w:rFonts w:cs="Arial"/>
                <w:b/>
              </w:rPr>
              <w:t>The Company</w:t>
            </w:r>
            <w:r w:rsidRPr="007E0B31">
              <w:rPr>
                <w:rFonts w:cs="Arial"/>
              </w:rPr>
              <w:t xml:space="preserve"> and which corresponds to the limit of reactor thermal power as contained in the "Operating Rules" or "Identified Operating Instructions" forming part of the safety case agreed with the Nuclear Installations Inspectorate). </w:t>
            </w:r>
          </w:p>
        </w:tc>
      </w:tr>
      <w:tr w:rsidR="009871B0" w:rsidRPr="007E0B31" w14:paraId="59796A65" w14:textId="77777777" w:rsidTr="490DE6A8">
        <w:trPr>
          <w:cantSplit/>
        </w:trPr>
        <w:tc>
          <w:tcPr>
            <w:tcW w:w="2884" w:type="dxa"/>
          </w:tcPr>
          <w:p w14:paraId="266B746E" w14:textId="77777777" w:rsidR="009871B0" w:rsidRPr="007E0B31" w:rsidRDefault="009871B0" w:rsidP="009871B0">
            <w:pPr>
              <w:pStyle w:val="Arial11Bold"/>
              <w:rPr>
                <w:rFonts w:cs="Arial"/>
              </w:rPr>
            </w:pPr>
            <w:r w:rsidRPr="007E0B31">
              <w:rPr>
                <w:rFonts w:cs="Arial"/>
              </w:rPr>
              <w:t>Existing Gas Cooled Reactor Plant</w:t>
            </w:r>
          </w:p>
        </w:tc>
        <w:tc>
          <w:tcPr>
            <w:tcW w:w="6634" w:type="dxa"/>
          </w:tcPr>
          <w:p w14:paraId="035E7349" w14:textId="77777777" w:rsidR="009871B0" w:rsidRPr="007E0B31" w:rsidRDefault="009871B0" w:rsidP="009871B0">
            <w:pPr>
              <w:pStyle w:val="TableArial11"/>
              <w:rPr>
                <w:rFonts w:cs="Arial"/>
              </w:rPr>
            </w:pPr>
            <w:r w:rsidRPr="007E0B31">
              <w:rPr>
                <w:rFonts w:cs="Arial"/>
              </w:rPr>
              <w:t xml:space="preserve">Both </w:t>
            </w:r>
            <w:r w:rsidRPr="007E0B31">
              <w:rPr>
                <w:rFonts w:cs="Arial"/>
                <w:b/>
              </w:rPr>
              <w:t>Existing Magnox Reactor Plant</w:t>
            </w:r>
            <w:r w:rsidRPr="007E0B31">
              <w:rPr>
                <w:rFonts w:cs="Arial"/>
              </w:rPr>
              <w:t xml:space="preserve"> and </w:t>
            </w:r>
            <w:r w:rsidRPr="007E0B31">
              <w:rPr>
                <w:rFonts w:cs="Arial"/>
                <w:b/>
              </w:rPr>
              <w:t>Existing AGR Plant</w:t>
            </w:r>
            <w:r w:rsidRPr="007E0B31">
              <w:rPr>
                <w:rFonts w:cs="Arial"/>
              </w:rPr>
              <w:t>.</w:t>
            </w:r>
          </w:p>
        </w:tc>
      </w:tr>
      <w:tr w:rsidR="009871B0" w:rsidRPr="007E0B31" w14:paraId="0CFB4AEC" w14:textId="77777777" w:rsidTr="490DE6A8">
        <w:trPr>
          <w:cantSplit/>
        </w:trPr>
        <w:tc>
          <w:tcPr>
            <w:tcW w:w="2884" w:type="dxa"/>
          </w:tcPr>
          <w:p w14:paraId="21F38B58" w14:textId="77777777" w:rsidR="009871B0" w:rsidRPr="007E0B31" w:rsidRDefault="009871B0" w:rsidP="009871B0">
            <w:pPr>
              <w:pStyle w:val="Arial11Bold"/>
              <w:rPr>
                <w:rFonts w:cs="Arial"/>
              </w:rPr>
            </w:pPr>
            <w:r w:rsidRPr="007E0B31">
              <w:rPr>
                <w:rFonts w:cs="Arial"/>
              </w:rPr>
              <w:lastRenderedPageBreak/>
              <w:t>Existing Magnox Reactor Plant</w:t>
            </w:r>
          </w:p>
        </w:tc>
        <w:tc>
          <w:tcPr>
            <w:tcW w:w="6634" w:type="dxa"/>
          </w:tcPr>
          <w:p w14:paraId="173582F7" w14:textId="77777777" w:rsidR="009871B0" w:rsidRPr="007E0B31" w:rsidRDefault="009871B0" w:rsidP="009871B0">
            <w:pPr>
              <w:pStyle w:val="TableArial11"/>
              <w:rPr>
                <w:rFonts w:cs="Arial"/>
              </w:rPr>
            </w:pPr>
            <w:r w:rsidRPr="007E0B31">
              <w:rPr>
                <w:rFonts w:cs="Arial"/>
              </w:rPr>
              <w:t xml:space="preserve">The following nuclear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7AEE08F5" w14:textId="6E4C96E4" w:rsidR="009871B0" w:rsidRPr="007E0B31" w:rsidRDefault="009871B0" w:rsidP="009871B0">
            <w:pPr>
              <w:pStyle w:val="TableArial11"/>
              <w:ind w:left="567" w:hanging="567"/>
              <w:rPr>
                <w:rFonts w:cs="Arial"/>
              </w:rPr>
            </w:pPr>
            <w:r w:rsidRPr="007E0B31">
              <w:rPr>
                <w:rFonts w:cs="Arial"/>
              </w:rPr>
              <w:t xml:space="preserve">(a) </w:t>
            </w:r>
            <w:r w:rsidRPr="007E0B31">
              <w:rPr>
                <w:rFonts w:cs="Arial"/>
              </w:rPr>
              <w:tab/>
              <w:t>Calder Hall</w:t>
            </w:r>
          </w:p>
          <w:p w14:paraId="18DA86EF" w14:textId="6EE5F868" w:rsidR="009871B0" w:rsidRPr="007E0B31" w:rsidRDefault="009871B0" w:rsidP="009871B0">
            <w:pPr>
              <w:pStyle w:val="TableArial11"/>
              <w:ind w:left="567" w:hanging="567"/>
              <w:rPr>
                <w:rFonts w:cs="Arial"/>
              </w:rPr>
            </w:pPr>
            <w:r w:rsidRPr="007E0B31">
              <w:rPr>
                <w:rFonts w:cs="Arial"/>
              </w:rPr>
              <w:t xml:space="preserve">(b) </w:t>
            </w:r>
            <w:r w:rsidRPr="007E0B31">
              <w:rPr>
                <w:rFonts w:cs="Arial"/>
              </w:rPr>
              <w:tab/>
            </w:r>
            <w:proofErr w:type="spellStart"/>
            <w:r w:rsidRPr="007E0B31">
              <w:rPr>
                <w:rFonts w:cs="Arial"/>
              </w:rPr>
              <w:t>Chapelcross</w:t>
            </w:r>
            <w:proofErr w:type="spellEnd"/>
          </w:p>
          <w:p w14:paraId="12772FE8" w14:textId="59E0755B" w:rsidR="009871B0" w:rsidRPr="007E0B31" w:rsidRDefault="009871B0" w:rsidP="009871B0">
            <w:pPr>
              <w:pStyle w:val="TableArial11"/>
              <w:ind w:left="567" w:hanging="567"/>
              <w:rPr>
                <w:rFonts w:cs="Arial"/>
              </w:rPr>
            </w:pPr>
            <w:r w:rsidRPr="007E0B31">
              <w:rPr>
                <w:rFonts w:cs="Arial"/>
              </w:rPr>
              <w:t xml:space="preserve">(c) </w:t>
            </w:r>
            <w:r w:rsidRPr="007E0B31">
              <w:rPr>
                <w:rFonts w:cs="Arial"/>
              </w:rPr>
              <w:tab/>
              <w:t>Dungeness A</w:t>
            </w:r>
          </w:p>
          <w:p w14:paraId="017589C9" w14:textId="7F2959E9" w:rsidR="009871B0" w:rsidRPr="007E0B31" w:rsidRDefault="009871B0" w:rsidP="009871B0">
            <w:pPr>
              <w:pStyle w:val="TableArial11"/>
              <w:ind w:left="567" w:hanging="567"/>
              <w:rPr>
                <w:rFonts w:cs="Arial"/>
              </w:rPr>
            </w:pPr>
            <w:r w:rsidRPr="007E0B31">
              <w:rPr>
                <w:rFonts w:cs="Arial"/>
              </w:rPr>
              <w:t xml:space="preserve">(d) </w:t>
            </w:r>
            <w:r w:rsidRPr="007E0B31">
              <w:rPr>
                <w:rFonts w:cs="Arial"/>
              </w:rPr>
              <w:tab/>
              <w:t>Hinkley Point A</w:t>
            </w:r>
          </w:p>
          <w:p w14:paraId="1533A7D5" w14:textId="690FBB95" w:rsidR="009871B0" w:rsidRPr="007E0B31" w:rsidRDefault="009871B0" w:rsidP="009871B0">
            <w:pPr>
              <w:pStyle w:val="TableArial11"/>
              <w:ind w:left="567" w:hanging="567"/>
              <w:rPr>
                <w:rFonts w:cs="Arial"/>
              </w:rPr>
            </w:pPr>
            <w:r w:rsidRPr="007E0B31">
              <w:rPr>
                <w:rFonts w:cs="Arial"/>
              </w:rPr>
              <w:t xml:space="preserve">(e) </w:t>
            </w:r>
            <w:r w:rsidRPr="007E0B31">
              <w:rPr>
                <w:rFonts w:cs="Arial"/>
              </w:rPr>
              <w:tab/>
              <w:t>Oldbury-on-Severn</w:t>
            </w:r>
          </w:p>
          <w:p w14:paraId="79BA589D" w14:textId="28D01726" w:rsidR="009871B0" w:rsidRPr="007E0B31" w:rsidRDefault="009871B0" w:rsidP="009871B0">
            <w:pPr>
              <w:pStyle w:val="TableArial11"/>
              <w:ind w:left="567" w:hanging="567"/>
              <w:rPr>
                <w:rFonts w:cs="Arial"/>
              </w:rPr>
            </w:pPr>
            <w:r w:rsidRPr="007E0B31">
              <w:rPr>
                <w:rFonts w:cs="Arial"/>
              </w:rPr>
              <w:t xml:space="preserve">(f) </w:t>
            </w:r>
            <w:r w:rsidRPr="007E0B31">
              <w:rPr>
                <w:rFonts w:cs="Arial"/>
              </w:rPr>
              <w:tab/>
              <w:t>Bradwell</w:t>
            </w:r>
          </w:p>
          <w:p w14:paraId="7CE67A40" w14:textId="698EE4F6" w:rsidR="009871B0" w:rsidRPr="007E0B31" w:rsidRDefault="009871B0" w:rsidP="009871B0">
            <w:pPr>
              <w:pStyle w:val="TableArial11"/>
              <w:ind w:left="567" w:hanging="567"/>
              <w:rPr>
                <w:rFonts w:cs="Arial"/>
              </w:rPr>
            </w:pPr>
            <w:r w:rsidRPr="007E0B31">
              <w:rPr>
                <w:rFonts w:cs="Arial"/>
              </w:rPr>
              <w:t xml:space="preserve">(g) </w:t>
            </w:r>
            <w:r w:rsidRPr="007E0B31">
              <w:rPr>
                <w:rFonts w:cs="Arial"/>
              </w:rPr>
              <w:tab/>
              <w:t>Sizewell A</w:t>
            </w:r>
          </w:p>
          <w:p w14:paraId="30ECF18C" w14:textId="710D1B9F" w:rsidR="009871B0" w:rsidRPr="007E0B31" w:rsidRDefault="009871B0" w:rsidP="009871B0">
            <w:pPr>
              <w:pStyle w:val="TableArial11"/>
              <w:ind w:left="567" w:hanging="567"/>
              <w:rPr>
                <w:rFonts w:cs="Arial"/>
              </w:rPr>
            </w:pPr>
            <w:r w:rsidRPr="007E0B31">
              <w:rPr>
                <w:rFonts w:cs="Arial"/>
              </w:rPr>
              <w:t xml:space="preserve">(h) </w:t>
            </w:r>
            <w:r w:rsidRPr="007E0B31">
              <w:rPr>
                <w:rFonts w:cs="Arial"/>
              </w:rPr>
              <w:tab/>
              <w:t>Wylfa</w:t>
            </w:r>
          </w:p>
        </w:tc>
      </w:tr>
      <w:tr w:rsidR="009871B0" w:rsidRPr="007E0B31" w14:paraId="7B53BE74" w14:textId="77777777" w:rsidTr="490DE6A8">
        <w:trPr>
          <w:cantSplit/>
        </w:trPr>
        <w:tc>
          <w:tcPr>
            <w:tcW w:w="2884" w:type="dxa"/>
          </w:tcPr>
          <w:p w14:paraId="1F760904" w14:textId="77777777" w:rsidR="009871B0" w:rsidRPr="007E0B31" w:rsidRDefault="009871B0" w:rsidP="009871B0">
            <w:pPr>
              <w:pStyle w:val="Arial11Bold"/>
              <w:rPr>
                <w:rFonts w:cs="Arial"/>
              </w:rPr>
            </w:pPr>
            <w:r w:rsidRPr="007E0B31">
              <w:rPr>
                <w:rFonts w:cs="Arial"/>
              </w:rPr>
              <w:t>Export and Import Limits</w:t>
            </w:r>
          </w:p>
        </w:tc>
        <w:tc>
          <w:tcPr>
            <w:tcW w:w="6634" w:type="dxa"/>
          </w:tcPr>
          <w:p w14:paraId="0E44AAA9"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Export and Import Limits</w:t>
            </w:r>
            <w:r w:rsidRPr="007E0B31">
              <w:rPr>
                <w:rFonts w:cs="Arial"/>
              </w:rPr>
              <w:t>.</w:t>
            </w:r>
          </w:p>
        </w:tc>
      </w:tr>
      <w:tr w:rsidR="009871B0" w:rsidRPr="007E0B31" w14:paraId="6D1EB3A4" w14:textId="77777777" w:rsidTr="490DE6A8">
        <w:trPr>
          <w:cantSplit/>
        </w:trPr>
        <w:tc>
          <w:tcPr>
            <w:tcW w:w="2884" w:type="dxa"/>
          </w:tcPr>
          <w:p w14:paraId="56BE56A9" w14:textId="77777777" w:rsidR="009871B0" w:rsidRPr="007E0B31" w:rsidRDefault="009871B0" w:rsidP="009871B0">
            <w:pPr>
              <w:pStyle w:val="Arial11Bold"/>
              <w:rPr>
                <w:rFonts w:cs="Arial"/>
              </w:rPr>
            </w:pPr>
            <w:r w:rsidRPr="007E0B31">
              <w:rPr>
                <w:rFonts w:cs="Arial"/>
              </w:rPr>
              <w:t>External Interconnection</w:t>
            </w:r>
          </w:p>
        </w:tc>
        <w:tc>
          <w:tcPr>
            <w:tcW w:w="6634" w:type="dxa"/>
          </w:tcPr>
          <w:p w14:paraId="5F0F683C" w14:textId="77777777" w:rsidR="009871B0" w:rsidRPr="007E0B31" w:rsidRDefault="009871B0" w:rsidP="009871B0">
            <w:pPr>
              <w:pStyle w:val="TableArial11"/>
              <w:rPr>
                <w:rFonts w:cs="Arial"/>
              </w:rPr>
            </w:pPr>
            <w:r w:rsidRPr="007E0B31">
              <w:rPr>
                <w:rFonts w:cs="Arial"/>
                <w:b/>
              </w:rPr>
              <w:t>Apparatus</w:t>
            </w:r>
            <w:r w:rsidRPr="007E0B31">
              <w:rPr>
                <w:rFonts w:cs="Arial"/>
              </w:rPr>
              <w:t xml:space="preserve"> for the transmission of electricity to or from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into or out of an </w:t>
            </w:r>
            <w:r w:rsidRPr="007E0B31">
              <w:rPr>
                <w:rFonts w:cs="Arial"/>
                <w:b/>
              </w:rPr>
              <w:t>External System</w:t>
            </w:r>
            <w:r w:rsidRPr="007E0B31">
              <w:rPr>
                <w:rFonts w:cs="Arial"/>
              </w:rPr>
              <w:t xml:space="preserve">. For the avoidance of doubt, a single </w:t>
            </w:r>
            <w:r w:rsidRPr="007E0B31">
              <w:rPr>
                <w:rFonts w:cs="Arial"/>
                <w:b/>
              </w:rPr>
              <w:t>External Interconnection</w:t>
            </w:r>
            <w:r w:rsidRPr="007E0B31">
              <w:rPr>
                <w:rFonts w:cs="Arial"/>
              </w:rPr>
              <w:t xml:space="preserve"> may comprise several circuits operating in parallel.</w:t>
            </w:r>
          </w:p>
        </w:tc>
      </w:tr>
      <w:tr w:rsidR="009871B0" w:rsidRPr="007E0B31" w14:paraId="0C7137CC" w14:textId="77777777" w:rsidTr="490DE6A8">
        <w:trPr>
          <w:cantSplit/>
        </w:trPr>
        <w:tc>
          <w:tcPr>
            <w:tcW w:w="2884" w:type="dxa"/>
          </w:tcPr>
          <w:p w14:paraId="4DDE7F5B" w14:textId="77777777" w:rsidR="009871B0" w:rsidRPr="007E0B31" w:rsidRDefault="009871B0" w:rsidP="009871B0">
            <w:pPr>
              <w:pStyle w:val="Arial11Bold"/>
              <w:rPr>
                <w:rFonts w:cs="Arial"/>
              </w:rPr>
            </w:pPr>
            <w:r w:rsidRPr="007E0B31">
              <w:rPr>
                <w:rFonts w:cs="Arial"/>
              </w:rPr>
              <w:t>External Interconnection Circuit</w:t>
            </w:r>
          </w:p>
        </w:tc>
        <w:tc>
          <w:tcPr>
            <w:tcW w:w="6634" w:type="dxa"/>
          </w:tcPr>
          <w:p w14:paraId="6BC8ABBC" w14:textId="77777777" w:rsidR="009871B0" w:rsidRPr="007E0B31" w:rsidRDefault="009871B0" w:rsidP="009871B0">
            <w:pPr>
              <w:pStyle w:val="TableArial11"/>
              <w:rPr>
                <w:rFonts w:cs="Arial"/>
              </w:rPr>
            </w:pPr>
            <w:r w:rsidRPr="007E0B31">
              <w:rPr>
                <w:rFonts w:cs="Arial"/>
                <w:b/>
              </w:rPr>
              <w:t xml:space="preserve">Plant </w:t>
            </w:r>
            <w:r w:rsidRPr="007E0B31">
              <w:rPr>
                <w:rFonts w:cs="Arial"/>
              </w:rPr>
              <w:t xml:space="preserve">or </w:t>
            </w:r>
            <w:r w:rsidRPr="007E0B31">
              <w:rPr>
                <w:rFonts w:cs="Arial"/>
                <w:b/>
              </w:rPr>
              <w:t xml:space="preserve">Apparatus </w:t>
            </w:r>
            <w:r w:rsidRPr="007E0B31">
              <w:rPr>
                <w:rFonts w:cs="Arial"/>
              </w:rPr>
              <w:t xml:space="preserve">which comprises a circuit and which operates in parallel with another circuit and which forms part of the </w:t>
            </w:r>
            <w:r w:rsidRPr="007E0B31">
              <w:rPr>
                <w:rFonts w:cs="Arial"/>
                <w:b/>
              </w:rPr>
              <w:t>External Interconnection</w:t>
            </w:r>
            <w:r w:rsidRPr="007E0B31">
              <w:rPr>
                <w:rFonts w:cs="Arial"/>
              </w:rPr>
              <w:t>.</w:t>
            </w:r>
          </w:p>
        </w:tc>
      </w:tr>
      <w:tr w:rsidR="009871B0" w:rsidRPr="007E0B31" w14:paraId="6E794FEB" w14:textId="77777777" w:rsidTr="490DE6A8">
        <w:trPr>
          <w:cantSplit/>
        </w:trPr>
        <w:tc>
          <w:tcPr>
            <w:tcW w:w="2884" w:type="dxa"/>
          </w:tcPr>
          <w:p w14:paraId="6E76412F" w14:textId="77777777" w:rsidR="009871B0" w:rsidRPr="007E0B31" w:rsidRDefault="009871B0" w:rsidP="009871B0">
            <w:pPr>
              <w:pStyle w:val="Arial11Bold"/>
              <w:rPr>
                <w:rFonts w:cs="Arial"/>
              </w:rPr>
            </w:pPr>
            <w:r w:rsidRPr="007E0B31">
              <w:rPr>
                <w:rFonts w:cs="Arial"/>
              </w:rPr>
              <w:t xml:space="preserve">Externally Interconnected System Operator </w:t>
            </w:r>
            <w:r w:rsidRPr="007E0B31">
              <w:rPr>
                <w:rFonts w:cs="Arial"/>
                <w:b w:val="0"/>
              </w:rPr>
              <w:t>or</w:t>
            </w:r>
            <w:r w:rsidRPr="007E0B31">
              <w:rPr>
                <w:rFonts w:cs="Arial"/>
              </w:rPr>
              <w:t xml:space="preserve"> EISO</w:t>
            </w:r>
          </w:p>
        </w:tc>
        <w:tc>
          <w:tcPr>
            <w:tcW w:w="6634" w:type="dxa"/>
          </w:tcPr>
          <w:p w14:paraId="49AF8B21" w14:textId="77777777" w:rsidR="009871B0" w:rsidRPr="007E0B31" w:rsidRDefault="009871B0" w:rsidP="009871B0">
            <w:pPr>
              <w:pStyle w:val="TableArial11"/>
              <w:rPr>
                <w:rFonts w:cs="Arial"/>
              </w:rPr>
            </w:pPr>
            <w:r w:rsidRPr="007E0B31">
              <w:rPr>
                <w:rFonts w:cs="Arial"/>
              </w:rPr>
              <w:t xml:space="preserve">A person who operates an </w:t>
            </w:r>
            <w:r w:rsidRPr="007E0B31">
              <w:rPr>
                <w:rFonts w:cs="Arial"/>
                <w:b/>
              </w:rPr>
              <w:t>External System</w:t>
            </w:r>
            <w:r w:rsidRPr="007E0B31">
              <w:rPr>
                <w:rFonts w:cs="Arial"/>
              </w:rPr>
              <w:t xml:space="preserve"> which is connected to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by an </w:t>
            </w:r>
            <w:r w:rsidRPr="007E0B31">
              <w:rPr>
                <w:rFonts w:cs="Arial"/>
                <w:b/>
              </w:rPr>
              <w:t>External Interconnection</w:t>
            </w:r>
            <w:r w:rsidRPr="007E0B31">
              <w:rPr>
                <w:rFonts w:cs="Arial"/>
              </w:rPr>
              <w:t>.</w:t>
            </w:r>
          </w:p>
        </w:tc>
      </w:tr>
      <w:tr w:rsidR="009871B0" w:rsidRPr="007E0B31" w14:paraId="3E085F45" w14:textId="77777777" w:rsidTr="490DE6A8">
        <w:trPr>
          <w:cantSplit/>
        </w:trPr>
        <w:tc>
          <w:tcPr>
            <w:tcW w:w="2884" w:type="dxa"/>
          </w:tcPr>
          <w:p w14:paraId="3EFBEFE5" w14:textId="77777777" w:rsidR="009871B0" w:rsidRPr="007E0B31" w:rsidRDefault="009871B0" w:rsidP="009871B0">
            <w:pPr>
              <w:pStyle w:val="Arial11Bold"/>
              <w:rPr>
                <w:rFonts w:cs="Arial"/>
              </w:rPr>
            </w:pPr>
            <w:r w:rsidRPr="007E0B31">
              <w:rPr>
                <w:rFonts w:cs="Arial"/>
              </w:rPr>
              <w:t>External System</w:t>
            </w:r>
          </w:p>
        </w:tc>
        <w:tc>
          <w:tcPr>
            <w:tcW w:w="6634" w:type="dxa"/>
          </w:tcPr>
          <w:p w14:paraId="622EF20A" w14:textId="77777777" w:rsidR="009871B0" w:rsidRPr="007E0B31" w:rsidRDefault="009871B0" w:rsidP="009871B0">
            <w:pPr>
              <w:pStyle w:val="TableArial11"/>
              <w:rPr>
                <w:rFonts w:cs="Arial"/>
              </w:rPr>
            </w:pPr>
            <w:r w:rsidRPr="007E0B31">
              <w:rPr>
                <w:rFonts w:cs="Arial"/>
              </w:rPr>
              <w:t xml:space="preserve">In relation to an </w:t>
            </w:r>
            <w:r w:rsidRPr="007E0B31">
              <w:rPr>
                <w:rFonts w:cs="Arial"/>
                <w:b/>
              </w:rPr>
              <w:t xml:space="preserve">Externally Interconnected System Operator </w:t>
            </w:r>
            <w:r w:rsidRPr="007E0B31">
              <w:rPr>
                <w:rFonts w:cs="Arial"/>
              </w:rPr>
              <w:t xml:space="preserve">means the transmission or distribution system which it owns or operates which is located outside </w:t>
            </w:r>
            <w:r w:rsidRPr="007E0B31">
              <w:rPr>
                <w:rFonts w:cs="Arial"/>
                <w:b/>
              </w:rPr>
              <w:t>the National Electricity Transmission System Operator Area</w:t>
            </w:r>
            <w:r w:rsidRPr="007E0B31">
              <w:rPr>
                <w:rFonts w:cs="Arial"/>
              </w:rPr>
              <w:t xml:space="preserve"> any </w:t>
            </w:r>
            <w:r w:rsidRPr="007E0B31">
              <w:rPr>
                <w:rFonts w:cs="Arial"/>
                <w:b/>
              </w:rPr>
              <w:t>Apparatus</w:t>
            </w:r>
            <w:r w:rsidRPr="007E0B31">
              <w:rPr>
                <w:rFonts w:cs="Arial"/>
              </w:rPr>
              <w:t xml:space="preserve"> or </w:t>
            </w:r>
            <w:r w:rsidRPr="007E0B31">
              <w:rPr>
                <w:rFonts w:cs="Arial"/>
                <w:b/>
              </w:rPr>
              <w:t>Plant</w:t>
            </w:r>
            <w:r w:rsidRPr="007E0B31">
              <w:rPr>
                <w:rFonts w:cs="Arial"/>
              </w:rPr>
              <w:t xml:space="preserve"> which connects that system to the </w:t>
            </w:r>
            <w:r w:rsidRPr="007E0B31">
              <w:rPr>
                <w:rFonts w:cs="Arial"/>
                <w:b/>
              </w:rPr>
              <w:t>External Interconnection</w:t>
            </w:r>
            <w:r w:rsidRPr="007E0B31">
              <w:rPr>
                <w:rFonts w:cs="Arial"/>
              </w:rPr>
              <w:t xml:space="preserve"> and which is owned or operated by such </w:t>
            </w:r>
            <w:r w:rsidRPr="007E0B31">
              <w:rPr>
                <w:rFonts w:cs="Arial"/>
                <w:b/>
              </w:rPr>
              <w:t>Externally Interconnected System Operator</w:t>
            </w:r>
            <w:r w:rsidRPr="007E0B31">
              <w:rPr>
                <w:rFonts w:cs="Arial"/>
              </w:rPr>
              <w:t>.</w:t>
            </w:r>
          </w:p>
        </w:tc>
      </w:tr>
      <w:tr w:rsidR="009871B0" w:rsidRPr="007E0B31" w14:paraId="11605031" w14:textId="77777777" w:rsidTr="490DE6A8">
        <w:trPr>
          <w:cantSplit/>
        </w:trPr>
        <w:tc>
          <w:tcPr>
            <w:tcW w:w="2884" w:type="dxa"/>
          </w:tcPr>
          <w:p w14:paraId="623BBAA6" w14:textId="77777777" w:rsidR="009871B0" w:rsidRPr="007E0B31" w:rsidRDefault="009871B0" w:rsidP="009871B0">
            <w:pPr>
              <w:pStyle w:val="Level1Text"/>
              <w:tabs>
                <w:tab w:val="left" w:pos="0"/>
              </w:tabs>
              <w:ind w:left="0" w:firstLine="0"/>
              <w:rPr>
                <w:rFonts w:cs="Arial"/>
                <w:b/>
                <w:color w:val="auto"/>
              </w:rPr>
            </w:pPr>
            <w:r w:rsidRPr="007E0B31">
              <w:rPr>
                <w:rFonts w:cs="Arial"/>
                <w:b/>
                <w:color w:val="auto"/>
              </w:rPr>
              <w:t>Fast Fault Current</w:t>
            </w:r>
          </w:p>
        </w:tc>
        <w:tc>
          <w:tcPr>
            <w:tcW w:w="6634" w:type="dxa"/>
          </w:tcPr>
          <w:p w14:paraId="28745151" w14:textId="77777777" w:rsidR="009871B0" w:rsidRPr="007E0B31" w:rsidRDefault="009871B0" w:rsidP="009871B0">
            <w:pPr>
              <w:pStyle w:val="Level1Text"/>
              <w:tabs>
                <w:tab w:val="left" w:pos="0"/>
              </w:tabs>
              <w:ind w:left="0" w:firstLine="0"/>
              <w:jc w:val="both"/>
              <w:rPr>
                <w:rFonts w:cs="Arial"/>
                <w:color w:val="auto"/>
              </w:rPr>
            </w:pPr>
            <w:r w:rsidRPr="007E0B31">
              <w:rPr>
                <w:rFonts w:cs="Arial"/>
                <w:color w:val="auto"/>
              </w:rPr>
              <w:t xml:space="preserve">A current delivered by a </w:t>
            </w:r>
            <w:r w:rsidRPr="007E0B31">
              <w:rPr>
                <w:rFonts w:cs="Arial"/>
                <w:b/>
                <w:color w:val="auto"/>
              </w:rPr>
              <w:t>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during and after a voltage deviation caused by an electrical fault within the </w:t>
            </w:r>
            <w:r w:rsidRPr="007E0B31">
              <w:rPr>
                <w:rFonts w:cs="Arial"/>
                <w:b/>
                <w:color w:val="auto"/>
              </w:rPr>
              <w:t>System</w:t>
            </w:r>
            <w:r w:rsidRPr="007E0B31">
              <w:rPr>
                <w:rFonts w:cs="Arial"/>
                <w:color w:val="auto"/>
              </w:rPr>
              <w:t xml:space="preserve"> with the aim of identifying a fault by network </w:t>
            </w:r>
            <w:r w:rsidRPr="007E0B31">
              <w:rPr>
                <w:rFonts w:cs="Arial"/>
                <w:b/>
                <w:color w:val="auto"/>
              </w:rPr>
              <w:t>Protection</w:t>
            </w:r>
            <w:r w:rsidRPr="007E0B31">
              <w:rPr>
                <w:rFonts w:cs="Arial"/>
                <w:color w:val="auto"/>
              </w:rPr>
              <w:t xml:space="preserve"> systems at the initial stage of the fault, supporting </w:t>
            </w:r>
            <w:r w:rsidRPr="007E0B31">
              <w:rPr>
                <w:rFonts w:cs="Arial"/>
                <w:b/>
                <w:color w:val="auto"/>
              </w:rPr>
              <w:t>System</w:t>
            </w:r>
            <w:r w:rsidRPr="007E0B31">
              <w:rPr>
                <w:rFonts w:cs="Arial"/>
                <w:color w:val="auto"/>
              </w:rPr>
              <w:t xml:space="preserve"> voltage retention at a later stage of the fault and </w:t>
            </w:r>
            <w:r w:rsidRPr="007E0B31">
              <w:rPr>
                <w:rFonts w:cs="Arial"/>
                <w:b/>
                <w:color w:val="auto"/>
              </w:rPr>
              <w:t>System</w:t>
            </w:r>
            <w:r w:rsidRPr="007E0B31">
              <w:rPr>
                <w:rFonts w:cs="Arial"/>
                <w:color w:val="auto"/>
              </w:rPr>
              <w:t xml:space="preserve"> voltage restoration after fault clearance. </w:t>
            </w:r>
          </w:p>
        </w:tc>
      </w:tr>
      <w:tr w:rsidR="009871B0" w:rsidRPr="0079139F" w14:paraId="4A63685E" w14:textId="77777777" w:rsidTr="490DE6A8">
        <w:trPr>
          <w:cantSplit/>
        </w:trPr>
        <w:tc>
          <w:tcPr>
            <w:tcW w:w="2884" w:type="dxa"/>
          </w:tcPr>
          <w:p w14:paraId="36F13162" w14:textId="77777777" w:rsidR="009871B0" w:rsidRPr="0079139F" w:rsidRDefault="009871B0" w:rsidP="009871B0">
            <w:pPr>
              <w:pStyle w:val="Arial11Bold"/>
              <w:rPr>
                <w:rFonts w:cs="Arial"/>
              </w:rPr>
            </w:pPr>
            <w:r w:rsidRPr="0079139F">
              <w:rPr>
                <w:rFonts w:cs="Arial"/>
              </w:rPr>
              <w:t>Fault Current Interruption Time</w:t>
            </w:r>
          </w:p>
        </w:tc>
        <w:tc>
          <w:tcPr>
            <w:tcW w:w="6634" w:type="dxa"/>
          </w:tcPr>
          <w:p w14:paraId="5E003E50" w14:textId="77777777" w:rsidR="009871B0" w:rsidRPr="0079139F" w:rsidRDefault="009871B0" w:rsidP="009871B0">
            <w:pPr>
              <w:pStyle w:val="TableArial11"/>
              <w:rPr>
                <w:rFonts w:cs="Arial"/>
                <w:b/>
                <w:u w:val="single"/>
              </w:rPr>
            </w:pPr>
            <w:r w:rsidRPr="0079139F">
              <w:rPr>
                <w:rFonts w:cs="Arial"/>
              </w:rPr>
              <w:t>The time interval from fault inception until the end of the break time of the circuit breaker (as declared by the manufacturers).</w:t>
            </w:r>
          </w:p>
        </w:tc>
      </w:tr>
      <w:tr w:rsidR="009871B0" w:rsidRPr="0079139F" w14:paraId="49B37323" w14:textId="77777777" w:rsidTr="490DE6A8">
        <w:trPr>
          <w:cantSplit/>
        </w:trPr>
        <w:tc>
          <w:tcPr>
            <w:tcW w:w="2884" w:type="dxa"/>
          </w:tcPr>
          <w:p w14:paraId="62A7A7CD" w14:textId="77777777" w:rsidR="009871B0" w:rsidRPr="0079139F" w:rsidRDefault="009871B0" w:rsidP="009871B0">
            <w:pPr>
              <w:pStyle w:val="Level1Text"/>
              <w:tabs>
                <w:tab w:val="left" w:pos="1701"/>
              </w:tabs>
              <w:spacing w:after="0" w:line="240" w:lineRule="auto"/>
              <w:ind w:left="0" w:firstLine="0"/>
              <w:rPr>
                <w:rFonts w:cs="Arial"/>
                <w:b/>
                <w:color w:val="auto"/>
                <w:lang w:val="en-GB"/>
              </w:rPr>
            </w:pPr>
            <w:r w:rsidRPr="0079139F">
              <w:rPr>
                <w:rFonts w:cs="Arial"/>
                <w:b/>
                <w:color w:val="auto"/>
                <w:lang w:val="en-GB"/>
              </w:rPr>
              <w:t>Fault Ride Through</w:t>
            </w:r>
          </w:p>
        </w:tc>
        <w:tc>
          <w:tcPr>
            <w:tcW w:w="6634" w:type="dxa"/>
          </w:tcPr>
          <w:p w14:paraId="54DD5284" w14:textId="2C3D6D74" w:rsidR="009871B0" w:rsidRPr="0079139F" w:rsidRDefault="009871B0" w:rsidP="009871B0">
            <w:pPr>
              <w:pStyle w:val="Level1Text"/>
              <w:tabs>
                <w:tab w:val="left" w:pos="1701"/>
              </w:tabs>
              <w:spacing w:after="0" w:line="240" w:lineRule="auto"/>
              <w:ind w:left="0" w:firstLine="0"/>
              <w:jc w:val="both"/>
              <w:rPr>
                <w:rFonts w:cs="Arial"/>
                <w:color w:val="auto"/>
                <w:lang w:val="en-GB"/>
              </w:rPr>
            </w:pPr>
            <w:r w:rsidRPr="0079139F">
              <w:rPr>
                <w:rFonts w:cs="Arial"/>
                <w:color w:val="auto"/>
                <w:lang w:val="en-GB"/>
              </w:rPr>
              <w:t xml:space="preserve">The capability of </w:t>
            </w:r>
            <w:r w:rsidRPr="0079139F">
              <w:rPr>
                <w:rFonts w:cs="Arial"/>
                <w:b/>
                <w:color w:val="auto"/>
                <w:lang w:val="en-GB"/>
              </w:rPr>
              <w:t>Power Generating Modules</w:t>
            </w:r>
            <w:r w:rsidRPr="0079139F">
              <w:rPr>
                <w:rFonts w:cs="Arial"/>
                <w:color w:val="auto"/>
                <w:lang w:val="en-GB"/>
              </w:rPr>
              <w:t xml:space="preserve"> (including </w:t>
            </w:r>
            <w:r w:rsidRPr="0079139F">
              <w:rPr>
                <w:rFonts w:cs="Arial"/>
                <w:b/>
                <w:color w:val="auto"/>
                <w:lang w:val="en-GB"/>
              </w:rPr>
              <w:t>DC Connected Power Park Modules</w:t>
            </w:r>
            <w:r w:rsidRPr="0079139F">
              <w:rPr>
                <w:rFonts w:cs="Arial"/>
                <w:color w:val="auto"/>
                <w:lang w:val="en-GB"/>
              </w:rPr>
              <w:t xml:space="preserve">) and </w:t>
            </w:r>
            <w:r w:rsidRPr="0079139F">
              <w:rPr>
                <w:rFonts w:cs="Arial"/>
                <w:b/>
                <w:color w:val="auto"/>
                <w:lang w:val="en-GB"/>
              </w:rPr>
              <w:t>HVDC Systems</w:t>
            </w:r>
            <w:r w:rsidRPr="0079139F">
              <w:rPr>
                <w:rFonts w:cs="Arial"/>
                <w:color w:val="auto"/>
                <w:lang w:val="en-GB"/>
              </w:rPr>
              <w:t xml:space="preserve"> to be able to remain connected to the </w:t>
            </w:r>
            <w:r w:rsidRPr="0079139F">
              <w:rPr>
                <w:rFonts w:cs="Arial"/>
                <w:b/>
                <w:color w:val="auto"/>
                <w:lang w:val="en-GB"/>
              </w:rPr>
              <w:t>System</w:t>
            </w:r>
            <w:r w:rsidRPr="0079139F">
              <w:rPr>
                <w:rFonts w:cs="Arial"/>
                <w:color w:val="auto"/>
                <w:lang w:val="en-GB"/>
              </w:rPr>
              <w:t xml:space="preserve"> and operate through periods of low voltage at the </w:t>
            </w:r>
            <w:r w:rsidRPr="0079139F">
              <w:rPr>
                <w:rFonts w:cs="Arial"/>
                <w:b/>
                <w:color w:val="auto"/>
                <w:lang w:val="en-GB"/>
              </w:rPr>
              <w:t>Grid Entry Point</w:t>
            </w:r>
            <w:r w:rsidRPr="0079139F">
              <w:rPr>
                <w:rFonts w:cs="Arial"/>
                <w:color w:val="auto"/>
                <w:lang w:val="en-GB"/>
              </w:rPr>
              <w:t xml:space="preserve"> or </w:t>
            </w:r>
            <w:r w:rsidRPr="0079139F">
              <w:rPr>
                <w:rFonts w:cs="Arial"/>
                <w:b/>
                <w:color w:val="auto"/>
                <w:lang w:val="en-GB"/>
              </w:rPr>
              <w:t xml:space="preserve">User System Entry Point </w:t>
            </w:r>
            <w:r w:rsidRPr="0079139F">
              <w:rPr>
                <w:rFonts w:cs="Arial"/>
                <w:color w:val="auto"/>
                <w:lang w:val="en-GB"/>
              </w:rPr>
              <w:t>caused by secured faults.</w:t>
            </w:r>
          </w:p>
        </w:tc>
      </w:tr>
      <w:tr w:rsidR="009871B0" w:rsidRPr="007E0B31" w14:paraId="126CA270" w14:textId="77777777" w:rsidTr="490DE6A8">
        <w:trPr>
          <w:cantSplit/>
        </w:trPr>
        <w:tc>
          <w:tcPr>
            <w:tcW w:w="2884" w:type="dxa"/>
          </w:tcPr>
          <w:p w14:paraId="0454CFBF" w14:textId="77777777" w:rsidR="009871B0" w:rsidRPr="007E0B31" w:rsidRDefault="009871B0" w:rsidP="009871B0">
            <w:pPr>
              <w:pStyle w:val="Arial11Bold"/>
              <w:rPr>
                <w:rFonts w:cs="Arial"/>
              </w:rPr>
            </w:pPr>
            <w:r w:rsidRPr="007E0B31">
              <w:rPr>
                <w:rFonts w:cs="Arial"/>
              </w:rPr>
              <w:t>Fast Start</w:t>
            </w:r>
          </w:p>
        </w:tc>
        <w:tc>
          <w:tcPr>
            <w:tcW w:w="6634" w:type="dxa"/>
          </w:tcPr>
          <w:p w14:paraId="44B2978C" w14:textId="77777777" w:rsidR="009871B0" w:rsidRPr="007E0B31" w:rsidRDefault="009871B0" w:rsidP="009871B0">
            <w:pPr>
              <w:pStyle w:val="TableArial11"/>
              <w:rPr>
                <w:rFonts w:cs="Arial"/>
              </w:rPr>
            </w:pPr>
            <w:r w:rsidRPr="007E0B31">
              <w:rPr>
                <w:rFonts w:cs="Arial"/>
              </w:rPr>
              <w:t xml:space="preserve">A start by a </w:t>
            </w:r>
            <w:r w:rsidRPr="007E0B31">
              <w:rPr>
                <w:rFonts w:cs="Arial"/>
                <w:b/>
              </w:rPr>
              <w:t>Genset</w:t>
            </w:r>
            <w:r w:rsidRPr="007E0B31">
              <w:rPr>
                <w:rFonts w:cs="Arial"/>
              </w:rPr>
              <w:t xml:space="preserve"> with a </w:t>
            </w:r>
            <w:r w:rsidRPr="007E0B31">
              <w:rPr>
                <w:rFonts w:cs="Arial"/>
                <w:b/>
              </w:rPr>
              <w:t>Fast Start Capability</w:t>
            </w:r>
            <w:r w:rsidRPr="007E0B31">
              <w:rPr>
                <w:rFonts w:cs="Arial"/>
              </w:rPr>
              <w:t>.</w:t>
            </w:r>
          </w:p>
        </w:tc>
      </w:tr>
      <w:tr w:rsidR="009871B0" w:rsidRPr="007E0B31" w14:paraId="08560E36" w14:textId="77777777" w:rsidTr="490DE6A8">
        <w:trPr>
          <w:cantSplit/>
        </w:trPr>
        <w:tc>
          <w:tcPr>
            <w:tcW w:w="2884" w:type="dxa"/>
          </w:tcPr>
          <w:p w14:paraId="6CA06E96" w14:textId="77777777" w:rsidR="009871B0" w:rsidRPr="007E0B31" w:rsidRDefault="009871B0" w:rsidP="009871B0">
            <w:pPr>
              <w:pStyle w:val="Arial11Bold"/>
              <w:rPr>
                <w:rFonts w:cs="Arial"/>
              </w:rPr>
            </w:pPr>
            <w:r w:rsidRPr="007E0B31">
              <w:rPr>
                <w:rFonts w:cs="Arial"/>
              </w:rPr>
              <w:t>Fast Start Capability</w:t>
            </w:r>
          </w:p>
        </w:tc>
        <w:tc>
          <w:tcPr>
            <w:tcW w:w="6634" w:type="dxa"/>
          </w:tcPr>
          <w:p w14:paraId="61BF70C5" w14:textId="77777777" w:rsidR="009871B0" w:rsidRPr="007E0B31" w:rsidRDefault="009871B0" w:rsidP="009871B0">
            <w:pPr>
              <w:pStyle w:val="TableArial11"/>
              <w:rPr>
                <w:rFonts w:cs="Arial"/>
              </w:rPr>
            </w:pPr>
            <w:r w:rsidRPr="007E0B31">
              <w:rPr>
                <w:rFonts w:cs="Arial"/>
              </w:rPr>
              <w:t xml:space="preserve">The ability of a </w:t>
            </w:r>
            <w:r w:rsidRPr="007E0B31">
              <w:rPr>
                <w:rFonts w:cs="Arial"/>
                <w:b/>
              </w:rPr>
              <w:t>Genset</w:t>
            </w:r>
            <w:r w:rsidRPr="007E0B31">
              <w:rPr>
                <w:rFonts w:cs="Arial"/>
              </w:rPr>
              <w:t xml:space="preserve"> to be </w:t>
            </w:r>
            <w:r w:rsidRPr="007E0B31">
              <w:rPr>
                <w:rFonts w:cs="Arial"/>
                <w:b/>
              </w:rPr>
              <w:t>Synchronised</w:t>
            </w:r>
            <w:r w:rsidRPr="007E0B31">
              <w:rPr>
                <w:rFonts w:cs="Arial"/>
              </w:rPr>
              <w:t xml:space="preserve"> and </w:t>
            </w:r>
            <w:r w:rsidRPr="007E0B31">
              <w:rPr>
                <w:rFonts w:cs="Arial"/>
                <w:b/>
              </w:rPr>
              <w:t>Loaded</w:t>
            </w:r>
            <w:r w:rsidRPr="007E0B31">
              <w:rPr>
                <w:rFonts w:cs="Arial"/>
              </w:rPr>
              <w:t xml:space="preserve"> up to full </w:t>
            </w:r>
            <w:r w:rsidRPr="007E0B31">
              <w:rPr>
                <w:rFonts w:cs="Arial"/>
                <w:b/>
              </w:rPr>
              <w:t>Load</w:t>
            </w:r>
            <w:r w:rsidRPr="007E0B31">
              <w:rPr>
                <w:rFonts w:cs="Arial"/>
              </w:rPr>
              <w:t xml:space="preserve"> within 5 minutes.</w:t>
            </w:r>
          </w:p>
        </w:tc>
      </w:tr>
      <w:tr w:rsidR="009871B0" w:rsidRPr="007E0B31" w14:paraId="4C9CE357" w14:textId="77777777" w:rsidTr="490DE6A8">
        <w:trPr>
          <w:cantSplit/>
        </w:trPr>
        <w:tc>
          <w:tcPr>
            <w:tcW w:w="2884" w:type="dxa"/>
          </w:tcPr>
          <w:p w14:paraId="686BDC85" w14:textId="77777777" w:rsidR="009871B0" w:rsidRPr="007E0B31" w:rsidRDefault="009871B0" w:rsidP="009871B0">
            <w:pPr>
              <w:pStyle w:val="Arial11Bold"/>
              <w:rPr>
                <w:rFonts w:cs="Arial"/>
              </w:rPr>
            </w:pPr>
            <w:r w:rsidRPr="007E0B31">
              <w:rPr>
                <w:rFonts w:cs="Arial"/>
              </w:rPr>
              <w:lastRenderedPageBreak/>
              <w:t>Fast Track Criteria</w:t>
            </w:r>
          </w:p>
        </w:tc>
        <w:tc>
          <w:tcPr>
            <w:tcW w:w="6634" w:type="dxa"/>
          </w:tcPr>
          <w:p w14:paraId="0CF7CF48" w14:textId="77777777" w:rsidR="009871B0" w:rsidRPr="007E0B31" w:rsidRDefault="009871B0" w:rsidP="009871B0">
            <w:pPr>
              <w:pStyle w:val="TableArial11"/>
              <w:rPr>
                <w:rFonts w:cs="Arial"/>
              </w:rPr>
            </w:pPr>
            <w:r w:rsidRPr="007E0B31">
              <w:rPr>
                <w:rFonts w:cs="Arial"/>
              </w:rPr>
              <w:t>A proposed Grid Code Modification Proposal that, if implemented,</w:t>
            </w:r>
          </w:p>
          <w:p w14:paraId="19D7C564" w14:textId="77777777" w:rsidR="009871B0" w:rsidRPr="007E0B31" w:rsidRDefault="009871B0" w:rsidP="009871B0">
            <w:pPr>
              <w:pStyle w:val="TableArial11"/>
              <w:rPr>
                <w:rFonts w:cs="Arial"/>
              </w:rPr>
            </w:pPr>
            <w:r w:rsidRPr="007E0B31">
              <w:rPr>
                <w:rFonts w:cs="Arial"/>
              </w:rPr>
              <w:t xml:space="preserve">(a) would meet the </w:t>
            </w:r>
            <w:r w:rsidRPr="007E0B31">
              <w:rPr>
                <w:rFonts w:cs="Arial"/>
                <w:b/>
              </w:rPr>
              <w:t>Self-Governance Criteria</w:t>
            </w:r>
            <w:r w:rsidRPr="007E0B31">
              <w:rPr>
                <w:rFonts w:cs="Arial"/>
              </w:rPr>
              <w:t>; and</w:t>
            </w:r>
          </w:p>
          <w:p w14:paraId="42C5BA2B" w14:textId="05162D90" w:rsidR="009871B0" w:rsidRPr="007E0B31" w:rsidRDefault="009871B0" w:rsidP="009871B0">
            <w:pPr>
              <w:pStyle w:val="TableArial11"/>
              <w:ind w:left="345" w:hanging="284"/>
              <w:rPr>
                <w:rFonts w:cs="Arial"/>
              </w:rPr>
            </w:pPr>
            <w:r w:rsidRPr="007E0B31">
              <w:rPr>
                <w:rFonts w:cs="Arial"/>
              </w:rPr>
              <w:t>(b) is properly a housekeeping modification required</w:t>
            </w:r>
            <w:r>
              <w:rPr>
                <w:rFonts w:cs="Arial"/>
              </w:rPr>
              <w:t xml:space="preserve"> </w:t>
            </w:r>
            <w:r w:rsidRPr="007E0B31">
              <w:rPr>
                <w:rFonts w:cs="Arial"/>
              </w:rPr>
              <w:t>as a result of some error or factual change,</w:t>
            </w:r>
            <w:r>
              <w:rPr>
                <w:rFonts w:cs="Arial"/>
              </w:rPr>
              <w:t xml:space="preserve"> </w:t>
            </w:r>
            <w:r w:rsidRPr="007E0B31">
              <w:rPr>
                <w:rFonts w:cs="Arial"/>
              </w:rPr>
              <w:t>including but not limited to:</w:t>
            </w:r>
          </w:p>
          <w:p w14:paraId="3683D811"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 xml:space="preserve">(i) </w:t>
            </w:r>
            <w:r>
              <w:rPr>
                <w:rFonts w:cs="Arial"/>
              </w:rPr>
              <w:tab/>
            </w:r>
            <w:r w:rsidRPr="007E0B31">
              <w:rPr>
                <w:rFonts w:cs="Arial"/>
              </w:rPr>
              <w:t xml:space="preserve">updating names or addresses listed in the </w:t>
            </w:r>
            <w:r w:rsidRPr="007E0B31">
              <w:rPr>
                <w:rFonts w:cs="Arial"/>
                <w:b/>
              </w:rPr>
              <w:t>Grid Code</w:t>
            </w:r>
            <w:r w:rsidRPr="007E0B31">
              <w:rPr>
                <w:rFonts w:cs="Arial"/>
              </w:rPr>
              <w:t>;</w:t>
            </w:r>
          </w:p>
          <w:p w14:paraId="7B04D2D9" w14:textId="77777777" w:rsidR="009871B0" w:rsidRPr="007E0B31" w:rsidRDefault="009871B0" w:rsidP="009871B0">
            <w:pPr>
              <w:pStyle w:val="TableArial11"/>
              <w:tabs>
                <w:tab w:val="left" w:pos="770"/>
                <w:tab w:val="left" w:pos="916"/>
                <w:tab w:val="left" w:pos="1195"/>
              </w:tabs>
              <w:rPr>
                <w:rFonts w:cs="Arial"/>
              </w:rPr>
            </w:pPr>
            <w:r>
              <w:rPr>
                <w:rFonts w:cs="Arial"/>
              </w:rPr>
              <w:tab/>
            </w:r>
            <w:r w:rsidRPr="007E0B31">
              <w:rPr>
                <w:rFonts w:cs="Arial"/>
              </w:rPr>
              <w:t xml:space="preserve">(ii) </w:t>
            </w:r>
            <w:r>
              <w:rPr>
                <w:rFonts w:cs="Arial"/>
              </w:rPr>
              <w:tab/>
            </w:r>
            <w:r w:rsidRPr="007E0B31">
              <w:rPr>
                <w:rFonts w:cs="Arial"/>
              </w:rPr>
              <w:t>correcting any minor typographical errors;</w:t>
            </w:r>
          </w:p>
          <w:p w14:paraId="0319C466" w14:textId="77777777" w:rsidR="009871B0" w:rsidRPr="007E0B31" w:rsidRDefault="009871B0" w:rsidP="009871B0">
            <w:pPr>
              <w:pStyle w:val="TableArial11"/>
              <w:tabs>
                <w:tab w:val="left" w:pos="770"/>
                <w:tab w:val="left" w:pos="1216"/>
              </w:tabs>
              <w:rPr>
                <w:rFonts w:cs="Arial"/>
              </w:rPr>
            </w:pPr>
            <w:r>
              <w:rPr>
                <w:rFonts w:cs="Arial"/>
              </w:rPr>
              <w:tab/>
            </w:r>
            <w:r w:rsidRPr="007E0B31">
              <w:rPr>
                <w:rFonts w:cs="Arial"/>
              </w:rPr>
              <w:t xml:space="preserve">(iii) </w:t>
            </w:r>
            <w:r>
              <w:rPr>
                <w:rFonts w:cs="Arial"/>
              </w:rPr>
              <w:tab/>
            </w:r>
            <w:r w:rsidRPr="007E0B31">
              <w:rPr>
                <w:rFonts w:cs="Arial"/>
              </w:rPr>
              <w:t xml:space="preserve">correcting formatting and consistency errors, such as </w:t>
            </w:r>
            <w:r>
              <w:rPr>
                <w:rFonts w:cs="Arial"/>
              </w:rPr>
              <w:tab/>
            </w:r>
            <w:r>
              <w:rPr>
                <w:rFonts w:cs="Arial"/>
              </w:rPr>
              <w:tab/>
            </w:r>
            <w:r>
              <w:rPr>
                <w:rFonts w:cs="Arial"/>
              </w:rPr>
              <w:tab/>
            </w:r>
            <w:r w:rsidRPr="007E0B31">
              <w:rPr>
                <w:rFonts w:cs="Arial"/>
              </w:rPr>
              <w:t>paragraph numbering; or</w:t>
            </w:r>
          </w:p>
          <w:p w14:paraId="0E903062"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(iv)</w:t>
            </w:r>
            <w:r>
              <w:rPr>
                <w:rFonts w:cs="Arial"/>
              </w:rPr>
              <w:tab/>
            </w:r>
            <w:r w:rsidRPr="007E0B31">
              <w:rPr>
                <w:rFonts w:cs="Arial"/>
              </w:rPr>
              <w:t xml:space="preserve"> updating out of date references to other documents or </w:t>
            </w:r>
            <w:r>
              <w:rPr>
                <w:rFonts w:cs="Arial"/>
              </w:rPr>
              <w:tab/>
            </w:r>
            <w:r>
              <w:rPr>
                <w:rFonts w:cs="Arial"/>
              </w:rPr>
              <w:tab/>
            </w:r>
            <w:r>
              <w:rPr>
                <w:rFonts w:cs="Arial"/>
              </w:rPr>
              <w:tab/>
            </w:r>
            <w:r w:rsidRPr="007E0B31">
              <w:rPr>
                <w:rFonts w:cs="Arial"/>
              </w:rPr>
              <w:t>paragraphs</w:t>
            </w:r>
          </w:p>
        </w:tc>
      </w:tr>
      <w:tr w:rsidR="009871B0" w14:paraId="608919C2" w14:textId="77777777" w:rsidTr="490DE6A8">
        <w:trPr>
          <w:cantSplit/>
        </w:trPr>
        <w:tc>
          <w:tcPr>
            <w:tcW w:w="2884" w:type="dxa"/>
          </w:tcPr>
          <w:p w14:paraId="04BB9A43" w14:textId="52E74410" w:rsidR="009871B0" w:rsidRPr="00CB537D" w:rsidRDefault="009871B0" w:rsidP="009871B0">
            <w:pPr>
              <w:pStyle w:val="Arial11Bold"/>
            </w:pPr>
            <w:r w:rsidRPr="00CB537D">
              <w:t>Fault Current Interruption Time</w:t>
            </w:r>
          </w:p>
        </w:tc>
        <w:tc>
          <w:tcPr>
            <w:tcW w:w="6634" w:type="dxa"/>
          </w:tcPr>
          <w:p w14:paraId="446020FC" w14:textId="3D15B86E" w:rsidR="009871B0" w:rsidRDefault="009871B0" w:rsidP="009871B0">
            <w:pPr>
              <w:pStyle w:val="TableArial11"/>
              <w:rPr>
                <w:rFonts w:cs="Arial"/>
              </w:rPr>
            </w:pPr>
            <w:r>
              <w:t>The time interval from fault inception until the end of the break time of the circuit breaker (as declared by the manufacturers).</w:t>
            </w:r>
          </w:p>
        </w:tc>
      </w:tr>
      <w:tr w:rsidR="009871B0" w14:paraId="2C8B2336" w14:textId="77777777" w:rsidTr="490DE6A8">
        <w:trPr>
          <w:cantSplit/>
        </w:trPr>
        <w:tc>
          <w:tcPr>
            <w:tcW w:w="2884" w:type="dxa"/>
          </w:tcPr>
          <w:p w14:paraId="07661B3C" w14:textId="5FE1A371" w:rsidR="009871B0" w:rsidRPr="00CB537D" w:rsidRDefault="009871B0" w:rsidP="009871B0">
            <w:pPr>
              <w:pStyle w:val="Arial11Bold"/>
            </w:pPr>
            <w:r w:rsidRPr="00CB537D">
              <w:t>Fault Ride Through</w:t>
            </w:r>
          </w:p>
        </w:tc>
        <w:tc>
          <w:tcPr>
            <w:tcW w:w="6634" w:type="dxa"/>
          </w:tcPr>
          <w:p w14:paraId="52184373" w14:textId="6F339721" w:rsidR="009871B0" w:rsidRDefault="009871B0" w:rsidP="009871B0">
            <w:pPr>
              <w:pStyle w:val="TableArial11"/>
              <w:rPr>
                <w:rFonts w:cs="Arial"/>
              </w:rPr>
            </w:pPr>
            <w:r>
              <w:t xml:space="preserve">The capability of </w:t>
            </w:r>
            <w:r w:rsidRPr="00DF3354">
              <w:rPr>
                <w:b/>
              </w:rPr>
              <w:t>Power Generating Modules</w:t>
            </w:r>
            <w:r>
              <w:t xml:space="preserve"> (including </w:t>
            </w:r>
            <w:r w:rsidRPr="00DF3354">
              <w:rPr>
                <w:b/>
              </w:rPr>
              <w:t>DC Connected Power Park Modules</w:t>
            </w:r>
            <w:r>
              <w:t xml:space="preserve">) and </w:t>
            </w:r>
            <w:r w:rsidRPr="00DF3354">
              <w:rPr>
                <w:b/>
              </w:rPr>
              <w:t>HVDC Systems</w:t>
            </w:r>
            <w:r>
              <w:t xml:space="preserve"> to be able to remain connected to the </w:t>
            </w:r>
            <w:r w:rsidRPr="00DF3354">
              <w:rPr>
                <w:b/>
              </w:rPr>
              <w:t>System</w:t>
            </w:r>
            <w:r>
              <w:t xml:space="preserve"> and operate through periods of low voltage at the </w:t>
            </w:r>
            <w:r w:rsidRPr="00DF3354">
              <w:rPr>
                <w:b/>
              </w:rPr>
              <w:t>Grid Entry Point</w:t>
            </w:r>
            <w:r>
              <w:t xml:space="preserve"> or </w:t>
            </w:r>
            <w:r w:rsidRPr="00DF3354">
              <w:rPr>
                <w:b/>
              </w:rPr>
              <w:t>User System Entry Point</w:t>
            </w:r>
            <w:r>
              <w:t xml:space="preserve"> caused by secured faults.</w:t>
            </w:r>
          </w:p>
        </w:tc>
      </w:tr>
      <w:tr w:rsidR="009871B0" w:rsidRPr="007E0B31" w14:paraId="4DC1F36D" w14:textId="77777777" w:rsidTr="490DE6A8">
        <w:trPr>
          <w:cantSplit/>
        </w:trPr>
        <w:tc>
          <w:tcPr>
            <w:tcW w:w="2884" w:type="dxa"/>
          </w:tcPr>
          <w:p w14:paraId="39CA52E1" w14:textId="77777777" w:rsidR="009871B0" w:rsidRPr="007E0B31" w:rsidRDefault="009871B0" w:rsidP="009871B0">
            <w:pPr>
              <w:pStyle w:val="Arial11Bold"/>
              <w:rPr>
                <w:rFonts w:cs="Arial"/>
              </w:rPr>
            </w:pPr>
            <w:r w:rsidRPr="007E0B31">
              <w:rPr>
                <w:rFonts w:cs="Arial"/>
              </w:rPr>
              <w:t>Final Generation Outage Programme</w:t>
            </w:r>
          </w:p>
        </w:tc>
        <w:tc>
          <w:tcPr>
            <w:tcW w:w="6634" w:type="dxa"/>
          </w:tcPr>
          <w:p w14:paraId="21DA4626" w14:textId="20118034" w:rsidR="009871B0" w:rsidRPr="007E0B31" w:rsidRDefault="009871B0" w:rsidP="009871B0">
            <w:pPr>
              <w:pStyle w:val="TableArial11"/>
              <w:rPr>
                <w:rFonts w:cs="Arial"/>
              </w:rPr>
            </w:pPr>
            <w:r w:rsidRPr="007E0B31">
              <w:rPr>
                <w:rFonts w:cs="Arial"/>
              </w:rPr>
              <w:t xml:space="preserve">An outage programme as agreed by </w:t>
            </w:r>
            <w:r>
              <w:rPr>
                <w:rFonts w:cs="Arial"/>
                <w:b/>
              </w:rPr>
              <w:t>The Company</w:t>
            </w:r>
            <w:r w:rsidRPr="007E0B31">
              <w:rPr>
                <w:rFonts w:cs="Arial"/>
              </w:rPr>
              <w:t xml:space="preserve"> with each </w:t>
            </w:r>
            <w:r w:rsidRPr="007E0B31">
              <w:rPr>
                <w:rFonts w:cs="Arial"/>
                <w:b/>
              </w:rPr>
              <w:t>Generator</w:t>
            </w:r>
            <w:r w:rsidRPr="007E0B31">
              <w:rPr>
                <w:rFonts w:cs="Arial"/>
              </w:rPr>
              <w:t xml:space="preserve"> and each </w:t>
            </w:r>
            <w:r w:rsidRPr="007E0B31">
              <w:rPr>
                <w:rFonts w:cs="Arial"/>
                <w:b/>
              </w:rPr>
              <w:t xml:space="preserve">Interconnector Owner </w:t>
            </w:r>
            <w:r w:rsidRPr="007E0B31">
              <w:rPr>
                <w:rFonts w:cs="Arial"/>
              </w:rPr>
              <w:t xml:space="preserve">at various stages through the </w:t>
            </w:r>
            <w:r w:rsidRPr="007E0B31">
              <w:rPr>
                <w:rFonts w:cs="Arial"/>
                <w:b/>
              </w:rPr>
              <w:t>Operational Planning Phase</w:t>
            </w:r>
            <w:r w:rsidRPr="007E0B31">
              <w:rPr>
                <w:rFonts w:cs="Arial"/>
              </w:rPr>
              <w:t xml:space="preserve"> and </w:t>
            </w:r>
            <w:r w:rsidRPr="007E0B31">
              <w:rPr>
                <w:rFonts w:cs="Arial"/>
                <w:b/>
              </w:rPr>
              <w:t>Programming Phase</w:t>
            </w:r>
            <w:r w:rsidRPr="007E0B31">
              <w:rPr>
                <w:rFonts w:cs="Arial"/>
              </w:rPr>
              <w:t xml:space="preserve"> which does not commit the parties to abide by it, but which at various stages will be used as the basis on which </w:t>
            </w:r>
            <w:r w:rsidRPr="007E0B31">
              <w:rPr>
                <w:rFonts w:cs="Arial"/>
                <w:b/>
              </w:rPr>
              <w:t xml:space="preserve">National Electricity Transmission System </w:t>
            </w:r>
            <w:r w:rsidRPr="007E0B31">
              <w:rPr>
                <w:rFonts w:cs="Arial"/>
              </w:rPr>
              <w:t xml:space="preserve">outages will be planned. </w:t>
            </w:r>
          </w:p>
        </w:tc>
      </w:tr>
      <w:tr w:rsidR="009871B0" w:rsidRPr="007E0B31" w14:paraId="25992C8B" w14:textId="77777777" w:rsidTr="490DE6A8">
        <w:trPr>
          <w:cantSplit/>
        </w:trPr>
        <w:tc>
          <w:tcPr>
            <w:tcW w:w="2884" w:type="dxa"/>
          </w:tcPr>
          <w:p w14:paraId="24A46B59" w14:textId="6EF2404B" w:rsidR="009871B0" w:rsidRPr="007E0B31" w:rsidRDefault="009871B0" w:rsidP="009871B0">
            <w:pPr>
              <w:pStyle w:val="Arial11Bold"/>
              <w:rPr>
                <w:rFonts w:cs="Arial"/>
              </w:rPr>
            </w:pPr>
            <w:bookmarkStart w:id="20" w:name="_DV_C20"/>
            <w:r w:rsidRPr="007E0B31">
              <w:rPr>
                <w:rFonts w:cs="Arial"/>
              </w:rPr>
              <w:t xml:space="preserve">Final Operational Notification </w:t>
            </w:r>
            <w:r w:rsidRPr="007E0B31">
              <w:rPr>
                <w:rFonts w:cs="Arial"/>
                <w:b w:val="0"/>
              </w:rPr>
              <w:t>or</w:t>
            </w:r>
            <w:r w:rsidRPr="007E0B31">
              <w:rPr>
                <w:rFonts w:cs="Arial"/>
              </w:rPr>
              <w:t xml:space="preserve"> FON </w:t>
            </w:r>
            <w:bookmarkEnd w:id="20"/>
          </w:p>
        </w:tc>
        <w:tc>
          <w:tcPr>
            <w:tcW w:w="6634" w:type="dxa"/>
          </w:tcPr>
          <w:p w14:paraId="52B70B80" w14:textId="1AE703F3" w:rsidR="009871B0" w:rsidRPr="007E0B31" w:rsidRDefault="009871B0" w:rsidP="009871B0">
            <w:pPr>
              <w:pStyle w:val="TableArial11"/>
              <w:rPr>
                <w:rFonts w:cs="Arial"/>
              </w:rPr>
            </w:pPr>
            <w:bookmarkStart w:id="21" w:name="_DV_C21"/>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confirming that the </w:t>
            </w:r>
            <w:r w:rsidRPr="007E0B31">
              <w:rPr>
                <w:rFonts w:cs="Arial"/>
                <w:b/>
              </w:rPr>
              <w:t>User</w:t>
            </w:r>
            <w:r w:rsidRPr="007E0B31">
              <w:rPr>
                <w:rFonts w:cs="Arial"/>
              </w:rPr>
              <w:t xml:space="preserve"> has demonstrated compliance:</w:t>
            </w:r>
            <w:bookmarkEnd w:id="21"/>
          </w:p>
          <w:p w14:paraId="534102FE" w14:textId="77777777" w:rsidR="009871B0" w:rsidRPr="007E0B31" w:rsidRDefault="009871B0" w:rsidP="009871B0">
            <w:pPr>
              <w:pStyle w:val="TableArial11"/>
              <w:ind w:left="567" w:hanging="567"/>
              <w:rPr>
                <w:rFonts w:cs="Arial"/>
              </w:rPr>
            </w:pPr>
            <w:bookmarkStart w:id="22" w:name="_DV_C22"/>
            <w:r w:rsidRPr="007E0B31">
              <w:rPr>
                <w:rFonts w:cs="Arial"/>
              </w:rPr>
              <w:t>(a)</w:t>
            </w:r>
            <w:r w:rsidRPr="007E0B31">
              <w:rPr>
                <w:rFonts w:cs="Arial"/>
              </w:rPr>
              <w:tab/>
              <w:t>with the Grid Code, (or where they apply, that relevant derogations have been granted), and</w:t>
            </w:r>
            <w:bookmarkEnd w:id="22"/>
          </w:p>
          <w:p w14:paraId="001CADC8" w14:textId="77777777" w:rsidR="009871B0" w:rsidRPr="007E0B31" w:rsidRDefault="009871B0" w:rsidP="009871B0">
            <w:pPr>
              <w:pStyle w:val="TableArial11"/>
              <w:ind w:left="567" w:hanging="567"/>
              <w:rPr>
                <w:rFonts w:cs="Arial"/>
              </w:rPr>
            </w:pPr>
            <w:bookmarkStart w:id="23" w:name="_DV_C23"/>
            <w:r w:rsidRPr="007E0B31">
              <w:rPr>
                <w:rFonts w:cs="Arial"/>
              </w:rPr>
              <w:t xml:space="preserve">(b) </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23"/>
          </w:p>
          <w:p w14:paraId="67438D86" w14:textId="77777777" w:rsidR="009871B0" w:rsidRPr="007E0B31" w:rsidRDefault="009871B0" w:rsidP="009871B0">
            <w:pPr>
              <w:pStyle w:val="TableArial11"/>
              <w:rPr>
                <w:rFonts w:cs="Arial"/>
                <w:u w:val="single"/>
              </w:rPr>
            </w:pPr>
            <w:bookmarkStart w:id="24" w:name="_DV_C24"/>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specified in such notification.</w:t>
            </w:r>
            <w:bookmarkEnd w:id="24"/>
          </w:p>
        </w:tc>
      </w:tr>
      <w:tr w:rsidR="009871B0" w:rsidRPr="007E0B31" w14:paraId="197251CB" w14:textId="77777777" w:rsidTr="490DE6A8">
        <w:trPr>
          <w:cantSplit/>
        </w:trPr>
        <w:tc>
          <w:tcPr>
            <w:tcW w:w="2884" w:type="dxa"/>
          </w:tcPr>
          <w:p w14:paraId="004E90B7" w14:textId="77777777" w:rsidR="009871B0" w:rsidRPr="007E0B31" w:rsidRDefault="009871B0" w:rsidP="009871B0">
            <w:pPr>
              <w:pStyle w:val="Arial11Bold"/>
              <w:rPr>
                <w:rFonts w:cs="Arial"/>
              </w:rPr>
            </w:pPr>
            <w:r w:rsidRPr="007E0B31">
              <w:rPr>
                <w:rFonts w:cs="Arial"/>
              </w:rPr>
              <w:t>Final Physical Notification Data</w:t>
            </w:r>
          </w:p>
        </w:tc>
        <w:tc>
          <w:tcPr>
            <w:tcW w:w="6634" w:type="dxa"/>
          </w:tcPr>
          <w:p w14:paraId="61126324" w14:textId="77777777" w:rsidR="009871B0" w:rsidRPr="007E0B31" w:rsidRDefault="009871B0" w:rsidP="009871B0">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9871B0" w:rsidRPr="007E0B31" w14:paraId="03ECD7A1" w14:textId="77777777" w:rsidTr="490DE6A8">
        <w:trPr>
          <w:cantSplit/>
        </w:trPr>
        <w:tc>
          <w:tcPr>
            <w:tcW w:w="2884" w:type="dxa"/>
          </w:tcPr>
          <w:p w14:paraId="51B8A852" w14:textId="77777777" w:rsidR="009871B0" w:rsidRPr="007E0B31" w:rsidRDefault="009871B0" w:rsidP="009871B0">
            <w:pPr>
              <w:pStyle w:val="Arial11Bold"/>
              <w:rPr>
                <w:rFonts w:cs="Arial"/>
              </w:rPr>
            </w:pPr>
            <w:r w:rsidRPr="007E0B31">
              <w:rPr>
                <w:rFonts w:cs="Arial"/>
              </w:rPr>
              <w:t>Final Report</w:t>
            </w:r>
          </w:p>
        </w:tc>
        <w:tc>
          <w:tcPr>
            <w:tcW w:w="6634" w:type="dxa"/>
          </w:tcPr>
          <w:p w14:paraId="341E27E2" w14:textId="213B90D1" w:rsidR="009871B0" w:rsidRPr="007E0B31" w:rsidRDefault="009871B0" w:rsidP="009871B0">
            <w:pPr>
              <w:pStyle w:val="TableArial11"/>
              <w:rPr>
                <w:rFonts w:cs="Arial"/>
              </w:rPr>
            </w:pPr>
            <w:r w:rsidRPr="007E0B31">
              <w:rPr>
                <w:rFonts w:cs="Arial"/>
              </w:rPr>
              <w:t xml:space="preserve">A report prepared by the </w:t>
            </w:r>
            <w:r w:rsidRPr="007E0B31">
              <w:rPr>
                <w:rFonts w:cs="Arial"/>
                <w:b/>
              </w:rPr>
              <w:t>Test Proposer</w:t>
            </w:r>
            <w:r w:rsidRPr="007E0B31">
              <w:rPr>
                <w:rFonts w:cs="Arial"/>
              </w:rPr>
              <w:t xml:space="preserve"> at the conclusion of a </w:t>
            </w:r>
            <w:r w:rsidRPr="007E0B31">
              <w:rPr>
                <w:rFonts w:cs="Arial"/>
                <w:b/>
              </w:rPr>
              <w:t>System Test</w:t>
            </w:r>
            <w:r w:rsidRPr="007E0B31">
              <w:rPr>
                <w:rFonts w:cs="Arial"/>
              </w:rPr>
              <w:t xml:space="preserve"> for submission to </w:t>
            </w:r>
            <w:r>
              <w:rPr>
                <w:rFonts w:cs="Arial"/>
                <w:b/>
              </w:rPr>
              <w:t>The Company</w:t>
            </w:r>
            <w:r w:rsidRPr="007E0B31">
              <w:rPr>
                <w:rFonts w:cs="Arial"/>
              </w:rPr>
              <w:t xml:space="preserve"> (if it did not propose the </w:t>
            </w:r>
            <w:r w:rsidRPr="007E0B31">
              <w:rPr>
                <w:rFonts w:cs="Arial"/>
                <w:b/>
              </w:rPr>
              <w:t>System Test</w:t>
            </w:r>
            <w:r w:rsidRPr="007E0B31">
              <w:rPr>
                <w:rFonts w:cs="Arial"/>
              </w:rPr>
              <w:t xml:space="preserve">) and other members of the </w:t>
            </w:r>
            <w:r w:rsidRPr="007E0B31">
              <w:rPr>
                <w:rFonts w:cs="Arial"/>
                <w:b/>
              </w:rPr>
              <w:t>Test Panel</w:t>
            </w:r>
            <w:r w:rsidRPr="007E0B31">
              <w:rPr>
                <w:rFonts w:cs="Arial"/>
              </w:rPr>
              <w:t>.</w:t>
            </w:r>
          </w:p>
        </w:tc>
      </w:tr>
      <w:tr w:rsidR="009871B0" w:rsidRPr="007E0B31" w14:paraId="61B9A3B0" w14:textId="77777777" w:rsidTr="490DE6A8">
        <w:trPr>
          <w:cantSplit/>
        </w:trPr>
        <w:tc>
          <w:tcPr>
            <w:tcW w:w="2884" w:type="dxa"/>
          </w:tcPr>
          <w:p w14:paraId="3018FCC1" w14:textId="77777777" w:rsidR="009871B0" w:rsidRPr="007E0B31" w:rsidRDefault="009871B0" w:rsidP="009871B0">
            <w:pPr>
              <w:pStyle w:val="Arial11Bold"/>
              <w:rPr>
                <w:rFonts w:cs="Arial"/>
              </w:rPr>
            </w:pPr>
            <w:r w:rsidRPr="007E0B31">
              <w:rPr>
                <w:rFonts w:cs="Arial"/>
              </w:rPr>
              <w:t>Financial Year</w:t>
            </w:r>
          </w:p>
        </w:tc>
        <w:tc>
          <w:tcPr>
            <w:tcW w:w="6634" w:type="dxa"/>
          </w:tcPr>
          <w:p w14:paraId="49A5339B" w14:textId="052F5BD9" w:rsidR="009871B0" w:rsidRPr="007E0B31" w:rsidRDefault="009871B0" w:rsidP="009871B0">
            <w:pPr>
              <w:pStyle w:val="TableArial11"/>
              <w:rPr>
                <w:rFonts w:cs="Arial"/>
              </w:rPr>
            </w:pPr>
            <w:r w:rsidRPr="007E0B31">
              <w:rPr>
                <w:rFonts w:cs="Arial"/>
              </w:rPr>
              <w:t xml:space="preserve">Bears the meaning given in Condition A1 (Definitions and Interpretation)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w:t>
            </w:r>
          </w:p>
        </w:tc>
      </w:tr>
      <w:tr w:rsidR="009871B0" w:rsidRPr="007E0B31" w14:paraId="6050AA75" w14:textId="77777777" w:rsidTr="490DE6A8">
        <w:trPr>
          <w:cantSplit/>
        </w:trPr>
        <w:tc>
          <w:tcPr>
            <w:tcW w:w="2884" w:type="dxa"/>
          </w:tcPr>
          <w:p w14:paraId="29C983BC" w14:textId="77777777" w:rsidR="009871B0" w:rsidRPr="007E0B31" w:rsidRDefault="009871B0" w:rsidP="009871B0">
            <w:pPr>
              <w:pStyle w:val="Arial11Bold"/>
              <w:rPr>
                <w:rFonts w:cs="Arial"/>
              </w:rPr>
            </w:pPr>
            <w:r w:rsidRPr="007E0B31">
              <w:rPr>
                <w:rFonts w:cs="Arial"/>
              </w:rPr>
              <w:lastRenderedPageBreak/>
              <w:t>Fixed Proposed Implementation Date</w:t>
            </w:r>
          </w:p>
        </w:tc>
        <w:tc>
          <w:tcPr>
            <w:tcW w:w="6634" w:type="dxa"/>
          </w:tcPr>
          <w:p w14:paraId="32CF933F" w14:textId="77777777" w:rsidR="009871B0" w:rsidRPr="007E0B31" w:rsidRDefault="009871B0" w:rsidP="009871B0">
            <w:pPr>
              <w:pStyle w:val="TableArial11"/>
              <w:rPr>
                <w:rFonts w:cs="Arial"/>
              </w:rPr>
            </w:pPr>
            <w:r w:rsidRPr="007E0B31">
              <w:rPr>
                <w:rFonts w:cs="Arial"/>
              </w:rPr>
              <w:t xml:space="preserve">The proposed date(s) for the implementation of a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such date to be a specific date by reference to an assumed date by which a direction from the </w:t>
            </w:r>
            <w:r w:rsidRPr="007E0B31">
              <w:rPr>
                <w:rFonts w:cs="Arial"/>
                <w:b/>
              </w:rPr>
              <w:t>Authority</w:t>
            </w:r>
            <w:r w:rsidRPr="007E0B31">
              <w:rPr>
                <w:rFonts w:cs="Arial"/>
              </w:rPr>
              <w:t xml:space="preserve">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is required in order for the </w:t>
            </w:r>
            <w:r w:rsidRPr="007E0B31">
              <w:rPr>
                <w:rFonts w:cs="Arial"/>
                <w:b/>
              </w:rPr>
              <w:t>Grid Code Modification Proposal</w:t>
            </w:r>
            <w:r w:rsidRPr="007E0B31">
              <w:rPr>
                <w:rFonts w:cs="Arial"/>
              </w:rPr>
              <w:t xml:space="preserve"> or any </w:t>
            </w:r>
            <w:r w:rsidRPr="007E0B31">
              <w:rPr>
                <w:rFonts w:cs="Arial"/>
                <w:b/>
              </w:rPr>
              <w:t>Workgroup Alternative Grid Code Modification</w:t>
            </w:r>
            <w:r w:rsidRPr="007E0B31">
              <w:rPr>
                <w:rFonts w:cs="Arial"/>
              </w:rPr>
              <w:t>, if it were approved, to be implemented by the proposed date.</w:t>
            </w:r>
          </w:p>
        </w:tc>
      </w:tr>
      <w:tr w:rsidR="009871B0" w:rsidRPr="007E0B31" w14:paraId="3B05A2D5" w14:textId="77777777" w:rsidTr="490DE6A8">
        <w:trPr>
          <w:cantSplit/>
        </w:trPr>
        <w:tc>
          <w:tcPr>
            <w:tcW w:w="2884" w:type="dxa"/>
          </w:tcPr>
          <w:p w14:paraId="11A82ACA" w14:textId="77777777" w:rsidR="009871B0" w:rsidRPr="007E0B31" w:rsidRDefault="009871B0" w:rsidP="009871B0">
            <w:pPr>
              <w:pStyle w:val="Arial11Bold"/>
              <w:rPr>
                <w:rFonts w:cs="Arial"/>
              </w:rPr>
            </w:pPr>
            <w:r w:rsidRPr="007E0B31">
              <w:rPr>
                <w:rFonts w:cs="Arial"/>
              </w:rPr>
              <w:t xml:space="preserve">Flicker Severity </w:t>
            </w:r>
          </w:p>
          <w:p w14:paraId="7B7E4A84" w14:textId="77777777" w:rsidR="009871B0" w:rsidRPr="007E0B31" w:rsidRDefault="009871B0" w:rsidP="009871B0">
            <w:pPr>
              <w:pStyle w:val="Arial11Bold"/>
              <w:rPr>
                <w:rFonts w:cs="Arial"/>
              </w:rPr>
            </w:pPr>
            <w:r w:rsidRPr="007E0B31">
              <w:rPr>
                <w:rFonts w:cs="Arial"/>
              </w:rPr>
              <w:t>(Long Term)</w:t>
            </w:r>
          </w:p>
        </w:tc>
        <w:tc>
          <w:tcPr>
            <w:tcW w:w="6634" w:type="dxa"/>
          </w:tcPr>
          <w:p w14:paraId="36FDA091" w14:textId="77777777" w:rsidR="009871B0" w:rsidRPr="007E0B31" w:rsidRDefault="009871B0" w:rsidP="009871B0">
            <w:pPr>
              <w:pStyle w:val="TableArial11"/>
              <w:rPr>
                <w:rFonts w:cs="Arial"/>
              </w:rPr>
            </w:pPr>
            <w:r w:rsidRPr="007E0B31">
              <w:rPr>
                <w:rFonts w:cs="Arial"/>
              </w:rPr>
              <w:t xml:space="preserve">A value derived from 12 successive measurements of </w:t>
            </w:r>
            <w:r w:rsidRPr="007E0B31">
              <w:rPr>
                <w:rFonts w:cs="Arial"/>
                <w:b/>
              </w:rPr>
              <w:t>Flicker Severity</w:t>
            </w:r>
            <w:r w:rsidRPr="007E0B31">
              <w:rPr>
                <w:rFonts w:cs="Arial"/>
              </w:rPr>
              <w:t xml:space="preserve"> (</w:t>
            </w:r>
            <w:r w:rsidRPr="007E0B31">
              <w:rPr>
                <w:rFonts w:cs="Arial"/>
                <w:b/>
              </w:rPr>
              <w:t>Short Term</w:t>
            </w:r>
            <w:r w:rsidRPr="007E0B31">
              <w:rPr>
                <w:rFonts w:cs="Arial"/>
              </w:rPr>
              <w:t xml:space="preserve">) (over a two hour period) and a calculation of the cube root of the mean sum of the cubes of 12 individual measurements, as further set out in </w:t>
            </w:r>
            <w:r w:rsidRPr="007E0B31">
              <w:rPr>
                <w:rFonts w:cs="Arial"/>
                <w:b/>
              </w:rPr>
              <w:t>Engineering Recommendation</w:t>
            </w:r>
            <w:r w:rsidRPr="007E0B31">
              <w:rPr>
                <w:rFonts w:cs="Arial"/>
              </w:rPr>
              <w:t xml:space="preserve"> P28 as current at the </w:t>
            </w:r>
            <w:r w:rsidRPr="007E0B31">
              <w:rPr>
                <w:rFonts w:cs="Arial"/>
                <w:b/>
              </w:rPr>
              <w:t>Transfer Date</w:t>
            </w:r>
            <w:r w:rsidRPr="007E0B31">
              <w:rPr>
                <w:rFonts w:cs="Arial"/>
              </w:rPr>
              <w:t>.</w:t>
            </w:r>
          </w:p>
        </w:tc>
      </w:tr>
      <w:tr w:rsidR="009871B0" w:rsidRPr="007E0B31" w14:paraId="31D73F62" w14:textId="77777777" w:rsidTr="490DE6A8">
        <w:trPr>
          <w:cantSplit/>
        </w:trPr>
        <w:tc>
          <w:tcPr>
            <w:tcW w:w="2884" w:type="dxa"/>
          </w:tcPr>
          <w:p w14:paraId="62449C25" w14:textId="77777777" w:rsidR="009871B0" w:rsidRPr="007E0B31" w:rsidRDefault="009871B0" w:rsidP="009871B0">
            <w:pPr>
              <w:pStyle w:val="Arial11Bold"/>
              <w:rPr>
                <w:rFonts w:cs="Arial"/>
              </w:rPr>
            </w:pPr>
            <w:r w:rsidRPr="007E0B31">
              <w:rPr>
                <w:rFonts w:cs="Arial"/>
              </w:rPr>
              <w:t xml:space="preserve">Flicker Severity </w:t>
            </w:r>
          </w:p>
          <w:p w14:paraId="7D271E51" w14:textId="77777777" w:rsidR="009871B0" w:rsidRPr="007E0B31" w:rsidRDefault="009871B0" w:rsidP="009871B0">
            <w:pPr>
              <w:pStyle w:val="Arial11Bold"/>
              <w:rPr>
                <w:rFonts w:cs="Arial"/>
              </w:rPr>
            </w:pPr>
            <w:r w:rsidRPr="007E0B31">
              <w:rPr>
                <w:rFonts w:cs="Arial"/>
              </w:rPr>
              <w:t>(Short Term)</w:t>
            </w:r>
          </w:p>
        </w:tc>
        <w:tc>
          <w:tcPr>
            <w:tcW w:w="6634" w:type="dxa"/>
          </w:tcPr>
          <w:p w14:paraId="60C2F253" w14:textId="77777777" w:rsidR="009871B0" w:rsidRPr="007E0B31" w:rsidRDefault="009871B0" w:rsidP="009871B0">
            <w:pPr>
              <w:pStyle w:val="TableArial11"/>
              <w:rPr>
                <w:rFonts w:cs="Arial"/>
                <w:b/>
                <w:u w:val="single"/>
              </w:rPr>
            </w:pPr>
            <w:r w:rsidRPr="007E0B31">
              <w:rPr>
                <w:rFonts w:cs="Arial"/>
              </w:rPr>
              <w:t xml:space="preserve">A measure of the visual severity of flicker derived from the time series output of a </w:t>
            </w:r>
            <w:proofErr w:type="spellStart"/>
            <w:r w:rsidRPr="007E0B31">
              <w:rPr>
                <w:rFonts w:cs="Arial"/>
              </w:rPr>
              <w:t>flickermeter</w:t>
            </w:r>
            <w:proofErr w:type="spellEnd"/>
            <w:r w:rsidRPr="007E0B31">
              <w:rPr>
                <w:rFonts w:cs="Arial"/>
              </w:rPr>
              <w:t xml:space="preserve"> over a 10 minute period and as such provides an indication of the risk of </w:t>
            </w:r>
            <w:r w:rsidRPr="007E0B31">
              <w:rPr>
                <w:rFonts w:cs="Arial"/>
                <w:b/>
              </w:rPr>
              <w:t>Customer</w:t>
            </w:r>
            <w:r w:rsidRPr="007E0B31">
              <w:rPr>
                <w:rFonts w:cs="Arial"/>
              </w:rPr>
              <w:t xml:space="preserve"> complaints.</w:t>
            </w:r>
          </w:p>
        </w:tc>
      </w:tr>
      <w:tr w:rsidR="009871B0" w:rsidRPr="007E0B31" w14:paraId="27A94E62" w14:textId="77777777" w:rsidTr="490DE6A8">
        <w:trPr>
          <w:cantSplit/>
        </w:trPr>
        <w:tc>
          <w:tcPr>
            <w:tcW w:w="2884" w:type="dxa"/>
          </w:tcPr>
          <w:p w14:paraId="29A7554A" w14:textId="77777777" w:rsidR="009871B0" w:rsidRPr="007E0B31" w:rsidRDefault="009871B0" w:rsidP="009871B0">
            <w:pPr>
              <w:pStyle w:val="Arial11Bold"/>
              <w:rPr>
                <w:rFonts w:cs="Arial"/>
              </w:rPr>
            </w:pPr>
            <w:r w:rsidRPr="007E0B31">
              <w:rPr>
                <w:rFonts w:cs="Arial"/>
              </w:rPr>
              <w:t>Forecast Data</w:t>
            </w:r>
          </w:p>
        </w:tc>
        <w:tc>
          <w:tcPr>
            <w:tcW w:w="6634" w:type="dxa"/>
          </w:tcPr>
          <w:p w14:paraId="137FC4B0" w14:textId="77777777" w:rsidR="009871B0" w:rsidRPr="007E0B31" w:rsidRDefault="009871B0" w:rsidP="009871B0">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will always be forecast. </w:t>
            </w:r>
          </w:p>
        </w:tc>
      </w:tr>
      <w:tr w:rsidR="009871B0" w:rsidRPr="007E0B31" w14:paraId="635D9387" w14:textId="77777777" w:rsidTr="490DE6A8">
        <w:trPr>
          <w:cantSplit/>
        </w:trPr>
        <w:tc>
          <w:tcPr>
            <w:tcW w:w="2884" w:type="dxa"/>
          </w:tcPr>
          <w:p w14:paraId="2530D328" w14:textId="77777777" w:rsidR="009871B0" w:rsidRPr="007E0B31" w:rsidRDefault="009871B0" w:rsidP="009871B0">
            <w:pPr>
              <w:pStyle w:val="Arial11Bold"/>
              <w:rPr>
                <w:rFonts w:cs="Arial"/>
              </w:rPr>
            </w:pPr>
            <w:r w:rsidRPr="007E0B31">
              <w:rPr>
                <w:rFonts w:cs="Arial"/>
              </w:rPr>
              <w:t>Frequency</w:t>
            </w:r>
          </w:p>
        </w:tc>
        <w:tc>
          <w:tcPr>
            <w:tcW w:w="6634" w:type="dxa"/>
          </w:tcPr>
          <w:p w14:paraId="5D2158EE" w14:textId="77777777" w:rsidR="009871B0" w:rsidRPr="007E0B31" w:rsidRDefault="009871B0" w:rsidP="009871B0">
            <w:pPr>
              <w:pStyle w:val="TableArial11"/>
              <w:rPr>
                <w:rFonts w:cs="Arial"/>
              </w:rPr>
            </w:pPr>
            <w:r w:rsidRPr="007E0B31">
              <w:rPr>
                <w:rFonts w:cs="Arial"/>
              </w:rPr>
              <w:t xml:space="preserve">The number of alternating current cycles per second (expressed in Hertz) at which a </w:t>
            </w:r>
            <w:r w:rsidRPr="007E0B31">
              <w:rPr>
                <w:rFonts w:cs="Arial"/>
                <w:b/>
              </w:rPr>
              <w:t>System</w:t>
            </w:r>
            <w:r w:rsidRPr="007E0B31">
              <w:rPr>
                <w:rFonts w:cs="Arial"/>
              </w:rPr>
              <w:t xml:space="preserve"> is running.</w:t>
            </w:r>
          </w:p>
        </w:tc>
      </w:tr>
      <w:tr w:rsidR="009871B0" w:rsidRPr="007E0B31" w14:paraId="7F38DB83" w14:textId="77777777" w:rsidTr="490DE6A8">
        <w:trPr>
          <w:cantSplit/>
        </w:trPr>
        <w:tc>
          <w:tcPr>
            <w:tcW w:w="2884" w:type="dxa"/>
            <w:tcBorders>
              <w:top w:val="single" w:sz="4" w:space="0" w:color="auto"/>
              <w:left w:val="single" w:sz="4" w:space="0" w:color="auto"/>
              <w:bottom w:val="single" w:sz="4" w:space="0" w:color="auto"/>
              <w:right w:val="single" w:sz="4" w:space="0" w:color="auto"/>
            </w:tcBorders>
          </w:tcPr>
          <w:p w14:paraId="6C3A31B7" w14:textId="630D981B" w:rsidR="009871B0" w:rsidRPr="00112FC3" w:rsidRDefault="009871B0" w:rsidP="009871B0">
            <w:pPr>
              <w:tabs>
                <w:tab w:val="right" w:pos="2736"/>
              </w:tabs>
              <w:spacing w:line="242" w:lineRule="exact"/>
              <w:textAlignment w:val="baseline"/>
              <w:rPr>
                <w:rFonts w:eastAsia="Arial"/>
                <w:b/>
              </w:rPr>
            </w:pPr>
            <w:r w:rsidRPr="00112FC3">
              <w:rPr>
                <w:rFonts w:eastAsia="Arial"/>
                <w:b/>
                <w:lang w:val="en-US"/>
              </w:rPr>
              <w:t>Frequency Containment</w:t>
            </w:r>
          </w:p>
          <w:p w14:paraId="40489583" w14:textId="0F921904" w:rsidR="009871B0" w:rsidRPr="00112FC3" w:rsidRDefault="009871B0" w:rsidP="009871B0">
            <w:pPr>
              <w:tabs>
                <w:tab w:val="right" w:pos="2736"/>
              </w:tabs>
              <w:spacing w:line="242" w:lineRule="exact"/>
              <w:textAlignment w:val="baseline"/>
              <w:rPr>
                <w:rFonts w:cs="Arial"/>
                <w:b/>
              </w:rPr>
            </w:pPr>
            <w:r w:rsidRPr="00112FC3">
              <w:rPr>
                <w:rFonts w:eastAsia="Arial"/>
                <w:b/>
                <w:lang w:val="en-US"/>
              </w:rPr>
              <w:t>Reserves (FCR)</w:t>
            </w:r>
          </w:p>
        </w:tc>
        <w:tc>
          <w:tcPr>
            <w:tcW w:w="6634" w:type="dxa"/>
            <w:tcBorders>
              <w:top w:val="single" w:sz="4" w:space="0" w:color="auto"/>
              <w:left w:val="single" w:sz="4" w:space="0" w:color="auto"/>
              <w:bottom w:val="single" w:sz="4" w:space="0" w:color="auto"/>
              <w:right w:val="single" w:sz="4" w:space="0" w:color="auto"/>
            </w:tcBorders>
            <w:vAlign w:val="center"/>
          </w:tcPr>
          <w:p w14:paraId="3B9C88CC" w14:textId="4990C583" w:rsidR="009871B0" w:rsidRPr="00112FC3" w:rsidRDefault="009871B0" w:rsidP="009871B0">
            <w:pPr>
              <w:pStyle w:val="Level1Text"/>
              <w:tabs>
                <w:tab w:val="left" w:pos="0"/>
              </w:tabs>
              <w:ind w:left="0" w:firstLine="0"/>
              <w:jc w:val="both"/>
              <w:rPr>
                <w:rFonts w:cs="Arial"/>
                <w:color w:val="auto"/>
              </w:rPr>
            </w:pPr>
            <w:r w:rsidRPr="00112FC3">
              <w:rPr>
                <w:rFonts w:eastAsia="Arial"/>
                <w:color w:val="auto"/>
              </w:rPr>
              <w:t xml:space="preserve">means, in the context of </w:t>
            </w:r>
            <w:r w:rsidRPr="00112FC3">
              <w:rPr>
                <w:rFonts w:eastAsia="Arial"/>
                <w:b/>
                <w:color w:val="auto"/>
              </w:rPr>
              <w:t>Balancing Services</w:t>
            </w:r>
            <w:r w:rsidRPr="005C20E3">
              <w:rPr>
                <w:rFonts w:eastAsia="Arial"/>
                <w:bCs/>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contain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after the occurrence of an imbalance.</w:t>
            </w:r>
          </w:p>
        </w:tc>
      </w:tr>
      <w:tr w:rsidR="009871B0" w:rsidRPr="0079139F" w14:paraId="1AC85899" w14:textId="77777777" w:rsidTr="490DE6A8">
        <w:trPr>
          <w:cantSplit/>
        </w:trPr>
        <w:tc>
          <w:tcPr>
            <w:tcW w:w="2884" w:type="dxa"/>
          </w:tcPr>
          <w:p w14:paraId="06F08692" w14:textId="4BD622F9" w:rsidR="009871B0" w:rsidRPr="0079139F" w:rsidRDefault="009871B0" w:rsidP="009871B0">
            <w:pPr>
              <w:pStyle w:val="Level1Text"/>
              <w:tabs>
                <w:tab w:val="left" w:pos="0"/>
              </w:tabs>
              <w:ind w:left="0" w:firstLine="0"/>
              <w:rPr>
                <w:rFonts w:cs="Arial"/>
                <w:b/>
                <w:color w:val="auto"/>
              </w:rPr>
            </w:pPr>
            <w:r>
              <w:rPr>
                <w:rFonts w:cs="Arial"/>
                <w:b/>
                <w:color w:val="auto"/>
              </w:rPr>
              <w:t xml:space="preserve">Frequency Response </w:t>
            </w:r>
            <w:proofErr w:type="spellStart"/>
            <w:r w:rsidRPr="0079139F">
              <w:rPr>
                <w:rFonts w:cs="Arial"/>
                <w:b/>
                <w:color w:val="auto"/>
              </w:rPr>
              <w:t>Deadband</w:t>
            </w:r>
            <w:proofErr w:type="spellEnd"/>
          </w:p>
        </w:tc>
        <w:tc>
          <w:tcPr>
            <w:tcW w:w="6634" w:type="dxa"/>
          </w:tcPr>
          <w:p w14:paraId="502FEB98" w14:textId="30A9016F" w:rsidR="009871B0" w:rsidRPr="0079139F" w:rsidRDefault="009871B0" w:rsidP="009871B0">
            <w:pPr>
              <w:pStyle w:val="Level1Text"/>
              <w:tabs>
                <w:tab w:val="left" w:pos="0"/>
              </w:tabs>
              <w:ind w:left="0" w:firstLine="0"/>
              <w:jc w:val="both"/>
              <w:rPr>
                <w:rFonts w:cs="Arial"/>
                <w:color w:val="auto"/>
              </w:rPr>
            </w:pPr>
            <w:r w:rsidRPr="0079139F">
              <w:rPr>
                <w:rFonts w:cs="Arial"/>
                <w:color w:val="auto"/>
              </w:rPr>
              <w:t xml:space="preserve">An interval used intentionally to make the </w:t>
            </w:r>
            <w:r w:rsidRPr="00A87826">
              <w:rPr>
                <w:rFonts w:cs="Arial"/>
                <w:b/>
                <w:bCs/>
                <w:color w:val="auto"/>
              </w:rPr>
              <w:t>Frequency</w:t>
            </w:r>
            <w:r w:rsidRPr="0079139F">
              <w:rPr>
                <w:rFonts w:cs="Arial"/>
                <w:color w:val="auto"/>
              </w:rPr>
              <w:t xml:space="preserve"> control unresponsive</w:t>
            </w:r>
            <w:r>
              <w:rPr>
                <w:rFonts w:cs="Arial"/>
                <w:color w:val="auto"/>
              </w:rPr>
              <w:t>.</w:t>
            </w:r>
          </w:p>
          <w:p w14:paraId="5467522D" w14:textId="5567CABE" w:rsidR="009871B0" w:rsidRPr="00BB45B0" w:rsidRDefault="009871B0" w:rsidP="009871B0">
            <w:pPr>
              <w:pStyle w:val="Level1Text"/>
              <w:tabs>
                <w:tab w:val="left" w:pos="0"/>
              </w:tabs>
              <w:ind w:left="0" w:firstLine="0"/>
              <w:jc w:val="both"/>
              <w:rPr>
                <w:rFonts w:eastAsia="Arial" w:cs="Arial"/>
                <w:color w:val="auto"/>
              </w:rPr>
            </w:pPr>
            <w:r w:rsidRPr="0079139F">
              <w:rPr>
                <w:rFonts w:cs="Arial"/>
                <w:color w:val="auto"/>
              </w:rPr>
              <w:t>In the case of mechanical governor systems</w:t>
            </w:r>
            <w:r>
              <w:rPr>
                <w:rFonts w:cs="Arial"/>
                <w:color w:val="auto"/>
              </w:rPr>
              <w:t>,</w:t>
            </w:r>
            <w:r w:rsidRPr="0079139F">
              <w:rPr>
                <w:rFonts w:cs="Arial"/>
                <w:color w:val="auto"/>
              </w:rPr>
              <w:t xml:space="preserve"> the </w:t>
            </w:r>
            <w:r w:rsidRPr="00A87826">
              <w:rPr>
                <w:rFonts w:cs="Arial"/>
                <w:b/>
                <w:color w:val="auto"/>
              </w:rPr>
              <w:t xml:space="preserve">Frequency Response </w:t>
            </w:r>
            <w:proofErr w:type="spellStart"/>
            <w:r w:rsidRPr="00A87826">
              <w:rPr>
                <w:rFonts w:cs="Arial"/>
                <w:b/>
                <w:color w:val="auto"/>
              </w:rPr>
              <w:t>Deadband</w:t>
            </w:r>
            <w:proofErr w:type="spellEnd"/>
            <w:r w:rsidRPr="0079139F">
              <w:rPr>
                <w:rFonts w:cs="Arial"/>
                <w:color w:val="auto"/>
              </w:rPr>
              <w:t xml:space="preserve"> is the same as </w:t>
            </w:r>
            <w:r w:rsidRPr="00A87826">
              <w:rPr>
                <w:rFonts w:cs="Arial"/>
                <w:b/>
                <w:color w:val="auto"/>
              </w:rPr>
              <w:t>Frequency Response Insensitivity</w:t>
            </w:r>
            <w:r w:rsidRPr="00A87826">
              <w:rPr>
                <w:rFonts w:cs="Arial"/>
                <w:bCs/>
                <w:color w:val="auto"/>
              </w:rPr>
              <w:t>.</w:t>
            </w:r>
          </w:p>
        </w:tc>
      </w:tr>
      <w:tr w:rsidR="009871B0" w:rsidRPr="0079139F" w14:paraId="77B0CFDB" w14:textId="77777777" w:rsidTr="490DE6A8">
        <w:trPr>
          <w:cantSplit/>
        </w:trPr>
        <w:tc>
          <w:tcPr>
            <w:tcW w:w="2884" w:type="dxa"/>
          </w:tcPr>
          <w:p w14:paraId="1510B015" w14:textId="08E45941" w:rsidR="009871B0" w:rsidRPr="0079139F" w:rsidRDefault="009871B0" w:rsidP="009871B0">
            <w:pPr>
              <w:pStyle w:val="Level1Text"/>
              <w:tabs>
                <w:tab w:val="left" w:pos="0"/>
              </w:tabs>
              <w:ind w:left="0" w:firstLine="0"/>
              <w:rPr>
                <w:rFonts w:cs="Arial"/>
                <w:b/>
                <w:color w:val="auto"/>
              </w:rPr>
            </w:pPr>
            <w:r>
              <w:rPr>
                <w:rFonts w:cs="Arial"/>
                <w:b/>
                <w:color w:val="auto"/>
              </w:rPr>
              <w:t>Frequency Response Insensitivity</w:t>
            </w:r>
          </w:p>
        </w:tc>
        <w:tc>
          <w:tcPr>
            <w:tcW w:w="6634" w:type="dxa"/>
          </w:tcPr>
          <w:p w14:paraId="3C3FD3E5" w14:textId="09D9B923" w:rsidR="009871B0" w:rsidRPr="00BB45B0" w:rsidRDefault="009871B0" w:rsidP="009871B0">
            <w:pPr>
              <w:pStyle w:val="Level1Text"/>
              <w:tabs>
                <w:tab w:val="left" w:pos="0"/>
              </w:tabs>
              <w:ind w:left="0" w:firstLine="0"/>
              <w:jc w:val="both"/>
              <w:rPr>
                <w:rFonts w:eastAsia="Arial" w:cs="Arial"/>
                <w:color w:val="auto"/>
              </w:rPr>
            </w:pPr>
            <w:r w:rsidRPr="0079139F">
              <w:rPr>
                <w:rFonts w:cs="Arial"/>
              </w:rPr>
              <w:t>The inherent feature of the control system specified as the mini</w:t>
            </w:r>
            <w:r>
              <w:rPr>
                <w:rFonts w:cs="Arial"/>
              </w:rPr>
              <w:t xml:space="preserve">mum magnitude of change in the </w:t>
            </w:r>
            <w:r w:rsidRPr="00A87826">
              <w:rPr>
                <w:rFonts w:cs="Arial"/>
                <w:b/>
              </w:rPr>
              <w:t>Frequency</w:t>
            </w:r>
            <w:r w:rsidRPr="0079139F">
              <w:rPr>
                <w:rFonts w:cs="Arial"/>
              </w:rPr>
              <w:t xml:space="preserve"> or input signal that results in a change of output power or output signal</w:t>
            </w:r>
            <w:r>
              <w:rPr>
                <w:rFonts w:cs="Arial"/>
              </w:rPr>
              <w:t>.</w:t>
            </w:r>
          </w:p>
        </w:tc>
      </w:tr>
      <w:tr w:rsidR="009871B0" w:rsidRPr="007E0B31" w14:paraId="2FB4BCBE" w14:textId="77777777" w:rsidTr="490DE6A8">
        <w:trPr>
          <w:cantSplit/>
        </w:trPr>
        <w:tc>
          <w:tcPr>
            <w:tcW w:w="2884" w:type="dxa"/>
          </w:tcPr>
          <w:p w14:paraId="7E69F55B" w14:textId="79011215" w:rsidR="009871B0" w:rsidRPr="00112FC3" w:rsidRDefault="009871B0" w:rsidP="009871B0">
            <w:pPr>
              <w:pStyle w:val="Level1Text"/>
              <w:tabs>
                <w:tab w:val="left" w:pos="0"/>
              </w:tabs>
              <w:ind w:left="0" w:firstLine="0"/>
              <w:rPr>
                <w:rFonts w:cs="Arial"/>
                <w:b/>
                <w:color w:val="auto"/>
              </w:rPr>
            </w:pPr>
            <w:r w:rsidRPr="00112FC3">
              <w:rPr>
                <w:rFonts w:cs="Arial"/>
                <w:b/>
                <w:color w:val="auto"/>
              </w:rPr>
              <w:t>Frequency Restoration Reserves (FRR)</w:t>
            </w:r>
          </w:p>
        </w:tc>
        <w:tc>
          <w:tcPr>
            <w:tcW w:w="6634" w:type="dxa"/>
          </w:tcPr>
          <w:p w14:paraId="41F6AF6D" w14:textId="011E488E" w:rsidR="009871B0" w:rsidRPr="00112FC3" w:rsidRDefault="009871B0" w:rsidP="009871B0">
            <w:pPr>
              <w:pStyle w:val="Level1Text"/>
              <w:tabs>
                <w:tab w:val="left" w:pos="0"/>
              </w:tabs>
              <w:ind w:left="0" w:firstLine="0"/>
              <w:jc w:val="both"/>
              <w:rPr>
                <w:rFonts w:cs="Arial"/>
                <w:color w:val="auto"/>
              </w:rPr>
            </w:pPr>
            <w:r>
              <w:rPr>
                <w:rFonts w:eastAsia="Arial" w:cs="Arial"/>
                <w:color w:val="auto"/>
              </w:rPr>
              <w:t>M</w:t>
            </w:r>
            <w:r w:rsidRPr="00112FC3">
              <w:rPr>
                <w:rFonts w:eastAsia="Arial"/>
                <w:color w:val="auto"/>
              </w:rPr>
              <w:t xml:space="preserve">eans, in the context of </w:t>
            </w:r>
            <w:r w:rsidRPr="00112FC3">
              <w:rPr>
                <w:rFonts w:eastAsia="Arial"/>
                <w:b/>
                <w:color w:val="auto"/>
              </w:rPr>
              <w:t>Balancing Services</w:t>
            </w:r>
            <w:r w:rsidRPr="005C20E3">
              <w:rPr>
                <w:rFonts w:eastAsia="Arial"/>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restore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to the nominal </w:t>
            </w:r>
            <w:r w:rsidRPr="00A87826">
              <w:rPr>
                <w:rFonts w:eastAsia="Arial" w:cs="Arial"/>
                <w:b/>
                <w:bCs/>
                <w:color w:val="auto"/>
              </w:rPr>
              <w:t>F</w:t>
            </w:r>
            <w:r w:rsidRPr="00A87826">
              <w:rPr>
                <w:rFonts w:eastAsia="Arial"/>
                <w:b/>
                <w:color w:val="auto"/>
              </w:rPr>
              <w:t>requency</w:t>
            </w:r>
            <w:r w:rsidRPr="00112FC3">
              <w:rPr>
                <w:rFonts w:eastAsia="Arial"/>
                <w:color w:val="auto"/>
              </w:rPr>
              <w:t>.</w:t>
            </w:r>
          </w:p>
        </w:tc>
      </w:tr>
      <w:tr w:rsidR="009871B0" w:rsidRPr="007E0B31" w14:paraId="2BDE2553" w14:textId="77777777" w:rsidTr="490DE6A8">
        <w:trPr>
          <w:cantSplit/>
        </w:trPr>
        <w:tc>
          <w:tcPr>
            <w:tcW w:w="2884" w:type="dxa"/>
          </w:tcPr>
          <w:p w14:paraId="56FA2E2D" w14:textId="77777777" w:rsidR="009871B0" w:rsidRPr="007E0B31" w:rsidRDefault="009871B0" w:rsidP="009871B0">
            <w:pPr>
              <w:pStyle w:val="Arial11Bold"/>
              <w:rPr>
                <w:rFonts w:cs="Arial"/>
              </w:rPr>
            </w:pPr>
            <w:r w:rsidRPr="007E0B31">
              <w:rPr>
                <w:rFonts w:cs="Arial"/>
              </w:rPr>
              <w:t>Frequency Sensitive AGR Unit</w:t>
            </w:r>
          </w:p>
        </w:tc>
        <w:tc>
          <w:tcPr>
            <w:tcW w:w="6634" w:type="dxa"/>
          </w:tcPr>
          <w:p w14:paraId="56CA59A6" w14:textId="04E356F9" w:rsidR="009871B0" w:rsidRPr="007E0B31" w:rsidRDefault="009871B0" w:rsidP="009871B0">
            <w:pPr>
              <w:pStyle w:val="TableArial11"/>
              <w:rPr>
                <w:rFonts w:cs="Arial"/>
              </w:rPr>
            </w:pPr>
            <w:r w:rsidRPr="007E0B31">
              <w:rPr>
                <w:rFonts w:cs="Arial"/>
              </w:rPr>
              <w:t xml:space="preserve">Each </w:t>
            </w:r>
            <w:r w:rsidRPr="007E0B31">
              <w:rPr>
                <w:rFonts w:cs="Arial"/>
                <w:b/>
              </w:rPr>
              <w:t>Generating Unit</w:t>
            </w:r>
            <w:r w:rsidRPr="007E0B31">
              <w:rPr>
                <w:rFonts w:cs="Arial"/>
              </w:rPr>
              <w:t xml:space="preserve"> in an </w:t>
            </w:r>
            <w:r w:rsidRPr="007E0B31">
              <w:rPr>
                <w:rFonts w:cs="Arial"/>
                <w:b/>
              </w:rPr>
              <w:t>Existing AGR</w:t>
            </w:r>
            <w:r w:rsidRPr="007E0B31">
              <w:rPr>
                <w:rFonts w:cs="Arial"/>
              </w:rPr>
              <w:t xml:space="preserve"> </w:t>
            </w:r>
            <w:r w:rsidRPr="007E0B31">
              <w:rPr>
                <w:rFonts w:cs="Arial"/>
                <w:b/>
              </w:rPr>
              <w:t>Plant</w:t>
            </w:r>
            <w:r w:rsidRPr="007E0B31">
              <w:rPr>
                <w:rFonts w:cs="Arial"/>
              </w:rPr>
              <w:t xml:space="preserve"> for which the </w:t>
            </w:r>
            <w:r w:rsidRPr="007E0B31">
              <w:rPr>
                <w:rFonts w:cs="Arial"/>
                <w:b/>
              </w:rPr>
              <w:t>Generator</w:t>
            </w:r>
            <w:r w:rsidRPr="007E0B31">
              <w:rPr>
                <w:rFonts w:cs="Arial"/>
              </w:rPr>
              <w:t xml:space="preserve"> has notified </w:t>
            </w:r>
            <w:r>
              <w:rPr>
                <w:rFonts w:cs="Arial"/>
                <w:b/>
              </w:rPr>
              <w:t>The Company</w:t>
            </w:r>
            <w:r w:rsidRPr="007E0B31">
              <w:rPr>
                <w:rFonts w:cs="Arial"/>
              </w:rPr>
              <w:t xml:space="preserve"> that it has a safety case agreed with the Nuclear Installations Inspectorate enabling it to operate in </w:t>
            </w:r>
            <w:r w:rsidRPr="007E0B31">
              <w:rPr>
                <w:rFonts w:cs="Arial"/>
                <w:b/>
              </w:rPr>
              <w:t>Frequency Sensitive Mode</w:t>
            </w:r>
            <w:r w:rsidRPr="007E0B31">
              <w:rPr>
                <w:rFonts w:cs="Arial"/>
              </w:rPr>
              <w:t xml:space="preserve">, to the extent that such unit is within its </w:t>
            </w:r>
            <w:r w:rsidRPr="007E0B31">
              <w:rPr>
                <w:rFonts w:cs="Arial"/>
                <w:b/>
              </w:rPr>
              <w:t>Frequency Sensitive AGR Unit Limit</w:t>
            </w:r>
            <w:r w:rsidRPr="007E0B31">
              <w:rPr>
                <w:rFonts w:cs="Arial"/>
              </w:rPr>
              <w:t xml:space="preserve">. Each such </w:t>
            </w:r>
            <w:r w:rsidRPr="007E0B31">
              <w:rPr>
                <w:rFonts w:cs="Arial"/>
                <w:b/>
              </w:rPr>
              <w:t>Generating Unit</w:t>
            </w:r>
            <w:r w:rsidRPr="007E0B31">
              <w:rPr>
                <w:rFonts w:cs="Arial"/>
              </w:rPr>
              <w:t xml:space="preserve"> shall be treated as if it were operating in accordance with BC3.5.1 provided that it is complying with its </w:t>
            </w:r>
            <w:r w:rsidRPr="007E0B31">
              <w:rPr>
                <w:rFonts w:cs="Arial"/>
                <w:b/>
              </w:rPr>
              <w:t>Frequency Sensitive AGR Unit Limit</w:t>
            </w:r>
            <w:r w:rsidRPr="007E0B31">
              <w:rPr>
                <w:rFonts w:cs="Arial"/>
              </w:rPr>
              <w:t>.</w:t>
            </w:r>
          </w:p>
        </w:tc>
      </w:tr>
      <w:tr w:rsidR="009871B0" w:rsidRPr="007E0B31" w14:paraId="35142B58" w14:textId="77777777" w:rsidTr="490DE6A8">
        <w:trPr>
          <w:cantSplit/>
        </w:trPr>
        <w:tc>
          <w:tcPr>
            <w:tcW w:w="2884" w:type="dxa"/>
          </w:tcPr>
          <w:p w14:paraId="044AA9D6" w14:textId="77777777" w:rsidR="009871B0" w:rsidRPr="007E0B31" w:rsidRDefault="009871B0" w:rsidP="009871B0">
            <w:pPr>
              <w:pStyle w:val="Arial11Bold"/>
              <w:rPr>
                <w:rFonts w:cs="Arial"/>
              </w:rPr>
            </w:pPr>
            <w:r w:rsidRPr="007E0B31">
              <w:rPr>
                <w:rFonts w:cs="Arial"/>
              </w:rPr>
              <w:lastRenderedPageBreak/>
              <w:t>Frequency Sensitive AGR Unit Limit</w:t>
            </w:r>
          </w:p>
        </w:tc>
        <w:tc>
          <w:tcPr>
            <w:tcW w:w="6634" w:type="dxa"/>
          </w:tcPr>
          <w:p w14:paraId="3F623190" w14:textId="3E5A500D" w:rsidR="009871B0" w:rsidRPr="007E0B31" w:rsidRDefault="009871B0" w:rsidP="009871B0">
            <w:pPr>
              <w:pStyle w:val="TableArial11"/>
              <w:rPr>
                <w:rFonts w:cs="Arial"/>
              </w:rPr>
            </w:pPr>
            <w:r w:rsidRPr="007E0B31">
              <w:rPr>
                <w:rFonts w:cs="Arial"/>
              </w:rPr>
              <w:t xml:space="preserve">In respect of each </w:t>
            </w:r>
            <w:r w:rsidRPr="007E0B31">
              <w:rPr>
                <w:rFonts w:cs="Arial"/>
                <w:b/>
              </w:rPr>
              <w:t>Frequency Sensitive AGR Unit</w:t>
            </w:r>
            <w:r w:rsidRPr="007E0B31">
              <w:rPr>
                <w:rFonts w:cs="Arial"/>
              </w:rPr>
              <w:t>, 8 (or such</w:t>
            </w:r>
            <w:r w:rsidRPr="007E0B31">
              <w:rPr>
                <w:rFonts w:cs="Arial"/>
                <w:b/>
              </w:rPr>
              <w:t xml:space="preserve"> </w:t>
            </w:r>
            <w:r w:rsidRPr="007E0B31">
              <w:rPr>
                <w:rFonts w:cs="Arial"/>
              </w:rPr>
              <w:t xml:space="preserve">lower number which when added to the number of instances of flexibility for the purposes of assisting in a period of low </w:t>
            </w:r>
            <w:r w:rsidRPr="007E0B31">
              <w:rPr>
                <w:rFonts w:cs="Arial"/>
                <w:b/>
              </w:rPr>
              <w:t>System</w:t>
            </w:r>
            <w:r w:rsidRPr="007E0B31">
              <w:rPr>
                <w:rFonts w:cs="Arial"/>
              </w:rPr>
              <w:t xml:space="preserve"> or </w:t>
            </w:r>
            <w:r w:rsidRPr="007E0B31">
              <w:rPr>
                <w:rFonts w:cs="Arial"/>
                <w:b/>
              </w:rPr>
              <w:t>Localised NRAPM</w:t>
            </w:r>
            <w:r w:rsidRPr="007E0B31">
              <w:rPr>
                <w:rFonts w:cs="Arial"/>
              </w:rPr>
              <w:t xml:space="preserve"> totals 8) instances of reduction of output in any calendar year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(or such greater number as may be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for the purpose of assisting with </w:t>
            </w:r>
            <w:r w:rsidRPr="007E0B31">
              <w:rPr>
                <w:rFonts w:cs="Arial"/>
                <w:b/>
              </w:rPr>
              <w:t>Frequency</w:t>
            </w:r>
            <w:r w:rsidRPr="007E0B31">
              <w:rPr>
                <w:rFonts w:cs="Arial"/>
              </w:rPr>
              <w:t xml:space="preserve"> control, provided the level of operation of each </w:t>
            </w:r>
            <w:r w:rsidRPr="007E0B31">
              <w:rPr>
                <w:rFonts w:cs="Arial"/>
                <w:b/>
              </w:rPr>
              <w:t>Frequency Sensitive AGR Unit</w:t>
            </w:r>
            <w:r w:rsidRPr="007E0B31">
              <w:rPr>
                <w:rFonts w:cs="Arial"/>
              </w:rPr>
              <w:t xml:space="preserve"> in </w:t>
            </w:r>
            <w:r w:rsidRPr="007E0B31">
              <w:rPr>
                <w:rFonts w:cs="Arial"/>
                <w:b/>
              </w:rPr>
              <w:t>Frequency Sensitive Mode</w:t>
            </w:r>
            <w:r w:rsidRPr="007E0B31">
              <w:rPr>
                <w:rFonts w:cs="Arial"/>
              </w:rPr>
              <w:t xml:space="preserve"> shall not be outside that agreed by the Nuclear Installations Inspectorate in the relevant safety case.</w:t>
            </w:r>
          </w:p>
        </w:tc>
      </w:tr>
      <w:tr w:rsidR="009871B0" w:rsidRPr="007E0B31" w14:paraId="0B07C095" w14:textId="77777777" w:rsidTr="490DE6A8">
        <w:trPr>
          <w:cantSplit/>
        </w:trPr>
        <w:tc>
          <w:tcPr>
            <w:tcW w:w="2884" w:type="dxa"/>
          </w:tcPr>
          <w:p w14:paraId="61CF9420" w14:textId="77777777" w:rsidR="009871B0" w:rsidRPr="007E0B31" w:rsidRDefault="009871B0" w:rsidP="009871B0">
            <w:pPr>
              <w:pStyle w:val="Arial11Bold"/>
              <w:rPr>
                <w:rFonts w:cs="Arial"/>
              </w:rPr>
            </w:pPr>
            <w:r w:rsidRPr="007E0B31">
              <w:rPr>
                <w:rFonts w:cs="Arial"/>
              </w:rPr>
              <w:t>Frequency Sensitive Mode</w:t>
            </w:r>
          </w:p>
        </w:tc>
        <w:tc>
          <w:tcPr>
            <w:tcW w:w="6634" w:type="dxa"/>
          </w:tcPr>
          <w:p w14:paraId="73728290" w14:textId="77777777" w:rsidR="009871B0" w:rsidRPr="007E0B31" w:rsidRDefault="009871B0" w:rsidP="009871B0">
            <w:pPr>
              <w:pStyle w:val="TableArial11"/>
              <w:rPr>
                <w:rFonts w:cs="Arial"/>
              </w:rPr>
            </w:pPr>
            <w:r w:rsidRPr="007E0B31">
              <w:rPr>
                <w:rFonts w:cs="Arial"/>
              </w:rPr>
              <w:t xml:space="preserve">A </w:t>
            </w:r>
            <w:r w:rsidRPr="007E0B31">
              <w:rPr>
                <w:rFonts w:cs="Arial"/>
                <w:b/>
              </w:rPr>
              <w:t>Genset</w:t>
            </w:r>
            <w:r w:rsidRPr="007E0B31">
              <w:rPr>
                <w:rFonts w:cs="Arial"/>
              </w:rPr>
              <w:t xml:space="preserve">, or </w:t>
            </w:r>
            <w:r w:rsidRPr="007E0B31">
              <w:rPr>
                <w:rFonts w:cs="Arial"/>
                <w:b/>
              </w:rPr>
              <w:t>Type C Power Generating Module</w:t>
            </w:r>
            <w:r w:rsidRPr="007E0B31">
              <w:rPr>
                <w:rFonts w:cs="Arial"/>
              </w:rPr>
              <w:t xml:space="preserve"> or </w:t>
            </w:r>
            <w:r w:rsidRPr="007E0B31">
              <w:rPr>
                <w:rFonts w:cs="Arial"/>
                <w:b/>
              </w:rPr>
              <w:t>Type D Power Generating Module</w:t>
            </w:r>
            <w:r w:rsidRPr="007E0B31">
              <w:rPr>
                <w:rFonts w:cs="Arial"/>
              </w:rPr>
              <w:t xml:space="preserve"> or </w:t>
            </w:r>
            <w:r w:rsidRPr="007E0B31">
              <w:rPr>
                <w:rFonts w:cs="Arial"/>
                <w:b/>
              </w:rPr>
              <w:t>DC Connected Power Park Module</w:t>
            </w:r>
            <w:r w:rsidRPr="007E0B31">
              <w:rPr>
                <w:rFonts w:cs="Arial"/>
              </w:rPr>
              <w:t xml:space="preserve"> or </w:t>
            </w:r>
            <w:r w:rsidRPr="007E0B31">
              <w:rPr>
                <w:rFonts w:cs="Arial"/>
                <w:b/>
              </w:rPr>
              <w:t>HVDC System</w:t>
            </w:r>
            <w:r w:rsidRPr="007E0B31">
              <w:rPr>
                <w:rFonts w:cs="Arial"/>
              </w:rPr>
              <w:t xml:space="preserve"> operating mode which will result in </w:t>
            </w:r>
            <w:r w:rsidRPr="007E0B31">
              <w:rPr>
                <w:rFonts w:cs="Arial"/>
                <w:b/>
              </w:rPr>
              <w:t>Active Power</w:t>
            </w:r>
            <w:r w:rsidRPr="007E0B31">
              <w:rPr>
                <w:rFonts w:cs="Arial"/>
              </w:rPr>
              <w:t xml:space="preserve"> output changing, in response to a change in </w:t>
            </w:r>
            <w:r w:rsidRPr="007E0B31">
              <w:rPr>
                <w:rFonts w:cs="Arial"/>
                <w:b/>
              </w:rPr>
              <w:t>System Frequency</w:t>
            </w:r>
            <w:r w:rsidRPr="007E0B31">
              <w:rPr>
                <w:rFonts w:cs="Arial"/>
              </w:rPr>
              <w:t xml:space="preserve">, in a direction which assists in the recovery to </w:t>
            </w:r>
            <w:r w:rsidRPr="007E0B31">
              <w:rPr>
                <w:rFonts w:cs="Arial"/>
                <w:b/>
              </w:rPr>
              <w:t>Target Frequency</w:t>
            </w:r>
            <w:r w:rsidRPr="007E0B31">
              <w:rPr>
                <w:rFonts w:cs="Arial"/>
              </w:rPr>
              <w:t xml:space="preserve">, by operating so as to provide </w:t>
            </w:r>
            <w:r w:rsidRPr="007E0B31">
              <w:rPr>
                <w:rFonts w:cs="Arial"/>
                <w:b/>
              </w:rPr>
              <w:t>Primary Response</w:t>
            </w:r>
            <w:r w:rsidRPr="007E0B31">
              <w:rPr>
                <w:rFonts w:cs="Arial"/>
              </w:rPr>
              <w:t xml:space="preserve"> and/or </w:t>
            </w:r>
            <w:r w:rsidRPr="007E0B31">
              <w:rPr>
                <w:rFonts w:cs="Arial"/>
                <w:b/>
              </w:rPr>
              <w:t>Secondary Response</w:t>
            </w:r>
            <w:r w:rsidRPr="007E0B31">
              <w:rPr>
                <w:rFonts w:cs="Arial"/>
              </w:rPr>
              <w:t xml:space="preserve"> and/or</w:t>
            </w:r>
            <w:r w:rsidRPr="007E0B31">
              <w:rPr>
                <w:rFonts w:cs="Arial"/>
                <w:b/>
              </w:rPr>
              <w:t xml:space="preserve"> High Frequency Response</w:t>
            </w:r>
            <w:r w:rsidRPr="007E0B31">
              <w:rPr>
                <w:rFonts w:cs="Arial"/>
              </w:rPr>
              <w:t>.</w:t>
            </w:r>
          </w:p>
        </w:tc>
      </w:tr>
      <w:tr w:rsidR="009871B0" w:rsidRPr="007E0B31" w14:paraId="164B885B" w14:textId="77777777" w:rsidTr="490DE6A8">
        <w:trPr>
          <w:cantSplit/>
        </w:trPr>
        <w:tc>
          <w:tcPr>
            <w:tcW w:w="2884" w:type="dxa"/>
          </w:tcPr>
          <w:p w14:paraId="4373C7C1" w14:textId="77777777" w:rsidR="009871B0" w:rsidRPr="007E0B31" w:rsidRDefault="009871B0" w:rsidP="009871B0">
            <w:pPr>
              <w:pStyle w:val="Arial11Bold"/>
              <w:rPr>
                <w:rFonts w:cs="Arial"/>
              </w:rPr>
            </w:pPr>
            <w:r w:rsidRPr="007E0B31">
              <w:rPr>
                <w:rFonts w:cs="Arial"/>
              </w:rPr>
              <w:t>Fuel Security Code</w:t>
            </w:r>
          </w:p>
        </w:tc>
        <w:tc>
          <w:tcPr>
            <w:tcW w:w="6634" w:type="dxa"/>
          </w:tcPr>
          <w:p w14:paraId="4BC316B9" w14:textId="77777777" w:rsidR="009871B0" w:rsidRPr="007E0B31" w:rsidRDefault="009871B0" w:rsidP="009871B0">
            <w:pPr>
              <w:pStyle w:val="TableArial11"/>
              <w:rPr>
                <w:rFonts w:cs="Arial"/>
              </w:rPr>
            </w:pPr>
            <w:r w:rsidRPr="007E0B31">
              <w:rPr>
                <w:rFonts w:cs="Arial"/>
              </w:rPr>
              <w:t xml:space="preserve">The document of that title designated as such by the </w:t>
            </w:r>
            <w:r w:rsidRPr="007E0B31">
              <w:rPr>
                <w:rFonts w:cs="Arial"/>
                <w:b/>
              </w:rPr>
              <w:t>Secretary of State</w:t>
            </w:r>
            <w:r w:rsidRPr="007E0B31">
              <w:rPr>
                <w:rFonts w:cs="Arial"/>
              </w:rPr>
              <w:t>, as from time to time amended.</w:t>
            </w:r>
          </w:p>
        </w:tc>
      </w:tr>
      <w:tr w:rsidR="009871B0" w:rsidRPr="007E0B31" w14:paraId="6D481950" w14:textId="77777777" w:rsidTr="490DE6A8">
        <w:trPr>
          <w:cantSplit/>
        </w:trPr>
        <w:tc>
          <w:tcPr>
            <w:tcW w:w="2884" w:type="dxa"/>
          </w:tcPr>
          <w:p w14:paraId="6ABADA08" w14:textId="77777777" w:rsidR="009871B0" w:rsidRPr="007E0B31" w:rsidRDefault="009871B0" w:rsidP="009871B0">
            <w:pPr>
              <w:pStyle w:val="Arial11Bold"/>
              <w:rPr>
                <w:rFonts w:cs="Arial"/>
              </w:rPr>
            </w:pPr>
            <w:r w:rsidRPr="007E0B31">
              <w:rPr>
                <w:rFonts w:cs="Arial"/>
              </w:rPr>
              <w:t>Gas Turbine Unit</w:t>
            </w:r>
          </w:p>
        </w:tc>
        <w:tc>
          <w:tcPr>
            <w:tcW w:w="6634" w:type="dxa"/>
          </w:tcPr>
          <w:p w14:paraId="1D4B4FFB" w14:textId="77777777" w:rsidR="009871B0" w:rsidRPr="007E0B31" w:rsidRDefault="009871B0" w:rsidP="009871B0">
            <w:pPr>
              <w:pStyle w:val="TableArial11"/>
              <w:rPr>
                <w:rFonts w:cs="Arial"/>
              </w:rPr>
            </w:pPr>
            <w:r w:rsidRPr="007E0B31">
              <w:rPr>
                <w:rFonts w:cs="Arial"/>
              </w:rPr>
              <w:t xml:space="preserve">A </w:t>
            </w:r>
            <w:r w:rsidRPr="007E0B31">
              <w:rPr>
                <w:rFonts w:cs="Arial"/>
                <w:b/>
              </w:rPr>
              <w:t>Generating Unit</w:t>
            </w:r>
            <w:r w:rsidRPr="007E0B31">
              <w:rPr>
                <w:rFonts w:cs="Arial"/>
              </w:rPr>
              <w:t xml:space="preserve"> driven by a gas turbine (for instance by an aero-engine).</w:t>
            </w:r>
          </w:p>
        </w:tc>
      </w:tr>
      <w:tr w:rsidR="009871B0" w:rsidRPr="007E0B31" w14:paraId="64E5C05F" w14:textId="77777777" w:rsidTr="490DE6A8">
        <w:trPr>
          <w:cantSplit/>
        </w:trPr>
        <w:tc>
          <w:tcPr>
            <w:tcW w:w="2884" w:type="dxa"/>
          </w:tcPr>
          <w:p w14:paraId="01FFF6B2" w14:textId="77777777" w:rsidR="009871B0" w:rsidRPr="007E0B31" w:rsidRDefault="009871B0" w:rsidP="009871B0">
            <w:pPr>
              <w:pStyle w:val="Arial11Bold"/>
              <w:rPr>
                <w:rFonts w:cs="Arial"/>
              </w:rPr>
            </w:pPr>
            <w:r w:rsidRPr="007E0B31">
              <w:rPr>
                <w:rFonts w:cs="Arial"/>
              </w:rPr>
              <w:t>Gas Zone Diagram</w:t>
            </w:r>
          </w:p>
        </w:tc>
        <w:tc>
          <w:tcPr>
            <w:tcW w:w="6634" w:type="dxa"/>
          </w:tcPr>
          <w:p w14:paraId="53A7BC0A" w14:textId="77777777" w:rsidR="009871B0" w:rsidRPr="007E0B31" w:rsidRDefault="009871B0" w:rsidP="009871B0">
            <w:pPr>
              <w:pStyle w:val="TableArial11"/>
              <w:rPr>
                <w:rFonts w:cs="Arial"/>
                <w:b/>
              </w:rPr>
            </w:pPr>
            <w:r w:rsidRPr="007E0B31">
              <w:rPr>
                <w:rFonts w:cs="Arial"/>
              </w:rPr>
              <w:t xml:space="preserve">A single line diagram showing boundaries of, and interfaces between, gas-insulated </w:t>
            </w:r>
            <w:r w:rsidRPr="007E0B31">
              <w:rPr>
                <w:rFonts w:cs="Arial"/>
                <w:b/>
              </w:rPr>
              <w:t>HV Apparatus</w:t>
            </w:r>
            <w:r w:rsidRPr="007E0B31">
              <w:rPr>
                <w:rFonts w:cs="Arial"/>
              </w:rPr>
              <w:t xml:space="preserve"> modules</w:t>
            </w:r>
            <w:r w:rsidRPr="007E0B31">
              <w:rPr>
                <w:rFonts w:cs="Arial"/>
                <w:b/>
              </w:rPr>
              <w:t xml:space="preserve"> </w:t>
            </w:r>
            <w:r w:rsidRPr="007E0B31">
              <w:rPr>
                <w:rFonts w:cs="Arial"/>
              </w:rPr>
              <w:t xml:space="preserve">which comprise part, or the whole, of a substation at a </w:t>
            </w:r>
            <w:r w:rsidRPr="007E0B31">
              <w:rPr>
                <w:rFonts w:cs="Arial"/>
                <w:b/>
              </w:rPr>
              <w:t xml:space="preserve">Connection Site </w:t>
            </w:r>
            <w:r w:rsidRPr="007E0B31">
              <w:rPr>
                <w:rFonts w:cs="Arial"/>
              </w:rPr>
              <w:t>(or in the case of</w:t>
            </w:r>
            <w:r w:rsidRPr="007E0B31">
              <w:rPr>
                <w:rFonts w:cs="Arial"/>
                <w:b/>
              </w:rPr>
              <w:t xml:space="preserve"> OTSDUW Plant and Apparatus</w:t>
            </w:r>
            <w:r w:rsidRPr="007E0B31">
              <w:rPr>
                <w:rFonts w:cs="Arial"/>
              </w:rPr>
              <w:t>,</w:t>
            </w:r>
            <w:r w:rsidRPr="007E0B31">
              <w:rPr>
                <w:rFonts w:cs="Arial"/>
                <w:b/>
              </w:rPr>
              <w:t xml:space="preserve"> Transmission Interface Site</w:t>
            </w:r>
            <w:r w:rsidRPr="007E0B31">
              <w:rPr>
                <w:rFonts w:cs="Arial"/>
              </w:rPr>
              <w:t xml:space="preserve">), together with the associated stop valves and gas monitors required for the safe operation of the </w:t>
            </w:r>
            <w:r w:rsidRPr="007E0B31">
              <w:rPr>
                <w:rFonts w:cs="Arial"/>
                <w:b/>
              </w:rPr>
              <w:t>National Electricity Transmission System</w:t>
            </w:r>
            <w:r w:rsidRPr="007E0B31">
              <w:rPr>
                <w:rFonts w:cs="Arial"/>
              </w:rPr>
              <w:t xml:space="preserve"> or the </w:t>
            </w:r>
            <w:r w:rsidRPr="007E0B31">
              <w:rPr>
                <w:rFonts w:cs="Arial"/>
                <w:b/>
              </w:rPr>
              <w:t>User System</w:t>
            </w:r>
            <w:r w:rsidRPr="007E0B31">
              <w:rPr>
                <w:rFonts w:cs="Arial"/>
              </w:rPr>
              <w:t>, as the case may be.</w:t>
            </w:r>
          </w:p>
        </w:tc>
      </w:tr>
      <w:tr w:rsidR="009871B0" w:rsidRPr="007E0B31" w14:paraId="25207431" w14:textId="77777777" w:rsidTr="490DE6A8">
        <w:trPr>
          <w:cantSplit/>
        </w:trPr>
        <w:tc>
          <w:tcPr>
            <w:tcW w:w="2884" w:type="dxa"/>
          </w:tcPr>
          <w:p w14:paraId="5D11ED34" w14:textId="77777777" w:rsidR="009871B0" w:rsidRPr="007E0B31" w:rsidRDefault="009871B0" w:rsidP="009871B0">
            <w:pPr>
              <w:pStyle w:val="Arial11Bold"/>
              <w:rPr>
                <w:rFonts w:cs="Arial"/>
              </w:rPr>
            </w:pPr>
            <w:r w:rsidRPr="007E0B31">
              <w:rPr>
                <w:rFonts w:cs="Arial"/>
              </w:rPr>
              <w:t>Gate Closure</w:t>
            </w:r>
          </w:p>
        </w:tc>
        <w:tc>
          <w:tcPr>
            <w:tcW w:w="6634" w:type="dxa"/>
          </w:tcPr>
          <w:p w14:paraId="13C5C4ED" w14:textId="77777777" w:rsidR="009871B0" w:rsidRPr="007E0B31" w:rsidRDefault="009871B0" w:rsidP="009871B0">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9871B0" w:rsidRPr="007E0B31" w14:paraId="751C0B2D" w14:textId="77777777" w:rsidTr="490DE6A8">
        <w:trPr>
          <w:cantSplit/>
        </w:trPr>
        <w:tc>
          <w:tcPr>
            <w:tcW w:w="2884" w:type="dxa"/>
          </w:tcPr>
          <w:p w14:paraId="69164933" w14:textId="77777777" w:rsidR="009871B0" w:rsidRPr="007E0B31" w:rsidRDefault="009871B0" w:rsidP="009871B0">
            <w:pPr>
              <w:pStyle w:val="Arial11Bold"/>
              <w:rPr>
                <w:rFonts w:cs="Arial"/>
              </w:rPr>
            </w:pPr>
            <w:r w:rsidRPr="007E0B31">
              <w:rPr>
                <w:rFonts w:cs="Arial"/>
              </w:rPr>
              <w:lastRenderedPageBreak/>
              <w:t>GB Code User</w:t>
            </w:r>
          </w:p>
        </w:tc>
        <w:tc>
          <w:tcPr>
            <w:tcW w:w="6634" w:type="dxa"/>
          </w:tcPr>
          <w:p w14:paraId="7C7DFDA1" w14:textId="77777777" w:rsidR="009871B0" w:rsidRPr="005C20E3" w:rsidRDefault="009871B0" w:rsidP="009871B0">
            <w:pPr>
              <w:pStyle w:val="TableArial11"/>
            </w:pPr>
            <w:r w:rsidRPr="005C20E3">
              <w:t xml:space="preserve">A </w:t>
            </w:r>
            <w:r w:rsidRPr="005C20E3">
              <w:rPr>
                <w:b/>
              </w:rPr>
              <w:t>User</w:t>
            </w:r>
            <w:r w:rsidRPr="005C20E3">
              <w:t xml:space="preserve"> in respect of:- </w:t>
            </w:r>
          </w:p>
          <w:p w14:paraId="0877FB88" w14:textId="08697FB3" w:rsidR="009871B0" w:rsidRPr="005C20E3" w:rsidRDefault="009871B0" w:rsidP="009871B0">
            <w:pPr>
              <w:pStyle w:val="TableArial11"/>
              <w:numPr>
                <w:ilvl w:val="0"/>
                <w:numId w:val="12"/>
              </w:numPr>
            </w:pPr>
            <w:r w:rsidRPr="005C20E3">
              <w:t xml:space="preserve">A </w:t>
            </w:r>
            <w:r w:rsidRPr="005C20E3">
              <w:rPr>
                <w:b/>
              </w:rPr>
              <w:t>Generator</w:t>
            </w:r>
            <w:r w:rsidRPr="005C20E3">
              <w:t xml:space="preserve"> or </w:t>
            </w:r>
            <w:r w:rsidRPr="005C20E3">
              <w:rPr>
                <w:b/>
              </w:rPr>
              <w:t>OTSDUA</w:t>
            </w:r>
            <w:r w:rsidRPr="005C20E3">
              <w:t xml:space="preserve"> whose </w:t>
            </w:r>
            <w:r w:rsidRPr="005C20E3">
              <w:rPr>
                <w:b/>
              </w:rPr>
              <w:t>Main Plant and Apparatus</w:t>
            </w:r>
            <w:r w:rsidRPr="00A87826">
              <w:rPr>
                <w:b/>
              </w:rPr>
              <w:t xml:space="preserve"> </w:t>
            </w:r>
            <w:r w:rsidRPr="0079139F">
              <w:rPr>
                <w:rFonts w:cs="Arial"/>
              </w:rPr>
              <w:t xml:space="preserve">(excluding a </w:t>
            </w:r>
            <w:r w:rsidRPr="0079139F">
              <w:rPr>
                <w:rFonts w:cs="Arial"/>
                <w:b/>
              </w:rPr>
              <w:t>DC Connected Power Park Module</w:t>
            </w:r>
            <w:r w:rsidRPr="0079139F">
              <w:rPr>
                <w:rFonts w:cs="Arial"/>
              </w:rPr>
              <w:t>)</w:t>
            </w:r>
            <w:r w:rsidRPr="005C20E3">
              <w:t xml:space="preserve"> is connected to the </w:t>
            </w:r>
            <w:r w:rsidRPr="005C20E3">
              <w:rPr>
                <w:b/>
              </w:rPr>
              <w:t>System</w:t>
            </w:r>
            <w:r w:rsidRPr="005C20E3">
              <w:t xml:space="preserve"> before 27 April 2019, or who had concluded </w:t>
            </w:r>
            <w:r w:rsidRPr="005C20E3">
              <w:rPr>
                <w:b/>
              </w:rPr>
              <w:t>Purchase Contracts</w:t>
            </w:r>
            <w:r w:rsidRPr="005C20E3">
              <w:t xml:space="preserve"> for its </w:t>
            </w:r>
            <w:r w:rsidRPr="005C20E3">
              <w:rPr>
                <w:b/>
              </w:rPr>
              <w:t>Main Plant and Apparatus</w:t>
            </w:r>
            <w:r w:rsidRPr="005C20E3">
              <w:t xml:space="preserve"> before 17 May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27 April 2019; or </w:t>
            </w:r>
          </w:p>
          <w:p w14:paraId="7DF95590" w14:textId="03F95F65" w:rsidR="009871B0" w:rsidRPr="005C20E3" w:rsidRDefault="009871B0" w:rsidP="009871B0">
            <w:pPr>
              <w:pStyle w:val="TableArial11"/>
              <w:numPr>
                <w:ilvl w:val="0"/>
                <w:numId w:val="12"/>
              </w:numPr>
              <w:ind w:left="742" w:hanging="425"/>
            </w:pPr>
            <w:r w:rsidRPr="005C20E3">
              <w:t xml:space="preserve">A </w:t>
            </w:r>
            <w:r w:rsidRPr="005C20E3">
              <w:rPr>
                <w:b/>
              </w:rPr>
              <w:t>DC Converter Station</w:t>
            </w:r>
            <w:r w:rsidRPr="005C20E3">
              <w:t xml:space="preserve"> owner whose </w:t>
            </w:r>
            <w:r w:rsidRPr="005C20E3">
              <w:rPr>
                <w:b/>
              </w:rPr>
              <w:t>Main Plant and Apparatus</w:t>
            </w:r>
            <w:r w:rsidRPr="005C20E3">
              <w:t xml:space="preserve"> is connected to the </w:t>
            </w:r>
            <w:r w:rsidRPr="005C20E3">
              <w:rPr>
                <w:b/>
              </w:rPr>
              <w:t>System</w:t>
            </w:r>
            <w:r w:rsidRPr="005C20E3">
              <w:t xml:space="preserve"> before 8 September 2019, or who had concluded </w:t>
            </w:r>
            <w:r w:rsidRPr="005C20E3">
              <w:rPr>
                <w:b/>
              </w:rPr>
              <w:t>Purchase Contracts</w:t>
            </w:r>
            <w:r w:rsidRPr="005C20E3">
              <w:t xml:space="preserve"> for its </w:t>
            </w:r>
            <w:r w:rsidRPr="005C20E3">
              <w:rPr>
                <w:b/>
              </w:rPr>
              <w:t>Main Plant and Apparatus</w:t>
            </w:r>
            <w:r w:rsidRPr="005C20E3">
              <w:t xml:space="preserve"> before 28 September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8 September 2019; or  </w:t>
            </w:r>
          </w:p>
          <w:p w14:paraId="61546840" w14:textId="2E3A7452" w:rsidR="009871B0" w:rsidRPr="005C20E3" w:rsidRDefault="009871B0" w:rsidP="009871B0">
            <w:pPr>
              <w:pStyle w:val="TableArial11"/>
              <w:numPr>
                <w:ilvl w:val="0"/>
                <w:numId w:val="12"/>
              </w:numPr>
              <w:rPr>
                <w:rFonts w:cs="Arial"/>
              </w:rPr>
            </w:pPr>
            <w:r w:rsidRPr="005C20E3">
              <w:rPr>
                <w:rFonts w:cs="Arial"/>
              </w:rPr>
              <w:t xml:space="preserve">A </w:t>
            </w:r>
            <w:r w:rsidRPr="005C20E3">
              <w:rPr>
                <w:rFonts w:cs="Arial"/>
                <w:b/>
              </w:rPr>
              <w:t>Non</w:t>
            </w:r>
            <w:r w:rsidRPr="00943BB7">
              <w:rPr>
                <w:rFonts w:cs="Arial"/>
                <w:b/>
              </w:rPr>
              <w:t>-</w:t>
            </w:r>
            <w:r w:rsidRPr="005C20E3">
              <w:rPr>
                <w:rFonts w:cs="Arial"/>
                <w:b/>
              </w:rPr>
              <w:t>Embedded Customer</w:t>
            </w:r>
            <w:r w:rsidRPr="005C20E3">
              <w:rPr>
                <w:rFonts w:cs="Arial"/>
              </w:rPr>
              <w:t xml:space="preserve"> whose </w:t>
            </w:r>
            <w:r w:rsidRPr="005C20E3">
              <w:rPr>
                <w:rFonts w:cs="Arial"/>
                <w:b/>
              </w:rPr>
              <w:t>Main Plant and Apparatus</w:t>
            </w:r>
            <w:r w:rsidRPr="005C20E3">
              <w:rPr>
                <w:rFonts w:cs="Arial"/>
              </w:rPr>
              <w:t xml:space="preserve"> was connected to the </w:t>
            </w:r>
            <w:r w:rsidRPr="005C20E3">
              <w:rPr>
                <w:rFonts w:cs="Arial"/>
                <w:b/>
              </w:rPr>
              <w:t>National Electricity Transmission</w:t>
            </w:r>
            <w:r w:rsidRPr="005C20E3">
              <w:rPr>
                <w:rFonts w:cs="Arial"/>
              </w:rPr>
              <w:t xml:space="preserve"> </w:t>
            </w:r>
            <w:r w:rsidRPr="005C20E3">
              <w:rPr>
                <w:rFonts w:cs="Arial"/>
                <w:b/>
              </w:rPr>
              <w:t>System</w:t>
            </w:r>
            <w:r w:rsidRPr="005C20E3">
              <w:rPr>
                <w:rFonts w:cs="Arial"/>
              </w:rPr>
              <w:t xml:space="preserve"> at a </w:t>
            </w:r>
            <w:r w:rsidRPr="005C20E3">
              <w:rPr>
                <w:rFonts w:cs="Arial"/>
                <w:b/>
              </w:rPr>
              <w:t>GB</w:t>
            </w:r>
            <w:r w:rsidRPr="005C20E3">
              <w:rPr>
                <w:rFonts w:cs="Arial"/>
              </w:rPr>
              <w:t xml:space="preserve"> </w:t>
            </w:r>
            <w:r w:rsidRPr="005C20E3">
              <w:rPr>
                <w:rFonts w:cs="Arial"/>
                <w:b/>
              </w:rPr>
              <w:t>Grid Supply Point</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before 7 September 2018 or that </w:t>
            </w:r>
            <w:r w:rsidRPr="005C20E3">
              <w:rPr>
                <w:rFonts w:cs="Arial"/>
                <w:b/>
              </w:rPr>
              <w:t>Non</w:t>
            </w:r>
            <w:r w:rsidRPr="00943BB7">
              <w:rPr>
                <w:rFonts w:cs="Arial"/>
                <w:b/>
              </w:rPr>
              <w:t>-</w:t>
            </w:r>
            <w:r w:rsidRPr="005C20E3">
              <w:rPr>
                <w:rFonts w:cs="Arial"/>
                <w:b/>
              </w:rPr>
              <w:t>Embedded Customer</w:t>
            </w:r>
            <w:r w:rsidRPr="005C20E3">
              <w:rPr>
                <w:rFonts w:cs="Arial"/>
              </w:rPr>
              <w:t xml:space="preserve"> is not the subject of a </w:t>
            </w:r>
            <w:r w:rsidRPr="005C20E3">
              <w:rPr>
                <w:rFonts w:cs="Arial"/>
                <w:b/>
              </w:rPr>
              <w:t>Substantial Modification</w:t>
            </w:r>
            <w:r w:rsidRPr="005C20E3">
              <w:rPr>
                <w:rFonts w:cs="Arial"/>
              </w:rPr>
              <w:t xml:space="preserve"> which is effective on or after 18 August 2019</w:t>
            </w:r>
            <w:r w:rsidRPr="00943BB7">
              <w:rPr>
                <w:rFonts w:cs="Arial"/>
              </w:rPr>
              <w:t xml:space="preserve">; </w:t>
            </w:r>
            <w:r w:rsidRPr="005C20E3">
              <w:rPr>
                <w:rFonts w:cs="Arial"/>
              </w:rPr>
              <w:t xml:space="preserve">or </w:t>
            </w:r>
          </w:p>
          <w:p w14:paraId="02398E7D" w14:textId="7E3051A9" w:rsidR="009871B0" w:rsidRPr="00943BB7" w:rsidRDefault="009871B0" w:rsidP="009871B0">
            <w:pPr>
              <w:pStyle w:val="TableArial11"/>
              <w:numPr>
                <w:ilvl w:val="0"/>
                <w:numId w:val="12"/>
              </w:numPr>
              <w:rPr>
                <w:rFonts w:cs="Arial"/>
              </w:rPr>
            </w:pPr>
            <w:r w:rsidRPr="005C20E3">
              <w:rPr>
                <w:rFonts w:cs="Arial"/>
              </w:rPr>
              <w:t xml:space="preserve">A </w:t>
            </w:r>
            <w:r w:rsidRPr="005C20E3">
              <w:rPr>
                <w:rFonts w:cs="Arial"/>
                <w:b/>
              </w:rPr>
              <w:t>Network Operator</w:t>
            </w:r>
            <w:r w:rsidRPr="005C20E3">
              <w:rPr>
                <w:rFonts w:cs="Arial"/>
              </w:rPr>
              <w:t xml:space="preserve"> whose entire distribution </w:t>
            </w:r>
            <w:r w:rsidRPr="005C20E3">
              <w:rPr>
                <w:rFonts w:cs="Arial"/>
                <w:b/>
              </w:rPr>
              <w:t>System</w:t>
            </w:r>
            <w:r w:rsidRPr="005C20E3">
              <w:rPr>
                <w:rFonts w:cs="Arial"/>
              </w:rPr>
              <w:t xml:space="preserve"> was connected to the </w:t>
            </w:r>
            <w:r w:rsidRPr="005C20E3">
              <w:rPr>
                <w:rFonts w:cs="Arial"/>
                <w:b/>
              </w:rPr>
              <w:t>National Electricity</w:t>
            </w:r>
            <w:r w:rsidRPr="005C20E3">
              <w:rPr>
                <w:rFonts w:cs="Arial"/>
              </w:rPr>
              <w:t xml:space="preserv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in respect of its entire distribution </w:t>
            </w:r>
            <w:r w:rsidRPr="005C20E3">
              <w:rPr>
                <w:rFonts w:cs="Arial"/>
                <w:b/>
              </w:rPr>
              <w:t>System</w:t>
            </w:r>
            <w:r w:rsidRPr="005C20E3">
              <w:rPr>
                <w:rFonts w:cs="Arial"/>
              </w:rPr>
              <w:t xml:space="preserve"> before 7 September 2018 or its entire distribution</w:t>
            </w:r>
            <w:r w:rsidRPr="005C20E3">
              <w:rPr>
                <w:rFonts w:cs="Arial"/>
                <w:b/>
              </w:rPr>
              <w:t xml:space="preserve"> System</w:t>
            </w:r>
            <w:r w:rsidRPr="005C20E3">
              <w:rPr>
                <w:rFonts w:cs="Arial"/>
              </w:rPr>
              <w:t xml:space="preserve"> is not the subject of a </w:t>
            </w:r>
            <w:r w:rsidRPr="005C20E3">
              <w:rPr>
                <w:rFonts w:cs="Arial"/>
                <w:b/>
              </w:rPr>
              <w:t>Substantial Modification</w:t>
            </w:r>
            <w:r w:rsidRPr="005C20E3">
              <w:rPr>
                <w:rFonts w:cs="Arial"/>
              </w:rPr>
              <w:t xml:space="preserve"> which is effective on or</w:t>
            </w:r>
            <w:r w:rsidRPr="005C20E3">
              <w:rPr>
                <w:rFonts w:cs="Arial"/>
                <w:b/>
              </w:rPr>
              <w:t xml:space="preserve"> </w:t>
            </w:r>
            <w:r w:rsidRPr="005C20E3">
              <w:rPr>
                <w:rFonts w:cs="Arial"/>
              </w:rPr>
              <w:t xml:space="preserve">after 18 August 2019.  For the avoidance of doubt, a </w:t>
            </w:r>
            <w:r w:rsidRPr="005C20E3">
              <w:rPr>
                <w:rFonts w:cs="Arial"/>
                <w:b/>
              </w:rPr>
              <w:t>Network Operator</w:t>
            </w:r>
            <w:r w:rsidRPr="005C20E3">
              <w:rPr>
                <w:rFonts w:cs="Arial"/>
              </w:rPr>
              <w:t xml:space="preserve"> would still be classed as a </w:t>
            </w:r>
            <w:r w:rsidRPr="005C20E3">
              <w:rPr>
                <w:rFonts w:cs="Arial"/>
                <w:b/>
              </w:rPr>
              <w:t>GB Code User</w:t>
            </w:r>
            <w:r w:rsidRPr="005C20E3">
              <w:rPr>
                <w:rFonts w:cs="Arial"/>
              </w:rPr>
              <w:t xml:space="preserve"> where its entire distribution </w:t>
            </w:r>
            <w:r w:rsidRPr="005C20E3">
              <w:rPr>
                <w:rFonts w:cs="Arial"/>
                <w:b/>
              </w:rPr>
              <w:t>System</w:t>
            </w:r>
            <w:r w:rsidRPr="005C20E3">
              <w:rPr>
                <w:rFonts w:cs="Arial"/>
              </w:rPr>
              <w:t xml:space="preserve"> was connected to the </w:t>
            </w:r>
            <w:r w:rsidRPr="005C20E3">
              <w:rPr>
                <w:rFonts w:cs="Arial"/>
                <w:b/>
              </w:rPr>
              <w:t>National Electricity Transmission 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even where that entire distribution </w:t>
            </w:r>
            <w:r w:rsidRPr="005C20E3">
              <w:rPr>
                <w:rFonts w:cs="Arial"/>
                <w:b/>
              </w:rPr>
              <w:t>System</w:t>
            </w:r>
            <w:r w:rsidRPr="005C20E3">
              <w:rPr>
                <w:rFonts w:cs="Arial"/>
              </w:rPr>
              <w:t xml:space="preserve"> may have one or more </w:t>
            </w:r>
            <w:r w:rsidRPr="005C20E3">
              <w:rPr>
                <w:rFonts w:cs="Arial"/>
                <w:b/>
              </w:rPr>
              <w:t xml:space="preserve">EU Grid Supply Points </w:t>
            </w:r>
            <w:r w:rsidRPr="005C20E3">
              <w:rPr>
                <w:rFonts w:cs="Arial"/>
              </w:rPr>
              <w:t>but still comprises of</w:t>
            </w:r>
            <w:r w:rsidRPr="005C20E3">
              <w:rPr>
                <w:rFonts w:cs="Arial"/>
                <w:b/>
              </w:rPr>
              <w:t xml:space="preserve"> GB Grid Supply Points</w:t>
            </w:r>
            <w:r w:rsidRPr="005C20E3">
              <w:rPr>
                <w:rFonts w:cs="Arial"/>
              </w:rPr>
              <w:t xml:space="preserve">.  </w:t>
            </w:r>
          </w:p>
        </w:tc>
      </w:tr>
      <w:tr w:rsidR="009871B0" w:rsidRPr="007E0B31" w14:paraId="4723553C" w14:textId="77777777" w:rsidTr="490DE6A8">
        <w:trPr>
          <w:cantSplit/>
        </w:trPr>
        <w:tc>
          <w:tcPr>
            <w:tcW w:w="2884" w:type="dxa"/>
          </w:tcPr>
          <w:p w14:paraId="4FE5BF46" w14:textId="138D465C" w:rsidR="009871B0" w:rsidRPr="007E0B31" w:rsidRDefault="009871B0" w:rsidP="009871B0">
            <w:pPr>
              <w:pStyle w:val="Arial11Bold"/>
              <w:rPr>
                <w:rFonts w:cs="Arial"/>
              </w:rPr>
            </w:pPr>
            <w:r w:rsidRPr="007E0B31">
              <w:rPr>
                <w:rFonts w:cs="Arial"/>
              </w:rPr>
              <w:t>GB Generator</w:t>
            </w:r>
          </w:p>
        </w:tc>
        <w:tc>
          <w:tcPr>
            <w:tcW w:w="6634" w:type="dxa"/>
          </w:tcPr>
          <w:p w14:paraId="3BE7D000" w14:textId="1CD9DB0E" w:rsidR="009871B0" w:rsidRPr="007E0B31" w:rsidRDefault="009871B0" w:rsidP="009871B0">
            <w:pPr>
              <w:pStyle w:val="TableArial11"/>
              <w:rPr>
                <w:rFonts w:cs="Arial"/>
              </w:rPr>
            </w:pPr>
            <w:r w:rsidRPr="007E0B31">
              <w:rPr>
                <w:rFonts w:cs="Arial"/>
              </w:rPr>
              <w:t xml:space="preserve">A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 </w:t>
            </w:r>
            <w:r w:rsidRPr="007E0B31">
              <w:rPr>
                <w:rFonts w:cs="Arial"/>
                <w:b/>
              </w:rPr>
              <w:t>GB Code User</w:t>
            </w:r>
            <w:r w:rsidRPr="007E0B31">
              <w:rPr>
                <w:rFonts w:cs="Arial"/>
              </w:rPr>
              <w:t>.</w:t>
            </w:r>
          </w:p>
        </w:tc>
      </w:tr>
      <w:tr w:rsidR="009871B0" w:rsidRPr="007E0B31" w14:paraId="30B0063C" w14:textId="77777777" w:rsidTr="490DE6A8">
        <w:trPr>
          <w:cantSplit/>
        </w:trPr>
        <w:tc>
          <w:tcPr>
            <w:tcW w:w="2884" w:type="dxa"/>
          </w:tcPr>
          <w:p w14:paraId="53F51ECC" w14:textId="0A2B2D8E" w:rsidR="009871B0" w:rsidRPr="0048511E" w:rsidRDefault="009871B0" w:rsidP="009871B0">
            <w:pPr>
              <w:pStyle w:val="Arial11Bold"/>
              <w:rPr>
                <w:rFonts w:cs="Arial"/>
              </w:rPr>
            </w:pPr>
            <w:r w:rsidRPr="002510FF">
              <w:rPr>
                <w:rFonts w:cs="Arial"/>
              </w:rPr>
              <w:t>GBGF Fast Fault Current Injection</w:t>
            </w:r>
          </w:p>
        </w:tc>
        <w:tc>
          <w:tcPr>
            <w:tcW w:w="6634" w:type="dxa"/>
          </w:tcPr>
          <w:p w14:paraId="7DAB5385" w14:textId="357F5E41" w:rsidR="009871B0" w:rsidRPr="0048511E" w:rsidRDefault="009871B0" w:rsidP="009871B0">
            <w:pPr>
              <w:pStyle w:val="TableArial11"/>
              <w:rPr>
                <w:rFonts w:cs="Arial"/>
              </w:rPr>
            </w:pPr>
            <w:r w:rsidRPr="002510FF">
              <w:rPr>
                <w:rFonts w:cs="Arial"/>
              </w:rPr>
              <w:t xml:space="preserve">The ability of a </w:t>
            </w:r>
            <w:r w:rsidRPr="002510FF">
              <w:rPr>
                <w:rFonts w:cs="Arial"/>
                <w:b/>
              </w:rPr>
              <w:t>Grid Forming Plant</w:t>
            </w:r>
            <w:r w:rsidRPr="002510FF">
              <w:rPr>
                <w:rFonts w:cs="Arial"/>
              </w:rPr>
              <w:t xml:space="preserve"> to supply reactive current, that starts to be delivered into the </w:t>
            </w:r>
            <w:r w:rsidRPr="002510FF">
              <w:rPr>
                <w:rFonts w:cs="Arial"/>
                <w:b/>
              </w:rPr>
              <w:t>Total System</w:t>
            </w:r>
            <w:r w:rsidRPr="002510FF">
              <w:rPr>
                <w:rFonts w:cs="Arial"/>
              </w:rPr>
              <w:t xml:space="preserve"> in less than 5ms when the voltage falls below 90% of its nominal value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w:t>
            </w:r>
          </w:p>
        </w:tc>
      </w:tr>
      <w:tr w:rsidR="009871B0" w:rsidRPr="00EA00FC" w14:paraId="26F5238B" w14:textId="77777777" w:rsidTr="490DE6A8">
        <w:trPr>
          <w:cantSplit/>
        </w:trPr>
        <w:tc>
          <w:tcPr>
            <w:tcW w:w="2884" w:type="dxa"/>
          </w:tcPr>
          <w:p w14:paraId="22B97752" w14:textId="071CAA70" w:rsidR="009871B0" w:rsidRPr="00EA00FC" w:rsidRDefault="009871B0" w:rsidP="009871B0">
            <w:pPr>
              <w:pStyle w:val="Arial11Bold"/>
              <w:rPr>
                <w:rFonts w:cs="Arial"/>
              </w:rPr>
            </w:pPr>
            <w:r w:rsidRPr="002510FF">
              <w:rPr>
                <w:rFonts w:cs="Arial"/>
                <w:bCs/>
              </w:rPr>
              <w:t xml:space="preserve">GB Grid Forming - Inverter </w:t>
            </w:r>
            <w:r w:rsidRPr="002510FF">
              <w:rPr>
                <w:rFonts w:cs="Arial"/>
                <w:b w:val="0"/>
                <w:bCs/>
              </w:rPr>
              <w:t xml:space="preserve">or </w:t>
            </w:r>
            <w:r w:rsidRPr="002510FF">
              <w:rPr>
                <w:rFonts w:cs="Arial"/>
                <w:bCs/>
              </w:rPr>
              <w:t xml:space="preserve">GBGF-I </w:t>
            </w:r>
          </w:p>
        </w:tc>
        <w:tc>
          <w:tcPr>
            <w:tcW w:w="6634" w:type="dxa"/>
          </w:tcPr>
          <w:p w14:paraId="40235809" w14:textId="71C335B2" w:rsidR="009871B0" w:rsidRPr="00EA00FC" w:rsidRDefault="009871B0" w:rsidP="009871B0">
            <w:pPr>
              <w:pStyle w:val="TableArial11"/>
              <w:rPr>
                <w:rFonts w:cs="Arial"/>
              </w:rPr>
            </w:pPr>
            <w:r w:rsidRPr="002510FF">
              <w:rPr>
                <w:rFonts w:cs="Arial"/>
              </w:rPr>
              <w:t xml:space="preserve">Is any </w:t>
            </w:r>
            <w:r w:rsidRPr="002510FF">
              <w:rPr>
                <w:rFonts w:cs="Arial"/>
                <w:b/>
              </w:rPr>
              <w:t>Power Park Module</w:t>
            </w:r>
            <w:r w:rsidRPr="002510FF">
              <w:rPr>
                <w:rFonts w:cs="Arial"/>
              </w:rPr>
              <w:t xml:space="preserve">, </w:t>
            </w:r>
            <w:r w:rsidRPr="002510FF">
              <w:rPr>
                <w:rFonts w:cs="Arial"/>
                <w:b/>
                <w:bCs/>
              </w:rPr>
              <w:t>HVDC System</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and Apparatus</w:t>
            </w:r>
            <w:r w:rsidRPr="002510FF">
              <w:rPr>
                <w:rFonts w:cs="Arial"/>
              </w:rPr>
              <w:t xml:space="preserve">, </w:t>
            </w:r>
            <w:r w:rsidRPr="002510FF">
              <w:rPr>
                <w:rFonts w:cs="Arial"/>
                <w:b/>
              </w:rPr>
              <w:t>Non-Synchronous</w:t>
            </w:r>
            <w:r w:rsidRPr="002510FF">
              <w:rPr>
                <w:rFonts w:cs="Arial"/>
              </w:rPr>
              <w:t xml:space="preserve"> </w:t>
            </w:r>
            <w:r w:rsidRPr="002510FF">
              <w:rPr>
                <w:rFonts w:cs="Arial"/>
                <w:b/>
                <w:bCs/>
              </w:rPr>
              <w:t>Electricity Storage Module</w:t>
            </w:r>
            <w:r w:rsidRPr="002510FF">
              <w:rPr>
                <w:rFonts w:cs="Arial"/>
                <w:bCs/>
              </w:rPr>
              <w:t>,</w:t>
            </w:r>
            <w:r w:rsidRPr="002510FF">
              <w:rPr>
                <w:rFonts w:cs="Arial"/>
                <w:b/>
                <w:bCs/>
              </w:rPr>
              <w:t xml:space="preserve"> Dynamic Reactive Compensation Equipment </w:t>
            </w:r>
            <w:r w:rsidRPr="002510FF">
              <w:rPr>
                <w:rFonts w:cs="Arial"/>
              </w:rPr>
              <w:t xml:space="preserve">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w:t>
            </w:r>
            <w:r w:rsidRPr="002510FF">
              <w:rPr>
                <w:rFonts w:cs="Arial"/>
                <w:b/>
                <w:bCs/>
              </w:rPr>
              <w:t xml:space="preserve"> </w:t>
            </w:r>
            <w:r w:rsidRPr="002510FF">
              <w:rPr>
                <w:rFonts w:cs="Arial"/>
                <w:bCs/>
              </w:rPr>
              <w:t xml:space="preserve">which is connected or partly connected to the </w:t>
            </w:r>
            <w:r w:rsidRPr="002510FF">
              <w:rPr>
                <w:rFonts w:cs="Arial"/>
                <w:b/>
                <w:bCs/>
              </w:rPr>
              <w:t xml:space="preserve">Total System </w:t>
            </w:r>
            <w:r w:rsidRPr="002510FF">
              <w:rPr>
                <w:rFonts w:cs="Arial"/>
                <w:bCs/>
              </w:rPr>
              <w:t xml:space="preserve">via an </w:t>
            </w:r>
            <w:r w:rsidRPr="002510FF">
              <w:rPr>
                <w:rFonts w:cs="Arial"/>
                <w:b/>
                <w:bCs/>
              </w:rPr>
              <w:t>Electronic Power Converter</w:t>
            </w:r>
            <w:r w:rsidRPr="002510FF" w:rsidDel="00613833">
              <w:rPr>
                <w:rFonts w:cs="Arial"/>
                <w:bCs/>
              </w:rPr>
              <w:t xml:space="preserve"> </w:t>
            </w:r>
            <w:r w:rsidRPr="002510FF">
              <w:rPr>
                <w:rFonts w:cs="Arial"/>
              </w:rPr>
              <w:t>which</w:t>
            </w:r>
            <w:r w:rsidRPr="002510FF">
              <w:rPr>
                <w:rFonts w:cs="Arial"/>
                <w:b/>
                <w:bCs/>
              </w:rPr>
              <w:t xml:space="preserve"> </w:t>
            </w:r>
            <w:r w:rsidRPr="002510FF">
              <w:rPr>
                <w:rFonts w:cs="Arial"/>
              </w:rPr>
              <w:t>has a</w:t>
            </w:r>
            <w:r w:rsidRPr="002510FF">
              <w:rPr>
                <w:rFonts w:cs="Arial"/>
                <w:b/>
                <w:bCs/>
              </w:rPr>
              <w:t xml:space="preserve"> Grid Forming Capability (GBGF-I)</w:t>
            </w:r>
            <w:r w:rsidRPr="002510FF">
              <w:rPr>
                <w:rFonts w:cs="Arial"/>
                <w:bCs/>
              </w:rPr>
              <w:t>.</w:t>
            </w:r>
          </w:p>
        </w:tc>
      </w:tr>
      <w:tr w:rsidR="009871B0" w:rsidRPr="007E0B31" w14:paraId="76567AF3" w14:textId="77777777" w:rsidTr="490DE6A8">
        <w:trPr>
          <w:cantSplit/>
        </w:trPr>
        <w:tc>
          <w:tcPr>
            <w:tcW w:w="2884" w:type="dxa"/>
          </w:tcPr>
          <w:p w14:paraId="7D346738" w14:textId="3C7670F7" w:rsidR="009871B0" w:rsidRPr="00D73207" w:rsidRDefault="009871B0" w:rsidP="009871B0">
            <w:pPr>
              <w:pStyle w:val="Arial11Bold"/>
              <w:rPr>
                <w:rFonts w:cs="Arial"/>
              </w:rPr>
            </w:pPr>
            <w:r w:rsidRPr="002510FF">
              <w:rPr>
                <w:rFonts w:cs="Arial"/>
              </w:rPr>
              <w:t xml:space="preserve">GB Grid Forming – Synchronous </w:t>
            </w:r>
            <w:r w:rsidRPr="002510FF">
              <w:rPr>
                <w:rFonts w:cs="Arial"/>
                <w:b w:val="0"/>
              </w:rPr>
              <w:t>or</w:t>
            </w:r>
            <w:r w:rsidRPr="002510FF">
              <w:rPr>
                <w:rFonts w:cs="Arial"/>
              </w:rPr>
              <w:t xml:space="preserve"> GBGF-S</w:t>
            </w:r>
          </w:p>
        </w:tc>
        <w:tc>
          <w:tcPr>
            <w:tcW w:w="6634" w:type="dxa"/>
          </w:tcPr>
          <w:p w14:paraId="5E68D23E" w14:textId="26D891EB" w:rsidR="009871B0" w:rsidRPr="00D73207" w:rsidRDefault="009871B0" w:rsidP="009871B0">
            <w:pPr>
              <w:pStyle w:val="TableArial11"/>
              <w:rPr>
                <w:rFonts w:cs="Arial"/>
              </w:rPr>
            </w:pPr>
            <w:r w:rsidRPr="002510FF">
              <w:rPr>
                <w:rFonts w:cs="Arial"/>
              </w:rPr>
              <w:t xml:space="preserve">Is a </w:t>
            </w:r>
            <w:r w:rsidRPr="002510FF">
              <w:rPr>
                <w:rFonts w:cs="Arial"/>
                <w:b/>
              </w:rPr>
              <w:t>Synchronous Power Generating Module</w:t>
            </w:r>
            <w:r w:rsidRPr="002510FF">
              <w:rPr>
                <w:rFonts w:cs="Arial"/>
              </w:rPr>
              <w:t>,</w:t>
            </w:r>
            <w:r w:rsidRPr="002510FF">
              <w:rPr>
                <w:rFonts w:cs="Arial"/>
                <w:b/>
              </w:rPr>
              <w:t xml:space="preserve"> Synchronous Electricity Storage Module</w:t>
            </w:r>
            <w:r w:rsidRPr="002510FF">
              <w:rPr>
                <w:rFonts w:cs="Arial"/>
              </w:rPr>
              <w:t xml:space="preserve"> or </w:t>
            </w:r>
            <w:r w:rsidRPr="002510FF">
              <w:rPr>
                <w:rFonts w:cs="Arial"/>
                <w:b/>
              </w:rPr>
              <w:t>Synchronous Generating Unit</w:t>
            </w:r>
            <w:r w:rsidRPr="002510FF">
              <w:rPr>
                <w:rFonts w:cs="Arial"/>
              </w:rPr>
              <w:t xml:space="preserve"> with a </w:t>
            </w:r>
            <w:r w:rsidRPr="002510FF">
              <w:rPr>
                <w:rFonts w:cs="Arial"/>
                <w:b/>
              </w:rPr>
              <w:t>Grid Forming Capability</w:t>
            </w:r>
            <w:r w:rsidRPr="002510FF">
              <w:rPr>
                <w:rFonts w:cs="Arial"/>
                <w:bCs/>
              </w:rPr>
              <w:t>.</w:t>
            </w:r>
          </w:p>
        </w:tc>
      </w:tr>
      <w:tr w:rsidR="009871B0" w:rsidRPr="007E0B31" w14:paraId="65BB692A" w14:textId="77777777" w:rsidTr="490DE6A8">
        <w:trPr>
          <w:cantSplit/>
        </w:trPr>
        <w:tc>
          <w:tcPr>
            <w:tcW w:w="2884" w:type="dxa"/>
          </w:tcPr>
          <w:p w14:paraId="415F428D" w14:textId="43AC9763" w:rsidR="009871B0" w:rsidRPr="00820AC6" w:rsidRDefault="009871B0" w:rsidP="009871B0">
            <w:pPr>
              <w:pStyle w:val="Arial11Bold"/>
              <w:rPr>
                <w:rFonts w:cs="Arial"/>
              </w:rPr>
            </w:pPr>
            <w:r w:rsidRPr="00820AC6">
              <w:rPr>
                <w:rFonts w:cs="Arial"/>
              </w:rPr>
              <w:lastRenderedPageBreak/>
              <w:t>GB Grid Supply Point</w:t>
            </w:r>
          </w:p>
        </w:tc>
        <w:tc>
          <w:tcPr>
            <w:tcW w:w="6634" w:type="dxa"/>
          </w:tcPr>
          <w:p w14:paraId="7E88EB64" w14:textId="1BCD6522" w:rsidR="009871B0" w:rsidRPr="00820AC6" w:rsidRDefault="009871B0" w:rsidP="009871B0">
            <w:pPr>
              <w:pStyle w:val="TableArial11"/>
              <w:rPr>
                <w:rFonts w:cs="Arial"/>
              </w:rPr>
            </w:pPr>
            <w:r w:rsidRPr="00820AC6">
              <w:rPr>
                <w:rFonts w:cs="Arial"/>
              </w:rPr>
              <w:t xml:space="preserve">A </w:t>
            </w:r>
            <w:r w:rsidRPr="00820AC6">
              <w:rPr>
                <w:rFonts w:cs="Arial"/>
                <w:b/>
              </w:rPr>
              <w:t>Grid Supply Point</w:t>
            </w:r>
            <w:r w:rsidRPr="00820AC6">
              <w:rPr>
                <w:rFonts w:cs="Arial"/>
              </w:rPr>
              <w:t xml:space="preserve"> which is not an </w:t>
            </w:r>
            <w:r w:rsidRPr="00820AC6">
              <w:rPr>
                <w:rFonts w:cs="Arial"/>
                <w:b/>
              </w:rPr>
              <w:t>EU Grid Supply Point</w:t>
            </w:r>
            <w:r w:rsidRPr="00820AC6">
              <w:rPr>
                <w:rFonts w:cs="Arial"/>
              </w:rPr>
              <w:t>.</w:t>
            </w:r>
          </w:p>
        </w:tc>
      </w:tr>
      <w:tr w:rsidR="00EB1E5D" w:rsidRPr="007E0B31" w14:paraId="29C91D0A" w14:textId="77777777" w:rsidTr="490DE6A8">
        <w:trPr>
          <w:cantSplit/>
        </w:trPr>
        <w:tc>
          <w:tcPr>
            <w:tcW w:w="2884" w:type="dxa"/>
          </w:tcPr>
          <w:p w14:paraId="3189B258" w14:textId="77777777" w:rsidR="00EB1E5D" w:rsidRPr="007E0B31" w:rsidRDefault="00EB1E5D" w:rsidP="00EB1E5D">
            <w:pPr>
              <w:pStyle w:val="Level1Text"/>
              <w:tabs>
                <w:tab w:val="left" w:pos="0"/>
              </w:tabs>
              <w:ind w:left="0" w:firstLine="0"/>
              <w:rPr>
                <w:rFonts w:cs="Arial"/>
                <w:b/>
                <w:color w:val="auto"/>
              </w:rPr>
            </w:pPr>
            <w:r w:rsidRPr="00EB3043">
              <w:rPr>
                <w:rFonts w:cs="Arial"/>
                <w:b/>
                <w:color w:val="auto"/>
              </w:rPr>
              <w:t xml:space="preserve">GB </w:t>
            </w:r>
            <w:r w:rsidRPr="001D15B1">
              <w:rPr>
                <w:rFonts w:cs="Arial"/>
                <w:b/>
                <w:color w:val="auto"/>
              </w:rPr>
              <w:t>Synchronous</w:t>
            </w:r>
            <w:r w:rsidRPr="007E0B31">
              <w:rPr>
                <w:rFonts w:cs="Arial"/>
                <w:b/>
                <w:color w:val="auto"/>
              </w:rPr>
              <w:t xml:space="preserve"> Area</w:t>
            </w:r>
          </w:p>
        </w:tc>
        <w:tc>
          <w:tcPr>
            <w:tcW w:w="6634" w:type="dxa"/>
          </w:tcPr>
          <w:p w14:paraId="0A8BA1C1" w14:textId="44881771" w:rsidR="00EB1E5D" w:rsidRPr="007E0B31" w:rsidRDefault="00EB1E5D" w:rsidP="00EB1E5D">
            <w:pPr>
              <w:pStyle w:val="Level1Text"/>
              <w:tabs>
                <w:tab w:val="left" w:pos="0"/>
              </w:tabs>
              <w:ind w:left="0" w:firstLine="0"/>
              <w:jc w:val="both"/>
              <w:rPr>
                <w:rFonts w:cs="Arial"/>
                <w:strike/>
                <w:color w:val="auto"/>
              </w:rPr>
            </w:pPr>
            <w:r w:rsidRPr="007E0B31">
              <w:rPr>
                <w:rFonts w:cs="Arial"/>
                <w:color w:val="auto"/>
              </w:rPr>
              <w:t xml:space="preserve">The AC power </w:t>
            </w:r>
            <w:r w:rsidRPr="007E0B31">
              <w:rPr>
                <w:rFonts w:cs="Arial"/>
                <w:b/>
                <w:color w:val="auto"/>
              </w:rPr>
              <w:t>System</w:t>
            </w:r>
            <w:r w:rsidRPr="007E0B31">
              <w:rPr>
                <w:rFonts w:cs="Arial"/>
                <w:color w:val="auto"/>
              </w:rPr>
              <w:t xml:space="preserve"> in </w:t>
            </w:r>
            <w:r w:rsidRPr="007E0B31">
              <w:rPr>
                <w:rFonts w:cs="Arial"/>
                <w:b/>
                <w:color w:val="auto"/>
              </w:rPr>
              <w:t>Great Britain</w:t>
            </w:r>
            <w:r w:rsidRPr="007E0B31">
              <w:rPr>
                <w:rFonts w:cs="Arial"/>
                <w:color w:val="auto"/>
              </w:rPr>
              <w:t xml:space="preserve"> which connects </w:t>
            </w:r>
            <w:r w:rsidRPr="007E0B31">
              <w:rPr>
                <w:rFonts w:cs="Arial"/>
                <w:b/>
                <w:color w:val="auto"/>
              </w:rPr>
              <w:t>User’s</w:t>
            </w:r>
            <w:r w:rsidRPr="007E0B31">
              <w:rPr>
                <w:rFonts w:cs="Arial"/>
                <w:color w:val="auto"/>
              </w:rPr>
              <w:t xml:space="preserve">, </w:t>
            </w:r>
            <w:r w:rsidRPr="00803955">
              <w:rPr>
                <w:rFonts w:cs="Arial"/>
                <w:b/>
                <w:color w:val="auto"/>
              </w:rPr>
              <w:t>Relevant</w:t>
            </w:r>
            <w:r>
              <w:rPr>
                <w:rFonts w:cs="Arial"/>
                <w:color w:val="auto"/>
              </w:rPr>
              <w:t xml:space="preserve"> </w:t>
            </w:r>
            <w:r w:rsidRPr="007E0B31">
              <w:rPr>
                <w:rFonts w:cs="Arial"/>
                <w:b/>
                <w:color w:val="auto"/>
              </w:rPr>
              <w:t>Transmission Licensee’s</w:t>
            </w:r>
            <w:r w:rsidRPr="007E0B31">
              <w:rPr>
                <w:rFonts w:cs="Arial"/>
                <w:color w:val="auto"/>
              </w:rPr>
              <w:t xml:space="preserve"> whose AC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is considered to operate in synchronism with each other at each </w:t>
            </w:r>
            <w:r w:rsidRPr="007E0B31">
              <w:rPr>
                <w:rFonts w:cs="Arial"/>
                <w:b/>
                <w:color w:val="auto"/>
              </w:rPr>
              <w:t>Connection Point</w:t>
            </w:r>
            <w:r w:rsidRPr="007E0B31">
              <w:rPr>
                <w:rFonts w:cs="Arial"/>
                <w:color w:val="auto"/>
              </w:rPr>
              <w:t xml:space="preserve"> or </w:t>
            </w:r>
            <w:r w:rsidRPr="007E0B31">
              <w:rPr>
                <w:rFonts w:cs="Arial"/>
                <w:b/>
                <w:color w:val="auto"/>
              </w:rPr>
              <w:t>User System Entry Point</w:t>
            </w:r>
            <w:r w:rsidRPr="007E0B31">
              <w:rPr>
                <w:rFonts w:cs="Arial"/>
                <w:color w:val="auto"/>
              </w:rPr>
              <w:t xml:space="preserve"> and at the same </w:t>
            </w:r>
            <w:r w:rsidRPr="007E0B31">
              <w:rPr>
                <w:rFonts w:cs="Arial"/>
                <w:b/>
                <w:color w:val="auto"/>
              </w:rPr>
              <w:t>System Frequency</w:t>
            </w:r>
            <w:r w:rsidRPr="007E0B31">
              <w:rPr>
                <w:rFonts w:cs="Arial"/>
                <w:color w:val="auto"/>
              </w:rPr>
              <w:t>.</w:t>
            </w:r>
          </w:p>
        </w:tc>
      </w:tr>
      <w:tr w:rsidR="00EB1E5D" w:rsidRPr="007E0B31" w14:paraId="7DAFA3C3" w14:textId="77777777" w:rsidTr="490DE6A8">
        <w:trPr>
          <w:cantSplit/>
        </w:trPr>
        <w:tc>
          <w:tcPr>
            <w:tcW w:w="2884" w:type="dxa"/>
          </w:tcPr>
          <w:p w14:paraId="236BDDC1" w14:textId="77777777" w:rsidR="00EB1E5D" w:rsidRPr="007E0B31" w:rsidRDefault="00EB1E5D" w:rsidP="00EB1E5D">
            <w:pPr>
              <w:pStyle w:val="Arial11Bold"/>
              <w:rPr>
                <w:rFonts w:cs="Arial"/>
              </w:rPr>
            </w:pPr>
            <w:r w:rsidRPr="007E0B31">
              <w:rPr>
                <w:rFonts w:cs="Arial"/>
              </w:rPr>
              <w:t>GCDF</w:t>
            </w:r>
          </w:p>
        </w:tc>
        <w:tc>
          <w:tcPr>
            <w:tcW w:w="6634" w:type="dxa"/>
          </w:tcPr>
          <w:p w14:paraId="7C26F5C6" w14:textId="77777777" w:rsidR="00EB1E5D" w:rsidRPr="007E0B31" w:rsidRDefault="00EB1E5D" w:rsidP="00EB1E5D">
            <w:pPr>
              <w:pStyle w:val="TableArial11"/>
              <w:rPr>
                <w:rFonts w:cs="Arial"/>
              </w:rPr>
            </w:pPr>
            <w:r w:rsidRPr="007E0B31">
              <w:rPr>
                <w:rFonts w:cs="Arial"/>
              </w:rPr>
              <w:t>Means the Grid Code Development Forum.</w:t>
            </w:r>
          </w:p>
        </w:tc>
      </w:tr>
      <w:tr w:rsidR="00EB1E5D" w:rsidRPr="007E0B31" w14:paraId="1530B793" w14:textId="77777777" w:rsidTr="490DE6A8">
        <w:trPr>
          <w:cantSplit/>
        </w:trPr>
        <w:tc>
          <w:tcPr>
            <w:tcW w:w="2884" w:type="dxa"/>
          </w:tcPr>
          <w:p w14:paraId="562A7357" w14:textId="77777777" w:rsidR="00EB1E5D" w:rsidRPr="007E0B31" w:rsidRDefault="00EB1E5D" w:rsidP="00EB1E5D">
            <w:pPr>
              <w:pStyle w:val="Arial11Bold"/>
              <w:rPr>
                <w:rFonts w:cs="Arial"/>
              </w:rPr>
            </w:pPr>
            <w:r w:rsidRPr="007E0B31">
              <w:rPr>
                <w:rFonts w:cs="Arial"/>
              </w:rPr>
              <w:t xml:space="preserve">General Conditions </w:t>
            </w:r>
            <w:r w:rsidRPr="007E0B31">
              <w:rPr>
                <w:rFonts w:cs="Arial"/>
                <w:b w:val="0"/>
              </w:rPr>
              <w:t>or</w:t>
            </w:r>
            <w:r w:rsidRPr="007E0B31">
              <w:rPr>
                <w:rFonts w:cs="Arial"/>
              </w:rPr>
              <w:t xml:space="preserve"> GC</w:t>
            </w:r>
          </w:p>
        </w:tc>
        <w:tc>
          <w:tcPr>
            <w:tcW w:w="6634" w:type="dxa"/>
          </w:tcPr>
          <w:p w14:paraId="3597A20E" w14:textId="77777777" w:rsidR="00EB1E5D" w:rsidRPr="007E0B31" w:rsidRDefault="00EB1E5D" w:rsidP="00EB1E5D">
            <w:pPr>
              <w:pStyle w:val="TableArial11"/>
              <w:rPr>
                <w:rFonts w:cs="Arial"/>
              </w:rPr>
            </w:pPr>
            <w:r w:rsidRPr="007E0B31">
              <w:rPr>
                <w:rFonts w:cs="Arial"/>
              </w:rPr>
              <w:t xml:space="preserve">That portion of the Grid Code which is identified as the </w:t>
            </w:r>
            <w:r w:rsidRPr="007E0B31">
              <w:rPr>
                <w:rFonts w:cs="Arial"/>
                <w:b/>
              </w:rPr>
              <w:t>General Conditions</w:t>
            </w:r>
            <w:r w:rsidRPr="007E0B31">
              <w:rPr>
                <w:rFonts w:cs="Arial"/>
              </w:rPr>
              <w:t>.</w:t>
            </w:r>
          </w:p>
        </w:tc>
      </w:tr>
      <w:tr w:rsidR="00EB1E5D" w:rsidRPr="007E0B31" w14:paraId="379C1A71" w14:textId="77777777" w:rsidTr="490DE6A8">
        <w:trPr>
          <w:cantSplit/>
        </w:trPr>
        <w:tc>
          <w:tcPr>
            <w:tcW w:w="2884" w:type="dxa"/>
          </w:tcPr>
          <w:p w14:paraId="08FF36A2" w14:textId="77777777" w:rsidR="00EB1E5D" w:rsidRPr="007E0B31" w:rsidRDefault="00EB1E5D" w:rsidP="00EB1E5D">
            <w:pPr>
              <w:pStyle w:val="Arial11Bold"/>
              <w:rPr>
                <w:rFonts w:cs="Arial"/>
              </w:rPr>
            </w:pPr>
            <w:r w:rsidRPr="007E0B31">
              <w:rPr>
                <w:rFonts w:cs="Arial"/>
              </w:rPr>
              <w:t>Generating Plant Demand Margin</w:t>
            </w:r>
          </w:p>
        </w:tc>
        <w:tc>
          <w:tcPr>
            <w:tcW w:w="6634" w:type="dxa"/>
          </w:tcPr>
          <w:p w14:paraId="41DF891E" w14:textId="77777777" w:rsidR="00EB1E5D" w:rsidRPr="007E0B31" w:rsidRDefault="00EB1E5D" w:rsidP="00EB1E5D">
            <w:pPr>
              <w:pStyle w:val="TableArial11"/>
              <w:rPr>
                <w:rFonts w:cs="Arial"/>
              </w:rPr>
            </w:pPr>
            <w:r w:rsidRPr="007E0B31">
              <w:rPr>
                <w:rFonts w:cs="Arial"/>
              </w:rPr>
              <w:t xml:space="preserve">The difference between </w:t>
            </w:r>
            <w:r w:rsidRPr="007E0B31">
              <w:rPr>
                <w:rFonts w:cs="Arial"/>
                <w:b/>
              </w:rPr>
              <w:t>Output Usable</w:t>
            </w:r>
            <w:r w:rsidRPr="007E0B31">
              <w:rPr>
                <w:rFonts w:cs="Arial"/>
              </w:rPr>
              <w:t xml:space="preserve"> and forecast </w:t>
            </w:r>
            <w:r w:rsidRPr="007E0B31">
              <w:rPr>
                <w:rFonts w:cs="Arial"/>
                <w:b/>
              </w:rPr>
              <w:t>Demand</w:t>
            </w:r>
            <w:r w:rsidRPr="007E0B31">
              <w:rPr>
                <w:rFonts w:cs="Arial"/>
              </w:rPr>
              <w:t>.</w:t>
            </w:r>
          </w:p>
        </w:tc>
      </w:tr>
      <w:tr w:rsidR="00EB1E5D" w:rsidRPr="007E0B31" w14:paraId="311EAF72" w14:textId="77777777" w:rsidTr="490DE6A8">
        <w:trPr>
          <w:cantSplit/>
        </w:trPr>
        <w:tc>
          <w:tcPr>
            <w:tcW w:w="2884" w:type="dxa"/>
          </w:tcPr>
          <w:p w14:paraId="7AAF3305" w14:textId="77777777" w:rsidR="00EB1E5D" w:rsidRPr="007E0B31" w:rsidRDefault="00EB1E5D" w:rsidP="00EB1E5D">
            <w:pPr>
              <w:pStyle w:val="Arial11Bold"/>
              <w:rPr>
                <w:rFonts w:cs="Arial"/>
              </w:rPr>
            </w:pPr>
            <w:r w:rsidRPr="007E0B31">
              <w:rPr>
                <w:rFonts w:cs="Arial"/>
              </w:rPr>
              <w:t>Generating Unit</w:t>
            </w:r>
          </w:p>
        </w:tc>
        <w:tc>
          <w:tcPr>
            <w:tcW w:w="6634" w:type="dxa"/>
          </w:tcPr>
          <w:p w14:paraId="2E453C15" w14:textId="77777777" w:rsidR="00EB1E5D" w:rsidRPr="007E0B31" w:rsidRDefault="00EB1E5D" w:rsidP="00EB1E5D">
            <w:pPr>
              <w:pStyle w:val="TableArial11"/>
              <w:rPr>
                <w:rFonts w:cs="Arial"/>
              </w:rPr>
            </w:pPr>
            <w:r w:rsidRPr="007E0B31">
              <w:rPr>
                <w:rFonts w:cs="Arial"/>
              </w:rPr>
              <w:t xml:space="preserve">An </w:t>
            </w:r>
            <w:r w:rsidRPr="007E0B31">
              <w:rPr>
                <w:rFonts w:cs="Arial"/>
                <w:b/>
              </w:rPr>
              <w:t>Onshore Generating Unit</w:t>
            </w:r>
            <w:r w:rsidRPr="007E0B31">
              <w:rPr>
                <w:rFonts w:cs="Arial"/>
              </w:rPr>
              <w:t xml:space="preserve"> and/or an </w:t>
            </w:r>
            <w:r w:rsidRPr="007E0B31">
              <w:rPr>
                <w:rFonts w:cs="Arial"/>
                <w:b/>
              </w:rPr>
              <w:t xml:space="preserve">Offshore Generating Unit </w:t>
            </w:r>
            <w:r w:rsidRPr="007E0B31">
              <w:rPr>
                <w:rFonts w:cs="Arial"/>
              </w:rPr>
              <w:t xml:space="preserve">which could also be part of a </w:t>
            </w:r>
            <w:r w:rsidRPr="007E0B31">
              <w:rPr>
                <w:rFonts w:cs="Arial"/>
                <w:b/>
              </w:rPr>
              <w:t>Power Generating Module</w:t>
            </w:r>
            <w:r w:rsidRPr="007E0B31">
              <w:rPr>
                <w:rFonts w:cs="Arial"/>
              </w:rPr>
              <w:t>.</w:t>
            </w:r>
          </w:p>
        </w:tc>
      </w:tr>
      <w:tr w:rsidR="00EB1E5D" w:rsidRPr="007E0B31" w14:paraId="1EBF9128" w14:textId="77777777" w:rsidTr="490DE6A8">
        <w:trPr>
          <w:cantSplit/>
        </w:trPr>
        <w:tc>
          <w:tcPr>
            <w:tcW w:w="2884" w:type="dxa"/>
          </w:tcPr>
          <w:p w14:paraId="013D7CA3" w14:textId="77777777" w:rsidR="00EB1E5D" w:rsidRPr="007E0B31" w:rsidRDefault="00EB1E5D" w:rsidP="00EB1E5D">
            <w:pPr>
              <w:pStyle w:val="Arial11Bold"/>
              <w:rPr>
                <w:rFonts w:cs="Arial"/>
              </w:rPr>
            </w:pPr>
            <w:r w:rsidRPr="007E0B31">
              <w:rPr>
                <w:rFonts w:cs="Arial"/>
              </w:rPr>
              <w:t>Generating Unit Data</w:t>
            </w:r>
          </w:p>
        </w:tc>
        <w:tc>
          <w:tcPr>
            <w:tcW w:w="6634" w:type="dxa"/>
          </w:tcPr>
          <w:p w14:paraId="2EE332FC" w14:textId="77777777" w:rsidR="00EB1E5D" w:rsidRPr="007E0B31" w:rsidRDefault="00EB1E5D" w:rsidP="00EB1E5D">
            <w:pPr>
              <w:pStyle w:val="TableArial11"/>
              <w:rPr>
                <w:rFonts w:cs="Arial"/>
              </w:rPr>
            </w:pPr>
            <w:r w:rsidRPr="007E0B31">
              <w:rPr>
                <w:rFonts w:cs="Arial"/>
              </w:rPr>
              <w:t xml:space="preserve">The </w:t>
            </w:r>
            <w:r w:rsidRPr="007E0B31">
              <w:rPr>
                <w:rFonts w:cs="Arial"/>
                <w:b/>
              </w:rPr>
              <w:t>Physical Notification</w:t>
            </w:r>
            <w:r w:rsidRPr="007E0B31">
              <w:rPr>
                <w:rFonts w:cs="Arial"/>
              </w:rPr>
              <w:t xml:space="preserve">, </w:t>
            </w:r>
            <w:r w:rsidRPr="007E0B31">
              <w:rPr>
                <w:rFonts w:cs="Arial"/>
                <w:b/>
              </w:rPr>
              <w:t>Export</w:t>
            </w:r>
            <w:r w:rsidRPr="007E0B31">
              <w:rPr>
                <w:rFonts w:cs="Arial"/>
              </w:rPr>
              <w:t xml:space="preserve"> </w:t>
            </w:r>
            <w:r w:rsidRPr="007E0B31">
              <w:rPr>
                <w:rFonts w:cs="Arial"/>
                <w:b/>
              </w:rPr>
              <w:t>and</w:t>
            </w:r>
            <w:r w:rsidRPr="007E0B31">
              <w:rPr>
                <w:rFonts w:cs="Arial"/>
              </w:rPr>
              <w:t xml:space="preserve"> </w:t>
            </w:r>
            <w:r w:rsidRPr="007E0B31">
              <w:rPr>
                <w:rFonts w:cs="Arial"/>
                <w:b/>
              </w:rPr>
              <w:t>Import</w:t>
            </w:r>
            <w:r w:rsidRPr="007E0B31">
              <w:rPr>
                <w:rFonts w:cs="Arial"/>
              </w:rPr>
              <w:t xml:space="preserve"> </w:t>
            </w:r>
            <w:r w:rsidRPr="007E0B31">
              <w:rPr>
                <w:rFonts w:cs="Arial"/>
                <w:b/>
              </w:rPr>
              <w:t>Limits</w:t>
            </w:r>
            <w:r w:rsidRPr="007E0B31">
              <w:rPr>
                <w:rFonts w:cs="Arial"/>
              </w:rPr>
              <w:t xml:space="preserve"> and </w:t>
            </w:r>
            <w:r w:rsidRPr="007E0B31">
              <w:rPr>
                <w:rFonts w:cs="Arial"/>
                <w:b/>
              </w:rPr>
              <w:t>Other</w:t>
            </w:r>
            <w:r w:rsidRPr="007E0B31">
              <w:rPr>
                <w:rFonts w:cs="Arial"/>
              </w:rPr>
              <w:t xml:space="preserve"> </w:t>
            </w:r>
            <w:r w:rsidRPr="007E0B31">
              <w:rPr>
                <w:rFonts w:cs="Arial"/>
                <w:b/>
              </w:rPr>
              <w:t>Relevant Data</w:t>
            </w:r>
            <w:r w:rsidRPr="007E0B31">
              <w:rPr>
                <w:rFonts w:cs="Arial"/>
              </w:rPr>
              <w:t xml:space="preserve"> only in respect of each </w:t>
            </w:r>
            <w:r w:rsidRPr="007E0B31">
              <w:rPr>
                <w:rFonts w:cs="Arial"/>
                <w:b/>
              </w:rPr>
              <w:t xml:space="preserve">Generating Unit </w:t>
            </w:r>
            <w:r w:rsidRPr="007E0B31">
              <w:rPr>
                <w:rFonts w:cs="Arial"/>
              </w:rPr>
              <w:t xml:space="preserve">(which could be part of a </w:t>
            </w:r>
            <w:r w:rsidRPr="007E0B31">
              <w:rPr>
                <w:rFonts w:cs="Arial"/>
                <w:b/>
              </w:rPr>
              <w:t>Power Generating Module</w:t>
            </w:r>
            <w:r w:rsidRPr="007E0B31">
              <w:rPr>
                <w:rFonts w:cs="Arial"/>
              </w:rPr>
              <w:t>):</w:t>
            </w:r>
          </w:p>
          <w:p w14:paraId="5D27C91C"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which forms part of the </w:t>
            </w:r>
            <w:r w:rsidRPr="007E0B31">
              <w:rPr>
                <w:rFonts w:cs="Arial"/>
                <w:b/>
              </w:rPr>
              <w:t>BM Unit</w:t>
            </w:r>
            <w:r w:rsidRPr="007E0B31">
              <w:rPr>
                <w:rFonts w:cs="Arial"/>
              </w:rPr>
              <w:t xml:space="preserve"> which represents that </w:t>
            </w:r>
            <w:r w:rsidRPr="007E0B31">
              <w:rPr>
                <w:rFonts w:cs="Arial"/>
                <w:b/>
              </w:rPr>
              <w:t>Cascade Hydro Scheme</w:t>
            </w:r>
            <w:r w:rsidRPr="007E0B31">
              <w:rPr>
                <w:rFonts w:cs="Arial"/>
              </w:rPr>
              <w:t>;</w:t>
            </w:r>
          </w:p>
          <w:p w14:paraId="5A5B1B2A"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at an </w:t>
            </w:r>
            <w:r w:rsidRPr="007E0B31">
              <w:rPr>
                <w:rFonts w:cs="Arial"/>
                <w:b/>
              </w:rPr>
              <w:t xml:space="preserve">Embedded </w:t>
            </w:r>
            <w:proofErr w:type="spellStart"/>
            <w:r w:rsidRPr="007E0B31">
              <w:rPr>
                <w:rFonts w:cs="Arial"/>
                <w:b/>
              </w:rPr>
              <w:t>Exemptable</w:t>
            </w:r>
            <w:proofErr w:type="spellEnd"/>
            <w:r w:rsidRPr="007E0B31">
              <w:rPr>
                <w:rFonts w:cs="Arial"/>
                <w:b/>
              </w:rPr>
              <w:t xml:space="preserve"> Large Power Station</w:t>
            </w:r>
            <w:r w:rsidRPr="007E0B31">
              <w:rPr>
                <w:rFonts w:cs="Arial"/>
              </w:rPr>
              <w:t xml:space="preserve">, where the relevant </w:t>
            </w:r>
            <w:r w:rsidRPr="007E0B31">
              <w:rPr>
                <w:rFonts w:cs="Arial"/>
                <w:b/>
              </w:rPr>
              <w:t>Bilateral Agreement</w:t>
            </w:r>
            <w:r w:rsidRPr="007E0B31">
              <w:rPr>
                <w:rFonts w:cs="Arial"/>
              </w:rPr>
              <w:t xml:space="preserve"> specifies that compliance with </w:t>
            </w:r>
            <w:r w:rsidRPr="007E0B31">
              <w:rPr>
                <w:rFonts w:cs="Arial"/>
                <w:b/>
              </w:rPr>
              <w:t>BC1</w:t>
            </w:r>
            <w:r w:rsidRPr="007E0B31">
              <w:rPr>
                <w:rFonts w:cs="Arial"/>
              </w:rPr>
              <w:t xml:space="preserve"> and/or </w:t>
            </w:r>
            <w:r w:rsidRPr="007E0B31">
              <w:rPr>
                <w:rFonts w:cs="Arial"/>
                <w:b/>
              </w:rPr>
              <w:t>BC2</w:t>
            </w:r>
            <w:r w:rsidRPr="007E0B31">
              <w:rPr>
                <w:rFonts w:cs="Arial"/>
              </w:rPr>
              <w:t xml:space="preserve"> is required: </w:t>
            </w:r>
          </w:p>
          <w:p w14:paraId="742DF046" w14:textId="77777777" w:rsidR="00EB1E5D" w:rsidRPr="007E0B31" w:rsidRDefault="00EB1E5D" w:rsidP="00EB1E5D">
            <w:pPr>
              <w:pStyle w:val="TableArial11"/>
              <w:ind w:left="1134" w:hanging="567"/>
              <w:rPr>
                <w:rFonts w:cs="Arial"/>
              </w:rPr>
            </w:pPr>
            <w:r w:rsidRPr="007E0B31">
              <w:rPr>
                <w:rFonts w:cs="Arial"/>
              </w:rPr>
              <w:t>(i)</w:t>
            </w:r>
            <w:r w:rsidRPr="007E0B31">
              <w:rPr>
                <w:rFonts w:cs="Arial"/>
              </w:rPr>
              <w:tab/>
              <w:t xml:space="preserve">to each </w:t>
            </w:r>
            <w:r w:rsidRPr="007E0B31">
              <w:rPr>
                <w:rFonts w:cs="Arial"/>
                <w:b/>
              </w:rPr>
              <w:t>Generating Unit</w:t>
            </w:r>
            <w:r w:rsidRPr="007E0B31">
              <w:rPr>
                <w:rFonts w:cs="Arial"/>
              </w:rPr>
              <w:t>, or</w:t>
            </w:r>
          </w:p>
          <w:p w14:paraId="21679B5A"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t xml:space="preserve">to each </w:t>
            </w:r>
            <w:r w:rsidRPr="007E0B31">
              <w:rPr>
                <w:rFonts w:cs="Arial"/>
                <w:b/>
              </w:rPr>
              <w:t>Power Park Module</w:t>
            </w:r>
            <w:r w:rsidRPr="007E0B31">
              <w:rPr>
                <w:rFonts w:cs="Arial"/>
              </w:rPr>
              <w:t xml:space="preserve"> where the </w:t>
            </w:r>
            <w:r w:rsidRPr="007E0B31">
              <w:rPr>
                <w:rFonts w:cs="Arial"/>
                <w:b/>
              </w:rPr>
              <w:t>Power Station</w:t>
            </w:r>
            <w:r w:rsidRPr="007E0B31">
              <w:rPr>
                <w:rFonts w:cs="Arial"/>
              </w:rPr>
              <w:t xml:space="preserve"> comprises </w:t>
            </w:r>
            <w:r w:rsidRPr="007E0B31">
              <w:rPr>
                <w:rFonts w:cs="Arial"/>
                <w:b/>
              </w:rPr>
              <w:t>Power Park Modules</w:t>
            </w:r>
            <w:r w:rsidRPr="00A87826">
              <w:rPr>
                <w:rFonts w:cs="Arial"/>
                <w:bCs/>
              </w:rPr>
              <w:t>.</w:t>
            </w:r>
          </w:p>
        </w:tc>
      </w:tr>
      <w:tr w:rsidR="00EB1E5D" w:rsidRPr="007E0B31" w14:paraId="04144821" w14:textId="77777777" w:rsidTr="490DE6A8">
        <w:trPr>
          <w:cantSplit/>
        </w:trPr>
        <w:tc>
          <w:tcPr>
            <w:tcW w:w="2884" w:type="dxa"/>
          </w:tcPr>
          <w:p w14:paraId="36306D9E" w14:textId="77777777" w:rsidR="00EB1E5D" w:rsidRPr="007E0B31" w:rsidRDefault="00EB1E5D" w:rsidP="00EB1E5D">
            <w:pPr>
              <w:pStyle w:val="Arial11Bold"/>
              <w:rPr>
                <w:rFonts w:cs="Arial"/>
              </w:rPr>
            </w:pPr>
            <w:r w:rsidRPr="007E0B31">
              <w:rPr>
                <w:rFonts w:cs="Arial"/>
              </w:rPr>
              <w:t>Generation Capacity</w:t>
            </w:r>
          </w:p>
        </w:tc>
        <w:tc>
          <w:tcPr>
            <w:tcW w:w="6634" w:type="dxa"/>
          </w:tcPr>
          <w:p w14:paraId="7AEA282D" w14:textId="77777777" w:rsidR="00EB1E5D" w:rsidRPr="007E0B31" w:rsidRDefault="00EB1E5D" w:rsidP="00EB1E5D">
            <w:pPr>
              <w:pStyle w:val="TableArial11"/>
              <w:rPr>
                <w:rFonts w:cs="Arial"/>
                <w:b/>
                <w:u w:val="single"/>
              </w:rPr>
            </w:pPr>
            <w:r w:rsidRPr="007E0B31">
              <w:rPr>
                <w:rFonts w:cs="Arial"/>
              </w:rPr>
              <w:t xml:space="preserve">Has the meaning set out in the </w:t>
            </w:r>
            <w:r w:rsidRPr="007E0B31">
              <w:rPr>
                <w:rFonts w:cs="Arial"/>
                <w:b/>
              </w:rPr>
              <w:t>BSC</w:t>
            </w:r>
            <w:r w:rsidRPr="007E0B31">
              <w:rPr>
                <w:rFonts w:cs="Arial"/>
              </w:rPr>
              <w:t>.</w:t>
            </w:r>
          </w:p>
        </w:tc>
      </w:tr>
      <w:tr w:rsidR="00EB1E5D" w:rsidRPr="007E0B31" w14:paraId="492A589D" w14:textId="77777777" w:rsidTr="490DE6A8">
        <w:trPr>
          <w:cantSplit/>
        </w:trPr>
        <w:tc>
          <w:tcPr>
            <w:tcW w:w="2884" w:type="dxa"/>
          </w:tcPr>
          <w:p w14:paraId="191FBE2E" w14:textId="77777777" w:rsidR="00EB1E5D" w:rsidRPr="007E0B31" w:rsidRDefault="00EB1E5D" w:rsidP="00EB1E5D">
            <w:pPr>
              <w:pStyle w:val="Arial11Bold"/>
              <w:rPr>
                <w:rFonts w:cs="Arial"/>
              </w:rPr>
            </w:pPr>
            <w:r w:rsidRPr="007E0B31">
              <w:rPr>
                <w:rFonts w:cs="Arial"/>
              </w:rPr>
              <w:t>Generation Planning Parameters</w:t>
            </w:r>
          </w:p>
        </w:tc>
        <w:tc>
          <w:tcPr>
            <w:tcW w:w="6634" w:type="dxa"/>
          </w:tcPr>
          <w:p w14:paraId="71CFBA48" w14:textId="77777777" w:rsidR="00EB1E5D" w:rsidRPr="007E0B31" w:rsidRDefault="00EB1E5D" w:rsidP="00EB1E5D">
            <w:pPr>
              <w:pStyle w:val="TableArial11"/>
              <w:rPr>
                <w:rFonts w:cs="Arial"/>
              </w:rPr>
            </w:pPr>
            <w:r w:rsidRPr="007E0B31">
              <w:rPr>
                <w:rFonts w:cs="Arial"/>
              </w:rPr>
              <w:t xml:space="preserve">Those parameters listed in Appendix 2 of </w:t>
            </w:r>
            <w:r w:rsidRPr="007E0B31">
              <w:rPr>
                <w:rFonts w:cs="Arial"/>
                <w:b/>
              </w:rPr>
              <w:t>OC2</w:t>
            </w:r>
            <w:r w:rsidRPr="007E0B31">
              <w:rPr>
                <w:rFonts w:cs="Arial"/>
              </w:rPr>
              <w:t>.</w:t>
            </w:r>
          </w:p>
        </w:tc>
      </w:tr>
      <w:tr w:rsidR="00EB1E5D" w:rsidRPr="007E0B31" w14:paraId="155BA927" w14:textId="77777777" w:rsidTr="490DE6A8">
        <w:trPr>
          <w:cantSplit/>
        </w:trPr>
        <w:tc>
          <w:tcPr>
            <w:tcW w:w="2884" w:type="dxa"/>
          </w:tcPr>
          <w:p w14:paraId="78964DA2" w14:textId="77777777" w:rsidR="00EB1E5D" w:rsidRPr="007E0B31" w:rsidRDefault="00EB1E5D" w:rsidP="00EB1E5D">
            <w:pPr>
              <w:pStyle w:val="Arial11Bold"/>
              <w:rPr>
                <w:rFonts w:cs="Arial"/>
              </w:rPr>
            </w:pPr>
            <w:r w:rsidRPr="007E0B31">
              <w:rPr>
                <w:rFonts w:cs="Arial"/>
              </w:rPr>
              <w:t xml:space="preserve">Generator </w:t>
            </w:r>
          </w:p>
        </w:tc>
        <w:tc>
          <w:tcPr>
            <w:tcW w:w="6634" w:type="dxa"/>
          </w:tcPr>
          <w:p w14:paraId="392D2E72" w14:textId="349A6839" w:rsidR="00EB1E5D" w:rsidRPr="007E0B31" w:rsidRDefault="00EB1E5D" w:rsidP="00EB1E5D">
            <w:pPr>
              <w:pStyle w:val="TableArial11"/>
              <w:rPr>
                <w:rFonts w:cs="Arial"/>
              </w:rPr>
            </w:pPr>
            <w:r w:rsidRPr="007E0B31">
              <w:rPr>
                <w:rFonts w:cs="Arial"/>
              </w:rPr>
              <w:t xml:space="preserve">A person who generates electricity </w:t>
            </w:r>
            <w:r>
              <w:rPr>
                <w:rFonts w:cs="Arial"/>
              </w:rPr>
              <w:t xml:space="preserve">or undertakes </w:t>
            </w:r>
            <w:r w:rsidRPr="00DF3354">
              <w:rPr>
                <w:rFonts w:cs="Arial"/>
                <w:b/>
              </w:rPr>
              <w:t>Electricity Storage</w:t>
            </w:r>
            <w:r>
              <w:rPr>
                <w:rFonts w:cs="Arial"/>
              </w:rPr>
              <w:t xml:space="preserve"> </w:t>
            </w:r>
            <w:r w:rsidRPr="007E0B31">
              <w:rPr>
                <w:rFonts w:cs="Arial"/>
              </w:rPr>
              <w:t xml:space="preserve">under licence or exemption under the </w:t>
            </w:r>
            <w:r w:rsidRPr="007E0B31">
              <w:rPr>
                <w:rFonts w:cs="Arial"/>
                <w:b/>
              </w:rPr>
              <w:t>Act</w:t>
            </w:r>
            <w:r w:rsidRPr="0079139F">
              <w:rPr>
                <w:rFonts w:cs="Arial"/>
              </w:rPr>
              <w:t>,</w:t>
            </w:r>
            <w:r w:rsidRPr="007E0B31">
              <w:rPr>
                <w:rFonts w:cs="Arial"/>
              </w:rPr>
              <w:t xml:space="preserve"> acting in its capacity as a generator in </w:t>
            </w:r>
            <w:r w:rsidRPr="007E0B31">
              <w:rPr>
                <w:rFonts w:cs="Arial"/>
                <w:b/>
              </w:rPr>
              <w:t xml:space="preserve">Great Britain </w:t>
            </w:r>
            <w:r w:rsidRPr="007E0B31">
              <w:rPr>
                <w:rFonts w:cs="Arial"/>
              </w:rPr>
              <w:t xml:space="preserve">or </w:t>
            </w:r>
            <w:r w:rsidRPr="007E0B31">
              <w:rPr>
                <w:rFonts w:cs="Arial"/>
                <w:b/>
              </w:rPr>
              <w:t>Offshore</w:t>
            </w:r>
            <w:r w:rsidRPr="007E0B31">
              <w:rPr>
                <w:rFonts w:cs="Arial"/>
              </w:rPr>
              <w:t xml:space="preserve">. The term </w:t>
            </w:r>
            <w:r w:rsidRPr="007E0B31">
              <w:rPr>
                <w:rFonts w:cs="Arial"/>
                <w:b/>
              </w:rPr>
              <w:t>Generator</w:t>
            </w:r>
            <w:r w:rsidRPr="007E0B31">
              <w:rPr>
                <w:rFonts w:cs="Arial"/>
              </w:rPr>
              <w:t xml:space="preserve"> includes a </w:t>
            </w:r>
            <w:r w:rsidRPr="007E0B31">
              <w:rPr>
                <w:rFonts w:cs="Arial"/>
                <w:b/>
              </w:rPr>
              <w:t>EU Generator</w:t>
            </w:r>
            <w:r w:rsidRPr="007E0B31">
              <w:rPr>
                <w:rFonts w:cs="Arial"/>
              </w:rPr>
              <w:t xml:space="preserve"> and a </w:t>
            </w:r>
            <w:r w:rsidRPr="007E0B31">
              <w:rPr>
                <w:rFonts w:cs="Arial"/>
                <w:b/>
              </w:rPr>
              <w:t>GB Generator</w:t>
            </w:r>
            <w:r w:rsidRPr="007E0B31">
              <w:rPr>
                <w:rFonts w:cs="Arial"/>
              </w:rPr>
              <w:t>.</w:t>
            </w:r>
          </w:p>
        </w:tc>
      </w:tr>
      <w:tr w:rsidR="00EB1E5D" w:rsidRPr="007E0B31" w14:paraId="4625887D" w14:textId="77777777" w:rsidTr="490DE6A8">
        <w:trPr>
          <w:cantSplit/>
        </w:trPr>
        <w:tc>
          <w:tcPr>
            <w:tcW w:w="2884" w:type="dxa"/>
          </w:tcPr>
          <w:p w14:paraId="7874F98F" w14:textId="77777777" w:rsidR="00EB1E5D" w:rsidRPr="007E0B31" w:rsidRDefault="00EB1E5D" w:rsidP="00EB1E5D">
            <w:pPr>
              <w:pStyle w:val="Arial11Bold"/>
              <w:rPr>
                <w:rFonts w:cs="Arial"/>
              </w:rPr>
            </w:pPr>
            <w:r w:rsidRPr="007E0B31">
              <w:rPr>
                <w:rFonts w:cs="Arial"/>
              </w:rPr>
              <w:t>Generator Performance Chart</w:t>
            </w:r>
          </w:p>
        </w:tc>
        <w:tc>
          <w:tcPr>
            <w:tcW w:w="6634" w:type="dxa"/>
          </w:tcPr>
          <w:p w14:paraId="3A96CC39" w14:textId="33F812BB" w:rsidR="00EB1E5D" w:rsidRPr="007E0B31" w:rsidRDefault="00EB1E5D" w:rsidP="00EB1E5D">
            <w:pPr>
              <w:pStyle w:val="TableArial11"/>
              <w:rPr>
                <w:rFonts w:cs="Arial"/>
              </w:rPr>
            </w:pPr>
            <w:r w:rsidRPr="007E0B31">
              <w:rPr>
                <w:rFonts w:cs="Arial"/>
              </w:rPr>
              <w:t xml:space="preserve">A diagram which shows the MW and </w:t>
            </w:r>
            <w:r w:rsidRPr="0079139F">
              <w:rPr>
                <w:rFonts w:cs="Arial"/>
              </w:rPr>
              <w:t>MVAr</w:t>
            </w:r>
            <w:r w:rsidRPr="007E0B31">
              <w:rPr>
                <w:rFonts w:cs="Arial"/>
              </w:rPr>
              <w:t xml:space="preserve"> capability limits within which a </w:t>
            </w:r>
            <w:r w:rsidRPr="007E0B31">
              <w:rPr>
                <w:rFonts w:cs="Arial"/>
                <w:b/>
              </w:rPr>
              <w:t>Generating Unit</w:t>
            </w:r>
            <w:r w:rsidRPr="007E0B31">
              <w:rPr>
                <w:rFonts w:cs="Arial"/>
              </w:rPr>
              <w:t xml:space="preserve"> will be expected to operate under steady state conditions.</w:t>
            </w:r>
          </w:p>
        </w:tc>
      </w:tr>
      <w:tr w:rsidR="00EB1E5D" w:rsidRPr="007E0B31" w14:paraId="625353D3" w14:textId="77777777" w:rsidTr="490DE6A8">
        <w:trPr>
          <w:cantSplit/>
        </w:trPr>
        <w:tc>
          <w:tcPr>
            <w:tcW w:w="2884" w:type="dxa"/>
          </w:tcPr>
          <w:p w14:paraId="28F1FED3" w14:textId="77777777" w:rsidR="00EB1E5D" w:rsidRPr="007E0B31" w:rsidRDefault="00EB1E5D" w:rsidP="00EB1E5D">
            <w:pPr>
              <w:pStyle w:val="Arial11Bold"/>
              <w:rPr>
                <w:rFonts w:cs="Arial"/>
              </w:rPr>
            </w:pPr>
            <w:r w:rsidRPr="007E0B31">
              <w:rPr>
                <w:rFonts w:cs="Arial"/>
              </w:rPr>
              <w:t>Genset</w:t>
            </w:r>
          </w:p>
        </w:tc>
        <w:tc>
          <w:tcPr>
            <w:tcW w:w="6634" w:type="dxa"/>
          </w:tcPr>
          <w:p w14:paraId="66C9AF34" w14:textId="01B0E2EE" w:rsidR="00EB1E5D" w:rsidRPr="007E0B31" w:rsidRDefault="00EB1E5D" w:rsidP="00EB1E5D">
            <w:pPr>
              <w:pStyle w:val="TableArial11"/>
              <w:rPr>
                <w:rFonts w:cs="Arial"/>
              </w:rPr>
            </w:pP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Pr>
                <w:rFonts w:cs="Arial"/>
                <w:b/>
              </w:rPr>
              <w:t xml:space="preserve"> </w:t>
            </w:r>
            <w:r w:rsidRPr="00DF3354">
              <w:rPr>
                <w:rFonts w:cs="Arial"/>
              </w:rPr>
              <w:t>and/or</w:t>
            </w:r>
            <w:r>
              <w:rPr>
                <w:rFonts w:cs="Arial"/>
                <w:b/>
              </w:rPr>
              <w:t xml:space="preserve"> </w:t>
            </w:r>
            <w:r w:rsidRPr="00DF3354">
              <w:rPr>
                <w:rFonts w:cs="Arial"/>
                <w:b/>
              </w:rPr>
              <w:t>Electricity Storage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at a </w:t>
            </w:r>
            <w:r w:rsidRPr="007E0B31">
              <w:rPr>
                <w:rFonts w:cs="Arial"/>
                <w:b/>
              </w:rPr>
              <w:t>Large Power Station</w:t>
            </w:r>
            <w:r w:rsidRPr="007E0B31">
              <w:rPr>
                <w:rFonts w:cs="Arial"/>
              </w:rPr>
              <w:t xml:space="preserve"> or any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which is directly connected to the </w:t>
            </w:r>
            <w:r w:rsidRPr="007E0B31">
              <w:rPr>
                <w:rFonts w:cs="Arial"/>
                <w:b/>
              </w:rPr>
              <w:t>National Electricity Transmission System</w:t>
            </w:r>
            <w:r w:rsidRPr="007E0B31">
              <w:rPr>
                <w:rFonts w:cs="Arial"/>
              </w:rPr>
              <w:t>.</w:t>
            </w:r>
          </w:p>
        </w:tc>
      </w:tr>
      <w:tr w:rsidR="00EB1E5D" w:rsidRPr="007E0B31" w14:paraId="4D41E64A" w14:textId="77777777" w:rsidTr="490DE6A8">
        <w:trPr>
          <w:cantSplit/>
        </w:trPr>
        <w:tc>
          <w:tcPr>
            <w:tcW w:w="2884" w:type="dxa"/>
          </w:tcPr>
          <w:p w14:paraId="31C3C21C" w14:textId="77777777" w:rsidR="00EB1E5D" w:rsidRPr="007E0B31" w:rsidRDefault="00EB1E5D" w:rsidP="00EB1E5D">
            <w:pPr>
              <w:pStyle w:val="Arial11Bold"/>
              <w:rPr>
                <w:rFonts w:cs="Arial"/>
              </w:rPr>
            </w:pPr>
            <w:r w:rsidRPr="007E0B31">
              <w:rPr>
                <w:rFonts w:cs="Arial"/>
              </w:rPr>
              <w:lastRenderedPageBreak/>
              <w:t>Good Industry Practice</w:t>
            </w:r>
          </w:p>
        </w:tc>
        <w:tc>
          <w:tcPr>
            <w:tcW w:w="6634" w:type="dxa"/>
          </w:tcPr>
          <w:p w14:paraId="3DFA7AB2" w14:textId="77777777" w:rsidR="00EB1E5D" w:rsidRPr="007E0B31" w:rsidRDefault="00EB1E5D" w:rsidP="00EB1E5D">
            <w:pPr>
              <w:pStyle w:val="TableArial11"/>
              <w:rPr>
                <w:rFonts w:cs="Arial"/>
              </w:rPr>
            </w:pPr>
            <w:r w:rsidRPr="007E0B31">
              <w:rPr>
                <w:rFonts w:cs="Arial"/>
              </w:rPr>
              <w:t>The exercise of that degree of skill, diligence, prudence and foresight which would reasonably and ordinarily be expected from a skilled and experienced operator engaged in the same type of undertaking under the same or similar circumstances.</w:t>
            </w:r>
          </w:p>
        </w:tc>
      </w:tr>
      <w:tr w:rsidR="00EB1E5D" w:rsidRPr="007E0B31" w14:paraId="26C7E381" w14:textId="77777777" w:rsidTr="490DE6A8">
        <w:trPr>
          <w:cantSplit/>
        </w:trPr>
        <w:tc>
          <w:tcPr>
            <w:tcW w:w="2884" w:type="dxa"/>
          </w:tcPr>
          <w:p w14:paraId="742C86BC" w14:textId="77777777" w:rsidR="00EB1E5D" w:rsidRPr="007E0B31" w:rsidRDefault="00EB1E5D" w:rsidP="00EB1E5D">
            <w:pPr>
              <w:pStyle w:val="Arial11Bold"/>
              <w:rPr>
                <w:rFonts w:cs="Arial"/>
              </w:rPr>
            </w:pPr>
            <w:r w:rsidRPr="007E0B31">
              <w:rPr>
                <w:rFonts w:cs="Arial"/>
              </w:rPr>
              <w:t xml:space="preserve">Governance Rules </w:t>
            </w:r>
            <w:r w:rsidRPr="007E0B31">
              <w:rPr>
                <w:rFonts w:cs="Arial"/>
                <w:b w:val="0"/>
              </w:rPr>
              <w:t>or</w:t>
            </w:r>
            <w:r w:rsidRPr="007E0B31">
              <w:rPr>
                <w:rFonts w:cs="Arial"/>
              </w:rPr>
              <w:t xml:space="preserve"> GR</w:t>
            </w:r>
          </w:p>
        </w:tc>
        <w:tc>
          <w:tcPr>
            <w:tcW w:w="6634" w:type="dxa"/>
          </w:tcPr>
          <w:p w14:paraId="6B39E30A" w14:textId="77777777" w:rsidR="00EB1E5D" w:rsidRPr="007E0B31" w:rsidRDefault="00EB1E5D" w:rsidP="00EB1E5D">
            <w:pPr>
              <w:pStyle w:val="TableArial11"/>
              <w:rPr>
                <w:rFonts w:cs="Arial"/>
              </w:rPr>
            </w:pPr>
            <w:r w:rsidRPr="007E0B31">
              <w:rPr>
                <w:rFonts w:cs="Arial"/>
              </w:rPr>
              <w:t xml:space="preserve">That portion of the </w:t>
            </w:r>
            <w:r w:rsidRPr="007E0B31">
              <w:rPr>
                <w:rFonts w:cs="Arial"/>
                <w:b/>
              </w:rPr>
              <w:t>Grid Code</w:t>
            </w:r>
            <w:r w:rsidRPr="007E0B31">
              <w:rPr>
                <w:rFonts w:cs="Arial"/>
              </w:rPr>
              <w:t xml:space="preserve"> which is identified as the </w:t>
            </w:r>
            <w:r w:rsidRPr="007E0B31">
              <w:rPr>
                <w:rFonts w:cs="Arial"/>
                <w:b/>
              </w:rPr>
              <w:t>Governance Rules</w:t>
            </w:r>
            <w:r w:rsidRPr="007E0B31">
              <w:rPr>
                <w:rFonts w:cs="Arial"/>
              </w:rPr>
              <w:t>.</w:t>
            </w:r>
          </w:p>
        </w:tc>
      </w:tr>
      <w:tr w:rsidR="00EB1E5D" w:rsidRPr="007E0B31" w14:paraId="64198495" w14:textId="77777777" w:rsidTr="490DE6A8">
        <w:trPr>
          <w:cantSplit/>
        </w:trPr>
        <w:tc>
          <w:tcPr>
            <w:tcW w:w="2884" w:type="dxa"/>
          </w:tcPr>
          <w:p w14:paraId="3EC6201C" w14:textId="34C4097C" w:rsidR="00EB1E5D" w:rsidRPr="00A87826" w:rsidRDefault="00EB1E5D" w:rsidP="00EB1E5D">
            <w:pPr>
              <w:pStyle w:val="Arial11Bold"/>
            </w:pPr>
            <w:r w:rsidRPr="00A87826">
              <w:t xml:space="preserve">Governor </w:t>
            </w:r>
            <w:proofErr w:type="spellStart"/>
            <w:r w:rsidRPr="00A87826">
              <w:t>Deadband</w:t>
            </w:r>
            <w:proofErr w:type="spellEnd"/>
          </w:p>
        </w:tc>
        <w:tc>
          <w:tcPr>
            <w:tcW w:w="6634" w:type="dxa"/>
          </w:tcPr>
          <w:p w14:paraId="51CA9741" w14:textId="17755045" w:rsidR="00EB1E5D" w:rsidRPr="009B5CCC" w:rsidRDefault="00EB1E5D" w:rsidP="00EB1E5D">
            <w:pPr>
              <w:pStyle w:val="TableArial11"/>
              <w:rPr>
                <w:rFonts w:cs="Arial"/>
              </w:rPr>
            </w:pPr>
            <w:r w:rsidRPr="007E0B31">
              <w:rPr>
                <w:rFonts w:cs="Arial"/>
              </w:rPr>
              <w:t>An interval used intentionally to make the</w:t>
            </w:r>
            <w:r w:rsidRPr="00E60206">
              <w:rPr>
                <w:rFonts w:cs="Arial"/>
                <w:b/>
              </w:rPr>
              <w:t xml:space="preserve"> frequency</w:t>
            </w:r>
            <w:r w:rsidRPr="007E0B31">
              <w:rPr>
                <w:rFonts w:cs="Arial"/>
              </w:rPr>
              <w:t xml:space="preserve"> control unresponsive</w:t>
            </w:r>
            <w:r>
              <w:rPr>
                <w:rFonts w:cs="Arial"/>
              </w:rPr>
              <w:t>.</w:t>
            </w:r>
          </w:p>
        </w:tc>
      </w:tr>
      <w:tr w:rsidR="00EB1E5D" w:rsidRPr="007E0B31" w14:paraId="66ABD35B" w14:textId="77777777" w:rsidTr="490DE6A8">
        <w:trPr>
          <w:cantSplit/>
        </w:trPr>
        <w:tc>
          <w:tcPr>
            <w:tcW w:w="2884" w:type="dxa"/>
          </w:tcPr>
          <w:p w14:paraId="5D6FA2DB" w14:textId="77777777" w:rsidR="00EB1E5D" w:rsidRPr="007E0B31" w:rsidRDefault="00EB1E5D" w:rsidP="00EB1E5D">
            <w:pPr>
              <w:pStyle w:val="Arial11Bold"/>
              <w:rPr>
                <w:rFonts w:cs="Arial"/>
              </w:rPr>
            </w:pPr>
            <w:r w:rsidRPr="007E0B31">
              <w:rPr>
                <w:rFonts w:cs="Arial"/>
              </w:rPr>
              <w:t xml:space="preserve">Great Britain </w:t>
            </w:r>
            <w:r w:rsidRPr="007E0B31">
              <w:rPr>
                <w:rFonts w:cs="Arial"/>
                <w:b w:val="0"/>
              </w:rPr>
              <w:t>or</w:t>
            </w:r>
            <w:r w:rsidRPr="007E0B31">
              <w:rPr>
                <w:rFonts w:cs="Arial"/>
              </w:rPr>
              <w:t xml:space="preserve"> GB</w:t>
            </w:r>
          </w:p>
        </w:tc>
        <w:tc>
          <w:tcPr>
            <w:tcW w:w="6634" w:type="dxa"/>
          </w:tcPr>
          <w:p w14:paraId="1EC780FB" w14:textId="77777777" w:rsidR="00EB1E5D" w:rsidRPr="007E0B31" w:rsidRDefault="00EB1E5D" w:rsidP="00EB1E5D">
            <w:pPr>
              <w:pStyle w:val="TableArial11"/>
              <w:rPr>
                <w:rFonts w:cs="Arial"/>
              </w:rPr>
            </w:pPr>
            <w:r w:rsidRPr="007E0B31">
              <w:rPr>
                <w:rFonts w:cs="Arial"/>
              </w:rPr>
              <w:t>The landmass of England and Wales and Scotland, including internal waters.</w:t>
            </w:r>
          </w:p>
        </w:tc>
      </w:tr>
      <w:tr w:rsidR="00EB1E5D" w:rsidRPr="007E0B31" w14:paraId="70929E33" w14:textId="77777777" w:rsidTr="490DE6A8">
        <w:trPr>
          <w:cantSplit/>
        </w:trPr>
        <w:tc>
          <w:tcPr>
            <w:tcW w:w="2884" w:type="dxa"/>
          </w:tcPr>
          <w:p w14:paraId="68D83069" w14:textId="77777777" w:rsidR="00EB1E5D" w:rsidRPr="007E0B31" w:rsidRDefault="00EB1E5D" w:rsidP="00EB1E5D">
            <w:pPr>
              <w:pStyle w:val="Arial11Bold"/>
              <w:rPr>
                <w:rFonts w:cs="Arial"/>
              </w:rPr>
            </w:pPr>
            <w:r w:rsidRPr="007E0B31">
              <w:rPr>
                <w:rFonts w:cs="Arial"/>
              </w:rPr>
              <w:t>Grid Code Fast Track Proposals</w:t>
            </w:r>
          </w:p>
        </w:tc>
        <w:tc>
          <w:tcPr>
            <w:tcW w:w="6634" w:type="dxa"/>
          </w:tcPr>
          <w:p w14:paraId="48C60AA1" w14:textId="77777777" w:rsidR="00EB1E5D" w:rsidRPr="007E0B31" w:rsidRDefault="00EB1E5D" w:rsidP="00EB1E5D">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raised pursuant to GR.26 and has not yet been approved or rejected by the </w:t>
            </w:r>
            <w:r w:rsidRPr="007E0B31">
              <w:rPr>
                <w:rFonts w:cs="Arial"/>
                <w:b/>
              </w:rPr>
              <w:t>Grid Code Review Panel</w:t>
            </w:r>
            <w:r w:rsidRPr="007E0B31">
              <w:rPr>
                <w:rFonts w:cs="Arial"/>
              </w:rPr>
              <w:t>.</w:t>
            </w:r>
          </w:p>
        </w:tc>
      </w:tr>
      <w:tr w:rsidR="00EB1E5D" w:rsidRPr="007E0B31" w14:paraId="2EDE9E2F" w14:textId="77777777" w:rsidTr="490DE6A8">
        <w:trPr>
          <w:cantSplit/>
        </w:trPr>
        <w:tc>
          <w:tcPr>
            <w:tcW w:w="2884" w:type="dxa"/>
          </w:tcPr>
          <w:p w14:paraId="43CBF0F4" w14:textId="77777777" w:rsidR="00EB1E5D" w:rsidRPr="007E0B31" w:rsidRDefault="00EB1E5D" w:rsidP="00EB1E5D">
            <w:pPr>
              <w:pStyle w:val="Arial11Bold"/>
              <w:rPr>
                <w:rFonts w:cs="Arial"/>
              </w:rPr>
            </w:pPr>
            <w:r w:rsidRPr="007E0B31">
              <w:rPr>
                <w:rFonts w:cs="Arial"/>
              </w:rPr>
              <w:t>Grid Code Modification Fast Track Report</w:t>
            </w:r>
          </w:p>
        </w:tc>
        <w:tc>
          <w:tcPr>
            <w:tcW w:w="6634" w:type="dxa"/>
          </w:tcPr>
          <w:p w14:paraId="01E7A62C" w14:textId="77777777" w:rsidR="00EB1E5D" w:rsidRPr="007E0B31" w:rsidRDefault="00EB1E5D" w:rsidP="00EB1E5D">
            <w:pPr>
              <w:pStyle w:val="TableArial11"/>
              <w:rPr>
                <w:rFonts w:cs="Arial"/>
              </w:rPr>
            </w:pPr>
            <w:r w:rsidRPr="007E0B31">
              <w:rPr>
                <w:rFonts w:cs="Arial"/>
              </w:rPr>
              <w:t>A report prepared pursuant to GR.26</w:t>
            </w:r>
          </w:p>
        </w:tc>
      </w:tr>
      <w:tr w:rsidR="00EB1E5D" w:rsidRPr="007E0B31" w14:paraId="7FE69FF9" w14:textId="77777777" w:rsidTr="490DE6A8">
        <w:trPr>
          <w:cantSplit/>
        </w:trPr>
        <w:tc>
          <w:tcPr>
            <w:tcW w:w="2884" w:type="dxa"/>
          </w:tcPr>
          <w:p w14:paraId="2D672D65" w14:textId="77777777" w:rsidR="00EB1E5D" w:rsidRPr="007E0B31" w:rsidRDefault="00EB1E5D" w:rsidP="00EB1E5D">
            <w:pPr>
              <w:pStyle w:val="Arial11Bold"/>
              <w:rPr>
                <w:rFonts w:cs="Arial"/>
              </w:rPr>
            </w:pPr>
            <w:r w:rsidRPr="007E0B31">
              <w:rPr>
                <w:rFonts w:cs="Arial"/>
              </w:rPr>
              <w:t>Grid Code Modification Register</w:t>
            </w:r>
          </w:p>
        </w:tc>
        <w:tc>
          <w:tcPr>
            <w:tcW w:w="6634" w:type="dxa"/>
          </w:tcPr>
          <w:p w14:paraId="6A454EA3" w14:textId="77777777" w:rsidR="00EB1E5D" w:rsidRPr="007E0B31" w:rsidRDefault="00EB1E5D" w:rsidP="00EB1E5D">
            <w:pPr>
              <w:pStyle w:val="TableArial11"/>
              <w:rPr>
                <w:rFonts w:cs="Arial"/>
              </w:rPr>
            </w:pPr>
            <w:r w:rsidRPr="007E0B31">
              <w:rPr>
                <w:rFonts w:cs="Arial"/>
              </w:rPr>
              <w:t>Has the meaning given in GR.13.1.</w:t>
            </w:r>
          </w:p>
        </w:tc>
      </w:tr>
      <w:tr w:rsidR="00EB1E5D" w:rsidRPr="007E0B31" w14:paraId="1B8E54A8" w14:textId="77777777" w:rsidTr="490DE6A8">
        <w:trPr>
          <w:cantSplit/>
        </w:trPr>
        <w:tc>
          <w:tcPr>
            <w:tcW w:w="2884" w:type="dxa"/>
          </w:tcPr>
          <w:p w14:paraId="4D940EB7" w14:textId="77777777" w:rsidR="00EB1E5D" w:rsidRPr="007E0B31" w:rsidRDefault="00EB1E5D" w:rsidP="00EB1E5D">
            <w:pPr>
              <w:pStyle w:val="Arial11Bold"/>
              <w:rPr>
                <w:rFonts w:cs="Arial"/>
              </w:rPr>
            </w:pPr>
            <w:r w:rsidRPr="007E0B31">
              <w:rPr>
                <w:rFonts w:cs="Arial"/>
              </w:rPr>
              <w:t>Grid Code Modification Report</w:t>
            </w:r>
          </w:p>
        </w:tc>
        <w:tc>
          <w:tcPr>
            <w:tcW w:w="6634" w:type="dxa"/>
          </w:tcPr>
          <w:p w14:paraId="440554AD" w14:textId="77777777" w:rsidR="00EB1E5D" w:rsidRPr="007E0B31" w:rsidRDefault="00EB1E5D" w:rsidP="00EB1E5D">
            <w:pPr>
              <w:pStyle w:val="TableArial11"/>
              <w:rPr>
                <w:rFonts w:cs="Arial"/>
              </w:rPr>
            </w:pPr>
            <w:r w:rsidRPr="007E0B31">
              <w:rPr>
                <w:rFonts w:cs="Arial"/>
              </w:rPr>
              <w:t>Has the meaning given in GR.22.1.</w:t>
            </w:r>
          </w:p>
        </w:tc>
      </w:tr>
      <w:tr w:rsidR="00EB1E5D" w:rsidRPr="007E0B31" w14:paraId="7F1BFC88" w14:textId="77777777" w:rsidTr="490DE6A8">
        <w:trPr>
          <w:cantSplit/>
        </w:trPr>
        <w:tc>
          <w:tcPr>
            <w:tcW w:w="2884" w:type="dxa"/>
          </w:tcPr>
          <w:p w14:paraId="3E526269" w14:textId="77777777" w:rsidR="00EB1E5D" w:rsidRPr="007E0B31" w:rsidRDefault="00EB1E5D" w:rsidP="00EB1E5D">
            <w:pPr>
              <w:pStyle w:val="Arial11Bold"/>
              <w:rPr>
                <w:rFonts w:cs="Arial"/>
              </w:rPr>
            </w:pPr>
            <w:r w:rsidRPr="007E0B31">
              <w:rPr>
                <w:rFonts w:cs="Arial"/>
              </w:rPr>
              <w:t>Grid Code Modification</w:t>
            </w:r>
          </w:p>
          <w:p w14:paraId="79962484" w14:textId="77777777" w:rsidR="00EB1E5D" w:rsidRPr="007E0B31" w:rsidRDefault="00EB1E5D" w:rsidP="00EB1E5D">
            <w:pPr>
              <w:pStyle w:val="Arial11Bold"/>
              <w:rPr>
                <w:rFonts w:cs="Arial"/>
              </w:rPr>
            </w:pPr>
            <w:r w:rsidRPr="007E0B31">
              <w:rPr>
                <w:rFonts w:cs="Arial"/>
              </w:rPr>
              <w:t>Procedures</w:t>
            </w:r>
          </w:p>
        </w:tc>
        <w:tc>
          <w:tcPr>
            <w:tcW w:w="6634" w:type="dxa"/>
          </w:tcPr>
          <w:p w14:paraId="1003DC02" w14:textId="77777777" w:rsidR="00EB1E5D" w:rsidRPr="007E0B31" w:rsidRDefault="00EB1E5D" w:rsidP="00EB1E5D">
            <w:pPr>
              <w:pStyle w:val="TableArial11"/>
              <w:rPr>
                <w:rFonts w:cs="Arial"/>
              </w:rPr>
            </w:pPr>
            <w:r w:rsidRPr="007E0B31">
              <w:rPr>
                <w:rFonts w:cs="Arial"/>
              </w:rPr>
              <w:t xml:space="preserve">The procedures for the modification of the </w:t>
            </w:r>
            <w:r w:rsidRPr="007E0B31">
              <w:rPr>
                <w:rFonts w:cs="Arial"/>
                <w:b/>
              </w:rPr>
              <w:t>Grid Code</w:t>
            </w:r>
            <w:r w:rsidRPr="007E0B31">
              <w:rPr>
                <w:rFonts w:cs="Arial"/>
              </w:rPr>
              <w:t xml:space="preserve"> (including the implementation of </w:t>
            </w:r>
            <w:r w:rsidRPr="007E0B31">
              <w:rPr>
                <w:rFonts w:cs="Arial"/>
                <w:b/>
              </w:rPr>
              <w:t>Approved Modifications</w:t>
            </w:r>
            <w:r w:rsidRPr="007E0B31">
              <w:rPr>
                <w:rFonts w:cs="Arial"/>
              </w:rPr>
              <w:t xml:space="preserve">) as set out in the </w:t>
            </w:r>
            <w:r w:rsidRPr="007E0B31">
              <w:rPr>
                <w:rFonts w:cs="Arial"/>
                <w:b/>
              </w:rPr>
              <w:t>Governance Rules</w:t>
            </w:r>
            <w:r w:rsidRPr="007E0B31">
              <w:rPr>
                <w:rFonts w:cs="Arial"/>
              </w:rPr>
              <w:t>.</w:t>
            </w:r>
          </w:p>
        </w:tc>
      </w:tr>
      <w:tr w:rsidR="00EB1E5D" w:rsidRPr="007E0B31" w14:paraId="1019C4E6" w14:textId="77777777" w:rsidTr="490DE6A8">
        <w:trPr>
          <w:cantSplit/>
        </w:trPr>
        <w:tc>
          <w:tcPr>
            <w:tcW w:w="2884" w:type="dxa"/>
          </w:tcPr>
          <w:p w14:paraId="6FB3FC5E" w14:textId="77777777" w:rsidR="00EB1E5D" w:rsidRPr="007E0B31" w:rsidRDefault="00EB1E5D" w:rsidP="00EB1E5D">
            <w:pPr>
              <w:pStyle w:val="Arial11Bold"/>
              <w:rPr>
                <w:rFonts w:cs="Arial"/>
              </w:rPr>
            </w:pPr>
            <w:r w:rsidRPr="007E0B31">
              <w:rPr>
                <w:rFonts w:cs="Arial"/>
              </w:rPr>
              <w:t>Grid Code Modification Proposal</w:t>
            </w:r>
          </w:p>
        </w:tc>
        <w:tc>
          <w:tcPr>
            <w:tcW w:w="6634" w:type="dxa"/>
          </w:tcPr>
          <w:p w14:paraId="66E591DD" w14:textId="77777777" w:rsidR="00EB1E5D" w:rsidRPr="007E0B31" w:rsidRDefault="00EB1E5D" w:rsidP="00EB1E5D">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not yet rejected pursuant to GR.15.5 or GR.15.6 and has not yet been implemented.</w:t>
            </w:r>
          </w:p>
        </w:tc>
      </w:tr>
      <w:tr w:rsidR="00EB1E5D" w:rsidRPr="007E0B31" w14:paraId="3F734B33" w14:textId="77777777" w:rsidTr="490DE6A8">
        <w:trPr>
          <w:cantSplit/>
        </w:trPr>
        <w:tc>
          <w:tcPr>
            <w:tcW w:w="2884" w:type="dxa"/>
          </w:tcPr>
          <w:p w14:paraId="47A35776" w14:textId="77777777" w:rsidR="00EB1E5D" w:rsidRPr="007E0B31" w:rsidRDefault="00EB1E5D" w:rsidP="00EB1E5D">
            <w:pPr>
              <w:pStyle w:val="Arial11Bold"/>
              <w:rPr>
                <w:rFonts w:cs="Arial"/>
              </w:rPr>
            </w:pPr>
            <w:r w:rsidRPr="007E0B31">
              <w:rPr>
                <w:rFonts w:cs="Arial"/>
              </w:rPr>
              <w:t>Grid Code Modification Self- Governance Report</w:t>
            </w:r>
          </w:p>
        </w:tc>
        <w:tc>
          <w:tcPr>
            <w:tcW w:w="6634" w:type="dxa"/>
          </w:tcPr>
          <w:p w14:paraId="605F34A3" w14:textId="77777777" w:rsidR="00EB1E5D" w:rsidRPr="007E0B31" w:rsidRDefault="00EB1E5D" w:rsidP="00EB1E5D">
            <w:pPr>
              <w:pStyle w:val="TableArial11"/>
              <w:rPr>
                <w:rFonts w:cs="Arial"/>
              </w:rPr>
            </w:pPr>
            <w:r w:rsidRPr="007E0B31">
              <w:rPr>
                <w:rFonts w:cs="Arial"/>
              </w:rPr>
              <w:t>Has the meaning given in GR.24.5</w:t>
            </w:r>
          </w:p>
        </w:tc>
      </w:tr>
      <w:tr w:rsidR="00EB1E5D" w:rsidRPr="007E0B31" w14:paraId="387C69DC" w14:textId="77777777" w:rsidTr="490DE6A8">
        <w:trPr>
          <w:cantSplit/>
        </w:trPr>
        <w:tc>
          <w:tcPr>
            <w:tcW w:w="2884" w:type="dxa"/>
          </w:tcPr>
          <w:p w14:paraId="4518B247" w14:textId="77777777" w:rsidR="00EB1E5D" w:rsidRPr="007E0B31" w:rsidRDefault="00EB1E5D" w:rsidP="00EB1E5D">
            <w:pPr>
              <w:pStyle w:val="Arial11Bold"/>
              <w:rPr>
                <w:rFonts w:cs="Arial"/>
              </w:rPr>
            </w:pPr>
            <w:r w:rsidRPr="007E0B31">
              <w:rPr>
                <w:rFonts w:cs="Arial"/>
              </w:rPr>
              <w:t>Grid Code Objectives</w:t>
            </w:r>
          </w:p>
        </w:tc>
        <w:tc>
          <w:tcPr>
            <w:tcW w:w="6634" w:type="dxa"/>
          </w:tcPr>
          <w:p w14:paraId="5F7C23F5" w14:textId="72422350" w:rsidR="00EB1E5D" w:rsidRPr="007E0B31" w:rsidRDefault="00EB1E5D" w:rsidP="00EB1E5D">
            <w:pPr>
              <w:pStyle w:val="TableArial11"/>
              <w:rPr>
                <w:rFonts w:cs="Arial"/>
              </w:rPr>
            </w:pPr>
            <w:r w:rsidRPr="007E0B31">
              <w:rPr>
                <w:rFonts w:cs="Arial"/>
              </w:rPr>
              <w:t xml:space="preserve">Means the objectives referred to in Paragraph 1b of Standard Condition C14 of </w:t>
            </w:r>
            <w:r>
              <w:rPr>
                <w:rFonts w:cs="Arial"/>
                <w:b/>
              </w:rPr>
              <w:t>The Company</w:t>
            </w:r>
            <w:r w:rsidRPr="007E0B31">
              <w:rPr>
                <w:rFonts w:cs="Arial"/>
                <w:b/>
              </w:rPr>
              <w:t>’s Transmission Licence</w:t>
            </w:r>
            <w:r w:rsidRPr="007E0B31">
              <w:rPr>
                <w:rFonts w:cs="Arial"/>
              </w:rPr>
              <w:t>.</w:t>
            </w:r>
          </w:p>
        </w:tc>
      </w:tr>
      <w:tr w:rsidR="00EB1E5D" w:rsidRPr="007E0B31" w14:paraId="39199EE0" w14:textId="77777777" w:rsidTr="490DE6A8">
        <w:trPr>
          <w:cantSplit/>
        </w:trPr>
        <w:tc>
          <w:tcPr>
            <w:tcW w:w="2884" w:type="dxa"/>
          </w:tcPr>
          <w:p w14:paraId="17F6006E" w14:textId="77777777" w:rsidR="00EB1E5D" w:rsidRPr="007E0B31" w:rsidRDefault="00EB1E5D" w:rsidP="00EB1E5D">
            <w:pPr>
              <w:pStyle w:val="Arial11Bold"/>
              <w:rPr>
                <w:rFonts w:cs="Arial"/>
              </w:rPr>
            </w:pPr>
            <w:r w:rsidRPr="007E0B31">
              <w:rPr>
                <w:rFonts w:cs="Arial"/>
              </w:rPr>
              <w:t xml:space="preserve">Grid Code Review Panel </w:t>
            </w:r>
            <w:r w:rsidRPr="007E0B31">
              <w:rPr>
                <w:rFonts w:cs="Arial"/>
                <w:b w:val="0"/>
              </w:rPr>
              <w:t>or</w:t>
            </w:r>
            <w:r w:rsidRPr="007E0B31">
              <w:rPr>
                <w:rFonts w:cs="Arial"/>
              </w:rPr>
              <w:t xml:space="preserve"> Panel </w:t>
            </w:r>
          </w:p>
        </w:tc>
        <w:tc>
          <w:tcPr>
            <w:tcW w:w="6634" w:type="dxa"/>
          </w:tcPr>
          <w:p w14:paraId="537B37D4" w14:textId="77777777" w:rsidR="00EB1E5D" w:rsidRPr="007E0B31" w:rsidRDefault="00EB1E5D" w:rsidP="00EB1E5D">
            <w:pPr>
              <w:pStyle w:val="TableArial11"/>
              <w:rPr>
                <w:rFonts w:cs="Arial"/>
              </w:rPr>
            </w:pPr>
            <w:r w:rsidRPr="007E0B31">
              <w:rPr>
                <w:rFonts w:cs="Arial"/>
              </w:rPr>
              <w:t>The panel with the functions set out in GR.1.2.</w:t>
            </w:r>
          </w:p>
        </w:tc>
      </w:tr>
      <w:tr w:rsidR="00EB1E5D" w:rsidRPr="007E0B31" w14:paraId="781A6549" w14:textId="77777777" w:rsidTr="490DE6A8">
        <w:trPr>
          <w:cantSplit/>
        </w:trPr>
        <w:tc>
          <w:tcPr>
            <w:tcW w:w="2884" w:type="dxa"/>
          </w:tcPr>
          <w:p w14:paraId="26F0CF91" w14:textId="77777777" w:rsidR="00EB1E5D" w:rsidRPr="007E0B31" w:rsidRDefault="00EB1E5D" w:rsidP="00EB1E5D">
            <w:pPr>
              <w:pStyle w:val="Arial11Bold"/>
              <w:rPr>
                <w:rFonts w:cs="Arial"/>
              </w:rPr>
            </w:pPr>
            <w:r w:rsidRPr="007E0B31">
              <w:rPr>
                <w:rFonts w:cs="Arial"/>
              </w:rPr>
              <w:t>Grid Code Review Panel</w:t>
            </w:r>
          </w:p>
          <w:p w14:paraId="7F57BF7E" w14:textId="77777777" w:rsidR="00EB1E5D" w:rsidRPr="007E0B31" w:rsidRDefault="00EB1E5D" w:rsidP="00EB1E5D">
            <w:pPr>
              <w:pStyle w:val="Arial11Bold"/>
              <w:rPr>
                <w:rFonts w:cs="Arial"/>
              </w:rPr>
            </w:pPr>
            <w:r w:rsidRPr="007E0B31">
              <w:rPr>
                <w:rFonts w:cs="Arial"/>
              </w:rPr>
              <w:t>Recommendation Vote</w:t>
            </w:r>
          </w:p>
        </w:tc>
        <w:tc>
          <w:tcPr>
            <w:tcW w:w="6634" w:type="dxa"/>
          </w:tcPr>
          <w:p w14:paraId="645A5276" w14:textId="513D9226" w:rsidR="00EB1E5D" w:rsidRPr="007E0B31" w:rsidRDefault="00EB1E5D" w:rsidP="00EB1E5D">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Paragraph GR.22.4 as to whether in their view they believe each proposed </w:t>
            </w:r>
            <w:r w:rsidRPr="007E0B31">
              <w:rPr>
                <w:rFonts w:cs="Arial"/>
                <w:b/>
              </w:rPr>
              <w:t>Grid Code Modification Proposal</w:t>
            </w:r>
            <w:r w:rsidRPr="007E0B31">
              <w:rPr>
                <w:rFonts w:cs="Arial"/>
              </w:rPr>
              <w:t xml:space="preserve">, or </w:t>
            </w:r>
            <w:r w:rsidRPr="007E0B31">
              <w:rPr>
                <w:rFonts w:cs="Arial"/>
                <w:b/>
              </w:rPr>
              <w:t xml:space="preserve">Workgroup Alternative Grid Code Modification </w:t>
            </w:r>
            <w:r w:rsidRPr="007E0B31">
              <w:rPr>
                <w:rFonts w:cs="Arial"/>
              </w:rPr>
              <w:t xml:space="preserve">would better facilitate achievement of the </w:t>
            </w:r>
            <w:r w:rsidRPr="007E0B31">
              <w:rPr>
                <w:rFonts w:cs="Arial"/>
                <w:b/>
              </w:rPr>
              <w:t>Grid Code Objective(s)</w:t>
            </w:r>
            <w:r w:rsidRPr="007E0B31">
              <w:rPr>
                <w:rFonts w:cs="Arial"/>
              </w:rPr>
              <w:t xml:space="preserve"> and so should be made.</w:t>
            </w:r>
          </w:p>
        </w:tc>
      </w:tr>
      <w:tr w:rsidR="00EB1E5D" w:rsidRPr="007E0B31" w14:paraId="1870B32A" w14:textId="77777777" w:rsidTr="490DE6A8">
        <w:trPr>
          <w:cantSplit/>
        </w:trPr>
        <w:tc>
          <w:tcPr>
            <w:tcW w:w="2884" w:type="dxa"/>
          </w:tcPr>
          <w:p w14:paraId="27AC9B5B" w14:textId="77777777" w:rsidR="00EB1E5D" w:rsidRPr="007E0B31" w:rsidRDefault="00EB1E5D" w:rsidP="00EB1E5D">
            <w:pPr>
              <w:pStyle w:val="Arial11Bold"/>
              <w:rPr>
                <w:rFonts w:cs="Arial"/>
              </w:rPr>
            </w:pPr>
            <w:r w:rsidRPr="007E0B31">
              <w:rPr>
                <w:rFonts w:cs="Arial"/>
              </w:rPr>
              <w:t>Grid Code Review Panel Self-Governance Vote</w:t>
            </w:r>
          </w:p>
        </w:tc>
        <w:tc>
          <w:tcPr>
            <w:tcW w:w="6634" w:type="dxa"/>
          </w:tcPr>
          <w:p w14:paraId="23D0B306" w14:textId="50A5875B" w:rsidR="00EB1E5D" w:rsidRPr="007E0B31" w:rsidRDefault="00EB1E5D" w:rsidP="00EB1E5D">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GR.24.9 as to whether they believe each proposed Grid Code Modification Proposal, as compared with the then existing provisions of the </w:t>
            </w:r>
            <w:r w:rsidRPr="007E0B31">
              <w:rPr>
                <w:rFonts w:cs="Arial"/>
                <w:b/>
              </w:rPr>
              <w:t>Grid Code</w:t>
            </w:r>
            <w:r w:rsidRPr="007E0B31">
              <w:rPr>
                <w:rFonts w:cs="Arial"/>
              </w:rPr>
              <w:t xml:space="preserve"> and any </w:t>
            </w:r>
            <w:r w:rsidRPr="007E0B31">
              <w:rPr>
                <w:rFonts w:cs="Arial"/>
                <w:b/>
              </w:rPr>
              <w:t>Workgroup Alternative Grid Code Modification</w:t>
            </w:r>
            <w:r w:rsidRPr="007E0B31">
              <w:rPr>
                <w:rFonts w:cs="Arial"/>
              </w:rPr>
              <w:t xml:space="preserve"> set out in the </w:t>
            </w:r>
            <w:r w:rsidRPr="007E0B31">
              <w:rPr>
                <w:rFonts w:cs="Arial"/>
                <w:b/>
              </w:rPr>
              <w:t>Grid Code Modification Self-Governance Report</w:t>
            </w:r>
            <w:r w:rsidRPr="007E0B31">
              <w:rPr>
                <w:rFonts w:cs="Arial"/>
              </w:rPr>
              <w:t xml:space="preserve">, would better facilitate achievement of the </w:t>
            </w:r>
            <w:r w:rsidRPr="007E0B31">
              <w:rPr>
                <w:rFonts w:cs="Arial"/>
                <w:b/>
              </w:rPr>
              <w:t>Grid Code Objective(s)</w:t>
            </w:r>
            <w:r w:rsidRPr="007E0B31">
              <w:rPr>
                <w:rFonts w:cs="Arial"/>
              </w:rPr>
              <w:t>.</w:t>
            </w:r>
          </w:p>
        </w:tc>
      </w:tr>
      <w:tr w:rsidR="00EB1E5D" w:rsidRPr="007E0B31" w14:paraId="46FD00F7" w14:textId="77777777" w:rsidTr="490DE6A8">
        <w:trPr>
          <w:cantSplit/>
        </w:trPr>
        <w:tc>
          <w:tcPr>
            <w:tcW w:w="2884" w:type="dxa"/>
          </w:tcPr>
          <w:p w14:paraId="36961EC3" w14:textId="77777777" w:rsidR="00EB1E5D" w:rsidRPr="007E0B31" w:rsidRDefault="00EB1E5D" w:rsidP="00EB1E5D">
            <w:pPr>
              <w:pStyle w:val="Arial11Bold"/>
              <w:rPr>
                <w:rFonts w:cs="Arial"/>
              </w:rPr>
            </w:pPr>
            <w:r w:rsidRPr="007E0B31">
              <w:rPr>
                <w:rFonts w:cs="Arial"/>
              </w:rPr>
              <w:lastRenderedPageBreak/>
              <w:t>Grid Code Self-Governance Proposals</w:t>
            </w:r>
          </w:p>
        </w:tc>
        <w:tc>
          <w:tcPr>
            <w:tcW w:w="6634" w:type="dxa"/>
          </w:tcPr>
          <w:p w14:paraId="3826E3C6" w14:textId="77777777" w:rsidR="00EB1E5D" w:rsidRPr="007E0B31" w:rsidRDefault="00EB1E5D" w:rsidP="00EB1E5D">
            <w:pPr>
              <w:pStyle w:val="TableArial11"/>
              <w:rPr>
                <w:rFonts w:cs="Arial"/>
              </w:rPr>
            </w:pPr>
            <w:r w:rsidRPr="007E0B31">
              <w:rPr>
                <w:rFonts w:cs="Arial"/>
                <w:b/>
              </w:rPr>
              <w:t>Grid Code Modification Proposals</w:t>
            </w:r>
            <w:r w:rsidRPr="007E0B31">
              <w:rPr>
                <w:rFonts w:cs="Arial"/>
              </w:rPr>
              <w:t xml:space="preserve"> which satisfy the </w:t>
            </w:r>
            <w:r w:rsidRPr="007E0B31">
              <w:rPr>
                <w:rFonts w:cs="Arial"/>
                <w:b/>
              </w:rPr>
              <w:t>Self Governance Criteria</w:t>
            </w:r>
            <w:r w:rsidRPr="007E0B31">
              <w:rPr>
                <w:rFonts w:cs="Arial"/>
              </w:rPr>
              <w:t>.</w:t>
            </w:r>
          </w:p>
        </w:tc>
      </w:tr>
      <w:tr w:rsidR="00EB1E5D" w:rsidRPr="007E0B31" w14:paraId="29A89EE1" w14:textId="77777777" w:rsidTr="490DE6A8">
        <w:trPr>
          <w:cantSplit/>
        </w:trPr>
        <w:tc>
          <w:tcPr>
            <w:tcW w:w="2884" w:type="dxa"/>
          </w:tcPr>
          <w:p w14:paraId="731ADBFE" w14:textId="77777777" w:rsidR="00EB1E5D" w:rsidRPr="007E0B31" w:rsidRDefault="00EB1E5D" w:rsidP="00EB1E5D">
            <w:pPr>
              <w:pStyle w:val="Arial11Bold"/>
              <w:rPr>
                <w:rFonts w:cs="Arial"/>
              </w:rPr>
            </w:pPr>
            <w:r w:rsidRPr="007E0B31">
              <w:rPr>
                <w:rFonts w:cs="Arial"/>
              </w:rPr>
              <w:t>Grid Entry Point</w:t>
            </w:r>
          </w:p>
        </w:tc>
        <w:tc>
          <w:tcPr>
            <w:tcW w:w="6634" w:type="dxa"/>
          </w:tcPr>
          <w:p w14:paraId="68769E6D" w14:textId="77777777" w:rsidR="00EB1E5D" w:rsidRPr="007E0B31" w:rsidRDefault="00EB1E5D" w:rsidP="00EB1E5D">
            <w:pPr>
              <w:pStyle w:val="TableArial11"/>
              <w:rPr>
                <w:rFonts w:cs="Arial"/>
              </w:rPr>
            </w:pPr>
            <w:r w:rsidRPr="007E0B31">
              <w:rPr>
                <w:rFonts w:cs="Arial"/>
              </w:rPr>
              <w:t xml:space="preserve">An </w:t>
            </w:r>
            <w:r w:rsidRPr="007E0B31">
              <w:rPr>
                <w:rFonts w:cs="Arial"/>
                <w:b/>
              </w:rPr>
              <w:t>Onshore Grid Entry Point</w:t>
            </w:r>
            <w:r w:rsidRPr="007E0B31">
              <w:rPr>
                <w:rFonts w:cs="Arial"/>
              </w:rPr>
              <w:t xml:space="preserve"> or an </w:t>
            </w:r>
            <w:r w:rsidRPr="007E0B31">
              <w:rPr>
                <w:rFonts w:cs="Arial"/>
                <w:b/>
              </w:rPr>
              <w:t>Offshore Grid Entry Point</w:t>
            </w:r>
            <w:r w:rsidRPr="007E0B31">
              <w:rPr>
                <w:rFonts w:cs="Arial"/>
              </w:rPr>
              <w:t>.</w:t>
            </w:r>
          </w:p>
        </w:tc>
      </w:tr>
      <w:tr w:rsidR="00EB1E5D" w:rsidRPr="007E0B31" w14:paraId="4F37A1E3" w14:textId="77777777" w:rsidTr="490DE6A8">
        <w:trPr>
          <w:cantSplit/>
        </w:trPr>
        <w:tc>
          <w:tcPr>
            <w:tcW w:w="2884" w:type="dxa"/>
          </w:tcPr>
          <w:p w14:paraId="181D6559" w14:textId="7C5C269F" w:rsidR="00EB1E5D" w:rsidRPr="005F78E9" w:rsidRDefault="00EB1E5D" w:rsidP="00EB1E5D">
            <w:pPr>
              <w:pStyle w:val="Arial11Bold"/>
              <w:rPr>
                <w:rFonts w:cs="Arial"/>
              </w:rPr>
            </w:pPr>
            <w:r w:rsidRPr="002510FF">
              <w:rPr>
                <w:rFonts w:cs="Arial"/>
              </w:rPr>
              <w:t>Grid Forming Active Power</w:t>
            </w:r>
          </w:p>
        </w:tc>
        <w:tc>
          <w:tcPr>
            <w:tcW w:w="6634" w:type="dxa"/>
          </w:tcPr>
          <w:p w14:paraId="3AC5BEDB" w14:textId="764294C6" w:rsidR="00EB1E5D" w:rsidRPr="005F78E9" w:rsidRDefault="00EB1E5D" w:rsidP="00EB1E5D">
            <w:pPr>
              <w:pStyle w:val="TableArial11"/>
              <w:rPr>
                <w:rFonts w:cs="Arial"/>
              </w:rPr>
            </w:pPr>
            <w:r w:rsidRPr="002510FF">
              <w:rPr>
                <w:rFonts w:cs="Arial"/>
                <w:b/>
                <w:bCs/>
              </w:rPr>
              <w:t xml:space="preserve">Grid Forming Active Power </w:t>
            </w:r>
            <w:r w:rsidRPr="002510FF">
              <w:rPr>
                <w:rFonts w:cs="Arial"/>
              </w:rPr>
              <w:t>is</w:t>
            </w:r>
            <w:r w:rsidRPr="002510FF">
              <w:rPr>
                <w:rFonts w:cs="Arial"/>
                <w:b/>
                <w:bCs/>
              </w:rPr>
              <w:t xml:space="preserve"> </w:t>
            </w:r>
            <w:r w:rsidRPr="002510FF">
              <w:rPr>
                <w:rFonts w:cs="Arial"/>
              </w:rPr>
              <w:t xml:space="preserve">the inherent </w:t>
            </w:r>
            <w:r w:rsidRPr="002510FF">
              <w:rPr>
                <w:rFonts w:cs="Arial"/>
                <w:b/>
              </w:rPr>
              <w:t>Active Power</w:t>
            </w:r>
            <w:r w:rsidRPr="002510FF">
              <w:rPr>
                <w:rFonts w:cs="Arial"/>
              </w:rPr>
              <w:t xml:space="preserve"> produced by </w:t>
            </w:r>
            <w:r w:rsidRPr="002510FF">
              <w:rPr>
                <w:rFonts w:cs="Arial"/>
                <w:b/>
              </w:rPr>
              <w:t>Grid Forming Plant</w:t>
            </w:r>
            <w:r w:rsidRPr="002510FF">
              <w:rPr>
                <w:rFonts w:cs="Arial"/>
              </w:rPr>
              <w:t xml:space="preserve"> that includes </w:t>
            </w:r>
            <w:r w:rsidRPr="002510FF">
              <w:rPr>
                <w:rFonts w:cs="Arial"/>
                <w:b/>
                <w:bCs/>
              </w:rPr>
              <w:t xml:space="preserve">Active Inertia Power </w:t>
            </w:r>
            <w:r w:rsidRPr="002510FF">
              <w:rPr>
                <w:rFonts w:cs="Arial"/>
              </w:rPr>
              <w:t xml:space="preserve">plus </w:t>
            </w:r>
            <w:r w:rsidRPr="002510FF">
              <w:rPr>
                <w:rFonts w:cs="Arial"/>
                <w:b/>
                <w:bCs/>
              </w:rPr>
              <w:t>Active Phase Jump Power</w:t>
            </w:r>
            <w:r w:rsidRPr="002510FF">
              <w:rPr>
                <w:rFonts w:cs="Arial"/>
              </w:rPr>
              <w:t xml:space="preserve"> plus </w:t>
            </w:r>
            <w:r w:rsidRPr="002510FF">
              <w:rPr>
                <w:rFonts w:cs="Arial"/>
                <w:b/>
                <w:bCs/>
              </w:rPr>
              <w:t>Active Damping Power</w:t>
            </w:r>
            <w:r w:rsidRPr="002510FF">
              <w:rPr>
                <w:rFonts w:cs="Arial"/>
                <w:bCs/>
              </w:rPr>
              <w:t>.</w:t>
            </w:r>
          </w:p>
        </w:tc>
      </w:tr>
      <w:tr w:rsidR="00EB1E5D" w:rsidRPr="007E0B31" w14:paraId="7E5E89B0" w14:textId="77777777" w:rsidTr="490DE6A8">
        <w:trPr>
          <w:cantSplit/>
        </w:trPr>
        <w:tc>
          <w:tcPr>
            <w:tcW w:w="2884" w:type="dxa"/>
          </w:tcPr>
          <w:p w14:paraId="6590D0EC" w14:textId="6684818F" w:rsidR="00EB1E5D" w:rsidRPr="00585D91" w:rsidRDefault="00EB1E5D" w:rsidP="00EB1E5D">
            <w:pPr>
              <w:pStyle w:val="Arial11Bold"/>
              <w:rPr>
                <w:rFonts w:cs="Arial"/>
              </w:rPr>
            </w:pPr>
            <w:r w:rsidRPr="002510FF">
              <w:rPr>
                <w:rFonts w:cs="Arial"/>
              </w:rPr>
              <w:t>Grid Forming Capability</w:t>
            </w:r>
          </w:p>
        </w:tc>
        <w:tc>
          <w:tcPr>
            <w:tcW w:w="6634" w:type="dxa"/>
          </w:tcPr>
          <w:p w14:paraId="046B4623" w14:textId="77777777" w:rsidR="00EB1E5D" w:rsidRPr="002510FF" w:rsidRDefault="00EB1E5D" w:rsidP="00EB1E5D">
            <w:pPr>
              <w:pStyle w:val="TableArial11"/>
              <w:rPr>
                <w:rFonts w:cs="Arial"/>
              </w:rPr>
            </w:pPr>
            <w:r w:rsidRPr="002510FF">
              <w:rPr>
                <w:rFonts w:cs="Arial"/>
              </w:rPr>
              <w:t xml:space="preserve">Is (but not limited to) the capability a </w:t>
            </w:r>
            <w:r w:rsidRPr="002510FF">
              <w:rPr>
                <w:rFonts w:cs="Arial"/>
                <w:b/>
                <w:bCs/>
              </w:rPr>
              <w:t>Power Generating Module</w:t>
            </w:r>
            <w:r w:rsidRPr="002510FF">
              <w:rPr>
                <w:rFonts w:cs="Arial"/>
              </w:rPr>
              <w:t xml:space="preserve">, </w:t>
            </w:r>
            <w:r w:rsidRPr="002510FF">
              <w:rPr>
                <w:rFonts w:cs="Arial"/>
                <w:b/>
                <w:bCs/>
              </w:rPr>
              <w:t>HVDC Converter</w:t>
            </w:r>
            <w:r w:rsidRPr="002510FF">
              <w:rPr>
                <w:rFonts w:cs="Arial"/>
                <w:bCs/>
              </w:rPr>
              <w:t xml:space="preserve"> (which could form part of an </w:t>
            </w:r>
            <w:r w:rsidRPr="002510FF">
              <w:rPr>
                <w:rFonts w:cs="Arial"/>
                <w:b/>
                <w:bCs/>
              </w:rPr>
              <w:t>HVDC System</w:t>
            </w:r>
            <w:r w:rsidRPr="002510FF">
              <w:rPr>
                <w:rFonts w:cs="Arial"/>
                <w:bCs/>
              </w:rPr>
              <w:t>)</w:t>
            </w:r>
            <w:r w:rsidRPr="002510FF">
              <w:rPr>
                <w:rFonts w:cs="Arial"/>
              </w:rPr>
              <w:t xml:space="preserve">, </w:t>
            </w:r>
            <w:r w:rsidRPr="002510FF">
              <w:rPr>
                <w:rFonts w:cs="Arial"/>
                <w:b/>
                <w:bCs/>
              </w:rPr>
              <w:t>Generating Unit</w:t>
            </w:r>
            <w:r w:rsidRPr="002510FF">
              <w:rPr>
                <w:rFonts w:cs="Arial"/>
              </w:rPr>
              <w:t xml:space="preserve">, </w:t>
            </w:r>
            <w:r w:rsidRPr="002510FF">
              <w:rPr>
                <w:rFonts w:cs="Arial"/>
                <w:b/>
                <w:bCs/>
              </w:rPr>
              <w:t>Power Park Module</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w:t>
            </w:r>
            <w:r w:rsidRPr="002510FF">
              <w:rPr>
                <w:rFonts w:cs="Arial"/>
                <w:bCs/>
              </w:rPr>
              <w:t>and</w:t>
            </w:r>
            <w:r w:rsidRPr="002510FF">
              <w:rPr>
                <w:rFonts w:cs="Arial"/>
                <w:b/>
                <w:bCs/>
              </w:rPr>
              <w:t xml:space="preserve"> Apparatus</w:t>
            </w:r>
            <w:r w:rsidRPr="002510FF">
              <w:rPr>
                <w:rFonts w:cs="Arial"/>
              </w:rPr>
              <w:t xml:space="preserve">, </w:t>
            </w:r>
            <w:r w:rsidRPr="002510FF">
              <w:rPr>
                <w:rFonts w:cs="Arial"/>
                <w:b/>
                <w:bCs/>
              </w:rPr>
              <w:t>Electricity Storage Module</w:t>
            </w:r>
            <w:r w:rsidRPr="002510FF">
              <w:rPr>
                <w:rFonts w:cs="Arial"/>
              </w:rPr>
              <w:t>,</w:t>
            </w:r>
            <w:r w:rsidRPr="002510FF">
              <w:rPr>
                <w:rFonts w:cs="Arial"/>
                <w:b/>
                <w:bCs/>
              </w:rPr>
              <w:t xml:space="preserve"> Dynamic Reactive Compensation Equipment</w:t>
            </w:r>
            <w:r w:rsidRPr="002510FF">
              <w:rPr>
                <w:rFonts w:cs="Arial"/>
              </w:rPr>
              <w:t xml:space="preserve"> 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 whose supplied </w:t>
            </w:r>
            <w:r w:rsidRPr="002510FF">
              <w:rPr>
                <w:rFonts w:cs="Arial"/>
                <w:b/>
                <w:bCs/>
              </w:rPr>
              <w:t>Active Power</w:t>
            </w:r>
            <w:r w:rsidRPr="002510FF">
              <w:rPr>
                <w:rFonts w:cs="Arial"/>
              </w:rPr>
              <w:t xml:space="preserve"> is directly proportional to the difference between the magnitude and phase of its </w:t>
            </w:r>
            <w:r w:rsidRPr="002510FF">
              <w:rPr>
                <w:rFonts w:cs="Arial"/>
                <w:b/>
                <w:bCs/>
              </w:rPr>
              <w:t>Internal Voltage Source</w:t>
            </w:r>
            <w:r w:rsidRPr="002510FF">
              <w:rPr>
                <w:rFonts w:cs="Arial"/>
              </w:rPr>
              <w:t xml:space="preserve"> and the magnitude and phase of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and the sine of the </w:t>
            </w:r>
            <w:r w:rsidRPr="002510FF">
              <w:rPr>
                <w:rFonts w:cs="Arial"/>
                <w:b/>
                <w:bCs/>
              </w:rPr>
              <w:t>Load Angle</w:t>
            </w:r>
            <w:r w:rsidRPr="002510FF">
              <w:rPr>
                <w:rFonts w:cs="Arial"/>
                <w:bCs/>
              </w:rPr>
              <w:t>.</w:t>
            </w:r>
            <w:r w:rsidRPr="002510FF">
              <w:rPr>
                <w:rFonts w:cs="Arial"/>
              </w:rPr>
              <w:t xml:space="preserve">  As a consequence, </w:t>
            </w:r>
            <w:r w:rsidRPr="002510FF">
              <w:rPr>
                <w:rFonts w:cs="Arial"/>
                <w:b/>
                <w:bCs/>
              </w:rPr>
              <w:t>Plant</w:t>
            </w:r>
            <w:r w:rsidRPr="002510FF">
              <w:rPr>
                <w:rFonts w:cs="Arial"/>
              </w:rPr>
              <w:t xml:space="preserve"> and </w:t>
            </w:r>
            <w:r w:rsidRPr="002510FF">
              <w:rPr>
                <w:rFonts w:cs="Arial"/>
                <w:b/>
              </w:rPr>
              <w:t>Apparatus</w:t>
            </w:r>
            <w:r w:rsidRPr="002510FF">
              <w:rPr>
                <w:rFonts w:cs="Arial"/>
              </w:rPr>
              <w:t xml:space="preserve"> which has a </w:t>
            </w:r>
            <w:r w:rsidRPr="002510FF">
              <w:rPr>
                <w:rFonts w:cs="Arial"/>
                <w:b/>
                <w:bCs/>
              </w:rPr>
              <w:t>Grid Forming Capability</w:t>
            </w:r>
            <w:r w:rsidRPr="002510FF">
              <w:rPr>
                <w:rFonts w:cs="Arial"/>
              </w:rPr>
              <w:t xml:space="preserve"> has a frequency of rotation of the </w:t>
            </w:r>
            <w:r w:rsidRPr="002510FF">
              <w:rPr>
                <w:rFonts w:cs="Arial"/>
                <w:b/>
                <w:bCs/>
              </w:rPr>
              <w:t>Internal Voltage Source</w:t>
            </w:r>
            <w:r w:rsidRPr="002510FF">
              <w:rPr>
                <w:rFonts w:cs="Arial"/>
              </w:rPr>
              <w:t xml:space="preserve"> which is the same as the </w:t>
            </w:r>
            <w:r w:rsidRPr="002510FF">
              <w:rPr>
                <w:rFonts w:cs="Arial"/>
                <w:b/>
                <w:bCs/>
              </w:rPr>
              <w:t xml:space="preserve">System Frequency </w:t>
            </w:r>
            <w:r w:rsidRPr="002510FF">
              <w:rPr>
                <w:rFonts w:cs="Arial"/>
              </w:rPr>
              <w:t xml:space="preserve">for normal operation, with only the </w:t>
            </w:r>
            <w:r w:rsidRPr="002510FF">
              <w:rPr>
                <w:rFonts w:cs="Arial"/>
                <w:b/>
                <w:bCs/>
              </w:rPr>
              <w:t>Load Angle</w:t>
            </w:r>
            <w:r w:rsidRPr="002510FF">
              <w:rPr>
                <w:rFonts w:cs="Arial"/>
              </w:rPr>
              <w:t xml:space="preserve"> defining the relative position between the two.  In the case of a </w:t>
            </w:r>
            <w:r w:rsidRPr="002510FF">
              <w:rPr>
                <w:rFonts w:cs="Arial"/>
                <w:b/>
              </w:rPr>
              <w:t>GBGF-I</w:t>
            </w:r>
            <w:r w:rsidRPr="002510FF">
              <w:rPr>
                <w:rFonts w:cs="Arial"/>
              </w:rPr>
              <w:t xml:space="preserve">, a </w:t>
            </w:r>
            <w:r w:rsidRPr="002510FF">
              <w:rPr>
                <w:rFonts w:cs="Arial"/>
                <w:b/>
              </w:rPr>
              <w:t>Grid Forming Unit</w:t>
            </w:r>
            <w:r w:rsidRPr="002510FF">
              <w:rPr>
                <w:rFonts w:cs="Arial"/>
              </w:rPr>
              <w:t xml:space="preserve"> forming part of a </w:t>
            </w:r>
            <w:r w:rsidRPr="002510FF">
              <w:rPr>
                <w:rFonts w:cs="Arial"/>
                <w:b/>
              </w:rPr>
              <w:t>GBGF-I</w:t>
            </w:r>
            <w:r w:rsidRPr="002510FF">
              <w:rPr>
                <w:rFonts w:cs="Arial"/>
              </w:rPr>
              <w:t xml:space="preserve"> shall be capable of sustaining a voltage at its terminals irrespective of the voltage at the </w:t>
            </w:r>
            <w:r w:rsidRPr="002510FF">
              <w:rPr>
                <w:rFonts w:cs="Arial"/>
                <w:b/>
              </w:rPr>
              <w:t>Grid Entry Point</w:t>
            </w:r>
            <w:r w:rsidRPr="002510FF">
              <w:rPr>
                <w:rFonts w:cs="Arial"/>
              </w:rPr>
              <w:t xml:space="preserve"> or </w:t>
            </w:r>
            <w:r w:rsidRPr="002510FF">
              <w:rPr>
                <w:rFonts w:cs="Arial"/>
                <w:b/>
              </w:rPr>
              <w:t xml:space="preserve">User System Entry Point </w:t>
            </w:r>
            <w:r w:rsidRPr="002510FF">
              <w:rPr>
                <w:rFonts w:cs="Arial"/>
              </w:rPr>
              <w:t xml:space="preserve">for normal operating conditions. </w:t>
            </w:r>
          </w:p>
          <w:p w14:paraId="7FABD6DB" w14:textId="226E5182" w:rsidR="00EB1E5D" w:rsidRPr="00585D91" w:rsidRDefault="00EB1E5D" w:rsidP="00EB1E5D">
            <w:pPr>
              <w:pStyle w:val="TableArial11"/>
              <w:rPr>
                <w:rFonts w:cs="Arial"/>
              </w:rPr>
            </w:pPr>
            <w:r w:rsidRPr="002510FF">
              <w:rPr>
                <w:rFonts w:cs="Arial"/>
                <w:bCs/>
              </w:rPr>
              <w:t xml:space="preserve">For </w:t>
            </w:r>
            <w:r w:rsidRPr="002510FF">
              <w:rPr>
                <w:rFonts w:cs="Arial"/>
                <w:b/>
              </w:rPr>
              <w:t>GBGF-I</w:t>
            </w:r>
            <w:r w:rsidRPr="002510FF">
              <w:rPr>
                <w:rFonts w:cs="Arial"/>
                <w:bCs/>
              </w:rPr>
              <w:t xml:space="preserve">, the control system, which determines the amplitude and phase of the </w:t>
            </w:r>
            <w:r w:rsidRPr="002510FF">
              <w:rPr>
                <w:rFonts w:cs="Arial"/>
                <w:b/>
                <w:bCs/>
              </w:rPr>
              <w:t>Internal Voltage Source</w:t>
            </w:r>
            <w:r w:rsidRPr="002510FF">
              <w:rPr>
                <w:rFonts w:cs="Arial"/>
                <w:bCs/>
              </w:rPr>
              <w:t xml:space="preserve">, shall have a response to the voltage and </w:t>
            </w:r>
            <w:r w:rsidRPr="002510FF">
              <w:rPr>
                <w:rFonts w:cs="Arial"/>
                <w:b/>
                <w:bCs/>
              </w:rPr>
              <w:t xml:space="preserve">System Frequency </w:t>
            </w:r>
            <w:r w:rsidRPr="002510FF">
              <w:rPr>
                <w:rFonts w:cs="Arial"/>
                <w:bCs/>
              </w:rPr>
              <w:t xml:space="preserve">at the </w:t>
            </w:r>
            <w:r w:rsidRPr="002510FF">
              <w:rPr>
                <w:rFonts w:cs="Arial"/>
                <w:b/>
                <w:bCs/>
              </w:rPr>
              <w:t>Grid Entry Point</w:t>
            </w:r>
            <w:r w:rsidRPr="002510FF">
              <w:rPr>
                <w:rFonts w:cs="Arial"/>
                <w:bCs/>
              </w:rPr>
              <w:t xml:space="preserve"> or </w:t>
            </w:r>
            <w:r w:rsidRPr="002510FF">
              <w:rPr>
                <w:rFonts w:cs="Arial"/>
                <w:b/>
                <w:bCs/>
              </w:rPr>
              <w:t>User System Entry Point</w:t>
            </w:r>
            <w:r w:rsidRPr="002510FF">
              <w:rPr>
                <w:rFonts w:cs="Arial"/>
                <w:bCs/>
              </w:rPr>
              <w:t xml:space="preserve">) with a bandwidth that is less than a defined value as shown by the control system’s </w:t>
            </w:r>
            <w:r w:rsidRPr="002510FF">
              <w:rPr>
                <w:rFonts w:cs="Arial"/>
                <w:b/>
              </w:rPr>
              <w:t>NFP</w:t>
            </w:r>
            <w:r w:rsidRPr="002510FF">
              <w:rPr>
                <w:rFonts w:cs="Arial"/>
                <w:bCs/>
              </w:rPr>
              <w:t xml:space="preserve"> Plot.  Exceptions to this requirement are only allowed during transients caused by </w:t>
            </w:r>
            <w:r w:rsidRPr="002510FF">
              <w:rPr>
                <w:rFonts w:cs="Arial"/>
                <w:b/>
                <w:bCs/>
              </w:rPr>
              <w:t>System</w:t>
            </w:r>
            <w:r w:rsidRPr="002510FF">
              <w:rPr>
                <w:rFonts w:cs="Arial"/>
                <w:bCs/>
              </w:rPr>
              <w:t xml:space="preserve"> faults, voltage dips/surges and/or step or ramp changes in the phase angle which are large enough to cause damage to the </w:t>
            </w:r>
            <w:r w:rsidRPr="002510FF">
              <w:rPr>
                <w:rFonts w:cs="Arial"/>
                <w:b/>
                <w:bCs/>
              </w:rPr>
              <w:t>Grid Forming Plant</w:t>
            </w:r>
            <w:r w:rsidRPr="002510FF">
              <w:rPr>
                <w:rFonts w:cs="Arial"/>
                <w:bCs/>
              </w:rPr>
              <w:t xml:space="preserve"> via excessive currents.</w:t>
            </w:r>
          </w:p>
        </w:tc>
      </w:tr>
      <w:tr w:rsidR="00EB1E5D" w:rsidRPr="007E0B31" w14:paraId="35D92F55" w14:textId="77777777" w:rsidTr="490DE6A8">
        <w:trPr>
          <w:cantSplit/>
        </w:trPr>
        <w:tc>
          <w:tcPr>
            <w:tcW w:w="2884" w:type="dxa"/>
          </w:tcPr>
          <w:p w14:paraId="790189F5" w14:textId="19A2057B" w:rsidR="00EB1E5D" w:rsidRPr="00BF5C30" w:rsidRDefault="00EB1E5D" w:rsidP="00EB1E5D">
            <w:pPr>
              <w:pStyle w:val="Arial11Bold"/>
              <w:rPr>
                <w:rFonts w:cs="Arial"/>
              </w:rPr>
            </w:pPr>
            <w:r w:rsidRPr="002510FF">
              <w:rPr>
                <w:rFonts w:cs="Arial"/>
                <w:bCs/>
              </w:rPr>
              <w:t>Grid Forming</w:t>
            </w:r>
            <w:r w:rsidRPr="002510FF">
              <w:rPr>
                <w:rFonts w:cs="Arial"/>
              </w:rPr>
              <w:t xml:space="preserve"> </w:t>
            </w:r>
            <w:r w:rsidRPr="002510FF">
              <w:rPr>
                <w:rFonts w:cs="Arial"/>
                <w:bCs/>
              </w:rPr>
              <w:t>Electronic Power Converter</w:t>
            </w:r>
          </w:p>
        </w:tc>
        <w:tc>
          <w:tcPr>
            <w:tcW w:w="6634" w:type="dxa"/>
          </w:tcPr>
          <w:p w14:paraId="4B166979" w14:textId="77B8FACD" w:rsidR="00EB1E5D" w:rsidRPr="00BF5C30" w:rsidRDefault="00EB1E5D" w:rsidP="00EB1E5D">
            <w:pPr>
              <w:pStyle w:val="TableArial11"/>
              <w:rPr>
                <w:rFonts w:cs="Arial"/>
              </w:rPr>
            </w:pPr>
            <w:r w:rsidRPr="002510FF">
              <w:rPr>
                <w:rFonts w:cs="Arial"/>
              </w:rPr>
              <w:t xml:space="preserve">A </w:t>
            </w:r>
            <w:r w:rsidRPr="002510FF">
              <w:rPr>
                <w:rFonts w:cs="Arial"/>
                <w:b/>
                <w:bCs/>
              </w:rPr>
              <w:t>Grid Forming Plant</w:t>
            </w:r>
            <w:r w:rsidRPr="002510FF">
              <w:rPr>
                <w:rFonts w:cs="Arial"/>
              </w:rPr>
              <w:t xml:space="preserve"> whose output is derived from an </w:t>
            </w:r>
            <w:r w:rsidRPr="002510FF">
              <w:rPr>
                <w:rFonts w:cs="Arial"/>
                <w:b/>
                <w:bCs/>
              </w:rPr>
              <w:t>Electronic Power Converter</w:t>
            </w:r>
            <w:r w:rsidRPr="002510FF">
              <w:rPr>
                <w:rFonts w:cs="Arial"/>
              </w:rPr>
              <w:t xml:space="preserve"> with a </w:t>
            </w:r>
            <w:r w:rsidRPr="002510FF">
              <w:rPr>
                <w:rFonts w:cs="Arial"/>
                <w:b/>
                <w:bCs/>
              </w:rPr>
              <w:t>GBGF-I</w:t>
            </w:r>
            <w:r w:rsidRPr="002510FF">
              <w:rPr>
                <w:rFonts w:cs="Arial"/>
              </w:rPr>
              <w:t xml:space="preserve"> capability.</w:t>
            </w:r>
          </w:p>
        </w:tc>
      </w:tr>
      <w:tr w:rsidR="00EB1E5D" w:rsidRPr="007E0B31" w14:paraId="1FA19575" w14:textId="77777777" w:rsidTr="490DE6A8">
        <w:trPr>
          <w:cantSplit/>
        </w:trPr>
        <w:tc>
          <w:tcPr>
            <w:tcW w:w="2884" w:type="dxa"/>
          </w:tcPr>
          <w:p w14:paraId="1D0306EC" w14:textId="0E7A7061" w:rsidR="00EB1E5D" w:rsidRPr="00BF5C30" w:rsidRDefault="00EB1E5D" w:rsidP="00EB1E5D">
            <w:pPr>
              <w:pStyle w:val="Arial11Bold"/>
              <w:rPr>
                <w:rFonts w:cs="Arial"/>
              </w:rPr>
            </w:pPr>
            <w:r w:rsidRPr="002510FF">
              <w:rPr>
                <w:rFonts w:cs="Arial"/>
              </w:rPr>
              <w:t>Grid Forming Plant</w:t>
            </w:r>
          </w:p>
        </w:tc>
        <w:tc>
          <w:tcPr>
            <w:tcW w:w="6634" w:type="dxa"/>
          </w:tcPr>
          <w:p w14:paraId="182D5EFC" w14:textId="0A35EDEB" w:rsidR="00EB1E5D" w:rsidRPr="00BF5C30" w:rsidRDefault="00EB1E5D" w:rsidP="00EB1E5D">
            <w:pPr>
              <w:pStyle w:val="TableArial11"/>
              <w:rPr>
                <w:rFonts w:cs="Arial"/>
              </w:rPr>
            </w:pPr>
            <w:r w:rsidRPr="002510FF">
              <w:rPr>
                <w:rFonts w:cs="Arial"/>
              </w:rPr>
              <w:t xml:space="preserve">A site which contains </w:t>
            </w:r>
            <w:r w:rsidRPr="002510FF">
              <w:rPr>
                <w:rFonts w:cs="Arial"/>
                <w:b/>
              </w:rPr>
              <w:t>Plant and Apparatus</w:t>
            </w:r>
            <w:r w:rsidRPr="002510FF">
              <w:rPr>
                <w:rFonts w:cs="Arial"/>
              </w:rPr>
              <w:t xml:space="preserve"> which is classified as either a </w:t>
            </w:r>
            <w:r w:rsidRPr="002510FF">
              <w:rPr>
                <w:rFonts w:cs="Arial"/>
                <w:b/>
              </w:rPr>
              <w:t>GBGF-S</w:t>
            </w:r>
            <w:r w:rsidRPr="002510FF">
              <w:rPr>
                <w:rFonts w:cs="Arial"/>
              </w:rPr>
              <w:t xml:space="preserve"> or a </w:t>
            </w:r>
            <w:r w:rsidRPr="002510FF">
              <w:rPr>
                <w:rFonts w:cs="Arial"/>
                <w:b/>
              </w:rPr>
              <w:t>GBGF-I</w:t>
            </w:r>
            <w:r w:rsidRPr="002510FF">
              <w:rPr>
                <w:rFonts w:cs="Arial"/>
              </w:rPr>
              <w:t xml:space="preserve"> </w:t>
            </w:r>
          </w:p>
        </w:tc>
      </w:tr>
      <w:tr w:rsidR="00EB1E5D" w:rsidRPr="007E0B31" w14:paraId="05065603" w14:textId="77777777" w:rsidTr="490DE6A8">
        <w:trPr>
          <w:cantSplit/>
        </w:trPr>
        <w:tc>
          <w:tcPr>
            <w:tcW w:w="2884" w:type="dxa"/>
          </w:tcPr>
          <w:p w14:paraId="1DD8583E" w14:textId="51F4F815" w:rsidR="00EB1E5D" w:rsidRPr="00BF5C30" w:rsidRDefault="00EB1E5D" w:rsidP="00EB1E5D">
            <w:pPr>
              <w:pStyle w:val="Arial11Bold"/>
              <w:rPr>
                <w:rFonts w:cs="Arial"/>
              </w:rPr>
            </w:pPr>
            <w:r w:rsidRPr="002510FF">
              <w:rPr>
                <w:rFonts w:cs="Arial"/>
              </w:rPr>
              <w:t>Grid Forming Plant Owner</w:t>
            </w:r>
          </w:p>
        </w:tc>
        <w:tc>
          <w:tcPr>
            <w:tcW w:w="6634" w:type="dxa"/>
          </w:tcPr>
          <w:p w14:paraId="0FBDF255" w14:textId="3DDE21CF" w:rsidR="00EB1E5D" w:rsidRPr="00BF5C30" w:rsidRDefault="00EB1E5D" w:rsidP="00EB1E5D">
            <w:pPr>
              <w:pStyle w:val="TableArial11"/>
              <w:rPr>
                <w:rFonts w:cs="Arial"/>
              </w:rPr>
            </w:pPr>
            <w:r w:rsidRPr="002510FF">
              <w:rPr>
                <w:rFonts w:cs="Arial"/>
              </w:rPr>
              <w:t xml:space="preserve">The owner or operator of a </w:t>
            </w:r>
            <w:r w:rsidRPr="002510FF">
              <w:rPr>
                <w:rFonts w:cs="Arial"/>
                <w:b/>
              </w:rPr>
              <w:t>Grid Forming Plant</w:t>
            </w:r>
            <w:r w:rsidRPr="002510FF">
              <w:rPr>
                <w:rFonts w:cs="Arial"/>
              </w:rPr>
              <w:t>.</w:t>
            </w:r>
          </w:p>
        </w:tc>
      </w:tr>
      <w:tr w:rsidR="00EB1E5D" w:rsidRPr="007E0B31" w14:paraId="4C4746AD" w14:textId="77777777" w:rsidTr="490DE6A8">
        <w:trPr>
          <w:cantSplit/>
        </w:trPr>
        <w:tc>
          <w:tcPr>
            <w:tcW w:w="2884" w:type="dxa"/>
          </w:tcPr>
          <w:p w14:paraId="639AEB9D" w14:textId="0DC3D66C" w:rsidR="00EB1E5D" w:rsidRPr="00BF5C30" w:rsidRDefault="00EB1E5D" w:rsidP="00EB1E5D">
            <w:pPr>
              <w:pStyle w:val="Arial11Bold"/>
              <w:rPr>
                <w:rFonts w:cs="Arial"/>
              </w:rPr>
            </w:pPr>
            <w:r w:rsidRPr="002510FF">
              <w:rPr>
                <w:rFonts w:cs="Arial"/>
              </w:rPr>
              <w:t>Grid Forming Unit</w:t>
            </w:r>
          </w:p>
        </w:tc>
        <w:tc>
          <w:tcPr>
            <w:tcW w:w="6634" w:type="dxa"/>
          </w:tcPr>
          <w:p w14:paraId="494DE497" w14:textId="6B458BD3" w:rsidR="00EB1E5D" w:rsidRPr="00BF5C30" w:rsidRDefault="00EB1E5D" w:rsidP="00EB1E5D">
            <w:pPr>
              <w:pStyle w:val="TableArial11"/>
              <w:rPr>
                <w:rFonts w:cs="Arial"/>
              </w:rPr>
            </w:pPr>
            <w:r w:rsidRPr="002510FF">
              <w:rPr>
                <w:rFonts w:cs="Arial"/>
              </w:rPr>
              <w:t xml:space="preserve">A </w:t>
            </w:r>
            <w:r w:rsidRPr="002510FF">
              <w:rPr>
                <w:rFonts w:cs="Arial"/>
                <w:b/>
                <w:bCs/>
              </w:rPr>
              <w:t xml:space="preserve">Power Park Unit </w:t>
            </w:r>
            <w:r w:rsidRPr="002510FF">
              <w:rPr>
                <w:rFonts w:cs="Arial"/>
              </w:rPr>
              <w:t>or</w:t>
            </w:r>
            <w:r w:rsidRPr="002510FF">
              <w:rPr>
                <w:rFonts w:cs="Arial"/>
                <w:b/>
                <w:bCs/>
              </w:rPr>
              <w:t xml:space="preserve"> Electricity Storage Unit</w:t>
            </w:r>
            <w:r w:rsidRPr="002510FF">
              <w:rPr>
                <w:rFonts w:cs="Arial"/>
              </w:rPr>
              <w:t xml:space="preserve"> or a </w:t>
            </w:r>
            <w:r w:rsidRPr="002510FF">
              <w:rPr>
                <w:rFonts w:cs="Arial"/>
                <w:b/>
                <w:bCs/>
              </w:rPr>
              <w:t>Synchronous Power Generating Unit</w:t>
            </w:r>
            <w:r w:rsidRPr="002510FF">
              <w:rPr>
                <w:rFonts w:cs="Arial"/>
              </w:rPr>
              <w:t xml:space="preserve"> or individual </w:t>
            </w:r>
            <w:r w:rsidRPr="002510FF">
              <w:rPr>
                <w:rFonts w:cs="Arial"/>
                <w:b/>
              </w:rPr>
              <w:t>Load</w:t>
            </w:r>
            <w:r w:rsidRPr="002510FF">
              <w:rPr>
                <w:rFonts w:cs="Arial"/>
              </w:rPr>
              <w:t xml:space="preserve"> with a </w:t>
            </w:r>
            <w:r w:rsidRPr="002510FF">
              <w:rPr>
                <w:rFonts w:cs="Arial"/>
                <w:b/>
                <w:bCs/>
              </w:rPr>
              <w:t>Grid Forming Capability</w:t>
            </w:r>
            <w:r w:rsidRPr="002510FF">
              <w:rPr>
                <w:rFonts w:cs="Arial"/>
                <w:bCs/>
              </w:rPr>
              <w:t>.</w:t>
            </w:r>
          </w:p>
        </w:tc>
      </w:tr>
      <w:tr w:rsidR="00EB1E5D" w:rsidRPr="007E0B31" w14:paraId="456B70AD" w14:textId="77777777" w:rsidTr="490DE6A8">
        <w:trPr>
          <w:cantSplit/>
        </w:trPr>
        <w:tc>
          <w:tcPr>
            <w:tcW w:w="2884" w:type="dxa"/>
          </w:tcPr>
          <w:p w14:paraId="5CDD4F61" w14:textId="4CE4ACED" w:rsidR="00EB1E5D" w:rsidRPr="00BF5C30" w:rsidRDefault="00EB1E5D" w:rsidP="00EB1E5D">
            <w:pPr>
              <w:pStyle w:val="Arial11Bold"/>
              <w:rPr>
                <w:rFonts w:cs="Arial"/>
              </w:rPr>
            </w:pPr>
            <w:r w:rsidRPr="002510FF">
              <w:rPr>
                <w:rFonts w:cs="Arial"/>
              </w:rPr>
              <w:t>Grid Oscillation Value</w:t>
            </w:r>
          </w:p>
        </w:tc>
        <w:tc>
          <w:tcPr>
            <w:tcW w:w="6634" w:type="dxa"/>
          </w:tcPr>
          <w:p w14:paraId="313B279D" w14:textId="7BCAD896" w:rsidR="00EB1E5D" w:rsidRPr="00BF5C30" w:rsidRDefault="00EB1E5D" w:rsidP="00EB1E5D">
            <w:pPr>
              <w:pStyle w:val="TableArial11"/>
              <w:rPr>
                <w:rFonts w:cs="Arial"/>
              </w:rPr>
            </w:pPr>
            <w:r w:rsidRPr="002510FF">
              <w:rPr>
                <w:rFonts w:cs="Arial"/>
              </w:rPr>
              <w:t xml:space="preserve">An injected test frequency signal applied at nominal </w:t>
            </w:r>
            <w:r w:rsidRPr="002510FF">
              <w:rPr>
                <w:rFonts w:cs="Arial"/>
                <w:b/>
              </w:rPr>
              <w:t>System Frequency</w:t>
            </w:r>
            <w:r w:rsidRPr="002510FF">
              <w:rPr>
                <w:rFonts w:cs="Arial"/>
              </w:rPr>
              <w:t xml:space="preserve"> with a superimposed oscillatory response overlayed onto the nominal </w:t>
            </w:r>
            <w:r w:rsidRPr="002510FF">
              <w:rPr>
                <w:rFonts w:cs="Arial"/>
                <w:b/>
              </w:rPr>
              <w:t>System Frequency</w:t>
            </w:r>
            <w:r w:rsidRPr="002510FF">
              <w:rPr>
                <w:rFonts w:cs="Arial"/>
              </w:rPr>
              <w:t xml:space="preserve"> with an amplitude of 0.05 Hz peak to peak at a frequency of 1 Hz and is used for determining the rating of the </w:t>
            </w:r>
            <w:r w:rsidRPr="002510FF">
              <w:rPr>
                <w:rFonts w:cs="Arial"/>
                <w:b/>
              </w:rPr>
              <w:t>Defined</w:t>
            </w:r>
            <w:r w:rsidRPr="002510FF">
              <w:rPr>
                <w:rFonts w:cs="Arial"/>
              </w:rPr>
              <w:t xml:space="preserve"> </w:t>
            </w:r>
            <w:r w:rsidRPr="002510FF">
              <w:rPr>
                <w:rFonts w:cs="Arial"/>
                <w:b/>
                <w:bCs/>
              </w:rPr>
              <w:t>Active Damping Power</w:t>
            </w:r>
            <w:r w:rsidRPr="002510FF">
              <w:rPr>
                <w:rFonts w:cs="Arial"/>
                <w:bCs/>
              </w:rPr>
              <w:t>.</w:t>
            </w:r>
          </w:p>
        </w:tc>
      </w:tr>
      <w:tr w:rsidR="00EB1E5D" w:rsidRPr="007E0B31" w14:paraId="66172056" w14:textId="77777777" w:rsidTr="490DE6A8">
        <w:trPr>
          <w:cantSplit/>
        </w:trPr>
        <w:tc>
          <w:tcPr>
            <w:tcW w:w="2884" w:type="dxa"/>
          </w:tcPr>
          <w:p w14:paraId="44E3EB10" w14:textId="77777777" w:rsidR="00EB1E5D" w:rsidRPr="007E0B31" w:rsidRDefault="00EB1E5D" w:rsidP="00EB1E5D">
            <w:pPr>
              <w:pStyle w:val="Arial11Bold"/>
              <w:rPr>
                <w:rFonts w:cs="Arial"/>
              </w:rPr>
            </w:pPr>
            <w:r w:rsidRPr="007E0B31">
              <w:rPr>
                <w:rFonts w:cs="Arial"/>
              </w:rPr>
              <w:lastRenderedPageBreak/>
              <w:t>Grid Supply Point</w:t>
            </w:r>
          </w:p>
        </w:tc>
        <w:tc>
          <w:tcPr>
            <w:tcW w:w="6634" w:type="dxa"/>
          </w:tcPr>
          <w:p w14:paraId="76BDB008" w14:textId="0EB7F897" w:rsidR="00EB1E5D" w:rsidRPr="007E0B31" w:rsidRDefault="00EB1E5D" w:rsidP="00EB1E5D">
            <w:pPr>
              <w:pStyle w:val="TableArial11"/>
              <w:rPr>
                <w:rFonts w:cs="Arial"/>
              </w:rPr>
            </w:pPr>
            <w:r w:rsidRPr="007E0B31">
              <w:rPr>
                <w:rFonts w:cs="Arial"/>
              </w:rPr>
              <w:t xml:space="preserve">A point of supply from the </w:t>
            </w:r>
            <w:r w:rsidRPr="007E0B31">
              <w:rPr>
                <w:rFonts w:cs="Arial"/>
                <w:b/>
              </w:rPr>
              <w:t>National Electricity Transmission System</w:t>
            </w:r>
            <w:r w:rsidRPr="007E0B31">
              <w:rPr>
                <w:rFonts w:cs="Arial"/>
              </w:rPr>
              <w:t xml:space="preserve"> to </w:t>
            </w:r>
            <w:r w:rsidRPr="007E0B31">
              <w:rPr>
                <w:rFonts w:cs="Arial"/>
                <w:b/>
              </w:rPr>
              <w:t>Network Operators</w:t>
            </w:r>
            <w:r w:rsidRPr="007E0B31">
              <w:rPr>
                <w:rFonts w:cs="Arial"/>
              </w:rPr>
              <w:t xml:space="preserve"> or </w:t>
            </w:r>
            <w:r w:rsidRPr="007E0B31">
              <w:rPr>
                <w:rFonts w:cs="Arial"/>
                <w:b/>
              </w:rPr>
              <w:t>Non-Embedded Customers</w:t>
            </w:r>
            <w:r>
              <w:rPr>
                <w:rFonts w:cs="Arial"/>
                <w:b/>
              </w:rPr>
              <w:t xml:space="preserve"> </w:t>
            </w:r>
            <w:r>
              <w:rPr>
                <w:rFonts w:cs="Arial"/>
              </w:rPr>
              <w:t xml:space="preserve">which could be a </w:t>
            </w:r>
            <w:r>
              <w:rPr>
                <w:rFonts w:cs="Arial"/>
                <w:b/>
              </w:rPr>
              <w:t xml:space="preserve">GB Grid Supply Point </w:t>
            </w:r>
            <w:r>
              <w:rPr>
                <w:rFonts w:cs="Arial"/>
              </w:rPr>
              <w:t xml:space="preserve">or an </w:t>
            </w:r>
            <w:r>
              <w:rPr>
                <w:rFonts w:cs="Arial"/>
                <w:b/>
              </w:rPr>
              <w:t>EU Grid Supply Point</w:t>
            </w:r>
            <w:r w:rsidRPr="007E0B31">
              <w:rPr>
                <w:rFonts w:cs="Arial"/>
              </w:rPr>
              <w:t>.</w:t>
            </w:r>
          </w:p>
        </w:tc>
      </w:tr>
      <w:tr w:rsidR="00EB1E5D" w:rsidRPr="007E0B31" w14:paraId="0AA8076E" w14:textId="77777777" w:rsidTr="490DE6A8">
        <w:trPr>
          <w:cantSplit/>
        </w:trPr>
        <w:tc>
          <w:tcPr>
            <w:tcW w:w="2884" w:type="dxa"/>
          </w:tcPr>
          <w:p w14:paraId="20405FC8" w14:textId="77777777" w:rsidR="00EB1E5D" w:rsidRPr="007E0B31" w:rsidRDefault="00EB1E5D" w:rsidP="00EB1E5D">
            <w:pPr>
              <w:pStyle w:val="Arial11Bold"/>
              <w:rPr>
                <w:rFonts w:cs="Arial"/>
              </w:rPr>
            </w:pPr>
            <w:r w:rsidRPr="007E0B31">
              <w:rPr>
                <w:rFonts w:cs="Arial"/>
              </w:rPr>
              <w:t>Group</w:t>
            </w:r>
          </w:p>
        </w:tc>
        <w:tc>
          <w:tcPr>
            <w:tcW w:w="6634" w:type="dxa"/>
          </w:tcPr>
          <w:p w14:paraId="60A73BA5" w14:textId="77777777" w:rsidR="00EB1E5D" w:rsidRPr="007E0B31" w:rsidRDefault="00EB1E5D" w:rsidP="00EB1E5D">
            <w:pPr>
              <w:pStyle w:val="TableArial11"/>
              <w:rPr>
                <w:rFonts w:cs="Arial"/>
              </w:rPr>
            </w:pPr>
            <w:bookmarkStart w:id="25" w:name="_DV_C168"/>
            <w:r w:rsidRPr="007E0B31">
              <w:rPr>
                <w:rFonts w:cs="Arial"/>
              </w:rPr>
              <w:t xml:space="preserve">Those </w:t>
            </w:r>
            <w:r w:rsidRPr="007E0B31">
              <w:rPr>
                <w:rFonts w:cs="Arial"/>
                <w:b/>
              </w:rPr>
              <w:t>National Electricity Transmission System</w:t>
            </w:r>
            <w:r w:rsidRPr="007E0B31">
              <w:rPr>
                <w:rFonts w:cs="Arial"/>
              </w:rPr>
              <w:t xml:space="preserve"> sub-stations bounded solely by the faulted circuit(s) and the overloaded circuit(s) excluding any third party connections between the </w:t>
            </w:r>
            <w:r w:rsidRPr="007E0B31">
              <w:rPr>
                <w:rFonts w:cs="Arial"/>
                <w:b/>
              </w:rPr>
              <w:t xml:space="preserve">Group </w:t>
            </w:r>
            <w:r w:rsidRPr="007E0B31">
              <w:rPr>
                <w:rFonts w:cs="Arial"/>
              </w:rPr>
              <w:t xml:space="preserve">and the rest of the </w:t>
            </w:r>
            <w:r w:rsidRPr="007E0B31">
              <w:rPr>
                <w:rFonts w:cs="Arial"/>
                <w:b/>
              </w:rPr>
              <w:t>National Electricity Transmission System</w:t>
            </w:r>
            <w:r w:rsidRPr="007E0B31">
              <w:rPr>
                <w:rFonts w:cs="Arial"/>
              </w:rPr>
              <w:t xml:space="preserve">, the faulted circuit(s) being a </w:t>
            </w:r>
            <w:r w:rsidRPr="007E0B31">
              <w:rPr>
                <w:rFonts w:cs="Arial"/>
                <w:b/>
              </w:rPr>
              <w:t>Secured Event</w:t>
            </w:r>
            <w:r w:rsidRPr="007E0B31">
              <w:rPr>
                <w:rFonts w:cs="Arial"/>
              </w:rPr>
              <w:t>.</w:t>
            </w:r>
            <w:bookmarkEnd w:id="25"/>
          </w:p>
        </w:tc>
      </w:tr>
      <w:tr w:rsidR="00EB1E5D" w:rsidRPr="0079139F" w14:paraId="5A25DA6A" w14:textId="77777777" w:rsidTr="490DE6A8">
        <w:trPr>
          <w:cantSplit/>
        </w:trPr>
        <w:tc>
          <w:tcPr>
            <w:tcW w:w="2884" w:type="dxa"/>
          </w:tcPr>
          <w:p w14:paraId="704101E4" w14:textId="22CAEA65" w:rsidR="00EB1E5D" w:rsidRPr="0079139F" w:rsidRDefault="00EB1E5D" w:rsidP="00EB1E5D">
            <w:pPr>
              <w:pStyle w:val="Arial11Bold"/>
              <w:rPr>
                <w:rFonts w:cs="Arial"/>
              </w:rPr>
            </w:pPr>
            <w:r w:rsidRPr="0079139F">
              <w:rPr>
                <w:rFonts w:cs="Arial"/>
              </w:rPr>
              <w:t>GSP Group</w:t>
            </w:r>
          </w:p>
        </w:tc>
        <w:tc>
          <w:tcPr>
            <w:tcW w:w="6634" w:type="dxa"/>
          </w:tcPr>
          <w:p w14:paraId="08F28004" w14:textId="5D8EEE7F" w:rsidR="00EB1E5D" w:rsidRPr="0079139F" w:rsidRDefault="00EB1E5D" w:rsidP="00EB1E5D">
            <w:pPr>
              <w:pStyle w:val="TableArial11"/>
              <w:rPr>
                <w:rFonts w:cs="Arial"/>
              </w:rPr>
            </w:pPr>
            <w:r w:rsidRPr="0079139F">
              <w:rPr>
                <w:rFonts w:cs="Arial"/>
              </w:rPr>
              <w:t xml:space="preserve">Has the meaning as set out in the </w:t>
            </w:r>
            <w:r w:rsidRPr="0079139F">
              <w:rPr>
                <w:rFonts w:cs="Arial"/>
                <w:b/>
              </w:rPr>
              <w:t>BSC</w:t>
            </w:r>
            <w:r w:rsidRPr="00BD0240">
              <w:rPr>
                <w:rFonts w:cs="Arial"/>
                <w:bCs/>
              </w:rPr>
              <w:t>.</w:t>
            </w:r>
          </w:p>
        </w:tc>
      </w:tr>
      <w:tr w:rsidR="00EB1E5D" w:rsidRPr="007E0B31" w14:paraId="44F4F627" w14:textId="77777777" w:rsidTr="490DE6A8">
        <w:trPr>
          <w:cantSplit/>
        </w:trPr>
        <w:tc>
          <w:tcPr>
            <w:tcW w:w="2884" w:type="dxa"/>
          </w:tcPr>
          <w:p w14:paraId="6B31BC4F" w14:textId="77777777" w:rsidR="00EB1E5D" w:rsidRPr="007E0B31" w:rsidRDefault="00EB1E5D" w:rsidP="00EB1E5D">
            <w:pPr>
              <w:pStyle w:val="Arial11Bold"/>
              <w:rPr>
                <w:rFonts w:cs="Arial"/>
              </w:rPr>
            </w:pPr>
            <w:r w:rsidRPr="007E0B31">
              <w:rPr>
                <w:rFonts w:cs="Arial"/>
              </w:rPr>
              <w:t>Headroom</w:t>
            </w:r>
          </w:p>
        </w:tc>
        <w:tc>
          <w:tcPr>
            <w:tcW w:w="6634" w:type="dxa"/>
          </w:tcPr>
          <w:p w14:paraId="6E120920" w14:textId="77777777" w:rsidR="00EB1E5D" w:rsidRPr="007E0B31" w:rsidRDefault="00EB1E5D" w:rsidP="00EB1E5D">
            <w:pPr>
              <w:pStyle w:val="TableArial11"/>
              <w:rPr>
                <w:rFonts w:cs="Arial"/>
              </w:rPr>
            </w:pPr>
            <w:r w:rsidRPr="007E0B31">
              <w:rPr>
                <w:rFonts w:cs="Arial"/>
              </w:rPr>
              <w:t xml:space="preserve">The </w:t>
            </w:r>
            <w:r w:rsidRPr="007E0B31">
              <w:rPr>
                <w:rFonts w:cs="Arial"/>
                <w:b/>
              </w:rPr>
              <w:t>Power Available</w:t>
            </w:r>
            <w:r w:rsidRPr="007E0B31">
              <w:rPr>
                <w:rFonts w:cs="Arial"/>
              </w:rPr>
              <w:t xml:space="preserve"> (in MW) less the actual </w:t>
            </w:r>
            <w:r w:rsidRPr="007E0B31">
              <w:rPr>
                <w:rFonts w:cs="Arial"/>
                <w:b/>
              </w:rPr>
              <w:t>Active Power</w:t>
            </w:r>
            <w:r w:rsidRPr="007E0B31">
              <w:rPr>
                <w:rFonts w:cs="Arial"/>
              </w:rPr>
              <w:t xml:space="preserve"> exported from the </w:t>
            </w:r>
            <w:r w:rsidRPr="007E0B31">
              <w:rPr>
                <w:rFonts w:cs="Arial"/>
                <w:b/>
              </w:rPr>
              <w:t xml:space="preserve">Power Park Module </w:t>
            </w:r>
            <w:r w:rsidRPr="007E0B31">
              <w:rPr>
                <w:rFonts w:cs="Arial"/>
              </w:rPr>
              <w:t>(in MW).</w:t>
            </w:r>
          </w:p>
        </w:tc>
      </w:tr>
      <w:tr w:rsidR="00EB1E5D" w:rsidRPr="007E0B31" w14:paraId="4AFF1172" w14:textId="77777777" w:rsidTr="490DE6A8">
        <w:trPr>
          <w:cantSplit/>
        </w:trPr>
        <w:tc>
          <w:tcPr>
            <w:tcW w:w="2884" w:type="dxa"/>
          </w:tcPr>
          <w:p w14:paraId="049414CE" w14:textId="77777777" w:rsidR="00EB1E5D" w:rsidRPr="007E0B31" w:rsidRDefault="00EB1E5D" w:rsidP="00EB1E5D">
            <w:pPr>
              <w:pStyle w:val="Arial11Bold"/>
              <w:rPr>
                <w:rFonts w:cs="Arial"/>
              </w:rPr>
            </w:pPr>
            <w:r w:rsidRPr="007E0B31">
              <w:rPr>
                <w:rFonts w:cs="Arial"/>
              </w:rPr>
              <w:t>High Frequency Response</w:t>
            </w:r>
          </w:p>
        </w:tc>
        <w:tc>
          <w:tcPr>
            <w:tcW w:w="6634" w:type="dxa"/>
          </w:tcPr>
          <w:p w14:paraId="3FEEE61F" w14:textId="0D8ECC66" w:rsidR="00EB1E5D" w:rsidRPr="007E0B31" w:rsidRDefault="00EB1E5D" w:rsidP="00EB1E5D">
            <w:pPr>
              <w:pStyle w:val="TableArial11"/>
              <w:rPr>
                <w:rFonts w:cs="Arial"/>
              </w:rPr>
            </w:pPr>
            <w:r w:rsidRPr="007E0B31">
              <w:rPr>
                <w:rFonts w:cs="Arial"/>
              </w:rPr>
              <w:t xml:space="preserve">An automatic reduction in </w:t>
            </w:r>
            <w:r w:rsidRPr="007E0B31">
              <w:rPr>
                <w:rFonts w:cs="Arial"/>
                <w:b/>
              </w:rPr>
              <w:t>Active Power</w:t>
            </w:r>
            <w:r w:rsidRPr="007E0B31">
              <w:rPr>
                <w:rFonts w:cs="Arial"/>
              </w:rPr>
              <w:t xml:space="preserve"> output in response to an increase in </w:t>
            </w:r>
            <w:r w:rsidRPr="007E0B31">
              <w:rPr>
                <w:rFonts w:cs="Arial"/>
                <w:b/>
              </w:rPr>
              <w:t>System Frequency</w:t>
            </w:r>
            <w:r w:rsidRPr="007E0B31">
              <w:rPr>
                <w:rFonts w:cs="Arial"/>
              </w:rPr>
              <w:t xml:space="preserve"> above the </w:t>
            </w:r>
            <w:r w:rsidRPr="007E0B31">
              <w:rPr>
                <w:rFonts w:cs="Arial"/>
                <w:b/>
              </w:rPr>
              <w:t>Target Frequency</w:t>
            </w:r>
            <w:r w:rsidRPr="007E0B31">
              <w:rPr>
                <w:rFonts w:cs="Arial"/>
              </w:rPr>
              <w:t xml:space="preserve"> (or such other level of </w:t>
            </w:r>
            <w:r w:rsidRPr="007E0B31">
              <w:rPr>
                <w:rFonts w:cs="Arial"/>
                <w:b/>
              </w:rPr>
              <w:t>Frequency</w:t>
            </w:r>
            <w:r w:rsidRPr="007E0B31">
              <w:rPr>
                <w:rFonts w:cs="Arial"/>
              </w:rPr>
              <w:t xml:space="preserve"> as may have been agreed in an </w:t>
            </w:r>
            <w:r w:rsidRPr="007E0B31">
              <w:rPr>
                <w:rFonts w:cs="Arial"/>
                <w:b/>
              </w:rPr>
              <w:t>Ancillary Services Agreement</w:t>
            </w:r>
            <w:r w:rsidRPr="007E0B31">
              <w:rPr>
                <w:rFonts w:cs="Arial"/>
              </w:rPr>
              <w:t xml:space="preserve">). This reduction in </w:t>
            </w:r>
            <w:r w:rsidRPr="007E0B31">
              <w:rPr>
                <w:rFonts w:cs="Arial"/>
                <w:b/>
              </w:rPr>
              <w:t>Active Power</w:t>
            </w:r>
            <w:r w:rsidRPr="007E0B31">
              <w:rPr>
                <w:rFonts w:cs="Arial"/>
              </w:rPr>
              <w:t xml:space="preserve"> output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w:t>
            </w:r>
            <w:r w:rsidRPr="007E0B31">
              <w:rPr>
                <w:rFonts w:cs="Arial"/>
                <w:b/>
              </w:rPr>
              <w:t>Frequency</w:t>
            </w:r>
            <w:r w:rsidRPr="007E0B31">
              <w:rPr>
                <w:rFonts w:cs="Arial"/>
              </w:rPr>
              <w:t xml:space="preserve"> increase on the basis set out in the </w:t>
            </w:r>
            <w:r w:rsidRPr="007E0B31">
              <w:rPr>
                <w:rFonts w:cs="Arial"/>
                <w:b/>
              </w:rPr>
              <w:t>Ancillary Services Agreement</w:t>
            </w:r>
            <w:r w:rsidRPr="007E0B31">
              <w:rPr>
                <w:rFonts w:cs="Arial"/>
              </w:rPr>
              <w:t xml:space="preserve"> and fully achieved within 10 seconds of the time of the start of the </w:t>
            </w:r>
            <w:r w:rsidRPr="007E0B31">
              <w:rPr>
                <w:rFonts w:cs="Arial"/>
                <w:b/>
              </w:rPr>
              <w:t>Frequency</w:t>
            </w:r>
            <w:r w:rsidRPr="007E0B31">
              <w:rPr>
                <w:rFonts w:cs="Arial"/>
              </w:rPr>
              <w:t xml:space="preserve"> increase and it must be sustained at no lesser reduction thereafter. </w:t>
            </w:r>
            <w:r>
              <w:rPr>
                <w:rFonts w:cs="Arial"/>
              </w:rPr>
              <w:t xml:space="preserve"> </w:t>
            </w:r>
            <w:r w:rsidRPr="007E0B31">
              <w:rPr>
                <w:rFonts w:cs="Arial"/>
              </w:rPr>
              <w:t xml:space="preserve">The interpretation of the </w:t>
            </w:r>
            <w:r w:rsidRPr="007E0B31">
              <w:rPr>
                <w:rFonts w:cs="Arial"/>
                <w:b/>
              </w:rPr>
              <w:t>High Frequency Response</w:t>
            </w:r>
            <w:r w:rsidRPr="007E0B31">
              <w:rPr>
                <w:rFonts w:cs="Arial"/>
              </w:rPr>
              <w:t xml:space="preserve"> to a + 0.5 Hz frequency change is shown diagrammatically in Figure CC.A.3.3</w:t>
            </w:r>
            <w:r>
              <w:rPr>
                <w:rFonts w:cs="Arial"/>
              </w:rPr>
              <w:t xml:space="preserve"> and Figure ECC.A.3.3.</w:t>
            </w:r>
          </w:p>
        </w:tc>
      </w:tr>
      <w:tr w:rsidR="00EB1E5D" w:rsidRPr="007E0B31" w14:paraId="531CF8DE" w14:textId="77777777" w:rsidTr="490DE6A8">
        <w:trPr>
          <w:cantSplit/>
        </w:trPr>
        <w:tc>
          <w:tcPr>
            <w:tcW w:w="2884" w:type="dxa"/>
          </w:tcPr>
          <w:p w14:paraId="364D289E" w14:textId="77777777" w:rsidR="00EB1E5D" w:rsidRPr="007E0B31" w:rsidRDefault="00EB1E5D" w:rsidP="00EB1E5D">
            <w:pPr>
              <w:pStyle w:val="Arial11Bold"/>
              <w:rPr>
                <w:rFonts w:cs="Arial"/>
              </w:rPr>
            </w:pPr>
            <w:r w:rsidRPr="007E0B31">
              <w:rPr>
                <w:rFonts w:cs="Arial"/>
              </w:rPr>
              <w:t xml:space="preserve">High Voltage </w:t>
            </w:r>
            <w:r w:rsidRPr="007E0B31">
              <w:rPr>
                <w:rFonts w:cs="Arial"/>
                <w:b w:val="0"/>
              </w:rPr>
              <w:t>or</w:t>
            </w:r>
            <w:r w:rsidRPr="007E0B31">
              <w:rPr>
                <w:rFonts w:cs="Arial"/>
              </w:rPr>
              <w:t xml:space="preserve"> HV</w:t>
            </w:r>
          </w:p>
        </w:tc>
        <w:tc>
          <w:tcPr>
            <w:tcW w:w="6634" w:type="dxa"/>
          </w:tcPr>
          <w:p w14:paraId="491C05F2" w14:textId="77777777" w:rsidR="00EB1E5D" w:rsidRPr="007E0B31" w:rsidRDefault="00EB1E5D" w:rsidP="00EB1E5D">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650 volts. For </w:t>
            </w:r>
            <w:r w:rsidRPr="007E0B31">
              <w:rPr>
                <w:rFonts w:cs="Arial"/>
                <w:b/>
              </w:rPr>
              <w:t>Scottish Transmission Systems</w:t>
            </w:r>
            <w:r w:rsidRPr="007E0B31">
              <w:rPr>
                <w:rFonts w:cs="Arial"/>
              </w:rPr>
              <w:t>, a voltage exceeding 1000 volts.</w:t>
            </w:r>
          </w:p>
        </w:tc>
      </w:tr>
      <w:tr w:rsidR="00EB1E5D" w:rsidRPr="007E0B31" w14:paraId="552B3754" w14:textId="77777777" w:rsidTr="009D4B8D">
        <w:trPr>
          <w:cantSplit/>
          <w:trHeight w:val="524"/>
        </w:trPr>
        <w:tc>
          <w:tcPr>
            <w:tcW w:w="2884" w:type="dxa"/>
          </w:tcPr>
          <w:p w14:paraId="243671CC" w14:textId="5CC5CA8B" w:rsidR="00EB1E5D" w:rsidRPr="009D4B8D" w:rsidRDefault="00EB1E5D" w:rsidP="009D4B8D">
            <w:pPr>
              <w:rPr>
                <w:b/>
                <w:bCs/>
              </w:rPr>
            </w:pPr>
            <w:r w:rsidRPr="009D4B8D">
              <w:rPr>
                <w:b/>
                <w:bCs/>
              </w:rPr>
              <w:t>Historic Frequency Data</w:t>
            </w:r>
          </w:p>
        </w:tc>
        <w:tc>
          <w:tcPr>
            <w:tcW w:w="6634" w:type="dxa"/>
          </w:tcPr>
          <w:p w14:paraId="57B851E9" w14:textId="6208BB5F" w:rsidR="00EB1E5D" w:rsidRPr="009D4B8D" w:rsidRDefault="00EB1E5D" w:rsidP="009D4B8D">
            <w:r w:rsidRPr="009D4B8D">
              <w:rPr>
                <w:b/>
                <w:bCs/>
              </w:rPr>
              <w:t>System Frequency</w:t>
            </w:r>
            <w:r w:rsidRPr="009D4B8D">
              <w:t xml:space="preserve"> data at a maximum of one second intervals for the whole month, published by </w:t>
            </w:r>
            <w:r w:rsidRPr="009D4B8D">
              <w:rPr>
                <w:b/>
                <w:bCs/>
              </w:rPr>
              <w:t>The Company</w:t>
            </w:r>
            <w:r w:rsidRPr="009D4B8D">
              <w:t xml:space="preserve"> as detailed in OC3.4.4.</w:t>
            </w:r>
          </w:p>
        </w:tc>
      </w:tr>
      <w:tr w:rsidR="00EB1E5D" w:rsidRPr="007E0B31" w14:paraId="2295F8BF" w14:textId="77777777" w:rsidTr="490DE6A8">
        <w:trPr>
          <w:cantSplit/>
        </w:trPr>
        <w:tc>
          <w:tcPr>
            <w:tcW w:w="2884" w:type="dxa"/>
          </w:tcPr>
          <w:p w14:paraId="19844254" w14:textId="77777777" w:rsidR="00EB1E5D" w:rsidRPr="007E0B31" w:rsidRDefault="00EB1E5D" w:rsidP="00EB1E5D">
            <w:pPr>
              <w:pStyle w:val="Level1Text"/>
              <w:tabs>
                <w:tab w:val="left" w:pos="0"/>
              </w:tabs>
              <w:ind w:left="0" w:firstLine="0"/>
              <w:rPr>
                <w:rFonts w:cs="Arial"/>
                <w:b/>
                <w:color w:val="auto"/>
              </w:rPr>
            </w:pPr>
            <w:proofErr w:type="spellStart"/>
            <w:r w:rsidRPr="007E0B31">
              <w:rPr>
                <w:rFonts w:cs="Arial"/>
                <w:b/>
                <w:color w:val="auto"/>
              </w:rPr>
              <w:t>Houseload</w:t>
            </w:r>
            <w:proofErr w:type="spellEnd"/>
            <w:r w:rsidRPr="007E0B31">
              <w:rPr>
                <w:rFonts w:cs="Arial"/>
                <w:b/>
                <w:color w:val="auto"/>
              </w:rPr>
              <w:t xml:space="preserve"> Operation</w:t>
            </w:r>
          </w:p>
        </w:tc>
        <w:tc>
          <w:tcPr>
            <w:tcW w:w="6634" w:type="dxa"/>
          </w:tcPr>
          <w:p w14:paraId="01F156A7"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Operation which ensures that a </w:t>
            </w:r>
            <w:r w:rsidRPr="007E0B31">
              <w:rPr>
                <w:rFonts w:cs="Arial"/>
                <w:b/>
                <w:color w:val="auto"/>
              </w:rPr>
              <w:t>Power Station</w:t>
            </w:r>
            <w:r w:rsidRPr="007E0B31">
              <w:rPr>
                <w:rFonts w:cs="Arial"/>
                <w:color w:val="auto"/>
              </w:rPr>
              <w:t xml:space="preserve"> is able to continue to supply its in-house load in the event of </w:t>
            </w:r>
            <w:r w:rsidRPr="007E0B31">
              <w:rPr>
                <w:rFonts w:cs="Arial"/>
                <w:b/>
                <w:color w:val="auto"/>
              </w:rPr>
              <w:t>System</w:t>
            </w:r>
            <w:r w:rsidRPr="007E0B31">
              <w:rPr>
                <w:rFonts w:cs="Arial"/>
                <w:color w:val="auto"/>
              </w:rPr>
              <w:t xml:space="preserve"> faults resulting in </w:t>
            </w:r>
            <w:r w:rsidRPr="007E0B31">
              <w:rPr>
                <w:rFonts w:cs="Arial"/>
                <w:b/>
                <w:color w:val="auto"/>
              </w:rPr>
              <w:t>Power-Generating Modules</w:t>
            </w:r>
            <w:r w:rsidRPr="007E0B31">
              <w:rPr>
                <w:rFonts w:cs="Arial"/>
                <w:color w:val="auto"/>
              </w:rPr>
              <w:t xml:space="preserve"> being disconnected from the </w:t>
            </w:r>
            <w:r w:rsidRPr="007E0B31">
              <w:rPr>
                <w:rFonts w:cs="Arial"/>
                <w:b/>
                <w:color w:val="auto"/>
              </w:rPr>
              <w:t>System</w:t>
            </w:r>
            <w:r w:rsidRPr="007E0B31">
              <w:rPr>
                <w:rFonts w:cs="Arial"/>
                <w:color w:val="auto"/>
              </w:rPr>
              <w:t xml:space="preserve"> and tripped onto their auxiliary supplies</w:t>
            </w:r>
          </w:p>
        </w:tc>
      </w:tr>
      <w:tr w:rsidR="00EB1E5D" w:rsidRPr="007E0B31" w14:paraId="65C3AC05" w14:textId="77777777" w:rsidTr="490DE6A8">
        <w:trPr>
          <w:cantSplit/>
        </w:trPr>
        <w:tc>
          <w:tcPr>
            <w:tcW w:w="2884" w:type="dxa"/>
          </w:tcPr>
          <w:p w14:paraId="2B9920C4" w14:textId="21408506" w:rsidR="00EB1E5D" w:rsidRPr="0042789A" w:rsidRDefault="00EB1E5D" w:rsidP="00EB1E5D">
            <w:pPr>
              <w:pStyle w:val="Level1Text"/>
              <w:tabs>
                <w:tab w:val="left" w:pos="0"/>
              </w:tabs>
              <w:ind w:left="0" w:firstLine="0"/>
              <w:rPr>
                <w:rFonts w:cs="Arial"/>
                <w:b/>
                <w:color w:val="auto"/>
              </w:rPr>
            </w:pPr>
            <w:r w:rsidRPr="0042789A">
              <w:rPr>
                <w:rFonts w:cs="Arial"/>
                <w:b/>
              </w:rPr>
              <w:t>HP Turbine Power Fraction</w:t>
            </w:r>
          </w:p>
        </w:tc>
        <w:tc>
          <w:tcPr>
            <w:tcW w:w="6634" w:type="dxa"/>
          </w:tcPr>
          <w:p w14:paraId="2C8AD96B" w14:textId="433C033B" w:rsidR="00EB1E5D" w:rsidRPr="007E0B31" w:rsidRDefault="00EB1E5D" w:rsidP="00EB1E5D">
            <w:pPr>
              <w:pStyle w:val="Level1Text"/>
              <w:tabs>
                <w:tab w:val="left" w:pos="0"/>
              </w:tabs>
              <w:ind w:left="0" w:firstLine="0"/>
              <w:jc w:val="both"/>
              <w:rPr>
                <w:rFonts w:cs="Arial"/>
                <w:color w:val="auto"/>
              </w:rPr>
            </w:pPr>
            <w:r w:rsidRPr="002F3A17">
              <w:rPr>
                <w:rFonts w:cs="Arial"/>
              </w:rPr>
              <w:t xml:space="preserve">Ratio of steady state mechanical power delivered by the HP turbine to the total steady state mechanical power delivered by the total steam turbine at </w:t>
            </w:r>
            <w:r w:rsidRPr="002F3A17">
              <w:rPr>
                <w:rFonts w:cs="Arial"/>
                <w:b/>
              </w:rPr>
              <w:t xml:space="preserve">Registered Capacity </w:t>
            </w:r>
            <w:r w:rsidRPr="002F3A17">
              <w:rPr>
                <w:rFonts w:cs="Arial"/>
              </w:rPr>
              <w:t>or</w:t>
            </w:r>
            <w:r w:rsidRPr="002F3A17">
              <w:rPr>
                <w:rFonts w:cs="Arial"/>
                <w:b/>
              </w:rPr>
              <w:t xml:space="preserve"> Maximum Capacity</w:t>
            </w:r>
            <w:r w:rsidRPr="002F3A17">
              <w:rPr>
                <w:rFonts w:cs="Arial"/>
              </w:rPr>
              <w:t>.</w:t>
            </w:r>
          </w:p>
        </w:tc>
      </w:tr>
      <w:tr w:rsidR="00EB1E5D" w:rsidRPr="007E0B31" w14:paraId="0D4BF63F" w14:textId="77777777" w:rsidTr="490DE6A8">
        <w:trPr>
          <w:cantSplit/>
        </w:trPr>
        <w:tc>
          <w:tcPr>
            <w:tcW w:w="2884" w:type="dxa"/>
          </w:tcPr>
          <w:p w14:paraId="6E747414" w14:textId="77777777" w:rsidR="00EB1E5D" w:rsidRPr="007E0B31" w:rsidRDefault="00EB1E5D" w:rsidP="00EB1E5D">
            <w:pPr>
              <w:pStyle w:val="Arial11Bold"/>
              <w:rPr>
                <w:rFonts w:cs="Arial"/>
              </w:rPr>
            </w:pPr>
            <w:r w:rsidRPr="007E0B31">
              <w:rPr>
                <w:rFonts w:cs="Arial"/>
              </w:rPr>
              <w:t>HV Connections</w:t>
            </w:r>
          </w:p>
        </w:tc>
        <w:tc>
          <w:tcPr>
            <w:tcW w:w="6634" w:type="dxa"/>
          </w:tcPr>
          <w:p w14:paraId="0496190F" w14:textId="2371BB67" w:rsidR="00EB1E5D" w:rsidRPr="007E0B31" w:rsidRDefault="00EB1E5D" w:rsidP="00EB1E5D">
            <w:pPr>
              <w:pStyle w:val="TableArial11"/>
              <w:rPr>
                <w:rFonts w:cs="Arial"/>
              </w:rPr>
            </w:pPr>
            <w:r w:rsidRPr="007E0B31">
              <w:rPr>
                <w:rFonts w:cs="Arial"/>
                <w:b/>
              </w:rPr>
              <w:t>Apparatus</w:t>
            </w:r>
            <w:r w:rsidRPr="007E0B31">
              <w:rPr>
                <w:rFonts w:cs="Arial"/>
              </w:rPr>
              <w:t xml:space="preserve"> connected at the same voltage as that of the </w:t>
            </w:r>
            <w:r w:rsidRPr="007E0B31">
              <w:rPr>
                <w:rFonts w:cs="Arial"/>
                <w:b/>
              </w:rPr>
              <w:t>National Electricity Transmission System</w:t>
            </w:r>
            <w:r w:rsidRPr="007E0B31">
              <w:rPr>
                <w:rFonts w:cs="Arial"/>
              </w:rPr>
              <w:t xml:space="preserve">, including </w:t>
            </w:r>
            <w:r w:rsidRPr="007E0B31">
              <w:rPr>
                <w:rFonts w:cs="Arial"/>
                <w:b/>
              </w:rPr>
              <w:t>Users'</w:t>
            </w:r>
            <w:r w:rsidRPr="007E0B31">
              <w:rPr>
                <w:rFonts w:cs="Arial"/>
              </w:rPr>
              <w:t xml:space="preserve"> circuits, the higher voltage windings of </w:t>
            </w:r>
            <w:r w:rsidRPr="007E0B31">
              <w:rPr>
                <w:rFonts w:cs="Arial"/>
                <w:b/>
              </w:rPr>
              <w:t>Users'</w:t>
            </w:r>
            <w:r w:rsidRPr="007E0B31">
              <w:rPr>
                <w:rFonts w:cs="Arial"/>
              </w:rPr>
              <w:t xml:space="preserve"> transformers and associated connection </w:t>
            </w:r>
            <w:r w:rsidRPr="007E0B31">
              <w:rPr>
                <w:rFonts w:cs="Arial"/>
                <w:b/>
              </w:rPr>
              <w:t>Apparatus</w:t>
            </w:r>
            <w:r w:rsidRPr="007E0B31">
              <w:rPr>
                <w:rFonts w:cs="Arial"/>
              </w:rPr>
              <w:t>.</w:t>
            </w:r>
          </w:p>
        </w:tc>
      </w:tr>
      <w:tr w:rsidR="00EB1E5D" w:rsidRPr="007E0B31" w14:paraId="18D79B61" w14:textId="77777777" w:rsidTr="490DE6A8">
        <w:trPr>
          <w:cantSplit/>
        </w:trPr>
        <w:tc>
          <w:tcPr>
            <w:tcW w:w="2884" w:type="dxa"/>
          </w:tcPr>
          <w:p w14:paraId="36327F4B"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HVDC Converter</w:t>
            </w:r>
          </w:p>
        </w:tc>
        <w:tc>
          <w:tcPr>
            <w:tcW w:w="6634" w:type="dxa"/>
          </w:tcPr>
          <w:p w14:paraId="4A4A20C2"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Any </w:t>
            </w:r>
            <w:r w:rsidRPr="007E0B31">
              <w:rPr>
                <w:rFonts w:cs="Arial"/>
                <w:b/>
                <w:color w:val="auto"/>
              </w:rPr>
              <w:t>EU Code</w:t>
            </w:r>
            <w:r w:rsidRPr="007E0B31">
              <w:rPr>
                <w:rFonts w:cs="Arial"/>
                <w:color w:val="auto"/>
              </w:rPr>
              <w:t xml:space="preserve"> </w:t>
            </w:r>
            <w:r w:rsidRPr="007E0B31">
              <w:rPr>
                <w:rFonts w:cs="Arial"/>
                <w:b/>
                <w:color w:val="auto"/>
              </w:rPr>
              <w:t>User Apparatus</w:t>
            </w:r>
            <w:r w:rsidRPr="007E0B31">
              <w:rPr>
                <w:rFonts w:cs="Arial"/>
                <w:color w:val="auto"/>
              </w:rPr>
              <w:t xml:space="preserve"> used to convert alternating current electricity to direct current electricity, or vice versa. An </w:t>
            </w:r>
            <w:r w:rsidRPr="007E0B31">
              <w:rPr>
                <w:rFonts w:cs="Arial"/>
                <w:b/>
                <w:color w:val="auto"/>
              </w:rPr>
              <w:t>HVDC</w:t>
            </w:r>
            <w:r w:rsidRPr="007E0B31">
              <w:rPr>
                <w:rFonts w:cs="Arial"/>
                <w:color w:val="auto"/>
              </w:rPr>
              <w:t xml:space="preserve"> </w:t>
            </w:r>
            <w:r w:rsidRPr="007E0B31">
              <w:rPr>
                <w:rFonts w:cs="Arial"/>
                <w:b/>
                <w:color w:val="auto"/>
              </w:rPr>
              <w:t>Converte</w:t>
            </w:r>
            <w:r w:rsidRPr="007E0B31">
              <w:rPr>
                <w:rFonts w:cs="Arial"/>
                <w:color w:val="auto"/>
              </w:rPr>
              <w:t xml:space="preserve">r is a standalone operative configuration at a single site comprising one or more converter bridges, together with one or more converter transformers, reactors, converter control equipment, essential protective and switching devices and auxiliaries, if any, used for conversion. In a bipolar arrangement, an </w:t>
            </w:r>
            <w:r w:rsidRPr="007E0B31">
              <w:rPr>
                <w:rFonts w:cs="Arial"/>
                <w:b/>
                <w:color w:val="auto"/>
              </w:rPr>
              <w:t>HVDC Converter</w:t>
            </w:r>
            <w:r w:rsidRPr="007E0B31">
              <w:rPr>
                <w:rFonts w:cs="Arial"/>
                <w:color w:val="auto"/>
              </w:rPr>
              <w:t xml:space="preserve"> represents the bipolar configuration.</w:t>
            </w:r>
          </w:p>
        </w:tc>
      </w:tr>
      <w:tr w:rsidR="00EB1E5D" w:rsidRPr="007E0B31" w14:paraId="41B039F0" w14:textId="77777777" w:rsidTr="490DE6A8">
        <w:trPr>
          <w:cantSplit/>
        </w:trPr>
        <w:tc>
          <w:tcPr>
            <w:tcW w:w="2884" w:type="dxa"/>
          </w:tcPr>
          <w:p w14:paraId="2270971B" w14:textId="77777777" w:rsidR="00EB1E5D" w:rsidRPr="007E0B31" w:rsidRDefault="00EB1E5D" w:rsidP="00EB1E5D">
            <w:pPr>
              <w:pStyle w:val="Level1Text"/>
              <w:tabs>
                <w:tab w:val="left" w:pos="0"/>
              </w:tabs>
              <w:ind w:left="0" w:firstLine="0"/>
              <w:jc w:val="both"/>
              <w:rPr>
                <w:rFonts w:cs="Arial"/>
                <w:b/>
                <w:color w:val="auto"/>
                <w:lang w:val="en-GB"/>
              </w:rPr>
            </w:pPr>
            <w:r w:rsidRPr="007E0B31">
              <w:rPr>
                <w:rFonts w:cs="Arial"/>
                <w:b/>
                <w:color w:val="auto"/>
                <w:lang w:val="en-GB"/>
              </w:rPr>
              <w:lastRenderedPageBreak/>
              <w:t>HVDC Converter Station</w:t>
            </w:r>
          </w:p>
        </w:tc>
        <w:tc>
          <w:tcPr>
            <w:tcW w:w="6634" w:type="dxa"/>
          </w:tcPr>
          <w:p w14:paraId="5461A97E" w14:textId="77777777" w:rsidR="00EB1E5D" w:rsidRPr="007E0B31" w:rsidRDefault="00EB1E5D" w:rsidP="00EB1E5D">
            <w:pPr>
              <w:jc w:val="both"/>
              <w:rPr>
                <w:rFonts w:cs="Arial"/>
              </w:rPr>
            </w:pPr>
            <w:r w:rsidRPr="007E0B31">
              <w:rPr>
                <w:rFonts w:cs="Arial"/>
              </w:rPr>
              <w:t xml:space="preserve">Part of an </w:t>
            </w:r>
            <w:r w:rsidRPr="007E0B31">
              <w:rPr>
                <w:rFonts w:cs="Arial"/>
                <w:b/>
              </w:rPr>
              <w:t>HVDC System</w:t>
            </w:r>
            <w:r w:rsidRPr="007E0B31">
              <w:rPr>
                <w:rFonts w:cs="Arial"/>
              </w:rPr>
              <w:t xml:space="preserve"> which consists of one or more </w:t>
            </w:r>
            <w:r w:rsidRPr="007E0B31">
              <w:rPr>
                <w:rFonts w:cs="Arial"/>
                <w:b/>
              </w:rPr>
              <w:t xml:space="preserve">HVDC Converters </w:t>
            </w:r>
            <w:r w:rsidRPr="007E0B31">
              <w:rPr>
                <w:rFonts w:cs="Arial"/>
              </w:rPr>
              <w:t xml:space="preserve">installed in a single location together with buildings, reactors, filters reactive power devices, control, monitoring, protective, measuring and auxiliary equipment.    </w:t>
            </w:r>
          </w:p>
        </w:tc>
      </w:tr>
      <w:tr w:rsidR="00EB1E5D" w:rsidRPr="007E0B31" w14:paraId="50416B33" w14:textId="77777777" w:rsidTr="490DE6A8">
        <w:trPr>
          <w:cantSplit/>
        </w:trPr>
        <w:tc>
          <w:tcPr>
            <w:tcW w:w="2884" w:type="dxa"/>
          </w:tcPr>
          <w:p w14:paraId="20AB8CFF"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HVDC Equipment</w:t>
            </w:r>
          </w:p>
        </w:tc>
        <w:tc>
          <w:tcPr>
            <w:tcW w:w="6634" w:type="dxa"/>
          </w:tcPr>
          <w:p w14:paraId="704CE02F" w14:textId="77777777" w:rsidR="00EB1E5D" w:rsidRPr="007E0B31" w:rsidRDefault="00EB1E5D" w:rsidP="00EB1E5D">
            <w:pPr>
              <w:rPr>
                <w:rFonts w:cs="Arial"/>
              </w:rPr>
            </w:pPr>
            <w:r w:rsidRPr="007E0B31">
              <w:rPr>
                <w:rFonts w:cs="Arial"/>
              </w:rPr>
              <w:t xml:space="preserve">Collectively means an </w:t>
            </w:r>
            <w:r w:rsidRPr="007E0B31">
              <w:rPr>
                <w:rFonts w:cs="Arial"/>
                <w:b/>
              </w:rPr>
              <w:t>HVDC System</w:t>
            </w:r>
            <w:r w:rsidRPr="007E0B31">
              <w:rPr>
                <w:rFonts w:cs="Arial"/>
              </w:rPr>
              <w:t xml:space="preserve"> and a </w:t>
            </w:r>
            <w:r w:rsidRPr="007E0B31">
              <w:rPr>
                <w:rFonts w:cs="Arial"/>
                <w:b/>
              </w:rPr>
              <w:t>DC Connected Power Park</w:t>
            </w:r>
            <w:r w:rsidRPr="007E0B31">
              <w:rPr>
                <w:rFonts w:cs="Arial"/>
              </w:rPr>
              <w:t xml:space="preserve"> </w:t>
            </w:r>
            <w:r w:rsidRPr="007E0B31">
              <w:rPr>
                <w:rFonts w:cs="Arial"/>
                <w:b/>
              </w:rPr>
              <w:t>Module</w:t>
            </w:r>
            <w:r w:rsidRPr="007E0B31">
              <w:rPr>
                <w:rFonts w:cs="Arial"/>
              </w:rPr>
              <w:t xml:space="preserve"> and a </w:t>
            </w:r>
            <w:r w:rsidRPr="007E0B31">
              <w:rPr>
                <w:rFonts w:cs="Arial"/>
                <w:b/>
              </w:rPr>
              <w:t>Remote End HVDC Converter Station</w:t>
            </w:r>
            <w:r w:rsidRPr="007E0B31">
              <w:rPr>
                <w:rFonts w:cs="Arial"/>
              </w:rPr>
              <w:t xml:space="preserve">.  </w:t>
            </w:r>
          </w:p>
        </w:tc>
      </w:tr>
      <w:tr w:rsidR="00EB1E5D" w:rsidRPr="007E0B31" w14:paraId="1C094FB8" w14:textId="77777777" w:rsidTr="490DE6A8">
        <w:trPr>
          <w:cantSplit/>
        </w:trPr>
        <w:tc>
          <w:tcPr>
            <w:tcW w:w="2884" w:type="dxa"/>
          </w:tcPr>
          <w:p w14:paraId="78BA74BE"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HVDC Interface Point</w:t>
            </w:r>
          </w:p>
        </w:tc>
        <w:tc>
          <w:tcPr>
            <w:tcW w:w="6634" w:type="dxa"/>
          </w:tcPr>
          <w:p w14:paraId="241D8879"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point at which </w:t>
            </w:r>
            <w:r w:rsidRPr="007E0B31">
              <w:rPr>
                <w:rFonts w:cs="Arial"/>
                <w:b/>
                <w:color w:val="auto"/>
              </w:rPr>
              <w:t>HVDC Plant</w:t>
            </w:r>
            <w:r w:rsidRPr="007E0B31">
              <w:rPr>
                <w:rFonts w:cs="Arial"/>
                <w:color w:val="auto"/>
              </w:rPr>
              <w:t xml:space="preserve"> and </w:t>
            </w:r>
            <w:r w:rsidRPr="007E0B31">
              <w:rPr>
                <w:rFonts w:cs="Arial"/>
                <w:b/>
                <w:color w:val="auto"/>
              </w:rPr>
              <w:t>Apparatus</w:t>
            </w:r>
            <w:r w:rsidRPr="007E0B31">
              <w:rPr>
                <w:rFonts w:cs="Arial"/>
                <w:color w:val="auto"/>
              </w:rPr>
              <w:t xml:space="preserve"> is connected to an AC </w:t>
            </w:r>
            <w:r w:rsidRPr="007E0B31">
              <w:rPr>
                <w:rFonts w:cs="Arial"/>
                <w:b/>
                <w:color w:val="auto"/>
              </w:rPr>
              <w:t>System</w:t>
            </w:r>
            <w:r w:rsidRPr="007E0B31">
              <w:rPr>
                <w:rFonts w:cs="Arial"/>
                <w:color w:val="auto"/>
              </w:rPr>
              <w:t xml:space="preserve"> at which technical specifications affecting the performance of the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can be prescribed. </w:t>
            </w:r>
          </w:p>
        </w:tc>
      </w:tr>
      <w:tr w:rsidR="00EB1E5D" w:rsidRPr="007E0B31" w14:paraId="1593983F" w14:textId="77777777" w:rsidTr="490DE6A8">
        <w:trPr>
          <w:cantSplit/>
        </w:trPr>
        <w:tc>
          <w:tcPr>
            <w:tcW w:w="2884" w:type="dxa"/>
          </w:tcPr>
          <w:p w14:paraId="2C43FD71"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HVDC System</w:t>
            </w:r>
          </w:p>
        </w:tc>
        <w:tc>
          <w:tcPr>
            <w:tcW w:w="6634" w:type="dxa"/>
          </w:tcPr>
          <w:p w14:paraId="475EA959" w14:textId="77777777" w:rsidR="00EB1E5D" w:rsidRPr="007E0B31" w:rsidRDefault="00EB1E5D" w:rsidP="00EB1E5D">
            <w:pPr>
              <w:jc w:val="both"/>
              <w:rPr>
                <w:rFonts w:cs="Arial"/>
              </w:rPr>
            </w:pPr>
            <w:r w:rsidRPr="007E0B31">
              <w:rPr>
                <w:rFonts w:cs="Arial"/>
              </w:rPr>
              <w:t xml:space="preserve">An electrical power system which transfers energy in the form of high voltage direct current between two or more alternating current (AC) buses and comprises at least two </w:t>
            </w:r>
            <w:r w:rsidRPr="007E0B31">
              <w:rPr>
                <w:rFonts w:cs="Arial"/>
                <w:b/>
              </w:rPr>
              <w:t>HVDC Converter Stations</w:t>
            </w:r>
            <w:r w:rsidRPr="007E0B31">
              <w:rPr>
                <w:rFonts w:cs="Arial"/>
              </w:rPr>
              <w:t xml:space="preserve"> with DC </w:t>
            </w:r>
            <w:r w:rsidRPr="007E0B31">
              <w:rPr>
                <w:rFonts w:cs="Arial"/>
                <w:b/>
              </w:rPr>
              <w:t>Transmission</w:t>
            </w:r>
            <w:r w:rsidRPr="007E0B31">
              <w:rPr>
                <w:rFonts w:cs="Arial"/>
              </w:rPr>
              <w:t xml:space="preserve"> lines or cables between the </w:t>
            </w:r>
            <w:r w:rsidRPr="007E0B31">
              <w:rPr>
                <w:rFonts w:cs="Arial"/>
                <w:b/>
              </w:rPr>
              <w:t>HVDC Converter Stations</w:t>
            </w:r>
            <w:r w:rsidRPr="007E0B31">
              <w:rPr>
                <w:rFonts w:cs="Arial"/>
              </w:rPr>
              <w:t xml:space="preserve">. </w:t>
            </w:r>
            <w:r w:rsidRPr="007E0B31">
              <w:rPr>
                <w:rFonts w:cs="Arial"/>
                <w:b/>
              </w:rPr>
              <w:t xml:space="preserve"> </w:t>
            </w:r>
          </w:p>
        </w:tc>
      </w:tr>
      <w:tr w:rsidR="00EB1E5D" w:rsidRPr="007E0B31" w14:paraId="19165DC7" w14:textId="77777777" w:rsidTr="490DE6A8">
        <w:trPr>
          <w:cantSplit/>
        </w:trPr>
        <w:tc>
          <w:tcPr>
            <w:tcW w:w="2884" w:type="dxa"/>
          </w:tcPr>
          <w:p w14:paraId="5A44655A" w14:textId="77777777" w:rsidR="00EB1E5D" w:rsidRPr="007E0B31" w:rsidRDefault="00EB1E5D" w:rsidP="00EB1E5D">
            <w:pPr>
              <w:pStyle w:val="Level1Text"/>
              <w:tabs>
                <w:tab w:val="left" w:pos="0"/>
              </w:tabs>
              <w:ind w:left="0" w:firstLine="0"/>
              <w:jc w:val="both"/>
              <w:rPr>
                <w:rFonts w:cs="Arial"/>
                <w:b/>
                <w:color w:val="auto"/>
                <w:lang w:val="en-GB"/>
              </w:rPr>
            </w:pPr>
            <w:r w:rsidRPr="007E0B31">
              <w:rPr>
                <w:rFonts w:cs="Arial"/>
                <w:b/>
                <w:color w:val="auto"/>
                <w:lang w:val="en-GB"/>
              </w:rPr>
              <w:t>HVDC System Owner</w:t>
            </w:r>
          </w:p>
        </w:tc>
        <w:tc>
          <w:tcPr>
            <w:tcW w:w="6634" w:type="dxa"/>
          </w:tcPr>
          <w:p w14:paraId="0CF11DF1" w14:textId="77777777" w:rsidR="00EB1E5D" w:rsidRPr="007E0B31" w:rsidRDefault="00EB1E5D" w:rsidP="00EB1E5D">
            <w:pPr>
              <w:jc w:val="both"/>
              <w:rPr>
                <w:rFonts w:cs="Arial"/>
              </w:rPr>
            </w:pPr>
            <w:r w:rsidRPr="007E0B31">
              <w:rPr>
                <w:rFonts w:cs="Arial"/>
              </w:rPr>
              <w:t xml:space="preserve">A party who owns and is responsible for an </w:t>
            </w:r>
            <w:r w:rsidRPr="007E0B31">
              <w:rPr>
                <w:rFonts w:cs="Arial"/>
                <w:b/>
              </w:rPr>
              <w:t>HVDC System</w:t>
            </w:r>
            <w:r w:rsidRPr="007E0B31">
              <w:rPr>
                <w:rFonts w:cs="Arial"/>
              </w:rPr>
              <w:t xml:space="preserve">.  For the avoidance of doubt a </w:t>
            </w:r>
            <w:r w:rsidRPr="007E0B31">
              <w:rPr>
                <w:rFonts w:cs="Arial"/>
                <w:b/>
              </w:rPr>
              <w:t>DC Connected Power Park Module</w:t>
            </w:r>
            <w:r w:rsidRPr="007E0B31">
              <w:rPr>
                <w:rFonts w:cs="Arial"/>
              </w:rPr>
              <w:t xml:space="preserve"> owner would be treated as a </w:t>
            </w:r>
            <w:r w:rsidRPr="007E0B31">
              <w:rPr>
                <w:rFonts w:cs="Arial"/>
                <w:b/>
              </w:rPr>
              <w:t>Generator</w:t>
            </w:r>
            <w:r w:rsidRPr="007E0B31">
              <w:rPr>
                <w:rFonts w:cs="Arial"/>
              </w:rPr>
              <w:t xml:space="preserve">.  </w:t>
            </w:r>
          </w:p>
        </w:tc>
      </w:tr>
      <w:tr w:rsidR="00EB1E5D" w:rsidRPr="007E0B31" w14:paraId="2D98393C" w14:textId="77777777" w:rsidTr="490DE6A8">
        <w:trPr>
          <w:cantSplit/>
        </w:trPr>
        <w:tc>
          <w:tcPr>
            <w:tcW w:w="2884" w:type="dxa"/>
          </w:tcPr>
          <w:p w14:paraId="0863E908" w14:textId="77777777" w:rsidR="00EB1E5D" w:rsidRPr="007E0B31" w:rsidRDefault="00EB1E5D" w:rsidP="00EB1E5D">
            <w:pPr>
              <w:pStyle w:val="Arial11Bold"/>
              <w:rPr>
                <w:rFonts w:cs="Arial"/>
              </w:rPr>
            </w:pPr>
            <w:r w:rsidRPr="007E0B31">
              <w:rPr>
                <w:rFonts w:cs="Arial"/>
              </w:rPr>
              <w:t>IEC</w:t>
            </w:r>
          </w:p>
        </w:tc>
        <w:tc>
          <w:tcPr>
            <w:tcW w:w="6634" w:type="dxa"/>
          </w:tcPr>
          <w:p w14:paraId="7BEF7CEB" w14:textId="77777777" w:rsidR="00EB1E5D" w:rsidRPr="007E0B31" w:rsidRDefault="00EB1E5D" w:rsidP="00EB1E5D">
            <w:pPr>
              <w:pStyle w:val="TableArial11"/>
              <w:rPr>
                <w:rFonts w:cs="Arial"/>
              </w:rPr>
            </w:pPr>
            <w:r w:rsidRPr="007E0B31">
              <w:rPr>
                <w:rFonts w:cs="Arial"/>
              </w:rPr>
              <w:t>International Electrotechnical Commission.</w:t>
            </w:r>
          </w:p>
        </w:tc>
      </w:tr>
      <w:tr w:rsidR="00EB1E5D" w:rsidRPr="007E0B31" w14:paraId="6C3D9361" w14:textId="77777777" w:rsidTr="490DE6A8">
        <w:trPr>
          <w:cantSplit/>
        </w:trPr>
        <w:tc>
          <w:tcPr>
            <w:tcW w:w="2884" w:type="dxa"/>
          </w:tcPr>
          <w:p w14:paraId="43D881FF" w14:textId="77777777" w:rsidR="00EB1E5D" w:rsidRPr="007E0B31" w:rsidRDefault="00EB1E5D" w:rsidP="00EB1E5D">
            <w:pPr>
              <w:pStyle w:val="Arial11Bold"/>
              <w:rPr>
                <w:rFonts w:cs="Arial"/>
              </w:rPr>
            </w:pPr>
            <w:r w:rsidRPr="007E0B31">
              <w:rPr>
                <w:rFonts w:cs="Arial"/>
              </w:rPr>
              <w:t>IEC Standard</w:t>
            </w:r>
          </w:p>
        </w:tc>
        <w:tc>
          <w:tcPr>
            <w:tcW w:w="6634" w:type="dxa"/>
          </w:tcPr>
          <w:p w14:paraId="63FFED40" w14:textId="77777777" w:rsidR="00EB1E5D" w:rsidRPr="007E0B31" w:rsidRDefault="00EB1E5D" w:rsidP="00EB1E5D">
            <w:pPr>
              <w:pStyle w:val="TableArial11"/>
              <w:rPr>
                <w:rFonts w:cs="Arial"/>
              </w:rPr>
            </w:pPr>
            <w:r w:rsidRPr="007E0B31">
              <w:rPr>
                <w:rFonts w:cs="Arial"/>
              </w:rPr>
              <w:t>A standard approved by the International Electrotechnical Commission.</w:t>
            </w:r>
          </w:p>
        </w:tc>
      </w:tr>
      <w:tr w:rsidR="00EB1E5D" w:rsidRPr="007E0B31" w14:paraId="05347EF0" w14:textId="77777777" w:rsidTr="490DE6A8">
        <w:trPr>
          <w:cantSplit/>
        </w:trPr>
        <w:tc>
          <w:tcPr>
            <w:tcW w:w="2884" w:type="dxa"/>
          </w:tcPr>
          <w:p w14:paraId="114BD5FE" w14:textId="77777777" w:rsidR="00EB1E5D" w:rsidRPr="007E0B31" w:rsidRDefault="00EB1E5D" w:rsidP="00EB1E5D">
            <w:pPr>
              <w:pStyle w:val="Arial11Bold"/>
              <w:rPr>
                <w:rFonts w:cs="Arial"/>
              </w:rPr>
            </w:pPr>
            <w:r w:rsidRPr="007E0B31">
              <w:rPr>
                <w:rFonts w:cs="Arial"/>
              </w:rPr>
              <w:t>Implementation Date</w:t>
            </w:r>
          </w:p>
        </w:tc>
        <w:tc>
          <w:tcPr>
            <w:tcW w:w="6634" w:type="dxa"/>
          </w:tcPr>
          <w:p w14:paraId="255D3E87" w14:textId="77777777" w:rsidR="00EB1E5D" w:rsidRPr="007E0B31" w:rsidRDefault="00EB1E5D" w:rsidP="00EB1E5D">
            <w:pPr>
              <w:pStyle w:val="TableArial11"/>
              <w:rPr>
                <w:rFonts w:cs="Arial"/>
              </w:rPr>
            </w:pPr>
            <w:r w:rsidRPr="007E0B31">
              <w:rPr>
                <w:rFonts w:cs="Arial"/>
              </w:rPr>
              <w:t xml:space="preserve">Is the date and time for implementation of an </w:t>
            </w:r>
            <w:r w:rsidRPr="007E0B31">
              <w:rPr>
                <w:rFonts w:cs="Arial"/>
                <w:b/>
              </w:rPr>
              <w:t>Approved Modification</w:t>
            </w:r>
            <w:r w:rsidRPr="007E0B31">
              <w:rPr>
                <w:rFonts w:cs="Arial"/>
              </w:rPr>
              <w:t xml:space="preserve"> as specified in accordance with Paragraph GR.25.3.</w:t>
            </w:r>
          </w:p>
        </w:tc>
      </w:tr>
      <w:tr w:rsidR="00EB1E5D" w:rsidRPr="007E0B31" w14:paraId="7B49F661" w14:textId="77777777" w:rsidTr="490DE6A8">
        <w:trPr>
          <w:cantSplit/>
        </w:trPr>
        <w:tc>
          <w:tcPr>
            <w:tcW w:w="2884" w:type="dxa"/>
          </w:tcPr>
          <w:p w14:paraId="49F67203" w14:textId="77777777" w:rsidR="00EB1E5D" w:rsidRPr="007E0B31" w:rsidRDefault="00EB1E5D" w:rsidP="00EB1E5D">
            <w:pPr>
              <w:pStyle w:val="Arial11Bold"/>
              <w:rPr>
                <w:rFonts w:cs="Arial"/>
              </w:rPr>
            </w:pPr>
            <w:r w:rsidRPr="007E0B31">
              <w:rPr>
                <w:rFonts w:cs="Arial"/>
              </w:rPr>
              <w:t>Implementing Safety Co-ordinator</w:t>
            </w:r>
          </w:p>
        </w:tc>
        <w:tc>
          <w:tcPr>
            <w:tcW w:w="6634" w:type="dxa"/>
          </w:tcPr>
          <w:p w14:paraId="0E80B91B" w14:textId="77777777" w:rsidR="00EB1E5D" w:rsidRPr="007E0B31" w:rsidRDefault="00EB1E5D" w:rsidP="00EB1E5D">
            <w:pPr>
              <w:pStyle w:val="TableArial11"/>
              <w:rPr>
                <w:rFonts w:cs="Arial"/>
              </w:rPr>
            </w:pPr>
            <w:r w:rsidRPr="007E0B31">
              <w:rPr>
                <w:rFonts w:cs="Arial"/>
              </w:rPr>
              <w:t xml:space="preserve">The </w:t>
            </w:r>
            <w:r w:rsidRPr="007E0B31">
              <w:rPr>
                <w:rFonts w:cs="Arial"/>
                <w:b/>
              </w:rPr>
              <w:t>Safety Co-ordinator</w:t>
            </w:r>
            <w:r w:rsidRPr="007E0B31">
              <w:rPr>
                <w:rFonts w:cs="Arial"/>
              </w:rPr>
              <w:t xml:space="preserve"> implementing </w:t>
            </w:r>
            <w:r w:rsidRPr="007E0B31">
              <w:rPr>
                <w:rFonts w:cs="Arial"/>
                <w:b/>
              </w:rPr>
              <w:t>Safety Precautions</w:t>
            </w:r>
            <w:r w:rsidRPr="007E0B31">
              <w:rPr>
                <w:rFonts w:cs="Arial"/>
              </w:rPr>
              <w:t>.</w:t>
            </w:r>
          </w:p>
        </w:tc>
      </w:tr>
      <w:tr w:rsidR="00EB1E5D" w:rsidRPr="007E0B31" w14:paraId="26018E72" w14:textId="77777777" w:rsidTr="490DE6A8">
        <w:trPr>
          <w:cantSplit/>
        </w:trPr>
        <w:tc>
          <w:tcPr>
            <w:tcW w:w="2884" w:type="dxa"/>
          </w:tcPr>
          <w:p w14:paraId="5F7DE292" w14:textId="77777777" w:rsidR="00EB1E5D" w:rsidRPr="007E0B31" w:rsidRDefault="00EB1E5D" w:rsidP="00EB1E5D">
            <w:pPr>
              <w:pStyle w:val="Arial11Bold"/>
              <w:rPr>
                <w:rFonts w:cs="Arial"/>
              </w:rPr>
            </w:pPr>
            <w:r w:rsidRPr="007E0B31">
              <w:rPr>
                <w:rFonts w:cs="Arial"/>
              </w:rPr>
              <w:t>Import Usable</w:t>
            </w:r>
          </w:p>
        </w:tc>
        <w:tc>
          <w:tcPr>
            <w:tcW w:w="6634" w:type="dxa"/>
          </w:tcPr>
          <w:p w14:paraId="7B69D446" w14:textId="77777777" w:rsidR="00EB1E5D" w:rsidRPr="007E0B31" w:rsidRDefault="00EB1E5D" w:rsidP="00EB1E5D">
            <w:pPr>
              <w:pStyle w:val="TableArial11"/>
              <w:rPr>
                <w:rFonts w:cs="Arial"/>
              </w:rPr>
            </w:pPr>
            <w:r w:rsidRPr="007E0B31">
              <w:rPr>
                <w:rFonts w:cs="Arial"/>
              </w:rPr>
              <w:t xml:space="preserve">That portion of </w:t>
            </w:r>
            <w:r w:rsidRPr="007E0B31">
              <w:rPr>
                <w:rFonts w:cs="Arial"/>
                <w:b/>
              </w:rPr>
              <w:t>Registered Import Capacity</w:t>
            </w:r>
            <w:r w:rsidRPr="007E0B31">
              <w:rPr>
                <w:rFonts w:cs="Arial"/>
              </w:rPr>
              <w:t xml:space="preserve"> which is expected to be available and which is not unavailable due to a </w:t>
            </w:r>
            <w:r w:rsidRPr="007E0B31">
              <w:rPr>
                <w:rFonts w:cs="Arial"/>
                <w:b/>
              </w:rPr>
              <w:t>Planned Outage</w:t>
            </w:r>
            <w:r w:rsidRPr="007E0B31">
              <w:rPr>
                <w:rFonts w:cs="Arial"/>
              </w:rPr>
              <w:t>.</w:t>
            </w:r>
          </w:p>
        </w:tc>
      </w:tr>
      <w:tr w:rsidR="00EB1E5D" w:rsidRPr="007E0B31" w14:paraId="4287BA38" w14:textId="77777777" w:rsidTr="490DE6A8">
        <w:trPr>
          <w:cantSplit/>
        </w:trPr>
        <w:tc>
          <w:tcPr>
            <w:tcW w:w="2884" w:type="dxa"/>
          </w:tcPr>
          <w:p w14:paraId="24C27F8F" w14:textId="77777777" w:rsidR="00EB1E5D" w:rsidRPr="007E0B31" w:rsidRDefault="00EB1E5D" w:rsidP="00EB1E5D">
            <w:pPr>
              <w:pStyle w:val="Arial11Bold"/>
              <w:rPr>
                <w:rFonts w:cs="Arial"/>
              </w:rPr>
            </w:pPr>
            <w:r w:rsidRPr="007E0B31">
              <w:rPr>
                <w:rFonts w:cs="Arial"/>
              </w:rPr>
              <w:t>Incident Centre</w:t>
            </w:r>
          </w:p>
        </w:tc>
        <w:tc>
          <w:tcPr>
            <w:tcW w:w="6634" w:type="dxa"/>
          </w:tcPr>
          <w:p w14:paraId="54A46A1D" w14:textId="72BD2A9D" w:rsidR="00EB1E5D" w:rsidRPr="007E0B31" w:rsidRDefault="00EB1E5D" w:rsidP="00EB1E5D">
            <w:pPr>
              <w:pStyle w:val="TableArial11"/>
              <w:rPr>
                <w:rFonts w:cs="Arial"/>
              </w:rPr>
            </w:pPr>
            <w:r w:rsidRPr="007E0B31">
              <w:rPr>
                <w:rFonts w:cs="Arial"/>
              </w:rPr>
              <w:t xml:space="preserve">A centre established by </w:t>
            </w:r>
            <w:r>
              <w:rPr>
                <w:rFonts w:cs="Arial"/>
                <w:b/>
              </w:rPr>
              <w:t>The Company</w:t>
            </w:r>
            <w:r w:rsidRPr="007E0B31">
              <w:rPr>
                <w:rFonts w:cs="Arial"/>
              </w:rPr>
              <w:t xml:space="preserve"> or a </w:t>
            </w:r>
            <w:r w:rsidRPr="007E0B31">
              <w:rPr>
                <w:rFonts w:cs="Arial"/>
                <w:b/>
              </w:rPr>
              <w:t>User</w:t>
            </w:r>
            <w:r w:rsidRPr="007E0B31">
              <w:rPr>
                <w:rFonts w:cs="Arial"/>
              </w:rPr>
              <w:t xml:space="preserve"> as the focal point in </w:t>
            </w:r>
            <w:r>
              <w:rPr>
                <w:rFonts w:cs="Arial"/>
                <w:b/>
              </w:rPr>
              <w:t>The Company</w:t>
            </w:r>
            <w:r w:rsidRPr="007E0B31">
              <w:rPr>
                <w:rFonts w:cs="Arial"/>
              </w:rPr>
              <w:t xml:space="preserve"> or in that </w:t>
            </w:r>
            <w:r w:rsidRPr="007E0B31">
              <w:rPr>
                <w:rFonts w:cs="Arial"/>
                <w:b/>
              </w:rPr>
              <w:t>User</w:t>
            </w:r>
            <w:r w:rsidRPr="007E0B31">
              <w:rPr>
                <w:rFonts w:cs="Arial"/>
              </w:rPr>
              <w:t xml:space="preserve">, as the case may be, for the communication and dissemination of information between the senior management representatives of </w:t>
            </w:r>
            <w:r>
              <w:rPr>
                <w:rFonts w:cs="Arial"/>
                <w:b/>
              </w:rPr>
              <w:t>The Company</w:t>
            </w:r>
            <w:r w:rsidRPr="007E0B31">
              <w:rPr>
                <w:rFonts w:cs="Arial"/>
              </w:rPr>
              <w:t xml:space="preserve">, or of that </w:t>
            </w:r>
            <w:r w:rsidRPr="007E0B31">
              <w:rPr>
                <w:rFonts w:cs="Arial"/>
                <w:b/>
              </w:rPr>
              <w:t>User</w:t>
            </w:r>
            <w:r w:rsidRPr="007E0B31">
              <w:rPr>
                <w:rFonts w:cs="Arial"/>
              </w:rPr>
              <w:t xml:space="preserve">, as the case may be, and the relevant other parties during a </w:t>
            </w:r>
            <w:r w:rsidRPr="007E0B31">
              <w:rPr>
                <w:rFonts w:cs="Arial"/>
                <w:b/>
              </w:rPr>
              <w:t>Joint System Incident</w:t>
            </w:r>
            <w:r w:rsidRPr="007E0B31">
              <w:rPr>
                <w:rFonts w:cs="Arial"/>
              </w:rPr>
              <w:t xml:space="preserve"> in order to avoid overloading </w:t>
            </w:r>
            <w:r>
              <w:rPr>
                <w:rFonts w:cs="Arial"/>
                <w:b/>
              </w:rPr>
              <w:t>The Company</w:t>
            </w:r>
            <w:r w:rsidRPr="007E0B31">
              <w:rPr>
                <w:rFonts w:cs="Arial"/>
                <w:b/>
              </w:rPr>
              <w:t>'s</w:t>
            </w:r>
            <w:r w:rsidRPr="007E0B31">
              <w:rPr>
                <w:rFonts w:cs="Arial"/>
              </w:rPr>
              <w:t xml:space="preserve">, or that </w:t>
            </w:r>
            <w:r w:rsidRPr="007E0B31">
              <w:rPr>
                <w:rFonts w:cs="Arial"/>
                <w:b/>
              </w:rPr>
              <w:t>User's</w:t>
            </w:r>
            <w:r w:rsidRPr="007E0B31">
              <w:rPr>
                <w:rFonts w:cs="Arial"/>
              </w:rPr>
              <w:t>, as the case may be, existing operational/control arrangements.</w:t>
            </w:r>
          </w:p>
        </w:tc>
      </w:tr>
      <w:tr w:rsidR="00EB1E5D" w:rsidRPr="007E0B31" w14:paraId="541F315D" w14:textId="77777777" w:rsidTr="490DE6A8">
        <w:trPr>
          <w:cantSplit/>
        </w:trPr>
        <w:tc>
          <w:tcPr>
            <w:tcW w:w="2884" w:type="dxa"/>
          </w:tcPr>
          <w:p w14:paraId="6BFFCE75" w14:textId="77777777" w:rsidR="00EB1E5D" w:rsidRPr="007E0B31" w:rsidRDefault="00EB1E5D" w:rsidP="00EB1E5D">
            <w:pPr>
              <w:pStyle w:val="Arial11Bold"/>
              <w:rPr>
                <w:rFonts w:cs="Arial"/>
              </w:rPr>
            </w:pPr>
            <w:r w:rsidRPr="007E0B31">
              <w:rPr>
                <w:rFonts w:cs="Arial"/>
              </w:rPr>
              <w:t>Independent Back-Up Protection</w:t>
            </w:r>
          </w:p>
        </w:tc>
        <w:tc>
          <w:tcPr>
            <w:tcW w:w="6634" w:type="dxa"/>
          </w:tcPr>
          <w:p w14:paraId="4FA04FB8" w14:textId="77777777" w:rsidR="00EB1E5D" w:rsidRPr="007E0B31" w:rsidRDefault="00EB1E5D" w:rsidP="00EB1E5D">
            <w:pPr>
              <w:pStyle w:val="TableArial11"/>
              <w:rPr>
                <w:rFonts w:cs="Arial"/>
              </w:rPr>
            </w:pPr>
            <w:r w:rsidRPr="007E0B31">
              <w:rPr>
                <w:rFonts w:cs="Arial"/>
              </w:rPr>
              <w:t xml:space="preserve">A </w:t>
            </w:r>
            <w:r w:rsidRPr="007E0B31">
              <w:rPr>
                <w:rFonts w:cs="Arial"/>
                <w:b/>
              </w:rPr>
              <w:t>Back-Up Protection</w:t>
            </w:r>
            <w:r w:rsidRPr="007E0B31">
              <w:rPr>
                <w:rFonts w:cs="Arial"/>
              </w:rPr>
              <w:t xml:space="preserve"> system which utilises a discrete relay, different current transformers and an alternate operating principle to the </w:t>
            </w:r>
            <w:r w:rsidRPr="007E0B31">
              <w:rPr>
                <w:rFonts w:cs="Arial"/>
                <w:b/>
              </w:rPr>
              <w:t>Main Protection</w:t>
            </w:r>
            <w:r w:rsidRPr="007E0B31">
              <w:rPr>
                <w:rFonts w:cs="Arial"/>
              </w:rPr>
              <w:t xml:space="preserve"> systems(s) such that it can operate autonomously in the event of a failure of the </w:t>
            </w:r>
            <w:r w:rsidRPr="007E0B31">
              <w:rPr>
                <w:rFonts w:cs="Arial"/>
                <w:b/>
              </w:rPr>
              <w:t>Main Protection</w:t>
            </w:r>
            <w:r w:rsidRPr="007E0B31">
              <w:rPr>
                <w:rFonts w:cs="Arial"/>
              </w:rPr>
              <w:t>.</w:t>
            </w:r>
          </w:p>
        </w:tc>
      </w:tr>
      <w:tr w:rsidR="00EB1E5D" w:rsidRPr="007E0B31" w14:paraId="272081DF" w14:textId="77777777" w:rsidTr="490DE6A8">
        <w:trPr>
          <w:cantSplit/>
        </w:trPr>
        <w:tc>
          <w:tcPr>
            <w:tcW w:w="2884" w:type="dxa"/>
          </w:tcPr>
          <w:p w14:paraId="4BB5AFBA" w14:textId="77777777" w:rsidR="00EB1E5D" w:rsidRPr="007E0B31" w:rsidRDefault="00EB1E5D" w:rsidP="00EB1E5D">
            <w:pPr>
              <w:pStyle w:val="Arial11Bold"/>
              <w:rPr>
                <w:rFonts w:cs="Arial"/>
              </w:rPr>
            </w:pPr>
            <w:r w:rsidRPr="007E0B31">
              <w:rPr>
                <w:rFonts w:cs="Arial"/>
              </w:rPr>
              <w:t>Independent Main Protection</w:t>
            </w:r>
          </w:p>
        </w:tc>
        <w:tc>
          <w:tcPr>
            <w:tcW w:w="6634" w:type="dxa"/>
          </w:tcPr>
          <w:p w14:paraId="14233E7A" w14:textId="77777777" w:rsidR="00EB1E5D" w:rsidRPr="007E0B31" w:rsidRDefault="00EB1E5D" w:rsidP="00EB1E5D">
            <w:pPr>
              <w:pStyle w:val="TableArial11"/>
              <w:rPr>
                <w:rFonts w:cs="Arial"/>
              </w:rPr>
            </w:pPr>
            <w:r w:rsidRPr="007E0B31">
              <w:rPr>
                <w:rFonts w:cs="Arial"/>
              </w:rPr>
              <w:t xml:space="preserve">A </w:t>
            </w:r>
            <w:r w:rsidRPr="007E0B31">
              <w:rPr>
                <w:rFonts w:cs="Arial"/>
                <w:b/>
              </w:rPr>
              <w:t>Main</w:t>
            </w:r>
            <w:r w:rsidRPr="007E0B31">
              <w:rPr>
                <w:rFonts w:cs="Arial"/>
              </w:rPr>
              <w:t xml:space="preserve"> </w:t>
            </w:r>
            <w:r w:rsidRPr="007E0B31">
              <w:rPr>
                <w:rFonts w:cs="Arial"/>
                <w:b/>
              </w:rPr>
              <w:t>Protection</w:t>
            </w:r>
            <w:r w:rsidRPr="007E0B31">
              <w:rPr>
                <w:rFonts w:cs="Arial"/>
              </w:rPr>
              <w:t xml:space="preserve"> system which utilises a physically discrete relay and different current transformers to any other </w:t>
            </w:r>
            <w:r w:rsidRPr="007E0B31">
              <w:rPr>
                <w:rFonts w:cs="Arial"/>
                <w:b/>
              </w:rPr>
              <w:t>Main Protection</w:t>
            </w:r>
            <w:r w:rsidRPr="007E0B31">
              <w:rPr>
                <w:rFonts w:cs="Arial"/>
              </w:rPr>
              <w:t>.</w:t>
            </w:r>
          </w:p>
        </w:tc>
      </w:tr>
      <w:tr w:rsidR="00EB1E5D" w:rsidRPr="007E0B31" w14:paraId="0DA774CA" w14:textId="77777777" w:rsidTr="490DE6A8">
        <w:trPr>
          <w:cantSplit/>
        </w:trPr>
        <w:tc>
          <w:tcPr>
            <w:tcW w:w="2884" w:type="dxa"/>
          </w:tcPr>
          <w:p w14:paraId="252320A7" w14:textId="77777777" w:rsidR="00EB1E5D" w:rsidRPr="007E0B31" w:rsidRDefault="00EB1E5D" w:rsidP="00EB1E5D">
            <w:pPr>
              <w:pStyle w:val="Arial11Bold"/>
              <w:rPr>
                <w:rFonts w:cs="Arial"/>
              </w:rPr>
            </w:pPr>
            <w:r w:rsidRPr="007E0B31">
              <w:rPr>
                <w:rFonts w:cs="Arial"/>
              </w:rPr>
              <w:t>Indicated Constraint Boundary Margin</w:t>
            </w:r>
          </w:p>
        </w:tc>
        <w:tc>
          <w:tcPr>
            <w:tcW w:w="6634" w:type="dxa"/>
          </w:tcPr>
          <w:p w14:paraId="4FA87BF0" w14:textId="77777777" w:rsidR="00EB1E5D" w:rsidRPr="007E0B31" w:rsidRDefault="00EB1E5D" w:rsidP="00EB1E5D">
            <w:pPr>
              <w:pStyle w:val="TableArial11"/>
              <w:rPr>
                <w:rFonts w:cs="Arial"/>
                <w:b/>
              </w:rPr>
            </w:pPr>
            <w:r w:rsidRPr="007E0B31">
              <w:rPr>
                <w:rFonts w:cs="Arial"/>
              </w:rPr>
              <w:t xml:space="preserve">The difference between a constraint boundary transfer limit and the difference between the sum of </w:t>
            </w:r>
            <w:r w:rsidRPr="007E0B31">
              <w:rPr>
                <w:rFonts w:cs="Arial"/>
                <w:b/>
              </w:rPr>
              <w:t>BM Unit</w:t>
            </w:r>
            <w:r w:rsidRPr="007E0B31">
              <w:rPr>
                <w:rFonts w:cs="Arial"/>
              </w:rPr>
              <w:t xml:space="preserve"> Maximum Export Limits and the forecast of local </w:t>
            </w:r>
            <w:r w:rsidRPr="007E0B31">
              <w:rPr>
                <w:rFonts w:cs="Arial"/>
                <w:b/>
              </w:rPr>
              <w:t>Demand</w:t>
            </w:r>
            <w:r w:rsidRPr="007E0B31">
              <w:rPr>
                <w:rFonts w:cs="Arial"/>
              </w:rPr>
              <w:t xml:space="preserve"> within the constraint boundary.</w:t>
            </w:r>
          </w:p>
        </w:tc>
      </w:tr>
      <w:tr w:rsidR="00EB1E5D" w:rsidRPr="007E0B31" w14:paraId="61863565" w14:textId="77777777" w:rsidTr="490DE6A8">
        <w:trPr>
          <w:cantSplit/>
        </w:trPr>
        <w:tc>
          <w:tcPr>
            <w:tcW w:w="2884" w:type="dxa"/>
          </w:tcPr>
          <w:p w14:paraId="6C38319C" w14:textId="77777777" w:rsidR="00EB1E5D" w:rsidRPr="007E0B31" w:rsidRDefault="00EB1E5D" w:rsidP="00EB1E5D">
            <w:pPr>
              <w:pStyle w:val="Arial11Bold"/>
              <w:rPr>
                <w:rFonts w:cs="Arial"/>
              </w:rPr>
            </w:pPr>
            <w:r w:rsidRPr="007E0B31">
              <w:rPr>
                <w:rFonts w:cs="Arial"/>
              </w:rPr>
              <w:t>Indicated Imbalance</w:t>
            </w:r>
          </w:p>
        </w:tc>
        <w:tc>
          <w:tcPr>
            <w:tcW w:w="6634" w:type="dxa"/>
          </w:tcPr>
          <w:p w14:paraId="42D431C5" w14:textId="77777777" w:rsidR="00EB1E5D" w:rsidRPr="007E0B31" w:rsidRDefault="00EB1E5D" w:rsidP="00EB1E5D">
            <w:pPr>
              <w:pStyle w:val="TableArial11"/>
              <w:rPr>
                <w:rFonts w:cs="Arial"/>
              </w:rPr>
            </w:pPr>
            <w:r w:rsidRPr="007E0B31">
              <w:rPr>
                <w:rFonts w:cs="Arial"/>
              </w:rPr>
              <w:t xml:space="preserve">The difference between the sum of </w:t>
            </w:r>
            <w:r w:rsidRPr="007E0B31">
              <w:rPr>
                <w:rFonts w:cs="Arial"/>
                <w:b/>
              </w:rPr>
              <w:t>Physical Notifications</w:t>
            </w:r>
            <w:r w:rsidRPr="007E0B31">
              <w:rPr>
                <w:rFonts w:cs="Arial"/>
              </w:rPr>
              <w:t xml:space="preserve"> for </w:t>
            </w:r>
            <w:r w:rsidRPr="007E0B31">
              <w:rPr>
                <w:rFonts w:cs="Arial"/>
                <w:b/>
              </w:rPr>
              <w:t xml:space="preserve">BM Units </w:t>
            </w:r>
            <w:r w:rsidRPr="007E0B31">
              <w:rPr>
                <w:rFonts w:cs="Arial"/>
              </w:rPr>
              <w:t>comprising</w:t>
            </w:r>
            <w:r w:rsidRPr="007E0B31">
              <w:rPr>
                <w:rFonts w:cs="Arial"/>
                <w:b/>
              </w:rPr>
              <w:t xml:space="preserve"> Generating Units </w:t>
            </w:r>
            <w:r w:rsidRPr="007E0B31">
              <w:rPr>
                <w:rFonts w:cs="Arial"/>
              </w:rPr>
              <w:t xml:space="preserve">or </w:t>
            </w:r>
            <w:r w:rsidRPr="007E0B31">
              <w:rPr>
                <w:rFonts w:cs="Arial"/>
                <w:b/>
              </w:rPr>
              <w:t xml:space="preserve">CCGT Modules </w:t>
            </w:r>
            <w:r w:rsidRPr="007E0B31">
              <w:rPr>
                <w:rFonts w:cs="Arial"/>
              </w:rPr>
              <w:t>or</w:t>
            </w:r>
            <w:r w:rsidRPr="007E0B31">
              <w:rPr>
                <w:rFonts w:cs="Arial"/>
                <w:b/>
              </w:rPr>
              <w:t xml:space="preserve"> Power Generating Modules </w:t>
            </w:r>
            <w:r w:rsidRPr="007E0B31">
              <w:rPr>
                <w:rFonts w:cs="Arial"/>
              </w:rPr>
              <w:t xml:space="preserve">and the forecast of </w:t>
            </w:r>
            <w:r w:rsidRPr="007E0B31">
              <w:rPr>
                <w:rFonts w:cs="Arial"/>
                <w:b/>
              </w:rPr>
              <w:t>Demand</w:t>
            </w:r>
            <w:r w:rsidRPr="007E0B31">
              <w:rPr>
                <w:rFonts w:cs="Arial"/>
              </w:rPr>
              <w:t xml:space="preserve"> for the whole or any part of the </w:t>
            </w:r>
            <w:r w:rsidRPr="007E0B31">
              <w:rPr>
                <w:rFonts w:cs="Arial"/>
                <w:b/>
              </w:rPr>
              <w:t>System</w:t>
            </w:r>
            <w:r w:rsidRPr="007E0B31">
              <w:rPr>
                <w:rFonts w:cs="Arial"/>
              </w:rPr>
              <w:t>.</w:t>
            </w:r>
          </w:p>
        </w:tc>
      </w:tr>
      <w:tr w:rsidR="00EB1E5D" w:rsidRPr="007E0B31" w14:paraId="15FAF20B" w14:textId="77777777" w:rsidTr="490DE6A8">
        <w:trPr>
          <w:cantSplit/>
        </w:trPr>
        <w:tc>
          <w:tcPr>
            <w:tcW w:w="2884" w:type="dxa"/>
          </w:tcPr>
          <w:p w14:paraId="74BB53EE" w14:textId="77777777" w:rsidR="00EB1E5D" w:rsidRPr="007E0B31" w:rsidRDefault="00EB1E5D" w:rsidP="00EB1E5D">
            <w:pPr>
              <w:pStyle w:val="Arial11Bold"/>
              <w:rPr>
                <w:rFonts w:cs="Arial"/>
              </w:rPr>
            </w:pPr>
            <w:r w:rsidRPr="007E0B31">
              <w:rPr>
                <w:rFonts w:cs="Arial"/>
              </w:rPr>
              <w:lastRenderedPageBreak/>
              <w:t>Indicated Margin</w:t>
            </w:r>
          </w:p>
        </w:tc>
        <w:tc>
          <w:tcPr>
            <w:tcW w:w="6634" w:type="dxa"/>
          </w:tcPr>
          <w:p w14:paraId="518FD569" w14:textId="77777777" w:rsidR="00EB1E5D" w:rsidRPr="007E0B31" w:rsidRDefault="00EB1E5D" w:rsidP="00EB1E5D">
            <w:pPr>
              <w:pStyle w:val="TableArial11"/>
              <w:rPr>
                <w:rFonts w:cs="Arial"/>
                <w:b/>
                <w:u w:val="single"/>
              </w:rPr>
            </w:pPr>
            <w:r w:rsidRPr="007E0B31">
              <w:rPr>
                <w:rFonts w:cs="Arial"/>
              </w:rPr>
              <w:t xml:space="preserve">The difference between the sum of </w:t>
            </w:r>
            <w:r w:rsidRPr="007E0B31">
              <w:rPr>
                <w:rFonts w:cs="Arial"/>
                <w:b/>
              </w:rPr>
              <w:t xml:space="preserve">BM Unit </w:t>
            </w:r>
            <w:r w:rsidRPr="007E0B31">
              <w:rPr>
                <w:rFonts w:cs="Arial"/>
              </w:rPr>
              <w:t>Maximum Export Limits</w:t>
            </w:r>
            <w:r w:rsidRPr="007E0B31">
              <w:rPr>
                <w:rFonts w:cs="Arial"/>
                <w:b/>
              </w:rPr>
              <w:t xml:space="preserve"> </w:t>
            </w:r>
            <w:r w:rsidRPr="007E0B31">
              <w:rPr>
                <w:rFonts w:cs="Arial"/>
              </w:rPr>
              <w:t>submitted and the forecast of</w:t>
            </w:r>
            <w:r w:rsidRPr="007E0B31">
              <w:rPr>
                <w:rFonts w:cs="Arial"/>
                <w:b/>
              </w:rPr>
              <w:t xml:space="preserve"> Demand </w:t>
            </w:r>
            <w:r w:rsidRPr="007E0B31">
              <w:rPr>
                <w:rFonts w:cs="Arial"/>
              </w:rPr>
              <w:t>for the whole or any part of the</w:t>
            </w:r>
            <w:r w:rsidRPr="007E0B31">
              <w:rPr>
                <w:rFonts w:cs="Arial"/>
                <w:b/>
              </w:rPr>
              <w:t xml:space="preserve"> System</w:t>
            </w:r>
            <w:r w:rsidRPr="00A87826">
              <w:rPr>
                <w:rFonts w:cs="Arial"/>
                <w:bCs/>
              </w:rPr>
              <w:t>.</w:t>
            </w:r>
          </w:p>
        </w:tc>
      </w:tr>
      <w:tr w:rsidR="00EB1E5D" w:rsidRPr="007E0B31" w14:paraId="2A3705DD" w14:textId="77777777" w:rsidTr="490DE6A8">
        <w:trPr>
          <w:cantSplit/>
        </w:trPr>
        <w:tc>
          <w:tcPr>
            <w:tcW w:w="2884" w:type="dxa"/>
          </w:tcPr>
          <w:p w14:paraId="421C3788" w14:textId="0C240CCC" w:rsidR="00EB1E5D" w:rsidRPr="00051DEE" w:rsidRDefault="00EB1E5D" w:rsidP="00EB1E5D">
            <w:pPr>
              <w:pStyle w:val="Arial11Bold"/>
              <w:rPr>
                <w:rFonts w:cs="Arial"/>
              </w:rPr>
            </w:pPr>
            <w:r w:rsidRPr="002510FF">
              <w:rPr>
                <w:rFonts w:cs="Arial"/>
              </w:rPr>
              <w:t>Inertia Constant H</w:t>
            </w:r>
          </w:p>
        </w:tc>
        <w:tc>
          <w:tcPr>
            <w:tcW w:w="6634" w:type="dxa"/>
          </w:tcPr>
          <w:p w14:paraId="4F8B332C" w14:textId="5E0BA062" w:rsidR="00EB1E5D" w:rsidRPr="00051DEE" w:rsidRDefault="00EB1E5D" w:rsidP="00EB1E5D">
            <w:pPr>
              <w:pStyle w:val="TableArial11"/>
              <w:rPr>
                <w:rFonts w:cs="Arial"/>
              </w:rPr>
            </w:pPr>
            <w:r w:rsidRPr="002510FF">
              <w:rPr>
                <w:rFonts w:cs="Arial"/>
              </w:rPr>
              <w:t xml:space="preserve">For a </w:t>
            </w:r>
            <w:r w:rsidRPr="002510FF">
              <w:rPr>
                <w:rFonts w:cs="Arial"/>
                <w:b/>
              </w:rPr>
              <w:t xml:space="preserve">GBGF-S </w:t>
            </w:r>
            <w:r w:rsidRPr="002510FF">
              <w:rPr>
                <w:rFonts w:cs="Arial"/>
              </w:rPr>
              <w:t xml:space="preserve">the </w:t>
            </w:r>
            <w:r w:rsidRPr="002510FF">
              <w:rPr>
                <w:rFonts w:cs="Arial"/>
                <w:b/>
              </w:rPr>
              <w:t>Inertia Constant H</w:t>
            </w:r>
            <w:r w:rsidRPr="002510FF">
              <w:rPr>
                <w:rFonts w:cs="Arial"/>
              </w:rPr>
              <w:t xml:space="preserve"> is measured in </w:t>
            </w:r>
            <w:proofErr w:type="spellStart"/>
            <w:r w:rsidRPr="002510FF">
              <w:rPr>
                <w:rFonts w:cs="Arial"/>
              </w:rPr>
              <w:t>MWsec</w:t>
            </w:r>
            <w:proofErr w:type="spellEnd"/>
            <w:r w:rsidRPr="002510FF">
              <w:rPr>
                <w:rFonts w:cs="Arial"/>
              </w:rPr>
              <w:t xml:space="preserve">/MVA. </w:t>
            </w:r>
          </w:p>
        </w:tc>
      </w:tr>
      <w:tr w:rsidR="00EB1E5D" w:rsidRPr="007E0B31" w14:paraId="38E6BE11" w14:textId="77777777" w:rsidTr="490DE6A8">
        <w:trPr>
          <w:cantSplit/>
        </w:trPr>
        <w:tc>
          <w:tcPr>
            <w:tcW w:w="2884" w:type="dxa"/>
          </w:tcPr>
          <w:p w14:paraId="536C7300" w14:textId="7F14CB3B" w:rsidR="00EB1E5D" w:rsidRPr="00051DEE" w:rsidRDefault="00EB1E5D" w:rsidP="00EB1E5D">
            <w:pPr>
              <w:pStyle w:val="Arial11Bold"/>
              <w:rPr>
                <w:rFonts w:cs="Arial"/>
              </w:rPr>
            </w:pPr>
            <w:r w:rsidRPr="002510FF">
              <w:rPr>
                <w:rFonts w:cs="Arial"/>
              </w:rPr>
              <w:t>Inertia Constant He</w:t>
            </w:r>
          </w:p>
        </w:tc>
        <w:tc>
          <w:tcPr>
            <w:tcW w:w="6634" w:type="dxa"/>
          </w:tcPr>
          <w:p w14:paraId="0284BA2B" w14:textId="5BC58B65" w:rsidR="00EB1E5D" w:rsidRPr="00051DEE" w:rsidRDefault="00EB1E5D" w:rsidP="00EB1E5D">
            <w:pPr>
              <w:pStyle w:val="TableArial11"/>
              <w:rPr>
                <w:rFonts w:cs="Arial"/>
              </w:rPr>
            </w:pPr>
            <w:r w:rsidRPr="002510FF">
              <w:rPr>
                <w:rFonts w:cs="Arial"/>
              </w:rPr>
              <w:t xml:space="preserve">For a </w:t>
            </w:r>
            <w:r w:rsidRPr="002510FF">
              <w:rPr>
                <w:rFonts w:cs="Arial"/>
                <w:b/>
              </w:rPr>
              <w:t xml:space="preserve">GBGF- I Electronic Power Converter </w:t>
            </w:r>
            <w:r w:rsidRPr="002510FF">
              <w:rPr>
                <w:rFonts w:cs="Arial"/>
              </w:rPr>
              <w:t xml:space="preserve">the </w:t>
            </w:r>
            <w:r w:rsidRPr="002510FF">
              <w:rPr>
                <w:rFonts w:cs="Arial"/>
                <w:b/>
              </w:rPr>
              <w:t>Inertia Constant He</w:t>
            </w:r>
            <w:r w:rsidRPr="002510FF">
              <w:rPr>
                <w:rFonts w:cs="Arial"/>
              </w:rPr>
              <w:t xml:space="preserve">, is measured in </w:t>
            </w:r>
            <w:proofErr w:type="spellStart"/>
            <w:r w:rsidRPr="002510FF">
              <w:rPr>
                <w:rFonts w:cs="Arial"/>
              </w:rPr>
              <w:t>MWsec</w:t>
            </w:r>
            <w:proofErr w:type="spellEnd"/>
            <w:r w:rsidRPr="002510FF">
              <w:rPr>
                <w:rFonts w:cs="Arial"/>
              </w:rPr>
              <w:t xml:space="preserve">/MVA and produced by the </w:t>
            </w:r>
            <w:r w:rsidRPr="002510FF">
              <w:rPr>
                <w:rFonts w:cs="Arial"/>
                <w:b/>
              </w:rPr>
              <w:t>Active</w:t>
            </w:r>
            <w:r w:rsidRPr="002510FF">
              <w:rPr>
                <w:rFonts w:cs="Arial"/>
              </w:rPr>
              <w:t xml:space="preserve"> </w:t>
            </w:r>
            <w:r w:rsidRPr="002510FF">
              <w:rPr>
                <w:rFonts w:cs="Arial"/>
                <w:b/>
              </w:rPr>
              <w:t>ROCOF Response Power</w:t>
            </w:r>
            <w:r w:rsidRPr="002510FF">
              <w:rPr>
                <w:rFonts w:cs="Arial"/>
              </w:rPr>
              <w:t>.</w:t>
            </w:r>
          </w:p>
        </w:tc>
      </w:tr>
      <w:tr w:rsidR="00EB1E5D" w:rsidRPr="007E0B31" w14:paraId="5D104123" w14:textId="77777777" w:rsidTr="490DE6A8">
        <w:trPr>
          <w:cantSplit/>
        </w:trPr>
        <w:tc>
          <w:tcPr>
            <w:tcW w:w="2884" w:type="dxa"/>
          </w:tcPr>
          <w:p w14:paraId="57243BC1" w14:textId="77777777" w:rsidR="00EB1E5D" w:rsidRPr="007E0B31" w:rsidRDefault="00EB1E5D" w:rsidP="00EB1E5D">
            <w:pPr>
              <w:pStyle w:val="Arial11Bold"/>
              <w:rPr>
                <w:rFonts w:cs="Arial"/>
              </w:rPr>
            </w:pPr>
            <w:r w:rsidRPr="007E0B31">
              <w:rPr>
                <w:rFonts w:cs="Arial"/>
              </w:rPr>
              <w:t>Installation Document</w:t>
            </w:r>
          </w:p>
        </w:tc>
        <w:tc>
          <w:tcPr>
            <w:tcW w:w="6634" w:type="dxa"/>
          </w:tcPr>
          <w:p w14:paraId="241537F4" w14:textId="77777777" w:rsidR="00EB1E5D" w:rsidRPr="007E0B31" w:rsidRDefault="00EB1E5D" w:rsidP="00EB1E5D">
            <w:pPr>
              <w:pStyle w:val="TableArial11"/>
              <w:rPr>
                <w:rFonts w:cs="Arial"/>
              </w:rPr>
            </w:pPr>
            <w:r w:rsidRPr="007E0B31">
              <w:rPr>
                <w:rFonts w:cs="Arial"/>
              </w:rPr>
              <w:t xml:space="preserve">A simple structured document containing information about a </w:t>
            </w:r>
            <w:r w:rsidRPr="007E0B31">
              <w:rPr>
                <w:rFonts w:cs="Arial"/>
                <w:b/>
              </w:rPr>
              <w:t>Type A</w:t>
            </w:r>
            <w:r w:rsidRPr="007E0B31">
              <w:rPr>
                <w:rFonts w:cs="Arial"/>
              </w:rPr>
              <w:t xml:space="preserve"> </w:t>
            </w:r>
            <w:r w:rsidRPr="007E0B31">
              <w:rPr>
                <w:rFonts w:cs="Arial"/>
                <w:b/>
              </w:rPr>
              <w:t>Power Generating Module</w:t>
            </w:r>
            <w:r w:rsidRPr="007E0B31">
              <w:rPr>
                <w:rFonts w:cs="Arial"/>
              </w:rPr>
              <w:t xml:space="preserve"> or a </w:t>
            </w:r>
            <w:r w:rsidRPr="007E0B31">
              <w:rPr>
                <w:rFonts w:cs="Arial"/>
                <w:b/>
              </w:rPr>
              <w:t>Demand Unit</w:t>
            </w:r>
            <w:r w:rsidRPr="007E0B31">
              <w:rPr>
                <w:rFonts w:cs="Arial"/>
              </w:rPr>
              <w:t>, with demand response connected below 1000 V, and confirming its compliance with the relevant requirements</w:t>
            </w:r>
          </w:p>
        </w:tc>
      </w:tr>
      <w:tr w:rsidR="00EB1E5D" w:rsidRPr="007E0B31" w14:paraId="1F945CAA" w14:textId="77777777" w:rsidTr="490DE6A8">
        <w:trPr>
          <w:cantSplit/>
        </w:trPr>
        <w:tc>
          <w:tcPr>
            <w:tcW w:w="2884" w:type="dxa"/>
          </w:tcPr>
          <w:p w14:paraId="539FD014" w14:textId="77777777" w:rsidR="00EB1E5D" w:rsidRPr="007E0B31" w:rsidRDefault="00EB1E5D" w:rsidP="00EB1E5D">
            <w:pPr>
              <w:pStyle w:val="Arial11Bold"/>
              <w:rPr>
                <w:rFonts w:cs="Arial"/>
              </w:rPr>
            </w:pPr>
            <w:r w:rsidRPr="007E0B31">
              <w:rPr>
                <w:rFonts w:cs="Arial"/>
              </w:rPr>
              <w:t>Instructor Facilities</w:t>
            </w:r>
          </w:p>
        </w:tc>
        <w:tc>
          <w:tcPr>
            <w:tcW w:w="6634" w:type="dxa"/>
          </w:tcPr>
          <w:p w14:paraId="34FE6C7A" w14:textId="77777777" w:rsidR="00EB1E5D" w:rsidRPr="007E0B31" w:rsidRDefault="00EB1E5D" w:rsidP="00EB1E5D">
            <w:pPr>
              <w:pStyle w:val="TableArial11"/>
              <w:rPr>
                <w:rFonts w:cs="Arial"/>
              </w:rPr>
            </w:pPr>
            <w:r w:rsidRPr="007E0B31">
              <w:rPr>
                <w:rFonts w:cs="Arial"/>
              </w:rPr>
              <w:t xml:space="preserve">A device or system which gives certain </w:t>
            </w:r>
            <w:r w:rsidRPr="007E0B31">
              <w:rPr>
                <w:rFonts w:cs="Arial"/>
                <w:b/>
              </w:rPr>
              <w:t>Transmission Control Centre</w:t>
            </w:r>
            <w:r w:rsidRPr="007E0B31">
              <w:rPr>
                <w:rFonts w:cs="Arial"/>
              </w:rPr>
              <w:t xml:space="preserve"> instructions with an audible or visible alarm, and incorporates the means to return message acknowledgements to the </w:t>
            </w:r>
            <w:r w:rsidRPr="007E0B31">
              <w:rPr>
                <w:rFonts w:cs="Arial"/>
                <w:b/>
              </w:rPr>
              <w:t>Transmission Control Centre</w:t>
            </w:r>
            <w:r w:rsidRPr="00A87826">
              <w:rPr>
                <w:rFonts w:cs="Arial"/>
                <w:bCs/>
              </w:rPr>
              <w:t>.</w:t>
            </w:r>
          </w:p>
        </w:tc>
      </w:tr>
      <w:tr w:rsidR="00EB1E5D" w:rsidRPr="007E0B31" w14:paraId="2377D659" w14:textId="77777777" w:rsidTr="490DE6A8">
        <w:trPr>
          <w:cantSplit/>
        </w:trPr>
        <w:tc>
          <w:tcPr>
            <w:tcW w:w="2884" w:type="dxa"/>
          </w:tcPr>
          <w:p w14:paraId="19B39F28" w14:textId="77777777" w:rsidR="00EB1E5D" w:rsidRPr="007E0B31" w:rsidRDefault="00EB1E5D" w:rsidP="00EB1E5D">
            <w:pPr>
              <w:pStyle w:val="Arial11Bold"/>
              <w:rPr>
                <w:rFonts w:cs="Arial"/>
              </w:rPr>
            </w:pPr>
            <w:r w:rsidRPr="007E0B31">
              <w:rPr>
                <w:rFonts w:cs="Arial"/>
              </w:rPr>
              <w:t xml:space="preserve">Integral Equipment Test </w:t>
            </w:r>
            <w:r w:rsidRPr="007E0B31">
              <w:rPr>
                <w:rFonts w:cs="Arial"/>
                <w:b w:val="0"/>
              </w:rPr>
              <w:t>or</w:t>
            </w:r>
            <w:r w:rsidRPr="007E0B31">
              <w:rPr>
                <w:rFonts w:cs="Arial"/>
              </w:rPr>
              <w:t xml:space="preserve"> IET</w:t>
            </w:r>
          </w:p>
        </w:tc>
        <w:tc>
          <w:tcPr>
            <w:tcW w:w="6634" w:type="dxa"/>
          </w:tcPr>
          <w:p w14:paraId="1AED7A41" w14:textId="77777777" w:rsidR="00EB1E5D" w:rsidRPr="007E0B31" w:rsidRDefault="00EB1E5D" w:rsidP="00EB1E5D">
            <w:pPr>
              <w:pStyle w:val="TableArial11"/>
              <w:rPr>
                <w:rFonts w:cs="Arial"/>
              </w:rPr>
            </w:pPr>
            <w:r w:rsidRPr="007E0B31">
              <w:rPr>
                <w:rFonts w:cs="Arial"/>
              </w:rPr>
              <w:t xml:space="preserve">A test on equipment, associated with </w:t>
            </w:r>
            <w:r w:rsidRPr="007E0B31">
              <w:rPr>
                <w:rFonts w:cs="Arial"/>
                <w:b/>
              </w:rPr>
              <w:t xml:space="preserve">Plant </w:t>
            </w:r>
            <w:r w:rsidRPr="007E0B31">
              <w:rPr>
                <w:rFonts w:cs="Arial"/>
              </w:rPr>
              <w:t xml:space="preserve">and/or </w:t>
            </w:r>
            <w:r w:rsidRPr="007E0B31">
              <w:rPr>
                <w:rFonts w:cs="Arial"/>
                <w:b/>
              </w:rPr>
              <w:t>Apparatus</w:t>
            </w:r>
            <w:r w:rsidRPr="007E0B31">
              <w:rPr>
                <w:rFonts w:cs="Arial"/>
              </w:rPr>
              <w:t xml:space="preserve">, which takes place when that </w:t>
            </w:r>
            <w:r w:rsidRPr="007E0B31">
              <w:rPr>
                <w:rFonts w:cs="Arial"/>
                <w:b/>
              </w:rPr>
              <w:t xml:space="preserve">Plant </w:t>
            </w:r>
            <w:r w:rsidRPr="007E0B31">
              <w:rPr>
                <w:rFonts w:cs="Arial"/>
              </w:rPr>
              <w:t>and/or</w:t>
            </w:r>
            <w:r w:rsidRPr="007E0B31">
              <w:rPr>
                <w:rFonts w:cs="Arial"/>
                <w:b/>
              </w:rPr>
              <w:t xml:space="preserve"> Apparatus</w:t>
            </w:r>
            <w:r w:rsidRPr="007E0B31">
              <w:rPr>
                <w:rFonts w:cs="Arial"/>
              </w:rPr>
              <w:t xml:space="preserve"> forms part of a </w:t>
            </w:r>
            <w:r w:rsidRPr="007E0B31">
              <w:rPr>
                <w:rFonts w:cs="Arial"/>
                <w:b/>
              </w:rPr>
              <w:t>Synchronised System</w:t>
            </w:r>
            <w:r w:rsidRPr="007E0B31">
              <w:rPr>
                <w:rFonts w:cs="Arial"/>
              </w:rPr>
              <w:t xml:space="preserve"> and which, in the reasonable judgement of the person wishing to perform the test, may cause an </w:t>
            </w:r>
            <w:r w:rsidRPr="007E0B31">
              <w:rPr>
                <w:rFonts w:cs="Arial"/>
                <w:b/>
              </w:rPr>
              <w:t>Operational Effect</w:t>
            </w:r>
            <w:r w:rsidRPr="007E0B31">
              <w:rPr>
                <w:rFonts w:cs="Arial"/>
              </w:rPr>
              <w:t>.</w:t>
            </w:r>
          </w:p>
        </w:tc>
      </w:tr>
      <w:tr w:rsidR="00EB1E5D" w:rsidRPr="007E0B31" w14:paraId="477F8729" w14:textId="77777777" w:rsidTr="490DE6A8">
        <w:trPr>
          <w:cantSplit/>
        </w:trPr>
        <w:tc>
          <w:tcPr>
            <w:tcW w:w="2884" w:type="dxa"/>
          </w:tcPr>
          <w:p w14:paraId="4766D9CA" w14:textId="77777777" w:rsidR="00EB1E5D" w:rsidRPr="007E0B31" w:rsidRDefault="00EB1E5D" w:rsidP="00EB1E5D">
            <w:pPr>
              <w:pStyle w:val="Arial11Bold"/>
              <w:rPr>
                <w:rFonts w:cs="Arial"/>
              </w:rPr>
            </w:pPr>
            <w:r w:rsidRPr="007E0B31">
              <w:rPr>
                <w:rFonts w:cs="Arial"/>
              </w:rPr>
              <w:t>Intellectual Property" or "IPRs</w:t>
            </w:r>
          </w:p>
        </w:tc>
        <w:tc>
          <w:tcPr>
            <w:tcW w:w="6634" w:type="dxa"/>
          </w:tcPr>
          <w:p w14:paraId="4FBE02D5" w14:textId="77777777" w:rsidR="00EB1E5D" w:rsidRPr="007E0B31" w:rsidRDefault="00EB1E5D" w:rsidP="00EB1E5D">
            <w:pPr>
              <w:pStyle w:val="TableArial11"/>
              <w:rPr>
                <w:rFonts w:cs="Arial"/>
              </w:rPr>
            </w:pPr>
            <w:r w:rsidRPr="007E0B31">
              <w:rPr>
                <w:rFonts w:cs="Arial"/>
              </w:rPr>
              <w:t xml:space="preserve">Patents, </w:t>
            </w:r>
            <w:proofErr w:type="spellStart"/>
            <w:r w:rsidRPr="007E0B31">
              <w:rPr>
                <w:rFonts w:cs="Arial"/>
              </w:rPr>
              <w:t>trade marks</w:t>
            </w:r>
            <w:proofErr w:type="spellEnd"/>
            <w:r w:rsidRPr="007E0B31">
              <w:rPr>
                <w:rFonts w:cs="Arial"/>
              </w:rPr>
              <w:t>,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EB1E5D" w:rsidRPr="007E0B31" w14:paraId="2FCFAD31" w14:textId="77777777" w:rsidTr="490DE6A8">
        <w:trPr>
          <w:cantSplit/>
        </w:trPr>
        <w:tc>
          <w:tcPr>
            <w:tcW w:w="2884" w:type="dxa"/>
          </w:tcPr>
          <w:p w14:paraId="02710B50" w14:textId="77777777" w:rsidR="00EB1E5D" w:rsidRPr="007E0B31" w:rsidRDefault="00EB1E5D" w:rsidP="00EB1E5D">
            <w:pPr>
              <w:pStyle w:val="Arial11Bold"/>
              <w:rPr>
                <w:rFonts w:cs="Arial"/>
              </w:rPr>
            </w:pPr>
            <w:r w:rsidRPr="007E0B31">
              <w:rPr>
                <w:rFonts w:cs="Arial"/>
              </w:rPr>
              <w:t>Interconnection Agreement</w:t>
            </w:r>
          </w:p>
        </w:tc>
        <w:tc>
          <w:tcPr>
            <w:tcW w:w="6634" w:type="dxa"/>
          </w:tcPr>
          <w:p w14:paraId="45CBA041" w14:textId="5E18B7DA" w:rsidR="00EB1E5D" w:rsidRPr="007E0B31" w:rsidRDefault="00EB1E5D" w:rsidP="00EB1E5D">
            <w:pPr>
              <w:pStyle w:val="TableArial11"/>
              <w:rPr>
                <w:rFonts w:cs="Arial"/>
              </w:rPr>
            </w:pPr>
            <w:r w:rsidRPr="007E0B31">
              <w:rPr>
                <w:rFonts w:cs="Arial"/>
              </w:rPr>
              <w:t xml:space="preserve">An agreement made between </w:t>
            </w:r>
            <w:r>
              <w:rPr>
                <w:rFonts w:cs="Arial"/>
                <w:b/>
              </w:rPr>
              <w:t>The Company</w:t>
            </w:r>
            <w:r w:rsidRPr="007E0B31">
              <w:rPr>
                <w:rFonts w:cs="Arial"/>
              </w:rPr>
              <w:t xml:space="preserve"> and an </w:t>
            </w:r>
            <w:r w:rsidRPr="007E0B31">
              <w:rPr>
                <w:rFonts w:cs="Arial"/>
                <w:b/>
              </w:rPr>
              <w:t xml:space="preserve">Externally Interconnected System Operator </w:t>
            </w:r>
            <w:r w:rsidRPr="007E0B31">
              <w:rPr>
                <w:rFonts w:cs="Arial"/>
              </w:rPr>
              <w:t xml:space="preserve">and/or an </w:t>
            </w:r>
            <w:r w:rsidRPr="007E0B31">
              <w:rPr>
                <w:rFonts w:cs="Arial"/>
                <w:b/>
              </w:rPr>
              <w:t xml:space="preserve">Interconnector User </w:t>
            </w:r>
            <w:r w:rsidRPr="007E0B31">
              <w:rPr>
                <w:rFonts w:cs="Arial"/>
              </w:rPr>
              <w:t>and/or other relevant</w:t>
            </w:r>
            <w:r w:rsidRPr="007E0B31">
              <w:rPr>
                <w:rFonts w:cs="Arial"/>
                <w:b/>
              </w:rPr>
              <w:t xml:space="preserve"> </w:t>
            </w:r>
            <w:r w:rsidRPr="007E0B31">
              <w:rPr>
                <w:rFonts w:cs="Arial"/>
              </w:rPr>
              <w:t>persons for the</w:t>
            </w:r>
            <w:r w:rsidRPr="007E0B31">
              <w:rPr>
                <w:rFonts w:cs="Arial"/>
                <w:b/>
              </w:rPr>
              <w:t xml:space="preserve"> External Interconnection</w:t>
            </w:r>
            <w:r w:rsidRPr="007E0B31">
              <w:rPr>
                <w:rFonts w:cs="Arial"/>
              </w:rPr>
              <w:t xml:space="preserve"> relating to an </w:t>
            </w:r>
            <w:r w:rsidRPr="007E0B31">
              <w:rPr>
                <w:rFonts w:cs="Arial"/>
                <w:b/>
              </w:rPr>
              <w:t>External Interconnection</w:t>
            </w:r>
            <w:r w:rsidRPr="007E0B31">
              <w:rPr>
                <w:rFonts w:cs="Arial"/>
              </w:rPr>
              <w:t xml:space="preserve"> and/or an agreement under which an </w:t>
            </w:r>
            <w:r w:rsidRPr="007E0B31">
              <w:rPr>
                <w:rFonts w:cs="Arial"/>
                <w:b/>
              </w:rPr>
              <w:t>Interconnector User</w:t>
            </w:r>
            <w:r w:rsidRPr="007E0B31">
              <w:rPr>
                <w:rFonts w:cs="Arial"/>
              </w:rPr>
              <w:t xml:space="preserve"> can use an </w:t>
            </w:r>
            <w:r w:rsidRPr="007E0B31">
              <w:rPr>
                <w:rFonts w:cs="Arial"/>
                <w:b/>
              </w:rPr>
              <w:t>External Interconnection</w:t>
            </w:r>
            <w:r w:rsidRPr="007E0B31">
              <w:rPr>
                <w:rFonts w:cs="Arial"/>
              </w:rPr>
              <w:t>.</w:t>
            </w:r>
          </w:p>
        </w:tc>
      </w:tr>
      <w:tr w:rsidR="00EB1E5D" w:rsidRPr="007E0B31" w14:paraId="2BC48186" w14:textId="77777777" w:rsidTr="490DE6A8">
        <w:trPr>
          <w:cantSplit/>
        </w:trPr>
        <w:tc>
          <w:tcPr>
            <w:tcW w:w="2884" w:type="dxa"/>
          </w:tcPr>
          <w:p w14:paraId="4D33F788" w14:textId="77777777" w:rsidR="00EB1E5D" w:rsidRPr="007E0B31" w:rsidRDefault="00EB1E5D" w:rsidP="00EB1E5D">
            <w:pPr>
              <w:pStyle w:val="Arial11Bold"/>
              <w:rPr>
                <w:rFonts w:cs="Arial"/>
              </w:rPr>
            </w:pPr>
            <w:r w:rsidRPr="007E0B31">
              <w:rPr>
                <w:rFonts w:cs="Arial"/>
              </w:rPr>
              <w:t>Interconnector Export Capacity</w:t>
            </w:r>
          </w:p>
        </w:tc>
        <w:tc>
          <w:tcPr>
            <w:tcW w:w="6634" w:type="dxa"/>
          </w:tcPr>
          <w:p w14:paraId="5DAC083A" w14:textId="77777777" w:rsidR="00EB1E5D" w:rsidRPr="007E0B31" w:rsidRDefault="00EB1E5D" w:rsidP="00EB1E5D">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export to the</w:t>
            </w:r>
            <w:r w:rsidRPr="007E0B31">
              <w:rPr>
                <w:rFonts w:cs="Arial"/>
                <w:b/>
              </w:rPr>
              <w:t xml:space="preserve"> Grid Entry Point</w:t>
            </w:r>
            <w:r w:rsidRPr="007E0B31">
              <w:rPr>
                <w:rFonts w:cs="Arial"/>
              </w:rPr>
              <w:t>.</w:t>
            </w:r>
          </w:p>
        </w:tc>
      </w:tr>
      <w:tr w:rsidR="00EB1E5D" w:rsidRPr="007E0B31" w14:paraId="4FF599B1" w14:textId="77777777" w:rsidTr="490DE6A8">
        <w:trPr>
          <w:cantSplit/>
        </w:trPr>
        <w:tc>
          <w:tcPr>
            <w:tcW w:w="2884" w:type="dxa"/>
          </w:tcPr>
          <w:p w14:paraId="2CA9AD19" w14:textId="77777777" w:rsidR="00EB1E5D" w:rsidRPr="007E0B31" w:rsidRDefault="00EB1E5D" w:rsidP="00EB1E5D">
            <w:pPr>
              <w:pStyle w:val="Arial11Bold"/>
              <w:rPr>
                <w:rFonts w:cs="Arial"/>
              </w:rPr>
            </w:pPr>
            <w:r w:rsidRPr="007E0B31">
              <w:rPr>
                <w:rFonts w:cs="Arial"/>
              </w:rPr>
              <w:t>Interconnector Import Capacity</w:t>
            </w:r>
          </w:p>
        </w:tc>
        <w:tc>
          <w:tcPr>
            <w:tcW w:w="6634" w:type="dxa"/>
          </w:tcPr>
          <w:p w14:paraId="04627380" w14:textId="77777777" w:rsidR="00EB1E5D" w:rsidRPr="007E0B31" w:rsidRDefault="00EB1E5D" w:rsidP="00EB1E5D">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import from the </w:t>
            </w:r>
            <w:r w:rsidRPr="007E0B31">
              <w:rPr>
                <w:rFonts w:cs="Arial"/>
                <w:b/>
              </w:rPr>
              <w:t>Grid Entry Point</w:t>
            </w:r>
            <w:r w:rsidRPr="007E0B31">
              <w:rPr>
                <w:rFonts w:cs="Arial"/>
              </w:rPr>
              <w:t>.</w:t>
            </w:r>
          </w:p>
        </w:tc>
      </w:tr>
      <w:tr w:rsidR="00EB1E5D" w:rsidRPr="007E0B31" w14:paraId="2F3AEF1F" w14:textId="77777777" w:rsidTr="490DE6A8">
        <w:trPr>
          <w:cantSplit/>
        </w:trPr>
        <w:tc>
          <w:tcPr>
            <w:tcW w:w="2884" w:type="dxa"/>
          </w:tcPr>
          <w:p w14:paraId="1C15EAE1" w14:textId="77777777" w:rsidR="00EB1E5D" w:rsidRPr="007E0B31" w:rsidRDefault="00EB1E5D" w:rsidP="00EB1E5D">
            <w:pPr>
              <w:pStyle w:val="Arial11Bold"/>
              <w:rPr>
                <w:rFonts w:cs="Arial"/>
              </w:rPr>
            </w:pPr>
            <w:r w:rsidRPr="007E0B31">
              <w:rPr>
                <w:rFonts w:cs="Arial"/>
              </w:rPr>
              <w:t>Interconnector Owner</w:t>
            </w:r>
          </w:p>
        </w:tc>
        <w:tc>
          <w:tcPr>
            <w:tcW w:w="6634" w:type="dxa"/>
          </w:tcPr>
          <w:p w14:paraId="0FE06979" w14:textId="77777777" w:rsidR="00EB1E5D" w:rsidRPr="007E0B31" w:rsidRDefault="00EB1E5D" w:rsidP="00EB1E5D">
            <w:pPr>
              <w:pStyle w:val="TableArial11"/>
              <w:rPr>
                <w:rFonts w:cs="Arial"/>
              </w:rPr>
            </w:pPr>
            <w:r w:rsidRPr="007E0B31">
              <w:rPr>
                <w:rFonts w:cs="Arial"/>
              </w:rPr>
              <w:t xml:space="preserve">Has the meaning given to the term in the </w:t>
            </w:r>
            <w:r w:rsidRPr="007E0B31">
              <w:rPr>
                <w:rFonts w:cs="Arial"/>
                <w:b/>
              </w:rPr>
              <w:t>Connection and Use of System Code</w:t>
            </w:r>
            <w:r w:rsidRPr="007E0B31">
              <w:rPr>
                <w:rFonts w:cs="Arial"/>
              </w:rPr>
              <w:t>.</w:t>
            </w:r>
          </w:p>
        </w:tc>
      </w:tr>
      <w:tr w:rsidR="00EB1E5D" w:rsidRPr="007E0B31" w14:paraId="01748928" w14:textId="77777777" w:rsidTr="490DE6A8">
        <w:trPr>
          <w:cantSplit/>
        </w:trPr>
        <w:tc>
          <w:tcPr>
            <w:tcW w:w="2884" w:type="dxa"/>
          </w:tcPr>
          <w:p w14:paraId="02F43987" w14:textId="77777777" w:rsidR="00EB1E5D" w:rsidRPr="007E0B31" w:rsidRDefault="00EB1E5D" w:rsidP="00EB1E5D">
            <w:pPr>
              <w:pStyle w:val="Arial11Bold"/>
              <w:rPr>
                <w:rFonts w:cs="Arial"/>
              </w:rPr>
            </w:pPr>
            <w:r w:rsidRPr="007E0B31">
              <w:rPr>
                <w:rFonts w:cs="Arial"/>
              </w:rPr>
              <w:t>Interconnector User</w:t>
            </w:r>
          </w:p>
        </w:tc>
        <w:tc>
          <w:tcPr>
            <w:tcW w:w="6634" w:type="dxa"/>
          </w:tcPr>
          <w:p w14:paraId="6E4FAB89"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EB1E5D" w:rsidRPr="007E0B31" w14:paraId="68EE5DBC" w14:textId="77777777" w:rsidTr="490DE6A8">
        <w:trPr>
          <w:cantSplit/>
        </w:trPr>
        <w:tc>
          <w:tcPr>
            <w:tcW w:w="2884" w:type="dxa"/>
          </w:tcPr>
          <w:p w14:paraId="6EBE7A9A" w14:textId="77777777" w:rsidR="00EB1E5D" w:rsidRPr="007E0B31" w:rsidRDefault="00EB1E5D" w:rsidP="00EB1E5D">
            <w:pPr>
              <w:pStyle w:val="Arial11Bold"/>
              <w:rPr>
                <w:rFonts w:cs="Arial"/>
              </w:rPr>
            </w:pPr>
            <w:r w:rsidRPr="007E0B31">
              <w:rPr>
                <w:rFonts w:cs="Arial"/>
              </w:rPr>
              <w:t>Interface Agreement</w:t>
            </w:r>
          </w:p>
        </w:tc>
        <w:tc>
          <w:tcPr>
            <w:tcW w:w="6634" w:type="dxa"/>
          </w:tcPr>
          <w:p w14:paraId="1C725332"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EB1E5D" w:rsidRPr="007E0B31" w14:paraId="29BE3A79" w14:textId="77777777" w:rsidTr="490DE6A8">
        <w:trPr>
          <w:cantSplit/>
        </w:trPr>
        <w:tc>
          <w:tcPr>
            <w:tcW w:w="2884" w:type="dxa"/>
          </w:tcPr>
          <w:p w14:paraId="1B8ED475" w14:textId="77777777" w:rsidR="00EB1E5D" w:rsidRPr="007E0B31" w:rsidRDefault="00EB1E5D" w:rsidP="00EB1E5D">
            <w:pPr>
              <w:pStyle w:val="Arial11Bold"/>
              <w:rPr>
                <w:rFonts w:cs="Arial"/>
                <w:highlight w:val="green"/>
              </w:rPr>
            </w:pPr>
            <w:r w:rsidRPr="007E0B31">
              <w:rPr>
                <w:rFonts w:cs="Arial"/>
              </w:rPr>
              <w:lastRenderedPageBreak/>
              <w:t>Interface Point</w:t>
            </w:r>
          </w:p>
        </w:tc>
        <w:tc>
          <w:tcPr>
            <w:tcW w:w="6634" w:type="dxa"/>
          </w:tcPr>
          <w:p w14:paraId="51795A34" w14:textId="77777777" w:rsidR="00EB1E5D" w:rsidRPr="007E0B31" w:rsidRDefault="00EB1E5D" w:rsidP="00EB1E5D">
            <w:pPr>
              <w:pStyle w:val="TableArial11"/>
              <w:rPr>
                <w:rFonts w:cs="Arial"/>
              </w:rPr>
            </w:pPr>
            <w:r w:rsidRPr="007E0B31">
              <w:rPr>
                <w:rFonts w:cs="Arial"/>
              </w:rPr>
              <w:t>As the context admits or requires either;</w:t>
            </w:r>
          </w:p>
          <w:p w14:paraId="37866498"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electrical point of connection between an </w:t>
            </w:r>
            <w:r w:rsidRPr="007E0B31">
              <w:rPr>
                <w:rFonts w:cs="Arial"/>
                <w:b/>
              </w:rPr>
              <w:t>Offshore Transmission System</w:t>
            </w:r>
            <w:r w:rsidRPr="007E0B31">
              <w:rPr>
                <w:rFonts w:cs="Arial"/>
              </w:rPr>
              <w:t xml:space="preserve"> and an </w:t>
            </w:r>
            <w:r w:rsidRPr="007E0B31">
              <w:rPr>
                <w:rFonts w:cs="Arial"/>
                <w:b/>
              </w:rPr>
              <w:t>Onshore Transmission System</w:t>
            </w:r>
            <w:r w:rsidRPr="007E0B31">
              <w:rPr>
                <w:rFonts w:cs="Arial"/>
              </w:rPr>
              <w:t>, or</w:t>
            </w:r>
          </w:p>
          <w:p w14:paraId="39CDDDAE"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the electrical point of connection between an</w:t>
            </w:r>
            <w:r w:rsidRPr="007E0B31">
              <w:rPr>
                <w:rFonts w:cs="Arial"/>
                <w:b/>
              </w:rPr>
              <w:t xml:space="preserve"> Offshore Transmission System</w:t>
            </w:r>
            <w:r w:rsidRPr="007E0B31">
              <w:rPr>
                <w:rFonts w:cs="Arial"/>
              </w:rPr>
              <w:t xml:space="preserve"> and a </w:t>
            </w:r>
            <w:r w:rsidRPr="007E0B31">
              <w:rPr>
                <w:rFonts w:cs="Arial"/>
                <w:b/>
              </w:rPr>
              <w:t>Network Operator’s User System</w:t>
            </w:r>
            <w:r w:rsidRPr="007E0B31">
              <w:rPr>
                <w:rFonts w:cs="Arial"/>
              </w:rPr>
              <w:t>.</w:t>
            </w:r>
          </w:p>
        </w:tc>
      </w:tr>
      <w:tr w:rsidR="00EB1E5D" w:rsidRPr="007E0B31" w14:paraId="2C6BEDD2" w14:textId="77777777" w:rsidTr="490DE6A8">
        <w:trPr>
          <w:cantSplit/>
        </w:trPr>
        <w:tc>
          <w:tcPr>
            <w:tcW w:w="2884" w:type="dxa"/>
          </w:tcPr>
          <w:p w14:paraId="01D5FAC5" w14:textId="77777777" w:rsidR="00EB1E5D" w:rsidRPr="007E0B31" w:rsidRDefault="00EB1E5D" w:rsidP="00EB1E5D">
            <w:pPr>
              <w:pStyle w:val="Arial11Bold"/>
              <w:rPr>
                <w:rFonts w:cs="Arial"/>
              </w:rPr>
            </w:pPr>
            <w:r w:rsidRPr="007E0B31">
              <w:rPr>
                <w:rFonts w:cs="Arial"/>
              </w:rPr>
              <w:t>Interface Point Capacity</w:t>
            </w:r>
          </w:p>
        </w:tc>
        <w:tc>
          <w:tcPr>
            <w:tcW w:w="6634" w:type="dxa"/>
          </w:tcPr>
          <w:p w14:paraId="0901FDA2" w14:textId="77777777" w:rsidR="00EB1E5D" w:rsidRPr="007E0B31" w:rsidRDefault="00EB1E5D" w:rsidP="00EB1E5D">
            <w:pPr>
              <w:pStyle w:val="TableArial11"/>
              <w:rPr>
                <w:rFonts w:cs="Arial"/>
              </w:rPr>
            </w:pPr>
            <w:r w:rsidRPr="007E0B31">
              <w:rPr>
                <w:rFonts w:cs="Arial"/>
              </w:rPr>
              <w:t xml:space="preserve">The maximum amount of </w:t>
            </w:r>
            <w:r w:rsidRPr="007E0B31">
              <w:rPr>
                <w:rFonts w:cs="Arial"/>
                <w:b/>
              </w:rPr>
              <w:t>Active Power</w:t>
            </w:r>
            <w:r w:rsidRPr="007E0B31">
              <w:rPr>
                <w:rFonts w:cs="Arial"/>
              </w:rPr>
              <w:t xml:space="preserve"> transferable at the </w:t>
            </w:r>
            <w:r w:rsidRPr="007E0B31">
              <w:rPr>
                <w:rFonts w:cs="Arial"/>
                <w:b/>
              </w:rPr>
              <w:t xml:space="preserve">Interface Point </w:t>
            </w:r>
            <w:r w:rsidRPr="007E0B31">
              <w:rPr>
                <w:rFonts w:cs="Arial"/>
              </w:rPr>
              <w:t xml:space="preserve">as declared by a </w:t>
            </w:r>
            <w:r w:rsidRPr="007E0B31">
              <w:rPr>
                <w:rFonts w:cs="Arial"/>
                <w:b/>
              </w:rPr>
              <w:t>User</w:t>
            </w:r>
            <w:r w:rsidRPr="007E0B31">
              <w:rPr>
                <w:rFonts w:cs="Arial"/>
              </w:rPr>
              <w:t xml:space="preserve"> under the </w:t>
            </w:r>
            <w:r w:rsidRPr="007E0B31">
              <w:rPr>
                <w:rFonts w:cs="Arial"/>
                <w:b/>
              </w:rPr>
              <w:t>OTSDUW Arrangements</w:t>
            </w:r>
            <w:r w:rsidRPr="007E0B31">
              <w:rPr>
                <w:rFonts w:cs="Arial"/>
              </w:rPr>
              <w:t xml:space="preserve"> expressed in whole MW.</w:t>
            </w:r>
          </w:p>
        </w:tc>
      </w:tr>
      <w:tr w:rsidR="00EB1E5D" w:rsidRPr="007E0B31" w14:paraId="4A82B3D9" w14:textId="77777777" w:rsidTr="490DE6A8">
        <w:trPr>
          <w:cantSplit/>
        </w:trPr>
        <w:tc>
          <w:tcPr>
            <w:tcW w:w="2884" w:type="dxa"/>
          </w:tcPr>
          <w:p w14:paraId="438F6413" w14:textId="77777777" w:rsidR="00EB1E5D" w:rsidRPr="007E0B31" w:rsidRDefault="00EB1E5D" w:rsidP="00EB1E5D">
            <w:pPr>
              <w:pStyle w:val="Arial11Bold"/>
              <w:rPr>
                <w:rFonts w:cs="Arial"/>
                <w:highlight w:val="green"/>
              </w:rPr>
            </w:pPr>
            <w:r w:rsidRPr="007E0B31">
              <w:rPr>
                <w:rFonts w:cs="Arial"/>
              </w:rPr>
              <w:t>Interface Point Target Voltage/Power factor</w:t>
            </w:r>
          </w:p>
        </w:tc>
        <w:tc>
          <w:tcPr>
            <w:tcW w:w="6634" w:type="dxa"/>
          </w:tcPr>
          <w:p w14:paraId="6EFF12D7" w14:textId="755218E8" w:rsidR="00EB1E5D" w:rsidRPr="007E0B31" w:rsidRDefault="00EB1E5D" w:rsidP="00EB1E5D">
            <w:pPr>
              <w:pStyle w:val="TableArial11"/>
              <w:rPr>
                <w:rFonts w:cs="Arial"/>
              </w:rPr>
            </w:pPr>
            <w:r w:rsidRPr="007E0B31">
              <w:rPr>
                <w:rFonts w:cs="Arial"/>
              </w:rPr>
              <w:t xml:space="preserve">The nominal target voltage/power factor at an </w:t>
            </w:r>
            <w:r w:rsidRPr="007E0B31">
              <w:rPr>
                <w:rFonts w:cs="Arial"/>
                <w:b/>
              </w:rPr>
              <w:t>Interface Point</w:t>
            </w:r>
            <w:r w:rsidRPr="007E0B31">
              <w:rPr>
                <w:rFonts w:cs="Arial"/>
              </w:rPr>
              <w:t xml:space="preserve"> which a </w:t>
            </w:r>
            <w:r w:rsidRPr="007E0B31">
              <w:rPr>
                <w:rFonts w:cs="Arial"/>
                <w:b/>
              </w:rPr>
              <w:t>Network Operator</w:t>
            </w:r>
            <w:r w:rsidRPr="007E0B31">
              <w:rPr>
                <w:rFonts w:cs="Arial"/>
              </w:rPr>
              <w:t xml:space="preserve"> requires </w:t>
            </w:r>
            <w:r>
              <w:rPr>
                <w:rFonts w:cs="Arial"/>
                <w:b/>
              </w:rPr>
              <w:t>The Company</w:t>
            </w:r>
            <w:r w:rsidRPr="007E0B31">
              <w:rPr>
                <w:rFonts w:cs="Arial"/>
              </w:rPr>
              <w:t xml:space="preserve"> to achieve by operation of the relevant </w:t>
            </w:r>
            <w:r w:rsidRPr="007E0B31">
              <w:rPr>
                <w:rFonts w:cs="Arial"/>
                <w:b/>
              </w:rPr>
              <w:t>Offshore Transmission System</w:t>
            </w:r>
            <w:r w:rsidRPr="007E0B31">
              <w:rPr>
                <w:rFonts w:cs="Arial"/>
              </w:rPr>
              <w:t>.</w:t>
            </w:r>
          </w:p>
        </w:tc>
      </w:tr>
      <w:tr w:rsidR="00EB1E5D" w:rsidRPr="007E0B31" w14:paraId="5DAADA09" w14:textId="77777777" w:rsidTr="490DE6A8">
        <w:trPr>
          <w:cantSplit/>
        </w:trPr>
        <w:tc>
          <w:tcPr>
            <w:tcW w:w="2884" w:type="dxa"/>
          </w:tcPr>
          <w:p w14:paraId="133A5B7C" w14:textId="36D70465" w:rsidR="00EB1E5D" w:rsidRPr="007E0B31" w:rsidRDefault="00EB1E5D" w:rsidP="00EB1E5D">
            <w:pPr>
              <w:pStyle w:val="Arial11Bold"/>
              <w:rPr>
                <w:rFonts w:cs="Arial"/>
              </w:rPr>
            </w:pPr>
            <w:bookmarkStart w:id="26" w:name="_DV_C25"/>
            <w:r w:rsidRPr="007E0B31">
              <w:rPr>
                <w:rFonts w:cs="Arial"/>
              </w:rPr>
              <w:t xml:space="preserve">Interim Operational Notification </w:t>
            </w:r>
            <w:r w:rsidRPr="007E0B31">
              <w:rPr>
                <w:rFonts w:cs="Arial"/>
                <w:b w:val="0"/>
              </w:rPr>
              <w:t>or</w:t>
            </w:r>
            <w:r w:rsidRPr="007E0B31">
              <w:rPr>
                <w:rFonts w:cs="Arial"/>
              </w:rPr>
              <w:t xml:space="preserve"> ION </w:t>
            </w:r>
            <w:bookmarkEnd w:id="26"/>
          </w:p>
        </w:tc>
        <w:tc>
          <w:tcPr>
            <w:tcW w:w="6634" w:type="dxa"/>
          </w:tcPr>
          <w:p w14:paraId="40D45ABF" w14:textId="409DC57C" w:rsidR="00EB1E5D" w:rsidRPr="007E0B31" w:rsidRDefault="00EB1E5D" w:rsidP="00EB1E5D">
            <w:pPr>
              <w:pStyle w:val="TableArial11"/>
              <w:rPr>
                <w:rFonts w:cs="Arial"/>
              </w:rPr>
            </w:pPr>
            <w:bookmarkStart w:id="27" w:name="_DV_C26"/>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 xml:space="preserve">HVDC System </w:t>
            </w:r>
            <w:r w:rsidRPr="0079139F">
              <w:rPr>
                <w:rFonts w:cs="Arial"/>
                <w:b/>
              </w:rPr>
              <w:t xml:space="preserve">Owner </w:t>
            </w:r>
            <w:r>
              <w:rPr>
                <w:rFonts w:cs="Arial"/>
              </w:rPr>
              <w:t xml:space="preserve">or </w:t>
            </w:r>
            <w:r>
              <w:rPr>
                <w:rFonts w:cs="Arial"/>
                <w:b/>
              </w:rPr>
              <w:t xml:space="preserve">Network Operator </w:t>
            </w:r>
            <w:r>
              <w:rPr>
                <w:rFonts w:cs="Arial"/>
              </w:rPr>
              <w:t xml:space="preserve">or </w:t>
            </w:r>
            <w:r>
              <w:rPr>
                <w:rFonts w:cs="Arial"/>
                <w:b/>
              </w:rPr>
              <w:t>Non-Embedded Customer</w:t>
            </w:r>
            <w:r w:rsidRPr="007E0B31">
              <w:rPr>
                <w:rFonts w:cs="Arial"/>
              </w:rPr>
              <w:t xml:space="preserve"> acknowledging that the </w:t>
            </w:r>
            <w:r w:rsidRPr="007E0B31">
              <w:rPr>
                <w:rFonts w:cs="Arial"/>
                <w:b/>
              </w:rPr>
              <w:t>User</w:t>
            </w:r>
            <w:r w:rsidRPr="007E0B31">
              <w:rPr>
                <w:rFonts w:cs="Arial"/>
              </w:rPr>
              <w:t xml:space="preserve"> has demonstrated compliance, except for the </w:t>
            </w:r>
            <w:r w:rsidRPr="007E0B31">
              <w:rPr>
                <w:rFonts w:cs="Arial"/>
                <w:b/>
              </w:rPr>
              <w:t>Unresolved Issues</w:t>
            </w:r>
            <w:r w:rsidRPr="007E0B31">
              <w:rPr>
                <w:rFonts w:cs="Arial"/>
              </w:rPr>
              <w:t>;</w:t>
            </w:r>
            <w:bookmarkEnd w:id="27"/>
          </w:p>
          <w:p w14:paraId="2DAA1BCB" w14:textId="77777777" w:rsidR="00EB1E5D" w:rsidRPr="007E0B31" w:rsidRDefault="00EB1E5D" w:rsidP="00EB1E5D">
            <w:pPr>
              <w:pStyle w:val="TableArial11"/>
              <w:ind w:left="567" w:hanging="567"/>
              <w:rPr>
                <w:rFonts w:cs="Arial"/>
              </w:rPr>
            </w:pPr>
            <w:bookmarkStart w:id="28" w:name="_DV_C27"/>
            <w:r w:rsidRPr="007E0B31">
              <w:rPr>
                <w:rFonts w:cs="Arial"/>
              </w:rPr>
              <w:t>(a)</w:t>
            </w:r>
            <w:r w:rsidRPr="007E0B31">
              <w:rPr>
                <w:rFonts w:cs="Arial"/>
              </w:rPr>
              <w:tab/>
              <w:t xml:space="preserve">with the Grid Code, and </w:t>
            </w:r>
            <w:bookmarkEnd w:id="28"/>
          </w:p>
          <w:p w14:paraId="71F8FC61" w14:textId="77777777" w:rsidR="00EB1E5D" w:rsidRPr="007E0B31" w:rsidRDefault="00EB1E5D" w:rsidP="00EB1E5D">
            <w:pPr>
              <w:pStyle w:val="TableArial11"/>
              <w:ind w:left="567" w:hanging="567"/>
              <w:rPr>
                <w:rFonts w:cs="Arial"/>
              </w:rPr>
            </w:pPr>
            <w:bookmarkStart w:id="29" w:name="_DV_C28"/>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29"/>
          </w:p>
          <w:p w14:paraId="77F719EF" w14:textId="77777777" w:rsidR="00EB1E5D" w:rsidRPr="007E0B31" w:rsidRDefault="00EB1E5D" w:rsidP="00EB1E5D">
            <w:pPr>
              <w:pStyle w:val="TableArial11"/>
              <w:rPr>
                <w:rFonts w:cs="Arial"/>
                <w:u w:val="single"/>
              </w:rPr>
            </w:pPr>
            <w:bookmarkStart w:id="30" w:name="_DV_C29"/>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specified in such notification</w:t>
            </w:r>
            <w:bookmarkEnd w:id="30"/>
            <w:r w:rsidRPr="007E0B31">
              <w:rPr>
                <w:rFonts w:cs="Arial"/>
              </w:rPr>
              <w:t xml:space="preserve"> and provided that in the case of the </w:t>
            </w:r>
            <w:r w:rsidRPr="007E0B31">
              <w:rPr>
                <w:rFonts w:cs="Arial"/>
                <w:b/>
              </w:rPr>
              <w:t xml:space="preserve">OTSDUW Arrangements </w:t>
            </w:r>
            <w:r w:rsidRPr="007E0B31">
              <w:rPr>
                <w:rFonts w:cs="Arial"/>
              </w:rPr>
              <w:t>such notification shall be provided to a</w:t>
            </w:r>
            <w:r w:rsidRPr="007E0B31">
              <w:rPr>
                <w:rFonts w:cs="Arial"/>
                <w:b/>
              </w:rPr>
              <w:t xml:space="preserve"> Generator </w:t>
            </w:r>
            <w:r w:rsidRPr="007E0B31">
              <w:rPr>
                <w:rFonts w:cs="Arial"/>
              </w:rPr>
              <w:t xml:space="preserve">in two parts dealing with the </w:t>
            </w:r>
            <w:r w:rsidRPr="007E0B31">
              <w:rPr>
                <w:rFonts w:cs="Arial"/>
                <w:b/>
              </w:rPr>
              <w:t>OTSUA</w:t>
            </w:r>
            <w:r w:rsidRPr="007E0B31">
              <w:rPr>
                <w:rFonts w:cs="Arial"/>
              </w:rPr>
              <w:t xml:space="preserve"> and </w:t>
            </w:r>
            <w:r w:rsidRPr="007E0B31">
              <w:rPr>
                <w:rFonts w:cs="Arial"/>
                <w:b/>
              </w:rPr>
              <w:t xml:space="preserve">Generator’s Plant </w:t>
            </w:r>
            <w:r w:rsidRPr="007E0B31">
              <w:rPr>
                <w:rFonts w:cs="Arial"/>
              </w:rPr>
              <w:t xml:space="preserve">and </w:t>
            </w:r>
            <w:r w:rsidRPr="007E0B31">
              <w:rPr>
                <w:rFonts w:cs="Arial"/>
                <w:b/>
              </w:rPr>
              <w:t xml:space="preserve">Apparatus </w:t>
            </w:r>
            <w:r w:rsidRPr="007E0B31">
              <w:rPr>
                <w:rFonts w:cs="Arial"/>
              </w:rPr>
              <w:t>(called respectively “</w:t>
            </w:r>
            <w:r w:rsidRPr="007E0B31">
              <w:rPr>
                <w:rFonts w:cs="Arial"/>
                <w:b/>
              </w:rPr>
              <w:t>Interim Operational Notification Part A</w:t>
            </w:r>
            <w:r w:rsidRPr="007E0B31">
              <w:rPr>
                <w:rFonts w:cs="Arial"/>
              </w:rPr>
              <w:t>” or “</w:t>
            </w:r>
            <w:r w:rsidRPr="007E0B31">
              <w:rPr>
                <w:rFonts w:cs="Arial"/>
                <w:b/>
              </w:rPr>
              <w:t>ION A</w:t>
            </w:r>
            <w:r w:rsidRPr="007E0B31">
              <w:rPr>
                <w:rFonts w:cs="Arial"/>
              </w:rPr>
              <w:t>” and “</w:t>
            </w:r>
            <w:r w:rsidRPr="007E0B31">
              <w:rPr>
                <w:rFonts w:cs="Arial"/>
                <w:b/>
              </w:rPr>
              <w:t>Interim Operational Notification Part B</w:t>
            </w:r>
            <w:r w:rsidRPr="007E0B31">
              <w:rPr>
                <w:rFonts w:cs="Arial"/>
              </w:rPr>
              <w:t>” or “</w:t>
            </w:r>
            <w:r w:rsidRPr="007E0B31">
              <w:rPr>
                <w:rFonts w:cs="Arial"/>
                <w:b/>
              </w:rPr>
              <w:t>ION B”</w:t>
            </w:r>
            <w:r w:rsidRPr="007E0B31">
              <w:rPr>
                <w:rFonts w:cs="Arial"/>
              </w:rPr>
              <w:t>)</w:t>
            </w:r>
            <w:r w:rsidRPr="007E0B31">
              <w:rPr>
                <w:rFonts w:cs="Arial"/>
                <w:b/>
              </w:rPr>
              <w:t xml:space="preserve"> </w:t>
            </w:r>
            <w:r w:rsidRPr="007E0B31">
              <w:rPr>
                <w:rFonts w:cs="Arial"/>
              </w:rPr>
              <w:t>as provided for in the</w:t>
            </w:r>
            <w:r w:rsidRPr="007E0B31">
              <w:rPr>
                <w:rFonts w:cs="Arial"/>
                <w:b/>
              </w:rPr>
              <w:t xml:space="preserve"> CP</w:t>
            </w:r>
            <w:r w:rsidRPr="00A87826">
              <w:rPr>
                <w:rFonts w:cs="Arial"/>
              </w:rPr>
              <w:t xml:space="preserve"> or </w:t>
            </w:r>
            <w:r w:rsidRPr="0079139F">
              <w:rPr>
                <w:rFonts w:cs="Arial"/>
                <w:b/>
              </w:rPr>
              <w:t>ECP</w:t>
            </w:r>
            <w:r w:rsidRPr="007E0B31">
              <w:rPr>
                <w:rFonts w:cs="Arial"/>
              </w:rPr>
              <w:t>.</w:t>
            </w:r>
          </w:p>
        </w:tc>
      </w:tr>
      <w:tr w:rsidR="00EB1E5D" w:rsidRPr="007E0B31" w14:paraId="78927B55" w14:textId="77777777" w:rsidTr="490DE6A8">
        <w:trPr>
          <w:cantSplit/>
        </w:trPr>
        <w:tc>
          <w:tcPr>
            <w:tcW w:w="2884" w:type="dxa"/>
          </w:tcPr>
          <w:p w14:paraId="7E7B80FA" w14:textId="77777777" w:rsidR="00EB1E5D" w:rsidRPr="007E0B31" w:rsidRDefault="00EB1E5D" w:rsidP="00EB1E5D">
            <w:pPr>
              <w:pStyle w:val="Arial11Bold"/>
              <w:rPr>
                <w:rFonts w:cs="Arial"/>
              </w:rPr>
            </w:pPr>
            <w:r w:rsidRPr="007E0B31">
              <w:rPr>
                <w:rFonts w:cs="Arial"/>
              </w:rPr>
              <w:t>Intermittent Power Source</w:t>
            </w:r>
          </w:p>
        </w:tc>
        <w:tc>
          <w:tcPr>
            <w:tcW w:w="6634" w:type="dxa"/>
          </w:tcPr>
          <w:p w14:paraId="631004BC" w14:textId="4B244038" w:rsidR="00EB1E5D" w:rsidRPr="007E0B31" w:rsidRDefault="00EB1E5D" w:rsidP="00EB1E5D">
            <w:pPr>
              <w:pStyle w:val="TableArial11"/>
              <w:rPr>
                <w:rFonts w:cs="Arial"/>
              </w:rPr>
            </w:pPr>
            <w:r w:rsidRPr="007E0B31">
              <w:rPr>
                <w:rFonts w:cs="Arial"/>
              </w:rPr>
              <w:t xml:space="preserve">The primary source of power for a </w:t>
            </w:r>
            <w:r w:rsidRPr="007E0B31">
              <w:rPr>
                <w:rFonts w:cs="Arial"/>
                <w:b/>
              </w:rPr>
              <w:t>Generating Unit</w:t>
            </w:r>
            <w:r w:rsidRPr="007E0B31">
              <w:rPr>
                <w:rFonts w:cs="Arial"/>
              </w:rPr>
              <w:t xml:space="preserve"> </w:t>
            </w:r>
            <w:r w:rsidRPr="00A87826">
              <w:t>or</w:t>
            </w:r>
            <w:r w:rsidRPr="007E0B31">
              <w:rPr>
                <w:rFonts w:cs="Arial"/>
                <w:b/>
              </w:rPr>
              <w:t xml:space="preserve"> Power Generating Module</w:t>
            </w:r>
            <w:r w:rsidRPr="007E0B31">
              <w:rPr>
                <w:rFonts w:cs="Arial"/>
              </w:rPr>
              <w:t xml:space="preserve"> that </w:t>
            </w:r>
            <w:r w:rsidRPr="0079139F">
              <w:rPr>
                <w:rFonts w:cs="Arial"/>
              </w:rPr>
              <w:t>cannot</w:t>
            </w:r>
            <w:r w:rsidRPr="007E0B31">
              <w:rPr>
                <w:rFonts w:cs="Arial"/>
              </w:rPr>
              <w:t xml:space="preserve"> be considered as controllable, e.g. wind, wave or solar.</w:t>
            </w:r>
            <w:r>
              <w:rPr>
                <w:rFonts w:cs="Arial"/>
              </w:rPr>
              <w:t xml:space="preserve"> </w:t>
            </w:r>
            <w:r>
              <w:t xml:space="preserve">For the avoidance of doubt, the output from an </w:t>
            </w:r>
            <w:r w:rsidRPr="00745344">
              <w:rPr>
                <w:b/>
              </w:rPr>
              <w:t>Electricity Storage Module</w:t>
            </w:r>
            <w:r>
              <w:t xml:space="preserve"> would not be considered to be an </w:t>
            </w:r>
            <w:r w:rsidRPr="00745344">
              <w:rPr>
                <w:b/>
              </w:rPr>
              <w:t>Intermittent Power Source</w:t>
            </w:r>
            <w:r>
              <w:t>.</w:t>
            </w:r>
          </w:p>
        </w:tc>
      </w:tr>
      <w:tr w:rsidR="00EB1E5D" w:rsidRPr="007E0B31" w14:paraId="0FF2C477" w14:textId="77777777" w:rsidTr="490DE6A8">
        <w:trPr>
          <w:cantSplit/>
        </w:trPr>
        <w:tc>
          <w:tcPr>
            <w:tcW w:w="2884" w:type="dxa"/>
          </w:tcPr>
          <w:p w14:paraId="28EBC4C0" w14:textId="76EEE9C4" w:rsidR="00EB1E5D" w:rsidRPr="00865ADF" w:rsidRDefault="00EB1E5D" w:rsidP="00EB1E5D">
            <w:pPr>
              <w:pStyle w:val="Arial11Bold"/>
              <w:rPr>
                <w:rFonts w:cs="Arial"/>
              </w:rPr>
            </w:pPr>
            <w:r w:rsidRPr="002510FF">
              <w:rPr>
                <w:rFonts w:cs="Arial"/>
              </w:rPr>
              <w:lastRenderedPageBreak/>
              <w:t xml:space="preserve">Internal Voltage Source </w:t>
            </w:r>
            <w:r w:rsidRPr="002510FF">
              <w:rPr>
                <w:rFonts w:cs="Arial"/>
                <w:b w:val="0"/>
              </w:rPr>
              <w:t>or</w:t>
            </w:r>
            <w:r w:rsidRPr="002510FF">
              <w:rPr>
                <w:rFonts w:cs="Arial"/>
              </w:rPr>
              <w:t xml:space="preserve"> IVS</w:t>
            </w:r>
          </w:p>
        </w:tc>
        <w:tc>
          <w:tcPr>
            <w:tcW w:w="6634" w:type="dxa"/>
          </w:tcPr>
          <w:p w14:paraId="468AEE14" w14:textId="77777777" w:rsidR="00EB1E5D" w:rsidRPr="002510FF" w:rsidRDefault="00EB1E5D" w:rsidP="00EB1E5D">
            <w:pPr>
              <w:pStyle w:val="TableArial11"/>
              <w:rPr>
                <w:rFonts w:cs="Arial"/>
              </w:rPr>
            </w:pPr>
            <w:r w:rsidRPr="002510FF">
              <w:rPr>
                <w:rFonts w:cs="Arial"/>
              </w:rPr>
              <w:t xml:space="preserve">For a </w:t>
            </w:r>
            <w:r w:rsidRPr="002510FF">
              <w:rPr>
                <w:rFonts w:cs="Arial"/>
                <w:b/>
                <w:bCs/>
              </w:rPr>
              <w:t>GBGF-S</w:t>
            </w:r>
            <w:r w:rsidRPr="002510FF">
              <w:rPr>
                <w:rFonts w:cs="Arial"/>
                <w:bCs/>
              </w:rPr>
              <w:t>,</w:t>
            </w:r>
            <w:r w:rsidRPr="002510FF">
              <w:rPr>
                <w:rFonts w:cs="Arial"/>
                <w:b/>
                <w:bCs/>
              </w:rPr>
              <w:t xml:space="preserve"> </w:t>
            </w:r>
            <w:r w:rsidRPr="002510FF">
              <w:rPr>
                <w:rFonts w:cs="Arial"/>
              </w:rPr>
              <w:t xml:space="preserve">a real magnetic field, that rotates synchronously with the </w:t>
            </w:r>
            <w:r w:rsidRPr="002510FF">
              <w:rPr>
                <w:rFonts w:cs="Arial"/>
                <w:b/>
                <w:bCs/>
              </w:rPr>
              <w:t xml:space="preserve">System Frequency </w:t>
            </w:r>
            <w:r w:rsidRPr="002510FF">
              <w:rPr>
                <w:rFonts w:cs="Arial"/>
              </w:rPr>
              <w:t xml:space="preserve">under normal operating conditions, which as a consequence induces an </w:t>
            </w:r>
            <w:r w:rsidRPr="002510FF">
              <w:rPr>
                <w:rFonts w:cs="Arial"/>
                <w:bCs/>
              </w:rPr>
              <w:t>internal voltage</w:t>
            </w:r>
            <w:r w:rsidRPr="002510FF">
              <w:rPr>
                <w:rFonts w:cs="Arial"/>
                <w:b/>
                <w:bCs/>
              </w:rPr>
              <w:t xml:space="preserve">  </w:t>
            </w:r>
            <w:r w:rsidRPr="002510FF">
              <w:rPr>
                <w:rFonts w:cs="Arial"/>
                <w:bCs/>
              </w:rPr>
              <w:t>(which is often referred to as the Electro Motive Force (EMF))</w:t>
            </w:r>
            <w:r w:rsidRPr="002510FF">
              <w:rPr>
                <w:rFonts w:cs="Arial"/>
                <w:b/>
                <w:bCs/>
              </w:rPr>
              <w:t xml:space="preserve"> </w:t>
            </w:r>
            <w:r w:rsidRPr="002510FF">
              <w:rPr>
                <w:rFonts w:cs="Arial"/>
              </w:rPr>
              <w:t>in the stationary generator winding that has a real impedance.</w:t>
            </w:r>
          </w:p>
          <w:p w14:paraId="5ADC4211" w14:textId="77777777" w:rsidR="00EB1E5D" w:rsidRPr="002510FF" w:rsidRDefault="00EB1E5D" w:rsidP="00EB1E5D">
            <w:pPr>
              <w:pStyle w:val="TableArial11"/>
              <w:rPr>
                <w:rFonts w:cs="Arial"/>
              </w:rPr>
            </w:pPr>
            <w:r w:rsidRPr="002510FF">
              <w:rPr>
                <w:rFonts w:cs="Arial"/>
              </w:rPr>
              <w:t xml:space="preserve">In a </w:t>
            </w:r>
            <w:r w:rsidRPr="002510FF">
              <w:rPr>
                <w:rFonts w:cs="Arial"/>
                <w:b/>
                <w:bCs/>
              </w:rPr>
              <w:t>GBGF-I</w:t>
            </w:r>
            <w:r w:rsidRPr="002510FF">
              <w:rPr>
                <w:rFonts w:cs="Arial"/>
              </w:rPr>
              <w:t>,</w:t>
            </w:r>
            <w:r w:rsidRPr="002510FF">
              <w:rPr>
                <w:rFonts w:cs="Arial"/>
                <w:b/>
                <w:bCs/>
              </w:rPr>
              <w:t xml:space="preserve"> </w:t>
            </w:r>
            <w:r w:rsidRPr="002510FF">
              <w:rPr>
                <w:rFonts w:cs="Arial"/>
              </w:rPr>
              <w:t xml:space="preserve">switched power electronic devices are used to produce a voltage waveform, with harmonics, that has a fundamental rotational component called the </w:t>
            </w:r>
            <w:r w:rsidRPr="002510FF">
              <w:rPr>
                <w:rFonts w:cs="Arial"/>
                <w:b/>
                <w:bCs/>
              </w:rPr>
              <w:t xml:space="preserve">Internal Voltage Source (IVS) </w:t>
            </w:r>
            <w:r w:rsidRPr="002510FF">
              <w:rPr>
                <w:rFonts w:cs="Arial"/>
              </w:rPr>
              <w:t xml:space="preserve">that rotates synchronously with the </w:t>
            </w:r>
            <w:r w:rsidRPr="002510FF">
              <w:rPr>
                <w:rFonts w:cs="Arial"/>
                <w:b/>
                <w:bCs/>
              </w:rPr>
              <w:t>System Frequency</w:t>
            </w:r>
            <w:r w:rsidRPr="002510FF">
              <w:rPr>
                <w:rFonts w:cs="Arial"/>
              </w:rPr>
              <w:t xml:space="preserve"> under normal operating conditions. </w:t>
            </w:r>
          </w:p>
          <w:p w14:paraId="4EDF66FC" w14:textId="4EE9C833" w:rsidR="00EB1E5D" w:rsidRPr="002510FF" w:rsidRDefault="00EB1E5D" w:rsidP="00EB1E5D">
            <w:pPr>
              <w:pStyle w:val="TableArial11"/>
              <w:rPr>
                <w:rFonts w:cs="Arial"/>
              </w:rPr>
            </w:pPr>
            <w:r w:rsidRPr="002510FF">
              <w:rPr>
                <w:rFonts w:cs="Arial"/>
              </w:rPr>
              <w:t xml:space="preserve">For a </w:t>
            </w:r>
            <w:r w:rsidRPr="002510FF">
              <w:rPr>
                <w:rFonts w:cs="Arial"/>
                <w:b/>
                <w:bCs/>
              </w:rPr>
              <w:t>GBGF-I</w:t>
            </w:r>
            <w:r w:rsidRPr="002510FF">
              <w:rPr>
                <w:rFonts w:cs="Arial"/>
              </w:rPr>
              <w:t xml:space="preserve"> there must be an impedance</w:t>
            </w:r>
            <w:del w:id="31" w:author="Antony Johnson (ESO)" w:date="2024-03-12T11:12:00Z">
              <w:r w:rsidRPr="002510FF" w:rsidDel="001F785F">
                <w:rPr>
                  <w:rFonts w:cs="Arial"/>
                </w:rPr>
                <w:delText xml:space="preserve"> with only real physical values</w:delText>
              </w:r>
            </w:del>
            <w:r w:rsidRPr="002510FF">
              <w:rPr>
                <w:rFonts w:cs="Arial"/>
              </w:rPr>
              <w:t xml:space="preserve">, between the </w:t>
            </w:r>
            <w:r w:rsidRPr="002510FF">
              <w:rPr>
                <w:rFonts w:cs="Arial"/>
                <w:b/>
              </w:rPr>
              <w:t>Internal Voltage 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w:t>
            </w:r>
          </w:p>
          <w:p w14:paraId="7BCAC0CD" w14:textId="48F5E7C6" w:rsidR="00A76AA9" w:rsidRDefault="00A76AA9">
            <w:pPr>
              <w:pStyle w:val="TableArial11"/>
              <w:ind w:left="9" w:hanging="9"/>
              <w:rPr>
                <w:ins w:id="32" w:author="Antony Johnson (ESO)" w:date="2024-03-07T16:07:00Z"/>
                <w:rFonts w:cs="Arial"/>
              </w:rPr>
              <w:pPrChange w:id="33" w:author="Antony Johnson (ESO)" w:date="2024-03-07T16:09:00Z">
                <w:pPr>
                  <w:pStyle w:val="TableArial11"/>
                  <w:ind w:left="567" w:hanging="567"/>
                </w:pPr>
              </w:pPrChange>
            </w:pPr>
            <w:ins w:id="34" w:author="Antony Johnson (ESO)" w:date="2024-03-07T16:07:00Z">
              <w:r>
                <w:rPr>
                  <w:rFonts w:cs="Arial"/>
                </w:rPr>
                <w:t xml:space="preserve">For the </w:t>
              </w:r>
            </w:ins>
            <w:ins w:id="35" w:author="Antony Johnson (ESO)" w:date="2024-03-07T16:08:00Z">
              <w:r>
                <w:rPr>
                  <w:rFonts w:cs="Arial"/>
                </w:rPr>
                <w:t>avoidance of doubt</w:t>
              </w:r>
              <w:r w:rsidR="004C6B04">
                <w:rPr>
                  <w:rFonts w:cs="Arial"/>
                </w:rPr>
                <w:t xml:space="preserve">, the impedance between the </w:t>
              </w:r>
              <w:r w:rsidR="004C6B04" w:rsidRPr="00E3624C">
                <w:rPr>
                  <w:rFonts w:cs="Arial"/>
                  <w:b/>
                  <w:bCs/>
                  <w:rPrChange w:id="36" w:author="Antony Johnson (ESO)" w:date="2024-03-07T16:09:00Z">
                    <w:rPr>
                      <w:rFonts w:cs="Arial"/>
                    </w:rPr>
                  </w:rPrChange>
                </w:rPr>
                <w:t>Internal Voltage Source</w:t>
              </w:r>
              <w:r w:rsidR="004C6B04">
                <w:rPr>
                  <w:rFonts w:cs="Arial"/>
                </w:rPr>
                <w:t xml:space="preserve"> and the </w:t>
              </w:r>
              <w:r w:rsidR="004C6B04" w:rsidRPr="00E3624C">
                <w:rPr>
                  <w:rFonts w:cs="Arial"/>
                  <w:b/>
                  <w:bCs/>
                  <w:rPrChange w:id="37" w:author="Antony Johnson (ESO)" w:date="2024-03-07T16:10:00Z">
                    <w:rPr>
                      <w:rFonts w:cs="Arial"/>
                    </w:rPr>
                  </w:rPrChange>
                </w:rPr>
                <w:t>Grid Entry Point</w:t>
              </w:r>
              <w:r w:rsidR="004C6B04">
                <w:rPr>
                  <w:rFonts w:cs="Arial"/>
                </w:rPr>
                <w:t xml:space="preserve"> or </w:t>
              </w:r>
              <w:r w:rsidR="004C6B04" w:rsidRPr="00E3624C">
                <w:rPr>
                  <w:rFonts w:cs="Arial"/>
                  <w:b/>
                  <w:bCs/>
                  <w:rPrChange w:id="38" w:author="Antony Johnson (ESO)" w:date="2024-03-07T16:10:00Z">
                    <w:rPr>
                      <w:rFonts w:cs="Arial"/>
                    </w:rPr>
                  </w:rPrChange>
                </w:rPr>
                <w:t>User System Entry Point</w:t>
              </w:r>
              <w:r w:rsidR="004C6B04">
                <w:rPr>
                  <w:rFonts w:cs="Arial"/>
                </w:rPr>
                <w:t xml:space="preserve"> could be </w:t>
              </w:r>
              <w:r w:rsidR="00AF238A">
                <w:rPr>
                  <w:rFonts w:cs="Arial"/>
                </w:rPr>
                <w:t xml:space="preserve">virtual, </w:t>
              </w:r>
            </w:ins>
            <w:ins w:id="39" w:author="Antony Johnson (ESO)" w:date="2024-03-07T16:09:00Z">
              <w:r w:rsidR="00AF238A">
                <w:rPr>
                  <w:rFonts w:cs="Arial"/>
                </w:rPr>
                <w:t>real, or a combination of the two.</w:t>
              </w:r>
            </w:ins>
            <w:ins w:id="40" w:author="Antony Johnson (ESO)" w:date="2024-03-07T16:08:00Z">
              <w:r>
                <w:rPr>
                  <w:rFonts w:cs="Arial"/>
                </w:rPr>
                <w:t xml:space="preserve"> </w:t>
              </w:r>
            </w:ins>
          </w:p>
          <w:p w14:paraId="4524A652" w14:textId="41D0A15A" w:rsidR="00EB1E5D" w:rsidDel="00A76AA9" w:rsidRDefault="00EB1E5D" w:rsidP="00EB1E5D">
            <w:pPr>
              <w:pStyle w:val="TableArial11"/>
              <w:ind w:left="567" w:hanging="567"/>
              <w:rPr>
                <w:del w:id="41" w:author="Antony Johnson (ESO)" w:date="2024-03-07T16:07:00Z"/>
                <w:rFonts w:cs="Arial"/>
              </w:rPr>
            </w:pPr>
            <w:del w:id="42" w:author="Antony Johnson (ESO)" w:date="2024-03-07T16:07:00Z">
              <w:r w:rsidRPr="002510FF" w:rsidDel="00A76AA9">
                <w:rPr>
                  <w:rFonts w:cs="Arial"/>
                </w:rPr>
                <w:delText>For the avoidance of doubt, a virtual impedance, is not permitted in</w:delText>
              </w:r>
            </w:del>
          </w:p>
          <w:p w14:paraId="77E7BAB6" w14:textId="62A40D58" w:rsidR="00EB1E5D" w:rsidRPr="00865ADF" w:rsidRDefault="00EB1E5D" w:rsidP="00EB1E5D">
            <w:pPr>
              <w:pStyle w:val="TableArial11"/>
              <w:ind w:left="567" w:hanging="567"/>
              <w:rPr>
                <w:rFonts w:cs="Arial"/>
              </w:rPr>
            </w:pPr>
            <w:del w:id="43" w:author="Antony Johnson (ESO)" w:date="2024-03-07T16:07:00Z">
              <w:r w:rsidRPr="002510FF" w:rsidDel="00A76AA9">
                <w:rPr>
                  <w:rFonts w:cs="Arial"/>
                  <w:b/>
                  <w:bCs/>
                </w:rPr>
                <w:delText>GBGF-I</w:delText>
              </w:r>
              <w:r w:rsidRPr="002510FF" w:rsidDel="00A76AA9">
                <w:rPr>
                  <w:rFonts w:cs="Arial"/>
                </w:rPr>
                <w:delText>.</w:delText>
              </w:r>
            </w:del>
          </w:p>
        </w:tc>
      </w:tr>
      <w:tr w:rsidR="00EB1E5D" w:rsidRPr="007E0B31" w14:paraId="638863F5" w14:textId="77777777" w:rsidTr="490DE6A8">
        <w:trPr>
          <w:cantSplit/>
        </w:trPr>
        <w:tc>
          <w:tcPr>
            <w:tcW w:w="2884" w:type="dxa"/>
          </w:tcPr>
          <w:p w14:paraId="26926052" w14:textId="77777777" w:rsidR="00EB1E5D" w:rsidRPr="007E0B31" w:rsidRDefault="00EB1E5D" w:rsidP="00EB1E5D">
            <w:pPr>
              <w:pStyle w:val="Arial11Bold"/>
              <w:rPr>
                <w:rFonts w:cs="Arial"/>
              </w:rPr>
            </w:pPr>
            <w:proofErr w:type="spellStart"/>
            <w:r w:rsidRPr="007E0B31">
              <w:rPr>
                <w:rFonts w:cs="Arial"/>
              </w:rPr>
              <w:t>Intertripping</w:t>
            </w:r>
            <w:proofErr w:type="spellEnd"/>
          </w:p>
        </w:tc>
        <w:tc>
          <w:tcPr>
            <w:tcW w:w="6634" w:type="dxa"/>
          </w:tcPr>
          <w:p w14:paraId="5885E7C1"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tripping of circuit-breaker(s) by commands initiated from </w:t>
            </w:r>
            <w:r w:rsidRPr="007E0B31">
              <w:rPr>
                <w:rFonts w:cs="Arial"/>
                <w:b/>
              </w:rPr>
              <w:t>Protection</w:t>
            </w:r>
            <w:r w:rsidRPr="007E0B31">
              <w:rPr>
                <w:rFonts w:cs="Arial"/>
              </w:rPr>
              <w:t xml:space="preserve"> at a remote location independent of the state of the local </w:t>
            </w:r>
            <w:r w:rsidRPr="007E0B31">
              <w:rPr>
                <w:rFonts w:cs="Arial"/>
                <w:b/>
              </w:rPr>
              <w:t>Protection</w:t>
            </w:r>
            <w:r w:rsidRPr="007E0B31">
              <w:rPr>
                <w:rFonts w:cs="Arial"/>
              </w:rPr>
              <w:t>; or</w:t>
            </w:r>
          </w:p>
          <w:p w14:paraId="2418B945"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r>
            <w:r w:rsidRPr="007E0B31">
              <w:rPr>
                <w:rFonts w:cs="Arial"/>
                <w:b/>
              </w:rPr>
              <w:t xml:space="preserve">Operational </w:t>
            </w:r>
            <w:proofErr w:type="spellStart"/>
            <w:r w:rsidRPr="007E0B31">
              <w:rPr>
                <w:rFonts w:cs="Arial"/>
                <w:b/>
              </w:rPr>
              <w:t>Intertripping</w:t>
            </w:r>
            <w:proofErr w:type="spellEnd"/>
            <w:r w:rsidRPr="007E0B31">
              <w:rPr>
                <w:rFonts w:cs="Arial"/>
              </w:rPr>
              <w:t>.</w:t>
            </w:r>
          </w:p>
        </w:tc>
      </w:tr>
      <w:tr w:rsidR="00EB1E5D" w:rsidRPr="007E0B31" w14:paraId="5FEC53DC" w14:textId="77777777" w:rsidTr="490DE6A8">
        <w:trPr>
          <w:cantSplit/>
        </w:trPr>
        <w:tc>
          <w:tcPr>
            <w:tcW w:w="2884" w:type="dxa"/>
          </w:tcPr>
          <w:p w14:paraId="026F8A52" w14:textId="77777777" w:rsidR="00EB1E5D" w:rsidRPr="007E0B31" w:rsidRDefault="00EB1E5D" w:rsidP="00EB1E5D">
            <w:pPr>
              <w:pStyle w:val="Arial11Bold"/>
              <w:rPr>
                <w:rFonts w:cs="Arial"/>
              </w:rPr>
            </w:pPr>
            <w:proofErr w:type="spellStart"/>
            <w:r w:rsidRPr="007E0B31">
              <w:rPr>
                <w:rFonts w:cs="Arial"/>
              </w:rPr>
              <w:t>Intertrip</w:t>
            </w:r>
            <w:proofErr w:type="spellEnd"/>
            <w:r w:rsidRPr="007E0B31">
              <w:rPr>
                <w:rFonts w:cs="Arial"/>
              </w:rPr>
              <w:t xml:space="preserve"> Apparatus</w:t>
            </w:r>
          </w:p>
        </w:tc>
        <w:tc>
          <w:tcPr>
            <w:tcW w:w="6634" w:type="dxa"/>
          </w:tcPr>
          <w:p w14:paraId="0C1A16E0" w14:textId="77777777" w:rsidR="00EB1E5D" w:rsidRPr="007E0B31" w:rsidRDefault="00EB1E5D" w:rsidP="00EB1E5D">
            <w:pPr>
              <w:pStyle w:val="TableArial11"/>
              <w:rPr>
                <w:rFonts w:cs="Arial"/>
              </w:rPr>
            </w:pPr>
            <w:r w:rsidRPr="007E0B31">
              <w:rPr>
                <w:rFonts w:cs="Arial"/>
                <w:b/>
              </w:rPr>
              <w:t>Apparatus</w:t>
            </w:r>
            <w:r w:rsidRPr="007E0B31">
              <w:rPr>
                <w:rFonts w:cs="Arial"/>
              </w:rPr>
              <w:t xml:space="preserve"> which performs </w:t>
            </w:r>
            <w:proofErr w:type="spellStart"/>
            <w:r w:rsidRPr="007E0B31">
              <w:rPr>
                <w:rFonts w:cs="Arial"/>
                <w:b/>
              </w:rPr>
              <w:t>Intertripping</w:t>
            </w:r>
            <w:proofErr w:type="spellEnd"/>
            <w:r w:rsidRPr="007E0B31">
              <w:rPr>
                <w:rFonts w:cs="Arial"/>
              </w:rPr>
              <w:t>.</w:t>
            </w:r>
          </w:p>
        </w:tc>
      </w:tr>
      <w:tr w:rsidR="00EB1E5D" w:rsidRPr="007E0B31" w14:paraId="55EDA8C8" w14:textId="77777777" w:rsidTr="490DE6A8">
        <w:trPr>
          <w:cantSplit/>
        </w:trPr>
        <w:tc>
          <w:tcPr>
            <w:tcW w:w="2884" w:type="dxa"/>
          </w:tcPr>
          <w:p w14:paraId="2952593D" w14:textId="13C2FEE2" w:rsidR="00EB1E5D" w:rsidRPr="005E6EA9" w:rsidRDefault="00EB1E5D" w:rsidP="00EB1E5D">
            <w:pPr>
              <w:pStyle w:val="Arial11Bold"/>
              <w:rPr>
                <w:rFonts w:cs="Arial"/>
              </w:rPr>
            </w:pPr>
            <w:r w:rsidRPr="005E6EA9">
              <w:rPr>
                <w:lang w:val="en-US"/>
              </w:rPr>
              <w:t>IP Completion Day</w:t>
            </w:r>
          </w:p>
        </w:tc>
        <w:tc>
          <w:tcPr>
            <w:tcW w:w="6634" w:type="dxa"/>
          </w:tcPr>
          <w:p w14:paraId="57363720" w14:textId="208EF631" w:rsidR="00EB1E5D" w:rsidRPr="005E6EA9" w:rsidRDefault="00EB1E5D" w:rsidP="00EB1E5D">
            <w:pPr>
              <w:pStyle w:val="TableArial11"/>
              <w:rPr>
                <w:rFonts w:cs="Arial"/>
                <w:b/>
              </w:rPr>
            </w:pPr>
            <w:r w:rsidRPr="005E6EA9">
              <w:rPr>
                <w:lang w:val="en-US"/>
              </w:rPr>
              <w:t>31 December 2020 as defined in Section 39 of the European Union (Withdrawal Agreement) Act 2020</w:t>
            </w:r>
            <w:r w:rsidRPr="005E6EA9">
              <w:rPr>
                <w:rStyle w:val="CommentReference"/>
                <w:sz w:val="20"/>
                <w:szCs w:val="20"/>
              </w:rPr>
              <w:t>.</w:t>
            </w:r>
          </w:p>
        </w:tc>
      </w:tr>
      <w:tr w:rsidR="00EB1E5D" w:rsidRPr="007E0B31" w14:paraId="39051322" w14:textId="77777777" w:rsidTr="490DE6A8">
        <w:trPr>
          <w:cantSplit/>
        </w:trPr>
        <w:tc>
          <w:tcPr>
            <w:tcW w:w="2884" w:type="dxa"/>
          </w:tcPr>
          <w:p w14:paraId="085A1082" w14:textId="77777777" w:rsidR="00EB1E5D" w:rsidRPr="007E0B31" w:rsidRDefault="00EB1E5D" w:rsidP="00EB1E5D">
            <w:pPr>
              <w:pStyle w:val="Arial11Bold"/>
              <w:rPr>
                <w:rFonts w:cs="Arial"/>
              </w:rPr>
            </w:pPr>
            <w:r w:rsidRPr="007E0B31">
              <w:rPr>
                <w:rFonts w:cs="Arial"/>
              </w:rPr>
              <w:t>IP Turbine Power Fraction</w:t>
            </w:r>
          </w:p>
        </w:tc>
        <w:tc>
          <w:tcPr>
            <w:tcW w:w="6634" w:type="dxa"/>
          </w:tcPr>
          <w:p w14:paraId="0237FD82" w14:textId="77777777" w:rsidR="00EB1E5D" w:rsidRPr="007E0B31" w:rsidRDefault="00EB1E5D" w:rsidP="00EB1E5D">
            <w:pPr>
              <w:pStyle w:val="TableArial11"/>
              <w:rPr>
                <w:rFonts w:cs="Arial"/>
              </w:rPr>
            </w:pPr>
            <w:r w:rsidRPr="007E0B31">
              <w:rPr>
                <w:rFonts w:cs="Arial"/>
              </w:rPr>
              <w:t xml:space="preserve">Ratio of steady state mechanical power delivered by the IP turbine to the total steady state mechanical power delivered by the total steam turbine at </w:t>
            </w:r>
            <w:r w:rsidRPr="007E0B31">
              <w:rPr>
                <w:rFonts w:cs="Arial"/>
                <w:b/>
              </w:rPr>
              <w:t xml:space="preserve">Registered Capacity </w:t>
            </w:r>
            <w:r w:rsidRPr="007E0B31">
              <w:rPr>
                <w:rFonts w:cs="Arial"/>
              </w:rPr>
              <w:t>or</w:t>
            </w:r>
            <w:r w:rsidRPr="007E0B31">
              <w:rPr>
                <w:rFonts w:cs="Arial"/>
                <w:b/>
              </w:rPr>
              <w:t xml:space="preserve"> Maximum Capacity</w:t>
            </w:r>
            <w:r w:rsidRPr="007E0B31">
              <w:rPr>
                <w:rFonts w:cs="Arial"/>
              </w:rPr>
              <w:t>.</w:t>
            </w:r>
          </w:p>
        </w:tc>
      </w:tr>
      <w:tr w:rsidR="00EB1E5D" w:rsidRPr="007E0B31" w14:paraId="216AAE0C" w14:textId="77777777" w:rsidTr="490DE6A8">
        <w:trPr>
          <w:cantSplit/>
        </w:trPr>
        <w:tc>
          <w:tcPr>
            <w:tcW w:w="2884" w:type="dxa"/>
          </w:tcPr>
          <w:p w14:paraId="12BBCDF5" w14:textId="77777777" w:rsidR="00EB1E5D" w:rsidRPr="007E0B31" w:rsidRDefault="00EB1E5D" w:rsidP="00EB1E5D">
            <w:pPr>
              <w:pStyle w:val="Arial11Bold"/>
              <w:rPr>
                <w:rFonts w:cs="Arial"/>
              </w:rPr>
            </w:pPr>
            <w:r w:rsidRPr="007E0B31">
              <w:rPr>
                <w:rFonts w:cs="Arial"/>
              </w:rPr>
              <w:t>Isolating Device</w:t>
            </w:r>
          </w:p>
        </w:tc>
        <w:tc>
          <w:tcPr>
            <w:tcW w:w="6634" w:type="dxa"/>
          </w:tcPr>
          <w:p w14:paraId="49D8E8E0" w14:textId="77777777" w:rsidR="00EB1E5D" w:rsidRPr="007E0B31" w:rsidRDefault="00EB1E5D" w:rsidP="00EB1E5D">
            <w:pPr>
              <w:pStyle w:val="TableArial11"/>
              <w:rPr>
                <w:rFonts w:cs="Arial"/>
              </w:rPr>
            </w:pPr>
            <w:r w:rsidRPr="007E0B31">
              <w:rPr>
                <w:rFonts w:cs="Arial"/>
              </w:rPr>
              <w:t xml:space="preserve">A device for achieving </w:t>
            </w:r>
            <w:r w:rsidRPr="007E0B31">
              <w:rPr>
                <w:rFonts w:cs="Arial"/>
                <w:b/>
              </w:rPr>
              <w:t>Isolation</w:t>
            </w:r>
            <w:r w:rsidRPr="007E0B31">
              <w:rPr>
                <w:rFonts w:cs="Arial"/>
              </w:rPr>
              <w:t>.</w:t>
            </w:r>
          </w:p>
        </w:tc>
      </w:tr>
      <w:tr w:rsidR="00EB1E5D" w:rsidRPr="007E0B31" w14:paraId="34453E39" w14:textId="77777777" w:rsidTr="490DE6A8">
        <w:trPr>
          <w:cantSplit/>
        </w:trPr>
        <w:tc>
          <w:tcPr>
            <w:tcW w:w="2884" w:type="dxa"/>
          </w:tcPr>
          <w:p w14:paraId="14A3BF94" w14:textId="77777777" w:rsidR="00EB1E5D" w:rsidRPr="007E0B31" w:rsidRDefault="00EB1E5D" w:rsidP="00EB1E5D">
            <w:pPr>
              <w:pStyle w:val="Arial11Bold"/>
              <w:rPr>
                <w:rFonts w:cs="Arial"/>
              </w:rPr>
            </w:pPr>
            <w:r w:rsidRPr="007E0B31">
              <w:rPr>
                <w:rFonts w:cs="Arial"/>
              </w:rPr>
              <w:lastRenderedPageBreak/>
              <w:t>Isolation</w:t>
            </w:r>
          </w:p>
        </w:tc>
        <w:tc>
          <w:tcPr>
            <w:tcW w:w="6634" w:type="dxa"/>
          </w:tcPr>
          <w:p w14:paraId="68F95399" w14:textId="77777777" w:rsidR="00EB1E5D" w:rsidRPr="007E0B31" w:rsidRDefault="00EB1E5D" w:rsidP="00EB1E5D">
            <w:pPr>
              <w:pStyle w:val="TableArial11"/>
              <w:rPr>
                <w:rFonts w:cs="Arial"/>
              </w:rPr>
            </w:pPr>
            <w:r w:rsidRPr="007E0B31">
              <w:rPr>
                <w:rFonts w:cs="Arial"/>
              </w:rPr>
              <w:t xml:space="preserve">The disconnection of </w:t>
            </w:r>
            <w:r w:rsidRPr="007E0B31">
              <w:rPr>
                <w:rFonts w:cs="Arial"/>
                <w:b/>
              </w:rPr>
              <w:t>HV Apparatus</w:t>
            </w:r>
            <w:r w:rsidRPr="007E0B31">
              <w:rPr>
                <w:rFonts w:cs="Arial"/>
              </w:rPr>
              <w:t xml:space="preserve"> (as defined in OC8A.1.6.2 and OC8B.1.7.2) from the remainder of the </w:t>
            </w:r>
            <w:r w:rsidRPr="007E0B31">
              <w:rPr>
                <w:rFonts w:cs="Arial"/>
                <w:b/>
              </w:rPr>
              <w:t>System</w:t>
            </w:r>
            <w:r w:rsidRPr="007E0B31">
              <w:rPr>
                <w:rFonts w:cs="Arial"/>
              </w:rPr>
              <w:t xml:space="preserve"> in which that </w:t>
            </w:r>
            <w:r w:rsidRPr="007E0B31">
              <w:rPr>
                <w:rFonts w:cs="Arial"/>
                <w:b/>
              </w:rPr>
              <w:t>HV Apparatus</w:t>
            </w:r>
            <w:r w:rsidRPr="007E0B31">
              <w:rPr>
                <w:rFonts w:cs="Arial"/>
              </w:rPr>
              <w:t xml:space="preserve"> is situated by either of the following:</w:t>
            </w:r>
          </w:p>
          <w:p w14:paraId="400915AF"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an </w:t>
            </w:r>
            <w:r w:rsidRPr="007E0B31">
              <w:rPr>
                <w:rFonts w:cs="Arial"/>
                <w:b/>
              </w:rPr>
              <w:t>Isolating Device</w:t>
            </w:r>
            <w:r w:rsidRPr="007E0B31">
              <w:rPr>
                <w:rFonts w:cs="Arial"/>
              </w:rPr>
              <w:t xml:space="preserve"> maintained in an isolating position. The isolating position must either be:</w:t>
            </w:r>
          </w:p>
          <w:p w14:paraId="3791B324" w14:textId="77777777" w:rsidR="00EB1E5D" w:rsidRPr="007E0B31" w:rsidRDefault="00EB1E5D" w:rsidP="00EB1E5D">
            <w:pPr>
              <w:pStyle w:val="TableArial11"/>
              <w:ind w:left="1134" w:hanging="567"/>
              <w:rPr>
                <w:rFonts w:cs="Arial"/>
              </w:rPr>
            </w:pPr>
            <w:r w:rsidRPr="007E0B31">
              <w:rPr>
                <w:rFonts w:cs="Arial"/>
              </w:rPr>
              <w:t>(i)</w:t>
            </w:r>
            <w:r w:rsidRPr="007E0B31">
              <w:rPr>
                <w:rFonts w:cs="Arial"/>
              </w:rPr>
              <w:tab/>
              <w:t xml:space="preserve">maintained by immobilising and </w:t>
            </w:r>
            <w:r w:rsidRPr="007E0B31">
              <w:rPr>
                <w:rFonts w:cs="Arial"/>
                <w:b/>
              </w:rPr>
              <w:t>Locking</w:t>
            </w:r>
            <w:r w:rsidRPr="007E0B31">
              <w:rPr>
                <w:rFonts w:cs="Arial"/>
              </w:rPr>
              <w:t xml:space="preserve"> the </w:t>
            </w:r>
            <w:r w:rsidRPr="007E0B31">
              <w:rPr>
                <w:rFonts w:cs="Arial"/>
                <w:b/>
              </w:rPr>
              <w:t>Isolating Device</w:t>
            </w:r>
            <w:r w:rsidRPr="007E0B31">
              <w:rPr>
                <w:rFonts w:cs="Arial"/>
              </w:rPr>
              <w:t xml:space="preserve"> in the isolating position and affixing a </w:t>
            </w:r>
            <w:r w:rsidRPr="007E0B31">
              <w:rPr>
                <w:rFonts w:cs="Arial"/>
                <w:b/>
              </w:rPr>
              <w:t>Caution Notice</w:t>
            </w:r>
            <w:r w:rsidRPr="007E0B31">
              <w:rPr>
                <w:rFonts w:cs="Arial"/>
              </w:rPr>
              <w:t xml:space="preserve"> to it. Where the </w:t>
            </w:r>
            <w:r w:rsidRPr="007E0B31">
              <w:rPr>
                <w:rFonts w:cs="Arial"/>
                <w:b/>
              </w:rPr>
              <w:t>Isolating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 Safety Co-ordinator</w:t>
            </w:r>
            <w:r w:rsidRPr="007E0B31">
              <w:rPr>
                <w:rFonts w:cs="Arial"/>
              </w:rPr>
              <w:t xml:space="preserve"> in safe custody; or </w:t>
            </w:r>
          </w:p>
          <w:p w14:paraId="6B923A60" w14:textId="7F628528" w:rsidR="00EB1E5D" w:rsidRPr="007E0B31" w:rsidRDefault="00EB1E5D" w:rsidP="00EB1E5D">
            <w:pPr>
              <w:pStyle w:val="TableArial11"/>
              <w:ind w:left="1134" w:hanging="567"/>
              <w:rPr>
                <w:rFonts w:cs="Arial"/>
              </w:rPr>
            </w:pPr>
            <w:r w:rsidRPr="007E0B31">
              <w:rPr>
                <w:rFonts w:cs="Arial"/>
              </w:rPr>
              <w:t>(ii)</w:t>
            </w:r>
            <w:r w:rsidRPr="007E0B31">
              <w:rPr>
                <w:rFonts w:cs="Arial"/>
              </w:rPr>
              <w:tab/>
              <w:t xml:space="preserve">maintained and/or secured by such other method which must be in accordance with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 or</w:t>
            </w:r>
          </w:p>
          <w:p w14:paraId="63D66DF5" w14:textId="364EC693"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an adequate physical separation which must be in accordance with and maintained by the method set out in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 xml:space="preserve">Relevant Transmission Licensee </w:t>
            </w:r>
            <w:r w:rsidRPr="007E0B31">
              <w:rPr>
                <w:rFonts w:cs="Arial"/>
              </w:rPr>
              <w:t xml:space="preserve">or that </w:t>
            </w:r>
            <w:r w:rsidRPr="007E0B31">
              <w:rPr>
                <w:rFonts w:cs="Arial"/>
                <w:b/>
              </w:rPr>
              <w:t>User</w:t>
            </w:r>
            <w:r w:rsidRPr="007E0B31">
              <w:rPr>
                <w:rFonts w:cs="Arial"/>
              </w:rPr>
              <w:t xml:space="preserve">, as the case may be. </w:t>
            </w:r>
          </w:p>
        </w:tc>
      </w:tr>
      <w:tr w:rsidR="00EB1E5D" w:rsidRPr="007E0B31" w14:paraId="1BD7DF5B" w14:textId="77777777" w:rsidTr="490DE6A8">
        <w:trPr>
          <w:cantSplit/>
        </w:trPr>
        <w:tc>
          <w:tcPr>
            <w:tcW w:w="2884" w:type="dxa"/>
          </w:tcPr>
          <w:p w14:paraId="12863469" w14:textId="77777777" w:rsidR="00EB1E5D" w:rsidRPr="007E0B31" w:rsidRDefault="00EB1E5D" w:rsidP="00EB1E5D">
            <w:pPr>
              <w:pStyle w:val="Arial11Bold"/>
              <w:rPr>
                <w:rFonts w:cs="Arial"/>
              </w:rPr>
            </w:pPr>
            <w:r w:rsidRPr="007E0B31">
              <w:rPr>
                <w:rFonts w:cs="Arial"/>
              </w:rPr>
              <w:t>Joint System Incident</w:t>
            </w:r>
          </w:p>
        </w:tc>
        <w:tc>
          <w:tcPr>
            <w:tcW w:w="6634" w:type="dxa"/>
          </w:tcPr>
          <w:p w14:paraId="41956887" w14:textId="12B5377A" w:rsidR="00EB1E5D" w:rsidRPr="007E0B31" w:rsidRDefault="00EB1E5D" w:rsidP="00EB1E5D">
            <w:pPr>
              <w:pStyle w:val="TableArial11"/>
              <w:rPr>
                <w:rFonts w:cs="Arial"/>
              </w:rPr>
            </w:pPr>
            <w:r w:rsidRPr="007E0B31">
              <w:rPr>
                <w:rFonts w:cs="Arial"/>
              </w:rPr>
              <w:t xml:space="preserve">An </w:t>
            </w:r>
            <w:r w:rsidRPr="007E0B31">
              <w:rPr>
                <w:rFonts w:cs="Arial"/>
                <w:b/>
              </w:rPr>
              <w:t>Event</w:t>
            </w:r>
            <w:r w:rsidRPr="007E0B31">
              <w:rPr>
                <w:rFonts w:cs="Arial"/>
              </w:rPr>
              <w:t xml:space="preserve"> wherever occurring (other than on an </w:t>
            </w:r>
            <w:r w:rsidRPr="007E0B31">
              <w:rPr>
                <w:rFonts w:cs="Arial"/>
                <w:b/>
              </w:rPr>
              <w:t xml:space="preserve">Embedded Medium Power Station </w:t>
            </w:r>
            <w:r w:rsidRPr="007E0B31">
              <w:rPr>
                <w:rFonts w:cs="Arial"/>
              </w:rPr>
              <w:t>or an</w:t>
            </w:r>
            <w:r w:rsidRPr="007E0B31">
              <w:rPr>
                <w:rFonts w:cs="Arial"/>
                <w:b/>
              </w:rPr>
              <w:t xml:space="preserve"> Embedded Small Power Station</w:t>
            </w:r>
            <w:r w:rsidRPr="007E0B31">
              <w:rPr>
                <w:rFonts w:cs="Arial"/>
              </w:rPr>
              <w:t xml:space="preserve">) which, in the opinion of </w:t>
            </w:r>
            <w:r>
              <w:rPr>
                <w:rFonts w:cs="Arial"/>
                <w:b/>
              </w:rPr>
              <w:t>The Company</w:t>
            </w:r>
            <w:r w:rsidRPr="007E0B31">
              <w:rPr>
                <w:rFonts w:cs="Arial"/>
              </w:rPr>
              <w:t xml:space="preserve"> or a </w:t>
            </w:r>
            <w:r w:rsidRPr="007E0B31">
              <w:rPr>
                <w:rFonts w:cs="Arial"/>
                <w:b/>
              </w:rPr>
              <w:t>User</w:t>
            </w:r>
            <w:r w:rsidRPr="007E0B31">
              <w:rPr>
                <w:rFonts w:cs="Arial"/>
              </w:rPr>
              <w:t xml:space="preserve">, has or may have a serious and/or widespread effect, in the case of an </w:t>
            </w:r>
            <w:r w:rsidRPr="007E0B31">
              <w:rPr>
                <w:rFonts w:cs="Arial"/>
                <w:b/>
              </w:rPr>
              <w:t>Event</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 xml:space="preserve">), on the </w:t>
            </w:r>
            <w:r w:rsidRPr="007E0B31">
              <w:rPr>
                <w:rFonts w:cs="Arial"/>
                <w:b/>
              </w:rPr>
              <w:t>National Electricity Transmission System</w:t>
            </w:r>
            <w:r w:rsidRPr="007E0B31">
              <w:rPr>
                <w:rFonts w:cs="Arial"/>
              </w:rPr>
              <w:t xml:space="preserve">, and in the case of an </w:t>
            </w:r>
            <w:r w:rsidRPr="007E0B31">
              <w:rPr>
                <w:rFonts w:cs="Arial"/>
                <w:b/>
              </w:rPr>
              <w:t>Event</w:t>
            </w:r>
            <w:r w:rsidRPr="007E0B31">
              <w:rPr>
                <w:rFonts w:cs="Arial"/>
              </w:rPr>
              <w:t xml:space="preserve"> on the </w:t>
            </w:r>
            <w:r w:rsidRPr="007E0B31">
              <w:rPr>
                <w:rFonts w:cs="Arial"/>
                <w:b/>
              </w:rPr>
              <w:t>National Electricity Transmission System</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w:t>
            </w:r>
          </w:p>
        </w:tc>
      </w:tr>
      <w:tr w:rsidR="00EB1E5D" w:rsidRPr="007E0B31" w14:paraId="191172B5" w14:textId="77777777" w:rsidTr="490DE6A8">
        <w:trPr>
          <w:cantSplit/>
        </w:trPr>
        <w:tc>
          <w:tcPr>
            <w:tcW w:w="2884" w:type="dxa"/>
          </w:tcPr>
          <w:p w14:paraId="43A07781" w14:textId="77777777" w:rsidR="00EB1E5D" w:rsidRPr="007E0B31" w:rsidRDefault="00EB1E5D" w:rsidP="00EB1E5D">
            <w:pPr>
              <w:pStyle w:val="Arial11Bold"/>
              <w:rPr>
                <w:rFonts w:cs="Arial"/>
              </w:rPr>
            </w:pPr>
            <w:r w:rsidRPr="007E0B31">
              <w:rPr>
                <w:rFonts w:cs="Arial"/>
              </w:rPr>
              <w:t>Key Safe</w:t>
            </w:r>
          </w:p>
        </w:tc>
        <w:tc>
          <w:tcPr>
            <w:tcW w:w="6634" w:type="dxa"/>
          </w:tcPr>
          <w:p w14:paraId="7E157AB5" w14:textId="77777777" w:rsidR="00EB1E5D" w:rsidRPr="007E0B31" w:rsidRDefault="00EB1E5D" w:rsidP="00EB1E5D">
            <w:pPr>
              <w:pStyle w:val="TableArial11"/>
              <w:rPr>
                <w:rFonts w:cs="Arial"/>
              </w:rPr>
            </w:pPr>
            <w:r w:rsidRPr="007E0B31">
              <w:rPr>
                <w:rFonts w:cs="Arial"/>
              </w:rPr>
              <w:t>A device for the secure retention of keys.</w:t>
            </w:r>
          </w:p>
        </w:tc>
      </w:tr>
      <w:tr w:rsidR="00EB1E5D" w:rsidRPr="007E0B31" w14:paraId="6CBC694D" w14:textId="77777777" w:rsidTr="490DE6A8">
        <w:trPr>
          <w:cantSplit/>
        </w:trPr>
        <w:tc>
          <w:tcPr>
            <w:tcW w:w="2884" w:type="dxa"/>
          </w:tcPr>
          <w:p w14:paraId="4D6A5475" w14:textId="77777777" w:rsidR="00EB1E5D" w:rsidRPr="007E0B31" w:rsidRDefault="00EB1E5D" w:rsidP="00EB1E5D">
            <w:pPr>
              <w:pStyle w:val="Arial11Bold"/>
              <w:rPr>
                <w:rFonts w:cs="Arial"/>
              </w:rPr>
            </w:pPr>
            <w:r w:rsidRPr="007E0B31">
              <w:rPr>
                <w:rFonts w:cs="Arial"/>
              </w:rPr>
              <w:t>Key Safe Key</w:t>
            </w:r>
          </w:p>
        </w:tc>
        <w:tc>
          <w:tcPr>
            <w:tcW w:w="6634" w:type="dxa"/>
          </w:tcPr>
          <w:p w14:paraId="0336EA05" w14:textId="77777777" w:rsidR="00EB1E5D" w:rsidRPr="007E0B31" w:rsidRDefault="00EB1E5D" w:rsidP="00EB1E5D">
            <w:pPr>
              <w:pStyle w:val="TableArial11"/>
              <w:rPr>
                <w:rFonts w:cs="Arial"/>
              </w:rPr>
            </w:pPr>
            <w:r w:rsidRPr="007E0B31">
              <w:rPr>
                <w:rFonts w:cs="Arial"/>
              </w:rPr>
              <w:t xml:space="preserve">A key unique at a </w:t>
            </w:r>
            <w:r w:rsidRPr="007E0B31">
              <w:rPr>
                <w:rFonts w:cs="Arial"/>
                <w:b/>
              </w:rPr>
              <w:t>Location</w:t>
            </w:r>
            <w:r w:rsidRPr="007E0B31">
              <w:rPr>
                <w:rFonts w:cs="Arial"/>
              </w:rPr>
              <w:t xml:space="preserve"> capable of operating a lock, other than a control lock, on a </w:t>
            </w:r>
            <w:r w:rsidRPr="007E0B31">
              <w:rPr>
                <w:rFonts w:cs="Arial"/>
                <w:b/>
              </w:rPr>
              <w:t>Key Safe</w:t>
            </w:r>
            <w:r w:rsidRPr="007E0B31">
              <w:rPr>
                <w:rFonts w:cs="Arial"/>
              </w:rPr>
              <w:t>.</w:t>
            </w:r>
          </w:p>
        </w:tc>
      </w:tr>
      <w:tr w:rsidR="00EB1E5D" w:rsidRPr="007E0B31" w14:paraId="1DCBAB6F" w14:textId="77777777" w:rsidTr="490DE6A8">
        <w:trPr>
          <w:cantSplit/>
        </w:trPr>
        <w:tc>
          <w:tcPr>
            <w:tcW w:w="2884" w:type="dxa"/>
          </w:tcPr>
          <w:p w14:paraId="1320A49E" w14:textId="77777777" w:rsidR="00EB1E5D" w:rsidRPr="007E0B31" w:rsidRDefault="00EB1E5D" w:rsidP="00EB1E5D">
            <w:pPr>
              <w:pStyle w:val="Arial11Bold"/>
              <w:rPr>
                <w:rFonts w:cs="Arial"/>
              </w:rPr>
            </w:pPr>
            <w:r w:rsidRPr="007E0B31">
              <w:rPr>
                <w:rFonts w:cs="Arial"/>
              </w:rPr>
              <w:lastRenderedPageBreak/>
              <w:t>Large Power Station</w:t>
            </w:r>
          </w:p>
        </w:tc>
        <w:tc>
          <w:tcPr>
            <w:tcW w:w="6634" w:type="dxa"/>
          </w:tcPr>
          <w:p w14:paraId="6657EC55" w14:textId="77777777" w:rsidR="00EB1E5D" w:rsidRPr="007E0B31" w:rsidRDefault="00EB1E5D" w:rsidP="00EB1E5D">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 </w:t>
            </w:r>
          </w:p>
          <w:p w14:paraId="561255CA"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directly connected to:</w:t>
            </w:r>
          </w:p>
          <w:p w14:paraId="18720937" w14:textId="7E414EDE" w:rsidR="00EB1E5D" w:rsidRPr="007E0B31" w:rsidRDefault="00EB1E5D" w:rsidP="00EB1E5D">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69D84CDC"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2A097182" w14:textId="77777777"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w:t>
            </w:r>
            <w:r w:rsidRPr="007E0B31">
              <w:rPr>
                <w:rFonts w:cs="Arial"/>
                <w:b/>
              </w:rPr>
              <w:t>Power</w:t>
            </w:r>
            <w:r w:rsidRPr="007E0B31">
              <w:rPr>
                <w:rFonts w:cs="Arial"/>
              </w:rPr>
              <w:t xml:space="preserve">  </w:t>
            </w:r>
            <w:r w:rsidRPr="007E0B31">
              <w:rPr>
                <w:rFonts w:cs="Arial"/>
                <w:b/>
              </w:rPr>
              <w:t xml:space="preserve">   Station</w:t>
            </w:r>
            <w:r w:rsidRPr="007E0B31">
              <w:rPr>
                <w:rFonts w:cs="Arial"/>
              </w:rPr>
              <w:t xml:space="preserve"> has a </w:t>
            </w:r>
            <w:r w:rsidRPr="007E0B31">
              <w:rPr>
                <w:rFonts w:cs="Arial"/>
                <w:b/>
              </w:rPr>
              <w:t>Registered Capacity</w:t>
            </w:r>
            <w:r w:rsidRPr="007E0B31">
              <w:rPr>
                <w:rFonts w:cs="Arial"/>
              </w:rPr>
              <w:t xml:space="preserve"> of 10MW or more; or</w:t>
            </w:r>
          </w:p>
          <w:p w14:paraId="47545D0C" w14:textId="77777777" w:rsidR="00EB1E5D" w:rsidRPr="007E0B31" w:rsidRDefault="00EB1E5D" w:rsidP="00EB1E5D">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0A826084" w14:textId="77777777" w:rsidR="00EB1E5D" w:rsidRPr="007E0B31" w:rsidRDefault="00EB1E5D" w:rsidP="00EB1E5D">
            <w:pPr>
              <w:pStyle w:val="TableArial11"/>
              <w:ind w:left="567" w:hanging="567"/>
              <w:rPr>
                <w:rFonts w:cs="Arial"/>
              </w:rPr>
            </w:pPr>
            <w:r w:rsidRPr="007E0B31">
              <w:rPr>
                <w:rFonts w:cs="Arial"/>
              </w:rPr>
              <w:t>or,</w:t>
            </w:r>
          </w:p>
          <w:p w14:paraId="46BD628C"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6A7A7058" w14:textId="2B1B8338" w:rsidR="00EB1E5D" w:rsidRPr="007E0B31" w:rsidRDefault="00EB1E5D" w:rsidP="00EB1E5D">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7634D7DA"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6449B802" w14:textId="77777777"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7B2521A1" w14:textId="77777777" w:rsidR="00EB1E5D" w:rsidRPr="007E0B31" w:rsidRDefault="00EB1E5D" w:rsidP="00EB1E5D">
            <w:pPr>
              <w:pStyle w:val="TableArial11"/>
              <w:ind w:left="567" w:hanging="567"/>
              <w:rPr>
                <w:rFonts w:cs="Arial"/>
              </w:rPr>
            </w:pPr>
            <w:r w:rsidRPr="007E0B31">
              <w:rPr>
                <w:rFonts w:cs="Arial"/>
              </w:rPr>
              <w:t>or,</w:t>
            </w:r>
          </w:p>
          <w:p w14:paraId="5A8815D2"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31BA0EB4" w14:textId="65EFA280" w:rsidR="00EB1E5D" w:rsidRPr="007E0B31" w:rsidRDefault="00EB1E5D" w:rsidP="00EB1E5D">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49D2DB11"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392B068C" w14:textId="77777777" w:rsidR="00EB1E5D" w:rsidRPr="007E0B31" w:rsidRDefault="00EB1E5D" w:rsidP="00EB1E5D">
            <w:pPr>
              <w:pStyle w:val="TableArial11"/>
              <w:numPr>
                <w:ilvl w:val="0"/>
                <w:numId w:val="7"/>
              </w:numPr>
              <w:rPr>
                <w:rFonts w:cs="Arial"/>
              </w:rPr>
            </w:pPr>
            <w:r w:rsidRPr="007E0B31">
              <w:rPr>
                <w:rFonts w:cs="Arial"/>
                <w:b/>
              </w:rPr>
              <w:t>SHETL’s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42A70DDD" w14:textId="77777777" w:rsidR="00EB1E5D" w:rsidRPr="007E0B31" w:rsidRDefault="00EB1E5D" w:rsidP="00EB1E5D">
            <w:pPr>
              <w:pStyle w:val="TableArial11"/>
              <w:rPr>
                <w:rFonts w:cs="Arial"/>
              </w:rPr>
            </w:pPr>
            <w:r w:rsidRPr="007E0B31">
              <w:rPr>
                <w:rFonts w:cs="Arial"/>
              </w:rPr>
              <w:t>For the avoidance of doubt</w:t>
            </w:r>
            <w:r w:rsidRPr="0079139F">
              <w:rPr>
                <w:rFonts w:cs="Arial"/>
              </w:rPr>
              <w:t>,</w:t>
            </w:r>
            <w:r w:rsidRPr="007E0B31">
              <w:rPr>
                <w:rFonts w:cs="Arial"/>
              </w:rPr>
              <w:t xml:space="preserve"> a </w:t>
            </w:r>
            <w:r w:rsidRPr="007E0B31">
              <w:rPr>
                <w:rFonts w:cs="Arial"/>
                <w:b/>
              </w:rPr>
              <w:t>Large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EB1E5D" w:rsidRPr="007E0B31" w14:paraId="40707265" w14:textId="77777777" w:rsidTr="490DE6A8">
        <w:trPr>
          <w:cantSplit/>
        </w:trPr>
        <w:tc>
          <w:tcPr>
            <w:tcW w:w="2884" w:type="dxa"/>
          </w:tcPr>
          <w:p w14:paraId="13B8C972" w14:textId="0C9541B8" w:rsidR="00EB1E5D" w:rsidRPr="00221562" w:rsidRDefault="00EB1E5D" w:rsidP="00EB1E5D">
            <w:pPr>
              <w:pStyle w:val="Arial11Bold"/>
              <w:rPr>
                <w:rFonts w:cs="Arial"/>
              </w:rPr>
            </w:pPr>
            <w:r w:rsidRPr="00221562">
              <w:rPr>
                <w:lang w:val="en-US"/>
              </w:rPr>
              <w:t>Legally Binding Decisions of the European Commission and/or the Agency</w:t>
            </w:r>
          </w:p>
        </w:tc>
        <w:tc>
          <w:tcPr>
            <w:tcW w:w="6634" w:type="dxa"/>
          </w:tcPr>
          <w:p w14:paraId="3314CFB0" w14:textId="0C2C4D64" w:rsidR="00EB1E5D" w:rsidRPr="00221562" w:rsidRDefault="00EB1E5D" w:rsidP="00EB1E5D">
            <w:pPr>
              <w:pStyle w:val="TableArial11"/>
              <w:rPr>
                <w:rFonts w:cs="Arial"/>
              </w:rPr>
            </w:pPr>
            <w:r w:rsidRPr="00221562">
              <w:rPr>
                <w:lang w:val="en-US"/>
              </w:rPr>
              <w:t xml:space="preserve">Any relevant legally binding decision or decisions of the European Commission and/or the </w:t>
            </w:r>
            <w:r w:rsidRPr="00221562">
              <w:rPr>
                <w:b/>
                <w:lang w:val="en-US"/>
              </w:rPr>
              <w:t>Agency</w:t>
            </w:r>
            <w:r w:rsidRPr="00221562">
              <w:rPr>
                <w:lang w:val="en-US"/>
              </w:rPr>
              <w:t xml:space="preserve">, but a binding decision does not include a decision that is not, or so much of a decision as is not, </w:t>
            </w:r>
            <w:r w:rsidRPr="00221562">
              <w:rPr>
                <w:b/>
                <w:lang w:val="en-US"/>
              </w:rPr>
              <w:t>Retained EU Law</w:t>
            </w:r>
            <w:r w:rsidRPr="00221562">
              <w:rPr>
                <w:lang w:val="en-US"/>
              </w:rPr>
              <w:t>.</w:t>
            </w:r>
          </w:p>
        </w:tc>
      </w:tr>
      <w:tr w:rsidR="00EB1E5D" w:rsidRPr="007E0B31" w14:paraId="1040E1D1" w14:textId="77777777" w:rsidTr="490DE6A8">
        <w:trPr>
          <w:cantSplit/>
        </w:trPr>
        <w:tc>
          <w:tcPr>
            <w:tcW w:w="2884" w:type="dxa"/>
          </w:tcPr>
          <w:p w14:paraId="297C7421" w14:textId="53A4D979" w:rsidR="00EB1E5D" w:rsidRPr="007E0B31" w:rsidRDefault="00C22F21" w:rsidP="00EB1E5D">
            <w:pPr>
              <w:pStyle w:val="Arial11Bold"/>
              <w:rPr>
                <w:rFonts w:cs="Arial"/>
              </w:rPr>
            </w:pPr>
            <w:r>
              <w:rPr>
                <w:rFonts w:cs="Arial"/>
              </w:rPr>
              <w:t xml:space="preserve"> </w:t>
            </w:r>
            <w:r w:rsidR="00EB1E5D" w:rsidRPr="007E0B31">
              <w:rPr>
                <w:rFonts w:cs="Arial"/>
              </w:rPr>
              <w:t>Challenge</w:t>
            </w:r>
          </w:p>
        </w:tc>
        <w:tc>
          <w:tcPr>
            <w:tcW w:w="6634" w:type="dxa"/>
          </w:tcPr>
          <w:p w14:paraId="267FCF4F" w14:textId="77777777" w:rsidR="00EB1E5D" w:rsidRPr="007E0B31" w:rsidRDefault="00EB1E5D" w:rsidP="00EB1E5D">
            <w:pPr>
              <w:pStyle w:val="TableArial11"/>
              <w:rPr>
                <w:rFonts w:cs="Arial"/>
              </w:rPr>
            </w:pPr>
            <w:r w:rsidRPr="007E0B31">
              <w:rPr>
                <w:rFonts w:cs="Arial"/>
              </w:rPr>
              <w:t>Where permitted by law</w:t>
            </w:r>
            <w:r w:rsidRPr="0079139F">
              <w:rPr>
                <w:rFonts w:cs="Arial"/>
              </w:rPr>
              <w:t>,</w:t>
            </w:r>
            <w:r w:rsidRPr="007E0B31">
              <w:rPr>
                <w:rFonts w:cs="Arial"/>
              </w:rPr>
              <w:t xml:space="preserve"> a judicial review in respect of the </w:t>
            </w:r>
            <w:r w:rsidRPr="007E0B31">
              <w:rPr>
                <w:rFonts w:cs="Arial"/>
                <w:b/>
              </w:rPr>
              <w:t>Authority’s</w:t>
            </w:r>
            <w:r w:rsidRPr="007E0B31">
              <w:rPr>
                <w:rFonts w:cs="Arial"/>
              </w:rPr>
              <w:t xml:space="preserve"> decision to approve or not to approve a </w:t>
            </w:r>
            <w:r w:rsidRPr="007E0B31">
              <w:rPr>
                <w:rFonts w:cs="Arial"/>
                <w:b/>
              </w:rPr>
              <w:t>Grid Code Modification Proposal</w:t>
            </w:r>
            <w:r w:rsidRPr="007E0B31">
              <w:rPr>
                <w:rFonts w:cs="Arial"/>
              </w:rPr>
              <w:t>.</w:t>
            </w:r>
          </w:p>
        </w:tc>
      </w:tr>
      <w:tr w:rsidR="00EB1E5D" w:rsidRPr="007E0B31" w14:paraId="101848A3" w14:textId="77777777" w:rsidTr="490DE6A8">
        <w:trPr>
          <w:cantSplit/>
        </w:trPr>
        <w:tc>
          <w:tcPr>
            <w:tcW w:w="2884" w:type="dxa"/>
          </w:tcPr>
          <w:p w14:paraId="2423D9C8" w14:textId="77777777" w:rsidR="00EB1E5D" w:rsidRPr="007E0B31" w:rsidRDefault="00EB1E5D" w:rsidP="00EB1E5D">
            <w:pPr>
              <w:pStyle w:val="Arial11Bold"/>
              <w:rPr>
                <w:rFonts w:cs="Arial"/>
              </w:rPr>
            </w:pPr>
            <w:r w:rsidRPr="007E0B31">
              <w:rPr>
                <w:rFonts w:cs="Arial"/>
              </w:rPr>
              <w:t>Licence</w:t>
            </w:r>
          </w:p>
        </w:tc>
        <w:tc>
          <w:tcPr>
            <w:tcW w:w="6634" w:type="dxa"/>
          </w:tcPr>
          <w:p w14:paraId="0E6692BE" w14:textId="1578521F" w:rsidR="00EB1E5D" w:rsidRPr="007E0B31" w:rsidRDefault="00EB1E5D" w:rsidP="00EB1E5D">
            <w:pPr>
              <w:pStyle w:val="TableArial11"/>
              <w:rPr>
                <w:rFonts w:cs="Arial"/>
              </w:rPr>
            </w:pPr>
            <w:r w:rsidRPr="007E0B31">
              <w:rPr>
                <w:rFonts w:cs="Arial"/>
              </w:rPr>
              <w:t xml:space="preserve">Any licence granted to </w:t>
            </w:r>
            <w:r>
              <w:rPr>
                <w:rFonts w:cs="Arial"/>
                <w:b/>
              </w:rPr>
              <w:t>The Company</w:t>
            </w:r>
            <w:r w:rsidRPr="007E0B31">
              <w:rPr>
                <w:rFonts w:cs="Arial"/>
                <w:b/>
              </w:rPr>
              <w:t xml:space="preserve"> </w:t>
            </w:r>
            <w:r w:rsidRPr="007E0B31">
              <w:rPr>
                <w:rFonts w:cs="Arial"/>
              </w:rPr>
              <w:t>or a</w:t>
            </w:r>
            <w:r w:rsidRPr="007E0B31">
              <w:rPr>
                <w:rFonts w:cs="Arial"/>
                <w:b/>
              </w:rPr>
              <w:t xml:space="preserve"> Relevant Transmission Licensee </w:t>
            </w:r>
            <w:r w:rsidRPr="007E0B31">
              <w:rPr>
                <w:rFonts w:cs="Arial"/>
              </w:rPr>
              <w:t xml:space="preserve">or a </w:t>
            </w:r>
            <w:r w:rsidRPr="007E0B31">
              <w:rPr>
                <w:rFonts w:cs="Arial"/>
                <w:b/>
              </w:rPr>
              <w:t>User</w:t>
            </w:r>
            <w:r w:rsidRPr="007E0B31">
              <w:rPr>
                <w:rFonts w:cs="Arial"/>
              </w:rPr>
              <w:t xml:space="preserve">, under Section 6 of the </w:t>
            </w:r>
            <w:r w:rsidRPr="007E0B31">
              <w:rPr>
                <w:rFonts w:cs="Arial"/>
                <w:b/>
              </w:rPr>
              <w:t>Act</w:t>
            </w:r>
            <w:r w:rsidRPr="007E0B31">
              <w:rPr>
                <w:rFonts w:cs="Arial"/>
              </w:rPr>
              <w:t>.</w:t>
            </w:r>
          </w:p>
        </w:tc>
      </w:tr>
      <w:tr w:rsidR="00EB1E5D" w:rsidRPr="007E0B31" w14:paraId="1ADE1D2C" w14:textId="77777777" w:rsidTr="490DE6A8">
        <w:trPr>
          <w:cantSplit/>
        </w:trPr>
        <w:tc>
          <w:tcPr>
            <w:tcW w:w="2884" w:type="dxa"/>
          </w:tcPr>
          <w:p w14:paraId="0EA73EE1" w14:textId="77777777" w:rsidR="00EB1E5D" w:rsidRPr="007E0B31" w:rsidRDefault="00EB1E5D" w:rsidP="00EB1E5D">
            <w:pPr>
              <w:pStyle w:val="Arial11Bold"/>
              <w:rPr>
                <w:rFonts w:cs="Arial"/>
              </w:rPr>
            </w:pPr>
            <w:r w:rsidRPr="007E0B31">
              <w:rPr>
                <w:rFonts w:cs="Arial"/>
              </w:rPr>
              <w:lastRenderedPageBreak/>
              <w:t>Licence Standards</w:t>
            </w:r>
          </w:p>
        </w:tc>
        <w:tc>
          <w:tcPr>
            <w:tcW w:w="6634" w:type="dxa"/>
          </w:tcPr>
          <w:p w14:paraId="4123F0EA" w14:textId="43F339F7" w:rsidR="00EB1E5D" w:rsidRPr="007E0B31" w:rsidRDefault="00EB1E5D" w:rsidP="00EB1E5D">
            <w:pPr>
              <w:pStyle w:val="TableArial11"/>
              <w:rPr>
                <w:rFonts w:cs="Arial"/>
              </w:rPr>
            </w:pPr>
            <w:r w:rsidRPr="007E0B31">
              <w:rPr>
                <w:rFonts w:cs="Arial"/>
              </w:rPr>
              <w:t xml:space="preserve">Those standards set out or referred to in Condition C17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 xml:space="preserve"> and/or Condition D3 and/or Condition E16 of a </w:t>
            </w:r>
            <w:r w:rsidRPr="007E0B31">
              <w:rPr>
                <w:rFonts w:cs="Arial"/>
                <w:b/>
              </w:rPr>
              <w:t>Relevant</w:t>
            </w:r>
            <w:r w:rsidRPr="007E0B31">
              <w:rPr>
                <w:rFonts w:cs="Arial"/>
              </w:rPr>
              <w:t xml:space="preserve"> </w:t>
            </w:r>
            <w:r w:rsidRPr="007E0B31">
              <w:rPr>
                <w:rFonts w:cs="Arial"/>
                <w:b/>
              </w:rPr>
              <w:t>Transmission Licensee’s Transmission Licence</w:t>
            </w:r>
            <w:r w:rsidRPr="007E0B31">
              <w:rPr>
                <w:rFonts w:cs="Arial"/>
              </w:rPr>
              <w:t>.</w:t>
            </w:r>
          </w:p>
        </w:tc>
      </w:tr>
      <w:tr w:rsidR="00EB1E5D" w:rsidRPr="007E0B31" w14:paraId="14960021" w14:textId="77777777" w:rsidTr="490DE6A8">
        <w:trPr>
          <w:cantSplit/>
        </w:trPr>
        <w:tc>
          <w:tcPr>
            <w:tcW w:w="2884" w:type="dxa"/>
          </w:tcPr>
          <w:p w14:paraId="5611E47E" w14:textId="77777777" w:rsidR="00EB1E5D" w:rsidRPr="007E0B31" w:rsidRDefault="00EB1E5D" w:rsidP="00EB1E5D">
            <w:pPr>
              <w:pStyle w:val="Arial11Bold"/>
              <w:rPr>
                <w:rFonts w:cs="Arial"/>
              </w:rPr>
            </w:pPr>
            <w:r w:rsidRPr="007E0B31">
              <w:rPr>
                <w:rFonts w:cs="Arial"/>
              </w:rPr>
              <w:t>Limited Frequency Sensitive Mode</w:t>
            </w:r>
          </w:p>
        </w:tc>
        <w:tc>
          <w:tcPr>
            <w:tcW w:w="6634" w:type="dxa"/>
          </w:tcPr>
          <w:p w14:paraId="0777A8DE" w14:textId="0AD15A96" w:rsidR="00EB1E5D" w:rsidRPr="007E0B31" w:rsidRDefault="00EB1E5D" w:rsidP="00EB1E5D">
            <w:pPr>
              <w:pStyle w:val="TableArial11"/>
              <w:rPr>
                <w:rFonts w:cs="Arial"/>
              </w:rPr>
            </w:pPr>
            <w:r w:rsidRPr="007E0B31">
              <w:rPr>
                <w:rFonts w:cs="Arial"/>
              </w:rPr>
              <w:t xml:space="preserve">A mode whereby the operation of the </w:t>
            </w:r>
            <w:r w:rsidRPr="007E0B31">
              <w:rPr>
                <w:rFonts w:cs="Arial"/>
                <w:b/>
              </w:rPr>
              <w:t xml:space="preserve">Genset </w:t>
            </w:r>
            <w:r w:rsidRPr="007E0B31">
              <w:rPr>
                <w:rFonts w:cs="Arial"/>
              </w:rPr>
              <w:t>or</w:t>
            </w:r>
            <w:r w:rsidRPr="007E0B31">
              <w:rPr>
                <w:rFonts w:cs="Arial"/>
                <w:b/>
              </w:rPr>
              <w:t xml:space="preserve"> Power Generating Module </w:t>
            </w:r>
            <w:r w:rsidRPr="007E0B31">
              <w:rPr>
                <w:rFonts w:cs="Arial"/>
              </w:rPr>
              <w:t xml:space="preserve">(or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or </w:t>
            </w:r>
            <w:r w:rsidRPr="007E0B31">
              <w:rPr>
                <w:rFonts w:cs="Arial"/>
                <w:b/>
              </w:rPr>
              <w:t>HVDC Systems</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Total System)</w:t>
            </w:r>
            <w:r w:rsidRPr="007E0B31">
              <w:rPr>
                <w:rFonts w:cs="Arial"/>
              </w:rPr>
              <w:t xml:space="preserve"> is </w:t>
            </w:r>
            <w:r w:rsidRPr="007E0B31">
              <w:rPr>
                <w:rFonts w:cs="Arial"/>
                <w:b/>
              </w:rPr>
              <w:t>Frequency</w:t>
            </w:r>
            <w:r w:rsidRPr="007E0B31">
              <w:rPr>
                <w:rFonts w:cs="Arial"/>
              </w:rPr>
              <w:t xml:space="preserve"> insensitive except when the </w:t>
            </w:r>
            <w:r w:rsidRPr="007E0B31">
              <w:rPr>
                <w:rFonts w:cs="Arial"/>
                <w:b/>
              </w:rPr>
              <w:t>System Frequency</w:t>
            </w:r>
            <w:r w:rsidRPr="007E0B31">
              <w:rPr>
                <w:rFonts w:cs="Arial"/>
              </w:rPr>
              <w:t xml:space="preserve"> exceeds 50.4Hz, from which point </w:t>
            </w:r>
            <w:r w:rsidRPr="007E0B31">
              <w:rPr>
                <w:rFonts w:cs="Arial"/>
                <w:b/>
              </w:rPr>
              <w:t>Limited High Frequency Response</w:t>
            </w:r>
            <w:r w:rsidRPr="007E0B31">
              <w:rPr>
                <w:rFonts w:cs="Arial"/>
              </w:rPr>
              <w:t xml:space="preserve"> must be provided. For </w:t>
            </w:r>
            <w:r w:rsidRPr="007E0B31">
              <w:rPr>
                <w:rFonts w:cs="Arial"/>
                <w:b/>
              </w:rPr>
              <w:t>Power Generating Modules</w:t>
            </w:r>
            <w:r w:rsidRPr="007E0B31">
              <w:rPr>
                <w:rFonts w:cs="Arial"/>
              </w:rPr>
              <w:t xml:space="preserve"> (including </w:t>
            </w:r>
            <w:r w:rsidRPr="007E0B31">
              <w:rPr>
                <w:rFonts w:cs="Arial"/>
                <w:b/>
              </w:rPr>
              <w:t>DC Connected Power Park Modules</w:t>
            </w:r>
            <w:r w:rsidRPr="007E0B31">
              <w:rPr>
                <w:rFonts w:cs="Arial"/>
              </w:rPr>
              <w:t xml:space="preserve">) and </w:t>
            </w:r>
            <w:r w:rsidRPr="007E0B31">
              <w:rPr>
                <w:rFonts w:cs="Arial"/>
                <w:b/>
              </w:rPr>
              <w:t>HVDC Systems</w:t>
            </w:r>
            <w:r w:rsidRPr="007E0B31">
              <w:rPr>
                <w:rFonts w:cs="Arial"/>
              </w:rPr>
              <w:t>,</w:t>
            </w:r>
            <w:r w:rsidRPr="007E0B31">
              <w:rPr>
                <w:rFonts w:cs="Arial"/>
                <w:b/>
              </w:rPr>
              <w:t xml:space="preserve"> </w:t>
            </w:r>
            <w:r w:rsidRPr="007E0B31">
              <w:rPr>
                <w:rFonts w:cs="Arial"/>
              </w:rPr>
              <w:t>operation</w:t>
            </w:r>
            <w:r w:rsidRPr="007E0B31">
              <w:rPr>
                <w:rFonts w:cs="Arial"/>
                <w:b/>
              </w:rPr>
              <w:t xml:space="preserve"> </w:t>
            </w:r>
            <w:r w:rsidRPr="007E0B31">
              <w:rPr>
                <w:rFonts w:cs="Arial"/>
              </w:rPr>
              <w:t>in</w:t>
            </w:r>
            <w:r w:rsidRPr="007E0B31">
              <w:rPr>
                <w:rFonts w:cs="Arial"/>
                <w:b/>
              </w:rPr>
              <w:t xml:space="preserve"> Limited Freque</w:t>
            </w:r>
            <w:r>
              <w:rPr>
                <w:rFonts w:cs="Arial"/>
                <w:b/>
              </w:rPr>
              <w:t>n</w:t>
            </w:r>
            <w:r w:rsidRPr="007E0B31">
              <w:rPr>
                <w:rFonts w:cs="Arial"/>
                <w:b/>
              </w:rPr>
              <w:t xml:space="preserve">cy Sensitive Mode </w:t>
            </w:r>
            <w:r w:rsidRPr="007E0B31">
              <w:rPr>
                <w:rFonts w:cs="Arial"/>
              </w:rPr>
              <w:t>would require</w:t>
            </w:r>
            <w:r w:rsidRPr="007E0B31">
              <w:rPr>
                <w:rFonts w:cs="Arial"/>
                <w:b/>
              </w:rPr>
              <w:t xml:space="preserve"> Limited Frequency Sensitive Mode – </w:t>
            </w:r>
            <w:proofErr w:type="spellStart"/>
            <w:r w:rsidRPr="007E0B31">
              <w:rPr>
                <w:rFonts w:cs="Arial"/>
                <w:b/>
              </w:rPr>
              <w:t>Overfrequency</w:t>
            </w:r>
            <w:proofErr w:type="spellEnd"/>
            <w:r w:rsidRPr="007E0B31">
              <w:rPr>
                <w:rFonts w:cs="Arial"/>
                <w:b/>
              </w:rPr>
              <w:t xml:space="preserve"> (LFSM-O)</w:t>
            </w:r>
            <w:r w:rsidRPr="007E0B31">
              <w:rPr>
                <w:rFonts w:cs="Arial"/>
              </w:rPr>
              <w:t xml:space="preserve"> capability and </w:t>
            </w:r>
            <w:r w:rsidRPr="007E0B31">
              <w:rPr>
                <w:rFonts w:cs="Arial"/>
                <w:b/>
              </w:rPr>
              <w:t>Limited Frequency Sens</w:t>
            </w:r>
            <w:r>
              <w:rPr>
                <w:rFonts w:cs="Arial"/>
                <w:b/>
              </w:rPr>
              <w:t>i</w:t>
            </w:r>
            <w:r w:rsidRPr="007E0B31">
              <w:rPr>
                <w:rFonts w:cs="Arial"/>
                <w:b/>
              </w:rPr>
              <w:t xml:space="preserve">tive Mode – Underfrequency (LFSM-U) </w:t>
            </w:r>
            <w:r w:rsidRPr="007E0B31">
              <w:rPr>
                <w:rFonts w:cs="Arial"/>
              </w:rPr>
              <w:t>capability.</w:t>
            </w:r>
            <w:r w:rsidRPr="007E0B31">
              <w:rPr>
                <w:rFonts w:cs="Arial"/>
                <w:b/>
              </w:rPr>
              <w:t xml:space="preserve">  </w:t>
            </w:r>
            <w:r w:rsidRPr="007E0B31">
              <w:rPr>
                <w:rFonts w:cs="Arial"/>
              </w:rPr>
              <w:t xml:space="preserve"> </w:t>
            </w:r>
          </w:p>
        </w:tc>
      </w:tr>
      <w:tr w:rsidR="00EB1E5D" w:rsidRPr="007E0B31" w14:paraId="07943C3B" w14:textId="77777777" w:rsidTr="490DE6A8">
        <w:trPr>
          <w:cantSplit/>
        </w:trPr>
        <w:tc>
          <w:tcPr>
            <w:tcW w:w="2884" w:type="dxa"/>
          </w:tcPr>
          <w:p w14:paraId="598F9D4C"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 xml:space="preserve">Limited Frequency Sensitive Mode – </w:t>
            </w:r>
            <w:proofErr w:type="spellStart"/>
            <w:r w:rsidRPr="007E0B31">
              <w:rPr>
                <w:rFonts w:cs="Arial"/>
                <w:b/>
                <w:color w:val="auto"/>
              </w:rPr>
              <w:t>Overfrequency</w:t>
            </w:r>
            <w:proofErr w:type="spellEnd"/>
            <w:r w:rsidRPr="007E0B31">
              <w:rPr>
                <w:rFonts w:cs="Arial"/>
                <w:b/>
                <w:color w:val="auto"/>
              </w:rPr>
              <w:t xml:space="preserve"> </w:t>
            </w:r>
            <w:r w:rsidRPr="007E0B31">
              <w:rPr>
                <w:rFonts w:cs="Arial"/>
                <w:color w:val="auto"/>
              </w:rPr>
              <w:t>or</w:t>
            </w:r>
            <w:r w:rsidRPr="007E0B31">
              <w:rPr>
                <w:rFonts w:cs="Arial"/>
                <w:b/>
                <w:color w:val="auto"/>
              </w:rPr>
              <w:t xml:space="preserve">  LFSM-O</w:t>
            </w:r>
          </w:p>
        </w:tc>
        <w:tc>
          <w:tcPr>
            <w:tcW w:w="6634" w:type="dxa"/>
          </w:tcPr>
          <w:p w14:paraId="759245FF"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reduction in response to a change in </w:t>
            </w:r>
            <w:r w:rsidRPr="007E0B31">
              <w:rPr>
                <w:rFonts w:cs="Arial"/>
                <w:b/>
                <w:color w:val="auto"/>
              </w:rPr>
              <w:t>System Frequency</w:t>
            </w:r>
            <w:r w:rsidRPr="007E0B31">
              <w:rPr>
                <w:rFonts w:cs="Arial"/>
                <w:color w:val="auto"/>
              </w:rPr>
              <w:t xml:space="preserve"> above a certain value. </w:t>
            </w:r>
          </w:p>
        </w:tc>
      </w:tr>
      <w:tr w:rsidR="00EB1E5D" w:rsidRPr="007E0B31" w14:paraId="1F330B5F" w14:textId="77777777" w:rsidTr="490DE6A8">
        <w:trPr>
          <w:cantSplit/>
        </w:trPr>
        <w:tc>
          <w:tcPr>
            <w:tcW w:w="2884" w:type="dxa"/>
          </w:tcPr>
          <w:p w14:paraId="5CD748D2" w14:textId="4CFA5085" w:rsidR="00EB1E5D" w:rsidRPr="007E0B31" w:rsidRDefault="00EB1E5D" w:rsidP="00EB1E5D">
            <w:pPr>
              <w:pStyle w:val="Level1Text"/>
              <w:tabs>
                <w:tab w:val="left" w:pos="0"/>
              </w:tabs>
              <w:ind w:left="0" w:firstLine="0"/>
              <w:rPr>
                <w:rFonts w:cs="Arial"/>
                <w:b/>
                <w:color w:val="auto"/>
              </w:rPr>
            </w:pPr>
            <w:r w:rsidRPr="007E0B31">
              <w:rPr>
                <w:rFonts w:cs="Arial"/>
                <w:b/>
                <w:color w:val="auto"/>
              </w:rPr>
              <w:t xml:space="preserve">Limited Frequency Sensitive Mode – Underfrequency </w:t>
            </w:r>
            <w:r w:rsidRPr="007E0B31">
              <w:rPr>
                <w:rFonts w:cs="Arial"/>
                <w:color w:val="auto"/>
              </w:rPr>
              <w:t>or</w:t>
            </w:r>
            <w:r w:rsidRPr="007E0B31">
              <w:rPr>
                <w:rFonts w:cs="Arial"/>
                <w:b/>
                <w:color w:val="auto"/>
              </w:rPr>
              <w:t xml:space="preserve"> LFSM-U</w:t>
            </w:r>
          </w:p>
        </w:tc>
        <w:tc>
          <w:tcPr>
            <w:tcW w:w="6634" w:type="dxa"/>
          </w:tcPr>
          <w:p w14:paraId="4A1192A1"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increase in response to a change in </w:t>
            </w:r>
            <w:r w:rsidRPr="007E0B31">
              <w:rPr>
                <w:rFonts w:cs="Arial"/>
                <w:b/>
                <w:color w:val="auto"/>
              </w:rPr>
              <w:t>System Frequency</w:t>
            </w:r>
            <w:r w:rsidRPr="007E0B31">
              <w:rPr>
                <w:rFonts w:cs="Arial"/>
                <w:color w:val="auto"/>
              </w:rPr>
              <w:t xml:space="preserve"> below a certain value. </w:t>
            </w:r>
          </w:p>
        </w:tc>
      </w:tr>
      <w:tr w:rsidR="00EB1E5D" w:rsidRPr="007E0B31" w14:paraId="04CF644E" w14:textId="77777777" w:rsidTr="490DE6A8">
        <w:trPr>
          <w:cantSplit/>
        </w:trPr>
        <w:tc>
          <w:tcPr>
            <w:tcW w:w="2884" w:type="dxa"/>
          </w:tcPr>
          <w:p w14:paraId="04481009" w14:textId="77777777" w:rsidR="00EB1E5D" w:rsidRPr="007E0B31" w:rsidRDefault="00EB1E5D" w:rsidP="00EB1E5D">
            <w:pPr>
              <w:pStyle w:val="Arial11Bold"/>
              <w:rPr>
                <w:rFonts w:cs="Arial"/>
              </w:rPr>
            </w:pPr>
            <w:r w:rsidRPr="007E0B31">
              <w:rPr>
                <w:rFonts w:cs="Arial"/>
              </w:rPr>
              <w:t>Limited High Frequency Response</w:t>
            </w:r>
          </w:p>
        </w:tc>
        <w:tc>
          <w:tcPr>
            <w:tcW w:w="6634" w:type="dxa"/>
          </w:tcPr>
          <w:p w14:paraId="5B9BD88C" w14:textId="77777777" w:rsidR="00EB1E5D" w:rsidRPr="007E0B31" w:rsidRDefault="00EB1E5D" w:rsidP="00EB1E5D">
            <w:pPr>
              <w:pStyle w:val="TableArial11"/>
              <w:rPr>
                <w:rFonts w:cs="Arial"/>
              </w:rPr>
            </w:pPr>
            <w:r w:rsidRPr="007E0B31">
              <w:rPr>
                <w:rFonts w:cs="Arial"/>
              </w:rPr>
              <w:t xml:space="preserve">A response of a </w:t>
            </w:r>
            <w:r w:rsidRPr="007E0B31">
              <w:rPr>
                <w:rFonts w:cs="Arial"/>
                <w:b/>
              </w:rPr>
              <w:t>Genset</w:t>
            </w:r>
            <w:r w:rsidRPr="007E0B31">
              <w:rPr>
                <w:rFonts w:cs="Arial"/>
              </w:rPr>
              <w:t xml:space="preserve"> (or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 xml:space="preserve">Total System) </w:t>
            </w:r>
            <w:r w:rsidRPr="007E0B31">
              <w:rPr>
                <w:rFonts w:cs="Arial"/>
              </w:rPr>
              <w:t xml:space="preserve">to an increase in </w:t>
            </w:r>
            <w:r w:rsidRPr="007E0B31">
              <w:rPr>
                <w:rFonts w:cs="Arial"/>
                <w:b/>
              </w:rPr>
              <w:t>System Frequency</w:t>
            </w:r>
            <w:r w:rsidRPr="007E0B31">
              <w:rPr>
                <w:rFonts w:cs="Arial"/>
              </w:rPr>
              <w:t xml:space="preserve"> above 50.4Hz leading to a reduction in </w:t>
            </w:r>
            <w:r w:rsidRPr="007E0B31">
              <w:rPr>
                <w:rFonts w:cs="Arial"/>
                <w:b/>
              </w:rPr>
              <w:t>Active Power</w:t>
            </w:r>
            <w:r w:rsidRPr="007E0B31">
              <w:rPr>
                <w:rFonts w:cs="Arial"/>
              </w:rPr>
              <w:t xml:space="preserve"> in accordance with the provisions of BC3.7.2.1</w:t>
            </w:r>
            <w:r>
              <w:rPr>
                <w:rFonts w:cs="Arial"/>
              </w:rPr>
              <w:t>.</w:t>
            </w:r>
          </w:p>
        </w:tc>
      </w:tr>
      <w:tr w:rsidR="00EB1E5D" w:rsidRPr="007E0B31" w14:paraId="4A585B12" w14:textId="77777777" w:rsidTr="490DE6A8">
        <w:trPr>
          <w:cantSplit/>
        </w:trPr>
        <w:tc>
          <w:tcPr>
            <w:tcW w:w="2884" w:type="dxa"/>
          </w:tcPr>
          <w:p w14:paraId="16E753BE" w14:textId="1BBB246B" w:rsidR="00EB1E5D" w:rsidRPr="007E0B31" w:rsidRDefault="00EB1E5D" w:rsidP="00EB1E5D">
            <w:pPr>
              <w:pStyle w:val="Arial11Bold"/>
              <w:rPr>
                <w:rFonts w:cs="Arial"/>
              </w:rPr>
            </w:pPr>
            <w:r w:rsidRPr="007723AB">
              <w:rPr>
                <w:rFonts w:eastAsia="Calibri" w:cs="Arial"/>
                <w:lang w:val="en-US"/>
              </w:rPr>
              <w:t>Limited Membership Workgroup</w:t>
            </w:r>
          </w:p>
        </w:tc>
        <w:tc>
          <w:tcPr>
            <w:tcW w:w="6634" w:type="dxa"/>
          </w:tcPr>
          <w:p w14:paraId="7570E925" w14:textId="18C1E540" w:rsidR="00EB1E5D" w:rsidRPr="00182491" w:rsidRDefault="00EB1E5D" w:rsidP="00EB1E5D">
            <w:pPr>
              <w:autoSpaceDE w:val="0"/>
              <w:autoSpaceDN w:val="0"/>
              <w:adjustRightInd w:val="0"/>
              <w:rPr>
                <w:rFonts w:cs="Arial"/>
                <w:b/>
                <w:snapToGrid/>
              </w:rPr>
            </w:pPr>
            <w:r w:rsidRPr="00182491">
              <w:rPr>
                <w:rFonts w:eastAsia="Calibri" w:cs="Arial"/>
                <w:lang w:val="en-US"/>
              </w:rPr>
              <w:t xml:space="preserve">A </w:t>
            </w:r>
            <w:r w:rsidRPr="00182491">
              <w:rPr>
                <w:rFonts w:eastAsia="Calibri" w:cs="Arial"/>
                <w:b/>
                <w:lang w:val="en-US"/>
              </w:rPr>
              <w:t>Workgroup</w:t>
            </w:r>
            <w:r w:rsidRPr="00182491">
              <w:rPr>
                <w:rFonts w:eastAsia="Calibri" w:cs="Arial"/>
                <w:lang w:val="en-US"/>
              </w:rPr>
              <w:t xml:space="preserve"> having less than five (5) but more than two (2) persons that have nominated themselves for membership in addition to</w:t>
            </w:r>
            <w:r w:rsidRPr="00182491">
              <w:rPr>
                <w:rFonts w:cs="Arial"/>
              </w:rPr>
              <w:t xml:space="preserve"> the </w:t>
            </w:r>
            <w:r w:rsidRPr="00182491">
              <w:rPr>
                <w:rFonts w:cs="Arial"/>
                <w:b/>
              </w:rPr>
              <w:t>Code Administrator</w:t>
            </w:r>
            <w:r w:rsidRPr="00182491">
              <w:rPr>
                <w:rFonts w:cs="Arial"/>
              </w:rPr>
              <w:t xml:space="preserve"> representative and the chair</w:t>
            </w:r>
            <w:r>
              <w:rPr>
                <w:rFonts w:cs="Arial"/>
              </w:rPr>
              <w:t>person</w:t>
            </w:r>
            <w:r w:rsidRPr="00182491">
              <w:rPr>
                <w:rFonts w:cs="Arial"/>
              </w:rPr>
              <w:t xml:space="preserve"> of the </w:t>
            </w:r>
            <w:r w:rsidRPr="00182491">
              <w:rPr>
                <w:rFonts w:cs="Arial"/>
                <w:b/>
              </w:rPr>
              <w:t>Workgroup</w:t>
            </w:r>
            <w:r w:rsidRPr="00182491">
              <w:rPr>
                <w:rFonts w:cs="Arial"/>
                <w:bCs/>
              </w:rPr>
              <w:t>.</w:t>
            </w:r>
          </w:p>
          <w:p w14:paraId="07AD2D33" w14:textId="77777777" w:rsidR="00EB1E5D" w:rsidRPr="00182491" w:rsidRDefault="00EB1E5D" w:rsidP="00EB1E5D">
            <w:pPr>
              <w:autoSpaceDE w:val="0"/>
              <w:autoSpaceDN w:val="0"/>
              <w:adjustRightInd w:val="0"/>
              <w:rPr>
                <w:rFonts w:cs="Arial"/>
              </w:rPr>
            </w:pPr>
          </w:p>
          <w:p w14:paraId="43846D0D" w14:textId="19ABC1A4" w:rsidR="00EB1E5D" w:rsidRPr="007E0B31" w:rsidRDefault="00EB1E5D" w:rsidP="00EB1E5D">
            <w:pPr>
              <w:pStyle w:val="TableArial11"/>
              <w:rPr>
                <w:rFonts w:cs="Arial"/>
              </w:rPr>
            </w:pPr>
            <w:r w:rsidRPr="00182491">
              <w:rPr>
                <w:rFonts w:cs="Arial"/>
              </w:rPr>
              <w:t xml:space="preserve">Members of a </w:t>
            </w:r>
            <w:r w:rsidRPr="00182491">
              <w:rPr>
                <w:rFonts w:cs="Arial"/>
                <w:b/>
              </w:rPr>
              <w:t>Limited Membership Workgroup</w:t>
            </w:r>
            <w:r w:rsidRPr="00182491">
              <w:rPr>
                <w:rFonts w:cs="Arial"/>
              </w:rPr>
              <w:t xml:space="preserve"> where employed by companies that are considered to be an </w:t>
            </w:r>
            <w:r w:rsidRPr="00182491">
              <w:rPr>
                <w:rFonts w:cs="Arial"/>
                <w:b/>
              </w:rPr>
              <w:t>Affiliate</w:t>
            </w:r>
            <w:r w:rsidRPr="00182491">
              <w:rPr>
                <w:rFonts w:cs="Arial"/>
              </w:rPr>
              <w:t xml:space="preserve"> of each other will be considered to be a single workgroup member for the purposes of fulfilling this minimum requirement.</w:t>
            </w:r>
          </w:p>
        </w:tc>
      </w:tr>
      <w:tr w:rsidR="00EB1E5D" w:rsidRPr="007E0B31" w14:paraId="01EA6662" w14:textId="77777777" w:rsidTr="490DE6A8">
        <w:trPr>
          <w:cantSplit/>
        </w:trPr>
        <w:tc>
          <w:tcPr>
            <w:tcW w:w="2884" w:type="dxa"/>
          </w:tcPr>
          <w:p w14:paraId="2347B7F7" w14:textId="702E5CB5" w:rsidR="00EB1E5D" w:rsidRPr="007E0B31" w:rsidRDefault="00EB1E5D" w:rsidP="00EB1E5D">
            <w:pPr>
              <w:pStyle w:val="Arial11Bold"/>
              <w:rPr>
                <w:rFonts w:cs="Arial"/>
              </w:rPr>
            </w:pPr>
            <w:bookmarkStart w:id="44" w:name="_DV_C34"/>
            <w:r w:rsidRPr="007E0B31">
              <w:rPr>
                <w:rFonts w:cs="Arial"/>
              </w:rPr>
              <w:t xml:space="preserve">Limited Operational Notification </w:t>
            </w:r>
            <w:r w:rsidRPr="007E0B31">
              <w:rPr>
                <w:rFonts w:cs="Arial"/>
                <w:b w:val="0"/>
              </w:rPr>
              <w:t>or</w:t>
            </w:r>
            <w:r w:rsidRPr="007E0B31">
              <w:rPr>
                <w:rFonts w:cs="Arial"/>
              </w:rPr>
              <w:t xml:space="preserve"> LON</w:t>
            </w:r>
            <w:bookmarkEnd w:id="44"/>
          </w:p>
        </w:tc>
        <w:tc>
          <w:tcPr>
            <w:tcW w:w="6634" w:type="dxa"/>
          </w:tcPr>
          <w:p w14:paraId="116937FB" w14:textId="55A25BAD" w:rsidR="00EB1E5D" w:rsidRPr="007E0B31" w:rsidRDefault="00EB1E5D" w:rsidP="00EB1E5D">
            <w:pPr>
              <w:pStyle w:val="TableArial11"/>
              <w:rPr>
                <w:rFonts w:cs="Arial"/>
              </w:rPr>
            </w:pPr>
            <w:bookmarkStart w:id="45" w:name="_DV_C35"/>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5C2FFC">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stating that the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specified in such notification may be, or is, unable to comply:</w:t>
            </w:r>
            <w:bookmarkEnd w:id="45"/>
          </w:p>
          <w:p w14:paraId="0C9542F9" w14:textId="77777777" w:rsidR="00EB1E5D" w:rsidRPr="007E0B31" w:rsidRDefault="00EB1E5D" w:rsidP="00EB1E5D">
            <w:pPr>
              <w:pStyle w:val="TableArial11"/>
              <w:ind w:left="567" w:hanging="567"/>
              <w:rPr>
                <w:rFonts w:cs="Arial"/>
              </w:rPr>
            </w:pPr>
            <w:bookmarkStart w:id="46" w:name="_DV_C36"/>
            <w:r w:rsidRPr="007E0B31">
              <w:rPr>
                <w:rFonts w:cs="Arial"/>
              </w:rPr>
              <w:t>(a)</w:t>
            </w:r>
            <w:r w:rsidRPr="007E0B31">
              <w:rPr>
                <w:rFonts w:cs="Arial"/>
              </w:rPr>
              <w:tab/>
              <w:t xml:space="preserve">with the provisions of the Grid Code specified in the notice, and </w:t>
            </w:r>
            <w:bookmarkEnd w:id="46"/>
          </w:p>
          <w:p w14:paraId="5536F311" w14:textId="77777777" w:rsidR="00EB1E5D" w:rsidRPr="007E0B31" w:rsidRDefault="00EB1E5D" w:rsidP="00EB1E5D">
            <w:pPr>
              <w:pStyle w:val="TableArial11"/>
              <w:ind w:left="567" w:hanging="567"/>
              <w:rPr>
                <w:rFonts w:cs="Arial"/>
              </w:rPr>
            </w:pPr>
            <w:bookmarkStart w:id="47" w:name="_DV_C37"/>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 xml:space="preserve"> ,</w:t>
            </w:r>
            <w:bookmarkEnd w:id="47"/>
          </w:p>
          <w:p w14:paraId="3817BE40" w14:textId="77777777" w:rsidR="00EB1E5D" w:rsidRPr="007E0B31" w:rsidRDefault="00EB1E5D" w:rsidP="00EB1E5D">
            <w:pPr>
              <w:pStyle w:val="TableArial11"/>
              <w:rPr>
                <w:rFonts w:cs="Arial"/>
              </w:rPr>
            </w:pPr>
            <w:bookmarkStart w:id="48" w:name="_DV_C38"/>
            <w:r w:rsidRPr="007E0B31">
              <w:rPr>
                <w:rFonts w:cs="Arial"/>
              </w:rPr>
              <w:t xml:space="preserve">and specifying the </w:t>
            </w:r>
            <w:r w:rsidRPr="007E0B31">
              <w:rPr>
                <w:rFonts w:cs="Arial"/>
                <w:b/>
              </w:rPr>
              <w:t>Unresolved Issues</w:t>
            </w:r>
            <w:r w:rsidRPr="007E0B31">
              <w:rPr>
                <w:rFonts w:cs="Arial"/>
              </w:rPr>
              <w:t xml:space="preserve">. </w:t>
            </w:r>
            <w:bookmarkEnd w:id="48"/>
          </w:p>
        </w:tc>
      </w:tr>
      <w:tr w:rsidR="00EB1E5D" w:rsidRPr="007E0B31" w14:paraId="6946C0D5" w14:textId="77777777" w:rsidTr="490DE6A8">
        <w:trPr>
          <w:cantSplit/>
        </w:trPr>
        <w:tc>
          <w:tcPr>
            <w:tcW w:w="2884" w:type="dxa"/>
          </w:tcPr>
          <w:p w14:paraId="18667BDF" w14:textId="77777777" w:rsidR="00EB1E5D" w:rsidRPr="007E0B31" w:rsidRDefault="00EB1E5D" w:rsidP="00EB1E5D">
            <w:pPr>
              <w:pStyle w:val="Arial11Bold"/>
              <w:rPr>
                <w:rFonts w:cs="Arial"/>
              </w:rPr>
            </w:pPr>
            <w:r w:rsidRPr="007E0B31">
              <w:rPr>
                <w:rFonts w:cs="Arial"/>
              </w:rPr>
              <w:t>Load</w:t>
            </w:r>
          </w:p>
        </w:tc>
        <w:tc>
          <w:tcPr>
            <w:tcW w:w="6634" w:type="dxa"/>
          </w:tcPr>
          <w:p w14:paraId="2EAACB51" w14:textId="77777777" w:rsidR="00EB1E5D" w:rsidRPr="007E0B31" w:rsidRDefault="00EB1E5D" w:rsidP="00EB1E5D">
            <w:pPr>
              <w:pStyle w:val="TableArial11"/>
              <w:rPr>
                <w:rFonts w:cs="Arial"/>
              </w:rPr>
            </w:pPr>
            <w:r w:rsidRPr="007E0B31">
              <w:rPr>
                <w:rFonts w:cs="Arial"/>
              </w:rPr>
              <w:t xml:space="preserve">The </w:t>
            </w:r>
            <w:r w:rsidRPr="007E0B31">
              <w:rPr>
                <w:rFonts w:cs="Arial"/>
                <w:b/>
              </w:rPr>
              <w:t>Active</w:t>
            </w:r>
            <w:r w:rsidRPr="007E0B31">
              <w:rPr>
                <w:rFonts w:cs="Arial"/>
              </w:rPr>
              <w:t xml:space="preserve">, </w:t>
            </w:r>
            <w:r w:rsidRPr="007E0B31">
              <w:rPr>
                <w:rFonts w:cs="Arial"/>
                <w:b/>
              </w:rPr>
              <w:t>Reactive</w:t>
            </w:r>
            <w:r w:rsidRPr="007E0B31">
              <w:rPr>
                <w:rFonts w:cs="Arial"/>
              </w:rPr>
              <w:t xml:space="preserve"> or </w:t>
            </w:r>
            <w:r w:rsidRPr="007E0B31">
              <w:rPr>
                <w:rFonts w:cs="Arial"/>
                <w:b/>
              </w:rPr>
              <w:t>Apparent Power</w:t>
            </w:r>
            <w:r w:rsidRPr="007E0B31">
              <w:rPr>
                <w:rFonts w:cs="Arial"/>
              </w:rPr>
              <w:t>, as the context requires, generated, transmitted or distributed.</w:t>
            </w:r>
          </w:p>
        </w:tc>
      </w:tr>
      <w:tr w:rsidR="00EB1E5D" w:rsidRPr="007E0B31" w14:paraId="4CDF254C" w14:textId="77777777" w:rsidTr="490DE6A8">
        <w:trPr>
          <w:cantSplit/>
        </w:trPr>
        <w:tc>
          <w:tcPr>
            <w:tcW w:w="2884" w:type="dxa"/>
          </w:tcPr>
          <w:p w14:paraId="5A60A67C" w14:textId="77777777" w:rsidR="00EB1E5D" w:rsidRPr="007E0B31" w:rsidRDefault="00EB1E5D" w:rsidP="00EB1E5D">
            <w:pPr>
              <w:pStyle w:val="Arial11Bold"/>
              <w:rPr>
                <w:rFonts w:cs="Arial"/>
              </w:rPr>
            </w:pPr>
            <w:r w:rsidRPr="007E0B31">
              <w:rPr>
                <w:rFonts w:cs="Arial"/>
              </w:rPr>
              <w:t>Loaded</w:t>
            </w:r>
          </w:p>
        </w:tc>
        <w:tc>
          <w:tcPr>
            <w:tcW w:w="6634" w:type="dxa"/>
          </w:tcPr>
          <w:p w14:paraId="48DFCD98" w14:textId="77777777" w:rsidR="00EB1E5D" w:rsidRPr="007E0B31" w:rsidRDefault="00EB1E5D" w:rsidP="00EB1E5D">
            <w:pPr>
              <w:pStyle w:val="TableArial11"/>
              <w:rPr>
                <w:rFonts w:cs="Arial"/>
              </w:rPr>
            </w:pPr>
            <w:r w:rsidRPr="007E0B31">
              <w:rPr>
                <w:rFonts w:cs="Arial"/>
              </w:rPr>
              <w:t xml:space="preserve">Supplying electrical power to the </w:t>
            </w:r>
            <w:r w:rsidRPr="007E0B31">
              <w:rPr>
                <w:rFonts w:cs="Arial"/>
                <w:b/>
              </w:rPr>
              <w:t>System</w:t>
            </w:r>
            <w:r w:rsidRPr="007E0B31">
              <w:rPr>
                <w:rFonts w:cs="Arial"/>
              </w:rPr>
              <w:t>.</w:t>
            </w:r>
          </w:p>
        </w:tc>
      </w:tr>
      <w:tr w:rsidR="00EB1E5D" w:rsidRPr="007E0B31" w14:paraId="4482A9A2" w14:textId="77777777" w:rsidTr="490DE6A8">
        <w:trPr>
          <w:cantSplit/>
        </w:trPr>
        <w:tc>
          <w:tcPr>
            <w:tcW w:w="2884" w:type="dxa"/>
          </w:tcPr>
          <w:p w14:paraId="7CAD6FB9" w14:textId="02710C28" w:rsidR="00EB1E5D" w:rsidRPr="00A42C57" w:rsidRDefault="00EB1E5D" w:rsidP="00EB1E5D">
            <w:pPr>
              <w:pStyle w:val="Arial11Bold"/>
              <w:rPr>
                <w:rFonts w:cs="Arial"/>
              </w:rPr>
            </w:pPr>
            <w:r w:rsidRPr="002510FF">
              <w:rPr>
                <w:rFonts w:cs="Arial"/>
              </w:rPr>
              <w:lastRenderedPageBreak/>
              <w:t>Load Angle</w:t>
            </w:r>
          </w:p>
        </w:tc>
        <w:tc>
          <w:tcPr>
            <w:tcW w:w="6634" w:type="dxa"/>
          </w:tcPr>
          <w:p w14:paraId="24A40C90" w14:textId="45EC0D1C" w:rsidR="00EB1E5D" w:rsidRPr="00A42C57" w:rsidRDefault="00EB1E5D" w:rsidP="00EB1E5D">
            <w:pPr>
              <w:pStyle w:val="TableArial11"/>
              <w:rPr>
                <w:rFonts w:cs="Arial"/>
              </w:rPr>
            </w:pPr>
            <w:r w:rsidRPr="002510FF">
              <w:rPr>
                <w:rFonts w:cs="Arial"/>
              </w:rPr>
              <w:t xml:space="preserve">The angle in radians between the voltage of the </w:t>
            </w:r>
            <w:r w:rsidRPr="002510FF">
              <w:rPr>
                <w:rFonts w:cs="Arial"/>
                <w:b/>
                <w:bCs/>
              </w:rPr>
              <w:t>Internal Voltage Source</w:t>
            </w:r>
            <w:r w:rsidRPr="002510FF">
              <w:rPr>
                <w:rFonts w:cs="Arial"/>
              </w:rPr>
              <w:t xml:space="preserve"> and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w:t>
            </w:r>
          </w:p>
        </w:tc>
      </w:tr>
      <w:tr w:rsidR="00EB1E5D" w:rsidRPr="007E0B31" w14:paraId="3FF8744F" w14:textId="77777777" w:rsidTr="490DE6A8">
        <w:trPr>
          <w:cantSplit/>
        </w:trPr>
        <w:tc>
          <w:tcPr>
            <w:tcW w:w="2884" w:type="dxa"/>
          </w:tcPr>
          <w:p w14:paraId="27A6AFB9" w14:textId="77777777" w:rsidR="00EB1E5D" w:rsidRPr="007E0B31" w:rsidRDefault="00EB1E5D" w:rsidP="00EB1E5D">
            <w:pPr>
              <w:pStyle w:val="Arial11Bold"/>
              <w:rPr>
                <w:rFonts w:cs="Arial"/>
              </w:rPr>
            </w:pPr>
            <w:r w:rsidRPr="007E0B31">
              <w:rPr>
                <w:rFonts w:cs="Arial"/>
              </w:rPr>
              <w:t>Load Factor</w:t>
            </w:r>
          </w:p>
        </w:tc>
        <w:tc>
          <w:tcPr>
            <w:tcW w:w="6634" w:type="dxa"/>
          </w:tcPr>
          <w:p w14:paraId="40B02140" w14:textId="77777777" w:rsidR="00EB1E5D" w:rsidRPr="007E0B31" w:rsidRDefault="00EB1E5D" w:rsidP="00EB1E5D">
            <w:pPr>
              <w:pStyle w:val="TableArial11"/>
              <w:rPr>
                <w:rFonts w:cs="Arial"/>
              </w:rPr>
            </w:pPr>
            <w:r w:rsidRPr="007E0B31">
              <w:rPr>
                <w:rFonts w:cs="Arial"/>
              </w:rPr>
              <w:t xml:space="preserve">The ratio of the actual output of a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to the possible maximum output of that </w:t>
            </w:r>
            <w:r w:rsidRPr="007E0B31">
              <w:rPr>
                <w:rFonts w:cs="Arial"/>
                <w:b/>
              </w:rPr>
              <w:t xml:space="preserve">Generating Unit </w:t>
            </w:r>
            <w:r w:rsidRPr="007E0B31">
              <w:rPr>
                <w:rFonts w:cs="Arial"/>
              </w:rPr>
              <w:t>or</w:t>
            </w:r>
            <w:r w:rsidRPr="007E0B31">
              <w:rPr>
                <w:rFonts w:cs="Arial"/>
                <w:b/>
              </w:rPr>
              <w:t xml:space="preserve"> Power Generating Module</w:t>
            </w:r>
            <w:r w:rsidRPr="007E0B31">
              <w:rPr>
                <w:rFonts w:cs="Arial"/>
              </w:rPr>
              <w:t>.</w:t>
            </w:r>
          </w:p>
        </w:tc>
      </w:tr>
      <w:tr w:rsidR="00EB1E5D" w:rsidRPr="007E0B31" w14:paraId="0EBC5AE2" w14:textId="77777777" w:rsidTr="490DE6A8">
        <w:trPr>
          <w:cantSplit/>
        </w:trPr>
        <w:tc>
          <w:tcPr>
            <w:tcW w:w="2884" w:type="dxa"/>
          </w:tcPr>
          <w:p w14:paraId="3992CF4B" w14:textId="77777777" w:rsidR="00EB1E5D" w:rsidRPr="007E0B31" w:rsidRDefault="00EB1E5D" w:rsidP="00EB1E5D">
            <w:pPr>
              <w:pStyle w:val="Arial11Bold"/>
              <w:rPr>
                <w:rFonts w:cs="Arial"/>
              </w:rPr>
            </w:pPr>
            <w:r w:rsidRPr="007E0B31">
              <w:rPr>
                <w:rFonts w:cs="Arial"/>
              </w:rPr>
              <w:t>Load Management Block</w:t>
            </w:r>
          </w:p>
        </w:tc>
        <w:tc>
          <w:tcPr>
            <w:tcW w:w="6634" w:type="dxa"/>
          </w:tcPr>
          <w:p w14:paraId="50274CDB" w14:textId="77777777" w:rsidR="00EB1E5D" w:rsidRPr="007E0B31" w:rsidRDefault="00EB1E5D" w:rsidP="00EB1E5D">
            <w:pPr>
              <w:pStyle w:val="TableArial11"/>
              <w:rPr>
                <w:rFonts w:cs="Arial"/>
              </w:rPr>
            </w:pPr>
            <w:r w:rsidRPr="007E0B31">
              <w:rPr>
                <w:rFonts w:cs="Arial"/>
              </w:rPr>
              <w:t xml:space="preserve">A block of </w:t>
            </w:r>
            <w:r w:rsidRPr="007E0B31">
              <w:rPr>
                <w:rFonts w:cs="Arial"/>
                <w:b/>
              </w:rPr>
              <w:t xml:space="preserve">Demand </w:t>
            </w:r>
            <w:r w:rsidRPr="007E0B31">
              <w:rPr>
                <w:rFonts w:cs="Arial"/>
              </w:rPr>
              <w:t xml:space="preserve">controlled by a </w:t>
            </w:r>
            <w:r w:rsidRPr="007E0B31">
              <w:rPr>
                <w:rFonts w:cs="Arial"/>
                <w:b/>
              </w:rPr>
              <w:t xml:space="preserve">Supplier </w:t>
            </w:r>
            <w:r w:rsidRPr="007E0B31">
              <w:rPr>
                <w:rFonts w:cs="Arial"/>
              </w:rPr>
              <w:t xml:space="preserve">or other party through the means of radio </w:t>
            </w:r>
            <w:proofErr w:type="spellStart"/>
            <w:r w:rsidRPr="007E0B31">
              <w:rPr>
                <w:rFonts w:cs="Arial"/>
              </w:rPr>
              <w:t>teleswitching</w:t>
            </w:r>
            <w:proofErr w:type="spellEnd"/>
            <w:r w:rsidRPr="007E0B31">
              <w:rPr>
                <w:rFonts w:cs="Arial"/>
              </w:rPr>
              <w:t xml:space="preserve"> or by some other means.</w:t>
            </w:r>
          </w:p>
        </w:tc>
      </w:tr>
      <w:tr w:rsidR="00EB1E5D" w:rsidRPr="007E0B31" w14:paraId="53E23EC8" w14:textId="77777777" w:rsidTr="490DE6A8">
        <w:trPr>
          <w:cantSplit/>
        </w:trPr>
        <w:tc>
          <w:tcPr>
            <w:tcW w:w="2884" w:type="dxa"/>
          </w:tcPr>
          <w:p w14:paraId="6AF74419" w14:textId="77777777" w:rsidR="00EB1E5D" w:rsidRPr="002A73E9" w:rsidRDefault="00EB1E5D" w:rsidP="00EB1E5D">
            <w:pPr>
              <w:pStyle w:val="Arial11Bold"/>
              <w:rPr>
                <w:highlight w:val="yellow"/>
              </w:rPr>
            </w:pPr>
            <w:r w:rsidRPr="00D66468">
              <w:rPr>
                <w:rFonts w:cs="Arial"/>
              </w:rPr>
              <w:t>Local Joint Restoration Plan</w:t>
            </w:r>
            <w:r w:rsidRPr="00B27414">
              <w:rPr>
                <w:rFonts w:cs="Arial"/>
              </w:rPr>
              <w:t xml:space="preserve"> </w:t>
            </w:r>
          </w:p>
        </w:tc>
        <w:tc>
          <w:tcPr>
            <w:tcW w:w="6634" w:type="dxa"/>
          </w:tcPr>
          <w:p w14:paraId="61DD5BE2" w14:textId="69A8DC23" w:rsidR="00EB1E5D" w:rsidRPr="00432DAF" w:rsidRDefault="00EB1E5D" w:rsidP="00EB1E5D">
            <w:pPr>
              <w:pStyle w:val="Default"/>
              <w:jc w:val="both"/>
              <w:rPr>
                <w:sz w:val="20"/>
                <w:szCs w:val="20"/>
              </w:rPr>
            </w:pPr>
            <w:r w:rsidRPr="00432DAF">
              <w:rPr>
                <w:sz w:val="20"/>
                <w:szCs w:val="20"/>
              </w:rPr>
              <w:t xml:space="preserve">A plan produced </w:t>
            </w:r>
            <w:r w:rsidR="00157564" w:rsidRPr="00432DAF">
              <w:rPr>
                <w:sz w:val="20"/>
                <w:szCs w:val="20"/>
              </w:rPr>
              <w:t xml:space="preserve">and </w:t>
            </w:r>
            <w:r w:rsidR="005A15A1" w:rsidRPr="00432DAF">
              <w:rPr>
                <w:sz w:val="20"/>
                <w:szCs w:val="20"/>
              </w:rPr>
              <w:t xml:space="preserve">agreed by </w:t>
            </w:r>
            <w:r w:rsidR="003F4B71" w:rsidRPr="00432DAF">
              <w:rPr>
                <w:b/>
                <w:bCs/>
                <w:sz w:val="20"/>
                <w:szCs w:val="20"/>
              </w:rPr>
              <w:t>The Company</w:t>
            </w:r>
            <w:r w:rsidR="003F4B71" w:rsidRPr="00432DAF">
              <w:rPr>
                <w:sz w:val="20"/>
                <w:szCs w:val="20"/>
              </w:rPr>
              <w:t xml:space="preserve">, </w:t>
            </w:r>
            <w:r w:rsidR="00962A32" w:rsidRPr="00432DAF">
              <w:rPr>
                <w:b/>
                <w:bCs/>
                <w:sz w:val="20"/>
                <w:szCs w:val="20"/>
              </w:rPr>
              <w:t>Transmission Licensee</w:t>
            </w:r>
            <w:r w:rsidR="00962A32" w:rsidRPr="00432DAF">
              <w:rPr>
                <w:sz w:val="20"/>
                <w:szCs w:val="20"/>
              </w:rPr>
              <w:t xml:space="preserve">, </w:t>
            </w:r>
            <w:r w:rsidR="003F4B71" w:rsidRPr="00432DAF">
              <w:rPr>
                <w:b/>
                <w:bCs/>
                <w:sz w:val="20"/>
                <w:szCs w:val="20"/>
              </w:rPr>
              <w:t>Restoration Contractors</w:t>
            </w:r>
            <w:r w:rsidR="003F4B71" w:rsidRPr="00432DAF">
              <w:rPr>
                <w:sz w:val="20"/>
                <w:szCs w:val="20"/>
              </w:rPr>
              <w:t xml:space="preserve"> </w:t>
            </w:r>
            <w:r w:rsidR="00962A32" w:rsidRPr="00432DAF">
              <w:rPr>
                <w:sz w:val="20"/>
                <w:szCs w:val="20"/>
              </w:rPr>
              <w:t xml:space="preserve">and </w:t>
            </w:r>
            <w:r w:rsidR="00AD5B9A" w:rsidRPr="00432DAF">
              <w:rPr>
                <w:sz w:val="20"/>
                <w:szCs w:val="20"/>
              </w:rPr>
              <w:t xml:space="preserve">a </w:t>
            </w:r>
            <w:r w:rsidR="00962A32" w:rsidRPr="00432DAF">
              <w:rPr>
                <w:b/>
                <w:bCs/>
                <w:sz w:val="20"/>
                <w:szCs w:val="20"/>
              </w:rPr>
              <w:t>Network Operator</w:t>
            </w:r>
            <w:r w:rsidR="005A15A1" w:rsidRPr="00432DAF">
              <w:rPr>
                <w:sz w:val="20"/>
                <w:szCs w:val="20"/>
              </w:rPr>
              <w:t xml:space="preserve"> </w:t>
            </w:r>
            <w:r w:rsidRPr="00432DAF">
              <w:rPr>
                <w:sz w:val="20"/>
                <w:szCs w:val="20"/>
              </w:rPr>
              <w:t>under OC9.4.7.7</w:t>
            </w:r>
            <w:r w:rsidR="00C6561B" w:rsidRPr="00432DAF">
              <w:rPr>
                <w:sz w:val="20"/>
                <w:szCs w:val="20"/>
              </w:rPr>
              <w:t>,</w:t>
            </w:r>
            <w:r w:rsidRPr="00432DAF">
              <w:rPr>
                <w:sz w:val="20"/>
                <w:szCs w:val="20"/>
              </w:rPr>
              <w:t xml:space="preserve"> detailing the agreed method and procedure by which </w:t>
            </w:r>
            <w:r w:rsidR="003F4B71" w:rsidRPr="00432DAF">
              <w:rPr>
                <w:b/>
                <w:bCs/>
                <w:sz w:val="20"/>
                <w:szCs w:val="20"/>
              </w:rPr>
              <w:t>The Company</w:t>
            </w:r>
            <w:r w:rsidR="003F4B71" w:rsidRPr="00432DAF">
              <w:rPr>
                <w:sz w:val="20"/>
                <w:szCs w:val="20"/>
              </w:rPr>
              <w:t xml:space="preserve"> </w:t>
            </w:r>
            <w:r w:rsidR="0019442B" w:rsidRPr="00432DAF">
              <w:rPr>
                <w:sz w:val="20"/>
                <w:szCs w:val="20"/>
              </w:rPr>
              <w:t xml:space="preserve">or </w:t>
            </w:r>
            <w:r w:rsidR="008A490A" w:rsidRPr="00432DAF">
              <w:rPr>
                <w:b/>
                <w:bCs/>
                <w:sz w:val="20"/>
                <w:szCs w:val="20"/>
              </w:rPr>
              <w:t>Transmission Licensee</w:t>
            </w:r>
            <w:r w:rsidR="008A490A" w:rsidRPr="00432DAF">
              <w:rPr>
                <w:sz w:val="20"/>
                <w:szCs w:val="20"/>
              </w:rPr>
              <w:t xml:space="preserve"> in Scotland</w:t>
            </w:r>
            <w:r w:rsidR="008A490A" w:rsidRPr="002A73E9">
              <w:rPr>
                <w:szCs w:val="20"/>
              </w:rPr>
              <w:t xml:space="preserve"> </w:t>
            </w:r>
            <w:r w:rsidR="00C6561B" w:rsidRPr="00432DAF">
              <w:rPr>
                <w:sz w:val="20"/>
                <w:szCs w:val="20"/>
              </w:rPr>
              <w:t xml:space="preserve">will instruct </w:t>
            </w:r>
            <w:proofErr w:type="spellStart"/>
            <w:r w:rsidRPr="00432DAF">
              <w:rPr>
                <w:sz w:val="20"/>
                <w:szCs w:val="20"/>
              </w:rPr>
              <w:t>a</w:t>
            </w:r>
            <w:r w:rsidR="00E51ECD" w:rsidRPr="00432DAF">
              <w:rPr>
                <w:b/>
                <w:bCs/>
                <w:sz w:val="20"/>
                <w:szCs w:val="20"/>
              </w:rPr>
              <w:t>Restoration</w:t>
            </w:r>
            <w:proofErr w:type="spellEnd"/>
            <w:r w:rsidR="00E51ECD" w:rsidRPr="00432DAF">
              <w:rPr>
                <w:b/>
                <w:bCs/>
                <w:sz w:val="20"/>
                <w:szCs w:val="20"/>
              </w:rPr>
              <w:t xml:space="preserve"> Contractor</w:t>
            </w:r>
            <w:r w:rsidR="002D3F91" w:rsidRPr="00432DAF">
              <w:rPr>
                <w:b/>
                <w:bCs/>
                <w:sz w:val="20"/>
                <w:szCs w:val="20"/>
              </w:rPr>
              <w:t xml:space="preserve"> </w:t>
            </w:r>
            <w:r w:rsidR="00082ECD" w:rsidRPr="00432DAF">
              <w:rPr>
                <w:sz w:val="20"/>
                <w:szCs w:val="20"/>
              </w:rPr>
              <w:t>with an</w:t>
            </w:r>
            <w:r w:rsidR="00082ECD" w:rsidRPr="00432DAF">
              <w:rPr>
                <w:b/>
                <w:bCs/>
                <w:sz w:val="20"/>
                <w:szCs w:val="20"/>
              </w:rPr>
              <w:t xml:space="preserve"> Anchor Plant </w:t>
            </w:r>
            <w:r w:rsidRPr="00432DAF">
              <w:rPr>
                <w:sz w:val="20"/>
                <w:szCs w:val="20"/>
              </w:rPr>
              <w:t xml:space="preserve"> </w:t>
            </w:r>
            <w:r w:rsidR="00C6561B" w:rsidRPr="00432DAF">
              <w:rPr>
                <w:sz w:val="20"/>
                <w:szCs w:val="20"/>
              </w:rPr>
              <w:t xml:space="preserve">to </w:t>
            </w:r>
            <w:r w:rsidRPr="00432DAF">
              <w:rPr>
                <w:sz w:val="20"/>
                <w:szCs w:val="20"/>
              </w:rPr>
              <w:t xml:space="preserve">energise, part of the </w:t>
            </w:r>
            <w:r w:rsidRPr="00432DAF">
              <w:rPr>
                <w:b/>
                <w:bCs/>
                <w:sz w:val="20"/>
                <w:szCs w:val="20"/>
              </w:rPr>
              <w:t xml:space="preserve">Total System </w:t>
            </w:r>
            <w:r w:rsidR="00C6561B" w:rsidRPr="00432DAF">
              <w:rPr>
                <w:sz w:val="20"/>
                <w:szCs w:val="20"/>
              </w:rPr>
              <w:t xml:space="preserve">within 2 hours of </w:t>
            </w:r>
            <w:r w:rsidR="00F43F16" w:rsidRPr="00432DAF">
              <w:rPr>
                <w:sz w:val="20"/>
                <w:szCs w:val="20"/>
              </w:rPr>
              <w:t>that</w:t>
            </w:r>
            <w:r w:rsidR="00C6561B" w:rsidRPr="00432DAF">
              <w:rPr>
                <w:sz w:val="20"/>
                <w:szCs w:val="20"/>
              </w:rPr>
              <w:t xml:space="preserve"> </w:t>
            </w:r>
            <w:r w:rsidR="000908AB" w:rsidRPr="00432DAF">
              <w:rPr>
                <w:sz w:val="20"/>
                <w:szCs w:val="20"/>
              </w:rPr>
              <w:t>instruction</w:t>
            </w:r>
            <w:r w:rsidR="00F43F16" w:rsidRPr="00432DAF">
              <w:rPr>
                <w:b/>
                <w:bCs/>
                <w:sz w:val="20"/>
                <w:szCs w:val="20"/>
              </w:rPr>
              <w:t xml:space="preserve"> </w:t>
            </w:r>
            <w:r w:rsidRPr="00432DAF">
              <w:rPr>
                <w:sz w:val="20"/>
                <w:szCs w:val="20"/>
              </w:rPr>
              <w:t xml:space="preserve">and </w:t>
            </w:r>
            <w:r w:rsidR="00F43F16" w:rsidRPr="00432DAF">
              <w:rPr>
                <w:sz w:val="20"/>
                <w:szCs w:val="20"/>
              </w:rPr>
              <w:t xml:space="preserve">subsequently </w:t>
            </w:r>
            <w:r w:rsidRPr="00432DAF">
              <w:rPr>
                <w:sz w:val="20"/>
                <w:szCs w:val="20"/>
              </w:rPr>
              <w:t xml:space="preserve">meet complementary blocks of local </w:t>
            </w:r>
            <w:r w:rsidRPr="00432DAF">
              <w:rPr>
                <w:b/>
                <w:bCs/>
                <w:sz w:val="20"/>
                <w:szCs w:val="20"/>
              </w:rPr>
              <w:t xml:space="preserve">Demand </w:t>
            </w:r>
            <w:r w:rsidRPr="00432DAF">
              <w:rPr>
                <w:sz w:val="20"/>
                <w:szCs w:val="20"/>
              </w:rPr>
              <w:t xml:space="preserve">so as to form a </w:t>
            </w:r>
            <w:r w:rsidRPr="00432DAF">
              <w:rPr>
                <w:b/>
                <w:bCs/>
                <w:sz w:val="20"/>
                <w:szCs w:val="20"/>
              </w:rPr>
              <w:t>Power Island</w:t>
            </w:r>
            <w:r w:rsidRPr="00432DAF">
              <w:rPr>
                <w:sz w:val="20"/>
                <w:szCs w:val="20"/>
              </w:rPr>
              <w:t xml:space="preserve">. A </w:t>
            </w:r>
            <w:r w:rsidRPr="00432DAF">
              <w:rPr>
                <w:b/>
                <w:bCs/>
                <w:sz w:val="20"/>
                <w:szCs w:val="20"/>
              </w:rPr>
              <w:t>Local Joint Restoration Plan</w:t>
            </w:r>
            <w:r w:rsidRPr="002A73E9">
              <w:rPr>
                <w:sz w:val="20"/>
                <w:szCs w:val="20"/>
              </w:rPr>
              <w:t xml:space="preserve"> may </w:t>
            </w:r>
            <w:r w:rsidR="004B0D7B" w:rsidRPr="00432DAF">
              <w:rPr>
                <w:sz w:val="20"/>
                <w:szCs w:val="20"/>
              </w:rPr>
              <w:t xml:space="preserve">require the use of </w:t>
            </w:r>
            <w:r w:rsidRPr="00432DAF">
              <w:rPr>
                <w:sz w:val="20"/>
                <w:szCs w:val="20"/>
              </w:rPr>
              <w:t xml:space="preserve"> </w:t>
            </w:r>
            <w:r w:rsidRPr="00432DAF">
              <w:rPr>
                <w:b/>
                <w:bCs/>
                <w:sz w:val="20"/>
                <w:szCs w:val="20"/>
              </w:rPr>
              <w:t>Top Up Restoration Plant</w:t>
            </w:r>
            <w:r w:rsidRPr="00432DAF">
              <w:rPr>
                <w:sz w:val="20"/>
                <w:szCs w:val="20"/>
              </w:rPr>
              <w:t>.</w:t>
            </w:r>
          </w:p>
          <w:p w14:paraId="3235C563" w14:textId="5CCBEE96" w:rsidR="00EB1E5D" w:rsidRPr="002A73E9" w:rsidRDefault="001E2539" w:rsidP="00EB1E5D">
            <w:pPr>
              <w:pStyle w:val="TableArial11"/>
              <w:rPr>
                <w:highlight w:val="yellow"/>
              </w:rPr>
            </w:pPr>
            <w:r w:rsidRPr="00432DAF">
              <w:rPr>
                <w:rFonts w:cs="Arial"/>
              </w:rPr>
              <w:t xml:space="preserve">A </w:t>
            </w:r>
            <w:r w:rsidRPr="00432DAF">
              <w:rPr>
                <w:rFonts w:cs="Arial"/>
                <w:b/>
                <w:bCs/>
              </w:rPr>
              <w:t>Local Joint Restoration Plan</w:t>
            </w:r>
            <w:r w:rsidRPr="00432DAF">
              <w:rPr>
                <w:rFonts w:cs="Arial"/>
              </w:rPr>
              <w:t xml:space="preserve"> is distinct from and falls outside the provisions of a </w:t>
            </w:r>
            <w:r w:rsidRPr="00432DAF">
              <w:rPr>
                <w:rFonts w:cs="Arial"/>
                <w:b/>
                <w:bCs/>
              </w:rPr>
              <w:t xml:space="preserve">Distribution Restoration </w:t>
            </w:r>
            <w:r w:rsidR="00921EEC" w:rsidRPr="00432DAF">
              <w:rPr>
                <w:rFonts w:cs="Arial"/>
                <w:b/>
                <w:bCs/>
              </w:rPr>
              <w:t xml:space="preserve">Zone </w:t>
            </w:r>
            <w:r w:rsidRPr="00432DAF">
              <w:rPr>
                <w:rFonts w:cs="Arial"/>
                <w:b/>
                <w:bCs/>
              </w:rPr>
              <w:t>Plan</w:t>
            </w:r>
            <w:r w:rsidR="00685050" w:rsidRPr="00432DAF">
              <w:rPr>
                <w:rFonts w:cs="Arial"/>
              </w:rPr>
              <w:t>.</w:t>
            </w:r>
            <w:r w:rsidRPr="00616B63">
              <w:rPr>
                <w:rFonts w:cs="Arial"/>
              </w:rPr>
              <w:t xml:space="preserve"> </w:t>
            </w:r>
          </w:p>
        </w:tc>
      </w:tr>
      <w:tr w:rsidR="00EB1E5D" w:rsidRPr="007E0B31" w14:paraId="74F6FA25" w14:textId="77777777" w:rsidTr="490DE6A8">
        <w:trPr>
          <w:cantSplit/>
        </w:trPr>
        <w:tc>
          <w:tcPr>
            <w:tcW w:w="2884" w:type="dxa"/>
          </w:tcPr>
          <w:p w14:paraId="298F5400" w14:textId="77777777" w:rsidR="00EB1E5D" w:rsidRPr="007E0B31" w:rsidRDefault="00EB1E5D" w:rsidP="00EB1E5D">
            <w:pPr>
              <w:pStyle w:val="Arial11Bold"/>
              <w:rPr>
                <w:rFonts w:cs="Arial"/>
              </w:rPr>
            </w:pPr>
            <w:r w:rsidRPr="007E0B31">
              <w:rPr>
                <w:rFonts w:cs="Arial"/>
              </w:rPr>
              <w:t>Local Safety Instructions</w:t>
            </w:r>
          </w:p>
        </w:tc>
        <w:tc>
          <w:tcPr>
            <w:tcW w:w="6634" w:type="dxa"/>
          </w:tcPr>
          <w:p w14:paraId="7A965991" w14:textId="1F7D937B" w:rsidR="00EB1E5D" w:rsidRPr="007E0B31" w:rsidRDefault="00EB1E5D" w:rsidP="00EB1E5D">
            <w:pPr>
              <w:pStyle w:val="TableArial11"/>
              <w:rPr>
                <w:rFonts w:cs="Arial"/>
              </w:rPr>
            </w:pPr>
            <w:r w:rsidRPr="007E0B31">
              <w:rPr>
                <w:rFonts w:cs="Arial"/>
              </w:rPr>
              <w:t xml:space="preserve">For safety co-ordination in England and Wales, instructions on each </w:t>
            </w:r>
            <w:r w:rsidRPr="007E0B31">
              <w:rPr>
                <w:rFonts w:cs="Arial"/>
                <w:b/>
              </w:rPr>
              <w:t>User Site</w:t>
            </w:r>
            <w:r w:rsidRPr="007E0B31">
              <w:rPr>
                <w:rFonts w:cs="Arial"/>
              </w:rPr>
              <w:t xml:space="preserve"> and </w:t>
            </w:r>
            <w:r w:rsidRPr="007E0B31">
              <w:rPr>
                <w:rFonts w:cs="Arial"/>
                <w:b/>
              </w:rPr>
              <w:t>Transmission Site</w:t>
            </w:r>
            <w:r w:rsidRPr="007E0B31">
              <w:rPr>
                <w:rFonts w:cs="Arial"/>
              </w:rPr>
              <w:t xml:space="preserve">, approved by </w:t>
            </w:r>
            <w:r w:rsidRPr="00803955">
              <w:rPr>
                <w:rFonts w:cs="Arial"/>
                <w:b/>
              </w:rPr>
              <w:t>NGET</w:t>
            </w:r>
            <w:r>
              <w:rPr>
                <w:rFonts w:cs="Arial"/>
                <w:b/>
              </w:rPr>
              <w:t>’s</w:t>
            </w:r>
            <w:r w:rsidRPr="007E0B31">
              <w:rPr>
                <w:rFonts w:cs="Arial"/>
              </w:rPr>
              <w:t xml:space="preserve"> or </w:t>
            </w:r>
            <w:r w:rsidRPr="007E0B31">
              <w:rPr>
                <w:rFonts w:cs="Arial"/>
                <w:b/>
              </w:rPr>
              <w:t>User's</w:t>
            </w:r>
            <w:r w:rsidRPr="007E0B31">
              <w:rPr>
                <w:rFonts w:cs="Arial"/>
              </w:rPr>
              <w:t xml:space="preserve"> relevant manager, setting down the methods of achieving the objectives of </w:t>
            </w:r>
            <w:r w:rsidRPr="00803955">
              <w:rPr>
                <w:rFonts w:cs="Arial"/>
                <w:b/>
              </w:rPr>
              <w:t>NGET</w:t>
            </w:r>
            <w:r w:rsidRPr="007E0B31">
              <w:rPr>
                <w:rFonts w:cs="Arial"/>
                <w:b/>
              </w:rPr>
              <w:t>'s</w:t>
            </w:r>
            <w:r w:rsidRPr="007E0B31">
              <w:rPr>
                <w:rFonts w:cs="Arial"/>
              </w:rPr>
              <w:t xml:space="preserve"> or the </w:t>
            </w:r>
            <w:r w:rsidRPr="007E0B31">
              <w:rPr>
                <w:rFonts w:cs="Arial"/>
                <w:b/>
              </w:rPr>
              <w:t>User's</w:t>
            </w:r>
            <w:r w:rsidRPr="007E0B31">
              <w:rPr>
                <w:rFonts w:cs="Arial"/>
              </w:rPr>
              <w:t xml:space="preserve"> </w:t>
            </w:r>
            <w:r w:rsidRPr="007E0B31">
              <w:rPr>
                <w:rFonts w:cs="Arial"/>
                <w:b/>
              </w:rPr>
              <w:t>Safety Rules</w:t>
            </w:r>
            <w:r w:rsidRPr="007E0B31">
              <w:rPr>
                <w:rFonts w:cs="Arial"/>
              </w:rPr>
              <w:t xml:space="preserve">, as the case may be, to ensure the safety of personnel carrying out work or testing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on which </w:t>
            </w:r>
            <w:r>
              <w:rPr>
                <w:rFonts w:cs="Arial"/>
              </w:rPr>
              <w:t>their</w:t>
            </w:r>
            <w:r w:rsidRPr="007E0B31">
              <w:rPr>
                <w:rFonts w:cs="Arial"/>
              </w:rPr>
              <w:t xml:space="preserve"> </w:t>
            </w:r>
            <w:r w:rsidRPr="007E0B31">
              <w:rPr>
                <w:rFonts w:cs="Arial"/>
                <w:b/>
              </w:rPr>
              <w:t>Safety Rules</w:t>
            </w:r>
            <w:r w:rsidRPr="007E0B31">
              <w:rPr>
                <w:rFonts w:cs="Arial"/>
              </w:rPr>
              <w:t xml:space="preserve"> apply and, in the case of a </w:t>
            </w:r>
            <w:r w:rsidRPr="007E0B31">
              <w:rPr>
                <w:rFonts w:cs="Arial"/>
                <w:b/>
              </w:rPr>
              <w:t>User</w:t>
            </w:r>
            <w:r w:rsidRPr="007E0B31">
              <w:rPr>
                <w:rFonts w:cs="Arial"/>
              </w:rPr>
              <w:t xml:space="preserve">, any other document(s) on a </w:t>
            </w:r>
            <w:r w:rsidRPr="007E0B31">
              <w:rPr>
                <w:rFonts w:cs="Arial"/>
                <w:b/>
              </w:rPr>
              <w:t>User Site</w:t>
            </w:r>
            <w:r w:rsidRPr="007E0B31">
              <w:rPr>
                <w:rFonts w:cs="Arial"/>
              </w:rPr>
              <w:t xml:space="preserve"> which contains rules with regard to maintaining or securing the isolating position of an </w:t>
            </w:r>
            <w:r w:rsidRPr="007E0B31">
              <w:rPr>
                <w:rFonts w:cs="Arial"/>
                <w:b/>
              </w:rPr>
              <w:t>Isolating Device</w:t>
            </w:r>
            <w:r w:rsidRPr="007E0B31">
              <w:rPr>
                <w:rFonts w:cs="Arial"/>
              </w:rPr>
              <w:t xml:space="preserve">, or maintaining a physical separation or maintaining or securing the position of an </w:t>
            </w:r>
            <w:r w:rsidRPr="007E0B31">
              <w:rPr>
                <w:rFonts w:cs="Arial"/>
                <w:b/>
              </w:rPr>
              <w:t>Earthing Device</w:t>
            </w:r>
            <w:r w:rsidRPr="007E0B31">
              <w:rPr>
                <w:rFonts w:cs="Arial"/>
              </w:rPr>
              <w:t>.</w:t>
            </w:r>
          </w:p>
        </w:tc>
      </w:tr>
      <w:tr w:rsidR="00EB1E5D" w:rsidRPr="007E0B31" w14:paraId="77B1C1F3" w14:textId="77777777" w:rsidTr="490DE6A8">
        <w:trPr>
          <w:cantSplit/>
        </w:trPr>
        <w:tc>
          <w:tcPr>
            <w:tcW w:w="2884" w:type="dxa"/>
          </w:tcPr>
          <w:p w14:paraId="41E761FD" w14:textId="77777777" w:rsidR="00EB1E5D" w:rsidRPr="007E0B31" w:rsidRDefault="00EB1E5D" w:rsidP="00EB1E5D">
            <w:pPr>
              <w:pStyle w:val="Arial11Bold"/>
              <w:rPr>
                <w:rFonts w:cs="Arial"/>
              </w:rPr>
            </w:pPr>
            <w:r w:rsidRPr="007E0B31">
              <w:rPr>
                <w:rFonts w:cs="Arial"/>
              </w:rPr>
              <w:t>Local Switching Procedure</w:t>
            </w:r>
          </w:p>
        </w:tc>
        <w:tc>
          <w:tcPr>
            <w:tcW w:w="6634" w:type="dxa"/>
          </w:tcPr>
          <w:p w14:paraId="64A70D2F" w14:textId="77777777" w:rsidR="00EB1E5D" w:rsidRPr="007E0B31" w:rsidRDefault="00EB1E5D" w:rsidP="00EB1E5D">
            <w:pPr>
              <w:pStyle w:val="TableArial11"/>
              <w:rPr>
                <w:rFonts w:cs="Arial"/>
              </w:rPr>
            </w:pPr>
            <w:r w:rsidRPr="007E0B31">
              <w:rPr>
                <w:rFonts w:cs="Arial"/>
              </w:rPr>
              <w:t xml:space="preserve">A procedure produced under OC7.6 detailing the agreed arrangements in respect of carrying out of </w:t>
            </w:r>
            <w:r w:rsidRPr="007E0B31">
              <w:rPr>
                <w:rFonts w:cs="Arial"/>
                <w:b/>
              </w:rPr>
              <w:t>Operational Switching</w:t>
            </w:r>
            <w:r w:rsidRPr="007E0B31">
              <w:rPr>
                <w:rFonts w:cs="Arial"/>
              </w:rPr>
              <w:t xml:space="preserve"> at </w:t>
            </w:r>
            <w:r w:rsidRPr="007E0B31">
              <w:rPr>
                <w:rFonts w:cs="Arial"/>
                <w:b/>
              </w:rPr>
              <w:t>Connection Sites</w:t>
            </w:r>
            <w:r w:rsidRPr="007E0B31">
              <w:rPr>
                <w:rFonts w:cs="Arial"/>
              </w:rPr>
              <w:t xml:space="preserve"> and parts of the </w:t>
            </w:r>
            <w:r w:rsidRPr="007E0B31">
              <w:rPr>
                <w:rFonts w:cs="Arial"/>
                <w:b/>
              </w:rPr>
              <w:t>National Electricity Transmission System</w:t>
            </w:r>
            <w:r w:rsidRPr="007E0B31">
              <w:rPr>
                <w:rFonts w:cs="Arial"/>
              </w:rPr>
              <w:t xml:space="preserve"> adjacent to those </w:t>
            </w:r>
            <w:r w:rsidRPr="007E0B31">
              <w:rPr>
                <w:rFonts w:cs="Arial"/>
                <w:b/>
              </w:rPr>
              <w:t>Connection Sites</w:t>
            </w:r>
            <w:r w:rsidRPr="007E0B31">
              <w:rPr>
                <w:rFonts w:cs="Arial"/>
              </w:rPr>
              <w:t>.</w:t>
            </w:r>
          </w:p>
        </w:tc>
      </w:tr>
      <w:tr w:rsidR="00EB1E5D" w:rsidRPr="007E0B31" w14:paraId="4247B2A6" w14:textId="77777777" w:rsidTr="490DE6A8">
        <w:trPr>
          <w:cantSplit/>
        </w:trPr>
        <w:tc>
          <w:tcPr>
            <w:tcW w:w="2884" w:type="dxa"/>
          </w:tcPr>
          <w:p w14:paraId="796A8D79" w14:textId="77777777" w:rsidR="00EB1E5D" w:rsidRPr="007E0B31" w:rsidRDefault="00EB1E5D" w:rsidP="00EB1E5D">
            <w:pPr>
              <w:pStyle w:val="Arial11Bold"/>
              <w:rPr>
                <w:rFonts w:cs="Arial"/>
              </w:rPr>
            </w:pPr>
            <w:r w:rsidRPr="007E0B31">
              <w:rPr>
                <w:rFonts w:cs="Arial"/>
              </w:rPr>
              <w:t xml:space="preserve">Localised Negative Reserve Active Power Margin </w:t>
            </w:r>
            <w:r w:rsidRPr="007E0B31">
              <w:rPr>
                <w:rFonts w:cs="Arial"/>
                <w:b w:val="0"/>
              </w:rPr>
              <w:t>or</w:t>
            </w:r>
            <w:r w:rsidRPr="007E0B31">
              <w:rPr>
                <w:rFonts w:cs="Arial"/>
              </w:rPr>
              <w:t xml:space="preserve"> Localised NRAPM</w:t>
            </w:r>
          </w:p>
        </w:tc>
        <w:tc>
          <w:tcPr>
            <w:tcW w:w="6634" w:type="dxa"/>
          </w:tcPr>
          <w:p w14:paraId="07C24117" w14:textId="38BE9922" w:rsidR="00EB1E5D" w:rsidRPr="007E0B31" w:rsidRDefault="00EB1E5D" w:rsidP="00EB1E5D">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transfers to and from a </w:t>
            </w:r>
            <w:r w:rsidRPr="007E0B31">
              <w:rPr>
                <w:rFonts w:cs="Arial"/>
                <w:b/>
              </w:rPr>
              <w:t>System Constraint Group</w:t>
            </w:r>
            <w:r w:rsidRPr="007E0B31">
              <w:rPr>
                <w:rFonts w:cs="Arial"/>
              </w:rPr>
              <w:t xml:space="preserve"> (as the case may be) to be contained within such reasonable limit as </w:t>
            </w:r>
            <w:r>
              <w:rPr>
                <w:rFonts w:cs="Arial"/>
                <w:b/>
              </w:rPr>
              <w:t>The Company</w:t>
            </w:r>
            <w:r w:rsidRPr="007E0B31">
              <w:rPr>
                <w:rFonts w:cs="Arial"/>
              </w:rPr>
              <w:t xml:space="preserve"> may determine. </w:t>
            </w:r>
          </w:p>
        </w:tc>
      </w:tr>
      <w:tr w:rsidR="00EB1E5D" w:rsidRPr="007E0B31" w14:paraId="7AF5C5F6" w14:textId="77777777" w:rsidTr="490DE6A8">
        <w:trPr>
          <w:cantSplit/>
        </w:trPr>
        <w:tc>
          <w:tcPr>
            <w:tcW w:w="2884" w:type="dxa"/>
          </w:tcPr>
          <w:p w14:paraId="539D52FC" w14:textId="77777777" w:rsidR="00EB1E5D" w:rsidRPr="007E0B31" w:rsidRDefault="00EB1E5D" w:rsidP="00EB1E5D">
            <w:pPr>
              <w:pStyle w:val="Arial11Bold"/>
              <w:rPr>
                <w:rFonts w:cs="Arial"/>
              </w:rPr>
            </w:pPr>
            <w:r w:rsidRPr="007E0B31">
              <w:rPr>
                <w:rFonts w:cs="Arial"/>
              </w:rPr>
              <w:t>Location</w:t>
            </w:r>
          </w:p>
        </w:tc>
        <w:tc>
          <w:tcPr>
            <w:tcW w:w="6634" w:type="dxa"/>
          </w:tcPr>
          <w:p w14:paraId="55856EBA" w14:textId="77777777" w:rsidR="00EB1E5D" w:rsidRPr="007E0B31" w:rsidRDefault="00EB1E5D" w:rsidP="00EB1E5D">
            <w:pPr>
              <w:pStyle w:val="TableArial11"/>
              <w:rPr>
                <w:rFonts w:cs="Arial"/>
              </w:rPr>
            </w:pPr>
            <w:r w:rsidRPr="007E0B31">
              <w:rPr>
                <w:rFonts w:cs="Arial"/>
              </w:rPr>
              <w:t xml:space="preserve">Any place at which </w:t>
            </w:r>
            <w:r w:rsidRPr="007E0B31">
              <w:rPr>
                <w:rFonts w:cs="Arial"/>
                <w:b/>
              </w:rPr>
              <w:t>Safety Precautions</w:t>
            </w:r>
            <w:r w:rsidRPr="007E0B31">
              <w:rPr>
                <w:rFonts w:cs="Arial"/>
              </w:rPr>
              <w:t xml:space="preserve"> are to be applied.</w:t>
            </w:r>
          </w:p>
        </w:tc>
      </w:tr>
      <w:tr w:rsidR="00EB1E5D" w:rsidRPr="007E0B31" w14:paraId="0E4BDD8F" w14:textId="77777777" w:rsidTr="490DE6A8">
        <w:trPr>
          <w:cantSplit/>
        </w:trPr>
        <w:tc>
          <w:tcPr>
            <w:tcW w:w="2884" w:type="dxa"/>
          </w:tcPr>
          <w:p w14:paraId="41B859E4" w14:textId="77777777" w:rsidR="00EB1E5D" w:rsidRPr="007E0B31" w:rsidRDefault="00EB1E5D" w:rsidP="00EB1E5D">
            <w:pPr>
              <w:pStyle w:val="Arial11Bold"/>
              <w:rPr>
                <w:rFonts w:cs="Arial"/>
              </w:rPr>
            </w:pPr>
            <w:r w:rsidRPr="007E0B31">
              <w:rPr>
                <w:rFonts w:cs="Arial"/>
              </w:rPr>
              <w:t>Locked</w:t>
            </w:r>
          </w:p>
        </w:tc>
        <w:tc>
          <w:tcPr>
            <w:tcW w:w="6634" w:type="dxa"/>
          </w:tcPr>
          <w:p w14:paraId="585D4C7B" w14:textId="77777777" w:rsidR="00EB1E5D" w:rsidRPr="007E0B31" w:rsidRDefault="00EB1E5D" w:rsidP="00EB1E5D">
            <w:pPr>
              <w:pStyle w:val="TableArial11"/>
              <w:rPr>
                <w:rFonts w:cs="Arial"/>
              </w:rPr>
            </w:pPr>
            <w:r w:rsidRPr="007E0B31">
              <w:rPr>
                <w:rFonts w:cs="Arial"/>
              </w:rPr>
              <w:t xml:space="preserve">A condition of </w:t>
            </w:r>
            <w:r w:rsidRPr="007E0B31">
              <w:rPr>
                <w:rFonts w:cs="Arial"/>
                <w:b/>
              </w:rPr>
              <w:t>HV Apparatus</w:t>
            </w:r>
            <w:r w:rsidRPr="007E0B31">
              <w:rPr>
                <w:rFonts w:cs="Arial"/>
              </w:rPr>
              <w:t xml:space="preserve"> that cannot be altered without the operation of a locking device.</w:t>
            </w:r>
          </w:p>
        </w:tc>
      </w:tr>
      <w:tr w:rsidR="00EB1E5D" w:rsidRPr="007E0B31" w14:paraId="57EA3F5C" w14:textId="77777777" w:rsidTr="490DE6A8">
        <w:trPr>
          <w:cantSplit/>
        </w:trPr>
        <w:tc>
          <w:tcPr>
            <w:tcW w:w="2884" w:type="dxa"/>
          </w:tcPr>
          <w:p w14:paraId="0F7F6662" w14:textId="77777777" w:rsidR="00EB1E5D" w:rsidRPr="007E0B31" w:rsidRDefault="00EB1E5D" w:rsidP="00EB1E5D">
            <w:pPr>
              <w:pStyle w:val="Arial11Bold"/>
              <w:rPr>
                <w:rFonts w:cs="Arial"/>
              </w:rPr>
            </w:pPr>
            <w:r w:rsidRPr="007E0B31">
              <w:rPr>
                <w:rFonts w:cs="Arial"/>
              </w:rPr>
              <w:t>Locking</w:t>
            </w:r>
          </w:p>
        </w:tc>
        <w:tc>
          <w:tcPr>
            <w:tcW w:w="6634" w:type="dxa"/>
          </w:tcPr>
          <w:p w14:paraId="25877041" w14:textId="77777777" w:rsidR="00EB1E5D" w:rsidRPr="007E0B31" w:rsidRDefault="00EB1E5D" w:rsidP="00EB1E5D">
            <w:pPr>
              <w:pStyle w:val="TableArial11"/>
              <w:rPr>
                <w:rFonts w:cs="Arial"/>
              </w:rPr>
            </w:pPr>
            <w:r w:rsidRPr="007E0B31">
              <w:rPr>
                <w:rFonts w:cs="Arial"/>
              </w:rPr>
              <w:t xml:space="preserve">The application of a locking device which enables </w:t>
            </w:r>
            <w:r w:rsidRPr="007E0B31">
              <w:rPr>
                <w:rFonts w:cs="Arial"/>
                <w:b/>
              </w:rPr>
              <w:t>HV Apparatus</w:t>
            </w:r>
            <w:r w:rsidRPr="007E0B31">
              <w:rPr>
                <w:rFonts w:cs="Arial"/>
              </w:rPr>
              <w:t xml:space="preserve"> to be </w:t>
            </w:r>
            <w:r w:rsidRPr="007E0B31">
              <w:rPr>
                <w:rFonts w:cs="Arial"/>
                <w:b/>
              </w:rPr>
              <w:t>Locked</w:t>
            </w:r>
            <w:r w:rsidRPr="007E0B31">
              <w:rPr>
                <w:rFonts w:cs="Arial"/>
              </w:rPr>
              <w:t>.</w:t>
            </w:r>
          </w:p>
        </w:tc>
      </w:tr>
      <w:tr w:rsidR="00EB1E5D" w:rsidRPr="007E0B31" w14:paraId="05FD6AF9" w14:textId="77777777" w:rsidTr="490DE6A8">
        <w:trPr>
          <w:cantSplit/>
        </w:trPr>
        <w:tc>
          <w:tcPr>
            <w:tcW w:w="2884" w:type="dxa"/>
          </w:tcPr>
          <w:p w14:paraId="508D8CC7" w14:textId="77777777" w:rsidR="00EB1E5D" w:rsidRPr="007E0B31" w:rsidRDefault="00EB1E5D" w:rsidP="00EB1E5D">
            <w:pPr>
              <w:pStyle w:val="Arial11Bold"/>
              <w:rPr>
                <w:rFonts w:cs="Arial"/>
              </w:rPr>
            </w:pPr>
            <w:r w:rsidRPr="007E0B31">
              <w:rPr>
                <w:rFonts w:cs="Arial"/>
              </w:rPr>
              <w:t>Low Frequency Relay</w:t>
            </w:r>
          </w:p>
        </w:tc>
        <w:tc>
          <w:tcPr>
            <w:tcW w:w="6634" w:type="dxa"/>
          </w:tcPr>
          <w:p w14:paraId="615E9EC2" w14:textId="77777777" w:rsidR="00EB1E5D" w:rsidRPr="007E0B31" w:rsidRDefault="00EB1E5D" w:rsidP="00EB1E5D">
            <w:pPr>
              <w:pStyle w:val="TableArial11"/>
              <w:rPr>
                <w:rFonts w:cs="Arial"/>
              </w:rPr>
            </w:pPr>
            <w:r w:rsidRPr="007E0B31">
              <w:rPr>
                <w:rFonts w:cs="Arial"/>
              </w:rPr>
              <w:t xml:space="preserve">Has the same meaning as </w:t>
            </w:r>
            <w:r w:rsidRPr="007E0B31">
              <w:rPr>
                <w:rFonts w:cs="Arial"/>
                <w:b/>
              </w:rPr>
              <w:t>Under Frequency Relay</w:t>
            </w:r>
            <w:r w:rsidRPr="007E0B31">
              <w:rPr>
                <w:rFonts w:cs="Arial"/>
              </w:rPr>
              <w:t>.</w:t>
            </w:r>
          </w:p>
        </w:tc>
      </w:tr>
      <w:tr w:rsidR="00EB1E5D" w:rsidRPr="007E0B31" w14:paraId="3E4531E5" w14:textId="77777777" w:rsidTr="490DE6A8">
        <w:trPr>
          <w:cantSplit/>
        </w:trPr>
        <w:tc>
          <w:tcPr>
            <w:tcW w:w="2884" w:type="dxa"/>
          </w:tcPr>
          <w:p w14:paraId="65FD748C" w14:textId="77777777" w:rsidR="00EB1E5D" w:rsidRPr="007E0B31" w:rsidRDefault="00EB1E5D" w:rsidP="00EB1E5D">
            <w:pPr>
              <w:pStyle w:val="Arial11Bold"/>
              <w:rPr>
                <w:rFonts w:cs="Arial"/>
              </w:rPr>
            </w:pPr>
            <w:r w:rsidRPr="007E0B31">
              <w:rPr>
                <w:rFonts w:cs="Arial"/>
              </w:rPr>
              <w:t xml:space="preserve">Low Voltage </w:t>
            </w:r>
            <w:r w:rsidRPr="007E0B31">
              <w:rPr>
                <w:rFonts w:cs="Arial"/>
                <w:b w:val="0"/>
              </w:rPr>
              <w:t>or</w:t>
            </w:r>
            <w:r w:rsidRPr="007E0B31">
              <w:rPr>
                <w:rFonts w:cs="Arial"/>
              </w:rPr>
              <w:t xml:space="preserve"> LV</w:t>
            </w:r>
          </w:p>
        </w:tc>
        <w:tc>
          <w:tcPr>
            <w:tcW w:w="6634" w:type="dxa"/>
          </w:tcPr>
          <w:p w14:paraId="476D1180" w14:textId="77777777" w:rsidR="00EB1E5D" w:rsidRPr="007E0B31" w:rsidRDefault="00EB1E5D" w:rsidP="00EB1E5D">
            <w:pPr>
              <w:pStyle w:val="TableArial11"/>
              <w:rPr>
                <w:rFonts w:cs="Arial"/>
              </w:rPr>
            </w:pPr>
            <w:r w:rsidRPr="007E0B31">
              <w:rPr>
                <w:rFonts w:cs="Arial"/>
              </w:rPr>
              <w:t xml:space="preserve">For </w:t>
            </w:r>
            <w:r w:rsidRPr="007E0B31">
              <w:rPr>
                <w:rFonts w:cs="Arial"/>
                <w:b/>
              </w:rPr>
              <w:t xml:space="preserve">E&amp;W Transmission Systems </w:t>
            </w:r>
            <w:r w:rsidRPr="007E0B31">
              <w:rPr>
                <w:rFonts w:cs="Arial"/>
              </w:rPr>
              <w:t xml:space="preserve">a voltage not exceeding 250 volts. For </w:t>
            </w:r>
            <w:r w:rsidRPr="007E0B31">
              <w:rPr>
                <w:rFonts w:cs="Arial"/>
                <w:b/>
              </w:rPr>
              <w:t>Scottish Transmission Systems</w:t>
            </w:r>
            <w:r w:rsidRPr="007E0B31">
              <w:rPr>
                <w:rFonts w:cs="Arial"/>
              </w:rPr>
              <w:t>, a voltage exceeding 50 volts but not exceeding 1000 volts.</w:t>
            </w:r>
          </w:p>
        </w:tc>
      </w:tr>
      <w:tr w:rsidR="00EB1E5D" w:rsidRPr="007E0B31" w14:paraId="1231D50D" w14:textId="77777777" w:rsidTr="490DE6A8">
        <w:trPr>
          <w:cantSplit/>
        </w:trPr>
        <w:tc>
          <w:tcPr>
            <w:tcW w:w="2884" w:type="dxa"/>
          </w:tcPr>
          <w:p w14:paraId="7F97E239" w14:textId="77777777" w:rsidR="00EB1E5D" w:rsidRPr="007E0B31" w:rsidRDefault="00EB1E5D" w:rsidP="00EB1E5D">
            <w:pPr>
              <w:pStyle w:val="Arial11Bold"/>
              <w:rPr>
                <w:rFonts w:cs="Arial"/>
              </w:rPr>
            </w:pPr>
            <w:r w:rsidRPr="007E0B31">
              <w:rPr>
                <w:rFonts w:cs="Arial"/>
              </w:rPr>
              <w:lastRenderedPageBreak/>
              <w:t>LV Side of the Offshore Platform</w:t>
            </w:r>
          </w:p>
        </w:tc>
        <w:tc>
          <w:tcPr>
            <w:tcW w:w="6634" w:type="dxa"/>
          </w:tcPr>
          <w:p w14:paraId="00CEA237" w14:textId="77777777" w:rsidR="00EB1E5D" w:rsidRPr="007E0B31" w:rsidRDefault="00EB1E5D" w:rsidP="00EB1E5D">
            <w:pPr>
              <w:pStyle w:val="TableArial11"/>
              <w:rPr>
                <w:rFonts w:cs="Arial"/>
              </w:rPr>
            </w:pPr>
            <w:r w:rsidRPr="007E0B31">
              <w:rPr>
                <w:rFonts w:cs="Arial"/>
              </w:rPr>
              <w:t xml:space="preserve">Unless otherwise specified in the </w:t>
            </w:r>
            <w:r w:rsidRPr="007E0B31">
              <w:rPr>
                <w:rFonts w:cs="Arial"/>
                <w:b/>
              </w:rPr>
              <w:t>Bilateral Agreement</w:t>
            </w:r>
            <w:r w:rsidRPr="007E0B31">
              <w:rPr>
                <w:rFonts w:cs="Arial"/>
              </w:rPr>
              <w:t xml:space="preserve">, the busbar on the </w:t>
            </w:r>
            <w:r w:rsidRPr="007E0B31">
              <w:rPr>
                <w:rFonts w:cs="Arial"/>
                <w:b/>
              </w:rPr>
              <w:t>Offshore Platform</w:t>
            </w:r>
            <w:r w:rsidRPr="007E0B31">
              <w:rPr>
                <w:rFonts w:cs="Arial"/>
              </w:rPr>
              <w:t xml:space="preserve"> (typically 33kV) at which the relevant </w:t>
            </w:r>
            <w:r w:rsidRPr="007E0B31">
              <w:rPr>
                <w:rFonts w:cs="Arial"/>
                <w:b/>
              </w:rPr>
              <w:t>Offshore</w:t>
            </w:r>
            <w:r w:rsidRPr="007E0B31">
              <w:rPr>
                <w:rFonts w:cs="Arial"/>
              </w:rPr>
              <w:t xml:space="preserve"> </w:t>
            </w:r>
            <w:r w:rsidRPr="007E0B31">
              <w:rPr>
                <w:rFonts w:cs="Arial"/>
                <w:b/>
              </w:rPr>
              <w:t xml:space="preserve">Grid Entry Point </w:t>
            </w:r>
            <w:r w:rsidRPr="007E0B31">
              <w:rPr>
                <w:rFonts w:cs="Arial"/>
              </w:rPr>
              <w:t>is located.</w:t>
            </w:r>
          </w:p>
        </w:tc>
      </w:tr>
      <w:tr w:rsidR="00EB1E5D" w:rsidRPr="007E0B31" w14:paraId="43E02C23" w14:textId="77777777" w:rsidTr="490DE6A8">
        <w:trPr>
          <w:cantSplit/>
        </w:trPr>
        <w:tc>
          <w:tcPr>
            <w:tcW w:w="2884" w:type="dxa"/>
          </w:tcPr>
          <w:p w14:paraId="149BA9AB" w14:textId="77777777" w:rsidR="00EB1E5D" w:rsidRPr="007E0B31" w:rsidRDefault="00EB1E5D" w:rsidP="00EB1E5D">
            <w:pPr>
              <w:pStyle w:val="Level1Text"/>
              <w:tabs>
                <w:tab w:val="left" w:pos="0"/>
                <w:tab w:val="left" w:pos="34"/>
              </w:tabs>
              <w:ind w:left="0" w:firstLine="0"/>
              <w:rPr>
                <w:rFonts w:cs="Arial"/>
                <w:b/>
                <w:color w:val="auto"/>
                <w:lang w:val="en-GB"/>
              </w:rPr>
            </w:pPr>
            <w:r w:rsidRPr="007E0B31">
              <w:rPr>
                <w:rFonts w:cs="Arial"/>
                <w:b/>
                <w:color w:val="auto"/>
              </w:rPr>
              <w:t>Main Plant and Apparatus</w:t>
            </w:r>
          </w:p>
        </w:tc>
        <w:tc>
          <w:tcPr>
            <w:tcW w:w="6634" w:type="dxa"/>
          </w:tcPr>
          <w:p w14:paraId="32C8C795" w14:textId="20E0653A"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In respect of a </w:t>
            </w:r>
            <w:r w:rsidRPr="007E0B31">
              <w:rPr>
                <w:rFonts w:cs="Arial"/>
                <w:b/>
                <w:color w:val="auto"/>
              </w:rPr>
              <w:t>Power Station</w:t>
            </w:r>
            <w:r w:rsidRPr="007E0B31">
              <w:rPr>
                <w:rFonts w:cs="Arial"/>
                <w:color w:val="auto"/>
              </w:rPr>
              <w:t xml:space="preserve"> (including </w:t>
            </w:r>
            <w:r w:rsidRPr="007E0B31">
              <w:rPr>
                <w:rFonts w:cs="Arial"/>
                <w:b/>
                <w:color w:val="auto"/>
              </w:rPr>
              <w:t>Power Stations</w:t>
            </w:r>
            <w:r w:rsidRPr="007E0B31">
              <w:rPr>
                <w:rFonts w:cs="Arial"/>
                <w:color w:val="auto"/>
              </w:rPr>
              <w:t xml:space="preserve"> comprising of </w:t>
            </w:r>
            <w:r w:rsidRPr="007E0B31">
              <w:rPr>
                <w:rFonts w:cs="Arial"/>
                <w:b/>
                <w:color w:val="auto"/>
              </w:rPr>
              <w:t>DC Connected Power Park Modules</w:t>
            </w:r>
            <w:r>
              <w:rPr>
                <w:rFonts w:cs="Arial"/>
                <w:b/>
                <w:color w:val="auto"/>
              </w:rPr>
              <w:t xml:space="preserve"> </w:t>
            </w:r>
            <w:r w:rsidRPr="00745344">
              <w:rPr>
                <w:rFonts w:cs="Arial"/>
                <w:color w:val="auto"/>
              </w:rPr>
              <w:t>and</w:t>
            </w:r>
            <w:r>
              <w:rPr>
                <w:rFonts w:cs="Arial"/>
                <w:b/>
                <w:color w:val="auto"/>
              </w:rPr>
              <w:t xml:space="preserve"> Electricity Storage Modules</w:t>
            </w:r>
            <w:r w:rsidRPr="007E0B31">
              <w:rPr>
                <w:rFonts w:cs="Arial"/>
                <w:color w:val="auto"/>
              </w:rPr>
              <w:t>) is one or more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required to convert </w:t>
            </w:r>
            <w:r>
              <w:rPr>
                <w:rFonts w:cs="Arial"/>
                <w:color w:val="auto"/>
              </w:rPr>
              <w:t xml:space="preserve">or re-convert </w:t>
            </w:r>
            <w:r w:rsidRPr="007E0B31">
              <w:rPr>
                <w:rFonts w:cs="Arial"/>
                <w:color w:val="auto"/>
              </w:rPr>
              <w:t xml:space="preserve">the primary source of energy into electricity.  </w:t>
            </w:r>
          </w:p>
          <w:p w14:paraId="2C979C2F" w14:textId="77777777" w:rsidR="00EB1E5D" w:rsidRDefault="00EB1E5D" w:rsidP="00EB1E5D">
            <w:pPr>
              <w:pStyle w:val="Level1Text"/>
              <w:tabs>
                <w:tab w:val="left" w:pos="0"/>
              </w:tabs>
              <w:ind w:left="0" w:firstLine="0"/>
              <w:jc w:val="both"/>
              <w:rPr>
                <w:rFonts w:cs="Arial"/>
                <w:color w:val="auto"/>
              </w:rPr>
            </w:pPr>
            <w:r w:rsidRPr="007E0B31">
              <w:rPr>
                <w:rFonts w:cs="Arial"/>
                <w:color w:val="auto"/>
              </w:rPr>
              <w:t xml:space="preserve">In respect of </w:t>
            </w:r>
            <w:r w:rsidRPr="007E0B31">
              <w:rPr>
                <w:rFonts w:cs="Arial"/>
                <w:b/>
                <w:color w:val="auto"/>
              </w:rPr>
              <w:t xml:space="preserve">HVDC Systems </w:t>
            </w:r>
            <w:r w:rsidRPr="007E0B31">
              <w:rPr>
                <w:rFonts w:cs="Arial"/>
                <w:color w:val="auto"/>
              </w:rPr>
              <w:t>or</w:t>
            </w:r>
            <w:r w:rsidRPr="007E0B31">
              <w:rPr>
                <w:rFonts w:cs="Arial"/>
                <w:b/>
                <w:color w:val="auto"/>
              </w:rPr>
              <w:t xml:space="preserve"> DC Converters</w:t>
            </w:r>
            <w:r w:rsidRPr="007E0B31">
              <w:rPr>
                <w:rFonts w:cs="Arial"/>
                <w:color w:val="auto"/>
              </w:rPr>
              <w:t xml:space="preserve"> or </w:t>
            </w:r>
            <w:r w:rsidRPr="007E0B31">
              <w:rPr>
                <w:rFonts w:cs="Arial"/>
                <w:b/>
                <w:color w:val="auto"/>
              </w:rPr>
              <w:t>Transmission DC Converters</w:t>
            </w:r>
            <w:r w:rsidRPr="007E0B31">
              <w:rPr>
                <w:rFonts w:cs="Arial"/>
                <w:color w:val="auto"/>
              </w:rPr>
              <w:t xml:space="preserve"> is one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used to convert high voltage direct current to high voltage alternating current or vi</w:t>
            </w:r>
            <w:r>
              <w:rPr>
                <w:rFonts w:cs="Arial"/>
                <w:color w:val="auto"/>
              </w:rPr>
              <w:t>ce</w:t>
            </w:r>
            <w:r w:rsidRPr="007E0B31">
              <w:rPr>
                <w:rFonts w:cs="Arial"/>
                <w:color w:val="auto"/>
              </w:rPr>
              <w:t xml:space="preserve"> versa.</w:t>
            </w:r>
          </w:p>
          <w:p w14:paraId="5B9D7D63" w14:textId="5EDD6F03" w:rsidR="00EB1E5D" w:rsidRPr="00745344" w:rsidRDefault="00EB1E5D" w:rsidP="00EB1E5D">
            <w:pPr>
              <w:pStyle w:val="Level1Text"/>
              <w:tabs>
                <w:tab w:val="left" w:pos="0"/>
              </w:tabs>
              <w:ind w:left="0" w:firstLine="0"/>
              <w:jc w:val="both"/>
              <w:rPr>
                <w:rFonts w:cs="Arial"/>
                <w:color w:val="auto"/>
              </w:rPr>
            </w:pPr>
            <w:r w:rsidRPr="00A87826">
              <w:rPr>
                <w:color w:val="auto"/>
              </w:rPr>
              <w:t xml:space="preserve">In respect of a </w:t>
            </w:r>
            <w:r w:rsidRPr="00A87826">
              <w:rPr>
                <w:b/>
                <w:color w:val="auto"/>
              </w:rPr>
              <w:t xml:space="preserve">Network Operator’s </w:t>
            </w:r>
            <w:r w:rsidRPr="00A87826">
              <w:rPr>
                <w:color w:val="auto"/>
              </w:rPr>
              <w:t xml:space="preserve">equipment or a </w:t>
            </w:r>
            <w:r w:rsidRPr="00A87826">
              <w:rPr>
                <w:b/>
                <w:color w:val="auto"/>
              </w:rPr>
              <w:t>Non-Embedded Customer’s</w:t>
            </w:r>
            <w:r w:rsidRPr="00A87826">
              <w:rPr>
                <w:color w:val="auto"/>
              </w:rPr>
              <w:t xml:space="preserve"> equipment, is one of the principal items of </w:t>
            </w:r>
            <w:r w:rsidRPr="00A87826">
              <w:rPr>
                <w:b/>
                <w:color w:val="auto"/>
              </w:rPr>
              <w:t>Plant</w:t>
            </w:r>
            <w:r w:rsidRPr="00A87826">
              <w:rPr>
                <w:color w:val="auto"/>
              </w:rPr>
              <w:t xml:space="preserve"> or </w:t>
            </w:r>
            <w:r w:rsidRPr="00A87826">
              <w:rPr>
                <w:b/>
                <w:color w:val="auto"/>
              </w:rPr>
              <w:t>Apparatus</w:t>
            </w:r>
            <w:r w:rsidRPr="00A87826">
              <w:rPr>
                <w:color w:val="auto"/>
              </w:rPr>
              <w:t xml:space="preserve"> required to facilitate the import or export of </w:t>
            </w:r>
            <w:r w:rsidRPr="00A87826">
              <w:rPr>
                <w:b/>
                <w:color w:val="auto"/>
              </w:rPr>
              <w:t>Active Power</w:t>
            </w:r>
            <w:r w:rsidRPr="00A87826">
              <w:rPr>
                <w:color w:val="auto"/>
              </w:rPr>
              <w:t xml:space="preserve"> or </w:t>
            </w:r>
            <w:r w:rsidRPr="00A87826">
              <w:rPr>
                <w:b/>
                <w:color w:val="auto"/>
              </w:rPr>
              <w:t>Reactive Power</w:t>
            </w:r>
            <w:r w:rsidRPr="00A87826">
              <w:rPr>
                <w:color w:val="auto"/>
              </w:rPr>
              <w:t xml:space="preserve"> to or from a </w:t>
            </w:r>
            <w:r w:rsidRPr="00A87826">
              <w:rPr>
                <w:b/>
                <w:color w:val="auto"/>
              </w:rPr>
              <w:t>Network Operator’s</w:t>
            </w:r>
            <w:r w:rsidRPr="00A87826">
              <w:rPr>
                <w:color w:val="auto"/>
              </w:rPr>
              <w:t xml:space="preserve"> or</w:t>
            </w:r>
            <w:r w:rsidRPr="00A87826">
              <w:rPr>
                <w:b/>
                <w:color w:val="auto"/>
              </w:rPr>
              <w:t xml:space="preserve"> Non</w:t>
            </w:r>
            <w:r>
              <w:rPr>
                <w:rFonts w:cs="Arial"/>
                <w:b/>
                <w:color w:val="auto"/>
              </w:rPr>
              <w:t>-</w:t>
            </w:r>
            <w:r w:rsidRPr="00A87826">
              <w:rPr>
                <w:b/>
                <w:color w:val="auto"/>
              </w:rPr>
              <w:t>Embedded Customer’s System</w:t>
            </w:r>
            <w:r w:rsidRPr="00A87826">
              <w:rPr>
                <w:color w:val="auto"/>
              </w:rPr>
              <w:t xml:space="preserve">.   </w:t>
            </w:r>
          </w:p>
        </w:tc>
      </w:tr>
      <w:tr w:rsidR="00EB1E5D" w:rsidRPr="007E0B31" w14:paraId="29A17BF0" w14:textId="77777777" w:rsidTr="490DE6A8">
        <w:trPr>
          <w:cantSplit/>
        </w:trPr>
        <w:tc>
          <w:tcPr>
            <w:tcW w:w="2884" w:type="dxa"/>
          </w:tcPr>
          <w:p w14:paraId="0A0A0725" w14:textId="77777777" w:rsidR="00EB1E5D" w:rsidRPr="007E0B31" w:rsidRDefault="00EB1E5D" w:rsidP="00EB1E5D">
            <w:pPr>
              <w:pStyle w:val="Arial11Bold"/>
              <w:rPr>
                <w:rFonts w:cs="Arial"/>
              </w:rPr>
            </w:pPr>
            <w:r w:rsidRPr="007E0B31">
              <w:rPr>
                <w:rFonts w:cs="Arial"/>
              </w:rPr>
              <w:t>Main Protection</w:t>
            </w:r>
          </w:p>
        </w:tc>
        <w:tc>
          <w:tcPr>
            <w:tcW w:w="6634" w:type="dxa"/>
          </w:tcPr>
          <w:p w14:paraId="3DC0D468" w14:textId="77777777" w:rsidR="00EB1E5D" w:rsidRPr="007E0B31" w:rsidRDefault="00EB1E5D" w:rsidP="00EB1E5D">
            <w:pPr>
              <w:pStyle w:val="TableArial11"/>
              <w:rPr>
                <w:rFonts w:cs="Arial"/>
                <w:b/>
                <w:u w:val="single"/>
              </w:rPr>
            </w:pPr>
            <w:r w:rsidRPr="007E0B31">
              <w:rPr>
                <w:rFonts w:cs="Arial"/>
              </w:rPr>
              <w:t xml:space="preserve">A </w:t>
            </w:r>
            <w:r w:rsidRPr="007E0B31">
              <w:rPr>
                <w:rFonts w:cs="Arial"/>
                <w:b/>
              </w:rPr>
              <w:t>Protection</w:t>
            </w:r>
            <w:r w:rsidRPr="007E0B31">
              <w:rPr>
                <w:rFonts w:cs="Arial"/>
              </w:rPr>
              <w:t xml:space="preserve"> system which has priority above other </w:t>
            </w:r>
            <w:r w:rsidRPr="007E0B31">
              <w:rPr>
                <w:rFonts w:cs="Arial"/>
                <w:b/>
              </w:rPr>
              <w:t>Protection</w:t>
            </w:r>
            <w:r w:rsidRPr="007E0B31">
              <w:rPr>
                <w:rFonts w:cs="Arial"/>
              </w:rPr>
              <w:t xml:space="preserve"> in initiating either a fault clearance or an action to terminate an abnormal condition in a power system.</w:t>
            </w:r>
          </w:p>
        </w:tc>
      </w:tr>
      <w:tr w:rsidR="00EB1E5D" w:rsidRPr="007E0B31" w14:paraId="76CC7C36" w14:textId="77777777" w:rsidTr="490DE6A8">
        <w:trPr>
          <w:cantSplit/>
        </w:trPr>
        <w:tc>
          <w:tcPr>
            <w:tcW w:w="2884" w:type="dxa"/>
          </w:tcPr>
          <w:p w14:paraId="331C7E14" w14:textId="380252E6" w:rsidR="00EB1E5D" w:rsidRPr="007E0B31" w:rsidRDefault="00EB1E5D" w:rsidP="00EB1E5D">
            <w:pPr>
              <w:pStyle w:val="Arial11Bold"/>
              <w:rPr>
                <w:rFonts w:cs="Arial"/>
              </w:rPr>
            </w:pPr>
            <w:bookmarkStart w:id="49" w:name="_DV_C39"/>
            <w:r w:rsidRPr="007E0B31">
              <w:rPr>
                <w:rFonts w:cs="Arial"/>
              </w:rPr>
              <w:t>Manufacturer’s Data &amp; Performance Report</w:t>
            </w:r>
            <w:bookmarkEnd w:id="49"/>
          </w:p>
        </w:tc>
        <w:tc>
          <w:tcPr>
            <w:tcW w:w="6634" w:type="dxa"/>
          </w:tcPr>
          <w:p w14:paraId="671DA193" w14:textId="02EFD935" w:rsidR="00EB1E5D" w:rsidRPr="007E0B31" w:rsidRDefault="00EB1E5D" w:rsidP="00EB1E5D">
            <w:pPr>
              <w:pStyle w:val="TableArial11"/>
              <w:rPr>
                <w:rFonts w:cs="Arial"/>
              </w:rPr>
            </w:pPr>
            <w:bookmarkStart w:id="50" w:name="_DV_C40"/>
            <w:r w:rsidRPr="007E0B31">
              <w:rPr>
                <w:rFonts w:cs="Arial"/>
              </w:rPr>
              <w:t xml:space="preserve">A report submitted by a manufacturer to </w:t>
            </w:r>
            <w:r>
              <w:rPr>
                <w:rFonts w:cs="Arial"/>
                <w:b/>
              </w:rPr>
              <w:t>The Company</w:t>
            </w:r>
            <w:r w:rsidRPr="007E0B31">
              <w:rPr>
                <w:rFonts w:cs="Arial"/>
              </w:rPr>
              <w:t xml:space="preserve"> relating to a specific version of a </w:t>
            </w:r>
            <w:r w:rsidRPr="007E0B31">
              <w:rPr>
                <w:rFonts w:cs="Arial"/>
                <w:b/>
              </w:rPr>
              <w:t>Power Park Unit</w:t>
            </w:r>
            <w:r w:rsidRPr="007E0B31">
              <w:rPr>
                <w:rFonts w:cs="Arial"/>
              </w:rPr>
              <w:t xml:space="preserve"> demonstrating the performance characteristics of such </w:t>
            </w:r>
            <w:r w:rsidRPr="007E0B31">
              <w:rPr>
                <w:rFonts w:cs="Arial"/>
                <w:b/>
              </w:rPr>
              <w:t>Power Park Unit</w:t>
            </w:r>
            <w:r w:rsidRPr="007E0B31">
              <w:rPr>
                <w:rFonts w:cs="Arial"/>
              </w:rPr>
              <w:t xml:space="preserve"> in respect of which </w:t>
            </w:r>
            <w:r>
              <w:rPr>
                <w:rFonts w:cs="Arial"/>
                <w:b/>
              </w:rPr>
              <w:t>The Company</w:t>
            </w:r>
            <w:r w:rsidRPr="007E0B31">
              <w:rPr>
                <w:rFonts w:cs="Arial"/>
              </w:rPr>
              <w:t xml:space="preserve"> has evaluated its relevance for the purposes of the </w:t>
            </w:r>
            <w:r w:rsidRPr="007E0B31">
              <w:rPr>
                <w:rFonts w:cs="Arial"/>
                <w:b/>
              </w:rPr>
              <w:t>Compliance Processes</w:t>
            </w:r>
            <w:r w:rsidRPr="007E0B31">
              <w:rPr>
                <w:rFonts w:cs="Arial"/>
              </w:rPr>
              <w:t>.</w:t>
            </w:r>
            <w:bookmarkEnd w:id="50"/>
          </w:p>
        </w:tc>
      </w:tr>
      <w:tr w:rsidR="00EB1E5D" w:rsidRPr="007E0B31" w14:paraId="0E2893AA" w14:textId="77777777" w:rsidTr="490DE6A8">
        <w:trPr>
          <w:cantSplit/>
        </w:trPr>
        <w:tc>
          <w:tcPr>
            <w:tcW w:w="2884" w:type="dxa"/>
          </w:tcPr>
          <w:p w14:paraId="1DC60E78" w14:textId="77777777" w:rsidR="00EB1E5D" w:rsidRPr="007E0B31" w:rsidRDefault="00EB1E5D" w:rsidP="00EB1E5D">
            <w:pPr>
              <w:pStyle w:val="Arial11Bold"/>
              <w:rPr>
                <w:rFonts w:cs="Arial"/>
              </w:rPr>
            </w:pPr>
            <w:r w:rsidRPr="007E0B31">
              <w:rPr>
                <w:rStyle w:val="DeltaViewInsertion"/>
                <w:rFonts w:cs="Arial"/>
                <w:color w:val="auto"/>
                <w:u w:val="none"/>
              </w:rPr>
              <w:t>Manufacturer’s Test Certificates</w:t>
            </w:r>
          </w:p>
        </w:tc>
        <w:tc>
          <w:tcPr>
            <w:tcW w:w="6634" w:type="dxa"/>
          </w:tcPr>
          <w:p w14:paraId="5225C5F8" w14:textId="62624DB0" w:rsidR="00EB1E5D" w:rsidRPr="007E0B31" w:rsidRDefault="00EB1E5D" w:rsidP="00EB1E5D">
            <w:pPr>
              <w:pStyle w:val="TableArial11"/>
              <w:rPr>
                <w:rFonts w:cs="Arial"/>
              </w:rPr>
            </w:pPr>
            <w:r w:rsidRPr="007E0B31">
              <w:rPr>
                <w:rFonts w:cs="Arial"/>
              </w:rPr>
              <w:t xml:space="preserve">A certificate prepared by a manufacturer which demonstrates that its </w:t>
            </w:r>
            <w:r w:rsidRPr="007E0B31">
              <w:rPr>
                <w:rFonts w:cs="Arial"/>
                <w:b/>
              </w:rPr>
              <w:t>Power Generating Module</w:t>
            </w:r>
            <w:r w:rsidRPr="007E0B31">
              <w:rPr>
                <w:rFonts w:cs="Arial"/>
              </w:rPr>
              <w:t xml:space="preserve"> has undergone appropriate tests and conforms to the performance requirements expected by </w:t>
            </w:r>
            <w:r>
              <w:rPr>
                <w:rFonts w:cs="Arial"/>
                <w:b/>
              </w:rPr>
              <w:t>The Company</w:t>
            </w:r>
            <w:r w:rsidRPr="007E0B31">
              <w:rPr>
                <w:rFonts w:cs="Arial"/>
              </w:rPr>
              <w:t xml:space="preserve"> in satisfying its compliance requirements and thereby satisfies the appropriate requir</w:t>
            </w:r>
            <w:r>
              <w:rPr>
                <w:rFonts w:cs="Arial"/>
              </w:rPr>
              <w:t>e</w:t>
            </w:r>
            <w:r w:rsidRPr="007E0B31">
              <w:rPr>
                <w:rFonts w:cs="Arial"/>
              </w:rPr>
              <w:t xml:space="preserve">ments of the Grid Code and </w:t>
            </w:r>
            <w:r w:rsidRPr="007E0B31">
              <w:rPr>
                <w:rFonts w:cs="Arial"/>
                <w:b/>
              </w:rPr>
              <w:t>Bilateral Agreement</w:t>
            </w:r>
            <w:r w:rsidRPr="007E0B31">
              <w:rPr>
                <w:rFonts w:cs="Arial"/>
              </w:rPr>
              <w:t>.</w:t>
            </w:r>
          </w:p>
        </w:tc>
      </w:tr>
      <w:tr w:rsidR="00EB1E5D" w:rsidRPr="007E0B31" w14:paraId="0E3E88D3" w14:textId="77777777" w:rsidTr="490DE6A8">
        <w:trPr>
          <w:cantSplit/>
        </w:trPr>
        <w:tc>
          <w:tcPr>
            <w:tcW w:w="2884" w:type="dxa"/>
          </w:tcPr>
          <w:p w14:paraId="45B588B2" w14:textId="77777777" w:rsidR="00EB1E5D" w:rsidRPr="007E0B31" w:rsidRDefault="00EB1E5D" w:rsidP="00EB1E5D">
            <w:pPr>
              <w:pStyle w:val="Arial11Bold"/>
              <w:rPr>
                <w:rFonts w:cs="Arial"/>
              </w:rPr>
            </w:pPr>
            <w:r w:rsidRPr="007E0B31">
              <w:rPr>
                <w:rFonts w:cs="Arial"/>
              </w:rPr>
              <w:t>Market Operation Data Interface System (MODIS)</w:t>
            </w:r>
          </w:p>
        </w:tc>
        <w:tc>
          <w:tcPr>
            <w:tcW w:w="6634" w:type="dxa"/>
          </w:tcPr>
          <w:p w14:paraId="6049E762" w14:textId="5373A31D" w:rsidR="00EB1E5D" w:rsidRPr="007E0B31" w:rsidRDefault="00EB1E5D" w:rsidP="00EB1E5D">
            <w:pPr>
              <w:pStyle w:val="TableArial11"/>
              <w:rPr>
                <w:rFonts w:cs="Arial"/>
                <w:b/>
              </w:rPr>
            </w:pPr>
            <w:r w:rsidRPr="007E0B31">
              <w:rPr>
                <w:rFonts w:cs="Arial"/>
              </w:rPr>
              <w:t xml:space="preserve">A computer system operated by </w:t>
            </w:r>
            <w:r>
              <w:rPr>
                <w:rFonts w:cs="Arial"/>
                <w:b/>
              </w:rPr>
              <w:t>The Company</w:t>
            </w:r>
            <w:r w:rsidRPr="007E0B31">
              <w:rPr>
                <w:rFonts w:cs="Arial"/>
                <w:b/>
              </w:rPr>
              <w:t xml:space="preserve"> </w:t>
            </w:r>
            <w:r w:rsidRPr="007E0B31">
              <w:rPr>
                <w:rFonts w:cs="Arial"/>
              </w:rPr>
              <w:t xml:space="preserve">and made available for use by </w:t>
            </w:r>
            <w:r w:rsidRPr="007E0B31">
              <w:rPr>
                <w:rFonts w:cs="Arial"/>
                <w:b/>
              </w:rPr>
              <w:t xml:space="preserve">Customers </w:t>
            </w:r>
            <w:r w:rsidRPr="007E0B31">
              <w:rPr>
                <w:rFonts w:cs="Arial"/>
              </w:rPr>
              <w:t xml:space="preserve">connected to or using the </w:t>
            </w:r>
            <w:r w:rsidRPr="007E0B31">
              <w:rPr>
                <w:rFonts w:cs="Arial"/>
                <w:b/>
              </w:rPr>
              <w:t xml:space="preserve">National Electricity Transmission System </w:t>
            </w:r>
            <w:r w:rsidRPr="007E0B31">
              <w:rPr>
                <w:rFonts w:cs="Arial"/>
              </w:rPr>
              <w:t xml:space="preserve">for the purpose of submitting </w:t>
            </w:r>
            <w:r w:rsidRPr="007E0B31">
              <w:rPr>
                <w:rFonts w:cs="Arial"/>
                <w:b/>
              </w:rPr>
              <w:t xml:space="preserve">EU Transparency Availability Data </w:t>
            </w:r>
            <w:r w:rsidRPr="007E0B31">
              <w:rPr>
                <w:rFonts w:cs="Arial"/>
              </w:rPr>
              <w:t xml:space="preserve">to </w:t>
            </w:r>
            <w:r>
              <w:rPr>
                <w:rFonts w:cs="Arial"/>
                <w:b/>
              </w:rPr>
              <w:t>The Company</w:t>
            </w:r>
            <w:r w:rsidRPr="005C20E3">
              <w:t>.</w:t>
            </w:r>
          </w:p>
        </w:tc>
      </w:tr>
      <w:tr w:rsidR="00EB1E5D" w:rsidRPr="007E0B31" w14:paraId="2E9600F6" w14:textId="77777777" w:rsidTr="490DE6A8">
        <w:trPr>
          <w:cantSplit/>
        </w:trPr>
        <w:tc>
          <w:tcPr>
            <w:tcW w:w="2884" w:type="dxa"/>
          </w:tcPr>
          <w:p w14:paraId="1013C18D" w14:textId="77777777" w:rsidR="00EB1E5D" w:rsidRPr="007E0B31" w:rsidRDefault="00EB1E5D" w:rsidP="00EB1E5D">
            <w:pPr>
              <w:pStyle w:val="Arial11Bold"/>
              <w:rPr>
                <w:rFonts w:cs="Arial"/>
              </w:rPr>
            </w:pPr>
            <w:r w:rsidRPr="007E0B31">
              <w:rPr>
                <w:rFonts w:cs="Arial"/>
              </w:rPr>
              <w:t>Market Suspension Threshold</w:t>
            </w:r>
          </w:p>
        </w:tc>
        <w:tc>
          <w:tcPr>
            <w:tcW w:w="6634" w:type="dxa"/>
          </w:tcPr>
          <w:p w14:paraId="60F4E8DB" w14:textId="77777777" w:rsidR="00EB1E5D" w:rsidRPr="007E0B31" w:rsidRDefault="00EB1E5D" w:rsidP="00EB1E5D">
            <w:pPr>
              <w:pStyle w:val="TableArial11"/>
              <w:rPr>
                <w:rFonts w:cs="Arial"/>
                <w:b/>
                <w:u w:val="single"/>
              </w:rPr>
            </w:pPr>
            <w:r w:rsidRPr="007E0B31">
              <w:rPr>
                <w:rFonts w:cs="Arial"/>
              </w:rPr>
              <w:t>Has the meaning given to the term ‘Market Suspension Threshold’ in Section G of the</w:t>
            </w:r>
            <w:r w:rsidRPr="007E0B31">
              <w:rPr>
                <w:rFonts w:cs="Arial"/>
                <w:b/>
              </w:rPr>
              <w:t xml:space="preserve"> BSC</w:t>
            </w:r>
            <w:r w:rsidRPr="007E0B31">
              <w:rPr>
                <w:rFonts w:cs="Arial"/>
              </w:rPr>
              <w:t>.</w:t>
            </w:r>
          </w:p>
        </w:tc>
      </w:tr>
      <w:tr w:rsidR="00EB1E5D" w:rsidRPr="007E0B31" w14:paraId="1F49614C" w14:textId="77777777" w:rsidTr="490DE6A8">
        <w:trPr>
          <w:cantSplit/>
        </w:trPr>
        <w:tc>
          <w:tcPr>
            <w:tcW w:w="2884" w:type="dxa"/>
          </w:tcPr>
          <w:p w14:paraId="4BAFAA51" w14:textId="77777777" w:rsidR="00EB1E5D" w:rsidRPr="007E0B31" w:rsidRDefault="00EB1E5D" w:rsidP="00EB1E5D">
            <w:pPr>
              <w:pStyle w:val="Arial11Bold"/>
              <w:rPr>
                <w:rFonts w:cs="Arial"/>
              </w:rPr>
            </w:pPr>
            <w:r w:rsidRPr="007E0B31">
              <w:rPr>
                <w:rFonts w:cs="Arial"/>
              </w:rPr>
              <w:t>Material Effect</w:t>
            </w:r>
          </w:p>
        </w:tc>
        <w:tc>
          <w:tcPr>
            <w:tcW w:w="6634" w:type="dxa"/>
          </w:tcPr>
          <w:p w14:paraId="2D25D42C" w14:textId="1645633C" w:rsidR="00EB1E5D" w:rsidRPr="007E0B31" w:rsidRDefault="00EB1E5D" w:rsidP="00EB1E5D">
            <w:pPr>
              <w:pStyle w:val="TableArial11"/>
              <w:rPr>
                <w:rFonts w:cs="Arial"/>
              </w:rPr>
            </w:pPr>
            <w:r w:rsidRPr="007E0B31">
              <w:rPr>
                <w:rFonts w:cs="Arial"/>
              </w:rPr>
              <w:t xml:space="preserve">An effect causing </w:t>
            </w:r>
            <w:r>
              <w:rPr>
                <w:rFonts w:cs="Arial"/>
                <w:b/>
              </w:rPr>
              <w:t>The Company</w:t>
            </w:r>
            <w:r w:rsidRPr="007E0B31">
              <w:rPr>
                <w:rFonts w:cs="Arial"/>
              </w:rPr>
              <w:t xml:space="preserve"> or a </w:t>
            </w:r>
            <w:r w:rsidRPr="007E0B31">
              <w:rPr>
                <w:rFonts w:cs="Arial"/>
                <w:b/>
              </w:rPr>
              <w:t>Relevant Transmission Licensee</w:t>
            </w:r>
            <w:r w:rsidRPr="007E0B31">
              <w:rPr>
                <w:rFonts w:cs="Arial"/>
              </w:rPr>
              <w:t xml:space="preserve"> to effect any works or to alter the manner of operation of </w:t>
            </w:r>
            <w:r w:rsidRPr="007E0B31">
              <w:rPr>
                <w:rFonts w:cs="Arial"/>
                <w:b/>
              </w:rPr>
              <w:t>Transmission Plant</w:t>
            </w:r>
            <w:r w:rsidRPr="007E0B31">
              <w:rPr>
                <w:rFonts w:cs="Arial"/>
              </w:rPr>
              <w:t xml:space="preserve"> and/or </w:t>
            </w:r>
            <w:r w:rsidRPr="007E0B31">
              <w:rPr>
                <w:rFonts w:cs="Arial"/>
                <w:b/>
              </w:rPr>
              <w:t>Transmission Apparatus</w:t>
            </w:r>
            <w:r w:rsidRPr="007E0B31">
              <w:rPr>
                <w:rFonts w:cs="Arial"/>
              </w:rPr>
              <w:t xml:space="preserve"> at the </w:t>
            </w:r>
            <w:r w:rsidRPr="007E0B31">
              <w:rPr>
                <w:rFonts w:cs="Arial"/>
                <w:b/>
              </w:rPr>
              <w:t>Connection Site</w:t>
            </w:r>
            <w:r w:rsidRPr="007E0B31">
              <w:rPr>
                <w:rFonts w:cs="Arial"/>
              </w:rPr>
              <w:t xml:space="preserve"> (which term shall, in this definition and in the definition of “</w:t>
            </w:r>
            <w:r w:rsidRPr="007E0B31">
              <w:rPr>
                <w:rFonts w:cs="Arial"/>
                <w:b/>
              </w:rPr>
              <w:t>Modification</w:t>
            </w:r>
            <w:r w:rsidRPr="007E0B31">
              <w:rPr>
                <w:rFonts w:cs="Arial"/>
              </w:rPr>
              <w:t xml:space="preserve">” only, have the meaning ascribed thereto in the </w:t>
            </w:r>
            <w:r w:rsidRPr="007E0B31">
              <w:rPr>
                <w:rFonts w:cs="Arial"/>
                <w:b/>
              </w:rPr>
              <w:t>CUSC</w:t>
            </w:r>
            <w:r w:rsidRPr="007E0B31">
              <w:rPr>
                <w:rFonts w:cs="Arial"/>
              </w:rPr>
              <w:t xml:space="preserve">) or the site of connection or a </w:t>
            </w:r>
            <w:r w:rsidRPr="007E0B31">
              <w:rPr>
                <w:rFonts w:cs="Arial"/>
                <w:b/>
              </w:rPr>
              <w:t>User</w:t>
            </w:r>
            <w:r w:rsidRPr="007E0B31">
              <w:rPr>
                <w:rFonts w:cs="Arial"/>
              </w:rPr>
              <w:t xml:space="preserve"> to effect any works or to alter the manner of operation of its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the </w:t>
            </w:r>
            <w:r w:rsidRPr="007E0B31">
              <w:rPr>
                <w:rFonts w:cs="Arial"/>
                <w:b/>
              </w:rPr>
              <w:t>Connection Site</w:t>
            </w:r>
            <w:r w:rsidRPr="007E0B31">
              <w:rPr>
                <w:rFonts w:cs="Arial"/>
              </w:rPr>
              <w:t xml:space="preserve"> or the site of connection which in either case involves that party in expenditure of more than £10,000.</w:t>
            </w:r>
          </w:p>
        </w:tc>
      </w:tr>
      <w:tr w:rsidR="00EB1E5D" w:rsidRPr="007E0B31" w14:paraId="4FE4892A" w14:textId="77777777" w:rsidTr="490DE6A8">
        <w:trPr>
          <w:cantSplit/>
        </w:trPr>
        <w:tc>
          <w:tcPr>
            <w:tcW w:w="2884" w:type="dxa"/>
          </w:tcPr>
          <w:p w14:paraId="5D2654C2" w14:textId="77777777" w:rsidR="00EB1E5D" w:rsidRPr="007E0B31" w:rsidRDefault="00EB1E5D" w:rsidP="00EB1E5D">
            <w:pPr>
              <w:pStyle w:val="Arial11Bold"/>
              <w:rPr>
                <w:rFonts w:cs="Arial"/>
              </w:rPr>
            </w:pPr>
            <w:r w:rsidRPr="007E0B31">
              <w:rPr>
                <w:rFonts w:cs="Arial"/>
              </w:rPr>
              <w:t>Materially Affected Party</w:t>
            </w:r>
          </w:p>
        </w:tc>
        <w:tc>
          <w:tcPr>
            <w:tcW w:w="6634" w:type="dxa"/>
          </w:tcPr>
          <w:p w14:paraId="228E8081" w14:textId="77777777" w:rsidR="00EB1E5D" w:rsidRPr="007E0B31" w:rsidRDefault="00EB1E5D" w:rsidP="00EB1E5D">
            <w:pPr>
              <w:pStyle w:val="TableArial11"/>
              <w:rPr>
                <w:rFonts w:cs="Arial"/>
              </w:rPr>
            </w:pPr>
            <w:r w:rsidRPr="007E0B31">
              <w:rPr>
                <w:rFonts w:cs="Arial"/>
              </w:rPr>
              <w:t xml:space="preserve">Any person or class of persons designated by the </w:t>
            </w:r>
            <w:r w:rsidRPr="007E0B31">
              <w:rPr>
                <w:rFonts w:cs="Arial"/>
                <w:b/>
              </w:rPr>
              <w:t>Authority</w:t>
            </w:r>
            <w:r w:rsidRPr="007E0B31">
              <w:rPr>
                <w:rFonts w:cs="Arial"/>
              </w:rPr>
              <w:t xml:space="preserve"> as such.</w:t>
            </w:r>
          </w:p>
        </w:tc>
      </w:tr>
      <w:tr w:rsidR="00EB1E5D" w:rsidRPr="007E0B31" w14:paraId="21849F19" w14:textId="77777777" w:rsidTr="490DE6A8">
        <w:trPr>
          <w:cantSplit/>
        </w:trPr>
        <w:tc>
          <w:tcPr>
            <w:tcW w:w="2884" w:type="dxa"/>
          </w:tcPr>
          <w:p w14:paraId="3DA54DDA" w14:textId="1AE4917A" w:rsidR="00EB1E5D" w:rsidRPr="007E0B31" w:rsidRDefault="00EB1E5D" w:rsidP="00EB1E5D">
            <w:pPr>
              <w:pStyle w:val="Arial11Bold"/>
              <w:rPr>
                <w:rFonts w:cs="Arial"/>
              </w:rPr>
            </w:pPr>
            <w:r w:rsidRPr="005C20E3">
              <w:rPr>
                <w:color w:val="000000" w:themeColor="text1"/>
              </w:rPr>
              <w:lastRenderedPageBreak/>
              <w:t>Maximum Export Capability</w:t>
            </w:r>
          </w:p>
        </w:tc>
        <w:tc>
          <w:tcPr>
            <w:tcW w:w="6634" w:type="dxa"/>
          </w:tcPr>
          <w:p w14:paraId="09A88861" w14:textId="6FF8BD00" w:rsidR="00EB1E5D" w:rsidRPr="007E0B31" w:rsidRDefault="00EB1E5D" w:rsidP="00EB1E5D">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export to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EB1E5D" w:rsidRPr="007E0B31" w14:paraId="08244F89" w14:textId="77777777" w:rsidTr="490DE6A8">
        <w:trPr>
          <w:cantSplit/>
        </w:trPr>
        <w:tc>
          <w:tcPr>
            <w:tcW w:w="2884" w:type="dxa"/>
          </w:tcPr>
          <w:p w14:paraId="0D6EE1DC" w14:textId="77777777" w:rsidR="00EB1E5D" w:rsidRPr="007E0B31" w:rsidRDefault="00EB1E5D" w:rsidP="00EB1E5D">
            <w:pPr>
              <w:pStyle w:val="Arial11Bold"/>
              <w:rPr>
                <w:rFonts w:cs="Arial"/>
                <w:highlight w:val="green"/>
              </w:rPr>
            </w:pPr>
            <w:r w:rsidRPr="007E0B31">
              <w:rPr>
                <w:rFonts w:cs="Arial"/>
              </w:rPr>
              <w:t>Maximum Export Capacity</w:t>
            </w:r>
          </w:p>
        </w:tc>
        <w:tc>
          <w:tcPr>
            <w:tcW w:w="6634" w:type="dxa"/>
          </w:tcPr>
          <w:p w14:paraId="71DB60FA" w14:textId="77777777" w:rsidR="00EB1E5D" w:rsidRPr="007E0B31" w:rsidRDefault="00EB1E5D" w:rsidP="00EB1E5D">
            <w:pPr>
              <w:pStyle w:val="TableArial11"/>
              <w:rPr>
                <w:rFonts w:cs="Arial"/>
                <w:highlight w:val="green"/>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from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to that </w:t>
            </w:r>
            <w:r w:rsidRPr="007E0B31">
              <w:rPr>
                <w:rFonts w:cs="Arial"/>
                <w:b/>
              </w:rPr>
              <w:t>User System</w:t>
            </w:r>
            <w:r w:rsidRPr="007E0B31">
              <w:rPr>
                <w:rFonts w:cs="Arial"/>
              </w:rPr>
              <w:t>.</w:t>
            </w:r>
          </w:p>
        </w:tc>
      </w:tr>
      <w:tr w:rsidR="00EB1E5D" w:rsidRPr="007E0B31" w14:paraId="0948B47C" w14:textId="77777777" w:rsidTr="490DE6A8">
        <w:trPr>
          <w:cantSplit/>
        </w:trPr>
        <w:tc>
          <w:tcPr>
            <w:tcW w:w="2884" w:type="dxa"/>
          </w:tcPr>
          <w:p w14:paraId="740BDFDB" w14:textId="77777777" w:rsidR="00EB1E5D" w:rsidRPr="007E0B31" w:rsidRDefault="00EB1E5D" w:rsidP="00EB1E5D">
            <w:pPr>
              <w:pStyle w:val="Level1Text"/>
              <w:tabs>
                <w:tab w:val="left" w:pos="0"/>
              </w:tabs>
              <w:ind w:left="0" w:firstLine="0"/>
              <w:rPr>
                <w:rFonts w:cs="Arial"/>
                <w:b/>
                <w:color w:val="auto"/>
                <w:vertAlign w:val="subscript"/>
                <w:lang w:val="en-GB"/>
              </w:rPr>
            </w:pPr>
            <w:r w:rsidRPr="007E0B31">
              <w:rPr>
                <w:rFonts w:cs="Arial"/>
                <w:b/>
                <w:color w:val="auto"/>
                <w:lang w:val="en-GB"/>
              </w:rPr>
              <w:t>Maximum Capacity or P</w:t>
            </w:r>
            <w:r w:rsidRPr="007E0B31">
              <w:rPr>
                <w:rFonts w:cs="Arial"/>
                <w:b/>
                <w:color w:val="auto"/>
                <w:vertAlign w:val="subscript"/>
                <w:lang w:val="en-GB"/>
              </w:rPr>
              <w:t>max</w:t>
            </w:r>
          </w:p>
        </w:tc>
        <w:tc>
          <w:tcPr>
            <w:tcW w:w="6634" w:type="dxa"/>
          </w:tcPr>
          <w:p w14:paraId="0697D165" w14:textId="27749058"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The maximum continuous </w:t>
            </w:r>
            <w:r w:rsidRPr="007E0B31">
              <w:rPr>
                <w:rFonts w:cs="Arial"/>
                <w:b/>
                <w:color w:val="auto"/>
              </w:rPr>
              <w:t>Active Power</w:t>
            </w:r>
            <w:r w:rsidRPr="007E0B31">
              <w:rPr>
                <w:rFonts w:cs="Arial"/>
                <w:color w:val="auto"/>
              </w:rPr>
              <w:t xml:space="preserve"> which a </w:t>
            </w:r>
            <w:r w:rsidRPr="007E0B31">
              <w:rPr>
                <w:rFonts w:cs="Arial"/>
                <w:b/>
                <w:color w:val="auto"/>
              </w:rPr>
              <w:t xml:space="preserve">Power Generating Module </w:t>
            </w:r>
            <w:r w:rsidRPr="007E0B31">
              <w:rPr>
                <w:rFonts w:cs="Arial"/>
                <w:color w:val="auto"/>
              </w:rPr>
              <w:t xml:space="preserve">can </w:t>
            </w:r>
            <w:r>
              <w:rPr>
                <w:rFonts w:cs="Arial"/>
                <w:color w:val="auto"/>
              </w:rPr>
              <w:t xml:space="preserve">supply to the </w:t>
            </w:r>
            <w:r w:rsidRPr="00745344">
              <w:rPr>
                <w:rFonts w:cs="Arial"/>
                <w:b/>
                <w:color w:val="auto"/>
              </w:rPr>
              <w:t>Total System</w:t>
            </w:r>
            <w:r w:rsidRPr="007E0B31">
              <w:rPr>
                <w:rFonts w:cs="Arial"/>
                <w:color w:val="auto"/>
              </w:rPr>
              <w:t xml:space="preserve">, less any demand associated solely with facilitating the operation of that </w:t>
            </w:r>
            <w:r w:rsidRPr="007E0B31">
              <w:rPr>
                <w:rFonts w:cs="Arial"/>
                <w:b/>
                <w:color w:val="auto"/>
              </w:rPr>
              <w:t>Power Generating Module</w:t>
            </w:r>
            <w:r w:rsidRPr="007E0B31">
              <w:rPr>
                <w:rFonts w:cs="Arial"/>
                <w:color w:val="auto"/>
              </w:rPr>
              <w:t xml:space="preserve"> and not fed into the </w:t>
            </w:r>
            <w:r w:rsidRPr="007E0B31">
              <w:rPr>
                <w:rFonts w:cs="Arial"/>
                <w:b/>
                <w:color w:val="auto"/>
              </w:rPr>
              <w:t>System</w:t>
            </w:r>
            <w:r w:rsidRPr="00A87826">
              <w:rPr>
                <w:color w:val="auto"/>
              </w:rPr>
              <w:t>.</w:t>
            </w:r>
            <w:r w:rsidRPr="007E0B31">
              <w:rPr>
                <w:rFonts w:cs="Arial"/>
                <w:color w:val="auto"/>
              </w:rPr>
              <w:t xml:space="preserve"> </w:t>
            </w:r>
            <w:r>
              <w:t xml:space="preserve">In the case of an </w:t>
            </w:r>
            <w:r w:rsidRPr="00745344">
              <w:rPr>
                <w:b/>
              </w:rPr>
              <w:t>Electricity Storage Module</w:t>
            </w:r>
            <w:r>
              <w:t xml:space="preserve">, the </w:t>
            </w:r>
            <w:r w:rsidRPr="00745344">
              <w:rPr>
                <w:b/>
              </w:rPr>
              <w:t>Maximum Capacity</w:t>
            </w:r>
            <w:r>
              <w:t xml:space="preserve"> is the maximum continuous </w:t>
            </w:r>
            <w:r w:rsidRPr="00745344">
              <w:rPr>
                <w:b/>
              </w:rPr>
              <w:t>Active Power</w:t>
            </w:r>
            <w:r>
              <w:t xml:space="preserve"> which an </w:t>
            </w:r>
            <w:r w:rsidRPr="00745344">
              <w:rPr>
                <w:b/>
              </w:rPr>
              <w:t>Electricity Storage Module</w:t>
            </w:r>
            <w:r>
              <w:t xml:space="preserve"> can export to the </w:t>
            </w:r>
            <w:r w:rsidRPr="00745344">
              <w:rPr>
                <w:b/>
              </w:rPr>
              <w:t>Total System</w:t>
            </w:r>
            <w:r>
              <w:t xml:space="preserve"> less any demand associated with facilitating the operation of that </w:t>
            </w:r>
            <w:r w:rsidRPr="00745344">
              <w:rPr>
                <w:b/>
              </w:rPr>
              <w:t>Electricity Storage Module</w:t>
            </w:r>
            <w:r>
              <w:t xml:space="preserve"> when fully charged and operating in a mode analogous to </w:t>
            </w:r>
            <w:r w:rsidRPr="00745344">
              <w:rPr>
                <w:b/>
              </w:rPr>
              <w:t>Generation</w:t>
            </w:r>
            <w:r>
              <w:t>.</w:t>
            </w:r>
          </w:p>
        </w:tc>
      </w:tr>
      <w:tr w:rsidR="00EB1E5D" w:rsidRPr="007E0B31" w14:paraId="37163BB3" w14:textId="77777777" w:rsidTr="490DE6A8">
        <w:trPr>
          <w:cantSplit/>
        </w:trPr>
        <w:tc>
          <w:tcPr>
            <w:tcW w:w="2884" w:type="dxa"/>
          </w:tcPr>
          <w:p w14:paraId="4540B3A4" w14:textId="77777777" w:rsidR="00EB1E5D" w:rsidRPr="007E0B31" w:rsidRDefault="00EB1E5D" w:rsidP="00EB1E5D">
            <w:pPr>
              <w:pStyle w:val="Arial11Bold"/>
              <w:rPr>
                <w:rFonts w:cs="Arial"/>
              </w:rPr>
            </w:pPr>
            <w:r w:rsidRPr="007E0B31">
              <w:rPr>
                <w:rFonts w:cs="Arial"/>
              </w:rPr>
              <w:t>Maximum Generation Service or MGS</w:t>
            </w:r>
          </w:p>
        </w:tc>
        <w:tc>
          <w:tcPr>
            <w:tcW w:w="6634" w:type="dxa"/>
          </w:tcPr>
          <w:p w14:paraId="5E387610" w14:textId="7EFCA426" w:rsidR="00EB1E5D" w:rsidRPr="007E0B31" w:rsidRDefault="00EB1E5D" w:rsidP="00EB1E5D">
            <w:pPr>
              <w:pStyle w:val="TableArial11"/>
              <w:rPr>
                <w:rFonts w:cs="Arial"/>
              </w:rPr>
            </w:pPr>
            <w:r w:rsidRPr="007E0B31">
              <w:rPr>
                <w:rFonts w:cs="Arial"/>
              </w:rPr>
              <w:t xml:space="preserve">A service utilised by </w:t>
            </w:r>
            <w:r>
              <w:rPr>
                <w:rFonts w:cs="Arial"/>
                <w:b/>
              </w:rPr>
              <w:t>The Company</w:t>
            </w:r>
            <w:r w:rsidRPr="007E0B31">
              <w:rPr>
                <w:rFonts w:cs="Arial"/>
              </w:rPr>
              <w:t xml:space="preserve"> in accordance with the </w:t>
            </w:r>
            <w:r w:rsidRPr="007E0B31">
              <w:rPr>
                <w:rFonts w:cs="Arial"/>
                <w:b/>
              </w:rPr>
              <w:t>CUSC</w:t>
            </w:r>
            <w:r w:rsidRPr="007E0B31">
              <w:rPr>
                <w:rFonts w:cs="Arial"/>
              </w:rPr>
              <w:t xml:space="preserve"> and the </w:t>
            </w:r>
            <w:r w:rsidRPr="007E0B31">
              <w:rPr>
                <w:rFonts w:cs="Arial"/>
                <w:b/>
              </w:rPr>
              <w:t>Balancing</w:t>
            </w:r>
            <w:r w:rsidRPr="007E0B31">
              <w:rPr>
                <w:rFonts w:cs="Arial"/>
              </w:rPr>
              <w:t xml:space="preserve"> </w:t>
            </w:r>
            <w:r w:rsidRPr="007E0B31">
              <w:rPr>
                <w:rFonts w:cs="Arial"/>
                <w:b/>
              </w:rPr>
              <w:t>Principles</w:t>
            </w:r>
            <w:r w:rsidRPr="007E0B31">
              <w:rPr>
                <w:rFonts w:cs="Arial"/>
              </w:rPr>
              <w:t xml:space="preserve"> </w:t>
            </w:r>
            <w:r w:rsidRPr="007E0B31">
              <w:rPr>
                <w:rFonts w:cs="Arial"/>
                <w:b/>
              </w:rPr>
              <w:t>Statement</w:t>
            </w:r>
            <w:r w:rsidRPr="007E0B31">
              <w:rPr>
                <w:rFonts w:cs="Arial"/>
              </w:rPr>
              <w:t xml:space="preserve"> in operating the </w:t>
            </w:r>
            <w:r w:rsidRPr="007E0B31">
              <w:rPr>
                <w:rFonts w:cs="Arial"/>
                <w:b/>
              </w:rPr>
              <w:t>Total</w:t>
            </w:r>
            <w:r w:rsidRPr="007E0B31">
              <w:rPr>
                <w:rFonts w:cs="Arial"/>
              </w:rPr>
              <w:t xml:space="preserve"> </w:t>
            </w:r>
            <w:r w:rsidRPr="007E0B31">
              <w:rPr>
                <w:rFonts w:cs="Arial"/>
                <w:b/>
              </w:rPr>
              <w:t>System</w:t>
            </w:r>
            <w:r w:rsidRPr="007E0B31">
              <w:rPr>
                <w:rFonts w:cs="Arial"/>
              </w:rPr>
              <w:t>.</w:t>
            </w:r>
          </w:p>
        </w:tc>
      </w:tr>
      <w:tr w:rsidR="00EB1E5D" w:rsidRPr="007E0B31" w14:paraId="1FF4E953" w14:textId="77777777" w:rsidTr="490DE6A8">
        <w:trPr>
          <w:cantSplit/>
        </w:trPr>
        <w:tc>
          <w:tcPr>
            <w:tcW w:w="2884" w:type="dxa"/>
          </w:tcPr>
          <w:p w14:paraId="6AFD0D7A" w14:textId="77777777" w:rsidR="00EB1E5D" w:rsidRPr="007E0B31" w:rsidRDefault="00EB1E5D" w:rsidP="00EB1E5D">
            <w:pPr>
              <w:pStyle w:val="Arial11Bold"/>
              <w:rPr>
                <w:rFonts w:cs="Arial"/>
              </w:rPr>
            </w:pPr>
            <w:r w:rsidRPr="007E0B31">
              <w:rPr>
                <w:rFonts w:cs="Arial"/>
              </w:rPr>
              <w:t>Maximum Generation Service Agreement</w:t>
            </w:r>
          </w:p>
        </w:tc>
        <w:tc>
          <w:tcPr>
            <w:tcW w:w="6634" w:type="dxa"/>
          </w:tcPr>
          <w:p w14:paraId="08FAFE28" w14:textId="4B8999EC" w:rsidR="00EB1E5D" w:rsidRPr="007E0B31" w:rsidRDefault="00EB1E5D" w:rsidP="00EB1E5D">
            <w:pPr>
              <w:pStyle w:val="TableArial11"/>
              <w:rPr>
                <w:rFonts w:cs="Arial"/>
              </w:rPr>
            </w:pPr>
            <w:r w:rsidRPr="007E0B31">
              <w:rPr>
                <w:rFonts w:cs="Arial"/>
              </w:rPr>
              <w:t xml:space="preserve">An agreement between a </w:t>
            </w:r>
            <w:r w:rsidRPr="007E0B31">
              <w:rPr>
                <w:rFonts w:cs="Arial"/>
                <w:b/>
              </w:rPr>
              <w:t>User</w:t>
            </w:r>
            <w:r w:rsidRPr="007E0B31">
              <w:rPr>
                <w:rFonts w:cs="Arial"/>
              </w:rPr>
              <w:t xml:space="preserve"> and </w:t>
            </w:r>
            <w:r>
              <w:rPr>
                <w:rFonts w:cs="Arial"/>
                <w:b/>
              </w:rPr>
              <w:t>The Company</w:t>
            </w:r>
            <w:r w:rsidRPr="007E0B31">
              <w:rPr>
                <w:rFonts w:cs="Arial"/>
              </w:rPr>
              <w:t xml:space="preserve"> for the payment by </w:t>
            </w:r>
            <w:r>
              <w:rPr>
                <w:rFonts w:cs="Arial"/>
                <w:b/>
              </w:rPr>
              <w:t>The Company</w:t>
            </w:r>
            <w:r w:rsidRPr="007E0B31">
              <w:rPr>
                <w:rFonts w:cs="Arial"/>
              </w:rPr>
              <w:t xml:space="preserve"> to that </w:t>
            </w:r>
            <w:r w:rsidRPr="007E0B31">
              <w:rPr>
                <w:rFonts w:cs="Arial"/>
                <w:b/>
              </w:rPr>
              <w:t>User</w:t>
            </w:r>
            <w:r w:rsidRPr="007E0B31">
              <w:rPr>
                <w:rFonts w:cs="Arial"/>
              </w:rPr>
              <w:t xml:space="preserve"> in respect of the provision by such </w:t>
            </w:r>
            <w:r w:rsidRPr="007E0B31">
              <w:rPr>
                <w:rFonts w:cs="Arial"/>
                <w:b/>
              </w:rPr>
              <w:t>User</w:t>
            </w:r>
            <w:r w:rsidRPr="007E0B31">
              <w:rPr>
                <w:rFonts w:cs="Arial"/>
              </w:rPr>
              <w:t xml:space="preserve"> of a </w:t>
            </w:r>
            <w:r w:rsidRPr="007E0B31">
              <w:rPr>
                <w:rFonts w:cs="Arial"/>
                <w:b/>
              </w:rPr>
              <w:t>Maximum</w:t>
            </w:r>
            <w:r w:rsidRPr="007E0B31">
              <w:rPr>
                <w:rFonts w:cs="Arial"/>
              </w:rPr>
              <w:t xml:space="preserve"> </w:t>
            </w:r>
            <w:r w:rsidRPr="007E0B31">
              <w:rPr>
                <w:rFonts w:cs="Arial"/>
                <w:b/>
              </w:rPr>
              <w:t>Generation</w:t>
            </w:r>
            <w:r w:rsidRPr="007E0B31">
              <w:rPr>
                <w:rFonts w:cs="Arial"/>
              </w:rPr>
              <w:t xml:space="preserve"> </w:t>
            </w:r>
            <w:r w:rsidRPr="007E0B31">
              <w:rPr>
                <w:rFonts w:cs="Arial"/>
                <w:b/>
              </w:rPr>
              <w:t>Service</w:t>
            </w:r>
            <w:r w:rsidRPr="007E0B31">
              <w:rPr>
                <w:rFonts w:cs="Arial"/>
              </w:rPr>
              <w:t>.</w:t>
            </w:r>
          </w:p>
        </w:tc>
      </w:tr>
      <w:tr w:rsidR="00EB1E5D" w:rsidRPr="007E0B31" w14:paraId="52F03BE5" w14:textId="77777777" w:rsidTr="490DE6A8">
        <w:trPr>
          <w:cantSplit/>
        </w:trPr>
        <w:tc>
          <w:tcPr>
            <w:tcW w:w="2884" w:type="dxa"/>
          </w:tcPr>
          <w:p w14:paraId="11A7CFC0" w14:textId="77777777" w:rsidR="00EB1E5D" w:rsidRPr="007E0B31" w:rsidRDefault="00EB1E5D" w:rsidP="00EB1E5D">
            <w:pPr>
              <w:pStyle w:val="Arial11Bold"/>
              <w:rPr>
                <w:rFonts w:cs="Arial"/>
              </w:rPr>
            </w:pPr>
            <w:r w:rsidRPr="007E0B31">
              <w:rPr>
                <w:rFonts w:cs="Arial"/>
              </w:rPr>
              <w:t>Maximum HVDC Active Power Transmission Capacity (</w:t>
            </w:r>
            <w:proofErr w:type="spellStart"/>
            <w:r w:rsidRPr="007E0B31">
              <w:rPr>
                <w:rFonts w:cs="Arial"/>
              </w:rPr>
              <w:t>PHmax</w:t>
            </w:r>
            <w:proofErr w:type="spellEnd"/>
            <w:r w:rsidRPr="007E0B31">
              <w:rPr>
                <w:rFonts w:cs="Arial"/>
              </w:rPr>
              <w:t>)</w:t>
            </w:r>
          </w:p>
        </w:tc>
        <w:tc>
          <w:tcPr>
            <w:tcW w:w="6634" w:type="dxa"/>
          </w:tcPr>
          <w:p w14:paraId="6DD9ADDF" w14:textId="78E2D9AF" w:rsidR="00EB1E5D" w:rsidRPr="007E0B31" w:rsidRDefault="00EB1E5D" w:rsidP="00EB1E5D">
            <w:pPr>
              <w:pStyle w:val="TableArial11"/>
              <w:rPr>
                <w:rFonts w:cs="Arial"/>
              </w:rPr>
            </w:pPr>
            <w:r w:rsidRPr="007E0B31">
              <w:rPr>
                <w:rFonts w:cs="Arial"/>
              </w:rPr>
              <w:t xml:space="preserve">The maximum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network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w:t>
            </w:r>
            <w:r w:rsidRPr="007E0B31">
              <w:rPr>
                <w:rFonts w:cs="Arial"/>
              </w:rPr>
              <w:t xml:space="preserve"> </w:t>
            </w:r>
            <w:r w:rsidRPr="007E0B31">
              <w:rPr>
                <w:rFonts w:cs="Arial"/>
                <w:b/>
              </w:rPr>
              <w:t>System Owner</w:t>
            </w:r>
            <w:r w:rsidRPr="007E0B31">
              <w:rPr>
                <w:rFonts w:cs="Arial"/>
              </w:rPr>
              <w:t>.</w:t>
            </w:r>
          </w:p>
        </w:tc>
      </w:tr>
      <w:tr w:rsidR="00EB1E5D" w:rsidRPr="007E0B31" w14:paraId="11D155E9" w14:textId="77777777" w:rsidTr="490DE6A8">
        <w:trPr>
          <w:cantSplit/>
        </w:trPr>
        <w:tc>
          <w:tcPr>
            <w:tcW w:w="2884" w:type="dxa"/>
          </w:tcPr>
          <w:p w14:paraId="62C8C8BB" w14:textId="217F8DC3" w:rsidR="00EB1E5D" w:rsidRPr="007E0B31" w:rsidRDefault="00EB1E5D" w:rsidP="00EB1E5D">
            <w:pPr>
              <w:pStyle w:val="Arial11Bold"/>
              <w:rPr>
                <w:rFonts w:cs="Arial"/>
              </w:rPr>
            </w:pPr>
            <w:r w:rsidRPr="005C20E3">
              <w:rPr>
                <w:color w:val="000000" w:themeColor="text1"/>
              </w:rPr>
              <w:t>Maximum Import Capability</w:t>
            </w:r>
          </w:p>
        </w:tc>
        <w:tc>
          <w:tcPr>
            <w:tcW w:w="6634" w:type="dxa"/>
          </w:tcPr>
          <w:p w14:paraId="4BC9A525" w14:textId="34778CF5" w:rsidR="00EB1E5D" w:rsidRPr="007E0B31" w:rsidRDefault="00EB1E5D" w:rsidP="00EB1E5D">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import from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EB1E5D" w:rsidRPr="007E0B31" w14:paraId="0967C22C" w14:textId="77777777" w:rsidTr="490DE6A8">
        <w:trPr>
          <w:cantSplit/>
        </w:trPr>
        <w:tc>
          <w:tcPr>
            <w:tcW w:w="2884" w:type="dxa"/>
          </w:tcPr>
          <w:p w14:paraId="6536B201" w14:textId="77777777" w:rsidR="00EB1E5D" w:rsidRPr="007E0B31" w:rsidRDefault="00EB1E5D" w:rsidP="00EB1E5D">
            <w:pPr>
              <w:pStyle w:val="Arial11Bold"/>
              <w:rPr>
                <w:rFonts w:cs="Arial"/>
                <w:highlight w:val="green"/>
              </w:rPr>
            </w:pPr>
            <w:r w:rsidRPr="007E0B31">
              <w:rPr>
                <w:rFonts w:cs="Arial"/>
              </w:rPr>
              <w:t>Maximum Import Capacity</w:t>
            </w:r>
          </w:p>
        </w:tc>
        <w:tc>
          <w:tcPr>
            <w:tcW w:w="6634" w:type="dxa"/>
          </w:tcPr>
          <w:p w14:paraId="7E57CD31" w14:textId="77777777" w:rsidR="00EB1E5D" w:rsidRPr="007E0B31" w:rsidRDefault="00EB1E5D" w:rsidP="00EB1E5D">
            <w:pPr>
              <w:pStyle w:val="TableArial11"/>
              <w:rPr>
                <w:rFonts w:cs="Arial"/>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to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from that </w:t>
            </w:r>
            <w:r w:rsidRPr="007E0B31">
              <w:rPr>
                <w:rFonts w:cs="Arial"/>
                <w:b/>
              </w:rPr>
              <w:t>User System</w:t>
            </w:r>
            <w:r w:rsidRPr="007E0B31">
              <w:rPr>
                <w:rFonts w:cs="Arial"/>
              </w:rPr>
              <w:t>.</w:t>
            </w:r>
          </w:p>
        </w:tc>
      </w:tr>
      <w:tr w:rsidR="00EB1E5D" w:rsidRPr="007E0B31" w14:paraId="03CA429B" w14:textId="77777777" w:rsidTr="490DE6A8">
        <w:trPr>
          <w:cantSplit/>
        </w:trPr>
        <w:tc>
          <w:tcPr>
            <w:tcW w:w="2884" w:type="dxa"/>
          </w:tcPr>
          <w:p w14:paraId="2ED59A0E" w14:textId="77777777" w:rsidR="00EB1E5D" w:rsidRPr="007E0B31" w:rsidRDefault="00EB1E5D" w:rsidP="00EB1E5D">
            <w:pPr>
              <w:pStyle w:val="Arial11Bold"/>
              <w:rPr>
                <w:rFonts w:cs="Arial"/>
              </w:rPr>
            </w:pPr>
            <w:r w:rsidRPr="00373816">
              <w:t xml:space="preserve">Maximum Import Power </w:t>
            </w:r>
          </w:p>
        </w:tc>
        <w:tc>
          <w:tcPr>
            <w:tcW w:w="6634" w:type="dxa"/>
          </w:tcPr>
          <w:p w14:paraId="5383D68A" w14:textId="77777777" w:rsidR="00EB1E5D" w:rsidRPr="007E0B31" w:rsidRDefault="00EB1E5D" w:rsidP="00EB1E5D">
            <w:pPr>
              <w:pStyle w:val="TableArial11"/>
              <w:rPr>
                <w:rFonts w:cs="Arial"/>
              </w:rPr>
            </w:pPr>
            <w:r w:rsidRPr="00373816">
              <w:t xml:space="preserve">The maximum continuous </w:t>
            </w:r>
            <w:r w:rsidRPr="00D7456C">
              <w:rPr>
                <w:b/>
              </w:rPr>
              <w:t>Active Power</w:t>
            </w:r>
            <w:r w:rsidRPr="00373816">
              <w:t xml:space="preserve"> which an </w:t>
            </w:r>
            <w:r w:rsidRPr="00D7456C">
              <w:rPr>
                <w:b/>
              </w:rPr>
              <w:t>Electricity Storage Module</w:t>
            </w:r>
            <w:r w:rsidRPr="00373816">
              <w:t xml:space="preserve"> can import from the </w:t>
            </w:r>
            <w:r w:rsidRPr="00D7456C">
              <w:rPr>
                <w:b/>
              </w:rPr>
              <w:t>Total System</w:t>
            </w:r>
            <w:r w:rsidRPr="00373816">
              <w:t xml:space="preserve">, when fully discharged and operating in a mode analogous to </w:t>
            </w:r>
            <w:r w:rsidRPr="00D7456C">
              <w:rPr>
                <w:b/>
              </w:rPr>
              <w:t>Demand</w:t>
            </w:r>
            <w:r w:rsidRPr="00373816">
              <w:t xml:space="preserve">. </w:t>
            </w:r>
          </w:p>
        </w:tc>
      </w:tr>
      <w:tr w:rsidR="00EB1E5D" w:rsidRPr="007E0B31" w14:paraId="3B0FB9D5" w14:textId="77777777" w:rsidTr="490DE6A8">
        <w:trPr>
          <w:cantSplit/>
        </w:trPr>
        <w:tc>
          <w:tcPr>
            <w:tcW w:w="2884" w:type="dxa"/>
          </w:tcPr>
          <w:p w14:paraId="6C90BEB7" w14:textId="77777777" w:rsidR="00EB1E5D" w:rsidRPr="007E0B31" w:rsidRDefault="00EB1E5D" w:rsidP="00EB1E5D">
            <w:pPr>
              <w:pStyle w:val="Arial11Bold"/>
              <w:rPr>
                <w:rFonts w:cs="Arial"/>
              </w:rPr>
            </w:pPr>
            <w:r w:rsidRPr="007E0B31">
              <w:rPr>
                <w:rFonts w:cs="Arial"/>
              </w:rPr>
              <w:lastRenderedPageBreak/>
              <w:t>Medium Power Station</w:t>
            </w:r>
          </w:p>
        </w:tc>
        <w:tc>
          <w:tcPr>
            <w:tcW w:w="6634" w:type="dxa"/>
          </w:tcPr>
          <w:p w14:paraId="07F15D2F" w14:textId="77777777" w:rsidR="00EB1E5D" w:rsidRPr="007E0B31" w:rsidRDefault="00EB1E5D" w:rsidP="00EB1E5D">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w:t>
            </w:r>
          </w:p>
          <w:p w14:paraId="51907A5D" w14:textId="4EA6E444"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directly connected to </w:t>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 </w:t>
            </w:r>
          </w:p>
          <w:p w14:paraId="2EB314A8" w14:textId="77777777" w:rsidR="00EB1E5D" w:rsidRPr="007E0B31" w:rsidRDefault="00EB1E5D" w:rsidP="00EB1E5D">
            <w:pPr>
              <w:pStyle w:val="TableArial11"/>
              <w:ind w:left="567" w:hanging="567"/>
              <w:rPr>
                <w:rFonts w:cs="Arial"/>
              </w:rPr>
            </w:pPr>
            <w:r w:rsidRPr="007E0B31">
              <w:rPr>
                <w:rFonts w:cs="Arial"/>
              </w:rPr>
              <w:t>or,</w:t>
            </w:r>
          </w:p>
          <w:p w14:paraId="272C46D3" w14:textId="1BE214D3" w:rsidR="00EB1E5D" w:rsidRPr="007E0B31" w:rsidRDefault="00EB1E5D" w:rsidP="00EB1E5D">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 </w:t>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68A5E5AA" w14:textId="77777777" w:rsidR="00EB1E5D" w:rsidRPr="007E0B31" w:rsidRDefault="00EB1E5D" w:rsidP="00EB1E5D">
            <w:pPr>
              <w:pStyle w:val="TableArial11"/>
              <w:ind w:left="567" w:hanging="567"/>
              <w:rPr>
                <w:rFonts w:cs="Arial"/>
              </w:rPr>
            </w:pPr>
            <w:r w:rsidRPr="007E0B31">
              <w:rPr>
                <w:rFonts w:cs="Arial"/>
              </w:rPr>
              <w:t>or,</w:t>
            </w:r>
          </w:p>
          <w:p w14:paraId="3F68A2DE" w14:textId="2934E072" w:rsidR="00EB1E5D" w:rsidRPr="007E0B31" w:rsidRDefault="00EB1E5D" w:rsidP="00EB1E5D">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 </w:t>
            </w:r>
            <w:r>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2C3CFF02" w14:textId="77777777" w:rsidR="00EB1E5D" w:rsidRPr="007E0B31" w:rsidRDefault="00EB1E5D" w:rsidP="00EB1E5D">
            <w:pPr>
              <w:pStyle w:val="TableArial11"/>
              <w:rPr>
                <w:rFonts w:cs="Arial"/>
              </w:rPr>
            </w:pPr>
            <w:r w:rsidRPr="007E0B31">
              <w:rPr>
                <w:rFonts w:cs="Arial"/>
              </w:rPr>
              <w:t xml:space="preserve">For the avoidance of doubt a </w:t>
            </w:r>
            <w:r w:rsidRPr="007E0B31">
              <w:rPr>
                <w:rFonts w:cs="Arial"/>
                <w:b/>
              </w:rPr>
              <w:t>Medium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EB1E5D" w:rsidRPr="007E0B31" w14:paraId="0CDEA8DB" w14:textId="77777777" w:rsidTr="490DE6A8">
        <w:trPr>
          <w:cantSplit/>
        </w:trPr>
        <w:tc>
          <w:tcPr>
            <w:tcW w:w="2884" w:type="dxa"/>
          </w:tcPr>
          <w:p w14:paraId="6558EC81" w14:textId="77777777" w:rsidR="00EB1E5D" w:rsidRPr="007E0B31" w:rsidRDefault="00EB1E5D" w:rsidP="00EB1E5D">
            <w:pPr>
              <w:pStyle w:val="Arial11Bold"/>
              <w:rPr>
                <w:rFonts w:cs="Arial"/>
              </w:rPr>
            </w:pPr>
            <w:r w:rsidRPr="007E0B31">
              <w:rPr>
                <w:rFonts w:cs="Arial"/>
              </w:rPr>
              <w:t xml:space="preserve">Medium Voltage </w:t>
            </w:r>
            <w:r w:rsidRPr="007E0B31">
              <w:rPr>
                <w:rFonts w:cs="Arial"/>
                <w:b w:val="0"/>
              </w:rPr>
              <w:t>or</w:t>
            </w:r>
            <w:r w:rsidRPr="007E0B31">
              <w:rPr>
                <w:rFonts w:cs="Arial"/>
              </w:rPr>
              <w:t xml:space="preserve"> MV</w:t>
            </w:r>
          </w:p>
        </w:tc>
        <w:tc>
          <w:tcPr>
            <w:tcW w:w="6634" w:type="dxa"/>
          </w:tcPr>
          <w:p w14:paraId="1F75FFAF" w14:textId="77777777" w:rsidR="00EB1E5D" w:rsidRPr="007E0B31" w:rsidRDefault="00EB1E5D" w:rsidP="00EB1E5D">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250 volts but not exceeding 650 volts.</w:t>
            </w:r>
          </w:p>
        </w:tc>
      </w:tr>
      <w:tr w:rsidR="00EB1E5D" w:rsidRPr="007E0B31" w14:paraId="1172E6F9" w14:textId="77777777" w:rsidTr="490DE6A8">
        <w:trPr>
          <w:cantSplit/>
        </w:trPr>
        <w:tc>
          <w:tcPr>
            <w:tcW w:w="2884" w:type="dxa"/>
          </w:tcPr>
          <w:p w14:paraId="55008996" w14:textId="77777777" w:rsidR="00EB1E5D" w:rsidRPr="007E0B31" w:rsidRDefault="00EB1E5D" w:rsidP="00EB1E5D">
            <w:pPr>
              <w:pStyle w:val="Arial11Bold"/>
              <w:rPr>
                <w:rFonts w:cs="Arial"/>
              </w:rPr>
            </w:pPr>
            <w:r w:rsidRPr="007E0B31">
              <w:rPr>
                <w:rFonts w:cs="Arial"/>
              </w:rPr>
              <w:t>Mills</w:t>
            </w:r>
          </w:p>
        </w:tc>
        <w:tc>
          <w:tcPr>
            <w:tcW w:w="6634" w:type="dxa"/>
          </w:tcPr>
          <w:p w14:paraId="10AB29E5" w14:textId="77777777" w:rsidR="00EB1E5D" w:rsidRPr="007E0B31" w:rsidRDefault="00EB1E5D" w:rsidP="00EB1E5D">
            <w:pPr>
              <w:pStyle w:val="TableArial11"/>
              <w:rPr>
                <w:rFonts w:cs="Arial"/>
              </w:rPr>
            </w:pPr>
            <w:r w:rsidRPr="007E0B31">
              <w:rPr>
                <w:rFonts w:cs="Arial"/>
              </w:rPr>
              <w:t xml:space="preserve">Milling plant which supplies pulverised fuel to the boiler of a coal fired </w:t>
            </w:r>
            <w:r w:rsidRPr="007E0B31">
              <w:rPr>
                <w:rFonts w:cs="Arial"/>
                <w:b/>
              </w:rPr>
              <w:t>Power Station</w:t>
            </w:r>
            <w:r w:rsidRPr="007E0B31">
              <w:rPr>
                <w:rFonts w:cs="Arial"/>
              </w:rPr>
              <w:t>.</w:t>
            </w:r>
          </w:p>
        </w:tc>
      </w:tr>
      <w:tr w:rsidR="00EB1E5D" w:rsidRPr="007E0B31" w14:paraId="192F1CA5" w14:textId="77777777" w:rsidTr="490DE6A8">
        <w:trPr>
          <w:cantSplit/>
        </w:trPr>
        <w:tc>
          <w:tcPr>
            <w:tcW w:w="2884" w:type="dxa"/>
          </w:tcPr>
          <w:p w14:paraId="00139B74" w14:textId="77777777" w:rsidR="00EB1E5D" w:rsidRPr="007E0B31" w:rsidRDefault="00EB1E5D" w:rsidP="00EB1E5D">
            <w:pPr>
              <w:pStyle w:val="Arial11Bold"/>
              <w:rPr>
                <w:rFonts w:cs="Arial"/>
              </w:rPr>
            </w:pPr>
            <w:r w:rsidRPr="007E0B31">
              <w:rPr>
                <w:rFonts w:cs="Arial"/>
              </w:rPr>
              <w:t>Minimum Generation</w:t>
            </w:r>
          </w:p>
        </w:tc>
        <w:tc>
          <w:tcPr>
            <w:tcW w:w="6634" w:type="dxa"/>
          </w:tcPr>
          <w:p w14:paraId="0B3F5F13" w14:textId="0EA4BB3C" w:rsidR="00EB1E5D" w:rsidRPr="007E0B31" w:rsidRDefault="00EB1E5D" w:rsidP="00EB1E5D">
            <w:pPr>
              <w:pStyle w:val="TableArial11"/>
              <w:rPr>
                <w:rFonts w:cs="Arial"/>
              </w:rPr>
            </w:pPr>
            <w:r w:rsidRPr="007E0B31">
              <w:rPr>
                <w:rFonts w:cs="Arial"/>
              </w:rPr>
              <w:t xml:space="preserve">The minimum output (in whole MW) which a </w:t>
            </w:r>
            <w:r w:rsidRPr="007E0B31">
              <w:rPr>
                <w:rFonts w:cs="Arial"/>
                <w:b/>
              </w:rPr>
              <w:t>Genset</w:t>
            </w:r>
            <w:r w:rsidRPr="007E0B31">
              <w:rPr>
                <w:rFonts w:cs="Arial"/>
              </w:rPr>
              <w:t xml:space="preserve"> can generate or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w:t>
            </w:r>
            <w:r>
              <w:rPr>
                <w:rFonts w:cs="Arial"/>
              </w:rPr>
              <w:t xml:space="preserve">or </w:t>
            </w:r>
            <w:r w:rsidRPr="00D7456C">
              <w:rPr>
                <w:rFonts w:cs="Arial"/>
                <w:b/>
              </w:rPr>
              <w:t>Electricity Storage Module</w:t>
            </w:r>
            <w:r>
              <w:rPr>
                <w:rFonts w:cs="Arial"/>
              </w:rPr>
              <w:t xml:space="preserve"> </w:t>
            </w:r>
            <w:r w:rsidRPr="007E0B31">
              <w:rPr>
                <w:rFonts w:cs="Arial"/>
              </w:rPr>
              <w:t xml:space="preserve">can import or export to the </w:t>
            </w:r>
            <w:r w:rsidRPr="007E0B31">
              <w:rPr>
                <w:rFonts w:cs="Arial"/>
                <w:b/>
              </w:rPr>
              <w:t>Total System</w:t>
            </w:r>
            <w:r w:rsidRPr="007E0B31">
              <w:rPr>
                <w:rFonts w:cs="Arial"/>
              </w:rPr>
              <w:t xml:space="preserve"> under stable operating conditions,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 For the avoidance of doubt, the output may go below this level as a result of operation in accordance with BC3.7.</w:t>
            </w:r>
          </w:p>
        </w:tc>
      </w:tr>
      <w:tr w:rsidR="00EB1E5D" w:rsidRPr="007E0B31" w14:paraId="1A73A6F1" w14:textId="77777777" w:rsidTr="490DE6A8">
        <w:trPr>
          <w:cantSplit/>
        </w:trPr>
        <w:tc>
          <w:tcPr>
            <w:tcW w:w="2884" w:type="dxa"/>
          </w:tcPr>
          <w:p w14:paraId="3F6AA4AD" w14:textId="77777777" w:rsidR="00EB1E5D" w:rsidRPr="007E0B31" w:rsidRDefault="00EB1E5D" w:rsidP="00EB1E5D">
            <w:pPr>
              <w:pStyle w:val="Arial11Bold"/>
              <w:rPr>
                <w:rFonts w:cs="Arial"/>
              </w:rPr>
            </w:pPr>
            <w:r w:rsidRPr="007E0B31">
              <w:rPr>
                <w:rFonts w:cs="Arial"/>
              </w:rPr>
              <w:t>Minimum Active Power Transmission Capacity (</w:t>
            </w:r>
            <w:proofErr w:type="spellStart"/>
            <w:r w:rsidRPr="007E0B31">
              <w:rPr>
                <w:rFonts w:cs="Arial"/>
              </w:rPr>
              <w:t>PHmin</w:t>
            </w:r>
            <w:proofErr w:type="spellEnd"/>
            <w:r w:rsidRPr="007E0B31">
              <w:rPr>
                <w:rFonts w:cs="Arial"/>
              </w:rPr>
              <w:t>)</w:t>
            </w:r>
          </w:p>
        </w:tc>
        <w:tc>
          <w:tcPr>
            <w:tcW w:w="6634" w:type="dxa"/>
          </w:tcPr>
          <w:p w14:paraId="793C541C" w14:textId="35AD59ED" w:rsidR="00EB1E5D" w:rsidRPr="007E0B31" w:rsidRDefault="00EB1E5D" w:rsidP="00EB1E5D">
            <w:pPr>
              <w:pStyle w:val="TableArial11"/>
              <w:rPr>
                <w:rFonts w:cs="Arial"/>
              </w:rPr>
            </w:pPr>
            <w:r w:rsidRPr="007E0B31">
              <w:rPr>
                <w:rFonts w:cs="Arial"/>
              </w:rPr>
              <w:t xml:space="preserve">The minimum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w:t>
            </w:r>
            <w:r w:rsidRPr="005C20E3">
              <w:rPr>
                <w:b/>
              </w:rPr>
              <w:t>System</w:t>
            </w:r>
            <w:r w:rsidRPr="007E0B31">
              <w:rPr>
                <w:rFonts w:cs="Arial"/>
              </w:rPr>
              <w:t xml:space="preserve">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 System Owner</w:t>
            </w:r>
            <w:r w:rsidRPr="00A87826">
              <w:rPr>
                <w:rFonts w:cs="Arial"/>
                <w:bCs/>
              </w:rPr>
              <w:t>.</w:t>
            </w:r>
          </w:p>
        </w:tc>
      </w:tr>
      <w:tr w:rsidR="00EB1E5D" w:rsidRPr="007E0B31" w14:paraId="58E8AB98" w14:textId="77777777" w:rsidTr="490DE6A8">
        <w:trPr>
          <w:cantSplit/>
        </w:trPr>
        <w:tc>
          <w:tcPr>
            <w:tcW w:w="2884" w:type="dxa"/>
          </w:tcPr>
          <w:p w14:paraId="61D82D43" w14:textId="66177675" w:rsidR="00EB1E5D" w:rsidRPr="007E0B31" w:rsidRDefault="00EB1E5D" w:rsidP="00EB1E5D">
            <w:pPr>
              <w:pStyle w:val="Arial11Bold"/>
              <w:rPr>
                <w:rFonts w:cs="Arial"/>
              </w:rPr>
            </w:pPr>
            <w:r w:rsidRPr="007E0B31">
              <w:rPr>
                <w:rFonts w:cs="Arial"/>
              </w:rPr>
              <w:t>Minimum Import Capacit</w:t>
            </w:r>
            <w:r w:rsidRPr="00A72ACD">
              <w:rPr>
                <w:rFonts w:cs="Arial"/>
              </w:rPr>
              <w:t>y</w:t>
            </w:r>
          </w:p>
        </w:tc>
        <w:tc>
          <w:tcPr>
            <w:tcW w:w="6634" w:type="dxa"/>
          </w:tcPr>
          <w:p w14:paraId="3D4D48A5" w14:textId="565FA500" w:rsidR="00EB1E5D" w:rsidRPr="007E0B31" w:rsidRDefault="00EB1E5D" w:rsidP="00EB1E5D">
            <w:pPr>
              <w:pStyle w:val="TableArial11"/>
              <w:rPr>
                <w:rFonts w:cs="Arial"/>
              </w:rPr>
            </w:pPr>
            <w:r w:rsidRPr="007E0B31">
              <w:rPr>
                <w:rFonts w:cs="Arial"/>
              </w:rPr>
              <w:t xml:space="preserve">The minimum input (in whole MW) into a </w:t>
            </w:r>
            <w:r w:rsidRPr="007E0B31">
              <w:rPr>
                <w:rFonts w:cs="Arial"/>
                <w:b/>
              </w:rPr>
              <w:t xml:space="preserve">DC Converter </w:t>
            </w:r>
            <w:r w:rsidRPr="007E0B31">
              <w:rPr>
                <w:rFonts w:cs="Arial"/>
              </w:rPr>
              <w:t xml:space="preserve">at a </w:t>
            </w:r>
            <w:r w:rsidRPr="007E0B31">
              <w:rPr>
                <w:rFonts w:cs="Arial"/>
                <w:b/>
              </w:rPr>
              <w:t xml:space="preserve">DC Converter Station </w:t>
            </w:r>
            <w:r w:rsidRPr="007E0B31">
              <w:rPr>
                <w:rFonts w:cs="Arial"/>
              </w:rPr>
              <w:t xml:space="preserve">or </w:t>
            </w:r>
            <w:r w:rsidRPr="007E0B31">
              <w:rPr>
                <w:rFonts w:cs="Arial"/>
                <w:b/>
              </w:rPr>
              <w:t xml:space="preserve">HVDC System </w:t>
            </w:r>
            <w:r w:rsidRPr="005C20E3">
              <w:rPr>
                <w:rFonts w:cs="Arial"/>
                <w:bCs/>
              </w:rPr>
              <w:t>at an</w:t>
            </w:r>
            <w:r w:rsidRPr="007E0B31">
              <w:rPr>
                <w:rFonts w:cs="Arial"/>
                <w:b/>
              </w:rPr>
              <w:t xml:space="preserve"> HVDC Converter </w:t>
            </w:r>
            <w:r w:rsidRPr="007E0B31">
              <w:rPr>
                <w:rFonts w:cs="Arial"/>
              </w:rPr>
              <w:t xml:space="preserve">(in any of its operating configurations)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 xml:space="preserve">Embedded DC Converter </w:t>
            </w:r>
            <w:r w:rsidRPr="007E0B31">
              <w:rPr>
                <w:rFonts w:cs="Arial"/>
              </w:rPr>
              <w:t>or</w:t>
            </w:r>
            <w:r w:rsidRPr="007E0B31">
              <w:rPr>
                <w:rFonts w:cs="Arial"/>
                <w:b/>
              </w:rPr>
              <w:t xml:space="preserve"> </w:t>
            </w:r>
            <w:r w:rsidRPr="007E0B31">
              <w:rPr>
                <w:rFonts w:cs="Arial"/>
              </w:rPr>
              <w:t>an</w:t>
            </w:r>
            <w:r w:rsidRPr="007E0B31">
              <w:rPr>
                <w:rFonts w:cs="Arial"/>
                <w:b/>
              </w:rPr>
              <w:t xml:space="preserve"> Embedded HVDC Converter</w:t>
            </w:r>
            <w:r w:rsidRPr="007E0B31">
              <w:rPr>
                <w:rFonts w:cs="Arial"/>
              </w:rPr>
              <w:t xml:space="preserve"> at the </w:t>
            </w:r>
            <w:r w:rsidRPr="007E0B31">
              <w:rPr>
                <w:rFonts w:cs="Arial"/>
                <w:b/>
              </w:rPr>
              <w:t>User System Entry Point</w:t>
            </w:r>
            <w:r w:rsidRPr="007E0B31">
              <w:rPr>
                <w:rFonts w:cs="Arial"/>
              </w:rPr>
              <w:t>)</w:t>
            </w:r>
            <w:r w:rsidRPr="007E0B31">
              <w:rPr>
                <w:rFonts w:cs="Arial"/>
                <w:b/>
              </w:rPr>
              <w:t xml:space="preserve"> </w:t>
            </w:r>
            <w:r w:rsidRPr="007E0B31">
              <w:rPr>
                <w:rFonts w:cs="Arial"/>
              </w:rPr>
              <w:t xml:space="preserve">at which a </w:t>
            </w:r>
            <w:r w:rsidRPr="007E0B31">
              <w:rPr>
                <w:rFonts w:cs="Arial"/>
                <w:b/>
              </w:rPr>
              <w:t xml:space="preserve">DC Converter </w:t>
            </w:r>
            <w:r w:rsidRPr="007E0B31">
              <w:rPr>
                <w:rFonts w:cs="Arial"/>
              </w:rPr>
              <w:t>or</w:t>
            </w:r>
            <w:r w:rsidRPr="007E0B31">
              <w:rPr>
                <w:rFonts w:cs="Arial"/>
                <w:b/>
              </w:rPr>
              <w:t xml:space="preserve"> HVDC Converter </w:t>
            </w:r>
            <w:r w:rsidRPr="007E0B31">
              <w:rPr>
                <w:rFonts w:cs="Arial"/>
              </w:rPr>
              <w:t xml:space="preserve">can operate in a stable manner,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w:t>
            </w:r>
          </w:p>
        </w:tc>
      </w:tr>
      <w:tr w:rsidR="00EB1E5D" w:rsidRPr="007E0B31" w14:paraId="42E17AC9" w14:textId="77777777" w:rsidTr="490DE6A8">
        <w:trPr>
          <w:cantSplit/>
        </w:trPr>
        <w:tc>
          <w:tcPr>
            <w:tcW w:w="2884" w:type="dxa"/>
          </w:tcPr>
          <w:p w14:paraId="710BD543" w14:textId="77777777" w:rsidR="00EB1E5D" w:rsidRPr="007E0B31" w:rsidRDefault="00EB1E5D" w:rsidP="00EB1E5D">
            <w:pPr>
              <w:pStyle w:val="Arial11Bold"/>
              <w:rPr>
                <w:rFonts w:cs="Arial"/>
              </w:rPr>
            </w:pPr>
            <w:r w:rsidRPr="007E0B31">
              <w:rPr>
                <w:rFonts w:cs="Arial"/>
              </w:rPr>
              <w:t>Minimum Regulating Level</w:t>
            </w:r>
          </w:p>
        </w:tc>
        <w:tc>
          <w:tcPr>
            <w:tcW w:w="6634" w:type="dxa"/>
          </w:tcPr>
          <w:p w14:paraId="6E014C85" w14:textId="69675277" w:rsidR="00EB1E5D" w:rsidRPr="007E0B31" w:rsidRDefault="00EB1E5D" w:rsidP="00EB1E5D">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w:t>
            </w:r>
            <w:r w:rsidRPr="007E0B31">
              <w:rPr>
                <w:rFonts w:cs="Arial"/>
                <w:b/>
              </w:rPr>
              <w:t xml:space="preserve"> </w:t>
            </w:r>
            <w:r>
              <w:rPr>
                <w:rFonts w:cs="Arial"/>
                <w:b/>
              </w:rPr>
              <w:t>The Company</w:t>
            </w:r>
            <w:r w:rsidRPr="007E0B31">
              <w:rPr>
                <w:rFonts w:cs="Arial"/>
              </w:rPr>
              <w:t xml:space="preserve"> and the </w:t>
            </w:r>
            <w:r w:rsidRPr="007E0B31">
              <w:rPr>
                <w:rFonts w:cs="Arial"/>
                <w:b/>
              </w:rPr>
              <w:t>Generator</w:t>
            </w:r>
            <w:r>
              <w:rPr>
                <w:rFonts w:cs="Arial"/>
              </w:rPr>
              <w:t xml:space="preserve"> or </w:t>
            </w:r>
            <w:r>
              <w:rPr>
                <w:rFonts w:cs="Arial"/>
                <w:b/>
              </w:rPr>
              <w:t>HVDC System Owner</w:t>
            </w:r>
            <w:r w:rsidRPr="007E0B31">
              <w:rPr>
                <w:rFonts w:cs="Arial"/>
              </w:rPr>
              <w:t xml:space="preserve">, down to which the </w:t>
            </w:r>
            <w:r w:rsidRPr="007E0B31">
              <w:rPr>
                <w:rFonts w:cs="Arial"/>
                <w:b/>
              </w:rPr>
              <w:t>Power Generating Module</w:t>
            </w:r>
            <w:r w:rsidRPr="007E0B31">
              <w:rPr>
                <w:rFonts w:cs="Arial"/>
              </w:rPr>
              <w:t xml:space="preserve"> </w:t>
            </w:r>
            <w:r>
              <w:rPr>
                <w:rFonts w:cs="Arial"/>
              </w:rPr>
              <w:t xml:space="preserve">(including a </w:t>
            </w:r>
            <w:r w:rsidRPr="00A87826">
              <w:rPr>
                <w:rFonts w:cs="Arial"/>
                <w:b/>
              </w:rPr>
              <w:t>DC Connected Power Park Module</w:t>
            </w:r>
            <w:r>
              <w:rPr>
                <w:rFonts w:cs="Arial"/>
              </w:rPr>
              <w:t xml:space="preserve">) or </w:t>
            </w:r>
            <w:r w:rsidRPr="00A87826">
              <w:rPr>
                <w:rFonts w:cs="Arial"/>
                <w:b/>
              </w:rPr>
              <w:t>HVDC System</w:t>
            </w:r>
            <w:r>
              <w:rPr>
                <w:rFonts w:cs="Arial"/>
              </w:rPr>
              <w:t xml:space="preserve"> </w:t>
            </w:r>
            <w:r w:rsidRPr="007E0B31">
              <w:rPr>
                <w:rFonts w:cs="Arial"/>
              </w:rPr>
              <w:t xml:space="preserve">can control </w:t>
            </w:r>
            <w:r w:rsidRPr="007E0B31">
              <w:rPr>
                <w:rFonts w:cs="Arial"/>
                <w:b/>
              </w:rPr>
              <w:t>Active Power</w:t>
            </w:r>
            <w:r>
              <w:rPr>
                <w:rFonts w:cs="Arial"/>
              </w:rPr>
              <w:t>.</w:t>
            </w:r>
          </w:p>
        </w:tc>
      </w:tr>
      <w:tr w:rsidR="00EB1E5D" w:rsidRPr="007E0B31" w14:paraId="7A187781" w14:textId="77777777" w:rsidTr="490DE6A8">
        <w:trPr>
          <w:cantSplit/>
        </w:trPr>
        <w:tc>
          <w:tcPr>
            <w:tcW w:w="2884" w:type="dxa"/>
          </w:tcPr>
          <w:p w14:paraId="5F303D38" w14:textId="77777777" w:rsidR="00EB1E5D" w:rsidRPr="007E0B31" w:rsidRDefault="00EB1E5D" w:rsidP="00EB1E5D">
            <w:pPr>
              <w:pStyle w:val="Arial11Bold"/>
              <w:rPr>
                <w:rFonts w:cs="Arial"/>
              </w:rPr>
            </w:pPr>
            <w:r w:rsidRPr="007E0B31">
              <w:rPr>
                <w:rFonts w:cs="Arial"/>
              </w:rPr>
              <w:lastRenderedPageBreak/>
              <w:t>Minimum Stable Operating Level</w:t>
            </w:r>
          </w:p>
        </w:tc>
        <w:tc>
          <w:tcPr>
            <w:tcW w:w="6634" w:type="dxa"/>
          </w:tcPr>
          <w:p w14:paraId="58A98321" w14:textId="5FFA4BA5" w:rsidR="00EB1E5D" w:rsidRPr="007E0B31" w:rsidRDefault="00EB1E5D" w:rsidP="00EB1E5D">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at which the </w:t>
            </w:r>
            <w:r w:rsidRPr="007E0B31">
              <w:rPr>
                <w:rFonts w:cs="Arial"/>
                <w:b/>
              </w:rPr>
              <w:t>Power Generating Module</w:t>
            </w:r>
            <w:r w:rsidRPr="007E0B31">
              <w:rPr>
                <w:rFonts w:cs="Arial"/>
              </w:rPr>
              <w:t xml:space="preserve"> can be operated stably for an unlimited time.</w:t>
            </w:r>
          </w:p>
        </w:tc>
      </w:tr>
      <w:tr w:rsidR="00EB1E5D" w:rsidRPr="007E0B31" w14:paraId="38E50172" w14:textId="77777777" w:rsidTr="490DE6A8">
        <w:trPr>
          <w:cantSplit/>
        </w:trPr>
        <w:tc>
          <w:tcPr>
            <w:tcW w:w="2884" w:type="dxa"/>
          </w:tcPr>
          <w:p w14:paraId="17AD8CFF" w14:textId="77777777" w:rsidR="00EB1E5D" w:rsidRPr="007E0B31" w:rsidRDefault="00EB1E5D" w:rsidP="00EB1E5D">
            <w:pPr>
              <w:pStyle w:val="Arial11Bold"/>
              <w:rPr>
                <w:rFonts w:cs="Arial"/>
              </w:rPr>
            </w:pPr>
            <w:r w:rsidRPr="007E0B31">
              <w:rPr>
                <w:rFonts w:cs="Arial"/>
              </w:rPr>
              <w:t>Modification</w:t>
            </w:r>
          </w:p>
        </w:tc>
        <w:tc>
          <w:tcPr>
            <w:tcW w:w="6634" w:type="dxa"/>
          </w:tcPr>
          <w:p w14:paraId="7806D34C" w14:textId="2A977A01" w:rsidR="00EB1E5D" w:rsidRPr="007E0B31" w:rsidRDefault="00EB1E5D" w:rsidP="00EB1E5D">
            <w:pPr>
              <w:pStyle w:val="TableArial11"/>
              <w:rPr>
                <w:rFonts w:cs="Arial"/>
              </w:rPr>
            </w:pPr>
            <w:r w:rsidRPr="007E0B31">
              <w:rPr>
                <w:rFonts w:cs="Arial"/>
              </w:rPr>
              <w:t xml:space="preserve">Any actual or proposed replacement, renovation, modification, alteration or construction by or on behalf of a </w:t>
            </w:r>
            <w:r w:rsidRPr="007E0B31">
              <w:rPr>
                <w:rFonts w:cs="Arial"/>
                <w:b/>
              </w:rPr>
              <w:t>User</w:t>
            </w:r>
            <w:r w:rsidRPr="007E0B31">
              <w:rPr>
                <w:rFonts w:cs="Arial"/>
              </w:rPr>
              <w:t xml:space="preserve"> or </w:t>
            </w:r>
            <w:r>
              <w:rPr>
                <w:rFonts w:cs="Arial"/>
                <w:b/>
              </w:rPr>
              <w:t>The Company</w:t>
            </w:r>
            <w:r w:rsidRPr="007E0B31">
              <w:rPr>
                <w:rFonts w:cs="Arial"/>
              </w:rPr>
              <w:t xml:space="preserve"> to either that </w:t>
            </w:r>
            <w:r w:rsidRPr="007E0B31">
              <w:rPr>
                <w:rFonts w:cs="Arial"/>
                <w:b/>
              </w:rPr>
              <w:t>User’s Plant</w:t>
            </w:r>
            <w:r w:rsidRPr="007E0B31">
              <w:rPr>
                <w:rFonts w:cs="Arial"/>
              </w:rPr>
              <w:t xml:space="preserve"> or </w:t>
            </w:r>
            <w:r w:rsidRPr="007E0B31">
              <w:rPr>
                <w:rFonts w:cs="Arial"/>
                <w:b/>
              </w:rPr>
              <w:t>Apparatus</w:t>
            </w:r>
            <w:r w:rsidRPr="007E0B31">
              <w:rPr>
                <w:rFonts w:cs="Arial"/>
              </w:rPr>
              <w:t xml:space="preserve"> or </w:t>
            </w:r>
            <w:r w:rsidRPr="007E0B31">
              <w:rPr>
                <w:rFonts w:cs="Arial"/>
                <w:b/>
              </w:rPr>
              <w:t>Transmission Plant</w:t>
            </w:r>
            <w:r w:rsidRPr="007E0B31">
              <w:rPr>
                <w:rFonts w:cs="Arial"/>
              </w:rPr>
              <w:t xml:space="preserve"> or </w:t>
            </w:r>
            <w:r w:rsidRPr="007E0B31">
              <w:rPr>
                <w:rFonts w:cs="Arial"/>
                <w:b/>
              </w:rPr>
              <w:t>Apparatus</w:t>
            </w:r>
            <w:r w:rsidRPr="007E0B31">
              <w:rPr>
                <w:rFonts w:cs="Arial"/>
              </w:rPr>
              <w:t xml:space="preserve">, as the case may be, or the manner of its operation which has or may have a </w:t>
            </w:r>
            <w:r w:rsidRPr="007E0B31">
              <w:rPr>
                <w:rFonts w:cs="Arial"/>
                <w:b/>
              </w:rPr>
              <w:t>Material Effect</w:t>
            </w:r>
            <w:r w:rsidRPr="007E0B31">
              <w:rPr>
                <w:rFonts w:cs="Arial"/>
              </w:rPr>
              <w:t xml:space="preserve"> on </w:t>
            </w:r>
            <w:r>
              <w:rPr>
                <w:rFonts w:cs="Arial"/>
                <w:b/>
              </w:rPr>
              <w:t>The Company</w:t>
            </w:r>
            <w:r w:rsidRPr="007E0B31">
              <w:rPr>
                <w:rFonts w:cs="Arial"/>
              </w:rPr>
              <w:t xml:space="preserve"> or a </w:t>
            </w:r>
            <w:r w:rsidRPr="007E0B31">
              <w:rPr>
                <w:rFonts w:cs="Arial"/>
                <w:b/>
              </w:rPr>
              <w:t>User</w:t>
            </w:r>
            <w:r w:rsidRPr="007E0B31">
              <w:rPr>
                <w:rFonts w:cs="Arial"/>
              </w:rPr>
              <w:t xml:space="preserve">, as the case may be, at a particular </w:t>
            </w:r>
            <w:r w:rsidRPr="007E0B31">
              <w:rPr>
                <w:rFonts w:cs="Arial"/>
                <w:b/>
              </w:rPr>
              <w:t>Connection Site</w:t>
            </w:r>
            <w:r w:rsidRPr="007E0B31">
              <w:rPr>
                <w:rFonts w:cs="Arial"/>
              </w:rPr>
              <w:t>.</w:t>
            </w:r>
          </w:p>
        </w:tc>
      </w:tr>
      <w:tr w:rsidR="00EB1E5D" w:rsidRPr="007E0B31" w14:paraId="4CD29C19" w14:textId="77777777" w:rsidTr="490DE6A8">
        <w:trPr>
          <w:cantSplit/>
        </w:trPr>
        <w:tc>
          <w:tcPr>
            <w:tcW w:w="2884" w:type="dxa"/>
          </w:tcPr>
          <w:p w14:paraId="44754F8D" w14:textId="77777777" w:rsidR="00EB1E5D" w:rsidRPr="007E0B31" w:rsidRDefault="00EB1E5D" w:rsidP="00EB1E5D">
            <w:pPr>
              <w:pStyle w:val="Arial11Bold"/>
              <w:rPr>
                <w:rFonts w:cs="Arial"/>
              </w:rPr>
            </w:pPr>
            <w:r w:rsidRPr="007E0B31">
              <w:rPr>
                <w:rFonts w:cs="Arial"/>
              </w:rPr>
              <w:t>Mothballed DC Connected Power Park Module</w:t>
            </w:r>
          </w:p>
        </w:tc>
        <w:tc>
          <w:tcPr>
            <w:tcW w:w="6634" w:type="dxa"/>
          </w:tcPr>
          <w:p w14:paraId="6379A598" w14:textId="77777777" w:rsidR="00EB1E5D" w:rsidRPr="007E0B31" w:rsidRDefault="00EB1E5D" w:rsidP="00EB1E5D">
            <w:pPr>
              <w:pStyle w:val="TableArial11"/>
              <w:rPr>
                <w:rFonts w:cs="Arial"/>
              </w:rPr>
            </w:pPr>
            <w:r w:rsidRPr="007E0B31">
              <w:rPr>
                <w:rFonts w:cs="Arial"/>
              </w:rPr>
              <w:t xml:space="preserve">A </w:t>
            </w:r>
            <w:r w:rsidRPr="007E0B31">
              <w:rPr>
                <w:rFonts w:cs="Arial"/>
                <w:b/>
              </w:rPr>
              <w:t>DC Connected 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EB1E5D" w:rsidRPr="007E0B31" w14:paraId="28B4C911" w14:textId="77777777" w:rsidTr="490DE6A8">
        <w:trPr>
          <w:cantSplit/>
        </w:trPr>
        <w:tc>
          <w:tcPr>
            <w:tcW w:w="2884" w:type="dxa"/>
          </w:tcPr>
          <w:p w14:paraId="46BB49CB" w14:textId="77777777" w:rsidR="00EB1E5D" w:rsidRPr="007E0B31" w:rsidRDefault="00EB1E5D" w:rsidP="00EB1E5D">
            <w:pPr>
              <w:pStyle w:val="Arial11Bold"/>
              <w:rPr>
                <w:rFonts w:cs="Arial"/>
              </w:rPr>
            </w:pPr>
            <w:r w:rsidRPr="007E0B31">
              <w:rPr>
                <w:rFonts w:cs="Arial"/>
              </w:rPr>
              <w:t>Mothballed DC Converter at a DC Converter Station</w:t>
            </w:r>
            <w:r w:rsidRPr="007E0B31">
              <w:rPr>
                <w:rFonts w:cs="Arial"/>
                <w:b w:val="0"/>
              </w:rPr>
              <w:t xml:space="preserve"> </w:t>
            </w:r>
          </w:p>
        </w:tc>
        <w:tc>
          <w:tcPr>
            <w:tcW w:w="6634" w:type="dxa"/>
          </w:tcPr>
          <w:p w14:paraId="1A0ABB01" w14:textId="3BD399AA" w:rsidR="00EB1E5D" w:rsidRPr="007E0B31" w:rsidRDefault="00EB1E5D" w:rsidP="00EB1E5D">
            <w:pPr>
              <w:pStyle w:val="TableArial11"/>
              <w:rPr>
                <w:rFonts w:cs="Arial"/>
              </w:rPr>
            </w:pPr>
            <w:r w:rsidRPr="007E0B31">
              <w:rPr>
                <w:rFonts w:cs="Arial"/>
              </w:rPr>
              <w:t xml:space="preserve">A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that has previously imported or exported power which the</w:t>
            </w:r>
            <w:r w:rsidRPr="007E0B31">
              <w:rPr>
                <w:rFonts w:cs="Arial"/>
                <w:b/>
              </w:rPr>
              <w:t xml:space="preserve"> DC Converter Station </w:t>
            </w:r>
            <w:r w:rsidRPr="00A87826">
              <w:rPr>
                <w:rFonts w:cs="Arial"/>
                <w:b/>
                <w:bCs/>
              </w:rPr>
              <w:t>O</w:t>
            </w:r>
            <w:r w:rsidRPr="00A87826">
              <w:rPr>
                <w:b/>
              </w:rPr>
              <w:t>wner</w:t>
            </w:r>
            <w:r w:rsidRPr="007E0B31">
              <w:rPr>
                <w:rFonts w:cs="Arial"/>
              </w:rPr>
              <w:t xml:space="preserve"> plans not to use to import or export power for the remainder of the current </w:t>
            </w:r>
            <w:r w:rsidRPr="007E0B31">
              <w:rPr>
                <w:rFonts w:cs="Arial"/>
                <w:b/>
              </w:rPr>
              <w:t>Financial Year</w:t>
            </w:r>
            <w:r w:rsidRPr="007E0B31">
              <w:rPr>
                <w:rFonts w:cs="Arial"/>
              </w:rPr>
              <w:t xml:space="preserve"> but which could be returned to service.</w:t>
            </w:r>
          </w:p>
        </w:tc>
      </w:tr>
      <w:tr w:rsidR="00EB1E5D" w:rsidRPr="007E0B31" w14:paraId="05B71069" w14:textId="77777777" w:rsidTr="490DE6A8">
        <w:trPr>
          <w:cantSplit/>
        </w:trPr>
        <w:tc>
          <w:tcPr>
            <w:tcW w:w="2884" w:type="dxa"/>
          </w:tcPr>
          <w:p w14:paraId="3A925164" w14:textId="77777777" w:rsidR="00EB1E5D" w:rsidRPr="007E0B31" w:rsidRDefault="00EB1E5D" w:rsidP="00EB1E5D">
            <w:pPr>
              <w:pStyle w:val="Arial11Bold"/>
              <w:rPr>
                <w:rFonts w:cs="Arial"/>
              </w:rPr>
            </w:pPr>
            <w:r w:rsidRPr="007E0B31">
              <w:rPr>
                <w:rFonts w:cs="Arial"/>
              </w:rPr>
              <w:t>Mothballed HVDC System</w:t>
            </w:r>
          </w:p>
        </w:tc>
        <w:tc>
          <w:tcPr>
            <w:tcW w:w="6634" w:type="dxa"/>
          </w:tcPr>
          <w:p w14:paraId="1A49365B" w14:textId="77777777" w:rsidR="00EB1E5D" w:rsidRPr="007E0B31" w:rsidRDefault="00EB1E5D" w:rsidP="00EB1E5D">
            <w:pPr>
              <w:pStyle w:val="TableArial11"/>
              <w:rPr>
                <w:rFonts w:cs="Arial"/>
              </w:rPr>
            </w:pPr>
            <w:r w:rsidRPr="007E0B31">
              <w:rPr>
                <w:rFonts w:cs="Arial"/>
              </w:rPr>
              <w:t xml:space="preserve">An </w:t>
            </w:r>
            <w:r w:rsidRPr="007E0B31">
              <w:rPr>
                <w:rFonts w:cs="Arial"/>
                <w:b/>
              </w:rPr>
              <w:t>HV</w:t>
            </w:r>
            <w:r w:rsidRPr="007E0B31">
              <w:rPr>
                <w:rFonts w:cs="Arial"/>
                <w:b/>
                <w:bCs/>
              </w:rPr>
              <w:t>DC System</w:t>
            </w:r>
            <w:r w:rsidRPr="007E0B31">
              <w:rPr>
                <w:rFonts w:cs="Arial"/>
              </w:rPr>
              <w:t xml:space="preserve"> 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EB1E5D" w:rsidRPr="007E0B31" w14:paraId="259A95B5" w14:textId="77777777" w:rsidTr="490DE6A8">
        <w:trPr>
          <w:cantSplit/>
        </w:trPr>
        <w:tc>
          <w:tcPr>
            <w:tcW w:w="2884" w:type="dxa"/>
          </w:tcPr>
          <w:p w14:paraId="5AFD4D55" w14:textId="77777777" w:rsidR="00EB1E5D" w:rsidRPr="007E0B31" w:rsidRDefault="00EB1E5D" w:rsidP="00EB1E5D">
            <w:pPr>
              <w:pStyle w:val="Arial11Bold"/>
              <w:rPr>
                <w:rFonts w:cs="Arial"/>
              </w:rPr>
            </w:pPr>
            <w:r w:rsidRPr="007E0B31">
              <w:rPr>
                <w:rFonts w:cs="Arial"/>
              </w:rPr>
              <w:t xml:space="preserve">Mothballed HVDC Converter </w:t>
            </w:r>
          </w:p>
        </w:tc>
        <w:tc>
          <w:tcPr>
            <w:tcW w:w="6634" w:type="dxa"/>
          </w:tcPr>
          <w:p w14:paraId="428C90C4" w14:textId="633A5BA8" w:rsidR="00EB1E5D" w:rsidRPr="007E0B31" w:rsidRDefault="00EB1E5D" w:rsidP="00EB1E5D">
            <w:pPr>
              <w:pStyle w:val="TableArial11"/>
              <w:rPr>
                <w:rFonts w:cs="Arial"/>
              </w:rPr>
            </w:pPr>
            <w:r w:rsidRPr="007E0B31">
              <w:rPr>
                <w:rFonts w:cs="Arial"/>
              </w:rPr>
              <w:t xml:space="preserve">An </w:t>
            </w:r>
            <w:r w:rsidRPr="007E0B31">
              <w:rPr>
                <w:rFonts w:cs="Arial"/>
                <w:b/>
              </w:rPr>
              <w:t>HV</w:t>
            </w:r>
            <w:r w:rsidRPr="007E0B31">
              <w:rPr>
                <w:rFonts w:cs="Arial"/>
                <w:b/>
                <w:bCs/>
              </w:rPr>
              <w:t xml:space="preserve">DC Converter </w:t>
            </w:r>
            <w:r w:rsidRPr="007E0B31">
              <w:rPr>
                <w:rFonts w:cs="Arial"/>
              </w:rPr>
              <w:t xml:space="preserve">which is part of an </w:t>
            </w:r>
            <w:r w:rsidRPr="007E0B31">
              <w:rPr>
                <w:rFonts w:cs="Arial"/>
                <w:b/>
              </w:rPr>
              <w:t>HVDC System</w:t>
            </w:r>
            <w:r>
              <w:rPr>
                <w:rFonts w:cs="Arial"/>
                <w:b/>
              </w:rPr>
              <w:t xml:space="preserve"> </w:t>
            </w:r>
            <w:r w:rsidRPr="007E0B31">
              <w:rPr>
                <w:rFonts w:cs="Arial"/>
              </w:rPr>
              <w:t>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EB1E5D" w:rsidRPr="007E0B31" w14:paraId="72B47314" w14:textId="77777777" w:rsidTr="490DE6A8">
        <w:trPr>
          <w:cantSplit/>
        </w:trPr>
        <w:tc>
          <w:tcPr>
            <w:tcW w:w="2884" w:type="dxa"/>
          </w:tcPr>
          <w:p w14:paraId="366E06D0" w14:textId="77777777" w:rsidR="00EB1E5D" w:rsidRPr="007E0B31" w:rsidRDefault="00EB1E5D" w:rsidP="00EB1E5D">
            <w:pPr>
              <w:pStyle w:val="Arial11Bold"/>
              <w:rPr>
                <w:rFonts w:cs="Arial"/>
              </w:rPr>
            </w:pPr>
            <w:r w:rsidRPr="007E0B31">
              <w:rPr>
                <w:rFonts w:cs="Arial"/>
              </w:rPr>
              <w:t>Mothballed Generating Unit</w:t>
            </w:r>
          </w:p>
        </w:tc>
        <w:tc>
          <w:tcPr>
            <w:tcW w:w="6634" w:type="dxa"/>
          </w:tcPr>
          <w:p w14:paraId="36082D09" w14:textId="77777777"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  For the avoidance of doubt a </w:t>
            </w:r>
            <w:r w:rsidRPr="007E0B31">
              <w:rPr>
                <w:rFonts w:cs="Arial"/>
                <w:b/>
              </w:rPr>
              <w:t>Mothballed Generating Unit</w:t>
            </w:r>
            <w:r w:rsidRPr="007E0B31">
              <w:rPr>
                <w:rFonts w:cs="Arial"/>
              </w:rPr>
              <w:t xml:space="preserve"> could be part of a </w:t>
            </w:r>
            <w:r w:rsidRPr="007E0B31">
              <w:rPr>
                <w:rFonts w:cs="Arial"/>
                <w:b/>
              </w:rPr>
              <w:t>Power Generating Module</w:t>
            </w:r>
            <w:r w:rsidRPr="007E0B31">
              <w:rPr>
                <w:rFonts w:cs="Arial"/>
              </w:rPr>
              <w:t>.</w:t>
            </w:r>
          </w:p>
        </w:tc>
      </w:tr>
      <w:tr w:rsidR="00EB1E5D" w:rsidRPr="007E0B31" w14:paraId="1EAD346D" w14:textId="77777777" w:rsidTr="490DE6A8">
        <w:trPr>
          <w:cantSplit/>
        </w:trPr>
        <w:tc>
          <w:tcPr>
            <w:tcW w:w="2884" w:type="dxa"/>
          </w:tcPr>
          <w:p w14:paraId="0FAFCB0B" w14:textId="77777777" w:rsidR="00EB1E5D" w:rsidRPr="007E0B31" w:rsidRDefault="00EB1E5D" w:rsidP="00EB1E5D">
            <w:pPr>
              <w:pStyle w:val="Arial11Bold"/>
              <w:rPr>
                <w:rFonts w:cs="Arial"/>
              </w:rPr>
            </w:pPr>
            <w:r w:rsidRPr="007E0B31">
              <w:rPr>
                <w:rFonts w:cs="Arial"/>
              </w:rPr>
              <w:t>Mothballed Power Generating Module</w:t>
            </w:r>
          </w:p>
        </w:tc>
        <w:tc>
          <w:tcPr>
            <w:tcW w:w="6634" w:type="dxa"/>
          </w:tcPr>
          <w:p w14:paraId="660D1360" w14:textId="77777777" w:rsidR="00EB1E5D" w:rsidRPr="007E0B31" w:rsidRDefault="00EB1E5D" w:rsidP="00EB1E5D">
            <w:pPr>
              <w:pStyle w:val="TableArial11"/>
              <w:rPr>
                <w:rFonts w:cs="Arial"/>
              </w:rPr>
            </w:pPr>
            <w:r w:rsidRPr="007E0B31">
              <w:rPr>
                <w:rFonts w:cs="Arial"/>
              </w:rPr>
              <w:t xml:space="preserve">A </w:t>
            </w:r>
            <w:r w:rsidRPr="007E0B31">
              <w:rPr>
                <w:rFonts w:cs="Arial"/>
                <w:b/>
              </w:rPr>
              <w:t>Power Generating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EB1E5D" w:rsidRPr="007E0B31" w14:paraId="16C4C365" w14:textId="77777777" w:rsidTr="490DE6A8">
        <w:trPr>
          <w:cantSplit/>
        </w:trPr>
        <w:tc>
          <w:tcPr>
            <w:tcW w:w="2884" w:type="dxa"/>
          </w:tcPr>
          <w:p w14:paraId="75C0F84F" w14:textId="77777777" w:rsidR="00EB1E5D" w:rsidRPr="007E0B31" w:rsidRDefault="00EB1E5D" w:rsidP="00EB1E5D">
            <w:pPr>
              <w:pStyle w:val="Arial11Bold"/>
              <w:rPr>
                <w:rFonts w:cs="Arial"/>
              </w:rPr>
            </w:pPr>
            <w:r w:rsidRPr="007E0B31">
              <w:rPr>
                <w:rFonts w:cs="Arial"/>
              </w:rPr>
              <w:t>Mothballed Power Park Module</w:t>
            </w:r>
          </w:p>
        </w:tc>
        <w:tc>
          <w:tcPr>
            <w:tcW w:w="6634" w:type="dxa"/>
          </w:tcPr>
          <w:p w14:paraId="0702F02E" w14:textId="77777777" w:rsidR="00EB1E5D" w:rsidRPr="007E0B31" w:rsidRDefault="00EB1E5D" w:rsidP="00EB1E5D">
            <w:pPr>
              <w:pStyle w:val="TableArial11"/>
              <w:rPr>
                <w:rFonts w:cs="Arial"/>
              </w:rPr>
            </w:pPr>
            <w:r w:rsidRPr="007E0B31">
              <w:rPr>
                <w:rFonts w:cs="Arial"/>
              </w:rPr>
              <w:t xml:space="preserve">A </w:t>
            </w:r>
            <w:r w:rsidRPr="007E0B31">
              <w:rPr>
                <w:rFonts w:cs="Arial"/>
                <w:b/>
              </w:rPr>
              <w:t>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 Year</w:t>
            </w:r>
            <w:r w:rsidRPr="007E0B31">
              <w:rPr>
                <w:rFonts w:cs="Arial"/>
              </w:rPr>
              <w:t xml:space="preserve"> but which could be returned to service.</w:t>
            </w:r>
          </w:p>
        </w:tc>
      </w:tr>
      <w:tr w:rsidR="00EB1E5D" w:rsidRPr="007E0B31" w14:paraId="70E6978F" w14:textId="77777777" w:rsidTr="490DE6A8">
        <w:trPr>
          <w:cantSplit/>
        </w:trPr>
        <w:tc>
          <w:tcPr>
            <w:tcW w:w="2884" w:type="dxa"/>
          </w:tcPr>
          <w:p w14:paraId="1588B364" w14:textId="77777777" w:rsidR="00EB1E5D" w:rsidRPr="007E0B31" w:rsidRDefault="00EB1E5D" w:rsidP="00EB1E5D">
            <w:pPr>
              <w:pStyle w:val="Arial11Bold"/>
              <w:rPr>
                <w:rFonts w:cs="Arial"/>
              </w:rPr>
            </w:pPr>
            <w:r w:rsidRPr="007E0B31">
              <w:rPr>
                <w:rFonts w:cs="Arial"/>
              </w:rPr>
              <w:t>Multiple Point of Connection</w:t>
            </w:r>
          </w:p>
        </w:tc>
        <w:tc>
          <w:tcPr>
            <w:tcW w:w="6634" w:type="dxa"/>
          </w:tcPr>
          <w:p w14:paraId="3856B18F" w14:textId="77777777" w:rsidR="00EB1E5D" w:rsidRPr="007E0B31" w:rsidRDefault="00EB1E5D" w:rsidP="00EB1E5D">
            <w:pPr>
              <w:pStyle w:val="TableArial11"/>
              <w:rPr>
                <w:rFonts w:cs="Arial"/>
                <w:b/>
              </w:rPr>
            </w:pPr>
            <w:r w:rsidRPr="007E0B31">
              <w:rPr>
                <w:rFonts w:cs="Arial"/>
              </w:rPr>
              <w:t>A double (or more)</w:t>
            </w:r>
            <w:r w:rsidRPr="007E0B31">
              <w:rPr>
                <w:rFonts w:cs="Arial"/>
                <w:b/>
              </w:rPr>
              <w:t xml:space="preserve"> Point of Connection</w:t>
            </w:r>
            <w:r w:rsidRPr="007E0B31">
              <w:rPr>
                <w:rFonts w:cs="Arial"/>
              </w:rPr>
              <w:t xml:space="preserve">, being two (or more) </w:t>
            </w:r>
            <w:r w:rsidRPr="007E0B31">
              <w:rPr>
                <w:rFonts w:cs="Arial"/>
                <w:b/>
              </w:rPr>
              <w:t>Points of Connection</w:t>
            </w:r>
            <w:r w:rsidRPr="007E0B31">
              <w:rPr>
                <w:rFonts w:cs="Arial"/>
              </w:rPr>
              <w:t xml:space="preserve"> interconnected to each other through the </w:t>
            </w:r>
            <w:r w:rsidRPr="007E0B31">
              <w:rPr>
                <w:rFonts w:cs="Arial"/>
                <w:b/>
              </w:rPr>
              <w:t>User’s System</w:t>
            </w:r>
            <w:r w:rsidRPr="007E0B31">
              <w:rPr>
                <w:rFonts w:cs="Arial"/>
              </w:rPr>
              <w:t>.</w:t>
            </w:r>
          </w:p>
        </w:tc>
      </w:tr>
      <w:tr w:rsidR="00EB1E5D" w:rsidRPr="007E0B31" w14:paraId="121449C6" w14:textId="77777777" w:rsidTr="490DE6A8">
        <w:trPr>
          <w:cantSplit/>
        </w:trPr>
        <w:tc>
          <w:tcPr>
            <w:tcW w:w="2884" w:type="dxa"/>
          </w:tcPr>
          <w:p w14:paraId="3F92EF01" w14:textId="472B5B92" w:rsidR="00EB1E5D" w:rsidRPr="007E0B31" w:rsidRDefault="00EB1E5D" w:rsidP="00EB1E5D">
            <w:pPr>
              <w:pStyle w:val="Arial11Bold"/>
              <w:rPr>
                <w:rFonts w:cs="Arial"/>
              </w:rPr>
            </w:pPr>
            <w:r>
              <w:rPr>
                <w:rFonts w:cs="Arial"/>
              </w:rPr>
              <w:t>MSID</w:t>
            </w:r>
          </w:p>
        </w:tc>
        <w:tc>
          <w:tcPr>
            <w:tcW w:w="6634" w:type="dxa"/>
          </w:tcPr>
          <w:p w14:paraId="02E7CF9C" w14:textId="66BD8694" w:rsidR="00EB1E5D" w:rsidRPr="007E0B31" w:rsidRDefault="00EB1E5D" w:rsidP="00EB1E5D">
            <w:pPr>
              <w:pStyle w:val="TableArial11"/>
              <w:rPr>
                <w:rFonts w:cs="Arial"/>
              </w:rPr>
            </w:pPr>
            <w:r w:rsidRPr="008D5BEE">
              <w:rPr>
                <w:rFonts w:cs="Arial"/>
              </w:rPr>
              <w:t xml:space="preserve">Has the meaning a set out in the </w:t>
            </w:r>
            <w:r w:rsidRPr="008D5BEE">
              <w:rPr>
                <w:rFonts w:cs="Arial"/>
                <w:b/>
              </w:rPr>
              <w:t>BSC</w:t>
            </w:r>
            <w:r w:rsidRPr="008D5BEE">
              <w:rPr>
                <w:rFonts w:cs="Arial"/>
              </w:rPr>
              <w:t>, covers Metering System Identifier</w:t>
            </w:r>
            <w:r>
              <w:rPr>
                <w:rFonts w:cs="Arial"/>
              </w:rPr>
              <w:t>.</w:t>
            </w:r>
          </w:p>
        </w:tc>
      </w:tr>
      <w:tr w:rsidR="00EB1E5D" w:rsidRPr="007E0B31" w14:paraId="270F25D3" w14:textId="77777777" w:rsidTr="490DE6A8">
        <w:trPr>
          <w:cantSplit/>
        </w:trPr>
        <w:tc>
          <w:tcPr>
            <w:tcW w:w="2884" w:type="dxa"/>
          </w:tcPr>
          <w:p w14:paraId="59513645" w14:textId="77777777" w:rsidR="00EB1E5D" w:rsidRPr="007E0B31" w:rsidRDefault="00EB1E5D" w:rsidP="00EB1E5D">
            <w:pPr>
              <w:pStyle w:val="Arial11Bold"/>
              <w:rPr>
                <w:rFonts w:cs="Arial"/>
              </w:rPr>
            </w:pPr>
            <w:r w:rsidRPr="007E0B31">
              <w:rPr>
                <w:rFonts w:cs="Arial"/>
              </w:rPr>
              <w:lastRenderedPageBreak/>
              <w:t>National Demand</w:t>
            </w:r>
          </w:p>
        </w:tc>
        <w:tc>
          <w:tcPr>
            <w:tcW w:w="6634" w:type="dxa"/>
          </w:tcPr>
          <w:p w14:paraId="1B9BCF82" w14:textId="77777777" w:rsidR="00EB1E5D" w:rsidRPr="007E0B31" w:rsidRDefault="00EB1E5D" w:rsidP="00EB1E5D">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43746AEB" w14:textId="77777777" w:rsidR="00EB1E5D" w:rsidRPr="007E0B31" w:rsidRDefault="00EB1E5D" w:rsidP="00EB1E5D">
            <w:pPr>
              <w:pStyle w:val="TableArial11"/>
              <w:numPr>
                <w:ilvl w:val="0"/>
                <w:numId w:val="4"/>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64369827" w14:textId="77777777" w:rsidR="00EB1E5D" w:rsidRPr="007E0B31" w:rsidRDefault="00EB1E5D" w:rsidP="00EB1E5D">
            <w:pPr>
              <w:pStyle w:val="TableArial11"/>
              <w:numPr>
                <w:ilvl w:val="0"/>
                <w:numId w:val="4"/>
              </w:numPr>
              <w:tabs>
                <w:tab w:val="clear" w:pos="972"/>
              </w:tabs>
              <w:ind w:left="567" w:hanging="567"/>
              <w:rPr>
                <w:rFonts w:cs="Arial"/>
              </w:rPr>
            </w:pPr>
            <w:r w:rsidRPr="007E0B31">
              <w:rPr>
                <w:rFonts w:cs="Arial"/>
                <w:b/>
              </w:rPr>
              <w:t>National Electricity Transmission System Losses</w:t>
            </w:r>
            <w:r w:rsidRPr="007E0B31">
              <w:rPr>
                <w:rFonts w:cs="Arial"/>
              </w:rPr>
              <w:t>,</w:t>
            </w:r>
          </w:p>
          <w:p w14:paraId="1D7807C2" w14:textId="77777777" w:rsidR="00EB1E5D" w:rsidRPr="007E0B31" w:rsidRDefault="00EB1E5D" w:rsidP="00EB1E5D">
            <w:pPr>
              <w:pStyle w:val="TableArial11"/>
              <w:ind w:left="567" w:hanging="567"/>
              <w:rPr>
                <w:rFonts w:cs="Arial"/>
              </w:rPr>
            </w:pPr>
            <w:r w:rsidRPr="007E0B31">
              <w:rPr>
                <w:rFonts w:cs="Arial"/>
              </w:rPr>
              <w:t>minus:-</w:t>
            </w:r>
          </w:p>
          <w:p w14:paraId="20CE4D0F" w14:textId="099874B8" w:rsidR="00EB1E5D" w:rsidRPr="007E0B31" w:rsidRDefault="00EB1E5D" w:rsidP="00EB1E5D">
            <w:pPr>
              <w:pStyle w:val="TableArial11"/>
              <w:numPr>
                <w:ilvl w:val="0"/>
                <w:numId w:val="5"/>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b/>
              </w:rPr>
              <w:t xml:space="preserve"> </w:t>
            </w:r>
            <w:r w:rsidRPr="00D7456C">
              <w:rPr>
                <w:rFonts w:cs="Arial"/>
              </w:rPr>
              <w:t>and</w:t>
            </w:r>
            <w:r>
              <w:rPr>
                <w:rFonts w:cs="Arial"/>
                <w:b/>
              </w:rPr>
              <w:t xml:space="preserve"> Electricity Storage Modules’</w:t>
            </w:r>
            <w:r w:rsidRPr="00D7456C">
              <w:rPr>
                <w:rFonts w:cs="Arial"/>
              </w:rPr>
              <w:t>.</w:t>
            </w:r>
          </w:p>
          <w:p w14:paraId="256EF90A" w14:textId="77777777" w:rsidR="00EB1E5D" w:rsidRPr="007E0B31" w:rsidRDefault="00EB1E5D" w:rsidP="00EB1E5D">
            <w:pPr>
              <w:pStyle w:val="TableArial11"/>
              <w:ind w:left="567" w:hanging="567"/>
              <w:rPr>
                <w:rFonts w:cs="Arial"/>
              </w:rPr>
            </w:pPr>
            <w:r w:rsidRPr="007E0B31">
              <w:rPr>
                <w:rFonts w:cs="Arial"/>
              </w:rPr>
              <w:t>and, for the purposes of this definition, does not include:-</w:t>
            </w:r>
          </w:p>
          <w:p w14:paraId="2D54BE24" w14:textId="77777777" w:rsidR="00EB1E5D" w:rsidRPr="007E0B31" w:rsidRDefault="00EB1E5D" w:rsidP="00EB1E5D">
            <w:pPr>
              <w:pStyle w:val="TableArial11"/>
              <w:numPr>
                <w:ilvl w:val="0"/>
                <w:numId w:val="5"/>
              </w:numPr>
              <w:tabs>
                <w:tab w:val="clear" w:pos="972"/>
              </w:tabs>
              <w:ind w:left="567" w:hanging="567"/>
              <w:rPr>
                <w:rFonts w:cs="Arial"/>
              </w:rPr>
            </w:pPr>
            <w:r w:rsidRPr="007E0B31">
              <w:rPr>
                <w:rFonts w:cs="Arial"/>
              </w:rPr>
              <w:t xml:space="preserve">any exports from the </w:t>
            </w:r>
            <w:r w:rsidRPr="007E0B31">
              <w:rPr>
                <w:rFonts w:cs="Arial"/>
                <w:b/>
              </w:rPr>
              <w:t>National Electricity Transmission System</w:t>
            </w:r>
            <w:r w:rsidRPr="007E0B31">
              <w:rPr>
                <w:rFonts w:cs="Arial"/>
              </w:rPr>
              <w:t xml:space="preserve"> across </w:t>
            </w:r>
            <w:r w:rsidRPr="007E0B31">
              <w:rPr>
                <w:rFonts w:cs="Arial"/>
                <w:b/>
              </w:rPr>
              <w:t>External Interconnections</w:t>
            </w:r>
            <w:r w:rsidRPr="007E0B31">
              <w:rPr>
                <w:rFonts w:cs="Arial"/>
              </w:rPr>
              <w:t>.</w:t>
            </w:r>
          </w:p>
        </w:tc>
      </w:tr>
      <w:tr w:rsidR="00EB1E5D" w:rsidRPr="007E0B31" w14:paraId="004C280C" w14:textId="77777777" w:rsidTr="490DE6A8">
        <w:trPr>
          <w:cantSplit/>
        </w:trPr>
        <w:tc>
          <w:tcPr>
            <w:tcW w:w="2884" w:type="dxa"/>
          </w:tcPr>
          <w:p w14:paraId="0B2AD2B7" w14:textId="77777777" w:rsidR="00EB1E5D" w:rsidRPr="007E0B31" w:rsidRDefault="00EB1E5D" w:rsidP="00EB1E5D">
            <w:pPr>
              <w:pStyle w:val="Arial11Bold"/>
              <w:rPr>
                <w:rFonts w:cs="Arial"/>
              </w:rPr>
            </w:pPr>
            <w:r w:rsidRPr="007E0B31">
              <w:rPr>
                <w:rFonts w:cs="Arial"/>
              </w:rPr>
              <w:t>National Electricity Transmission System</w:t>
            </w:r>
          </w:p>
        </w:tc>
        <w:tc>
          <w:tcPr>
            <w:tcW w:w="6634" w:type="dxa"/>
          </w:tcPr>
          <w:p w14:paraId="04E27FC4" w14:textId="77777777" w:rsidR="00EB1E5D" w:rsidRPr="007E0B31" w:rsidRDefault="00EB1E5D" w:rsidP="00EB1E5D">
            <w:pPr>
              <w:pStyle w:val="TableArial11"/>
              <w:rPr>
                <w:rFonts w:cs="Arial"/>
              </w:rPr>
            </w:pPr>
            <w:r w:rsidRPr="007E0B31">
              <w:rPr>
                <w:rFonts w:cs="Arial"/>
              </w:rPr>
              <w:t xml:space="preserve">The </w:t>
            </w:r>
            <w:r w:rsidRPr="007E0B31">
              <w:rPr>
                <w:rFonts w:cs="Arial"/>
                <w:b/>
              </w:rPr>
              <w:t>Onshore Transmission System</w:t>
            </w:r>
            <w:r w:rsidRPr="007E0B31">
              <w:rPr>
                <w:rFonts w:cs="Arial"/>
              </w:rPr>
              <w:t xml:space="preserve"> and, where owned by </w:t>
            </w:r>
            <w:r w:rsidRPr="007E0B31">
              <w:rPr>
                <w:rFonts w:cs="Arial"/>
                <w:b/>
              </w:rPr>
              <w:t>Offshore Transmission Licensees</w:t>
            </w:r>
            <w:r w:rsidRPr="007E0B31">
              <w:rPr>
                <w:rFonts w:cs="Arial"/>
              </w:rPr>
              <w:t xml:space="preserve">, </w:t>
            </w:r>
            <w:r w:rsidRPr="007E0B31">
              <w:rPr>
                <w:rFonts w:cs="Arial"/>
                <w:b/>
              </w:rPr>
              <w:t>Offshore Transmission Systems</w:t>
            </w:r>
            <w:r w:rsidRPr="007E0B31">
              <w:rPr>
                <w:rFonts w:cs="Arial"/>
              </w:rPr>
              <w:t>.</w:t>
            </w:r>
          </w:p>
        </w:tc>
      </w:tr>
      <w:tr w:rsidR="00EB1E5D" w:rsidRPr="007E0B31" w14:paraId="76C1171A" w14:textId="77777777" w:rsidTr="490DE6A8">
        <w:trPr>
          <w:cantSplit/>
        </w:trPr>
        <w:tc>
          <w:tcPr>
            <w:tcW w:w="2884" w:type="dxa"/>
          </w:tcPr>
          <w:p w14:paraId="04A8FD6D" w14:textId="77777777" w:rsidR="00EB1E5D" w:rsidRPr="007E0B31" w:rsidRDefault="00EB1E5D" w:rsidP="00EB1E5D">
            <w:pPr>
              <w:pStyle w:val="Arial11Bold"/>
              <w:rPr>
                <w:rFonts w:cs="Arial"/>
              </w:rPr>
            </w:pPr>
            <w:r w:rsidRPr="007E0B31">
              <w:rPr>
                <w:rFonts w:cs="Arial"/>
              </w:rPr>
              <w:t>National Electricity Transmission System Demand</w:t>
            </w:r>
          </w:p>
        </w:tc>
        <w:tc>
          <w:tcPr>
            <w:tcW w:w="6634" w:type="dxa"/>
          </w:tcPr>
          <w:p w14:paraId="620EE064" w14:textId="77777777" w:rsidR="00EB1E5D" w:rsidRPr="007E0B31" w:rsidRDefault="00EB1E5D" w:rsidP="00EB1E5D">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6FC34177" w14:textId="77777777" w:rsidR="00EB1E5D" w:rsidRPr="007E0B31" w:rsidRDefault="00EB1E5D" w:rsidP="00EB1E5D">
            <w:pPr>
              <w:pStyle w:val="TableArial11"/>
              <w:numPr>
                <w:ilvl w:val="0"/>
                <w:numId w:val="5"/>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30B363D3" w14:textId="77777777" w:rsidR="00EB1E5D" w:rsidRPr="007E0B31" w:rsidRDefault="00EB1E5D" w:rsidP="00EB1E5D">
            <w:pPr>
              <w:pStyle w:val="TableArial11"/>
              <w:numPr>
                <w:ilvl w:val="0"/>
                <w:numId w:val="5"/>
              </w:numPr>
              <w:tabs>
                <w:tab w:val="clear" w:pos="972"/>
              </w:tabs>
              <w:ind w:left="567" w:hanging="567"/>
              <w:rPr>
                <w:rFonts w:cs="Arial"/>
              </w:rPr>
            </w:pPr>
            <w:r w:rsidRPr="007E0B31">
              <w:rPr>
                <w:rFonts w:cs="Arial"/>
              </w:rPr>
              <w:t xml:space="preserve">exports from the </w:t>
            </w:r>
            <w:r w:rsidRPr="007E0B31">
              <w:rPr>
                <w:rFonts w:cs="Arial"/>
                <w:b/>
              </w:rPr>
              <w:t>National Electricity Transmission System</w:t>
            </w:r>
            <w:r w:rsidRPr="007E0B31">
              <w:rPr>
                <w:rFonts w:cs="Arial"/>
              </w:rPr>
              <w:t xml:space="preserve"> across</w:t>
            </w:r>
            <w:r w:rsidRPr="007E0B31">
              <w:rPr>
                <w:rFonts w:cs="Arial"/>
                <w:b/>
              </w:rPr>
              <w:t xml:space="preserve"> External Interconnections</w:t>
            </w:r>
            <w:r w:rsidRPr="007E0B31">
              <w:rPr>
                <w:rFonts w:cs="Arial"/>
              </w:rPr>
              <w:t>, and</w:t>
            </w:r>
          </w:p>
          <w:p w14:paraId="6D095736" w14:textId="77777777" w:rsidR="00EB1E5D" w:rsidRPr="007E0B31" w:rsidRDefault="00EB1E5D" w:rsidP="00EB1E5D">
            <w:pPr>
              <w:pStyle w:val="TableArial11"/>
              <w:numPr>
                <w:ilvl w:val="0"/>
                <w:numId w:val="5"/>
              </w:numPr>
              <w:tabs>
                <w:tab w:val="clear" w:pos="972"/>
              </w:tabs>
              <w:ind w:left="567" w:hanging="567"/>
              <w:rPr>
                <w:rFonts w:cs="Arial"/>
              </w:rPr>
            </w:pPr>
            <w:r w:rsidRPr="007E0B31">
              <w:rPr>
                <w:rFonts w:cs="Arial"/>
                <w:b/>
              </w:rPr>
              <w:t>National Electricity Transmission System Losses</w:t>
            </w:r>
            <w:r w:rsidRPr="007E0B31">
              <w:rPr>
                <w:rFonts w:cs="Arial"/>
              </w:rPr>
              <w:t>,</w:t>
            </w:r>
          </w:p>
          <w:p w14:paraId="1A63B059" w14:textId="77777777" w:rsidR="00EB1E5D" w:rsidRPr="007E0B31" w:rsidRDefault="00EB1E5D" w:rsidP="00EB1E5D">
            <w:pPr>
              <w:pStyle w:val="TableArial11"/>
              <w:ind w:left="567" w:hanging="567"/>
              <w:rPr>
                <w:rFonts w:cs="Arial"/>
              </w:rPr>
            </w:pPr>
            <w:r w:rsidRPr="007E0B31">
              <w:rPr>
                <w:rFonts w:cs="Arial"/>
              </w:rPr>
              <w:t>and, for the purposes of this definition, includes:-</w:t>
            </w:r>
          </w:p>
          <w:p w14:paraId="7D711860" w14:textId="2BFE9E03" w:rsidR="00EB1E5D" w:rsidRPr="007E0B31" w:rsidRDefault="00EB1E5D" w:rsidP="00EB1E5D">
            <w:pPr>
              <w:pStyle w:val="TableArial11"/>
              <w:numPr>
                <w:ilvl w:val="0"/>
                <w:numId w:val="6"/>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rPr>
              <w:t xml:space="preserve"> </w:t>
            </w:r>
            <w:r w:rsidRPr="00D7456C">
              <w:rPr>
                <w:rFonts w:cs="Arial"/>
              </w:rPr>
              <w:t>and</w:t>
            </w:r>
            <w:r>
              <w:rPr>
                <w:rFonts w:cs="Arial"/>
                <w:b/>
              </w:rPr>
              <w:t xml:space="preserve"> Electricity Storage Modules’</w:t>
            </w:r>
            <w:r w:rsidRPr="00A87826">
              <w:rPr>
                <w:b/>
              </w:rPr>
              <w:t>.</w:t>
            </w:r>
          </w:p>
        </w:tc>
      </w:tr>
      <w:tr w:rsidR="00EB1E5D" w:rsidRPr="007E0B31" w14:paraId="74597BE5" w14:textId="77777777" w:rsidTr="490DE6A8">
        <w:trPr>
          <w:cantSplit/>
        </w:trPr>
        <w:tc>
          <w:tcPr>
            <w:tcW w:w="2884" w:type="dxa"/>
          </w:tcPr>
          <w:p w14:paraId="68A046F0" w14:textId="77777777" w:rsidR="00EB1E5D" w:rsidRPr="007E0B31" w:rsidRDefault="00EB1E5D" w:rsidP="00EB1E5D">
            <w:pPr>
              <w:pStyle w:val="Arial11Bold"/>
              <w:rPr>
                <w:rFonts w:cs="Arial"/>
              </w:rPr>
            </w:pPr>
            <w:r w:rsidRPr="007E0B31">
              <w:rPr>
                <w:rFonts w:cs="Arial"/>
              </w:rPr>
              <w:t xml:space="preserve">National Electricity Transmission System Losses </w:t>
            </w:r>
          </w:p>
        </w:tc>
        <w:tc>
          <w:tcPr>
            <w:tcW w:w="6634" w:type="dxa"/>
          </w:tcPr>
          <w:p w14:paraId="67CE6730" w14:textId="77777777" w:rsidR="00EB1E5D" w:rsidRPr="007E0B31" w:rsidRDefault="00EB1E5D" w:rsidP="00EB1E5D">
            <w:pPr>
              <w:pStyle w:val="TableArial11"/>
              <w:rPr>
                <w:rFonts w:cs="Arial"/>
              </w:rPr>
            </w:pPr>
            <w:r w:rsidRPr="007E0B31">
              <w:rPr>
                <w:rFonts w:cs="Arial"/>
              </w:rPr>
              <w:t xml:space="preserve">The losses of electricity incurred on the </w:t>
            </w:r>
            <w:r w:rsidRPr="007E0B31">
              <w:rPr>
                <w:rFonts w:cs="Arial"/>
                <w:b/>
              </w:rPr>
              <w:t>National Electricity Transmission System</w:t>
            </w:r>
            <w:r w:rsidRPr="007E0B31">
              <w:rPr>
                <w:rFonts w:cs="Arial"/>
              </w:rPr>
              <w:t>.</w:t>
            </w:r>
          </w:p>
        </w:tc>
      </w:tr>
      <w:tr w:rsidR="00EB1E5D" w:rsidRPr="007E0B31" w14:paraId="48376211" w14:textId="77777777" w:rsidTr="490DE6A8">
        <w:trPr>
          <w:cantSplit/>
        </w:trPr>
        <w:tc>
          <w:tcPr>
            <w:tcW w:w="2884" w:type="dxa"/>
          </w:tcPr>
          <w:p w14:paraId="27F2E9C4" w14:textId="77777777" w:rsidR="00EB1E5D" w:rsidRPr="007E0B31" w:rsidDel="00E0556C" w:rsidRDefault="00EB1E5D" w:rsidP="00EB1E5D">
            <w:pPr>
              <w:pStyle w:val="Arial11Bold"/>
              <w:rPr>
                <w:rFonts w:cs="Arial"/>
              </w:rPr>
            </w:pPr>
            <w:r w:rsidRPr="007E0B31">
              <w:rPr>
                <w:rFonts w:cs="Arial"/>
              </w:rPr>
              <w:t>National Electricity Transmission System Operator Area</w:t>
            </w:r>
          </w:p>
        </w:tc>
        <w:tc>
          <w:tcPr>
            <w:tcW w:w="6634" w:type="dxa"/>
          </w:tcPr>
          <w:p w14:paraId="2CFEDB7F" w14:textId="10304099" w:rsidR="00EB1E5D" w:rsidRPr="007E0B31" w:rsidRDefault="00EB1E5D" w:rsidP="00EB1E5D">
            <w:pPr>
              <w:pStyle w:val="TableArial11"/>
              <w:rPr>
                <w:rFonts w:cs="Arial"/>
              </w:rPr>
            </w:pPr>
            <w:r w:rsidRPr="007E0B31">
              <w:rPr>
                <w:rFonts w:cs="Arial"/>
              </w:rPr>
              <w:t xml:space="preserve">Has the meaning set out in Schedule 1 of </w:t>
            </w:r>
            <w:r>
              <w:rPr>
                <w:rFonts w:cs="Arial"/>
                <w:b/>
              </w:rPr>
              <w:t>The Company</w:t>
            </w:r>
            <w:r w:rsidRPr="007E0B31">
              <w:rPr>
                <w:rFonts w:cs="Arial"/>
                <w:b/>
              </w:rPr>
              <w:t>'s Transmission Licence</w:t>
            </w:r>
            <w:r w:rsidRPr="007E0B31">
              <w:rPr>
                <w:rFonts w:cs="Arial"/>
              </w:rPr>
              <w:t>.</w:t>
            </w:r>
          </w:p>
        </w:tc>
      </w:tr>
      <w:tr w:rsidR="00EB1E5D" w:rsidRPr="007E0B31" w14:paraId="55416822" w14:textId="77777777" w:rsidTr="490DE6A8">
        <w:trPr>
          <w:cantSplit/>
        </w:trPr>
        <w:tc>
          <w:tcPr>
            <w:tcW w:w="2884" w:type="dxa"/>
          </w:tcPr>
          <w:p w14:paraId="0FB9F23B" w14:textId="77777777" w:rsidR="00EB1E5D" w:rsidRPr="007E0B31" w:rsidRDefault="00EB1E5D" w:rsidP="00EB1E5D">
            <w:pPr>
              <w:pStyle w:val="Arial11Bold"/>
              <w:rPr>
                <w:rFonts w:cs="Arial"/>
              </w:rPr>
            </w:pPr>
            <w:r w:rsidRPr="007E0B31">
              <w:rPr>
                <w:rFonts w:cs="Arial"/>
              </w:rPr>
              <w:t>National Electricity Transmission System Study Network Data File</w:t>
            </w:r>
          </w:p>
        </w:tc>
        <w:tc>
          <w:tcPr>
            <w:tcW w:w="6634" w:type="dxa"/>
          </w:tcPr>
          <w:p w14:paraId="6B8E82EB" w14:textId="1125D6F8" w:rsidR="00EB1E5D" w:rsidRPr="007E0B31" w:rsidRDefault="00EB1E5D" w:rsidP="00EB1E5D">
            <w:pPr>
              <w:pStyle w:val="TableArial11"/>
              <w:rPr>
                <w:rFonts w:cs="Arial"/>
              </w:rPr>
            </w:pPr>
            <w:r w:rsidRPr="007E0B31">
              <w:rPr>
                <w:rFonts w:cs="Arial"/>
              </w:rPr>
              <w:t xml:space="preserve">A computer file produced by </w:t>
            </w:r>
            <w:r>
              <w:rPr>
                <w:rFonts w:cs="Arial"/>
                <w:b/>
              </w:rPr>
              <w:t>The Company</w:t>
            </w:r>
            <w:r w:rsidRPr="007E0B31">
              <w:rPr>
                <w:rFonts w:cs="Arial"/>
              </w:rPr>
              <w:t xml:space="preserve"> which in </w:t>
            </w:r>
            <w:r>
              <w:rPr>
                <w:rFonts w:cs="Arial"/>
                <w:b/>
              </w:rPr>
              <w:t>The Company</w:t>
            </w:r>
            <w:r w:rsidRPr="007E0B31">
              <w:rPr>
                <w:rFonts w:cs="Arial"/>
                <w:b/>
              </w:rPr>
              <w:t>’s</w:t>
            </w:r>
            <w:r w:rsidRPr="007E0B31">
              <w:rPr>
                <w:rFonts w:cs="Arial"/>
              </w:rPr>
              <w:t xml:space="preserve"> view provides an appropriate representation of the </w:t>
            </w:r>
            <w:r w:rsidRPr="007E0B31">
              <w:rPr>
                <w:rFonts w:cs="Arial"/>
                <w:b/>
              </w:rPr>
              <w:t xml:space="preserve">National Electricity Transmission System </w:t>
            </w:r>
            <w:r w:rsidRPr="007E0B31">
              <w:rPr>
                <w:rFonts w:cs="Arial"/>
              </w:rPr>
              <w:t xml:space="preserve">for a specific point in time. The computer file will contain information and data on </w:t>
            </w:r>
            <w:r w:rsidRPr="007E0B31">
              <w:rPr>
                <w:rFonts w:cs="Arial"/>
                <w:b/>
              </w:rPr>
              <w:t>Demand</w:t>
            </w:r>
            <w:r w:rsidRPr="007E0B31">
              <w:rPr>
                <w:rFonts w:cs="Arial"/>
              </w:rPr>
              <w:t xml:space="preserve"> on the </w:t>
            </w:r>
            <w:r w:rsidRPr="007E0B31">
              <w:rPr>
                <w:rFonts w:cs="Arial"/>
                <w:b/>
              </w:rPr>
              <w:t xml:space="preserve">National Electricity Transmission System </w:t>
            </w:r>
            <w:r w:rsidRPr="007E0B31">
              <w:rPr>
                <w:rFonts w:cs="Arial"/>
              </w:rPr>
              <w:t xml:space="preserve">and on </w:t>
            </w:r>
            <w:r w:rsidRPr="007E0B31">
              <w:rPr>
                <w:rFonts w:cs="Arial"/>
                <w:b/>
              </w:rPr>
              <w:t>Large Power Stations</w:t>
            </w:r>
            <w:r w:rsidRPr="007E0B31">
              <w:rPr>
                <w:rFonts w:cs="Arial"/>
              </w:rPr>
              <w:t xml:space="preserve"> including </w:t>
            </w:r>
            <w:r w:rsidRPr="007E0B31">
              <w:rPr>
                <w:rFonts w:cs="Arial"/>
                <w:b/>
              </w:rPr>
              <w:t>Genset</w:t>
            </w:r>
            <w:r w:rsidRPr="007E0B31">
              <w:rPr>
                <w:rFonts w:cs="Arial"/>
              </w:rPr>
              <w:t xml:space="preserve"> power output consistent with </w:t>
            </w:r>
            <w:r w:rsidRPr="007E0B31">
              <w:rPr>
                <w:rFonts w:cs="Arial"/>
                <w:b/>
              </w:rPr>
              <w:t>Output Usable</w:t>
            </w:r>
            <w:r w:rsidRPr="007E0B31">
              <w:rPr>
                <w:rFonts w:cs="Arial"/>
              </w:rPr>
              <w:t xml:space="preserve"> and </w:t>
            </w:r>
            <w:r>
              <w:rPr>
                <w:rFonts w:cs="Arial"/>
                <w:b/>
              </w:rPr>
              <w:t>The Company</w:t>
            </w:r>
            <w:r w:rsidRPr="007E0B31">
              <w:rPr>
                <w:rFonts w:cs="Arial"/>
                <w:b/>
              </w:rPr>
              <w:t>’s</w:t>
            </w:r>
            <w:r w:rsidRPr="007E0B31">
              <w:rPr>
                <w:rFonts w:cs="Arial"/>
              </w:rPr>
              <w:t xml:space="preserve"> view of prevailing system conditions. </w:t>
            </w:r>
          </w:p>
        </w:tc>
      </w:tr>
      <w:tr w:rsidR="00EB1E5D" w:rsidRPr="007E0B31" w14:paraId="59CB3966" w14:textId="77777777" w:rsidTr="490DE6A8">
        <w:trPr>
          <w:cantSplit/>
        </w:trPr>
        <w:tc>
          <w:tcPr>
            <w:tcW w:w="2884" w:type="dxa"/>
          </w:tcPr>
          <w:p w14:paraId="4944B672" w14:textId="77777777" w:rsidR="00EB1E5D" w:rsidRPr="007E0B31" w:rsidRDefault="00EB1E5D" w:rsidP="00EB1E5D">
            <w:pPr>
              <w:pStyle w:val="Arial11Bold"/>
              <w:rPr>
                <w:rFonts w:cs="Arial"/>
              </w:rPr>
            </w:pPr>
            <w:r w:rsidRPr="007E0B31">
              <w:rPr>
                <w:rFonts w:cs="Arial"/>
              </w:rPr>
              <w:t>National Electricity Transmission System Warning</w:t>
            </w:r>
          </w:p>
        </w:tc>
        <w:tc>
          <w:tcPr>
            <w:tcW w:w="6634" w:type="dxa"/>
          </w:tcPr>
          <w:p w14:paraId="6C1801F0" w14:textId="3FBAE0F4" w:rsidR="00EB1E5D" w:rsidRPr="007E0B31" w:rsidRDefault="00EB1E5D" w:rsidP="00EB1E5D">
            <w:pPr>
              <w:pStyle w:val="TableArial11"/>
              <w:rPr>
                <w:rFonts w:cs="Arial"/>
              </w:rPr>
            </w:pPr>
            <w:r w:rsidRPr="007E0B31">
              <w:rPr>
                <w:rFonts w:cs="Arial"/>
              </w:rPr>
              <w:t xml:space="preserve">A warning issued by </w:t>
            </w:r>
            <w:r>
              <w:rPr>
                <w:rFonts w:cs="Arial"/>
                <w:b/>
              </w:rPr>
              <w:t>The Company</w:t>
            </w:r>
            <w:r w:rsidRPr="007E0B31">
              <w:rPr>
                <w:rFonts w:cs="Arial"/>
              </w:rPr>
              <w:t xml:space="preserve"> to </w:t>
            </w:r>
            <w:r w:rsidRPr="007E0B31">
              <w:rPr>
                <w:rFonts w:cs="Arial"/>
                <w:b/>
              </w:rPr>
              <w:t xml:space="preserve">Users </w:t>
            </w:r>
            <w:r w:rsidRPr="007E0B31">
              <w:rPr>
                <w:rFonts w:cs="Arial"/>
              </w:rPr>
              <w:t>(or</w:t>
            </w:r>
            <w:r w:rsidRPr="007E0B31">
              <w:rPr>
                <w:rFonts w:cs="Arial"/>
                <w:b/>
              </w:rPr>
              <w:t xml:space="preserve"> </w:t>
            </w:r>
            <w:r w:rsidRPr="007E0B31">
              <w:rPr>
                <w:rFonts w:cs="Arial"/>
              </w:rPr>
              <w:t>to certain</w:t>
            </w:r>
            <w:r w:rsidRPr="007E0B31">
              <w:rPr>
                <w:rFonts w:cs="Arial"/>
                <w:b/>
              </w:rPr>
              <w:t xml:space="preserve"> Users</w:t>
            </w:r>
            <w:r w:rsidRPr="007E0B31">
              <w:rPr>
                <w:rFonts w:cs="Arial"/>
              </w:rPr>
              <w:t xml:space="preserve"> only) in accordance with OC7.4.8.2, which provides information relating to</w:t>
            </w:r>
            <w:r w:rsidRPr="007E0B31">
              <w:rPr>
                <w:rFonts w:cs="Arial"/>
                <w:b/>
              </w:rPr>
              <w:t xml:space="preserve"> System</w:t>
            </w:r>
            <w:r w:rsidRPr="007E0B31">
              <w:rPr>
                <w:rFonts w:cs="Arial"/>
              </w:rPr>
              <w:t xml:space="preserve"> conditions or </w:t>
            </w:r>
            <w:r w:rsidRPr="007E0B31">
              <w:rPr>
                <w:rFonts w:cs="Arial"/>
                <w:b/>
              </w:rPr>
              <w:t>Events</w:t>
            </w:r>
            <w:r w:rsidRPr="007E0B31">
              <w:rPr>
                <w:rFonts w:cs="Arial"/>
              </w:rPr>
              <w:t xml:space="preserve"> and is intended to:</w:t>
            </w:r>
          </w:p>
          <w:p w14:paraId="700F3BD0"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alert </w:t>
            </w:r>
            <w:r w:rsidRPr="007E0B31">
              <w:rPr>
                <w:rFonts w:cs="Arial"/>
                <w:b/>
              </w:rPr>
              <w:t>Users</w:t>
            </w:r>
            <w:r w:rsidRPr="007E0B31">
              <w:rPr>
                <w:rFonts w:cs="Arial"/>
              </w:rPr>
              <w:t xml:space="preserve"> to possible or actual </w:t>
            </w:r>
            <w:r w:rsidRPr="007E0B31">
              <w:rPr>
                <w:rFonts w:cs="Arial"/>
                <w:b/>
              </w:rPr>
              <w:t>Plant</w:t>
            </w:r>
            <w:r w:rsidRPr="007E0B31">
              <w:rPr>
                <w:rFonts w:cs="Arial"/>
              </w:rPr>
              <w:t xml:space="preserve"> shortage, </w:t>
            </w:r>
            <w:r w:rsidRPr="007E0B31">
              <w:rPr>
                <w:rFonts w:cs="Arial"/>
                <w:b/>
              </w:rPr>
              <w:t>System</w:t>
            </w:r>
            <w:r w:rsidRPr="007E0B31">
              <w:rPr>
                <w:rFonts w:cs="Arial"/>
              </w:rPr>
              <w:t xml:space="preserve"> problems and/or </w:t>
            </w:r>
            <w:r w:rsidRPr="007E0B31">
              <w:rPr>
                <w:rFonts w:cs="Arial"/>
                <w:b/>
              </w:rPr>
              <w:t>Demand</w:t>
            </w:r>
            <w:r w:rsidRPr="007E0B31">
              <w:rPr>
                <w:rFonts w:cs="Arial"/>
              </w:rPr>
              <w:t xml:space="preserve"> reductions; </w:t>
            </w:r>
          </w:p>
          <w:p w14:paraId="13767C7F"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inform of the applicable period;</w:t>
            </w:r>
          </w:p>
          <w:p w14:paraId="4392D733"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indicate intended consequences for </w:t>
            </w:r>
            <w:r w:rsidRPr="007E0B31">
              <w:rPr>
                <w:rFonts w:cs="Arial"/>
                <w:b/>
              </w:rPr>
              <w:t>Users</w:t>
            </w:r>
            <w:r w:rsidRPr="007E0B31">
              <w:rPr>
                <w:rFonts w:cs="Arial"/>
              </w:rPr>
              <w:t>; and</w:t>
            </w:r>
          </w:p>
          <w:p w14:paraId="735688CE" w14:textId="73EED421" w:rsidR="00EB1E5D" w:rsidRPr="007E0B31" w:rsidRDefault="00EB1E5D" w:rsidP="00EB1E5D">
            <w:pPr>
              <w:pStyle w:val="TableArial11"/>
              <w:ind w:left="567" w:hanging="567"/>
              <w:rPr>
                <w:rFonts w:cs="Arial"/>
              </w:rPr>
            </w:pPr>
            <w:r w:rsidRPr="007E0B31">
              <w:rPr>
                <w:rFonts w:cs="Arial"/>
              </w:rPr>
              <w:t>(d)</w:t>
            </w:r>
            <w:r w:rsidRPr="007E0B31">
              <w:rPr>
                <w:rFonts w:cs="Arial"/>
              </w:rPr>
              <w:tab/>
              <w:t xml:space="preserve">enable specified </w:t>
            </w:r>
            <w:r w:rsidRPr="007E0B31">
              <w:rPr>
                <w:rFonts w:cs="Arial"/>
                <w:b/>
              </w:rPr>
              <w:t>Users</w:t>
            </w:r>
            <w:r w:rsidRPr="007E0B31">
              <w:rPr>
                <w:rFonts w:cs="Arial"/>
              </w:rPr>
              <w:t xml:space="preserve"> to be in a state of readiness to receive instructions from </w:t>
            </w:r>
            <w:r>
              <w:rPr>
                <w:rFonts w:cs="Arial"/>
                <w:b/>
              </w:rPr>
              <w:t>The Company</w:t>
            </w:r>
            <w:r w:rsidRPr="007E0B31">
              <w:rPr>
                <w:rFonts w:cs="Arial"/>
              </w:rPr>
              <w:t>.</w:t>
            </w:r>
          </w:p>
        </w:tc>
      </w:tr>
      <w:tr w:rsidR="00EB1E5D" w:rsidRPr="007E0B31" w14:paraId="01E8D3C9" w14:textId="77777777" w:rsidTr="490DE6A8">
        <w:trPr>
          <w:cantSplit/>
        </w:trPr>
        <w:tc>
          <w:tcPr>
            <w:tcW w:w="2884" w:type="dxa"/>
          </w:tcPr>
          <w:p w14:paraId="6465F3EA" w14:textId="77777777" w:rsidR="00EB1E5D" w:rsidRPr="007E0B31" w:rsidRDefault="00EB1E5D" w:rsidP="00EB1E5D">
            <w:pPr>
              <w:pStyle w:val="Arial11Bold"/>
              <w:rPr>
                <w:rFonts w:cs="Arial"/>
              </w:rPr>
            </w:pPr>
            <w:r w:rsidRPr="007E0B31">
              <w:rPr>
                <w:rFonts w:cs="Arial"/>
              </w:rPr>
              <w:lastRenderedPageBreak/>
              <w:t xml:space="preserve">National Electricity Transmission System Warning - Demand Control Imminent </w:t>
            </w:r>
          </w:p>
        </w:tc>
        <w:tc>
          <w:tcPr>
            <w:tcW w:w="6634" w:type="dxa"/>
          </w:tcPr>
          <w:p w14:paraId="364B4D7F" w14:textId="1DE41AB1" w:rsidR="00EB1E5D" w:rsidRPr="007E0B31" w:rsidRDefault="00EB1E5D" w:rsidP="00EB1E5D">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OC7.4.8.7, which is intended to provide short term</w:t>
            </w:r>
            <w:r w:rsidRPr="007E0B31">
              <w:rPr>
                <w:rFonts w:cs="Arial"/>
                <w:b/>
              </w:rPr>
              <w:t xml:space="preserve"> </w:t>
            </w:r>
            <w:r w:rsidRPr="007E0B31">
              <w:rPr>
                <w:rFonts w:cs="Arial"/>
              </w:rPr>
              <w:t xml:space="preserve">notice, where possible, to those </w:t>
            </w:r>
            <w:r w:rsidRPr="007E0B31">
              <w:rPr>
                <w:rFonts w:cs="Arial"/>
                <w:b/>
              </w:rPr>
              <w:t>Users</w:t>
            </w:r>
            <w:r w:rsidRPr="007E0B31">
              <w:rPr>
                <w:rFonts w:cs="Arial"/>
              </w:rPr>
              <w:t xml:space="preserve"> who are likely to receive </w:t>
            </w:r>
            <w:r w:rsidRPr="007E0B31">
              <w:rPr>
                <w:rFonts w:cs="Arial"/>
                <w:b/>
              </w:rPr>
              <w:t>Demand</w:t>
            </w:r>
            <w:r w:rsidRPr="007E0B31">
              <w:rPr>
                <w:rFonts w:cs="Arial"/>
              </w:rPr>
              <w:t xml:space="preserve"> reduction instructions from </w:t>
            </w:r>
            <w:r>
              <w:rPr>
                <w:rFonts w:cs="Arial"/>
                <w:b/>
              </w:rPr>
              <w:t>The Company</w:t>
            </w:r>
            <w:r w:rsidRPr="007E0B31">
              <w:rPr>
                <w:rFonts w:cs="Arial"/>
                <w:b/>
              </w:rPr>
              <w:t xml:space="preserve"> </w:t>
            </w:r>
            <w:r w:rsidRPr="007E0B31">
              <w:rPr>
                <w:rFonts w:cs="Arial"/>
              </w:rPr>
              <w:t>within 30 minutes.</w:t>
            </w:r>
          </w:p>
        </w:tc>
      </w:tr>
      <w:tr w:rsidR="00EB1E5D" w:rsidRPr="007E0B31" w14:paraId="5619AA14" w14:textId="77777777" w:rsidTr="490DE6A8">
        <w:trPr>
          <w:cantSplit/>
        </w:trPr>
        <w:tc>
          <w:tcPr>
            <w:tcW w:w="2884" w:type="dxa"/>
          </w:tcPr>
          <w:p w14:paraId="32EB5FAD" w14:textId="77777777" w:rsidR="00EB1E5D" w:rsidRPr="007E0B31" w:rsidRDefault="00EB1E5D" w:rsidP="00EB1E5D">
            <w:pPr>
              <w:pStyle w:val="Arial11Bold"/>
              <w:rPr>
                <w:rFonts w:cs="Arial"/>
              </w:rPr>
            </w:pPr>
            <w:r w:rsidRPr="007E0B31">
              <w:rPr>
                <w:rFonts w:cs="Arial"/>
              </w:rPr>
              <w:t>National Electricity Transmission System Warning - Electricity Margin Notice</w:t>
            </w:r>
          </w:p>
        </w:tc>
        <w:tc>
          <w:tcPr>
            <w:tcW w:w="6634" w:type="dxa"/>
          </w:tcPr>
          <w:p w14:paraId="0AC22BDE" w14:textId="108F5E71" w:rsidR="00EB1E5D" w:rsidRPr="007E0B31" w:rsidRDefault="00EB1E5D" w:rsidP="00EB1E5D">
            <w:pPr>
              <w:pStyle w:val="TableArial11"/>
              <w:rPr>
                <w:rFonts w:cs="Arial"/>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OC7.4.8.5, which is intended to invite a response from and to alert</w:t>
            </w:r>
            <w:r w:rsidRPr="007E0B31">
              <w:rPr>
                <w:rFonts w:cs="Arial"/>
                <w:b/>
              </w:rPr>
              <w:t xml:space="preserve"> </w:t>
            </w:r>
            <w:r w:rsidRPr="007E0B31">
              <w:rPr>
                <w:rFonts w:cs="Arial"/>
              </w:rPr>
              <w:t xml:space="preserve">recipients to a decreased </w:t>
            </w:r>
            <w:r w:rsidRPr="007E0B31">
              <w:rPr>
                <w:rFonts w:cs="Arial"/>
                <w:b/>
              </w:rPr>
              <w:t>System Margin</w:t>
            </w:r>
            <w:r w:rsidRPr="007E0B31">
              <w:rPr>
                <w:rFonts w:cs="Arial"/>
              </w:rPr>
              <w:t>.</w:t>
            </w:r>
          </w:p>
        </w:tc>
      </w:tr>
      <w:tr w:rsidR="00EB1E5D" w:rsidRPr="00333F56" w14:paraId="63F60E1D" w14:textId="77777777" w:rsidTr="490DE6A8">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9FE78DB" w14:textId="0CCC7CDC" w:rsidR="00EB1E5D" w:rsidRPr="00333F56" w:rsidRDefault="00EB1E5D" w:rsidP="00EB1E5D">
            <w:pPr>
              <w:pStyle w:val="paragraph"/>
              <w:rPr>
                <w:rFonts w:ascii="Arial" w:hAnsi="Arial" w:cs="Arial"/>
                <w:b/>
                <w:bCs/>
                <w:sz w:val="20"/>
                <w:szCs w:val="20"/>
              </w:rPr>
            </w:pPr>
            <w:r w:rsidRPr="56193979">
              <w:rPr>
                <w:rFonts w:ascii="Arial" w:hAnsi="Arial" w:cs="Arial"/>
                <w:b/>
                <w:bCs/>
                <w:sz w:val="20"/>
                <w:szCs w:val="20"/>
              </w:rPr>
              <w:t>National Electricity Transmission System Warning – Embedded Generation Control Imminent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626F53FD" w14:textId="5ED02276" w:rsidR="00EB1E5D" w:rsidRPr="00333F56" w:rsidRDefault="00EB1E5D" w:rsidP="00EB1E5D">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OC7.4.8.12, which is intended to provide short term notice, where possible, to those </w:t>
            </w:r>
            <w:r w:rsidRPr="56193979">
              <w:rPr>
                <w:rFonts w:cs="Arial"/>
                <w:b/>
                <w:bCs/>
              </w:rPr>
              <w:t>Network Operators </w:t>
            </w:r>
            <w:r w:rsidRPr="56193979">
              <w:rPr>
                <w:rFonts w:cs="Arial"/>
              </w:rPr>
              <w:t>who are likely to receive </w:t>
            </w:r>
            <w:r w:rsidRPr="56193979">
              <w:rPr>
                <w:rFonts w:cs="Arial"/>
                <w:b/>
                <w:bCs/>
              </w:rPr>
              <w:t>Embedded Generation Control</w:t>
            </w:r>
            <w:r w:rsidRPr="56193979">
              <w:rPr>
                <w:rFonts w:cs="Arial"/>
              </w:rPr>
              <w:t> instructions from </w:t>
            </w:r>
            <w:r w:rsidRPr="56193979">
              <w:rPr>
                <w:rFonts w:cs="Arial"/>
                <w:b/>
                <w:bCs/>
              </w:rPr>
              <w:t>The Company</w:t>
            </w:r>
            <w:r w:rsidRPr="56193979">
              <w:rPr>
                <w:rFonts w:cs="Arial"/>
              </w:rPr>
              <w:t> within 30 minutes.  </w:t>
            </w:r>
          </w:p>
        </w:tc>
      </w:tr>
      <w:tr w:rsidR="00EB1E5D" w:rsidRPr="007E0B31" w14:paraId="799F5D77" w14:textId="77777777" w:rsidTr="490DE6A8">
        <w:trPr>
          <w:cantSplit/>
        </w:trPr>
        <w:tc>
          <w:tcPr>
            <w:tcW w:w="2884" w:type="dxa"/>
          </w:tcPr>
          <w:p w14:paraId="77FD5C8F" w14:textId="77777777" w:rsidR="00EB1E5D" w:rsidRPr="007E0B31" w:rsidRDefault="00EB1E5D" w:rsidP="00EB1E5D">
            <w:pPr>
              <w:pStyle w:val="Arial11Bold"/>
              <w:rPr>
                <w:rFonts w:cs="Arial"/>
              </w:rPr>
            </w:pPr>
            <w:r w:rsidRPr="007E0B31">
              <w:rPr>
                <w:rFonts w:cs="Arial"/>
              </w:rPr>
              <w:t xml:space="preserve">National Electricity Transmission System Warning - High Risk of Demand Reduction </w:t>
            </w:r>
          </w:p>
        </w:tc>
        <w:tc>
          <w:tcPr>
            <w:tcW w:w="6634" w:type="dxa"/>
          </w:tcPr>
          <w:p w14:paraId="4DD4D940" w14:textId="77777777" w:rsidR="00EB1E5D" w:rsidRPr="007E0B31" w:rsidRDefault="00EB1E5D" w:rsidP="00EB1E5D">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OC7.4.8.6, which is intended to alert recipients that</w:t>
            </w:r>
            <w:r w:rsidRPr="007E0B31">
              <w:rPr>
                <w:rFonts w:cs="Arial"/>
                <w:b/>
              </w:rPr>
              <w:t xml:space="preserve"> </w:t>
            </w:r>
            <w:r w:rsidRPr="007E0B31">
              <w:rPr>
                <w:rFonts w:cs="Arial"/>
              </w:rPr>
              <w:t xml:space="preserve">there is a high risk of </w:t>
            </w:r>
            <w:r w:rsidRPr="007E0B31">
              <w:rPr>
                <w:rFonts w:cs="Arial"/>
                <w:b/>
              </w:rPr>
              <w:t>Demand</w:t>
            </w:r>
            <w:r w:rsidRPr="007E0B31">
              <w:rPr>
                <w:rFonts w:cs="Arial"/>
              </w:rPr>
              <w:t xml:space="preserve"> reduction being implemented and which may normally result from an </w:t>
            </w:r>
            <w:r w:rsidRPr="007E0B31">
              <w:rPr>
                <w:rFonts w:cs="Arial"/>
                <w:b/>
              </w:rPr>
              <w:t>Electricity Margin Notice</w:t>
            </w:r>
            <w:r w:rsidRPr="007E0B31">
              <w:rPr>
                <w:rFonts w:cs="Arial"/>
              </w:rPr>
              <w:t xml:space="preserve">. </w:t>
            </w:r>
          </w:p>
        </w:tc>
      </w:tr>
      <w:tr w:rsidR="00EB1E5D" w:rsidRPr="005C32A6" w14:paraId="11604B47" w14:textId="77777777" w:rsidTr="490DE6A8">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F28DA7A" w14:textId="5F2347CE" w:rsidR="00EB1E5D" w:rsidRPr="005C32A6" w:rsidRDefault="00EB1E5D" w:rsidP="00EB1E5D">
            <w:pPr>
              <w:pStyle w:val="Arial11Bold"/>
              <w:rPr>
                <w:rFonts w:cs="Arial"/>
              </w:rPr>
            </w:pPr>
            <w:r w:rsidRPr="56193979">
              <w:rPr>
                <w:rFonts w:cs="Arial"/>
              </w:rPr>
              <w:t>National Electricity Transmission System Warning - High Risk of Embedded Generation Reduction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2BC3CB70" w14:textId="561ECE80" w:rsidR="00EB1E5D" w:rsidRPr="005C32A6" w:rsidRDefault="00EB1E5D" w:rsidP="00EB1E5D">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OC7.4.8.11, which is intended to alert recipients that there is a high risk of</w:t>
            </w:r>
            <w:r w:rsidRPr="56193979">
              <w:rPr>
                <w:rFonts w:cs="Arial"/>
                <w:b/>
                <w:bCs/>
              </w:rPr>
              <w:t> Embedded Generation Control</w:t>
            </w:r>
            <w:r w:rsidRPr="56193979">
              <w:rPr>
                <w:rFonts w:cs="Arial"/>
              </w:rPr>
              <w:t> being implemented and which may result from a </w:t>
            </w:r>
            <w:r w:rsidRPr="56193979">
              <w:rPr>
                <w:rFonts w:cs="Arial"/>
                <w:b/>
                <w:bCs/>
              </w:rPr>
              <w:t>National Electricity Transmission System Warning – System NRAPM.  </w:t>
            </w:r>
          </w:p>
        </w:tc>
      </w:tr>
      <w:tr w:rsidR="00EB1E5D" w:rsidRPr="007E0B31" w14:paraId="363916FF" w14:textId="77777777" w:rsidTr="490DE6A8">
        <w:trPr>
          <w:cantSplit/>
        </w:trPr>
        <w:tc>
          <w:tcPr>
            <w:tcW w:w="2884" w:type="dxa"/>
          </w:tcPr>
          <w:p w14:paraId="79FD6F69" w14:textId="291AFEB3" w:rsidR="00EB1E5D" w:rsidRPr="00F82697" w:rsidRDefault="00EB1E5D" w:rsidP="00EB1E5D">
            <w:pPr>
              <w:pStyle w:val="paragraph"/>
              <w:spacing w:before="0" w:beforeAutospacing="0" w:after="0" w:afterAutospacing="0"/>
              <w:ind w:left="60"/>
              <w:textAlignment w:val="baseline"/>
              <w:rPr>
                <w:rFonts w:ascii="Segoe UI" w:hAnsi="Segoe UI" w:cs="Segoe UI"/>
                <w:sz w:val="20"/>
                <w:szCs w:val="20"/>
              </w:rPr>
            </w:pPr>
            <w:r w:rsidRPr="56193979">
              <w:rPr>
                <w:rStyle w:val="normaltextrun"/>
                <w:rFonts w:ascii="Arial" w:hAnsi="Arial" w:cs="Arial"/>
                <w:b/>
                <w:bCs/>
                <w:sz w:val="20"/>
                <w:szCs w:val="20"/>
              </w:rPr>
              <w:t>National Electricity Transmission System Warning </w:t>
            </w:r>
            <w:r w:rsidRPr="56193979">
              <w:rPr>
                <w:rStyle w:val="normaltextrun"/>
                <w:rFonts w:ascii="Arial" w:hAnsi="Arial" w:cs="Arial"/>
                <w:sz w:val="20"/>
                <w:szCs w:val="20"/>
              </w:rPr>
              <w:t>– </w:t>
            </w:r>
            <w:r w:rsidRPr="56193979">
              <w:rPr>
                <w:rStyle w:val="normaltextrun"/>
                <w:rFonts w:ascii="Arial" w:hAnsi="Arial" w:cs="Arial"/>
                <w:b/>
                <w:bCs/>
                <w:sz w:val="20"/>
                <w:szCs w:val="20"/>
              </w:rPr>
              <w:t>Localised </w:t>
            </w:r>
            <w:r w:rsidRPr="56193979">
              <w:rPr>
                <w:rStyle w:val="eop"/>
                <w:rFonts w:ascii="Arial" w:hAnsi="Arial" w:cs="Arial"/>
                <w:sz w:val="20"/>
                <w:szCs w:val="20"/>
              </w:rPr>
              <w:t> </w:t>
            </w:r>
          </w:p>
          <w:p w14:paraId="6AF2FBA6" w14:textId="187A40CA" w:rsidR="00EB1E5D" w:rsidRPr="007E0B31" w:rsidRDefault="00EB1E5D" w:rsidP="00EB1E5D">
            <w:pPr>
              <w:pStyle w:val="paragraph"/>
              <w:spacing w:before="0" w:beforeAutospacing="0" w:after="0" w:afterAutospacing="0"/>
              <w:ind w:left="60"/>
              <w:textAlignment w:val="baseline"/>
              <w:rPr>
                <w:rFonts w:cs="Arial"/>
              </w:rPr>
            </w:pPr>
            <w:r w:rsidRPr="00F82697">
              <w:rPr>
                <w:rStyle w:val="normaltextrun"/>
                <w:rFonts w:ascii="Arial" w:hAnsi="Arial" w:cs="Arial"/>
                <w:b/>
                <w:bCs/>
                <w:sz w:val="20"/>
                <w:szCs w:val="20"/>
              </w:rPr>
              <w:t>NRAPM </w:t>
            </w:r>
            <w:r w:rsidRPr="00F82697">
              <w:rPr>
                <w:rStyle w:val="eop"/>
                <w:rFonts w:ascii="Arial" w:hAnsi="Arial" w:cs="Arial"/>
                <w:sz w:val="20"/>
                <w:szCs w:val="20"/>
              </w:rPr>
              <w:t> </w:t>
            </w:r>
          </w:p>
        </w:tc>
        <w:tc>
          <w:tcPr>
            <w:tcW w:w="6634" w:type="dxa"/>
          </w:tcPr>
          <w:p w14:paraId="06AD022C" w14:textId="0A6972F0" w:rsidR="00EB1E5D" w:rsidRPr="007E0B31" w:rsidRDefault="00EB1E5D" w:rsidP="00EB1E5D">
            <w:pPr>
              <w:pStyle w:val="TableArial11"/>
              <w:rPr>
                <w:rFonts w:cs="Arial"/>
              </w:rPr>
            </w:pPr>
            <w:r w:rsidRPr="00F82697">
              <w:rPr>
                <w:rFonts w:cs="Arial"/>
              </w:rPr>
              <w:t>A warning issued by </w:t>
            </w:r>
            <w:r w:rsidRPr="00F82697">
              <w:rPr>
                <w:rFonts w:cs="Arial"/>
                <w:b/>
                <w:bCs/>
              </w:rPr>
              <w:t>The Company</w:t>
            </w:r>
            <w:r w:rsidRPr="00F82697">
              <w:rPr>
                <w:rFonts w:cs="Arial"/>
              </w:rPr>
              <w:t>, in accordance with OC.7.4.8.10, which is intended to invite a response from and to alert recipients to a decreased </w:t>
            </w:r>
            <w:r w:rsidRPr="00F82697">
              <w:rPr>
                <w:rFonts w:cs="Arial"/>
                <w:b/>
                <w:bCs/>
              </w:rPr>
              <w:t>Localised NRAPM</w:t>
            </w:r>
            <w:r w:rsidRPr="00F82697">
              <w:rPr>
                <w:rFonts w:cs="Arial"/>
              </w:rPr>
              <w:t>.  </w:t>
            </w:r>
          </w:p>
        </w:tc>
      </w:tr>
      <w:tr w:rsidR="00EB1E5D" w:rsidRPr="007E0B31" w14:paraId="54897286" w14:textId="77777777" w:rsidTr="490DE6A8">
        <w:trPr>
          <w:cantSplit/>
        </w:trPr>
        <w:tc>
          <w:tcPr>
            <w:tcW w:w="2884" w:type="dxa"/>
          </w:tcPr>
          <w:p w14:paraId="319EB794" w14:textId="77777777" w:rsidR="00EB1E5D" w:rsidRPr="007E0B31" w:rsidRDefault="00EB1E5D" w:rsidP="00EB1E5D">
            <w:pPr>
              <w:pStyle w:val="Arial11Bold"/>
              <w:rPr>
                <w:rFonts w:cs="Arial"/>
              </w:rPr>
            </w:pPr>
            <w:r w:rsidRPr="007E0B31">
              <w:rPr>
                <w:rFonts w:cs="Arial"/>
              </w:rPr>
              <w:t>National Electricity Transmission System Warning - Risk of System Disturbance</w:t>
            </w:r>
          </w:p>
        </w:tc>
        <w:tc>
          <w:tcPr>
            <w:tcW w:w="6634" w:type="dxa"/>
          </w:tcPr>
          <w:p w14:paraId="30F57B56" w14:textId="6726D14B" w:rsidR="00EB1E5D" w:rsidRPr="007E0B31" w:rsidRDefault="00EB1E5D" w:rsidP="00EB1E5D">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OC7.4.8.8, which is intended to</w:t>
            </w:r>
            <w:r w:rsidRPr="007E0B31">
              <w:rPr>
                <w:rFonts w:cs="Arial"/>
                <w:b/>
              </w:rPr>
              <w:t xml:space="preserve"> </w:t>
            </w:r>
            <w:r w:rsidRPr="007E0B31">
              <w:rPr>
                <w:rFonts w:cs="Arial"/>
              </w:rPr>
              <w:t>alert</w:t>
            </w:r>
            <w:r w:rsidRPr="007E0B31">
              <w:rPr>
                <w:rFonts w:cs="Arial"/>
                <w:b/>
              </w:rPr>
              <w:t xml:space="preserve"> Users </w:t>
            </w:r>
            <w:r w:rsidRPr="007E0B31">
              <w:rPr>
                <w:rFonts w:cs="Arial"/>
              </w:rPr>
              <w:t>of the</w:t>
            </w:r>
            <w:r w:rsidRPr="007E0B31">
              <w:rPr>
                <w:rFonts w:cs="Arial"/>
                <w:b/>
              </w:rPr>
              <w:t xml:space="preserve"> </w:t>
            </w:r>
            <w:r w:rsidRPr="007E0B31">
              <w:rPr>
                <w:rFonts w:cs="Arial"/>
              </w:rPr>
              <w:t>risk</w:t>
            </w:r>
            <w:r w:rsidRPr="007E0B31">
              <w:rPr>
                <w:rFonts w:cs="Arial"/>
                <w:b/>
              </w:rPr>
              <w:t xml:space="preserve"> </w:t>
            </w:r>
            <w:r w:rsidRPr="007E0B31">
              <w:rPr>
                <w:rFonts w:cs="Arial"/>
              </w:rPr>
              <w:t>of widespread and</w:t>
            </w:r>
            <w:r w:rsidRPr="007E0B31">
              <w:rPr>
                <w:rFonts w:cs="Arial"/>
                <w:b/>
              </w:rPr>
              <w:t xml:space="preserve"> </w:t>
            </w:r>
            <w:r w:rsidRPr="007E0B31">
              <w:rPr>
                <w:rFonts w:cs="Arial"/>
              </w:rPr>
              <w:t xml:space="preserve">serious </w:t>
            </w:r>
            <w:r w:rsidRPr="007E0B31">
              <w:rPr>
                <w:rFonts w:cs="Arial"/>
                <w:b/>
              </w:rPr>
              <w:t>System</w:t>
            </w:r>
            <w:r w:rsidRPr="007E0B31">
              <w:rPr>
                <w:rFonts w:cs="Arial"/>
              </w:rPr>
              <w:t xml:space="preserve"> disturbance which may affect </w:t>
            </w:r>
            <w:r w:rsidRPr="007E0B31">
              <w:rPr>
                <w:rFonts w:cs="Arial"/>
                <w:b/>
              </w:rPr>
              <w:t>Users</w:t>
            </w:r>
            <w:r w:rsidRPr="007E0B31">
              <w:rPr>
                <w:rFonts w:cs="Arial"/>
              </w:rPr>
              <w:t>.</w:t>
            </w:r>
          </w:p>
        </w:tc>
      </w:tr>
      <w:tr w:rsidR="00EB1E5D" w:rsidRPr="007E0B31" w14:paraId="41B7C8BE" w14:textId="77777777" w:rsidTr="490DE6A8">
        <w:trPr>
          <w:cantSplit/>
        </w:trPr>
        <w:tc>
          <w:tcPr>
            <w:tcW w:w="2884" w:type="dxa"/>
          </w:tcPr>
          <w:p w14:paraId="6202E479" w14:textId="7629FE16" w:rsidR="00EB1E5D" w:rsidRPr="007E0B31" w:rsidRDefault="00EB1E5D" w:rsidP="00EB1E5D">
            <w:pPr>
              <w:pStyle w:val="Arial11Bold"/>
              <w:rPr>
                <w:rFonts w:cs="Arial"/>
              </w:rPr>
            </w:pPr>
            <w:r w:rsidRPr="00D87988">
              <w:rPr>
                <w:rFonts w:cs="Arial"/>
                <w:bCs/>
              </w:rPr>
              <w:t>National Electricity Transmission System Warning </w:t>
            </w:r>
            <w:r w:rsidRPr="00D87988">
              <w:rPr>
                <w:rFonts w:cs="Arial"/>
              </w:rPr>
              <w:t>– </w:t>
            </w:r>
            <w:r w:rsidRPr="00D87988">
              <w:rPr>
                <w:rFonts w:cs="Arial"/>
                <w:bCs/>
              </w:rPr>
              <w:t>System NRAPM </w:t>
            </w:r>
            <w:r w:rsidRPr="00D87988">
              <w:rPr>
                <w:rFonts w:cs="Arial"/>
              </w:rPr>
              <w:t> </w:t>
            </w:r>
          </w:p>
        </w:tc>
        <w:tc>
          <w:tcPr>
            <w:tcW w:w="6634" w:type="dxa"/>
          </w:tcPr>
          <w:p w14:paraId="2403D2B9" w14:textId="20C8455E" w:rsidR="00EB1E5D" w:rsidRPr="007E0B31" w:rsidRDefault="00EB1E5D" w:rsidP="00EB1E5D">
            <w:pPr>
              <w:pStyle w:val="TableArial11"/>
              <w:rPr>
                <w:rFonts w:cs="Arial"/>
              </w:rPr>
            </w:pPr>
            <w:r w:rsidRPr="00D87988">
              <w:rPr>
                <w:rFonts w:cs="Arial"/>
              </w:rPr>
              <w:t>A warning issued by </w:t>
            </w:r>
            <w:r w:rsidRPr="00D87988">
              <w:rPr>
                <w:rFonts w:cs="Arial"/>
                <w:b/>
                <w:bCs/>
              </w:rPr>
              <w:t>The Company</w:t>
            </w:r>
            <w:r w:rsidRPr="00D87988">
              <w:rPr>
                <w:rFonts w:cs="Arial"/>
              </w:rPr>
              <w:t>, in accordance with OC.7.4.8.9, which is intended to invite a response from and to alert recipients to a decreased </w:t>
            </w:r>
            <w:r w:rsidRPr="00D87988">
              <w:rPr>
                <w:rFonts w:cs="Arial"/>
                <w:b/>
                <w:bCs/>
              </w:rPr>
              <w:t>System NRAPM</w:t>
            </w:r>
            <w:r w:rsidRPr="00D87988">
              <w:rPr>
                <w:rFonts w:cs="Arial"/>
              </w:rPr>
              <w:t>.</w:t>
            </w:r>
          </w:p>
        </w:tc>
      </w:tr>
      <w:tr w:rsidR="00EB1E5D" w:rsidRPr="007E0B31" w14:paraId="063EB174" w14:textId="77777777" w:rsidTr="490DE6A8">
        <w:trPr>
          <w:cantSplit/>
        </w:trPr>
        <w:tc>
          <w:tcPr>
            <w:tcW w:w="2884" w:type="dxa"/>
          </w:tcPr>
          <w:p w14:paraId="37FB682E" w14:textId="77777777" w:rsidR="00EB1E5D" w:rsidRPr="007E0B31" w:rsidRDefault="00EB1E5D" w:rsidP="00EB1E5D">
            <w:pPr>
              <w:pStyle w:val="Arial11Bold"/>
              <w:rPr>
                <w:rFonts w:cs="Arial"/>
              </w:rPr>
            </w:pPr>
            <w:r w:rsidRPr="007E0B31">
              <w:rPr>
                <w:rFonts w:cs="Arial"/>
              </w:rPr>
              <w:t>Network Data</w:t>
            </w:r>
          </w:p>
        </w:tc>
        <w:tc>
          <w:tcPr>
            <w:tcW w:w="6634" w:type="dxa"/>
          </w:tcPr>
          <w:p w14:paraId="42D87CF6" w14:textId="57380595" w:rsidR="00EB1E5D" w:rsidRPr="007E0B31" w:rsidRDefault="00EB1E5D" w:rsidP="00EB1E5D">
            <w:pPr>
              <w:pStyle w:val="TableArial11"/>
              <w:rPr>
                <w:rFonts w:cs="Arial"/>
              </w:rPr>
            </w:pPr>
            <w:r w:rsidRPr="007E0B31">
              <w:rPr>
                <w:rFonts w:cs="Arial"/>
              </w:rPr>
              <w:t xml:space="preserve">The data to be provided by </w:t>
            </w:r>
            <w:r>
              <w:rPr>
                <w:rFonts w:cs="Arial"/>
                <w:b/>
              </w:rPr>
              <w:t>The Company</w:t>
            </w:r>
            <w:r w:rsidRPr="007E0B31">
              <w:rPr>
                <w:rFonts w:cs="Arial"/>
              </w:rPr>
              <w:t xml:space="preserve"> to </w:t>
            </w:r>
            <w:r w:rsidRPr="007E0B31">
              <w:rPr>
                <w:rFonts w:cs="Arial"/>
                <w:b/>
              </w:rPr>
              <w:t>Users</w:t>
            </w:r>
            <w:r w:rsidRPr="007E0B31">
              <w:rPr>
                <w:rFonts w:cs="Arial"/>
              </w:rPr>
              <w:t xml:space="preserve"> in accordance with the </w:t>
            </w:r>
            <w:r w:rsidRPr="007E0B31">
              <w:rPr>
                <w:rFonts w:cs="Arial"/>
                <w:b/>
              </w:rPr>
              <w:t>PC</w:t>
            </w:r>
            <w:r w:rsidRPr="007E0B31">
              <w:rPr>
                <w:rFonts w:cs="Arial"/>
              </w:rPr>
              <w:t xml:space="preserve">, as listed in Part 3 of the Appendix to the </w:t>
            </w:r>
            <w:r w:rsidRPr="007E0B31">
              <w:rPr>
                <w:rFonts w:cs="Arial"/>
                <w:b/>
              </w:rPr>
              <w:t>PC</w:t>
            </w:r>
            <w:r w:rsidRPr="007E0B31">
              <w:rPr>
                <w:rFonts w:cs="Arial"/>
              </w:rPr>
              <w:t>.</w:t>
            </w:r>
          </w:p>
        </w:tc>
      </w:tr>
      <w:tr w:rsidR="00EB1E5D" w:rsidRPr="007E0B31" w14:paraId="5CCE23CF" w14:textId="77777777" w:rsidTr="490DE6A8">
        <w:trPr>
          <w:cantSplit/>
        </w:trPr>
        <w:tc>
          <w:tcPr>
            <w:tcW w:w="2884" w:type="dxa"/>
          </w:tcPr>
          <w:p w14:paraId="32A9362E" w14:textId="66E2C1A5" w:rsidR="00EB1E5D" w:rsidRPr="00012DF8" w:rsidRDefault="00EB1E5D" w:rsidP="00EB1E5D">
            <w:pPr>
              <w:pStyle w:val="Arial11Bold"/>
              <w:rPr>
                <w:rFonts w:cs="Arial"/>
              </w:rPr>
            </w:pPr>
            <w:r w:rsidRPr="002510FF">
              <w:rPr>
                <w:rFonts w:cs="Arial"/>
              </w:rPr>
              <w:lastRenderedPageBreak/>
              <w:t>Network Frequency Perturbation Plot</w:t>
            </w:r>
          </w:p>
        </w:tc>
        <w:tc>
          <w:tcPr>
            <w:tcW w:w="6634" w:type="dxa"/>
          </w:tcPr>
          <w:p w14:paraId="242BB7C1" w14:textId="77777777" w:rsidR="00EB1E5D" w:rsidRPr="002510FF" w:rsidRDefault="00EB1E5D" w:rsidP="00EB1E5D">
            <w:pPr>
              <w:pStyle w:val="TableArial11"/>
              <w:rPr>
                <w:rFonts w:cs="Arial"/>
              </w:rPr>
            </w:pPr>
            <w:r w:rsidRPr="002510FF">
              <w:rPr>
                <w:rFonts w:cs="Arial"/>
              </w:rPr>
              <w:t xml:space="preserve">A form of Bode Plot which plots the amplitude (%) and phase (degrees) of the resulting output oscillation responding to an applied input oscillation across a frequency base. The plot will be used to assess the capability and performance of a </w:t>
            </w:r>
            <w:r w:rsidRPr="002510FF">
              <w:rPr>
                <w:rFonts w:cs="Arial"/>
                <w:b/>
                <w:bCs/>
              </w:rPr>
              <w:t xml:space="preserve">Grid Forming Plant </w:t>
            </w:r>
            <w:r w:rsidRPr="002510FF">
              <w:rPr>
                <w:rFonts w:cs="Arial"/>
              </w:rPr>
              <w:t>and to ensure that it does not pose a risk to other</w:t>
            </w:r>
            <w:r w:rsidRPr="002510FF">
              <w:rPr>
                <w:rFonts w:cs="Arial"/>
                <w:b/>
                <w:bCs/>
              </w:rPr>
              <w:t xml:space="preserve"> Plant </w:t>
            </w:r>
            <w:r w:rsidRPr="002510FF">
              <w:rPr>
                <w:rFonts w:cs="Arial"/>
              </w:rPr>
              <w:t>and</w:t>
            </w:r>
            <w:r w:rsidRPr="002510FF">
              <w:rPr>
                <w:rFonts w:cs="Arial"/>
                <w:b/>
                <w:bCs/>
              </w:rPr>
              <w:t xml:space="preserve"> Apparatus </w:t>
            </w:r>
            <w:r w:rsidRPr="002510FF">
              <w:rPr>
                <w:rFonts w:cs="Arial"/>
              </w:rPr>
              <w:t>connected to the</w:t>
            </w:r>
            <w:r w:rsidRPr="002510FF">
              <w:rPr>
                <w:rFonts w:cs="Arial"/>
                <w:b/>
                <w:bCs/>
              </w:rPr>
              <w:t xml:space="preserve"> Total System</w:t>
            </w:r>
            <w:r w:rsidRPr="002510FF">
              <w:rPr>
                <w:rFonts w:cs="Arial"/>
              </w:rPr>
              <w:t>.</w:t>
            </w:r>
          </w:p>
          <w:p w14:paraId="3C35254E" w14:textId="77777777" w:rsidR="00EB1E5D" w:rsidRPr="002510FF" w:rsidRDefault="00EB1E5D" w:rsidP="00EB1E5D">
            <w:pPr>
              <w:pStyle w:val="TableArial11"/>
              <w:rPr>
                <w:rFonts w:cs="Arial"/>
              </w:rPr>
            </w:pPr>
            <w:r w:rsidRPr="002510FF">
              <w:rPr>
                <w:rFonts w:cs="Arial"/>
              </w:rPr>
              <w:t xml:space="preserve">For </w:t>
            </w:r>
            <w:r w:rsidRPr="002510FF">
              <w:rPr>
                <w:rFonts w:cs="Arial"/>
                <w:b/>
                <w:bCs/>
              </w:rPr>
              <w:t>GBGF-I</w:t>
            </w:r>
            <w:r w:rsidRPr="002510FF">
              <w:rPr>
                <w:rFonts w:cs="Arial"/>
              </w:rPr>
              <w:t xml:space="preserve">, these are used to provide data to </w:t>
            </w:r>
            <w:r w:rsidRPr="002510FF">
              <w:rPr>
                <w:rFonts w:cs="Arial"/>
                <w:b/>
                <w:bCs/>
              </w:rPr>
              <w:t>The Company</w:t>
            </w:r>
            <w:r w:rsidRPr="002510FF">
              <w:rPr>
                <w:rFonts w:cs="Arial"/>
              </w:rPr>
              <w:t xml:space="preserve"> which together with the associated </w:t>
            </w:r>
            <w:r w:rsidRPr="002510FF">
              <w:rPr>
                <w:rFonts w:cs="Arial"/>
                <w:b/>
                <w:bCs/>
              </w:rPr>
              <w:t>Nichols Chart</w:t>
            </w:r>
            <w:r w:rsidRPr="002510FF">
              <w:rPr>
                <w:rFonts w:cs="Arial"/>
              </w:rPr>
              <w:t xml:space="preserve"> (or equivalent) defines the effects on a </w:t>
            </w:r>
            <w:r w:rsidRPr="002510FF">
              <w:rPr>
                <w:rFonts w:cs="Arial"/>
                <w:b/>
                <w:bCs/>
              </w:rPr>
              <w:t>GBGF-I</w:t>
            </w:r>
            <w:r w:rsidRPr="002510FF">
              <w:rPr>
                <w:rFonts w:cs="Arial"/>
              </w:rPr>
              <w:t xml:space="preserve"> for changes in the frequency of the applied input oscillation. </w:t>
            </w:r>
          </w:p>
          <w:p w14:paraId="5DE4F208" w14:textId="7D413BAF" w:rsidR="00EB1E5D" w:rsidRPr="002510FF" w:rsidRDefault="00EB1E5D" w:rsidP="00EB1E5D">
            <w:pPr>
              <w:pStyle w:val="TableArial11"/>
              <w:rPr>
                <w:rFonts w:cs="Arial"/>
              </w:rPr>
            </w:pPr>
            <w:r w:rsidRPr="002510FF">
              <w:rPr>
                <w:rFonts w:cs="Arial"/>
              </w:rPr>
              <w:t xml:space="preserve">The input is the applied as an input oscillation and the output is the resulting oscillations in the </w:t>
            </w:r>
            <w:r w:rsidRPr="002510FF">
              <w:rPr>
                <w:rFonts w:cs="Arial"/>
                <w:b/>
              </w:rPr>
              <w:t>GBGF-I’s</w:t>
            </w:r>
            <w:r w:rsidRPr="002510FF">
              <w:rPr>
                <w:rFonts w:cs="Arial"/>
              </w:rPr>
              <w:t xml:space="preserve"> </w:t>
            </w:r>
            <w:r>
              <w:rPr>
                <w:rFonts w:cs="Arial"/>
                <w:b/>
                <w:bCs/>
              </w:rPr>
              <w:t>Active</w:t>
            </w:r>
            <w:r w:rsidRPr="002510FF">
              <w:rPr>
                <w:rFonts w:cs="Arial"/>
                <w:b/>
                <w:bCs/>
              </w:rPr>
              <w:t xml:space="preserve"> Power</w:t>
            </w:r>
            <w:r w:rsidRPr="002510FF">
              <w:rPr>
                <w:rFonts w:cs="Arial"/>
              </w:rPr>
              <w:t>.</w:t>
            </w:r>
          </w:p>
          <w:p w14:paraId="209059B4" w14:textId="33260ECC" w:rsidR="00EB1E5D" w:rsidRPr="00012DF8" w:rsidRDefault="00EB1E5D" w:rsidP="00EB1E5D">
            <w:pPr>
              <w:pStyle w:val="TableArial11"/>
              <w:rPr>
                <w:rFonts w:cs="Arial"/>
              </w:rPr>
            </w:pPr>
            <w:r w:rsidRPr="002510FF">
              <w:rPr>
                <w:rFonts w:cs="Arial"/>
              </w:rPr>
              <w:t xml:space="preserve">For the avoidance of doubt, </w:t>
            </w:r>
            <w:r w:rsidRPr="002510FF">
              <w:rPr>
                <w:rFonts w:cs="Arial"/>
                <w:b/>
              </w:rPr>
              <w:t>Generators</w:t>
            </w:r>
            <w:r w:rsidRPr="002510FF">
              <w:rPr>
                <w:rFonts w:cs="Arial"/>
              </w:rPr>
              <w:t xml:space="preserve"> in respect of </w:t>
            </w:r>
            <w:r w:rsidRPr="002510FF">
              <w:rPr>
                <w:rFonts w:cs="Arial"/>
                <w:b/>
                <w:bCs/>
              </w:rPr>
              <w:t>GBGF-S</w:t>
            </w:r>
            <w:r w:rsidRPr="002510FF">
              <w:rPr>
                <w:rFonts w:cs="Arial"/>
              </w:rPr>
              <w:t xml:space="preserve"> can provide their data using the existing formats and do not need to supply </w:t>
            </w:r>
            <w:r w:rsidRPr="002510FF">
              <w:rPr>
                <w:rFonts w:cs="Arial"/>
                <w:b/>
                <w:bCs/>
              </w:rPr>
              <w:t>NFP</w:t>
            </w:r>
            <w:r w:rsidRPr="002510FF">
              <w:rPr>
                <w:rFonts w:cs="Arial"/>
              </w:rPr>
              <w:t xml:space="preserve"> plots.</w:t>
            </w:r>
          </w:p>
        </w:tc>
      </w:tr>
      <w:tr w:rsidR="00CB2500" w:rsidRPr="007E0B31" w14:paraId="110E5A97" w14:textId="77777777" w:rsidTr="490DE6A8">
        <w:trPr>
          <w:cantSplit/>
        </w:trPr>
        <w:tc>
          <w:tcPr>
            <w:tcW w:w="2884" w:type="dxa"/>
          </w:tcPr>
          <w:p w14:paraId="470DA843" w14:textId="771D09CC" w:rsidR="00CB2500" w:rsidRPr="00AE104B" w:rsidRDefault="00CB2500" w:rsidP="00CB2500">
            <w:pPr>
              <w:pStyle w:val="Arial11Bold"/>
              <w:rPr>
                <w:rFonts w:cs="Arial"/>
              </w:rPr>
            </w:pPr>
            <w:r w:rsidRPr="00AE104B">
              <w:rPr>
                <w:rFonts w:cs="Arial"/>
              </w:rPr>
              <w:t>Network Gas Supply Emergency</w:t>
            </w:r>
          </w:p>
        </w:tc>
        <w:tc>
          <w:tcPr>
            <w:tcW w:w="6634" w:type="dxa"/>
          </w:tcPr>
          <w:p w14:paraId="71FCF9F7" w14:textId="300DD61D" w:rsidR="00CB2500" w:rsidRPr="00AE104B" w:rsidRDefault="00CB2500" w:rsidP="00CB2500">
            <w:pPr>
              <w:pStyle w:val="TableArial11"/>
              <w:rPr>
                <w:rFonts w:cs="Arial"/>
              </w:rPr>
            </w:pPr>
            <w:r w:rsidRPr="00AE104B">
              <w:rPr>
                <w:rFonts w:cs="Arial"/>
              </w:rPr>
              <w:t xml:space="preserve">Has the meaning set out in the </w:t>
            </w:r>
            <w:r w:rsidRPr="00AE104B">
              <w:rPr>
                <w:rFonts w:cs="Arial"/>
                <w:b/>
              </w:rPr>
              <w:t>BSC</w:t>
            </w:r>
            <w:r w:rsidRPr="00AE104B">
              <w:rPr>
                <w:rFonts w:cs="Arial"/>
              </w:rPr>
              <w:t>.</w:t>
            </w:r>
          </w:p>
        </w:tc>
      </w:tr>
      <w:tr w:rsidR="00EB1E5D" w:rsidRPr="007E0B31" w14:paraId="50F13394" w14:textId="77777777" w:rsidTr="490DE6A8">
        <w:trPr>
          <w:cantSplit/>
        </w:trPr>
        <w:tc>
          <w:tcPr>
            <w:tcW w:w="2884" w:type="dxa"/>
          </w:tcPr>
          <w:p w14:paraId="2E2A5894" w14:textId="77777777" w:rsidR="00EB1E5D" w:rsidRPr="007E0B31" w:rsidRDefault="00EB1E5D" w:rsidP="00EB1E5D">
            <w:pPr>
              <w:pStyle w:val="Arial11Bold"/>
              <w:rPr>
                <w:rFonts w:cs="Arial"/>
              </w:rPr>
            </w:pPr>
            <w:r w:rsidRPr="007E0B31">
              <w:rPr>
                <w:rFonts w:cs="Arial"/>
              </w:rPr>
              <w:t>Network Operator</w:t>
            </w:r>
          </w:p>
        </w:tc>
        <w:tc>
          <w:tcPr>
            <w:tcW w:w="6634" w:type="dxa"/>
          </w:tcPr>
          <w:p w14:paraId="2994EA67" w14:textId="77777777" w:rsidR="00EB1E5D" w:rsidRPr="007E0B31" w:rsidRDefault="00EB1E5D" w:rsidP="00EB1E5D">
            <w:pPr>
              <w:pStyle w:val="TableArial11"/>
              <w:rPr>
                <w:rFonts w:cs="Arial"/>
              </w:rPr>
            </w:pPr>
            <w:r w:rsidRPr="007E0B31">
              <w:rPr>
                <w:rFonts w:cs="Arial"/>
              </w:rPr>
              <w:t xml:space="preserve">A person with a </w:t>
            </w:r>
            <w:r w:rsidRPr="007E0B31">
              <w:rPr>
                <w:rFonts w:cs="Arial"/>
                <w:b/>
              </w:rPr>
              <w:t>User System</w:t>
            </w:r>
            <w:r w:rsidRPr="007E0B31">
              <w:rPr>
                <w:rFonts w:cs="Arial"/>
              </w:rPr>
              <w:t xml:space="preserve"> directly connected to the </w:t>
            </w:r>
            <w:r w:rsidRPr="007E0B31">
              <w:rPr>
                <w:rFonts w:cs="Arial"/>
                <w:b/>
              </w:rPr>
              <w:t>National Electricity Transmission System</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 xml:space="preserve">Power Stations </w:t>
            </w:r>
            <w:r w:rsidRPr="007E0B31">
              <w:rPr>
                <w:rFonts w:cs="Arial"/>
              </w:rPr>
              <w:t xml:space="preserve">(not forming part of the </w:t>
            </w:r>
            <w:r w:rsidRPr="007E0B31">
              <w:rPr>
                <w:rFonts w:cs="Arial"/>
                <w:b/>
              </w:rPr>
              <w:t>User System</w:t>
            </w:r>
            <w:r w:rsidRPr="007E0B31">
              <w:rPr>
                <w:rFonts w:cs="Arial"/>
              </w:rPr>
              <w:t xml:space="preserve">) are connected, acting in its capacity as an operator of the </w:t>
            </w:r>
            <w:r w:rsidRPr="007E0B31">
              <w:rPr>
                <w:rFonts w:cs="Arial"/>
                <w:b/>
              </w:rPr>
              <w:t>User System</w:t>
            </w:r>
            <w:r w:rsidRPr="007E0B31">
              <w:rPr>
                <w:rFonts w:cs="Arial"/>
              </w:rPr>
              <w:t xml:space="preserve">, but shall not include a person acting in the capacity of an </w:t>
            </w:r>
            <w:r w:rsidRPr="007E0B31">
              <w:rPr>
                <w:rFonts w:cs="Arial"/>
                <w:b/>
              </w:rPr>
              <w:t>Externally Interconnected System Operator</w:t>
            </w:r>
            <w:r w:rsidRPr="007E0B31">
              <w:rPr>
                <w:rFonts w:cs="Arial"/>
              </w:rPr>
              <w:t xml:space="preserve"> or a </w:t>
            </w:r>
            <w:r w:rsidRPr="007E0B31">
              <w:rPr>
                <w:rFonts w:cs="Arial"/>
                <w:b/>
              </w:rPr>
              <w:t xml:space="preserve">Generator </w:t>
            </w:r>
            <w:r w:rsidRPr="007E0B31">
              <w:rPr>
                <w:rFonts w:cs="Arial"/>
              </w:rPr>
              <w:t xml:space="preserve">in respect of </w:t>
            </w:r>
            <w:r w:rsidRPr="007E0B31">
              <w:rPr>
                <w:rFonts w:cs="Arial"/>
                <w:b/>
              </w:rPr>
              <w:t>OTSUA</w:t>
            </w:r>
            <w:r w:rsidRPr="007E0B31">
              <w:rPr>
                <w:rFonts w:cs="Arial"/>
              </w:rPr>
              <w:t>.</w:t>
            </w:r>
          </w:p>
        </w:tc>
      </w:tr>
      <w:tr w:rsidR="00EB1E5D" w:rsidRPr="007E0B31" w14:paraId="7261B1B3" w14:textId="77777777" w:rsidTr="490DE6A8">
        <w:trPr>
          <w:cantSplit/>
        </w:trPr>
        <w:tc>
          <w:tcPr>
            <w:tcW w:w="2884" w:type="dxa"/>
          </w:tcPr>
          <w:p w14:paraId="6140C6D1" w14:textId="78E67F2C" w:rsidR="00EB1E5D" w:rsidRPr="00803955" w:rsidRDefault="00EB1E5D" w:rsidP="00EB1E5D">
            <w:pPr>
              <w:pStyle w:val="Arial11Bold"/>
              <w:rPr>
                <w:rFonts w:cs="Arial"/>
              </w:rPr>
            </w:pPr>
            <w:r w:rsidRPr="00803955">
              <w:rPr>
                <w:rFonts w:cs="Arial"/>
              </w:rPr>
              <w:t>NGET</w:t>
            </w:r>
          </w:p>
        </w:tc>
        <w:tc>
          <w:tcPr>
            <w:tcW w:w="6634" w:type="dxa"/>
          </w:tcPr>
          <w:p w14:paraId="0D182575" w14:textId="7BBDF97A" w:rsidR="00EB1E5D" w:rsidRPr="007E0B31" w:rsidRDefault="00EB1E5D" w:rsidP="00EB1E5D">
            <w:pPr>
              <w:pStyle w:val="TableArial11"/>
              <w:rPr>
                <w:rFonts w:cs="Arial"/>
              </w:rPr>
            </w:pPr>
            <w:r w:rsidRPr="003642EF">
              <w:rPr>
                <w:rFonts w:cs="Arial"/>
              </w:rPr>
              <w:t>National Grid El</w:t>
            </w:r>
            <w:r>
              <w:rPr>
                <w:rFonts w:cs="Arial"/>
              </w:rPr>
              <w:t xml:space="preserve">ectricity Transmission plc (NO: </w:t>
            </w:r>
            <w:r w:rsidRPr="003642EF">
              <w:rPr>
                <w:rFonts w:cs="Arial"/>
              </w:rPr>
              <w:t>2366977) whose registered office is at 1-3 Strand, London, WC2N 5EH</w:t>
            </w:r>
            <w:r>
              <w:rPr>
                <w:rFonts w:cs="Arial"/>
              </w:rPr>
              <w:t>.</w:t>
            </w:r>
          </w:p>
        </w:tc>
      </w:tr>
      <w:tr w:rsidR="00EB1E5D" w:rsidRPr="007E0B31" w14:paraId="604B5261" w14:textId="77777777" w:rsidTr="490DE6A8">
        <w:trPr>
          <w:cantSplit/>
        </w:trPr>
        <w:tc>
          <w:tcPr>
            <w:tcW w:w="2884" w:type="dxa"/>
          </w:tcPr>
          <w:p w14:paraId="2623F54E" w14:textId="01991352" w:rsidR="00EB1E5D" w:rsidRPr="00D0602D" w:rsidRDefault="00EB1E5D" w:rsidP="00EB1E5D">
            <w:pPr>
              <w:pStyle w:val="Arial11Bold"/>
              <w:rPr>
                <w:rFonts w:cs="Arial"/>
              </w:rPr>
            </w:pPr>
            <w:r w:rsidRPr="002510FF">
              <w:rPr>
                <w:rFonts w:cs="Arial"/>
              </w:rPr>
              <w:t>Nichols Chart</w:t>
            </w:r>
          </w:p>
        </w:tc>
        <w:tc>
          <w:tcPr>
            <w:tcW w:w="6634" w:type="dxa"/>
          </w:tcPr>
          <w:p w14:paraId="4C86893A" w14:textId="422AF3BB" w:rsidR="00EB1E5D" w:rsidRPr="00D0602D" w:rsidRDefault="00EB1E5D" w:rsidP="00EB1E5D">
            <w:pPr>
              <w:pStyle w:val="TableArial11"/>
              <w:rPr>
                <w:rFonts w:cs="Arial"/>
              </w:rPr>
            </w:pPr>
            <w:r w:rsidRPr="002510FF">
              <w:rPr>
                <w:rFonts w:cs="Arial"/>
              </w:rPr>
              <w:t xml:space="preserve">For a </w:t>
            </w:r>
            <w:r w:rsidRPr="002510FF">
              <w:rPr>
                <w:rFonts w:cs="Arial"/>
                <w:b/>
                <w:bCs/>
              </w:rPr>
              <w:t>GBGF-I</w:t>
            </w:r>
            <w:r w:rsidRPr="002510FF">
              <w:rPr>
                <w:rFonts w:cs="Arial"/>
              </w:rPr>
              <w:t xml:space="preserve">, a </w:t>
            </w:r>
            <w:r w:rsidRPr="002510FF">
              <w:rPr>
                <w:rFonts w:cs="Arial"/>
                <w:bCs/>
              </w:rPr>
              <w:t>chart</w:t>
            </w:r>
            <w:r w:rsidRPr="002510FF">
              <w:rPr>
                <w:rFonts w:cs="Arial"/>
              </w:rPr>
              <w:t xml:space="preserve"> derived from the open loop Bode Plots that are used to produce an </w:t>
            </w:r>
            <w:r w:rsidRPr="002510FF">
              <w:rPr>
                <w:rFonts w:cs="Arial"/>
                <w:b/>
                <w:bCs/>
              </w:rPr>
              <w:t>NFP Plot</w:t>
            </w:r>
            <w:r w:rsidRPr="002510FF">
              <w:rPr>
                <w:rFonts w:cs="Arial"/>
              </w:rPr>
              <w:t xml:space="preserve">. The </w:t>
            </w:r>
            <w:r w:rsidRPr="002510FF">
              <w:rPr>
                <w:rFonts w:cs="Arial"/>
                <w:b/>
                <w:bCs/>
              </w:rPr>
              <w:t xml:space="preserve">Nichols Chart </w:t>
            </w:r>
            <w:r w:rsidRPr="002510FF">
              <w:rPr>
                <w:rFonts w:cs="Arial"/>
              </w:rPr>
              <w:t xml:space="preserve">plots open loop gain versus open loop phase angle. This enables the open loop phase for an open loop gain of 1 to be identified for use in defining the </w:t>
            </w:r>
            <w:r w:rsidRPr="002510FF">
              <w:rPr>
                <w:rFonts w:cs="Arial"/>
                <w:b/>
              </w:rPr>
              <w:t>GBGF-I</w:t>
            </w:r>
            <w:r w:rsidRPr="002510FF">
              <w:rPr>
                <w:rFonts w:cs="Arial"/>
              </w:rPr>
              <w:t xml:space="preserve">’s equivalent </w:t>
            </w:r>
            <w:r w:rsidRPr="002510FF">
              <w:rPr>
                <w:rFonts w:cs="Arial"/>
                <w:b/>
                <w:bCs/>
              </w:rPr>
              <w:t>Damping Factor</w:t>
            </w:r>
            <w:r w:rsidRPr="002510FF">
              <w:rPr>
                <w:rFonts w:cs="Arial"/>
                <w:bCs/>
              </w:rPr>
              <w:t>.</w:t>
            </w:r>
          </w:p>
        </w:tc>
      </w:tr>
      <w:tr w:rsidR="00EB1E5D" w:rsidRPr="007E0B31" w14:paraId="7E70E3CF" w14:textId="77777777" w:rsidTr="490DE6A8">
        <w:trPr>
          <w:cantSplit/>
        </w:trPr>
        <w:tc>
          <w:tcPr>
            <w:tcW w:w="2884" w:type="dxa"/>
          </w:tcPr>
          <w:p w14:paraId="5C3F33DF" w14:textId="77777777" w:rsidR="00EB1E5D" w:rsidRPr="007E0B31" w:rsidRDefault="00EB1E5D" w:rsidP="00EB1E5D">
            <w:pPr>
              <w:pStyle w:val="Arial11Bold"/>
              <w:rPr>
                <w:rFonts w:cs="Arial"/>
              </w:rPr>
            </w:pPr>
            <w:r w:rsidRPr="007E0B31">
              <w:rPr>
                <w:rFonts w:cs="Arial"/>
              </w:rPr>
              <w:t>No-Load Field Voltage</w:t>
            </w:r>
          </w:p>
        </w:tc>
        <w:tc>
          <w:tcPr>
            <w:tcW w:w="6634" w:type="dxa"/>
          </w:tcPr>
          <w:p w14:paraId="7FB5D9C9" w14:textId="77777777" w:rsidR="00EB1E5D" w:rsidRPr="007E0B31" w:rsidRDefault="00EB1E5D" w:rsidP="00EB1E5D">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 1992].</w:t>
            </w:r>
          </w:p>
        </w:tc>
      </w:tr>
      <w:tr w:rsidR="00EB1E5D" w:rsidRPr="007E0B31" w14:paraId="31E3CC2E" w14:textId="77777777" w:rsidTr="490DE6A8">
        <w:trPr>
          <w:cantSplit/>
        </w:trPr>
        <w:tc>
          <w:tcPr>
            <w:tcW w:w="2884" w:type="dxa"/>
          </w:tcPr>
          <w:p w14:paraId="4BE07CB3" w14:textId="77777777" w:rsidR="00EB1E5D" w:rsidRPr="007E0B31" w:rsidRDefault="00EB1E5D" w:rsidP="00EB1E5D">
            <w:pPr>
              <w:pStyle w:val="Arial11Bold"/>
              <w:rPr>
                <w:rFonts w:cs="Arial"/>
              </w:rPr>
            </w:pPr>
            <w:r w:rsidRPr="007E0B31">
              <w:rPr>
                <w:rFonts w:cs="Arial"/>
              </w:rPr>
              <w:t>No System Connection</w:t>
            </w:r>
          </w:p>
        </w:tc>
        <w:tc>
          <w:tcPr>
            <w:tcW w:w="6634" w:type="dxa"/>
          </w:tcPr>
          <w:p w14:paraId="7E1CCCA5" w14:textId="77777777" w:rsidR="00EB1E5D" w:rsidRPr="007E0B31" w:rsidRDefault="00EB1E5D" w:rsidP="00EB1E5D">
            <w:pPr>
              <w:pStyle w:val="TableArial11"/>
              <w:rPr>
                <w:rFonts w:cs="Arial"/>
              </w:rPr>
            </w:pPr>
            <w:r w:rsidRPr="007E0B31">
              <w:rPr>
                <w:rFonts w:cs="Arial"/>
              </w:rPr>
              <w:t>As defined in OC8A.1.6.2 and OC8B.1.7.2</w:t>
            </w:r>
            <w:r>
              <w:rPr>
                <w:rFonts w:cs="Arial"/>
              </w:rPr>
              <w:t>.</w:t>
            </w:r>
          </w:p>
        </w:tc>
      </w:tr>
      <w:tr w:rsidR="00EB1E5D" w:rsidRPr="007E0B31" w14:paraId="19692180" w14:textId="77777777" w:rsidTr="490DE6A8">
        <w:trPr>
          <w:cantSplit/>
        </w:trPr>
        <w:tc>
          <w:tcPr>
            <w:tcW w:w="2884" w:type="dxa"/>
          </w:tcPr>
          <w:p w14:paraId="7BE22D98" w14:textId="3A2FC6EB" w:rsidR="00EB1E5D" w:rsidRPr="00BC445E" w:rsidRDefault="00EB1E5D" w:rsidP="00EB1E5D">
            <w:pPr>
              <w:pStyle w:val="Arial11Bold"/>
              <w:rPr>
                <w:rFonts w:cs="Arial"/>
              </w:rPr>
            </w:pPr>
            <w:r w:rsidRPr="002510FF">
              <w:rPr>
                <w:rFonts w:cs="Arial"/>
              </w:rPr>
              <w:t>Non-CUSC Party</w:t>
            </w:r>
          </w:p>
        </w:tc>
        <w:tc>
          <w:tcPr>
            <w:tcW w:w="6634" w:type="dxa"/>
          </w:tcPr>
          <w:p w14:paraId="2EFC201F" w14:textId="55EEFEE9" w:rsidR="00EB1E5D" w:rsidRPr="00BC445E" w:rsidRDefault="00EB1E5D" w:rsidP="00EB1E5D">
            <w:pPr>
              <w:pStyle w:val="TableArial11"/>
              <w:rPr>
                <w:rFonts w:cs="Arial"/>
              </w:rPr>
            </w:pPr>
            <w:r w:rsidRPr="002510FF">
              <w:rPr>
                <w:rFonts w:cs="Arial"/>
              </w:rPr>
              <w:t xml:space="preserve">A Party who does not accede to the </w:t>
            </w:r>
            <w:r w:rsidRPr="002510FF">
              <w:rPr>
                <w:rFonts w:cs="Arial"/>
                <w:b/>
                <w:bCs/>
                <w:bdr w:val="none" w:sz="0" w:space="0" w:color="auto" w:frame="1"/>
                <w:shd w:val="clear" w:color="auto" w:fill="FFFFFF"/>
              </w:rPr>
              <w:t>Connection and Use of System Code</w:t>
            </w:r>
            <w:r w:rsidRPr="002510FF">
              <w:rPr>
                <w:rFonts w:cs="Arial"/>
                <w:shd w:val="clear" w:color="auto" w:fill="FFFFFF"/>
              </w:rPr>
              <w:t> (</w:t>
            </w:r>
            <w:r w:rsidRPr="002510FF">
              <w:rPr>
                <w:rFonts w:cs="Arial"/>
                <w:b/>
                <w:bCs/>
                <w:bdr w:val="none" w:sz="0" w:space="0" w:color="auto" w:frame="1"/>
                <w:shd w:val="clear" w:color="auto" w:fill="FFFFFF"/>
              </w:rPr>
              <w:t>CUSC</w:t>
            </w:r>
            <w:r w:rsidRPr="002510FF">
              <w:rPr>
                <w:rFonts w:cs="Arial"/>
                <w:shd w:val="clear" w:color="auto" w:fill="FFFFFF"/>
              </w:rPr>
              <w:t>).</w:t>
            </w:r>
          </w:p>
        </w:tc>
      </w:tr>
      <w:tr w:rsidR="00EB1E5D" w:rsidRPr="007E0B31" w14:paraId="1B3105BA" w14:textId="77777777" w:rsidTr="490DE6A8">
        <w:trPr>
          <w:cantSplit/>
        </w:trPr>
        <w:tc>
          <w:tcPr>
            <w:tcW w:w="2884" w:type="dxa"/>
          </w:tcPr>
          <w:p w14:paraId="1DED6A82" w14:textId="76D91D6B" w:rsidR="00EB1E5D" w:rsidRPr="00DD7E1A" w:rsidRDefault="00EB1E5D" w:rsidP="00EB1E5D">
            <w:pPr>
              <w:pStyle w:val="Arial11Bold"/>
              <w:rPr>
                <w:rFonts w:cs="Arial"/>
                <w:szCs w:val="22"/>
              </w:rPr>
            </w:pPr>
            <w:r w:rsidRPr="00DB341C">
              <w:rPr>
                <w:rFonts w:cs="Arial"/>
              </w:rPr>
              <w:t>Non-Synchronous Electricity Storage Module</w:t>
            </w:r>
          </w:p>
        </w:tc>
        <w:tc>
          <w:tcPr>
            <w:tcW w:w="6634" w:type="dxa"/>
          </w:tcPr>
          <w:p w14:paraId="381BBD11" w14:textId="03B1FEAF" w:rsidR="00EB1E5D" w:rsidRPr="00DD7E1A" w:rsidRDefault="00EB1E5D" w:rsidP="00EB1E5D">
            <w:pPr>
              <w:pStyle w:val="TableArial11"/>
              <w:rPr>
                <w:rFonts w:cs="Arial"/>
                <w:szCs w:val="22"/>
              </w:rPr>
            </w:pPr>
            <w:r w:rsidRPr="00DB341C">
              <w:rPr>
                <w:rFonts w:cs="Arial"/>
              </w:rPr>
              <w:t xml:space="preserve">A </w:t>
            </w:r>
            <w:r w:rsidRPr="00DB341C">
              <w:rPr>
                <w:rFonts w:cs="Arial"/>
                <w:b/>
              </w:rPr>
              <w:t>Power Park Module</w:t>
            </w:r>
            <w:r w:rsidRPr="00DB341C">
              <w:rPr>
                <w:rFonts w:cs="Arial"/>
              </w:rPr>
              <w:t xml:space="preserve"> comprising </w:t>
            </w:r>
            <w:proofErr w:type="spellStart"/>
            <w:r w:rsidRPr="00DB341C">
              <w:rPr>
                <w:rFonts w:cs="Arial"/>
              </w:rPr>
              <w:t>soley</w:t>
            </w:r>
            <w:proofErr w:type="spellEnd"/>
            <w:r w:rsidRPr="00DB341C">
              <w:rPr>
                <w:rFonts w:cs="Arial"/>
              </w:rPr>
              <w:t xml:space="preserve"> of one or more </w:t>
            </w:r>
            <w:r w:rsidRPr="00DB341C">
              <w:rPr>
                <w:rFonts w:cs="Arial"/>
                <w:b/>
              </w:rPr>
              <w:t>Non-Synchronous Electricity Storage Units</w:t>
            </w:r>
            <w:r w:rsidRPr="00DB341C">
              <w:rPr>
                <w:rFonts w:cs="Arial"/>
              </w:rPr>
              <w:t>.</w:t>
            </w:r>
          </w:p>
        </w:tc>
      </w:tr>
      <w:tr w:rsidR="00EB1E5D" w:rsidRPr="007E0B31" w14:paraId="59C66FC2" w14:textId="77777777" w:rsidTr="490DE6A8">
        <w:trPr>
          <w:cantSplit/>
        </w:trPr>
        <w:tc>
          <w:tcPr>
            <w:tcW w:w="2884" w:type="dxa"/>
          </w:tcPr>
          <w:p w14:paraId="42528E88" w14:textId="2432B8B1" w:rsidR="00EB1E5D" w:rsidRPr="00DD7E1A" w:rsidRDefault="00EB1E5D" w:rsidP="00EB1E5D">
            <w:pPr>
              <w:pStyle w:val="Arial11Bold"/>
              <w:rPr>
                <w:rFonts w:cs="Arial"/>
              </w:rPr>
            </w:pPr>
            <w:r w:rsidRPr="00DD7E1A">
              <w:rPr>
                <w:rFonts w:cs="Arial"/>
                <w:szCs w:val="22"/>
              </w:rPr>
              <w:t>Notification of User’s Intention to Operate</w:t>
            </w:r>
          </w:p>
        </w:tc>
        <w:tc>
          <w:tcPr>
            <w:tcW w:w="6634" w:type="dxa"/>
          </w:tcPr>
          <w:p w14:paraId="7432BE96" w14:textId="11A89A65" w:rsidR="00EB1E5D" w:rsidRPr="00DD7E1A" w:rsidRDefault="00EB1E5D" w:rsidP="00EB1E5D">
            <w:pPr>
              <w:pStyle w:val="TableArial11"/>
              <w:rPr>
                <w:rFonts w:cs="Arial"/>
              </w:rPr>
            </w:pPr>
            <w:r w:rsidRPr="00DD7E1A">
              <w:rPr>
                <w:rFonts w:cs="Arial"/>
                <w:szCs w:val="22"/>
              </w:rPr>
              <w:t xml:space="preserve">A notification from a </w:t>
            </w:r>
            <w:r w:rsidRPr="00DD7E1A">
              <w:rPr>
                <w:rFonts w:cs="Arial"/>
                <w:b/>
                <w:szCs w:val="22"/>
              </w:rPr>
              <w:t>Network Operator</w:t>
            </w:r>
            <w:r w:rsidRPr="00DD7E1A">
              <w:rPr>
                <w:rFonts w:cs="Arial"/>
                <w:szCs w:val="22"/>
              </w:rPr>
              <w:t xml:space="preserve"> or </w:t>
            </w:r>
            <w:r w:rsidRPr="00DD7E1A">
              <w:rPr>
                <w:rFonts w:cs="Arial"/>
                <w:b/>
                <w:szCs w:val="22"/>
              </w:rPr>
              <w:t>Non-Embedded Customer</w:t>
            </w:r>
            <w:r w:rsidRPr="00DD7E1A">
              <w:rPr>
                <w:rFonts w:cs="Arial"/>
                <w:szCs w:val="22"/>
              </w:rPr>
              <w:t xml:space="preserve"> to </w:t>
            </w:r>
            <w:r>
              <w:rPr>
                <w:rFonts w:cs="Arial"/>
                <w:b/>
              </w:rPr>
              <w:t>The Company</w:t>
            </w:r>
            <w:r w:rsidRPr="00DD7E1A">
              <w:rPr>
                <w:rFonts w:cs="Arial"/>
                <w:szCs w:val="22"/>
              </w:rPr>
              <w:t xml:space="preserve"> informing </w:t>
            </w:r>
            <w:r>
              <w:rPr>
                <w:rFonts w:cs="Arial"/>
                <w:b/>
              </w:rPr>
              <w:t>The Company</w:t>
            </w:r>
            <w:r w:rsidRPr="00DD7E1A">
              <w:rPr>
                <w:rFonts w:cs="Arial"/>
                <w:szCs w:val="22"/>
              </w:rPr>
              <w:t xml:space="preserve"> of the date upon which any </w:t>
            </w:r>
            <w:r w:rsidRPr="00DD7E1A">
              <w:rPr>
                <w:rFonts w:cs="Arial"/>
                <w:b/>
                <w:szCs w:val="22"/>
              </w:rPr>
              <w:t>Network Operator’s</w:t>
            </w:r>
            <w:r>
              <w:rPr>
                <w:rFonts w:cs="Arial"/>
                <w:szCs w:val="22"/>
              </w:rPr>
              <w:t xml:space="preserve"> </w:t>
            </w:r>
            <w:r w:rsidRPr="00DD7E1A">
              <w:rPr>
                <w:rFonts w:cs="Arial"/>
                <w:szCs w:val="22"/>
              </w:rPr>
              <w:t xml:space="preserve">or </w:t>
            </w:r>
            <w:r w:rsidRPr="00DD7E1A">
              <w:rPr>
                <w:rFonts w:cs="Arial"/>
                <w:b/>
                <w:szCs w:val="22"/>
              </w:rPr>
              <w:t>Non-Embedded Customer’s</w:t>
            </w:r>
            <w:r w:rsidRPr="00DD7E1A">
              <w:rPr>
                <w:rFonts w:cs="Arial"/>
                <w:szCs w:val="22"/>
              </w:rPr>
              <w:t xml:space="preserve"> </w:t>
            </w:r>
            <w:r w:rsidRPr="00DD7E1A">
              <w:rPr>
                <w:rFonts w:cs="Arial"/>
                <w:b/>
                <w:szCs w:val="22"/>
              </w:rPr>
              <w:t>Plant</w:t>
            </w:r>
            <w:r w:rsidRPr="00DD7E1A">
              <w:rPr>
                <w:rFonts w:cs="Arial"/>
                <w:szCs w:val="22"/>
              </w:rPr>
              <w:t xml:space="preserve"> and </w:t>
            </w:r>
            <w:r w:rsidRPr="00DD7E1A">
              <w:rPr>
                <w:rFonts w:cs="Arial"/>
                <w:b/>
                <w:szCs w:val="22"/>
              </w:rPr>
              <w:t>Apparatus</w:t>
            </w:r>
            <w:r w:rsidRPr="00DD7E1A">
              <w:rPr>
                <w:rFonts w:cs="Arial"/>
                <w:szCs w:val="22"/>
              </w:rPr>
              <w:t xml:space="preserve"> at an </w:t>
            </w:r>
            <w:r w:rsidRPr="00DD7E1A">
              <w:rPr>
                <w:rFonts w:cs="Arial"/>
                <w:b/>
                <w:szCs w:val="22"/>
              </w:rPr>
              <w:t>EU Grid Supply Point</w:t>
            </w:r>
            <w:r w:rsidRPr="00DD7E1A">
              <w:rPr>
                <w:rFonts w:cs="Arial"/>
                <w:szCs w:val="22"/>
              </w:rPr>
              <w:t xml:space="preserve"> will be ready to be </w:t>
            </w:r>
            <w:r w:rsidRPr="00DD7E1A">
              <w:rPr>
                <w:rFonts w:cs="Arial"/>
                <w:bCs/>
                <w:szCs w:val="22"/>
              </w:rPr>
              <w:t>connected</w:t>
            </w:r>
            <w:r w:rsidRPr="00DD7E1A">
              <w:rPr>
                <w:rFonts w:cs="Arial"/>
                <w:szCs w:val="22"/>
              </w:rPr>
              <w:t xml:space="preserve"> to the </w:t>
            </w:r>
            <w:r w:rsidRPr="00DD7E1A">
              <w:rPr>
                <w:rFonts w:cs="Arial"/>
                <w:b/>
                <w:bCs/>
                <w:szCs w:val="22"/>
              </w:rPr>
              <w:t>Transmission</w:t>
            </w:r>
            <w:r w:rsidRPr="00A87826">
              <w:t xml:space="preserve"> </w:t>
            </w:r>
            <w:r w:rsidRPr="00A87826">
              <w:rPr>
                <w:b/>
              </w:rPr>
              <w:t>System</w:t>
            </w:r>
            <w:r w:rsidRPr="00A87826">
              <w:t>.</w:t>
            </w:r>
          </w:p>
        </w:tc>
      </w:tr>
      <w:tr w:rsidR="00EB1E5D" w:rsidRPr="007E0B31" w14:paraId="31537B23" w14:textId="77777777" w:rsidTr="490DE6A8">
        <w:trPr>
          <w:cantSplit/>
        </w:trPr>
        <w:tc>
          <w:tcPr>
            <w:tcW w:w="2884" w:type="dxa"/>
          </w:tcPr>
          <w:p w14:paraId="0B1CCC78" w14:textId="675E426A" w:rsidR="00EB1E5D" w:rsidRPr="007E0B31" w:rsidRDefault="00EB1E5D" w:rsidP="00EB1E5D">
            <w:pPr>
              <w:pStyle w:val="Arial11Bold"/>
              <w:rPr>
                <w:rFonts w:cs="Arial"/>
              </w:rPr>
            </w:pPr>
            <w:bookmarkStart w:id="51" w:name="_DV_C45"/>
            <w:r w:rsidRPr="007E0B31">
              <w:rPr>
                <w:rFonts w:cs="Arial"/>
              </w:rPr>
              <w:lastRenderedPageBreak/>
              <w:t>Notification of User’s Intention to Synchronise</w:t>
            </w:r>
            <w:bookmarkEnd w:id="51"/>
          </w:p>
        </w:tc>
        <w:tc>
          <w:tcPr>
            <w:tcW w:w="6634" w:type="dxa"/>
          </w:tcPr>
          <w:p w14:paraId="6ADCBD35" w14:textId="0DA3F6C9" w:rsidR="00EB1E5D" w:rsidRPr="007E0B31" w:rsidRDefault="00EB1E5D" w:rsidP="00EB1E5D">
            <w:pPr>
              <w:pStyle w:val="TableArial11"/>
              <w:rPr>
                <w:rFonts w:cs="Arial"/>
              </w:rPr>
            </w:pPr>
            <w:bookmarkStart w:id="52" w:name="_DV_C46"/>
            <w:r w:rsidRPr="007E0B31">
              <w:rPr>
                <w:rFonts w:cs="Arial"/>
              </w:rPr>
              <w:t xml:space="preserve">A notification from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t>
            </w:r>
            <w:r>
              <w:rPr>
                <w:rFonts w:cs="Arial"/>
                <w:b/>
              </w:rPr>
              <w:t>The Company</w:t>
            </w:r>
            <w:r w:rsidRPr="007E0B31">
              <w:rPr>
                <w:rFonts w:cs="Arial"/>
              </w:rPr>
              <w:t xml:space="preserve"> informing </w:t>
            </w:r>
            <w:r>
              <w:rPr>
                <w:rFonts w:cs="Arial"/>
                <w:b/>
              </w:rPr>
              <w:t>The Company</w:t>
            </w:r>
            <w:r w:rsidRPr="007E0B31">
              <w:rPr>
                <w:rFonts w:cs="Arial"/>
              </w:rPr>
              <w:t xml:space="preserve"> of the date upon which any </w:t>
            </w:r>
            <w:r w:rsidRPr="007E0B31">
              <w:rPr>
                <w:rFonts w:cs="Arial"/>
                <w:b/>
              </w:rPr>
              <w:t>OTSUA</w:t>
            </w:r>
            <w:r w:rsidRPr="007E0B31">
              <w:rPr>
                <w:rFonts w:cs="Arial"/>
              </w:rPr>
              <w:t xml:space="preserve">, a </w:t>
            </w:r>
            <w:r w:rsidRPr="007E0B31">
              <w:rPr>
                <w:rFonts w:cs="Arial"/>
                <w:b/>
              </w:rPr>
              <w:t>Generating</w:t>
            </w:r>
            <w:r w:rsidRPr="007E0B31">
              <w:rPr>
                <w:rFonts w:cs="Arial"/>
              </w:rPr>
              <w:t xml:space="preserve"> </w:t>
            </w:r>
            <w:r w:rsidRPr="007E0B31">
              <w:rPr>
                <w:rFonts w:cs="Arial"/>
                <w:b/>
              </w:rPr>
              <w:t>Unit</w:t>
            </w:r>
            <w:r w:rsidRPr="007E0B31">
              <w:rPr>
                <w:rFonts w:cs="Arial"/>
              </w:rPr>
              <w:t xml:space="preserve">(s), </w:t>
            </w:r>
            <w:r w:rsidRPr="007E0B31">
              <w:rPr>
                <w:rFonts w:cs="Arial"/>
                <w:b/>
              </w:rPr>
              <w:t>CCGT</w:t>
            </w:r>
            <w:r w:rsidRPr="007E0B31">
              <w:rPr>
                <w:rFonts w:cs="Arial"/>
              </w:rPr>
              <w:t xml:space="preserve"> </w:t>
            </w:r>
            <w:r w:rsidRPr="007E0B31">
              <w:rPr>
                <w:rFonts w:cs="Arial"/>
                <w:b/>
              </w:rPr>
              <w:t>Module</w:t>
            </w:r>
            <w:r w:rsidRPr="007E0B31">
              <w:rPr>
                <w:rFonts w:cs="Arial"/>
              </w:rPr>
              <w:t xml:space="preserve">(s), </w:t>
            </w:r>
            <w:r w:rsidRPr="007E0B31">
              <w:rPr>
                <w:rFonts w:cs="Arial"/>
                <w:b/>
              </w:rPr>
              <w:t>Power</w:t>
            </w:r>
            <w:r w:rsidRPr="007E0B31">
              <w:rPr>
                <w:rFonts w:cs="Arial"/>
              </w:rPr>
              <w:t xml:space="preserve"> </w:t>
            </w:r>
            <w:r w:rsidRPr="007E0B31">
              <w:rPr>
                <w:rFonts w:cs="Arial"/>
                <w:b/>
              </w:rPr>
              <w:t>Park</w:t>
            </w:r>
            <w:r w:rsidRPr="007E0B31">
              <w:rPr>
                <w:rFonts w:cs="Arial"/>
              </w:rPr>
              <w:t xml:space="preserve"> </w:t>
            </w:r>
            <w:r w:rsidRPr="007E0B31">
              <w:rPr>
                <w:rFonts w:cs="Arial"/>
                <w:b/>
              </w:rPr>
              <w:t>Module</w:t>
            </w:r>
            <w:r w:rsidRPr="007E0B31">
              <w:rPr>
                <w:rFonts w:cs="Arial"/>
              </w:rPr>
              <w:t xml:space="preserve">(s), </w:t>
            </w:r>
            <w:r w:rsidRPr="007E0B31">
              <w:rPr>
                <w:rFonts w:cs="Arial"/>
                <w:b/>
              </w:rPr>
              <w:t>Power Generating Module</w:t>
            </w:r>
            <w:r w:rsidRPr="007E0B31">
              <w:rPr>
                <w:rFonts w:cs="Arial"/>
              </w:rPr>
              <w:t>(s) (including a</w:t>
            </w:r>
            <w:r w:rsidRPr="007E0B31">
              <w:rPr>
                <w:rFonts w:cs="Arial"/>
                <w:b/>
              </w:rPr>
              <w:t xml:space="preserve"> DC Connected Power Park Module</w:t>
            </w:r>
            <w:r w:rsidRPr="007E0B31">
              <w:rPr>
                <w:rFonts w:cs="Arial"/>
              </w:rPr>
              <w:t xml:space="preserve">(s)), </w:t>
            </w:r>
            <w:r w:rsidRPr="007E0B31">
              <w:rPr>
                <w:rFonts w:cs="Arial"/>
                <w:b/>
              </w:rPr>
              <w:t>HVDC System</w:t>
            </w:r>
            <w:r w:rsidRPr="007E0B31">
              <w:rPr>
                <w:rFonts w:cs="Arial"/>
              </w:rPr>
              <w:t xml:space="preserve"> or </w:t>
            </w:r>
            <w:r w:rsidRPr="007E0B31">
              <w:rPr>
                <w:rFonts w:cs="Arial"/>
                <w:b/>
              </w:rPr>
              <w:t>DC</w:t>
            </w:r>
            <w:r w:rsidRPr="007E0B31">
              <w:rPr>
                <w:rFonts w:cs="Arial"/>
              </w:rPr>
              <w:t xml:space="preserve"> </w:t>
            </w:r>
            <w:r w:rsidRPr="007E0B31">
              <w:rPr>
                <w:rFonts w:cs="Arial"/>
                <w:b/>
              </w:rPr>
              <w:t>Converter</w:t>
            </w:r>
            <w:r w:rsidRPr="007E0B31">
              <w:rPr>
                <w:rFonts w:cs="Arial"/>
              </w:rPr>
              <w:t xml:space="preserve">(s) will be ready to be </w:t>
            </w:r>
            <w:r w:rsidRPr="007E0B31">
              <w:rPr>
                <w:rFonts w:cs="Arial"/>
                <w:b/>
              </w:rPr>
              <w:t>Synchronised</w:t>
            </w:r>
            <w:r w:rsidRPr="007E0B31">
              <w:rPr>
                <w:rFonts w:cs="Arial"/>
              </w:rPr>
              <w:t xml:space="preserve"> to the </w:t>
            </w:r>
            <w:r w:rsidRPr="007E0B31">
              <w:rPr>
                <w:rFonts w:cs="Arial"/>
                <w:b/>
              </w:rPr>
              <w:t>Total</w:t>
            </w:r>
            <w:r w:rsidRPr="007E0B31">
              <w:rPr>
                <w:rFonts w:cs="Arial"/>
              </w:rPr>
              <w:t xml:space="preserve"> </w:t>
            </w:r>
            <w:r w:rsidRPr="007E0B31">
              <w:rPr>
                <w:rFonts w:cs="Arial"/>
                <w:b/>
              </w:rPr>
              <w:t>System</w:t>
            </w:r>
            <w:r w:rsidRPr="007E0B31">
              <w:rPr>
                <w:rFonts w:cs="Arial"/>
              </w:rPr>
              <w:t>.</w:t>
            </w:r>
            <w:bookmarkEnd w:id="52"/>
          </w:p>
        </w:tc>
      </w:tr>
      <w:tr w:rsidR="00EB1E5D" w:rsidRPr="007E0B31" w14:paraId="6F3AAFE1" w14:textId="77777777" w:rsidTr="490DE6A8">
        <w:trPr>
          <w:cantSplit/>
        </w:trPr>
        <w:tc>
          <w:tcPr>
            <w:tcW w:w="2884" w:type="dxa"/>
          </w:tcPr>
          <w:p w14:paraId="03F8CDD9" w14:textId="77777777" w:rsidR="00EB1E5D" w:rsidRPr="00DD7E1A" w:rsidRDefault="00EB1E5D" w:rsidP="00EB1E5D">
            <w:pPr>
              <w:pStyle w:val="Arial11Bold"/>
              <w:rPr>
                <w:rFonts w:cs="Arial"/>
                <w:szCs w:val="22"/>
              </w:rPr>
            </w:pPr>
            <w:r w:rsidRPr="00B11B83">
              <w:t xml:space="preserve">Non-Controllable Electricity Storage Equipment </w:t>
            </w:r>
          </w:p>
        </w:tc>
        <w:tc>
          <w:tcPr>
            <w:tcW w:w="6634" w:type="dxa"/>
          </w:tcPr>
          <w:p w14:paraId="7AFDA1F2" w14:textId="77777777" w:rsidR="00EB1E5D" w:rsidRPr="00DD7E1A" w:rsidRDefault="00EB1E5D" w:rsidP="00EB1E5D">
            <w:pPr>
              <w:pStyle w:val="TableArial11"/>
              <w:rPr>
                <w:rFonts w:cs="Arial"/>
                <w:szCs w:val="22"/>
              </w:rPr>
            </w:pPr>
            <w:r w:rsidRPr="00B11B83">
              <w:t xml:space="preserve">An item of storage </w:t>
            </w:r>
            <w:r w:rsidRPr="00AE6155">
              <w:rPr>
                <w:b/>
              </w:rPr>
              <w:t>Plant</w:t>
            </w:r>
            <w:r w:rsidRPr="00B11B83">
              <w:t xml:space="preserve">, including but not limited to a </w:t>
            </w:r>
            <w:r w:rsidRPr="00AE6155">
              <w:rPr>
                <w:b/>
              </w:rPr>
              <w:t>Synchronous Flywheel</w:t>
            </w:r>
            <w:r w:rsidRPr="00B11B83">
              <w:t xml:space="preserve"> or </w:t>
            </w:r>
            <w:r w:rsidRPr="00AE6155">
              <w:rPr>
                <w:b/>
              </w:rPr>
              <w:t>Synchronous Compensation Equipment</w:t>
            </w:r>
            <w:r w:rsidRPr="00B11B83">
              <w:t xml:space="preserve"> or </w:t>
            </w:r>
            <w:r w:rsidRPr="00AE6155">
              <w:rPr>
                <w:b/>
              </w:rPr>
              <w:t xml:space="preserve">Regenerative Braking </w:t>
            </w:r>
            <w:r w:rsidRPr="00B11B83">
              <w:t>whose active output power cannot be independently controlled.</w:t>
            </w:r>
          </w:p>
        </w:tc>
      </w:tr>
      <w:tr w:rsidR="00EB1E5D" w:rsidRPr="007E0B31" w14:paraId="6BE07DD9" w14:textId="77777777" w:rsidTr="490DE6A8">
        <w:trPr>
          <w:cantSplit/>
        </w:trPr>
        <w:tc>
          <w:tcPr>
            <w:tcW w:w="2884" w:type="dxa"/>
          </w:tcPr>
          <w:p w14:paraId="768646E5" w14:textId="36D40080" w:rsidR="00EB1E5D" w:rsidRPr="00DD7E1A" w:rsidRDefault="00EB1E5D" w:rsidP="00EB1E5D">
            <w:pPr>
              <w:pStyle w:val="Arial11Bold"/>
              <w:rPr>
                <w:rFonts w:cs="Arial"/>
              </w:rPr>
            </w:pPr>
            <w:r w:rsidRPr="00DD7E1A">
              <w:rPr>
                <w:rFonts w:cs="Arial"/>
                <w:szCs w:val="22"/>
              </w:rPr>
              <w:t>Non-Dynamic Frequency Response Service</w:t>
            </w:r>
          </w:p>
        </w:tc>
        <w:tc>
          <w:tcPr>
            <w:tcW w:w="6634" w:type="dxa"/>
          </w:tcPr>
          <w:p w14:paraId="185ABBBA" w14:textId="1A0ABCC4" w:rsidR="00EB1E5D" w:rsidRPr="00DD7E1A" w:rsidRDefault="00EB1E5D" w:rsidP="00EB1E5D">
            <w:pPr>
              <w:pStyle w:val="TableArial11"/>
              <w:rPr>
                <w:rFonts w:cs="Arial"/>
              </w:rPr>
            </w:pPr>
            <w:r w:rsidRPr="00DD7E1A">
              <w:rPr>
                <w:rFonts w:cs="Arial"/>
                <w:szCs w:val="22"/>
              </w:rPr>
              <w:t xml:space="preserve">A </w:t>
            </w:r>
            <w:r w:rsidRPr="00DD7E1A">
              <w:rPr>
                <w:rFonts w:cs="Arial"/>
                <w:b/>
                <w:szCs w:val="22"/>
              </w:rPr>
              <w:t>Demand Response Service</w:t>
            </w:r>
            <w:r w:rsidRPr="00DD7E1A">
              <w:rPr>
                <w:rFonts w:cs="Arial"/>
                <w:szCs w:val="22"/>
              </w:rPr>
              <w:t xml:space="preserve"> in which the </w:t>
            </w:r>
            <w:r w:rsidRPr="00DD7E1A">
              <w:rPr>
                <w:rFonts w:cs="Arial"/>
                <w:b/>
                <w:szCs w:val="22"/>
              </w:rPr>
              <w:t xml:space="preserve">Demand </w:t>
            </w:r>
            <w:r w:rsidRPr="00DD7E1A">
              <w:rPr>
                <w:rFonts w:cs="Arial"/>
                <w:szCs w:val="22"/>
              </w:rPr>
              <w:t xml:space="preserve">is controlled through discrete switching rather than through continuous load changes in response to </w:t>
            </w:r>
            <w:r w:rsidRPr="00DD7E1A">
              <w:rPr>
                <w:rFonts w:cs="Arial"/>
                <w:b/>
                <w:szCs w:val="22"/>
              </w:rPr>
              <w:t>System Frequency</w:t>
            </w:r>
            <w:r w:rsidRPr="00DD7E1A">
              <w:rPr>
                <w:rFonts w:cs="Arial"/>
                <w:szCs w:val="22"/>
              </w:rPr>
              <w:t xml:space="preserve"> changes.   </w:t>
            </w:r>
          </w:p>
        </w:tc>
      </w:tr>
      <w:tr w:rsidR="00EB1E5D" w:rsidRPr="007E0B31" w14:paraId="73951D04" w14:textId="77777777" w:rsidTr="490DE6A8">
        <w:trPr>
          <w:cantSplit/>
        </w:trPr>
        <w:tc>
          <w:tcPr>
            <w:tcW w:w="2884" w:type="dxa"/>
          </w:tcPr>
          <w:p w14:paraId="6AA7C24E" w14:textId="77777777" w:rsidR="00EB1E5D" w:rsidRPr="007E0B31" w:rsidRDefault="00EB1E5D" w:rsidP="00EB1E5D">
            <w:pPr>
              <w:pStyle w:val="Arial11Bold"/>
              <w:rPr>
                <w:rFonts w:cs="Arial"/>
              </w:rPr>
            </w:pPr>
            <w:r w:rsidRPr="007E0B31">
              <w:rPr>
                <w:rFonts w:cs="Arial"/>
              </w:rPr>
              <w:t>Non-Embedded Customer</w:t>
            </w:r>
          </w:p>
        </w:tc>
        <w:tc>
          <w:tcPr>
            <w:tcW w:w="6634" w:type="dxa"/>
          </w:tcPr>
          <w:p w14:paraId="40D62D50" w14:textId="77777777" w:rsidR="00EB1E5D" w:rsidRPr="007E0B31" w:rsidRDefault="00EB1E5D" w:rsidP="00EB1E5D">
            <w:pPr>
              <w:pStyle w:val="TableArial11"/>
              <w:rPr>
                <w:rFonts w:cs="Arial"/>
              </w:rPr>
            </w:pPr>
            <w:r w:rsidRPr="007E0B31">
              <w:rPr>
                <w:rFonts w:cs="Arial"/>
              </w:rPr>
              <w:t xml:space="preserve">A </w:t>
            </w:r>
            <w:r w:rsidRPr="007E0B31">
              <w:rPr>
                <w:rFonts w:cs="Arial"/>
                <w:b/>
              </w:rPr>
              <w:t>Customer</w:t>
            </w:r>
            <w:r w:rsidRPr="007E0B31">
              <w:rPr>
                <w:rFonts w:cs="Arial"/>
              </w:rPr>
              <w:t xml:space="preserve"> in </w:t>
            </w:r>
            <w:r w:rsidRPr="007E0B31">
              <w:rPr>
                <w:rFonts w:cs="Arial"/>
                <w:b/>
              </w:rPr>
              <w:t>Great Britain</w:t>
            </w:r>
            <w:r w:rsidRPr="007E0B31">
              <w:rPr>
                <w:rFonts w:cs="Arial"/>
              </w:rPr>
              <w:t xml:space="preserve">, except for a </w:t>
            </w:r>
            <w:r w:rsidRPr="007E0B31">
              <w:rPr>
                <w:rFonts w:cs="Arial"/>
                <w:b/>
              </w:rPr>
              <w:t>Network Operator</w:t>
            </w:r>
            <w:r w:rsidRPr="007E0B31">
              <w:rPr>
                <w:rFonts w:cs="Arial"/>
              </w:rPr>
              <w:t xml:space="preserve"> acting in its capacity as such, receiving electricity direct from the </w:t>
            </w:r>
            <w:r w:rsidRPr="007E0B31">
              <w:rPr>
                <w:rFonts w:cs="Arial"/>
                <w:b/>
              </w:rPr>
              <w:t>Onshore Transmission System</w:t>
            </w:r>
            <w:r w:rsidRPr="007E0B31">
              <w:rPr>
                <w:rFonts w:cs="Arial"/>
              </w:rPr>
              <w:t xml:space="preserve"> irrespective of from whom it is supplied.</w:t>
            </w:r>
          </w:p>
        </w:tc>
      </w:tr>
      <w:tr w:rsidR="00EB1E5D" w:rsidRPr="007E0B31" w14:paraId="74A5AC4F" w14:textId="77777777" w:rsidTr="490DE6A8">
        <w:trPr>
          <w:cantSplit/>
        </w:trPr>
        <w:tc>
          <w:tcPr>
            <w:tcW w:w="2884" w:type="dxa"/>
          </w:tcPr>
          <w:p w14:paraId="397A4B64" w14:textId="77777777" w:rsidR="00EB1E5D" w:rsidRPr="007E0B31" w:rsidRDefault="00EB1E5D" w:rsidP="00EB1E5D">
            <w:pPr>
              <w:pStyle w:val="Arial11Bold"/>
              <w:rPr>
                <w:rFonts w:cs="Arial"/>
              </w:rPr>
            </w:pPr>
            <w:r w:rsidRPr="00B61F80">
              <w:t>Non-Synchronous Electricity Storage Module</w:t>
            </w:r>
          </w:p>
        </w:tc>
        <w:tc>
          <w:tcPr>
            <w:tcW w:w="6634" w:type="dxa"/>
          </w:tcPr>
          <w:p w14:paraId="23AB1086" w14:textId="77777777" w:rsidR="00EB1E5D" w:rsidRPr="007E0B31" w:rsidRDefault="00EB1E5D" w:rsidP="00EB1E5D">
            <w:pPr>
              <w:pStyle w:val="TableArial11"/>
              <w:rPr>
                <w:rFonts w:cs="Arial"/>
              </w:rPr>
            </w:pPr>
            <w:r w:rsidRPr="00B61F80">
              <w:t xml:space="preserve">A </w:t>
            </w:r>
            <w:r w:rsidRPr="00AE6155">
              <w:rPr>
                <w:b/>
              </w:rPr>
              <w:t>Power Park Module</w:t>
            </w:r>
            <w:r w:rsidRPr="00B61F80">
              <w:t xml:space="preserve"> comprising solely of one or more </w:t>
            </w:r>
            <w:r w:rsidRPr="00AE6155">
              <w:rPr>
                <w:b/>
              </w:rPr>
              <w:t>Non</w:t>
            </w:r>
            <w:r>
              <w:rPr>
                <w:b/>
              </w:rPr>
              <w:t>-</w:t>
            </w:r>
            <w:r w:rsidRPr="00AE6155">
              <w:rPr>
                <w:b/>
              </w:rPr>
              <w:t>Synchronous Electricity Storage Units</w:t>
            </w:r>
            <w:r w:rsidRPr="00B61F80">
              <w:t xml:space="preserve">. </w:t>
            </w:r>
          </w:p>
        </w:tc>
      </w:tr>
      <w:tr w:rsidR="00EB1E5D" w:rsidRPr="007E0B31" w14:paraId="3C739ACC" w14:textId="77777777" w:rsidTr="490DE6A8">
        <w:trPr>
          <w:cantSplit/>
        </w:trPr>
        <w:tc>
          <w:tcPr>
            <w:tcW w:w="2884" w:type="dxa"/>
          </w:tcPr>
          <w:p w14:paraId="12D0456B" w14:textId="77777777" w:rsidR="00EB1E5D" w:rsidRPr="007E0B31" w:rsidRDefault="00EB1E5D" w:rsidP="00EB1E5D">
            <w:pPr>
              <w:pStyle w:val="Arial11Bold"/>
              <w:rPr>
                <w:rFonts w:cs="Arial"/>
              </w:rPr>
            </w:pPr>
            <w:r>
              <w:t>Non-Synchronous Electricity Storage Unit</w:t>
            </w:r>
          </w:p>
        </w:tc>
        <w:tc>
          <w:tcPr>
            <w:tcW w:w="6634" w:type="dxa"/>
          </w:tcPr>
          <w:p w14:paraId="5B03D0F1" w14:textId="77777777" w:rsidR="00EB1E5D" w:rsidRPr="007E0B31" w:rsidRDefault="00EB1E5D" w:rsidP="00EB1E5D">
            <w:pPr>
              <w:pStyle w:val="TableArial11"/>
              <w:rPr>
                <w:rFonts w:cs="Arial"/>
              </w:rPr>
            </w:pPr>
            <w:r>
              <w:t xml:space="preserve">A </w:t>
            </w:r>
            <w:r w:rsidRPr="00AE6155">
              <w:rPr>
                <w:b/>
              </w:rPr>
              <w:t>Power Park Unit</w:t>
            </w:r>
            <w:r>
              <w:t xml:space="preserve"> which can produce electrical energy by converting or re-converting another source of energy such that the frequency of the generated voltage is not inherently in synchronism with the frequency of the </w:t>
            </w:r>
            <w:r w:rsidRPr="00AE6155">
              <w:rPr>
                <w:b/>
              </w:rPr>
              <w:t>System</w:t>
            </w:r>
            <w:r>
              <w:t>.</w:t>
            </w:r>
          </w:p>
        </w:tc>
      </w:tr>
      <w:tr w:rsidR="00EB1E5D" w:rsidRPr="007E0B31" w14:paraId="35CF6FC2" w14:textId="77777777" w:rsidTr="490DE6A8">
        <w:trPr>
          <w:cantSplit/>
        </w:trPr>
        <w:tc>
          <w:tcPr>
            <w:tcW w:w="2884" w:type="dxa"/>
          </w:tcPr>
          <w:p w14:paraId="3A87232E" w14:textId="77777777" w:rsidR="00EB1E5D" w:rsidRPr="007E0B31" w:rsidRDefault="00EB1E5D" w:rsidP="00EB1E5D">
            <w:pPr>
              <w:pStyle w:val="Arial11Bold"/>
              <w:rPr>
                <w:rFonts w:cs="Arial"/>
              </w:rPr>
            </w:pPr>
            <w:r w:rsidRPr="007E0B31">
              <w:rPr>
                <w:rFonts w:cs="Arial"/>
              </w:rPr>
              <w:t>Non-Synchronous Generating Unit</w:t>
            </w:r>
          </w:p>
        </w:tc>
        <w:tc>
          <w:tcPr>
            <w:tcW w:w="6634" w:type="dxa"/>
          </w:tcPr>
          <w:p w14:paraId="6D5D77F2" w14:textId="77777777" w:rsidR="00EB1E5D" w:rsidRPr="007E0B31" w:rsidRDefault="00EB1E5D" w:rsidP="00EB1E5D">
            <w:pPr>
              <w:pStyle w:val="TableArial11"/>
              <w:rPr>
                <w:rFonts w:cs="Arial"/>
              </w:rPr>
            </w:pPr>
            <w:r w:rsidRPr="007E0B31">
              <w:rPr>
                <w:rFonts w:cs="Arial"/>
              </w:rPr>
              <w:t xml:space="preserve">An </w:t>
            </w:r>
            <w:r w:rsidRPr="007E0B31">
              <w:rPr>
                <w:rFonts w:cs="Arial"/>
                <w:b/>
              </w:rPr>
              <w:t>Onshore Non-Synchronous Generating Unit</w:t>
            </w:r>
            <w:r w:rsidRPr="007E0B31">
              <w:rPr>
                <w:rFonts w:cs="Arial"/>
              </w:rPr>
              <w:t xml:space="preserve"> or </w:t>
            </w:r>
            <w:r w:rsidRPr="007E0B31">
              <w:rPr>
                <w:rFonts w:cs="Arial"/>
                <w:b/>
              </w:rPr>
              <w:t>Offshore Non-Synchronous Generating Unit</w:t>
            </w:r>
            <w:r w:rsidRPr="007E0B31">
              <w:rPr>
                <w:rFonts w:cs="Arial"/>
                <w:b/>
                <w:bCs/>
              </w:rPr>
              <w:t xml:space="preserve"> </w:t>
            </w:r>
            <w:r w:rsidRPr="007E0B31">
              <w:rPr>
                <w:rFonts w:cs="Arial"/>
                <w:bCs/>
              </w:rPr>
              <w:t xml:space="preserve">which could form part of a </w:t>
            </w:r>
            <w:r w:rsidRPr="007E0B31">
              <w:rPr>
                <w:rFonts w:cs="Arial"/>
                <w:b/>
                <w:bCs/>
              </w:rPr>
              <w:t>Power Generating Module</w:t>
            </w:r>
            <w:r w:rsidRPr="007E0B31">
              <w:rPr>
                <w:rFonts w:cs="Arial"/>
              </w:rPr>
              <w:t>.</w:t>
            </w:r>
          </w:p>
        </w:tc>
      </w:tr>
      <w:tr w:rsidR="00EB1E5D" w:rsidRPr="007E0B31" w14:paraId="64B4C18C" w14:textId="77777777" w:rsidTr="490DE6A8">
        <w:trPr>
          <w:cantSplit/>
        </w:trPr>
        <w:tc>
          <w:tcPr>
            <w:tcW w:w="2884" w:type="dxa"/>
          </w:tcPr>
          <w:p w14:paraId="71FF2E3B" w14:textId="77777777" w:rsidR="00EB1E5D" w:rsidRPr="007E0B31" w:rsidRDefault="00EB1E5D" w:rsidP="00EB1E5D">
            <w:pPr>
              <w:pStyle w:val="Arial11Bold"/>
              <w:rPr>
                <w:rFonts w:cs="Arial"/>
              </w:rPr>
            </w:pPr>
            <w:r w:rsidRPr="007E0B31">
              <w:rPr>
                <w:rFonts w:cs="Arial"/>
              </w:rPr>
              <w:t>Normal CCGT Module</w:t>
            </w:r>
          </w:p>
        </w:tc>
        <w:tc>
          <w:tcPr>
            <w:tcW w:w="6634" w:type="dxa"/>
          </w:tcPr>
          <w:p w14:paraId="659D7595" w14:textId="77777777" w:rsidR="00EB1E5D" w:rsidRPr="007E0B31" w:rsidRDefault="00EB1E5D" w:rsidP="00EB1E5D">
            <w:pPr>
              <w:pStyle w:val="TableArial11"/>
              <w:rPr>
                <w:rFonts w:cs="Arial"/>
              </w:rPr>
            </w:pPr>
            <w:r w:rsidRPr="007E0B31">
              <w:rPr>
                <w:rFonts w:cs="Arial"/>
              </w:rPr>
              <w:t xml:space="preserve">A </w:t>
            </w:r>
            <w:r w:rsidRPr="007E0B31">
              <w:rPr>
                <w:rFonts w:cs="Arial"/>
                <w:b/>
              </w:rPr>
              <w:t>CCGT Module</w:t>
            </w:r>
            <w:r w:rsidRPr="007E0B31">
              <w:rPr>
                <w:rFonts w:cs="Arial"/>
              </w:rPr>
              <w:t xml:space="preserve"> other than a </w:t>
            </w:r>
            <w:r w:rsidRPr="007E0B31">
              <w:rPr>
                <w:rFonts w:cs="Arial"/>
                <w:b/>
              </w:rPr>
              <w:t>Range CCGT Module</w:t>
            </w:r>
            <w:r w:rsidRPr="007E0B31">
              <w:rPr>
                <w:rFonts w:cs="Arial"/>
              </w:rPr>
              <w:t>.</w:t>
            </w:r>
          </w:p>
        </w:tc>
      </w:tr>
      <w:tr w:rsidR="00EB1E5D" w:rsidRPr="007E0B31" w14:paraId="7EBC18BA" w14:textId="77777777" w:rsidTr="490DE6A8">
        <w:trPr>
          <w:cantSplit/>
        </w:trPr>
        <w:tc>
          <w:tcPr>
            <w:tcW w:w="2884" w:type="dxa"/>
          </w:tcPr>
          <w:p w14:paraId="057211B2" w14:textId="77777777" w:rsidR="00EB1E5D" w:rsidRPr="007E0B31" w:rsidRDefault="00EB1E5D" w:rsidP="00EB1E5D">
            <w:pPr>
              <w:pStyle w:val="Arial11Bold"/>
              <w:rPr>
                <w:rFonts w:cs="Arial"/>
              </w:rPr>
            </w:pPr>
            <w:r w:rsidRPr="007E0B31">
              <w:rPr>
                <w:rFonts w:cs="Arial"/>
              </w:rPr>
              <w:t>Novel Unit</w:t>
            </w:r>
          </w:p>
        </w:tc>
        <w:tc>
          <w:tcPr>
            <w:tcW w:w="6634" w:type="dxa"/>
          </w:tcPr>
          <w:p w14:paraId="041D9A7B" w14:textId="77777777" w:rsidR="00EB1E5D" w:rsidRPr="007E0B31" w:rsidRDefault="00EB1E5D" w:rsidP="00EB1E5D">
            <w:pPr>
              <w:pStyle w:val="TableArial11"/>
              <w:rPr>
                <w:rFonts w:cs="Arial"/>
              </w:rPr>
            </w:pPr>
            <w:r w:rsidRPr="007E0B31">
              <w:rPr>
                <w:rFonts w:cs="Arial"/>
              </w:rPr>
              <w:t xml:space="preserve">A tidal, wave, wind, geothermal, or any similar, </w:t>
            </w:r>
            <w:r w:rsidRPr="007E0B31">
              <w:rPr>
                <w:rFonts w:cs="Arial"/>
                <w:b/>
              </w:rPr>
              <w:t>Generating Unit</w:t>
            </w:r>
            <w:r w:rsidRPr="007E0B31">
              <w:rPr>
                <w:rFonts w:cs="Arial"/>
              </w:rPr>
              <w:t>.</w:t>
            </w:r>
          </w:p>
        </w:tc>
      </w:tr>
      <w:tr w:rsidR="00EB1E5D" w:rsidRPr="007E0B31" w14:paraId="1296A4A5" w14:textId="77777777" w:rsidTr="490DE6A8">
        <w:trPr>
          <w:cantSplit/>
        </w:trPr>
        <w:tc>
          <w:tcPr>
            <w:tcW w:w="2884" w:type="dxa"/>
          </w:tcPr>
          <w:p w14:paraId="110D92AE" w14:textId="77777777" w:rsidR="00EB1E5D" w:rsidRPr="007E0B31" w:rsidRDefault="00EB1E5D" w:rsidP="00EB1E5D">
            <w:pPr>
              <w:pStyle w:val="Arial11Bold"/>
              <w:rPr>
                <w:rFonts w:cs="Arial"/>
              </w:rPr>
            </w:pPr>
            <w:r w:rsidRPr="007E0B31">
              <w:rPr>
                <w:rFonts w:cs="Arial"/>
              </w:rPr>
              <w:t>OC9 De-synchronised Island Procedure</w:t>
            </w:r>
          </w:p>
        </w:tc>
        <w:tc>
          <w:tcPr>
            <w:tcW w:w="6634" w:type="dxa"/>
          </w:tcPr>
          <w:p w14:paraId="50C0E178" w14:textId="77777777" w:rsidR="00EB1E5D" w:rsidRPr="007E0B31" w:rsidRDefault="00EB1E5D" w:rsidP="00EB1E5D">
            <w:pPr>
              <w:pStyle w:val="TableArial11"/>
              <w:rPr>
                <w:rFonts w:cs="Arial"/>
                <w:b/>
                <w:u w:val="single"/>
              </w:rPr>
            </w:pPr>
            <w:r w:rsidRPr="007E0B31">
              <w:rPr>
                <w:rFonts w:cs="Arial"/>
              </w:rPr>
              <w:t>Has the meaning set out in OC9.5.4.</w:t>
            </w:r>
          </w:p>
        </w:tc>
      </w:tr>
      <w:tr w:rsidR="00EB1E5D" w:rsidRPr="007E0B31" w14:paraId="5C71F10A" w14:textId="77777777" w:rsidTr="490DE6A8">
        <w:trPr>
          <w:cantSplit/>
        </w:trPr>
        <w:tc>
          <w:tcPr>
            <w:tcW w:w="2884" w:type="dxa"/>
          </w:tcPr>
          <w:p w14:paraId="3836FE92" w14:textId="77777777" w:rsidR="00EB1E5D" w:rsidRPr="007E0B31" w:rsidRDefault="00EB1E5D" w:rsidP="00EB1E5D">
            <w:pPr>
              <w:pStyle w:val="Arial11Bold"/>
              <w:rPr>
                <w:rFonts w:cs="Arial"/>
              </w:rPr>
            </w:pPr>
            <w:r w:rsidRPr="007E0B31">
              <w:rPr>
                <w:rFonts w:cs="Arial"/>
              </w:rPr>
              <w:t>Offshore</w:t>
            </w:r>
          </w:p>
        </w:tc>
        <w:tc>
          <w:tcPr>
            <w:tcW w:w="6634" w:type="dxa"/>
          </w:tcPr>
          <w:p w14:paraId="30D0FC75" w14:textId="77777777" w:rsidR="00EB1E5D" w:rsidRPr="007E0B31" w:rsidRDefault="00EB1E5D" w:rsidP="00EB1E5D">
            <w:pPr>
              <w:pStyle w:val="TableArial11"/>
              <w:rPr>
                <w:rFonts w:cs="Arial"/>
              </w:rPr>
            </w:pPr>
            <w:r w:rsidRPr="007E0B31">
              <w:rPr>
                <w:rFonts w:cs="Arial"/>
              </w:rPr>
              <w:t xml:space="preserve">Means wholly or partly in </w:t>
            </w:r>
            <w:r w:rsidRPr="007E0B31">
              <w:rPr>
                <w:rFonts w:cs="Arial"/>
                <w:b/>
              </w:rPr>
              <w:t>Offshore Waters</w:t>
            </w:r>
            <w:r w:rsidRPr="007E0B31">
              <w:rPr>
                <w:rFonts w:cs="Arial"/>
              </w:rPr>
              <w:t>,</w:t>
            </w:r>
            <w:r w:rsidRPr="007E0B31">
              <w:rPr>
                <w:rFonts w:cs="Arial"/>
                <w:b/>
              </w:rPr>
              <w:t xml:space="preserve"> </w:t>
            </w:r>
            <w:r w:rsidRPr="007E0B31">
              <w:rPr>
                <w:rFonts w:cs="Arial"/>
              </w:rPr>
              <w:t>and when used in conjunction with another term and not defined means that the associated term is to be read accordingly.</w:t>
            </w:r>
          </w:p>
        </w:tc>
      </w:tr>
      <w:tr w:rsidR="00EB1E5D" w:rsidRPr="007E0B31" w14:paraId="2FDEEA9F" w14:textId="77777777" w:rsidTr="490DE6A8">
        <w:trPr>
          <w:cantSplit/>
        </w:trPr>
        <w:tc>
          <w:tcPr>
            <w:tcW w:w="2884" w:type="dxa"/>
          </w:tcPr>
          <w:p w14:paraId="1A38F2FD" w14:textId="77777777" w:rsidR="00EB1E5D" w:rsidRPr="007E0B31" w:rsidRDefault="00EB1E5D" w:rsidP="00EB1E5D">
            <w:pPr>
              <w:pStyle w:val="Arial11Bold"/>
              <w:rPr>
                <w:rFonts w:cs="Arial"/>
                <w:highlight w:val="yellow"/>
              </w:rPr>
            </w:pPr>
            <w:r w:rsidRPr="007E0B31">
              <w:rPr>
                <w:rFonts w:cs="Arial"/>
              </w:rPr>
              <w:t>Offshore DC Converter</w:t>
            </w:r>
          </w:p>
        </w:tc>
        <w:tc>
          <w:tcPr>
            <w:tcW w:w="6634" w:type="dxa"/>
          </w:tcPr>
          <w:p w14:paraId="15CE8C09" w14:textId="77777777" w:rsidR="00EB1E5D" w:rsidRPr="007E0B31" w:rsidRDefault="00EB1E5D" w:rsidP="00EB1E5D">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EB1E5D" w:rsidRPr="007E0B31" w14:paraId="073DD467" w14:textId="77777777" w:rsidTr="490DE6A8">
        <w:trPr>
          <w:cantSplit/>
        </w:trPr>
        <w:tc>
          <w:tcPr>
            <w:tcW w:w="2884" w:type="dxa"/>
          </w:tcPr>
          <w:p w14:paraId="15DB95D4" w14:textId="77777777" w:rsidR="00EB1E5D" w:rsidRPr="007E0B31" w:rsidRDefault="00EB1E5D" w:rsidP="00EB1E5D">
            <w:pPr>
              <w:pStyle w:val="Arial11Bold"/>
              <w:rPr>
                <w:rFonts w:cs="Arial"/>
                <w:highlight w:val="yellow"/>
              </w:rPr>
            </w:pPr>
            <w:r w:rsidRPr="007E0B31">
              <w:rPr>
                <w:rFonts w:cs="Arial"/>
              </w:rPr>
              <w:t>Offshore HVDC Converter</w:t>
            </w:r>
          </w:p>
        </w:tc>
        <w:tc>
          <w:tcPr>
            <w:tcW w:w="6634" w:type="dxa"/>
          </w:tcPr>
          <w:p w14:paraId="240FA51B" w14:textId="77777777" w:rsidR="00EB1E5D" w:rsidRPr="007E0B31" w:rsidRDefault="00EB1E5D" w:rsidP="00EB1E5D">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EB1E5D" w:rsidRPr="007E0B31" w14:paraId="19F4B6C3" w14:textId="77777777" w:rsidTr="490DE6A8">
        <w:trPr>
          <w:cantSplit/>
        </w:trPr>
        <w:tc>
          <w:tcPr>
            <w:tcW w:w="2884" w:type="dxa"/>
          </w:tcPr>
          <w:p w14:paraId="6A0A33DB" w14:textId="77777777" w:rsidR="00EB1E5D" w:rsidRPr="007E0B31" w:rsidRDefault="00EB1E5D" w:rsidP="00EB1E5D">
            <w:pPr>
              <w:pStyle w:val="Arial11Bold"/>
              <w:rPr>
                <w:rFonts w:cs="Arial"/>
              </w:rPr>
            </w:pPr>
            <w:r w:rsidRPr="007E0B31">
              <w:rPr>
                <w:rFonts w:cs="Arial"/>
              </w:rPr>
              <w:lastRenderedPageBreak/>
              <w:t>Offshore Development Information Statement</w:t>
            </w:r>
          </w:p>
        </w:tc>
        <w:tc>
          <w:tcPr>
            <w:tcW w:w="6634" w:type="dxa"/>
          </w:tcPr>
          <w:p w14:paraId="24743A7E" w14:textId="7F19CF94" w:rsidR="00EB1E5D" w:rsidRPr="007E0B31" w:rsidRDefault="00EB1E5D" w:rsidP="00EB1E5D">
            <w:pPr>
              <w:pStyle w:val="TableArial11"/>
              <w:rPr>
                <w:rFonts w:cs="Arial"/>
              </w:rPr>
            </w:pPr>
            <w:r w:rsidRPr="007E0B31">
              <w:rPr>
                <w:rFonts w:cs="Arial"/>
              </w:rPr>
              <w:t xml:space="preserve">A statement prepared by </w:t>
            </w:r>
            <w:r>
              <w:rPr>
                <w:rFonts w:cs="Arial"/>
                <w:b/>
              </w:rPr>
              <w:t>The Company</w:t>
            </w:r>
            <w:r w:rsidRPr="007E0B31">
              <w:rPr>
                <w:rFonts w:cs="Arial"/>
              </w:rPr>
              <w:t xml:space="preserve"> in accordance with Special Condition C4 of </w:t>
            </w:r>
            <w:r>
              <w:rPr>
                <w:rFonts w:cs="Arial"/>
                <w:b/>
              </w:rPr>
              <w:t>The Company</w:t>
            </w:r>
            <w:r w:rsidRPr="007E0B31">
              <w:rPr>
                <w:rFonts w:cs="Arial"/>
                <w:b/>
              </w:rPr>
              <w:t>’s Transmission Licence</w:t>
            </w:r>
            <w:r w:rsidRPr="007E0B31">
              <w:rPr>
                <w:rFonts w:cs="Arial"/>
              </w:rPr>
              <w:t>.</w:t>
            </w:r>
          </w:p>
        </w:tc>
      </w:tr>
      <w:tr w:rsidR="00EB1E5D" w:rsidRPr="007E0B31" w14:paraId="7F1359D2" w14:textId="77777777" w:rsidTr="490DE6A8">
        <w:trPr>
          <w:cantSplit/>
        </w:trPr>
        <w:tc>
          <w:tcPr>
            <w:tcW w:w="2884" w:type="dxa"/>
          </w:tcPr>
          <w:p w14:paraId="5C141926" w14:textId="77777777" w:rsidR="00EB1E5D" w:rsidRPr="007E0B31" w:rsidRDefault="00EB1E5D" w:rsidP="00EB1E5D">
            <w:pPr>
              <w:pStyle w:val="Arial11Bold"/>
              <w:rPr>
                <w:rFonts w:cs="Arial"/>
              </w:rPr>
            </w:pPr>
            <w:r w:rsidRPr="007E0B31">
              <w:rPr>
                <w:rFonts w:cs="Arial"/>
              </w:rPr>
              <w:t>Offshore Generating Unit</w:t>
            </w:r>
          </w:p>
        </w:tc>
        <w:tc>
          <w:tcPr>
            <w:tcW w:w="6634" w:type="dxa"/>
          </w:tcPr>
          <w:p w14:paraId="0A15BD7F" w14:textId="7F54D471" w:rsidR="00EB1E5D" w:rsidRPr="007E0B31" w:rsidRDefault="00EB1E5D" w:rsidP="00EB1E5D">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Offshore</w:t>
            </w:r>
            <w:r w:rsidRPr="007E0B31">
              <w:rPr>
                <w:rFonts w:cs="Arial"/>
              </w:rPr>
              <w:t xml:space="preserve"> </w:t>
            </w:r>
            <w:r w:rsidRPr="007E0B31">
              <w:rPr>
                <w:rFonts w:cs="Arial"/>
                <w:b/>
              </w:rPr>
              <w:t>Synchronous Generating Unit</w:t>
            </w:r>
            <w:r w:rsidRPr="007E0B31">
              <w:rPr>
                <w:rFonts w:cs="Arial"/>
              </w:rPr>
              <w:t xml:space="preserve"> </w:t>
            </w:r>
            <w:r>
              <w:rPr>
                <w:rFonts w:cs="Arial"/>
              </w:rPr>
              <w:t>or</w:t>
            </w:r>
            <w:r w:rsidRPr="007E0B31">
              <w:rPr>
                <w:rFonts w:cs="Arial"/>
              </w:rPr>
              <w:t xml:space="preserve"> </w:t>
            </w:r>
            <w:r w:rsidRPr="007E0B31">
              <w:rPr>
                <w:rFonts w:cs="Arial"/>
                <w:b/>
              </w:rPr>
              <w:t xml:space="preserve">Offshore Non-Synchronous Generating Unit </w:t>
            </w:r>
            <w:r w:rsidRPr="007E0B31">
              <w:rPr>
                <w:rFonts w:cs="Arial"/>
              </w:rPr>
              <w:t xml:space="preserve">which could also be part of a </w:t>
            </w:r>
            <w:r w:rsidRPr="007E0B31">
              <w:rPr>
                <w:rFonts w:cs="Arial"/>
                <w:b/>
              </w:rPr>
              <w:t>Power Generating Module</w:t>
            </w:r>
            <w:r>
              <w:rPr>
                <w:rFonts w:cs="Arial"/>
              </w:rPr>
              <w:t xml:space="preserve"> or </w:t>
            </w:r>
            <w:r w:rsidRPr="009E0B39">
              <w:rPr>
                <w:rFonts w:cs="Arial"/>
                <w:b/>
              </w:rPr>
              <w:t>Electricity Storage Module</w:t>
            </w:r>
          </w:p>
        </w:tc>
      </w:tr>
      <w:tr w:rsidR="00EB1E5D" w:rsidRPr="007E0B31" w14:paraId="099E0414" w14:textId="77777777" w:rsidTr="490DE6A8">
        <w:trPr>
          <w:cantSplit/>
        </w:trPr>
        <w:tc>
          <w:tcPr>
            <w:tcW w:w="2884" w:type="dxa"/>
          </w:tcPr>
          <w:p w14:paraId="2469BF55" w14:textId="77777777" w:rsidR="00EB1E5D" w:rsidRPr="007E0B31" w:rsidRDefault="00EB1E5D" w:rsidP="00EB1E5D">
            <w:pPr>
              <w:pStyle w:val="Arial11Bold"/>
              <w:rPr>
                <w:rFonts w:cs="Arial"/>
              </w:rPr>
            </w:pPr>
            <w:r w:rsidRPr="007E0B31">
              <w:rPr>
                <w:rFonts w:cs="Arial"/>
              </w:rPr>
              <w:t>Offshore Grid Entry Point</w:t>
            </w:r>
          </w:p>
        </w:tc>
        <w:tc>
          <w:tcPr>
            <w:tcW w:w="6634" w:type="dxa"/>
          </w:tcPr>
          <w:p w14:paraId="07DDE50B" w14:textId="77777777" w:rsidR="00EB1E5D" w:rsidRPr="007E0B31" w:rsidRDefault="00EB1E5D" w:rsidP="00EB1E5D">
            <w:pPr>
              <w:pStyle w:val="TableArial11"/>
              <w:rPr>
                <w:rFonts w:cs="Arial"/>
              </w:rPr>
            </w:pPr>
            <w:r w:rsidRPr="007E0B31">
              <w:rPr>
                <w:rFonts w:cs="Arial"/>
              </w:rPr>
              <w:t>In the case of:-</w:t>
            </w:r>
          </w:p>
          <w:p w14:paraId="66A87D35" w14:textId="7466F12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an </w:t>
            </w:r>
            <w:r w:rsidRPr="007E0B31">
              <w:rPr>
                <w:rFonts w:cs="Arial"/>
                <w:b/>
              </w:rPr>
              <w:t>Offshore Generating Unit</w:t>
            </w:r>
            <w:r w:rsidRPr="007E0B31">
              <w:rPr>
                <w:rFonts w:cs="Arial"/>
              </w:rPr>
              <w:t xml:space="preserve"> or an </w:t>
            </w:r>
            <w:r w:rsidRPr="007E0B31">
              <w:rPr>
                <w:rFonts w:cs="Arial"/>
                <w:b/>
              </w:rPr>
              <w:t>Offshore Synchronous Power Generating Module</w:t>
            </w:r>
            <w:r w:rsidRPr="007E0B31">
              <w:rPr>
                <w:rFonts w:cs="Arial"/>
              </w:rPr>
              <w:t xml:space="preserve"> or an </w:t>
            </w:r>
            <w:r w:rsidRPr="007E0B31">
              <w:rPr>
                <w:rFonts w:cs="Arial"/>
                <w:b/>
                <w:bCs/>
              </w:rPr>
              <w:t xml:space="preserve">Offshore </w:t>
            </w:r>
            <w:r w:rsidRPr="007E0B31">
              <w:rPr>
                <w:rFonts w:cs="Arial"/>
                <w:b/>
              </w:rPr>
              <w:t>DC</w:t>
            </w:r>
            <w:r w:rsidRPr="007E0B31">
              <w:rPr>
                <w:rFonts w:cs="Arial"/>
                <w:b/>
                <w:bCs/>
              </w:rPr>
              <w:t xml:space="preserve"> Converter </w:t>
            </w:r>
            <w:r w:rsidRPr="007E0B31">
              <w:rPr>
                <w:rFonts w:cs="Arial"/>
                <w:bCs/>
              </w:rPr>
              <w:t>or an</w:t>
            </w:r>
            <w:r w:rsidRPr="007E0B31">
              <w:rPr>
                <w:rFonts w:cs="Arial"/>
                <w:b/>
                <w:bCs/>
              </w:rPr>
              <w:t xml:space="preserve"> Offshore HVDC</w:t>
            </w:r>
            <w:r w:rsidRPr="007E0B31">
              <w:rPr>
                <w:rFonts w:cs="Arial"/>
                <w:b/>
              </w:rPr>
              <w:t xml:space="preserve"> Converter</w:t>
            </w:r>
            <w:r w:rsidRPr="007E0B31">
              <w:rPr>
                <w:rFonts w:cs="Arial"/>
              </w:rPr>
              <w:t xml:space="preserve">, as the case may be,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 xml:space="preserve">, or; </w:t>
            </w:r>
          </w:p>
          <w:p w14:paraId="68D84C84"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an </w:t>
            </w:r>
            <w:r w:rsidRPr="007E0B31">
              <w:rPr>
                <w:rFonts w:cs="Arial"/>
                <w:b/>
              </w:rPr>
              <w:t>Offshore Power Park Module</w:t>
            </w:r>
            <w:r w:rsidRPr="007E0B31">
              <w:rPr>
                <w:rFonts w:cs="Arial"/>
              </w:rPr>
              <w:t xml:space="preserve"> which is directly connected to an </w:t>
            </w:r>
            <w:r w:rsidRPr="007E0B31">
              <w:rPr>
                <w:rFonts w:cs="Arial"/>
                <w:b/>
              </w:rPr>
              <w:t>Offshore Transmission System</w:t>
            </w:r>
            <w:r w:rsidRPr="007E0B31">
              <w:rPr>
                <w:rFonts w:cs="Arial"/>
              </w:rPr>
              <w:t xml:space="preserve">, the point where one </w:t>
            </w:r>
            <w:r w:rsidRPr="007E0B31">
              <w:rPr>
                <w:rFonts w:cs="Arial"/>
                <w:b/>
              </w:rPr>
              <w:t>Power Park String</w:t>
            </w:r>
            <w:r w:rsidRPr="007E0B31">
              <w:rPr>
                <w:rFonts w:cs="Arial"/>
              </w:rPr>
              <w:t xml:space="preserve"> (registered by itself as a </w:t>
            </w:r>
            <w:r w:rsidRPr="007E0B31">
              <w:rPr>
                <w:rFonts w:cs="Arial"/>
                <w:b/>
              </w:rPr>
              <w:t>Power Park Module</w:t>
            </w:r>
            <w:r w:rsidRPr="007E0B31">
              <w:rPr>
                <w:rFonts w:cs="Arial"/>
              </w:rPr>
              <w:t xml:space="preserve">) or the collection of points where a number of </w:t>
            </w:r>
            <w:r w:rsidRPr="007E0B31">
              <w:rPr>
                <w:rFonts w:cs="Arial"/>
                <w:b/>
              </w:rPr>
              <w:t>Offshore Power Park Strings</w:t>
            </w:r>
            <w:r w:rsidRPr="007E0B31">
              <w:rPr>
                <w:rFonts w:cs="Arial"/>
              </w:rPr>
              <w:t xml:space="preserve"> (registered as a single </w:t>
            </w:r>
            <w:r w:rsidRPr="007E0B31">
              <w:rPr>
                <w:rFonts w:cs="Arial"/>
                <w:b/>
              </w:rPr>
              <w:t>Power Park Module</w:t>
            </w:r>
            <w:r w:rsidRPr="007E0B31">
              <w:rPr>
                <w:rFonts w:cs="Arial"/>
              </w:rPr>
              <w:t xml:space="preserve">) connects to that </w:t>
            </w:r>
            <w:r w:rsidRPr="007E0B31">
              <w:rPr>
                <w:rFonts w:cs="Arial"/>
                <w:b/>
              </w:rPr>
              <w:t>Offshore Transmission System</w:t>
            </w:r>
            <w:r w:rsidRPr="007E0B31">
              <w:rPr>
                <w:rFonts w:cs="Arial"/>
              </w:rPr>
              <w:t>, or;</w:t>
            </w:r>
          </w:p>
          <w:p w14:paraId="4CFC643B"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an </w:t>
            </w:r>
            <w:r w:rsidRPr="007E0B31">
              <w:rPr>
                <w:rFonts w:cs="Arial"/>
                <w:b/>
              </w:rPr>
              <w:t>External Interconnection</w:t>
            </w:r>
            <w:r w:rsidRPr="007E0B31">
              <w:rPr>
                <w:rFonts w:cs="Arial"/>
              </w:rPr>
              <w:t xml:space="preserv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w:t>
            </w:r>
          </w:p>
        </w:tc>
      </w:tr>
      <w:tr w:rsidR="0093310B" w:rsidRPr="007E0B31" w14:paraId="7B9B7031" w14:textId="77777777" w:rsidTr="490DE6A8">
        <w:trPr>
          <w:cantSplit/>
        </w:trPr>
        <w:tc>
          <w:tcPr>
            <w:tcW w:w="2884" w:type="dxa"/>
          </w:tcPr>
          <w:p w14:paraId="20A69062" w14:textId="6974D298" w:rsidR="00EB1E5D" w:rsidRPr="007E0B31" w:rsidRDefault="00EB1E5D" w:rsidP="00EB1E5D">
            <w:pPr>
              <w:pStyle w:val="Arial11Bold"/>
              <w:rPr>
                <w:rFonts w:cs="Arial"/>
              </w:rPr>
            </w:pPr>
            <w:r w:rsidRPr="00AE107E">
              <w:rPr>
                <w:rFonts w:cs="Arial"/>
              </w:rPr>
              <w:t>Offsho</w:t>
            </w:r>
            <w:r w:rsidRPr="00DB5224">
              <w:rPr>
                <w:rFonts w:cs="Arial"/>
              </w:rPr>
              <w:t>re Local Joint Restoration Plan</w:t>
            </w:r>
            <w:r w:rsidRPr="007E0B31">
              <w:rPr>
                <w:rFonts w:cs="Arial"/>
              </w:rPr>
              <w:t xml:space="preserve"> </w:t>
            </w:r>
          </w:p>
        </w:tc>
        <w:tc>
          <w:tcPr>
            <w:tcW w:w="6634" w:type="dxa"/>
          </w:tcPr>
          <w:p w14:paraId="555CDC4B" w14:textId="75FEC68C" w:rsidR="00B27414" w:rsidRPr="00785E5F" w:rsidRDefault="00B27414" w:rsidP="00B27414">
            <w:pPr>
              <w:pStyle w:val="Default"/>
              <w:jc w:val="both"/>
              <w:rPr>
                <w:sz w:val="20"/>
                <w:szCs w:val="20"/>
              </w:rPr>
            </w:pPr>
            <w:r w:rsidRPr="00785E5F">
              <w:rPr>
                <w:sz w:val="20"/>
                <w:szCs w:val="20"/>
              </w:rPr>
              <w:t xml:space="preserve">A plan produced and agreed by </w:t>
            </w:r>
            <w:r w:rsidRPr="00785E5F">
              <w:rPr>
                <w:b/>
                <w:bCs/>
                <w:sz w:val="20"/>
                <w:szCs w:val="20"/>
              </w:rPr>
              <w:t>The Company</w:t>
            </w:r>
            <w:r w:rsidRPr="00785E5F">
              <w:rPr>
                <w:sz w:val="20"/>
                <w:szCs w:val="20"/>
              </w:rPr>
              <w:t xml:space="preserve">, </w:t>
            </w:r>
            <w:r w:rsidR="00785E5F" w:rsidRPr="007D43BC">
              <w:rPr>
                <w:b/>
                <w:bCs/>
                <w:sz w:val="20"/>
                <w:szCs w:val="20"/>
              </w:rPr>
              <w:t>Offshore</w:t>
            </w:r>
            <w:r w:rsidR="00785E5F">
              <w:rPr>
                <w:sz w:val="20"/>
                <w:szCs w:val="20"/>
              </w:rPr>
              <w:t xml:space="preserve"> </w:t>
            </w:r>
            <w:r w:rsidRPr="00785E5F">
              <w:rPr>
                <w:b/>
                <w:bCs/>
                <w:sz w:val="20"/>
                <w:szCs w:val="20"/>
              </w:rPr>
              <w:t>Transmission Licensees</w:t>
            </w:r>
            <w:r w:rsidRPr="00785E5F">
              <w:rPr>
                <w:sz w:val="20"/>
                <w:szCs w:val="20"/>
              </w:rPr>
              <w:t xml:space="preserve">, </w:t>
            </w:r>
            <w:r w:rsidRPr="00785E5F">
              <w:rPr>
                <w:b/>
                <w:bCs/>
                <w:sz w:val="20"/>
                <w:szCs w:val="20"/>
              </w:rPr>
              <w:t>Restoration Contractors</w:t>
            </w:r>
            <w:r w:rsidR="009F5C12">
              <w:rPr>
                <w:sz w:val="20"/>
                <w:szCs w:val="20"/>
              </w:rPr>
              <w:t>,</w:t>
            </w:r>
            <w:r w:rsidRPr="00785E5F">
              <w:rPr>
                <w:sz w:val="20"/>
                <w:szCs w:val="20"/>
              </w:rPr>
              <w:t xml:space="preserve"> </w:t>
            </w:r>
            <w:r w:rsidR="006626FF">
              <w:rPr>
                <w:sz w:val="20"/>
                <w:szCs w:val="20"/>
              </w:rPr>
              <w:t xml:space="preserve">a </w:t>
            </w:r>
            <w:r w:rsidRPr="00785E5F">
              <w:rPr>
                <w:b/>
                <w:bCs/>
                <w:sz w:val="20"/>
                <w:szCs w:val="20"/>
              </w:rPr>
              <w:t>Network Operator</w:t>
            </w:r>
            <w:r w:rsidRPr="00785E5F">
              <w:rPr>
                <w:sz w:val="20"/>
                <w:szCs w:val="20"/>
              </w:rPr>
              <w:t xml:space="preserve"> </w:t>
            </w:r>
            <w:r w:rsidR="009F5C12">
              <w:rPr>
                <w:sz w:val="20"/>
                <w:szCs w:val="20"/>
              </w:rPr>
              <w:t xml:space="preserve">and in some cases </w:t>
            </w:r>
            <w:r w:rsidR="006626FF">
              <w:rPr>
                <w:sz w:val="20"/>
                <w:szCs w:val="20"/>
              </w:rPr>
              <w:t xml:space="preserve">an </w:t>
            </w:r>
            <w:r w:rsidR="009F5C12" w:rsidRPr="007D43BC">
              <w:rPr>
                <w:b/>
                <w:bCs/>
                <w:sz w:val="20"/>
                <w:szCs w:val="20"/>
              </w:rPr>
              <w:t>Onshore Transmission Licensee</w:t>
            </w:r>
            <w:r w:rsidR="009F5C12">
              <w:rPr>
                <w:sz w:val="20"/>
                <w:szCs w:val="20"/>
              </w:rPr>
              <w:t xml:space="preserve"> </w:t>
            </w:r>
            <w:r w:rsidRPr="00785E5F">
              <w:rPr>
                <w:sz w:val="20"/>
                <w:szCs w:val="20"/>
              </w:rPr>
              <w:t xml:space="preserve">under OC9.4.7.7, detailing the agreed method and procedure by which </w:t>
            </w:r>
            <w:r w:rsidRPr="00785E5F">
              <w:rPr>
                <w:b/>
                <w:bCs/>
                <w:sz w:val="20"/>
                <w:szCs w:val="20"/>
              </w:rPr>
              <w:t>The Company</w:t>
            </w:r>
            <w:r w:rsidRPr="00785E5F">
              <w:rPr>
                <w:sz w:val="20"/>
                <w:szCs w:val="20"/>
              </w:rPr>
              <w:t xml:space="preserve"> will instruct a</w:t>
            </w:r>
            <w:r>
              <w:rPr>
                <w:sz w:val="20"/>
                <w:szCs w:val="20"/>
              </w:rPr>
              <w:t xml:space="preserve"> </w:t>
            </w:r>
            <w:r w:rsidRPr="00785E5F">
              <w:rPr>
                <w:b/>
                <w:bCs/>
                <w:sz w:val="20"/>
                <w:szCs w:val="20"/>
              </w:rPr>
              <w:t xml:space="preserve">Restoration Contractor </w:t>
            </w:r>
            <w:r w:rsidRPr="00785E5F">
              <w:rPr>
                <w:sz w:val="20"/>
                <w:szCs w:val="20"/>
              </w:rPr>
              <w:t>with an</w:t>
            </w:r>
            <w:r w:rsidRPr="00785E5F">
              <w:rPr>
                <w:b/>
                <w:bCs/>
                <w:sz w:val="20"/>
                <w:szCs w:val="20"/>
              </w:rPr>
              <w:t xml:space="preserve"> Anchor Plant</w:t>
            </w:r>
            <w:r w:rsidR="00C11A10">
              <w:rPr>
                <w:b/>
                <w:bCs/>
                <w:sz w:val="20"/>
                <w:szCs w:val="20"/>
              </w:rPr>
              <w:t xml:space="preserve"> </w:t>
            </w:r>
            <w:r w:rsidRPr="007D43BC">
              <w:rPr>
                <w:sz w:val="20"/>
                <w:szCs w:val="20"/>
              </w:rPr>
              <w:t>located</w:t>
            </w:r>
            <w:r>
              <w:rPr>
                <w:b/>
                <w:bCs/>
                <w:sz w:val="20"/>
                <w:szCs w:val="20"/>
              </w:rPr>
              <w:t xml:space="preserve"> Offshore</w:t>
            </w:r>
            <w:r w:rsidRPr="00785E5F">
              <w:rPr>
                <w:sz w:val="20"/>
                <w:szCs w:val="20"/>
              </w:rPr>
              <w:t xml:space="preserve"> to energise, part of the </w:t>
            </w:r>
            <w:r w:rsidR="004D6153">
              <w:rPr>
                <w:b/>
                <w:bCs/>
                <w:sz w:val="20"/>
                <w:szCs w:val="20"/>
              </w:rPr>
              <w:t>Total System</w:t>
            </w:r>
            <w:r w:rsidR="007D43BC">
              <w:rPr>
                <w:b/>
                <w:bCs/>
                <w:sz w:val="20"/>
                <w:szCs w:val="20"/>
              </w:rPr>
              <w:t xml:space="preserve"> </w:t>
            </w:r>
            <w:r w:rsidR="007D43BC" w:rsidRPr="007D43BC">
              <w:rPr>
                <w:sz w:val="20"/>
                <w:szCs w:val="20"/>
              </w:rPr>
              <w:t>(including but not limited to parts of the</w:t>
            </w:r>
            <w:r w:rsidR="007D43BC">
              <w:rPr>
                <w:b/>
                <w:bCs/>
                <w:sz w:val="20"/>
                <w:szCs w:val="20"/>
              </w:rPr>
              <w:t xml:space="preserve"> Offshore Transmission System</w:t>
            </w:r>
            <w:r w:rsidR="007D43BC" w:rsidRPr="007D43BC">
              <w:rPr>
                <w:sz w:val="20"/>
                <w:szCs w:val="20"/>
              </w:rPr>
              <w:t>)</w:t>
            </w:r>
            <w:r w:rsidRPr="00785E5F">
              <w:rPr>
                <w:b/>
                <w:bCs/>
                <w:sz w:val="20"/>
                <w:szCs w:val="20"/>
              </w:rPr>
              <w:t xml:space="preserve"> </w:t>
            </w:r>
            <w:r w:rsidRPr="00785E5F">
              <w:rPr>
                <w:sz w:val="20"/>
                <w:szCs w:val="20"/>
              </w:rPr>
              <w:t>within 2 hours of that instruction</w:t>
            </w:r>
            <w:r w:rsidRPr="00785E5F">
              <w:rPr>
                <w:b/>
                <w:bCs/>
                <w:sz w:val="20"/>
                <w:szCs w:val="20"/>
              </w:rPr>
              <w:t xml:space="preserve"> </w:t>
            </w:r>
            <w:r w:rsidRPr="00785E5F">
              <w:rPr>
                <w:sz w:val="20"/>
                <w:szCs w:val="20"/>
              </w:rPr>
              <w:t xml:space="preserve">and subsequently meet complementary blocks of local </w:t>
            </w:r>
            <w:r w:rsidRPr="00785E5F">
              <w:rPr>
                <w:b/>
                <w:bCs/>
                <w:sz w:val="20"/>
                <w:szCs w:val="20"/>
              </w:rPr>
              <w:t xml:space="preserve">Demand </w:t>
            </w:r>
            <w:r w:rsidRPr="00785E5F">
              <w:rPr>
                <w:sz w:val="20"/>
                <w:szCs w:val="20"/>
              </w:rPr>
              <w:t xml:space="preserve">so as to form a </w:t>
            </w:r>
            <w:r w:rsidRPr="00785E5F">
              <w:rPr>
                <w:b/>
                <w:bCs/>
                <w:sz w:val="20"/>
                <w:szCs w:val="20"/>
              </w:rPr>
              <w:t>Power Island</w:t>
            </w:r>
            <w:r w:rsidRPr="00785E5F">
              <w:rPr>
                <w:sz w:val="20"/>
                <w:szCs w:val="20"/>
              </w:rPr>
              <w:t>. A</w:t>
            </w:r>
            <w:r w:rsidR="00785E5F">
              <w:rPr>
                <w:sz w:val="20"/>
                <w:szCs w:val="20"/>
              </w:rPr>
              <w:t>n</w:t>
            </w:r>
            <w:r w:rsidRPr="00785E5F">
              <w:rPr>
                <w:sz w:val="20"/>
                <w:szCs w:val="20"/>
              </w:rPr>
              <w:t xml:space="preserve"> </w:t>
            </w:r>
            <w:r w:rsidR="00785E5F" w:rsidRPr="00785E5F">
              <w:rPr>
                <w:b/>
                <w:bCs/>
                <w:sz w:val="20"/>
                <w:szCs w:val="20"/>
              </w:rPr>
              <w:t xml:space="preserve">Offshore </w:t>
            </w:r>
            <w:r w:rsidRPr="00785E5F">
              <w:rPr>
                <w:b/>
                <w:bCs/>
                <w:sz w:val="20"/>
                <w:szCs w:val="20"/>
              </w:rPr>
              <w:t>Local Joint Restoration Plan</w:t>
            </w:r>
            <w:r w:rsidRPr="00785E5F">
              <w:rPr>
                <w:sz w:val="20"/>
                <w:szCs w:val="20"/>
              </w:rPr>
              <w:t xml:space="preserve"> may require the use of </w:t>
            </w:r>
            <w:r w:rsidRPr="00785E5F">
              <w:rPr>
                <w:b/>
                <w:bCs/>
                <w:sz w:val="20"/>
                <w:szCs w:val="20"/>
              </w:rPr>
              <w:t>Top Up Restoration Plant</w:t>
            </w:r>
            <w:r w:rsidRPr="00785E5F">
              <w:rPr>
                <w:sz w:val="20"/>
                <w:szCs w:val="20"/>
              </w:rPr>
              <w:t>.</w:t>
            </w:r>
          </w:p>
          <w:p w14:paraId="667C01CF" w14:textId="77777777" w:rsidR="00B27414" w:rsidRPr="00785E5F" w:rsidRDefault="00B27414" w:rsidP="00B27414">
            <w:pPr>
              <w:pStyle w:val="Default"/>
              <w:jc w:val="both"/>
              <w:rPr>
                <w:sz w:val="20"/>
                <w:szCs w:val="20"/>
              </w:rPr>
            </w:pPr>
          </w:p>
          <w:p w14:paraId="30FDBA32" w14:textId="585B9D16" w:rsidR="00EB1E5D" w:rsidRPr="00BA1BD4" w:rsidRDefault="00B27414" w:rsidP="00EB1E5D">
            <w:pPr>
              <w:pStyle w:val="Default"/>
              <w:jc w:val="both"/>
              <w:rPr>
                <w:sz w:val="20"/>
                <w:szCs w:val="20"/>
              </w:rPr>
            </w:pPr>
            <w:r w:rsidRPr="00785E5F">
              <w:rPr>
                <w:sz w:val="20"/>
                <w:szCs w:val="20"/>
              </w:rPr>
              <w:t>A</w:t>
            </w:r>
            <w:r w:rsidR="00785E5F">
              <w:rPr>
                <w:sz w:val="20"/>
                <w:szCs w:val="20"/>
              </w:rPr>
              <w:t>n</w:t>
            </w:r>
            <w:r w:rsidRPr="00785E5F">
              <w:rPr>
                <w:sz w:val="20"/>
                <w:szCs w:val="20"/>
              </w:rPr>
              <w:t xml:space="preserve"> </w:t>
            </w:r>
            <w:r w:rsidR="00785E5F" w:rsidRPr="00785E5F">
              <w:rPr>
                <w:b/>
                <w:bCs/>
                <w:sz w:val="20"/>
                <w:szCs w:val="20"/>
              </w:rPr>
              <w:t>Offshore</w:t>
            </w:r>
            <w:r w:rsidR="00785E5F">
              <w:rPr>
                <w:sz w:val="20"/>
                <w:szCs w:val="20"/>
              </w:rPr>
              <w:t xml:space="preserve"> </w:t>
            </w:r>
            <w:r w:rsidRPr="00785E5F">
              <w:rPr>
                <w:b/>
                <w:bCs/>
                <w:sz w:val="20"/>
                <w:szCs w:val="20"/>
              </w:rPr>
              <w:t>Local Joint Restoration Plan</w:t>
            </w:r>
            <w:r w:rsidRPr="00785E5F">
              <w:rPr>
                <w:sz w:val="20"/>
                <w:szCs w:val="20"/>
              </w:rPr>
              <w:t xml:space="preserve"> is distinct from and falls outside the provisions of a</w:t>
            </w:r>
            <w:r w:rsidR="00431A78">
              <w:rPr>
                <w:sz w:val="20"/>
                <w:szCs w:val="20"/>
              </w:rPr>
              <w:t xml:space="preserve"> </w:t>
            </w:r>
            <w:r w:rsidRPr="00785E5F">
              <w:rPr>
                <w:b/>
                <w:bCs/>
                <w:sz w:val="20"/>
                <w:szCs w:val="20"/>
              </w:rPr>
              <w:t xml:space="preserve">Distribution Restoration </w:t>
            </w:r>
            <w:r w:rsidR="00002FCB" w:rsidRPr="00785E5F">
              <w:rPr>
                <w:b/>
                <w:bCs/>
                <w:sz w:val="20"/>
                <w:szCs w:val="20"/>
              </w:rPr>
              <w:t xml:space="preserve">Zone </w:t>
            </w:r>
            <w:r w:rsidRPr="00785E5F">
              <w:rPr>
                <w:b/>
                <w:bCs/>
                <w:sz w:val="20"/>
                <w:szCs w:val="20"/>
              </w:rPr>
              <w:t>Plan</w:t>
            </w:r>
            <w:r w:rsidRPr="00785E5F">
              <w:rPr>
                <w:sz w:val="20"/>
                <w:szCs w:val="20"/>
              </w:rPr>
              <w:t xml:space="preserve"> </w:t>
            </w:r>
          </w:p>
        </w:tc>
      </w:tr>
      <w:tr w:rsidR="00EB1E5D" w:rsidRPr="007E0B31" w14:paraId="664F02B9" w14:textId="77777777" w:rsidTr="490DE6A8">
        <w:trPr>
          <w:cantSplit/>
        </w:trPr>
        <w:tc>
          <w:tcPr>
            <w:tcW w:w="2884" w:type="dxa"/>
          </w:tcPr>
          <w:p w14:paraId="0E0F222D" w14:textId="77777777" w:rsidR="00EB1E5D" w:rsidRPr="007E0B31" w:rsidRDefault="00EB1E5D" w:rsidP="00EB1E5D">
            <w:pPr>
              <w:pStyle w:val="Arial11Bold"/>
              <w:rPr>
                <w:rFonts w:cs="Arial"/>
              </w:rPr>
            </w:pPr>
            <w:r w:rsidRPr="007E0B31">
              <w:rPr>
                <w:rFonts w:cs="Arial"/>
              </w:rPr>
              <w:t>Offshore Non-Synchronous Generating Unit</w:t>
            </w:r>
          </w:p>
        </w:tc>
        <w:tc>
          <w:tcPr>
            <w:tcW w:w="6634" w:type="dxa"/>
          </w:tcPr>
          <w:p w14:paraId="759EC095" w14:textId="12A9D85E" w:rsidR="00EB1E5D" w:rsidRPr="007E0B31" w:rsidRDefault="00EB1E5D" w:rsidP="00EB1E5D">
            <w:pPr>
              <w:pStyle w:val="TableArial11"/>
              <w:rPr>
                <w:rFonts w:cs="Arial"/>
              </w:rPr>
            </w:pPr>
            <w:r w:rsidRPr="007E0B31">
              <w:rPr>
                <w:rFonts w:cs="Arial"/>
              </w:rPr>
              <w:t xml:space="preserve">An </w:t>
            </w:r>
            <w:r w:rsidRPr="007E0B31">
              <w:rPr>
                <w:rFonts w:cs="Arial"/>
                <w:b/>
              </w:rPr>
              <w:t>Offshore Generating Unit</w:t>
            </w:r>
            <w:r w:rsidRPr="007E0B31">
              <w:rPr>
                <w:rFonts w:cs="Arial"/>
              </w:rPr>
              <w:t xml:space="preserve"> that is not an </w:t>
            </w:r>
            <w:r w:rsidRPr="007E0B31">
              <w:rPr>
                <w:rFonts w:cs="Arial"/>
                <w:b/>
              </w:rPr>
              <w:t>Offshore Synchronous Generating Unit</w:t>
            </w:r>
            <w:r w:rsidRPr="007E0B31">
              <w:rPr>
                <w:rFonts w:cs="Arial"/>
              </w:rPr>
              <w:t xml:space="preserve"> including for the avoidance of doubt a </w:t>
            </w:r>
            <w:r w:rsidRPr="007E0B31">
              <w:rPr>
                <w:rFonts w:cs="Arial"/>
                <w:b/>
              </w:rPr>
              <w:t>Power Park Unit</w:t>
            </w:r>
            <w:r w:rsidRPr="007E0B31">
              <w:rPr>
                <w:rFonts w:cs="Arial"/>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located </w:t>
            </w:r>
            <w:r w:rsidRPr="007E0B31">
              <w:rPr>
                <w:rFonts w:cs="Arial"/>
                <w:b/>
              </w:rPr>
              <w:t>Offshore</w:t>
            </w:r>
            <w:r w:rsidRPr="007E0B31">
              <w:rPr>
                <w:rFonts w:cs="Arial"/>
              </w:rPr>
              <w:t>.</w:t>
            </w:r>
          </w:p>
        </w:tc>
      </w:tr>
      <w:tr w:rsidR="00EB1E5D" w:rsidRPr="007E0B31" w14:paraId="549C699C" w14:textId="77777777" w:rsidTr="490DE6A8">
        <w:trPr>
          <w:cantSplit/>
        </w:trPr>
        <w:tc>
          <w:tcPr>
            <w:tcW w:w="2884" w:type="dxa"/>
          </w:tcPr>
          <w:p w14:paraId="002850F2" w14:textId="77777777" w:rsidR="00EB1E5D" w:rsidRPr="007E0B31" w:rsidRDefault="00EB1E5D" w:rsidP="00EB1E5D">
            <w:pPr>
              <w:pStyle w:val="Arial11Bold"/>
              <w:rPr>
                <w:rFonts w:cs="Arial"/>
              </w:rPr>
            </w:pPr>
            <w:r w:rsidRPr="007E0B31">
              <w:rPr>
                <w:rFonts w:cs="Arial"/>
              </w:rPr>
              <w:t>Offshore Platform</w:t>
            </w:r>
          </w:p>
        </w:tc>
        <w:tc>
          <w:tcPr>
            <w:tcW w:w="6634" w:type="dxa"/>
          </w:tcPr>
          <w:p w14:paraId="25B6104F" w14:textId="77777777" w:rsidR="00EB1E5D" w:rsidRPr="007E0B31" w:rsidRDefault="00EB1E5D" w:rsidP="00EB1E5D">
            <w:pPr>
              <w:pStyle w:val="TableArial11"/>
              <w:rPr>
                <w:rFonts w:cs="Arial"/>
              </w:rPr>
            </w:pPr>
            <w:r w:rsidRPr="007E0B31">
              <w:rPr>
                <w:rFonts w:cs="Arial"/>
              </w:rPr>
              <w:t xml:space="preserve">A single structure comprising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includes one or more </w:t>
            </w:r>
            <w:r w:rsidRPr="007E0B31">
              <w:rPr>
                <w:rFonts w:cs="Arial"/>
                <w:b/>
              </w:rPr>
              <w:t>Offshore Grid Entry Points</w:t>
            </w:r>
            <w:r w:rsidRPr="007E0B31">
              <w:rPr>
                <w:rFonts w:cs="Arial"/>
              </w:rPr>
              <w:t>.</w:t>
            </w:r>
          </w:p>
        </w:tc>
      </w:tr>
      <w:tr w:rsidR="00EB1E5D" w:rsidRPr="007E0B31" w14:paraId="76D5DA50" w14:textId="77777777" w:rsidTr="490DE6A8">
        <w:trPr>
          <w:cantSplit/>
        </w:trPr>
        <w:tc>
          <w:tcPr>
            <w:tcW w:w="2884" w:type="dxa"/>
          </w:tcPr>
          <w:p w14:paraId="0F8C75C5" w14:textId="77777777" w:rsidR="00EB1E5D" w:rsidRPr="007E0B31" w:rsidRDefault="00EB1E5D" w:rsidP="00EB1E5D">
            <w:pPr>
              <w:pStyle w:val="Arial11Bold"/>
              <w:rPr>
                <w:rFonts w:cs="Arial"/>
              </w:rPr>
            </w:pPr>
            <w:r w:rsidRPr="007E0B31">
              <w:rPr>
                <w:rFonts w:cs="Arial"/>
              </w:rPr>
              <w:lastRenderedPageBreak/>
              <w:t>Offshore Power Park Module</w:t>
            </w:r>
          </w:p>
        </w:tc>
        <w:tc>
          <w:tcPr>
            <w:tcW w:w="6634" w:type="dxa"/>
          </w:tcPr>
          <w:p w14:paraId="1A8EAFDB" w14:textId="77777777" w:rsidR="00EB1E5D" w:rsidRPr="007E0B31" w:rsidRDefault="00EB1E5D" w:rsidP="00EB1E5D">
            <w:pPr>
              <w:pStyle w:val="TableArial11"/>
              <w:rPr>
                <w:rFonts w:cs="Arial"/>
              </w:rPr>
            </w:pPr>
            <w:bookmarkStart w:id="53" w:name="OLE_LINK1"/>
            <w:r w:rsidRPr="007E0B31">
              <w:rPr>
                <w:rFonts w:cs="Arial"/>
              </w:rPr>
              <w:t xml:space="preserve">A collection of one or more </w:t>
            </w:r>
            <w:r w:rsidRPr="007E0B31">
              <w:rPr>
                <w:rFonts w:cs="Arial"/>
                <w:b/>
              </w:rPr>
              <w:t>Offshore Power Park Strings</w:t>
            </w:r>
            <w:r w:rsidRPr="007E0B31">
              <w:rPr>
                <w:rFonts w:cs="Arial"/>
              </w:rPr>
              <w:t xml:space="preserve"> (registered as a </w:t>
            </w:r>
            <w:r w:rsidRPr="007E0B31">
              <w:rPr>
                <w:rFonts w:cs="Arial"/>
                <w:b/>
              </w:rPr>
              <w:t xml:space="preserve">Power Park Module </w:t>
            </w:r>
            <w:r w:rsidRPr="007E0B31">
              <w:rPr>
                <w:rFonts w:cs="Arial"/>
              </w:rPr>
              <w:t xml:space="preserve">under the </w:t>
            </w:r>
            <w:r w:rsidRPr="007E0B31">
              <w:rPr>
                <w:rFonts w:cs="Arial"/>
                <w:b/>
              </w:rPr>
              <w:t>PC</w:t>
            </w:r>
            <w:r w:rsidRPr="007E0B31">
              <w:rPr>
                <w:rFonts w:cs="Arial"/>
              </w:rPr>
              <w:t xml:space="preserve">). There is no limit to the number of </w:t>
            </w:r>
            <w:r w:rsidRPr="007E0B31">
              <w:rPr>
                <w:rFonts w:cs="Arial"/>
                <w:b/>
              </w:rPr>
              <w:t>Power Park Strings</w:t>
            </w:r>
            <w:r w:rsidRPr="007E0B31">
              <w:rPr>
                <w:rFonts w:cs="Arial"/>
              </w:rPr>
              <w:t xml:space="preserve"> within the </w:t>
            </w:r>
            <w:r w:rsidRPr="007E0B31">
              <w:rPr>
                <w:rFonts w:cs="Arial"/>
                <w:b/>
              </w:rPr>
              <w:t>Power Park Module</w:t>
            </w:r>
            <w:r w:rsidRPr="007E0B31">
              <w:rPr>
                <w:rFonts w:cs="Arial"/>
              </w:rPr>
              <w:t>, so long as they either:</w:t>
            </w:r>
          </w:p>
          <w:p w14:paraId="6EFD1B41"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connect to the same busbar which cannot be electrically split; or </w:t>
            </w:r>
          </w:p>
          <w:p w14:paraId="7F0B7D60"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connect to a collection of directly electrically connected busbars of the same nominal voltage and are configured in accordance with the operating arrangements set out in the relevant </w:t>
            </w:r>
            <w:r w:rsidRPr="007E0B31">
              <w:rPr>
                <w:rFonts w:cs="Arial"/>
                <w:b/>
              </w:rPr>
              <w:t>Bilateral Agreement</w:t>
            </w:r>
            <w:r w:rsidRPr="007E0B31">
              <w:rPr>
                <w:rFonts w:cs="Arial"/>
              </w:rPr>
              <w:t>.</w:t>
            </w:r>
            <w:bookmarkEnd w:id="53"/>
          </w:p>
        </w:tc>
      </w:tr>
      <w:tr w:rsidR="00EB1E5D" w:rsidRPr="007E0B31" w14:paraId="3532A847" w14:textId="77777777" w:rsidTr="490DE6A8">
        <w:trPr>
          <w:cantSplit/>
        </w:trPr>
        <w:tc>
          <w:tcPr>
            <w:tcW w:w="2884" w:type="dxa"/>
          </w:tcPr>
          <w:p w14:paraId="05251472" w14:textId="77777777" w:rsidR="00EB1E5D" w:rsidRPr="007E0B31" w:rsidRDefault="00EB1E5D" w:rsidP="00EB1E5D">
            <w:pPr>
              <w:pStyle w:val="Arial11Bold"/>
              <w:rPr>
                <w:rFonts w:cs="Arial"/>
              </w:rPr>
            </w:pPr>
            <w:r w:rsidRPr="007E0B31">
              <w:rPr>
                <w:rFonts w:cs="Arial"/>
              </w:rPr>
              <w:t>Offshore Power Park String</w:t>
            </w:r>
          </w:p>
        </w:tc>
        <w:tc>
          <w:tcPr>
            <w:tcW w:w="6634" w:type="dxa"/>
          </w:tcPr>
          <w:p w14:paraId="7A8E03BF" w14:textId="4A4B8989" w:rsidR="00EB1E5D" w:rsidRPr="007E0B31" w:rsidRDefault="00EB1E5D" w:rsidP="00EB1E5D">
            <w:pPr>
              <w:pStyle w:val="TableArial11"/>
              <w:rPr>
                <w:rFonts w:cs="Arial"/>
              </w:rPr>
            </w:pPr>
            <w:r w:rsidRPr="007E0B31">
              <w:rPr>
                <w:rFonts w:cs="Arial"/>
              </w:rPr>
              <w:t xml:space="preserve">A collection of </w:t>
            </w:r>
            <w:r w:rsidRPr="007E0B31">
              <w:rPr>
                <w:rFonts w:cs="Arial"/>
                <w:b/>
              </w:rPr>
              <w:t>Offshore Generating Units</w:t>
            </w:r>
            <w:r w:rsidRPr="007E0B31">
              <w:rPr>
                <w:rFonts w:cs="Arial"/>
              </w:rPr>
              <w:t xml:space="preserve"> or </w:t>
            </w:r>
            <w:r w:rsidRPr="007E0B31">
              <w:rPr>
                <w:rFonts w:cs="Arial"/>
                <w:b/>
              </w:rPr>
              <w:t>Power Park Units</w:t>
            </w:r>
            <w:r w:rsidRPr="00A87826">
              <w:rPr>
                <w:b/>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that are powered by an </w:t>
            </w:r>
            <w:r w:rsidRPr="007E0B31">
              <w:rPr>
                <w:rFonts w:cs="Arial"/>
                <w:b/>
              </w:rPr>
              <w:t>Intermittent Power Source</w:t>
            </w:r>
            <w:r w:rsidRPr="007E0B31">
              <w:rPr>
                <w:rFonts w:cs="Arial"/>
              </w:rPr>
              <w:t xml:space="preserve">, joined together by cables forming part of a </w:t>
            </w:r>
            <w:r w:rsidRPr="007E0B31">
              <w:rPr>
                <w:rFonts w:cs="Arial"/>
                <w:b/>
              </w:rPr>
              <w:t>User System</w:t>
            </w:r>
            <w:r w:rsidRPr="007E0B31">
              <w:rPr>
                <w:rFonts w:cs="Arial"/>
              </w:rPr>
              <w:t xml:space="preserve"> with a single point of connection to an </w:t>
            </w:r>
            <w:r w:rsidRPr="007E0B31">
              <w:rPr>
                <w:rFonts w:cs="Arial"/>
                <w:b/>
              </w:rPr>
              <w:t>Offshore Transmission System</w:t>
            </w:r>
            <w:r w:rsidRPr="007E0B31">
              <w:rPr>
                <w:rFonts w:cs="Arial"/>
              </w:rPr>
              <w:t xml:space="preserve">. The connection to an </w:t>
            </w:r>
            <w:r w:rsidRPr="007E0B31">
              <w:rPr>
                <w:rFonts w:cs="Arial"/>
                <w:b/>
              </w:rPr>
              <w:t>Offshore Transmission System</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 xml:space="preserve">. </w:t>
            </w:r>
          </w:p>
        </w:tc>
      </w:tr>
      <w:tr w:rsidR="00EB1E5D" w:rsidRPr="007E0B31" w14:paraId="1B55EDF9" w14:textId="77777777" w:rsidTr="490DE6A8">
        <w:trPr>
          <w:cantSplit/>
        </w:trPr>
        <w:tc>
          <w:tcPr>
            <w:tcW w:w="2884" w:type="dxa"/>
          </w:tcPr>
          <w:p w14:paraId="736E893A" w14:textId="77777777" w:rsidR="00EB1E5D" w:rsidRPr="007E0B31" w:rsidRDefault="00EB1E5D" w:rsidP="00EB1E5D">
            <w:pPr>
              <w:pStyle w:val="Arial11Bold"/>
              <w:rPr>
                <w:rFonts w:cs="Arial"/>
              </w:rPr>
            </w:pPr>
            <w:r w:rsidRPr="007E0B31">
              <w:rPr>
                <w:rFonts w:cs="Arial"/>
              </w:rPr>
              <w:t>Offshore Synchronous Generating Unit</w:t>
            </w:r>
          </w:p>
        </w:tc>
        <w:tc>
          <w:tcPr>
            <w:tcW w:w="6634" w:type="dxa"/>
          </w:tcPr>
          <w:p w14:paraId="72936350" w14:textId="1BEFFF2B" w:rsidR="00EB1E5D" w:rsidRPr="007E0B31" w:rsidRDefault="00EB1E5D" w:rsidP="00EB1E5D">
            <w:pPr>
              <w:pStyle w:val="TableArial11"/>
              <w:rPr>
                <w:rFonts w:cs="Arial"/>
              </w:rPr>
            </w:pPr>
            <w:r w:rsidRPr="007E0B31">
              <w:rPr>
                <w:rFonts w:cs="Arial"/>
              </w:rPr>
              <w:t>A</w:t>
            </w:r>
            <w:r>
              <w:rPr>
                <w:rFonts w:cs="Arial"/>
                <w:b/>
              </w:rPr>
              <w:t xml:space="preserve"> </w:t>
            </w:r>
            <w:r w:rsidRPr="007E0B31">
              <w:rPr>
                <w:rFonts w:cs="Arial"/>
                <w:b/>
              </w:rPr>
              <w:t>Generating Unit</w:t>
            </w:r>
            <w:r w:rsidRPr="007E0B31">
              <w:rPr>
                <w:rFonts w:cs="Arial"/>
              </w:rPr>
              <w:t xml:space="preserve"> </w:t>
            </w:r>
            <w:r>
              <w:rPr>
                <w:rFonts w:cs="Arial"/>
              </w:rPr>
              <w:t xml:space="preserve">or </w:t>
            </w:r>
            <w:r w:rsidRPr="009E0B39">
              <w:rPr>
                <w:rFonts w:cs="Arial"/>
                <w:b/>
              </w:rPr>
              <w:t>Synchronous Electricity Storage Unit</w:t>
            </w:r>
            <w:r>
              <w:rPr>
                <w:rFonts w:cs="Arial"/>
              </w:rPr>
              <w:t xml:space="preserve"> located </w:t>
            </w:r>
            <w:r w:rsidRPr="009E0B39">
              <w:rPr>
                <w:rFonts w:cs="Arial"/>
                <w:b/>
              </w:rPr>
              <w:t>Offshore</w:t>
            </w:r>
            <w:r>
              <w:rPr>
                <w:rFonts w:cs="Arial"/>
              </w:rPr>
              <w:t xml:space="preserve"> </w:t>
            </w:r>
            <w:r w:rsidRPr="007E0B31">
              <w:rPr>
                <w:rFonts w:cs="Arial"/>
              </w:rPr>
              <w:t xml:space="preserve">which could be part of an </w:t>
            </w:r>
            <w:r w:rsidRPr="007E0B31">
              <w:rPr>
                <w:rFonts w:cs="Arial"/>
                <w:b/>
              </w:rPr>
              <w:t>Offshore Synchronous Power Generating Module</w:t>
            </w:r>
            <w:r w:rsidRPr="007E0B31">
              <w:rPr>
                <w:rFonts w:cs="Arial"/>
              </w:rPr>
              <w:t xml:space="preserve"> 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EB1E5D" w:rsidRPr="007E0B31" w14:paraId="62F839C9" w14:textId="77777777" w:rsidTr="490DE6A8">
        <w:trPr>
          <w:cantSplit/>
        </w:trPr>
        <w:tc>
          <w:tcPr>
            <w:tcW w:w="2884" w:type="dxa"/>
          </w:tcPr>
          <w:p w14:paraId="4A973150" w14:textId="77777777" w:rsidR="00EB1E5D" w:rsidRPr="007E0B31" w:rsidRDefault="00EB1E5D" w:rsidP="00EB1E5D">
            <w:pPr>
              <w:pStyle w:val="Arial11Bold"/>
              <w:spacing w:before="0"/>
              <w:rPr>
                <w:rFonts w:cs="Arial"/>
              </w:rPr>
            </w:pPr>
            <w:r w:rsidRPr="007E0B31">
              <w:rPr>
                <w:rFonts w:cs="Arial"/>
              </w:rPr>
              <w:t>Offshore Synchronous Power Generating Module</w:t>
            </w:r>
          </w:p>
        </w:tc>
        <w:tc>
          <w:tcPr>
            <w:tcW w:w="6634" w:type="dxa"/>
          </w:tcPr>
          <w:p w14:paraId="3E6A84C6" w14:textId="77777777" w:rsidR="00EB1E5D" w:rsidRDefault="00EB1E5D" w:rsidP="00EB1E5D">
            <w:pPr>
              <w:pStyle w:val="Level1Text"/>
              <w:tabs>
                <w:tab w:val="left" w:pos="1701"/>
              </w:tabs>
              <w:spacing w:after="0" w:line="240" w:lineRule="auto"/>
              <w:jc w:val="both"/>
              <w:rPr>
                <w:rFonts w:cs="Arial"/>
                <w:b/>
                <w:color w:val="auto"/>
              </w:rPr>
            </w:pPr>
            <w:r w:rsidRPr="007E0B31">
              <w:rPr>
                <w:rFonts w:cs="Arial"/>
                <w:color w:val="auto"/>
              </w:rPr>
              <w:t>A</w:t>
            </w:r>
            <w:r w:rsidRPr="007E0B31">
              <w:rPr>
                <w:rFonts w:cs="Arial"/>
                <w:b/>
                <w:color w:val="auto"/>
              </w:rPr>
              <w:t xml:space="preserve"> Syn</w:t>
            </w:r>
            <w:r>
              <w:rPr>
                <w:rFonts w:cs="Arial"/>
                <w:b/>
                <w:color w:val="auto"/>
              </w:rPr>
              <w:t>c</w:t>
            </w:r>
            <w:r w:rsidRPr="007E0B31">
              <w:rPr>
                <w:rFonts w:cs="Arial"/>
                <w:b/>
                <w:color w:val="auto"/>
              </w:rPr>
              <w:t xml:space="preserve">hronous Power Generating Module </w:t>
            </w:r>
            <w:r w:rsidRPr="00BF0063">
              <w:rPr>
                <w:rFonts w:cs="Arial"/>
                <w:color w:val="auto"/>
              </w:rPr>
              <w:t>or</w:t>
            </w:r>
            <w:r>
              <w:rPr>
                <w:rFonts w:cs="Arial"/>
                <w:b/>
                <w:color w:val="auto"/>
              </w:rPr>
              <w:t xml:space="preserve"> Synchronous </w:t>
            </w:r>
          </w:p>
          <w:p w14:paraId="254BAB52" w14:textId="006F06F5" w:rsidR="00EB1E5D" w:rsidRPr="007E0B31" w:rsidDel="004B6FBB" w:rsidRDefault="00EB1E5D" w:rsidP="00EB1E5D">
            <w:pPr>
              <w:pStyle w:val="Level1Text"/>
              <w:tabs>
                <w:tab w:val="left" w:pos="1701"/>
              </w:tabs>
              <w:spacing w:after="0" w:line="240" w:lineRule="auto"/>
              <w:jc w:val="both"/>
              <w:rPr>
                <w:rFonts w:cs="Arial"/>
                <w:color w:val="auto"/>
                <w:lang w:val="en-GB"/>
              </w:rPr>
            </w:pPr>
            <w:r>
              <w:rPr>
                <w:rFonts w:cs="Arial"/>
                <w:b/>
                <w:color w:val="auto"/>
              </w:rPr>
              <w:t xml:space="preserve">Electricity Storage Module </w:t>
            </w:r>
            <w:r w:rsidRPr="007E0B31">
              <w:rPr>
                <w:rFonts w:cs="Arial"/>
                <w:color w:val="auto"/>
              </w:rPr>
              <w:t>located</w:t>
            </w:r>
            <w:r w:rsidRPr="007E0B31">
              <w:rPr>
                <w:rFonts w:cs="Arial"/>
                <w:b/>
                <w:color w:val="auto"/>
              </w:rPr>
              <w:t xml:space="preserve"> Offshore</w:t>
            </w:r>
            <w:r w:rsidRPr="007E0B31">
              <w:rPr>
                <w:rFonts w:cs="Arial"/>
                <w:color w:val="auto"/>
              </w:rPr>
              <w:t>.</w:t>
            </w:r>
          </w:p>
        </w:tc>
      </w:tr>
      <w:tr w:rsidR="00EB1E5D" w:rsidRPr="007E0B31" w14:paraId="2A9A58D2" w14:textId="77777777" w:rsidTr="490DE6A8">
        <w:trPr>
          <w:cantSplit/>
        </w:trPr>
        <w:tc>
          <w:tcPr>
            <w:tcW w:w="2884" w:type="dxa"/>
          </w:tcPr>
          <w:p w14:paraId="67CDBB6B" w14:textId="77777777" w:rsidR="00EB1E5D" w:rsidRPr="007E0B31" w:rsidRDefault="00EB1E5D" w:rsidP="00EB1E5D">
            <w:pPr>
              <w:pStyle w:val="Arial11Bold"/>
              <w:rPr>
                <w:rFonts w:cs="Arial"/>
              </w:rPr>
            </w:pPr>
            <w:r w:rsidRPr="007E0B31">
              <w:rPr>
                <w:rFonts w:cs="Arial"/>
              </w:rPr>
              <w:t>Offshore Tender Process</w:t>
            </w:r>
          </w:p>
        </w:tc>
        <w:tc>
          <w:tcPr>
            <w:tcW w:w="6634" w:type="dxa"/>
          </w:tcPr>
          <w:p w14:paraId="5A9BEB2F" w14:textId="77777777" w:rsidR="00EB1E5D" w:rsidRPr="007E0B31" w:rsidRDefault="00EB1E5D" w:rsidP="00EB1E5D">
            <w:pPr>
              <w:pStyle w:val="TableArial11"/>
              <w:rPr>
                <w:rFonts w:cs="Arial"/>
              </w:rPr>
            </w:pPr>
            <w:r w:rsidRPr="007E0B31">
              <w:rPr>
                <w:rFonts w:cs="Arial"/>
              </w:rPr>
              <w:t xml:space="preserve">The process followed by the </w:t>
            </w:r>
            <w:r w:rsidRPr="007E0B31">
              <w:rPr>
                <w:rFonts w:cs="Arial"/>
                <w:b/>
              </w:rPr>
              <w:t>Authority</w:t>
            </w:r>
            <w:r w:rsidRPr="007E0B31">
              <w:rPr>
                <w:rFonts w:cs="Arial"/>
              </w:rPr>
              <w:t xml:space="preserve"> to make, in prescribed cases, a determination on a competitive basis of the person to whom an offshore transmission licence is to be granted.</w:t>
            </w:r>
          </w:p>
        </w:tc>
      </w:tr>
      <w:tr w:rsidR="00EB1E5D" w:rsidRPr="007E0B31" w14:paraId="3A48C7BE" w14:textId="77777777" w:rsidTr="490DE6A8">
        <w:trPr>
          <w:cantSplit/>
        </w:trPr>
        <w:tc>
          <w:tcPr>
            <w:tcW w:w="2884" w:type="dxa"/>
          </w:tcPr>
          <w:p w14:paraId="7E4E3598" w14:textId="77777777" w:rsidR="00EB1E5D" w:rsidRPr="007E0B31" w:rsidRDefault="00EB1E5D" w:rsidP="00EB1E5D">
            <w:pPr>
              <w:pStyle w:val="Arial11Bold"/>
              <w:rPr>
                <w:rFonts w:cs="Arial"/>
                <w:highlight w:val="yellow"/>
              </w:rPr>
            </w:pPr>
            <w:r w:rsidRPr="007E0B31">
              <w:rPr>
                <w:rFonts w:cs="Arial"/>
              </w:rPr>
              <w:t>Offshore Transmission Distribution Connection Agreement</w:t>
            </w:r>
          </w:p>
        </w:tc>
        <w:tc>
          <w:tcPr>
            <w:tcW w:w="6634" w:type="dxa"/>
          </w:tcPr>
          <w:p w14:paraId="196B0919" w14:textId="1C3D4F10" w:rsidR="00EB1E5D" w:rsidRPr="007E0B31" w:rsidRDefault="00EB1E5D" w:rsidP="00EB1E5D">
            <w:pPr>
              <w:pStyle w:val="TableArial11"/>
              <w:rPr>
                <w:rFonts w:cs="Arial"/>
              </w:rPr>
            </w:pPr>
            <w:r w:rsidRPr="007E0B31">
              <w:rPr>
                <w:rFonts w:cs="Arial"/>
              </w:rPr>
              <w:t xml:space="preserve">An agreement entered into by </w:t>
            </w:r>
            <w:r>
              <w:rPr>
                <w:rFonts w:cs="Arial"/>
                <w:b/>
              </w:rPr>
              <w:t>The Company</w:t>
            </w:r>
            <w:r w:rsidRPr="007E0B31">
              <w:rPr>
                <w:rFonts w:cs="Arial"/>
              </w:rPr>
              <w:t xml:space="preserve"> and a</w:t>
            </w:r>
            <w:r w:rsidRPr="007E0B31">
              <w:rPr>
                <w:rFonts w:cs="Arial"/>
                <w:b/>
              </w:rPr>
              <w:t xml:space="preserve"> Network Operator</w:t>
            </w:r>
            <w:r w:rsidRPr="007E0B31">
              <w:rPr>
                <w:rFonts w:cs="Arial"/>
              </w:rPr>
              <w:t xml:space="preserve"> in respect of the connection to and use of a </w:t>
            </w:r>
            <w:r w:rsidRPr="007E0B31">
              <w:rPr>
                <w:rFonts w:cs="Arial"/>
                <w:b/>
              </w:rPr>
              <w:t>Network Operator’s</w:t>
            </w:r>
            <w:r w:rsidRPr="007E0B31">
              <w:rPr>
                <w:rFonts w:cs="Arial"/>
              </w:rPr>
              <w:t xml:space="preserve"> </w:t>
            </w:r>
            <w:r w:rsidRPr="007E0B31">
              <w:rPr>
                <w:rFonts w:cs="Arial"/>
                <w:b/>
              </w:rPr>
              <w:t>User</w:t>
            </w:r>
            <w:r w:rsidRPr="007E0B31">
              <w:rPr>
                <w:rFonts w:cs="Arial"/>
              </w:rPr>
              <w:t xml:space="preserve"> </w:t>
            </w:r>
            <w:r w:rsidRPr="007E0B31">
              <w:rPr>
                <w:rFonts w:cs="Arial"/>
                <w:b/>
              </w:rPr>
              <w:t xml:space="preserve">System </w:t>
            </w:r>
            <w:r w:rsidRPr="007E0B31">
              <w:rPr>
                <w:rFonts w:cs="Arial"/>
              </w:rPr>
              <w:t>by</w:t>
            </w:r>
            <w:r w:rsidRPr="007E0B31">
              <w:rPr>
                <w:rFonts w:cs="Arial"/>
                <w:b/>
              </w:rPr>
              <w:t xml:space="preserve"> </w:t>
            </w:r>
            <w:r w:rsidRPr="007E0B31">
              <w:rPr>
                <w:rFonts w:cs="Arial"/>
              </w:rPr>
              <w:t xml:space="preserve">an </w:t>
            </w:r>
            <w:r w:rsidRPr="007E0B31">
              <w:rPr>
                <w:rFonts w:cs="Arial"/>
                <w:b/>
              </w:rPr>
              <w:t>Offshore Transmission System</w:t>
            </w:r>
            <w:r w:rsidRPr="007E0B31">
              <w:rPr>
                <w:rFonts w:cs="Arial"/>
              </w:rPr>
              <w:t xml:space="preserve">. </w:t>
            </w:r>
          </w:p>
        </w:tc>
      </w:tr>
      <w:tr w:rsidR="00EB1E5D" w:rsidRPr="007E0B31" w14:paraId="10413532" w14:textId="77777777" w:rsidTr="490DE6A8">
        <w:trPr>
          <w:cantSplit/>
        </w:trPr>
        <w:tc>
          <w:tcPr>
            <w:tcW w:w="2884" w:type="dxa"/>
          </w:tcPr>
          <w:p w14:paraId="15239EB1" w14:textId="77777777" w:rsidR="00EB1E5D" w:rsidRPr="007E0B31" w:rsidRDefault="00EB1E5D" w:rsidP="00EB1E5D">
            <w:pPr>
              <w:pStyle w:val="Arial11Bold"/>
              <w:rPr>
                <w:rFonts w:cs="Arial"/>
              </w:rPr>
            </w:pPr>
            <w:r w:rsidRPr="007E0B31">
              <w:rPr>
                <w:rFonts w:cs="Arial"/>
              </w:rPr>
              <w:t>Offshore Transmission Licensee</w:t>
            </w:r>
          </w:p>
        </w:tc>
        <w:tc>
          <w:tcPr>
            <w:tcW w:w="6634" w:type="dxa"/>
          </w:tcPr>
          <w:p w14:paraId="128B978A" w14:textId="77777777" w:rsidR="00EB1E5D" w:rsidRPr="007E0B31" w:rsidRDefault="00EB1E5D" w:rsidP="00EB1E5D">
            <w:pPr>
              <w:pStyle w:val="TableArial11"/>
              <w:rPr>
                <w:rFonts w:cs="Arial"/>
              </w:rPr>
            </w:pPr>
            <w:r w:rsidRPr="007E0B31">
              <w:rPr>
                <w:rFonts w:cs="Arial"/>
                <w:lang w:val="en-US"/>
              </w:rPr>
              <w:t xml:space="preserve">Such person in relation to whose </w:t>
            </w:r>
            <w:r w:rsidRPr="007E0B31">
              <w:rPr>
                <w:rFonts w:cs="Arial"/>
                <w:b/>
                <w:lang w:val="en-US"/>
              </w:rPr>
              <w:t xml:space="preserve">Transmission </w:t>
            </w:r>
            <w:proofErr w:type="spellStart"/>
            <w:r w:rsidRPr="007E0B31">
              <w:rPr>
                <w:rFonts w:cs="Arial"/>
                <w:b/>
                <w:lang w:val="en-US"/>
              </w:rPr>
              <w:t>Licence</w:t>
            </w:r>
            <w:proofErr w:type="spellEnd"/>
            <w:r w:rsidRPr="007E0B31">
              <w:rPr>
                <w:rFonts w:cs="Arial"/>
                <w:b/>
                <w:lang w:val="en-US"/>
              </w:rPr>
              <w:t xml:space="preserve"> </w:t>
            </w:r>
            <w:r w:rsidRPr="007E0B31">
              <w:rPr>
                <w:rFonts w:cs="Arial"/>
                <w:lang w:val="en-US"/>
              </w:rPr>
              <w:t xml:space="preserve">the standard conditions in Section E (offshore transmission owner standard conditions) of such </w:t>
            </w:r>
            <w:r w:rsidRPr="007E0B31">
              <w:rPr>
                <w:rFonts w:cs="Arial"/>
                <w:b/>
                <w:lang w:val="en-US"/>
              </w:rPr>
              <w:t xml:space="preserve">Transmission </w:t>
            </w:r>
            <w:proofErr w:type="spellStart"/>
            <w:r w:rsidRPr="007E0B31">
              <w:rPr>
                <w:rFonts w:cs="Arial"/>
                <w:b/>
                <w:lang w:val="en-US"/>
              </w:rPr>
              <w:t>Licence</w:t>
            </w:r>
            <w:proofErr w:type="spellEnd"/>
            <w:r w:rsidRPr="007E0B31">
              <w:rPr>
                <w:rFonts w:cs="Arial"/>
                <w:lang w:val="en-US"/>
              </w:rPr>
              <w:t xml:space="preserve"> have been given effect, or any person in that prospective role who has acceded to the </w:t>
            </w:r>
            <w:r w:rsidRPr="007E0B31">
              <w:rPr>
                <w:rFonts w:cs="Arial"/>
                <w:b/>
                <w:lang w:val="en-US"/>
              </w:rPr>
              <w:t>STC</w:t>
            </w:r>
            <w:r w:rsidRPr="007E0B31">
              <w:rPr>
                <w:rFonts w:cs="Arial"/>
                <w:lang w:val="en-US"/>
              </w:rPr>
              <w:t>.</w:t>
            </w:r>
          </w:p>
        </w:tc>
      </w:tr>
      <w:tr w:rsidR="00EB1E5D" w:rsidRPr="007E0B31" w14:paraId="1CDE4693" w14:textId="77777777" w:rsidTr="490DE6A8">
        <w:trPr>
          <w:cantSplit/>
        </w:trPr>
        <w:tc>
          <w:tcPr>
            <w:tcW w:w="2884" w:type="dxa"/>
          </w:tcPr>
          <w:p w14:paraId="30A26B26" w14:textId="77777777" w:rsidR="00EB1E5D" w:rsidRPr="007E0B31" w:rsidRDefault="00EB1E5D" w:rsidP="00EB1E5D">
            <w:pPr>
              <w:pStyle w:val="Arial11Bold"/>
              <w:rPr>
                <w:rFonts w:cs="Arial"/>
                <w:highlight w:val="yellow"/>
              </w:rPr>
            </w:pPr>
            <w:r w:rsidRPr="007E0B31">
              <w:rPr>
                <w:rFonts w:cs="Arial"/>
              </w:rPr>
              <w:t>Offshore Transmission System</w:t>
            </w:r>
          </w:p>
        </w:tc>
        <w:tc>
          <w:tcPr>
            <w:tcW w:w="6634" w:type="dxa"/>
          </w:tcPr>
          <w:p w14:paraId="61F55C2E" w14:textId="77777777" w:rsidR="00EB1E5D" w:rsidRPr="007E0B31" w:rsidRDefault="00EB1E5D" w:rsidP="00EB1E5D">
            <w:pPr>
              <w:pStyle w:val="TableArial11"/>
              <w:rPr>
                <w:rFonts w:cs="Arial"/>
              </w:rPr>
            </w:pPr>
            <w:r w:rsidRPr="007E0B31">
              <w:rPr>
                <w:rFonts w:cs="Arial"/>
              </w:rPr>
              <w:t xml:space="preserve">A system consisting (wholly or mainly) of high voltage electric lines 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and includes any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and meters in connection with the transmission of electricity but does not include any </w:t>
            </w:r>
            <w:r w:rsidRPr="007E0B31">
              <w:rPr>
                <w:rFonts w:cs="Arial"/>
                <w:b/>
              </w:rPr>
              <w:t>Remote Transmission Assets</w:t>
            </w:r>
            <w:r w:rsidRPr="007E0B31">
              <w:rPr>
                <w:rFonts w:cs="Arial"/>
              </w:rPr>
              <w:t xml:space="preserve">. </w:t>
            </w:r>
            <w:r>
              <w:rPr>
                <w:rFonts w:cs="Arial"/>
              </w:rPr>
              <w:t xml:space="preserve"> </w:t>
            </w:r>
            <w:r w:rsidRPr="007E0B31">
              <w:rPr>
                <w:rFonts w:cs="Arial"/>
              </w:rPr>
              <w:t xml:space="preserve">An </w:t>
            </w:r>
            <w:r w:rsidRPr="007E0B31">
              <w:rPr>
                <w:rFonts w:cs="Arial"/>
                <w:b/>
              </w:rPr>
              <w:t>Offshore Transmission System</w:t>
            </w:r>
            <w:r w:rsidRPr="007E0B31">
              <w:rPr>
                <w:rFonts w:cs="Arial"/>
              </w:rPr>
              <w:t xml:space="preserve"> extends from the </w:t>
            </w:r>
            <w:r w:rsidRPr="007E0B31">
              <w:rPr>
                <w:rFonts w:cs="Arial"/>
                <w:b/>
              </w:rPr>
              <w:t>Interface Point</w:t>
            </w:r>
            <w:r w:rsidRPr="007E0B31">
              <w:rPr>
                <w:rFonts w:cs="Arial"/>
              </w:rPr>
              <w:t xml:space="preserve">, or the </w:t>
            </w:r>
            <w:r w:rsidRPr="007E0B31">
              <w:rPr>
                <w:rFonts w:cs="Arial"/>
                <w:b/>
              </w:rPr>
              <w:t>Offshore</w:t>
            </w:r>
            <w:r w:rsidRPr="007E0B31">
              <w:rPr>
                <w:rFonts w:cs="Arial"/>
              </w:rPr>
              <w:t xml:space="preserve"> </w:t>
            </w:r>
            <w:r w:rsidRPr="007E0B31">
              <w:rPr>
                <w:rFonts w:cs="Arial"/>
                <w:b/>
              </w:rPr>
              <w:t>Grid Entry Point(s)</w:t>
            </w:r>
            <w:r w:rsidRPr="007E0B31">
              <w:rPr>
                <w:rFonts w:cs="Arial"/>
              </w:rPr>
              <w:t xml:space="preserve"> and may include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and </w:t>
            </w:r>
            <w:r w:rsidRPr="007E0B31">
              <w:rPr>
                <w:rFonts w:cs="Arial"/>
                <w:b/>
              </w:rPr>
              <w:t>Offshore</w:t>
            </w:r>
            <w:r w:rsidRPr="007E0B31">
              <w:rPr>
                <w:rFonts w:cs="Arial"/>
              </w:rPr>
              <w:t xml:space="preserve"> and, where the context permits, references to the </w:t>
            </w:r>
            <w:r w:rsidRPr="007E0B31">
              <w:rPr>
                <w:rFonts w:cs="Arial"/>
                <w:b/>
              </w:rPr>
              <w:t xml:space="preserve">Offshore Transmission System </w:t>
            </w:r>
            <w:r w:rsidRPr="007E0B31">
              <w:rPr>
                <w:rFonts w:cs="Arial"/>
              </w:rPr>
              <w:t xml:space="preserve">includes </w:t>
            </w:r>
            <w:r w:rsidRPr="007E0B31">
              <w:rPr>
                <w:rFonts w:cs="Arial"/>
                <w:b/>
              </w:rPr>
              <w:t>OTSUA</w:t>
            </w:r>
            <w:r w:rsidRPr="007E0B31">
              <w:rPr>
                <w:rFonts w:cs="Arial"/>
              </w:rPr>
              <w:t xml:space="preserve">. </w:t>
            </w:r>
          </w:p>
        </w:tc>
      </w:tr>
      <w:tr w:rsidR="00EB1E5D" w:rsidRPr="007E0B31" w14:paraId="77766430" w14:textId="77777777" w:rsidTr="490DE6A8">
        <w:trPr>
          <w:cantSplit/>
        </w:trPr>
        <w:tc>
          <w:tcPr>
            <w:tcW w:w="2884" w:type="dxa"/>
          </w:tcPr>
          <w:p w14:paraId="16464488" w14:textId="77777777" w:rsidR="00EB1E5D" w:rsidRPr="007E0B31" w:rsidRDefault="00EB1E5D" w:rsidP="00EB1E5D">
            <w:pPr>
              <w:pStyle w:val="Arial11Bold"/>
              <w:rPr>
                <w:rFonts w:cs="Arial"/>
              </w:rPr>
            </w:pPr>
            <w:r w:rsidRPr="007E0B31">
              <w:rPr>
                <w:rFonts w:cs="Arial"/>
              </w:rPr>
              <w:lastRenderedPageBreak/>
              <w:t xml:space="preserve">Offshore Transmission System Development User Works </w:t>
            </w:r>
            <w:r w:rsidRPr="007E0B31">
              <w:rPr>
                <w:rFonts w:cs="Arial"/>
                <w:b w:val="0"/>
              </w:rPr>
              <w:t>or</w:t>
            </w:r>
            <w:r w:rsidRPr="007E0B31">
              <w:rPr>
                <w:rFonts w:cs="Arial"/>
              </w:rPr>
              <w:t xml:space="preserve"> OTSDUW</w:t>
            </w:r>
          </w:p>
        </w:tc>
        <w:tc>
          <w:tcPr>
            <w:tcW w:w="6634" w:type="dxa"/>
          </w:tcPr>
          <w:p w14:paraId="20BFC1B1" w14:textId="77777777" w:rsidR="00EB1E5D" w:rsidRPr="007E0B31" w:rsidRDefault="00EB1E5D" w:rsidP="00EB1E5D">
            <w:pPr>
              <w:pStyle w:val="TableArial11"/>
              <w:rPr>
                <w:rFonts w:cs="Arial"/>
              </w:rPr>
            </w:pPr>
            <w:r w:rsidRPr="007E0B31">
              <w:rPr>
                <w:rFonts w:cs="Arial"/>
              </w:rPr>
              <w:t xml:space="preserve">In relation to a particular </w:t>
            </w:r>
            <w:r w:rsidRPr="007E0B31">
              <w:rPr>
                <w:rFonts w:cs="Arial"/>
                <w:b/>
              </w:rPr>
              <w:t>User</w:t>
            </w:r>
            <w:r w:rsidRPr="007E0B31">
              <w:rPr>
                <w:rFonts w:cs="Arial"/>
              </w:rPr>
              <w:t xml:space="preserve"> where the </w:t>
            </w:r>
            <w:r w:rsidRPr="007E0B31">
              <w:rPr>
                <w:rFonts w:cs="Arial"/>
                <w:b/>
                <w:bCs/>
              </w:rPr>
              <w:t>OTSDUW Arrangements</w:t>
            </w:r>
            <w:r w:rsidRPr="007E0B31">
              <w:rPr>
                <w:rFonts w:cs="Arial"/>
                <w:bCs/>
              </w:rPr>
              <w:t xml:space="preserve"> </w:t>
            </w:r>
            <w:r w:rsidRPr="007E0B31">
              <w:rPr>
                <w:rFonts w:cs="Arial"/>
              </w:rPr>
              <w:t xml:space="preserve">apply, means those activities and/or works for the design, planning, consenting and/or construction and installation of the </w:t>
            </w:r>
            <w:r w:rsidRPr="007E0B31">
              <w:rPr>
                <w:rFonts w:cs="Arial"/>
                <w:b/>
                <w:bCs/>
              </w:rPr>
              <w:t xml:space="preserve">Offshore Transmission System </w:t>
            </w:r>
            <w:r w:rsidRPr="007E0B31">
              <w:rPr>
                <w:rFonts w:cs="Arial"/>
              </w:rPr>
              <w:t xml:space="preserve">to be undertaken by the </w:t>
            </w:r>
            <w:r w:rsidRPr="007E0B31">
              <w:rPr>
                <w:rFonts w:cs="Arial"/>
                <w:b/>
              </w:rPr>
              <w:t>User</w:t>
            </w:r>
            <w:r w:rsidRPr="007E0B31">
              <w:rPr>
                <w:rFonts w:cs="Arial"/>
              </w:rPr>
              <w:t xml:space="preserve"> as identified in Part 2 of Appendix I of the relevant </w:t>
            </w:r>
            <w:r w:rsidRPr="007E0B31">
              <w:rPr>
                <w:rFonts w:cs="Arial"/>
                <w:b/>
              </w:rPr>
              <w:t>Construction Agreement</w:t>
            </w:r>
            <w:r w:rsidRPr="007E0B31">
              <w:rPr>
                <w:rFonts w:cs="Arial"/>
              </w:rPr>
              <w:t>.</w:t>
            </w:r>
          </w:p>
        </w:tc>
      </w:tr>
      <w:tr w:rsidR="00EB1E5D" w:rsidRPr="007E0B31" w14:paraId="47AC59A7" w14:textId="77777777" w:rsidTr="490DE6A8">
        <w:trPr>
          <w:cantSplit/>
        </w:trPr>
        <w:tc>
          <w:tcPr>
            <w:tcW w:w="2884" w:type="dxa"/>
          </w:tcPr>
          <w:p w14:paraId="13EE6AD2" w14:textId="77777777" w:rsidR="00EB1E5D" w:rsidRPr="007E0B31" w:rsidRDefault="00EB1E5D" w:rsidP="00EB1E5D">
            <w:pPr>
              <w:pStyle w:val="Arial11Bold"/>
              <w:rPr>
                <w:rFonts w:cs="Arial"/>
              </w:rPr>
            </w:pPr>
            <w:r w:rsidRPr="007E0B31">
              <w:rPr>
                <w:rFonts w:cs="Arial"/>
              </w:rPr>
              <w:t xml:space="preserve">Offshore Transmission System User Assets </w:t>
            </w:r>
            <w:r w:rsidRPr="007E0B31">
              <w:rPr>
                <w:rFonts w:cs="Arial"/>
                <w:b w:val="0"/>
              </w:rPr>
              <w:t>or</w:t>
            </w:r>
            <w:r w:rsidRPr="007E0B31">
              <w:rPr>
                <w:rFonts w:cs="Arial"/>
              </w:rPr>
              <w:t xml:space="preserve"> OTSUA</w:t>
            </w:r>
          </w:p>
        </w:tc>
        <w:tc>
          <w:tcPr>
            <w:tcW w:w="6634" w:type="dxa"/>
          </w:tcPr>
          <w:p w14:paraId="3C84A4A0" w14:textId="77777777" w:rsidR="00EB1E5D" w:rsidRPr="007E0B31" w:rsidRDefault="00EB1E5D" w:rsidP="00EB1E5D">
            <w:pPr>
              <w:pStyle w:val="TableArial11"/>
              <w:rPr>
                <w:rFonts w:cs="Arial"/>
              </w:rPr>
            </w:pPr>
            <w:r w:rsidRPr="007E0B31">
              <w:rPr>
                <w:rFonts w:cs="Arial"/>
                <w:b/>
              </w:rPr>
              <w:t>OTSDUW Plant and Apparatus</w:t>
            </w:r>
            <w:r w:rsidRPr="007E0B31">
              <w:rPr>
                <w:rFonts w:cs="Arial"/>
              </w:rPr>
              <w:t xml:space="preserve"> constructed and/or installed by a </w:t>
            </w:r>
            <w:r w:rsidRPr="007E0B31">
              <w:rPr>
                <w:rFonts w:cs="Arial"/>
                <w:b/>
              </w:rPr>
              <w:t>User</w:t>
            </w:r>
            <w:r w:rsidRPr="007E0B31">
              <w:rPr>
                <w:rFonts w:cs="Arial"/>
              </w:rPr>
              <w:t xml:space="preserve"> under the </w:t>
            </w:r>
            <w:r w:rsidRPr="007E0B31">
              <w:rPr>
                <w:rFonts w:cs="Arial"/>
                <w:b/>
              </w:rPr>
              <w:t xml:space="preserve">OTSDUW Arrangements </w:t>
            </w:r>
            <w:r w:rsidRPr="007E0B31">
              <w:rPr>
                <w:rFonts w:cs="Arial"/>
              </w:rPr>
              <w:t xml:space="preserve">which form an </w:t>
            </w:r>
            <w:r w:rsidRPr="007E0B31">
              <w:rPr>
                <w:rFonts w:cs="Arial"/>
                <w:b/>
              </w:rPr>
              <w:t>Offshore Transmission System</w:t>
            </w:r>
            <w:r w:rsidRPr="007E0B31">
              <w:rPr>
                <w:rFonts w:cs="Arial"/>
              </w:rPr>
              <w:t xml:space="preserve"> that once transferred to a </w:t>
            </w:r>
            <w:r w:rsidRPr="007E0B31">
              <w:rPr>
                <w:rFonts w:cs="Arial"/>
                <w:b/>
              </w:rPr>
              <w:t>Relevant Transmission Licensee</w:t>
            </w:r>
            <w:r w:rsidRPr="007E0B31">
              <w:rPr>
                <w:rFonts w:cs="Arial"/>
              </w:rPr>
              <w:t xml:space="preserve"> under an </w:t>
            </w:r>
            <w:r w:rsidRPr="007E0B31">
              <w:rPr>
                <w:rFonts w:cs="Arial"/>
                <w:b/>
              </w:rPr>
              <w:t>Offshore Tender Process</w:t>
            </w:r>
            <w:r w:rsidRPr="007E0B31">
              <w:rPr>
                <w:rFonts w:cs="Arial"/>
              </w:rPr>
              <w:t xml:space="preserve"> will become part of the </w:t>
            </w:r>
            <w:r w:rsidRPr="007E0B31">
              <w:rPr>
                <w:rFonts w:cs="Arial"/>
                <w:b/>
              </w:rPr>
              <w:t>National Electricity Transmission System</w:t>
            </w:r>
            <w:r w:rsidRPr="007E0B31">
              <w:rPr>
                <w:rFonts w:cs="Arial"/>
              </w:rPr>
              <w:t>.</w:t>
            </w:r>
          </w:p>
        </w:tc>
      </w:tr>
      <w:tr w:rsidR="00EB1E5D" w:rsidRPr="007E0B31" w14:paraId="3C6964B2" w14:textId="77777777" w:rsidTr="490DE6A8">
        <w:trPr>
          <w:cantSplit/>
        </w:trPr>
        <w:tc>
          <w:tcPr>
            <w:tcW w:w="2884" w:type="dxa"/>
          </w:tcPr>
          <w:p w14:paraId="39F8391B" w14:textId="77777777" w:rsidR="00EB1E5D" w:rsidRPr="007E0B31" w:rsidRDefault="00EB1E5D" w:rsidP="00EB1E5D">
            <w:pPr>
              <w:pStyle w:val="Arial11Bold"/>
              <w:rPr>
                <w:rFonts w:cs="Arial"/>
                <w:highlight w:val="yellow"/>
              </w:rPr>
            </w:pPr>
            <w:r w:rsidRPr="007E0B31">
              <w:rPr>
                <w:rFonts w:cs="Arial"/>
              </w:rPr>
              <w:t>Offshore Waters</w:t>
            </w:r>
          </w:p>
        </w:tc>
        <w:tc>
          <w:tcPr>
            <w:tcW w:w="6634" w:type="dxa"/>
          </w:tcPr>
          <w:p w14:paraId="02B387B2" w14:textId="77777777" w:rsidR="00EB1E5D" w:rsidRPr="007E0B31" w:rsidRDefault="00EB1E5D" w:rsidP="00EB1E5D">
            <w:pPr>
              <w:pStyle w:val="TableArial11"/>
              <w:rPr>
                <w:rFonts w:cs="Arial"/>
              </w:rPr>
            </w:pPr>
            <w:r w:rsidRPr="007E0B31">
              <w:rPr>
                <w:rFonts w:cs="Arial"/>
              </w:rPr>
              <w:t>Has the meaning given to “offshore waters” in Section 90(9) of the Energy Act 2004.</w:t>
            </w:r>
          </w:p>
        </w:tc>
      </w:tr>
      <w:tr w:rsidR="00EB1E5D" w:rsidRPr="007E0B31" w14:paraId="466BFA2A" w14:textId="77777777" w:rsidTr="490DE6A8">
        <w:trPr>
          <w:cantSplit/>
        </w:trPr>
        <w:tc>
          <w:tcPr>
            <w:tcW w:w="2884" w:type="dxa"/>
          </w:tcPr>
          <w:p w14:paraId="3248E0E0" w14:textId="77777777" w:rsidR="00EB1E5D" w:rsidRPr="007E0B31" w:rsidRDefault="00EB1E5D" w:rsidP="00EB1E5D">
            <w:pPr>
              <w:pStyle w:val="Arial11Bold"/>
              <w:rPr>
                <w:rFonts w:cs="Arial"/>
              </w:rPr>
            </w:pPr>
            <w:r w:rsidRPr="007E0B31">
              <w:rPr>
                <w:rFonts w:cs="Arial"/>
              </w:rPr>
              <w:t>Offshore Works Assumptions</w:t>
            </w:r>
          </w:p>
        </w:tc>
        <w:tc>
          <w:tcPr>
            <w:tcW w:w="6634" w:type="dxa"/>
          </w:tcPr>
          <w:p w14:paraId="30E7C48C" w14:textId="77777777" w:rsidR="00EB1E5D" w:rsidRPr="007E0B31" w:rsidRDefault="00EB1E5D" w:rsidP="00EB1E5D">
            <w:pPr>
              <w:pStyle w:val="TableArial11"/>
              <w:rPr>
                <w:rFonts w:cs="Arial"/>
              </w:rPr>
            </w:pPr>
            <w:r w:rsidRPr="007E0B31">
              <w:rPr>
                <w:rFonts w:cs="Arial"/>
              </w:rPr>
              <w:t xml:space="preserve">In relation to a particular </w:t>
            </w:r>
            <w:r w:rsidRPr="007E0B31">
              <w:rPr>
                <w:rFonts w:cs="Arial"/>
                <w:b/>
              </w:rPr>
              <w:t>User</w:t>
            </w:r>
            <w:r w:rsidRPr="00A87826">
              <w:rPr>
                <w:rFonts w:cs="Arial"/>
                <w:bCs/>
              </w:rPr>
              <w:t>,</w:t>
            </w:r>
            <w:r w:rsidRPr="007E0B31">
              <w:rPr>
                <w:rFonts w:cs="Arial"/>
              </w:rPr>
              <w:t xml:space="preserve"> means those assumptions set out in Appendix P of the relevant </w:t>
            </w:r>
            <w:r w:rsidRPr="007E0B31">
              <w:rPr>
                <w:rFonts w:cs="Arial"/>
                <w:b/>
              </w:rPr>
              <w:t>Construction Agreement</w:t>
            </w:r>
            <w:r w:rsidRPr="007E0B31">
              <w:rPr>
                <w:rFonts w:cs="Arial"/>
              </w:rPr>
              <w:t xml:space="preserve"> as amended from time to time.</w:t>
            </w:r>
          </w:p>
        </w:tc>
      </w:tr>
      <w:tr w:rsidR="00EB1E5D" w:rsidRPr="007E0B31" w14:paraId="2CC977C3" w14:textId="77777777" w:rsidTr="490DE6A8">
        <w:trPr>
          <w:cantSplit/>
        </w:trPr>
        <w:tc>
          <w:tcPr>
            <w:tcW w:w="2884" w:type="dxa"/>
          </w:tcPr>
          <w:p w14:paraId="3768E5CA" w14:textId="77777777" w:rsidR="00EB1E5D" w:rsidRPr="007E0B31" w:rsidRDefault="00EB1E5D" w:rsidP="00EB1E5D">
            <w:pPr>
              <w:pStyle w:val="Arial11Bold"/>
              <w:rPr>
                <w:rFonts w:cs="Arial"/>
                <w:highlight w:val="yellow"/>
              </w:rPr>
            </w:pPr>
            <w:r w:rsidRPr="007E0B31">
              <w:rPr>
                <w:rFonts w:cs="Arial"/>
              </w:rPr>
              <w:t>Onshore</w:t>
            </w:r>
          </w:p>
        </w:tc>
        <w:tc>
          <w:tcPr>
            <w:tcW w:w="6634" w:type="dxa"/>
          </w:tcPr>
          <w:p w14:paraId="4E4449A1" w14:textId="77777777" w:rsidR="00EB1E5D" w:rsidRPr="007E0B31" w:rsidRDefault="00EB1E5D" w:rsidP="00EB1E5D">
            <w:pPr>
              <w:pStyle w:val="TableArial11"/>
              <w:rPr>
                <w:rFonts w:cs="Arial"/>
              </w:rPr>
            </w:pPr>
            <w:r w:rsidRPr="007E0B31">
              <w:rPr>
                <w:rFonts w:cs="Arial"/>
              </w:rPr>
              <w:t xml:space="preserve">Means within </w:t>
            </w:r>
            <w:r w:rsidRPr="007E0B31">
              <w:rPr>
                <w:rFonts w:cs="Arial"/>
                <w:b/>
              </w:rPr>
              <w:t>Great Britain</w:t>
            </w:r>
            <w:r w:rsidRPr="007E0B31">
              <w:rPr>
                <w:rFonts w:cs="Arial"/>
              </w:rPr>
              <w:t>, and when used in conjunction with another term and not defined means that the associated term is to be read accordingly.</w:t>
            </w:r>
          </w:p>
        </w:tc>
      </w:tr>
      <w:tr w:rsidR="00EB1E5D" w:rsidRPr="007E0B31" w14:paraId="36B6B3C3" w14:textId="77777777" w:rsidTr="490DE6A8">
        <w:trPr>
          <w:cantSplit/>
        </w:trPr>
        <w:tc>
          <w:tcPr>
            <w:tcW w:w="2884" w:type="dxa"/>
          </w:tcPr>
          <w:p w14:paraId="48043840" w14:textId="77777777" w:rsidR="00EB1E5D" w:rsidRPr="007E0B31" w:rsidRDefault="00EB1E5D" w:rsidP="00EB1E5D">
            <w:pPr>
              <w:pStyle w:val="Arial11Bold"/>
              <w:rPr>
                <w:rFonts w:cs="Arial"/>
                <w:highlight w:val="yellow"/>
              </w:rPr>
            </w:pPr>
            <w:r w:rsidRPr="007E0B31">
              <w:rPr>
                <w:rFonts w:cs="Arial"/>
              </w:rPr>
              <w:t>Onshore DC Converter</w:t>
            </w:r>
          </w:p>
        </w:tc>
        <w:tc>
          <w:tcPr>
            <w:tcW w:w="6634" w:type="dxa"/>
          </w:tcPr>
          <w:p w14:paraId="64EEC2DE" w14:textId="77777777" w:rsidR="00EB1E5D" w:rsidRPr="007E0B31" w:rsidRDefault="00EB1E5D" w:rsidP="00EB1E5D">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with a </w:t>
            </w:r>
            <w:r w:rsidRPr="007E0B31">
              <w:rPr>
                <w:rFonts w:cs="Arial"/>
                <w:b/>
              </w:rPr>
              <w:t>Completion Date</w:t>
            </w:r>
            <w:r w:rsidRPr="007E0B31">
              <w:rPr>
                <w:rFonts w:cs="Arial"/>
              </w:rPr>
              <w:t xml:space="preserve"> after 1</w:t>
            </w:r>
            <w:r w:rsidRPr="007E0B31">
              <w:rPr>
                <w:rFonts w:cs="Arial"/>
                <w:vertAlign w:val="superscript"/>
              </w:rPr>
              <w:t>st</w:t>
            </w:r>
            <w:r w:rsidRPr="007E0B31">
              <w:rPr>
                <w:rFonts w:cs="Arial"/>
              </w:rPr>
              <w:t xml:space="preserve"> April 2005 used to convert alternating current electricity to direct current electricity, or vice versa. An </w:t>
            </w:r>
            <w:r w:rsidRPr="007E0B31">
              <w:rPr>
                <w:rFonts w:cs="Arial"/>
                <w:b/>
              </w:rPr>
              <w:t>Onshore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DC Converter</w:t>
            </w:r>
            <w:r w:rsidRPr="007E0B31">
              <w:rPr>
                <w:rFonts w:cs="Arial"/>
              </w:rPr>
              <w:t xml:space="preserve"> represents the bipolar configuration. </w:t>
            </w:r>
          </w:p>
        </w:tc>
      </w:tr>
      <w:tr w:rsidR="00EB1E5D" w:rsidRPr="007E0B31" w14:paraId="4A68E7D9" w14:textId="77777777" w:rsidTr="490DE6A8">
        <w:trPr>
          <w:cantSplit/>
        </w:trPr>
        <w:tc>
          <w:tcPr>
            <w:tcW w:w="2884" w:type="dxa"/>
          </w:tcPr>
          <w:p w14:paraId="1A1B1603" w14:textId="77777777" w:rsidR="00EB1E5D" w:rsidRPr="007E0B31" w:rsidRDefault="00EB1E5D" w:rsidP="00EB1E5D">
            <w:pPr>
              <w:pStyle w:val="Arial11Bold"/>
              <w:rPr>
                <w:rFonts w:cs="Arial"/>
              </w:rPr>
            </w:pPr>
            <w:r w:rsidRPr="007E0B31">
              <w:rPr>
                <w:rFonts w:cs="Arial"/>
              </w:rPr>
              <w:t>Onshore Generating Unit</w:t>
            </w:r>
          </w:p>
        </w:tc>
        <w:tc>
          <w:tcPr>
            <w:tcW w:w="6634" w:type="dxa"/>
          </w:tcPr>
          <w:p w14:paraId="1C282039" w14:textId="3958CEB1" w:rsidR="00EB1E5D" w:rsidRPr="007E0B31" w:rsidRDefault="00EB1E5D" w:rsidP="00EB1E5D">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Onshore Synchronous Generating Unit</w:t>
            </w:r>
            <w:r>
              <w:rPr>
                <w:rFonts w:cs="Arial"/>
              </w:rPr>
              <w:t xml:space="preserve"> or </w:t>
            </w:r>
            <w:r w:rsidRPr="007E0B31">
              <w:rPr>
                <w:rFonts w:cs="Arial"/>
                <w:b/>
              </w:rPr>
              <w:t xml:space="preserve">Onshore Non-Synchronous Generating Unit </w:t>
            </w:r>
            <w:r w:rsidRPr="007E0B31">
              <w:rPr>
                <w:rFonts w:cs="Arial"/>
              </w:rPr>
              <w:t xml:space="preserve">which could also be part of a </w:t>
            </w:r>
            <w:r w:rsidRPr="007E0B31">
              <w:rPr>
                <w:rFonts w:cs="Arial"/>
                <w:b/>
              </w:rPr>
              <w:t>Power Generating Module</w:t>
            </w:r>
            <w:r>
              <w:rPr>
                <w:rFonts w:cs="Arial"/>
                <w:b/>
              </w:rPr>
              <w:t xml:space="preserve"> </w:t>
            </w:r>
            <w:r w:rsidRPr="00BF0063">
              <w:rPr>
                <w:rFonts w:cs="Arial"/>
              </w:rPr>
              <w:t>or</w:t>
            </w:r>
            <w:r>
              <w:rPr>
                <w:rFonts w:cs="Arial"/>
                <w:b/>
              </w:rPr>
              <w:t xml:space="preserve"> </w:t>
            </w:r>
            <w:r w:rsidRPr="00BF0063">
              <w:rPr>
                <w:rFonts w:cs="Arial"/>
              </w:rPr>
              <w:t>an</w:t>
            </w:r>
            <w:r>
              <w:rPr>
                <w:rFonts w:cs="Arial"/>
                <w:b/>
              </w:rPr>
              <w:t xml:space="preserve"> Electricity Storage Module</w:t>
            </w:r>
            <w:r w:rsidRPr="007E0B31">
              <w:rPr>
                <w:rFonts w:cs="Arial"/>
              </w:rPr>
              <w:t>.</w:t>
            </w:r>
          </w:p>
        </w:tc>
      </w:tr>
      <w:tr w:rsidR="00EB1E5D" w:rsidRPr="007E0B31" w14:paraId="35FFB4AD" w14:textId="77777777" w:rsidTr="490DE6A8">
        <w:trPr>
          <w:cantSplit/>
        </w:trPr>
        <w:tc>
          <w:tcPr>
            <w:tcW w:w="2884" w:type="dxa"/>
          </w:tcPr>
          <w:p w14:paraId="35935210" w14:textId="77777777" w:rsidR="00EB1E5D" w:rsidRPr="007E0B31" w:rsidRDefault="00EB1E5D" w:rsidP="00EB1E5D">
            <w:pPr>
              <w:pStyle w:val="Arial11Bold"/>
              <w:rPr>
                <w:rFonts w:cs="Arial"/>
              </w:rPr>
            </w:pPr>
            <w:r w:rsidRPr="007E0B31">
              <w:rPr>
                <w:rFonts w:cs="Arial"/>
              </w:rPr>
              <w:t>Onshore Grid Entry Point</w:t>
            </w:r>
          </w:p>
        </w:tc>
        <w:tc>
          <w:tcPr>
            <w:tcW w:w="6634" w:type="dxa"/>
          </w:tcPr>
          <w:p w14:paraId="6FC00EAB" w14:textId="6552310D" w:rsidR="00EB1E5D" w:rsidRPr="007E0B31" w:rsidRDefault="00EB1E5D" w:rsidP="00EB1E5D">
            <w:pPr>
              <w:pStyle w:val="TableArial11"/>
              <w:rPr>
                <w:rFonts w:cs="Arial"/>
              </w:rPr>
            </w:pPr>
            <w:r w:rsidRPr="007E0B31">
              <w:rPr>
                <w:rFonts w:cs="Arial"/>
              </w:rPr>
              <w:t xml:space="preserve">A point at which a </w:t>
            </w:r>
            <w:r w:rsidRPr="007E0B31">
              <w:rPr>
                <w:rFonts w:cs="Arial"/>
                <w:b/>
              </w:rPr>
              <w:t>Onshore Generating Unit</w:t>
            </w:r>
            <w:r w:rsidRPr="007E0B31">
              <w:rPr>
                <w:rFonts w:cs="Arial"/>
              </w:rPr>
              <w:t xml:space="preserve"> or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an </w:t>
            </w:r>
            <w:r w:rsidRPr="007E0B31">
              <w:rPr>
                <w:rFonts w:cs="Arial"/>
                <w:b/>
              </w:rPr>
              <w:t>Onshore Power Generating Module</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DC</w:t>
            </w:r>
            <w:r w:rsidRPr="007E0B31">
              <w:rPr>
                <w:rFonts w:cs="Arial"/>
                <w:b/>
                <w:bCs/>
              </w:rPr>
              <w:t xml:space="preserve"> Converter</w:t>
            </w:r>
            <w:r w:rsidRPr="007E0B31">
              <w:rPr>
                <w:rFonts w:cs="Arial"/>
              </w:rPr>
              <w:t xml:space="preserve"> or an </w:t>
            </w:r>
            <w:r w:rsidRPr="007E0B31">
              <w:rPr>
                <w:rFonts w:cs="Arial"/>
                <w:b/>
              </w:rPr>
              <w:t>Onshore HVDC Converter</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Power Park Module</w:t>
            </w:r>
            <w:r w:rsidRPr="007E0B31">
              <w:rPr>
                <w:rFonts w:cs="Arial"/>
              </w:rPr>
              <w:t xml:space="preserve"> </w:t>
            </w:r>
            <w:r>
              <w:t xml:space="preserve">or an </w:t>
            </w:r>
            <w:r w:rsidRPr="00EF4E5E">
              <w:rPr>
                <w:b/>
              </w:rPr>
              <w:t>Onshore Electricity Storage Module</w:t>
            </w:r>
            <w:r w:rsidRPr="007E0B31">
              <w:rPr>
                <w:rFonts w:cs="Arial"/>
              </w:rPr>
              <w:t xml:space="preserve"> or an </w:t>
            </w:r>
            <w:r w:rsidRPr="007E0B31">
              <w:rPr>
                <w:rFonts w:cs="Arial"/>
                <w:b/>
              </w:rPr>
              <w:t>External Interconnection</w:t>
            </w:r>
            <w:r w:rsidRPr="007E0B31">
              <w:rPr>
                <w:rFonts w:cs="Arial"/>
              </w:rPr>
              <w:t xml:space="preserve">, as the case may be, which is directly connected to the </w:t>
            </w:r>
            <w:r w:rsidRPr="007E0B31">
              <w:rPr>
                <w:rFonts w:cs="Arial"/>
                <w:b/>
              </w:rPr>
              <w:t>Onshore Transmission System</w:t>
            </w:r>
            <w:r w:rsidRPr="007E0B31">
              <w:rPr>
                <w:rFonts w:cs="Arial"/>
              </w:rPr>
              <w:t xml:space="preserve"> connects to the </w:t>
            </w:r>
            <w:r w:rsidRPr="007E0B31">
              <w:rPr>
                <w:rFonts w:cs="Arial"/>
                <w:b/>
              </w:rPr>
              <w:t>Onshore Transmission System</w:t>
            </w:r>
            <w:r w:rsidRPr="007E0B31">
              <w:rPr>
                <w:rFonts w:cs="Arial"/>
              </w:rPr>
              <w:t>.</w:t>
            </w:r>
          </w:p>
        </w:tc>
      </w:tr>
      <w:tr w:rsidR="00EB1E5D" w:rsidRPr="007E0B31" w14:paraId="7ABD28A6" w14:textId="77777777" w:rsidTr="490DE6A8">
        <w:trPr>
          <w:cantSplit/>
        </w:trPr>
        <w:tc>
          <w:tcPr>
            <w:tcW w:w="2884" w:type="dxa"/>
          </w:tcPr>
          <w:p w14:paraId="2DC322BF" w14:textId="77777777" w:rsidR="00EB1E5D" w:rsidRPr="007E0B31" w:rsidRDefault="00EB1E5D" w:rsidP="00EB1E5D">
            <w:pPr>
              <w:pStyle w:val="Arial11Bold"/>
              <w:rPr>
                <w:rFonts w:cs="Arial"/>
                <w:highlight w:val="yellow"/>
              </w:rPr>
            </w:pPr>
            <w:r w:rsidRPr="007E0B31">
              <w:rPr>
                <w:rFonts w:cs="Arial"/>
              </w:rPr>
              <w:t>Onshore HVDC Converter</w:t>
            </w:r>
          </w:p>
        </w:tc>
        <w:tc>
          <w:tcPr>
            <w:tcW w:w="6634" w:type="dxa"/>
          </w:tcPr>
          <w:p w14:paraId="3218C152" w14:textId="77777777" w:rsidR="00EB1E5D" w:rsidRPr="007E0B31" w:rsidRDefault="00EB1E5D" w:rsidP="00EB1E5D">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used to convert alternating current electricity to direct current electricity, or vice versa. An </w:t>
            </w:r>
            <w:r w:rsidRPr="007E0B31">
              <w:rPr>
                <w:rFonts w:cs="Arial"/>
                <w:b/>
              </w:rPr>
              <w:t>Onshore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HVDC Converter</w:t>
            </w:r>
            <w:r w:rsidRPr="007E0B31">
              <w:rPr>
                <w:rFonts w:cs="Arial"/>
              </w:rPr>
              <w:t xml:space="preserve"> represents the bipolar configuration. </w:t>
            </w:r>
          </w:p>
        </w:tc>
      </w:tr>
      <w:tr w:rsidR="00EB1E5D" w:rsidRPr="007E0B31" w14:paraId="47B1C59A" w14:textId="77777777" w:rsidTr="490DE6A8">
        <w:trPr>
          <w:cantSplit/>
        </w:trPr>
        <w:tc>
          <w:tcPr>
            <w:tcW w:w="2884" w:type="dxa"/>
          </w:tcPr>
          <w:p w14:paraId="45CD5B8B" w14:textId="77777777" w:rsidR="00EB1E5D" w:rsidRPr="007E0B31" w:rsidRDefault="00EB1E5D" w:rsidP="00EB1E5D">
            <w:pPr>
              <w:pStyle w:val="Arial11Bold"/>
              <w:rPr>
                <w:rFonts w:cs="Arial"/>
              </w:rPr>
            </w:pPr>
            <w:r w:rsidRPr="007E0B31">
              <w:rPr>
                <w:rFonts w:cs="Arial"/>
              </w:rPr>
              <w:lastRenderedPageBreak/>
              <w:t>Onshore Non-Synchronous Generating Unit</w:t>
            </w:r>
          </w:p>
        </w:tc>
        <w:tc>
          <w:tcPr>
            <w:tcW w:w="6634" w:type="dxa"/>
          </w:tcPr>
          <w:p w14:paraId="723DCB6B" w14:textId="4724C80E"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located </w:t>
            </w:r>
            <w:r w:rsidRPr="007E0B31">
              <w:rPr>
                <w:rFonts w:cs="Arial"/>
                <w:b/>
              </w:rPr>
              <w:t>Onshore</w:t>
            </w:r>
            <w:r w:rsidRPr="007E0B31">
              <w:rPr>
                <w:rFonts w:cs="Arial"/>
              </w:rPr>
              <w:t xml:space="preserve"> that is not a </w:t>
            </w:r>
            <w:r w:rsidRPr="007E0B31">
              <w:rPr>
                <w:rFonts w:cs="Arial"/>
                <w:b/>
              </w:rPr>
              <w:t>Synchronous Generating Unit</w:t>
            </w:r>
            <w:r w:rsidRPr="007E0B31">
              <w:rPr>
                <w:rFonts w:cs="Arial"/>
              </w:rPr>
              <w:t xml:space="preserve"> </w:t>
            </w:r>
            <w:r>
              <w:t xml:space="preserve">or </w:t>
            </w:r>
            <w:r w:rsidRPr="00EF4E5E">
              <w:rPr>
                <w:b/>
              </w:rPr>
              <w:t>Synchronous Electricity Storage Unit</w:t>
            </w:r>
            <w:r w:rsidRPr="007E0B31">
              <w:rPr>
                <w:rFonts w:cs="Arial"/>
              </w:rPr>
              <w:t xml:space="preserve"> including for the avoidance of doubt a </w:t>
            </w:r>
            <w:r w:rsidRPr="007E0B31">
              <w:rPr>
                <w:rFonts w:cs="Arial"/>
                <w:b/>
              </w:rPr>
              <w:t>Power Park Unit</w:t>
            </w:r>
            <w:r w:rsidRPr="007E0B31">
              <w:rPr>
                <w:rFonts w:cs="Arial"/>
              </w:rPr>
              <w:t xml:space="preserve"> </w:t>
            </w:r>
            <w:r>
              <w:t xml:space="preserve">or </w:t>
            </w:r>
            <w:r w:rsidRPr="00EF4E5E">
              <w:rPr>
                <w:b/>
              </w:rPr>
              <w:t>Non-Synchronous Electricity Storage Unit</w:t>
            </w:r>
            <w:r w:rsidRPr="007E0B31">
              <w:rPr>
                <w:rFonts w:cs="Arial"/>
              </w:rPr>
              <w:t xml:space="preserve"> located </w:t>
            </w:r>
            <w:r w:rsidRPr="007E0B31">
              <w:rPr>
                <w:rFonts w:cs="Arial"/>
                <w:b/>
              </w:rPr>
              <w:t>Onshore</w:t>
            </w:r>
            <w:r w:rsidRPr="007E0B31">
              <w:rPr>
                <w:rFonts w:cs="Arial"/>
              </w:rPr>
              <w:t xml:space="preserve">. </w:t>
            </w:r>
          </w:p>
        </w:tc>
      </w:tr>
      <w:tr w:rsidR="00EB1E5D" w:rsidRPr="007E0B31" w14:paraId="5C54790F" w14:textId="77777777" w:rsidTr="490DE6A8">
        <w:trPr>
          <w:cantSplit/>
        </w:trPr>
        <w:tc>
          <w:tcPr>
            <w:tcW w:w="2884" w:type="dxa"/>
          </w:tcPr>
          <w:p w14:paraId="09F676FF" w14:textId="77777777" w:rsidR="00EB1E5D" w:rsidRPr="007E0B31" w:rsidRDefault="00EB1E5D" w:rsidP="00EB1E5D">
            <w:pPr>
              <w:pStyle w:val="Arial11Bold"/>
              <w:rPr>
                <w:rFonts w:cs="Arial"/>
              </w:rPr>
            </w:pPr>
            <w:r w:rsidRPr="007E0B31">
              <w:rPr>
                <w:rFonts w:cs="Arial"/>
              </w:rPr>
              <w:t>Onshore Power Park Module</w:t>
            </w:r>
          </w:p>
        </w:tc>
        <w:tc>
          <w:tcPr>
            <w:tcW w:w="6634" w:type="dxa"/>
          </w:tcPr>
          <w:p w14:paraId="4F3FC424" w14:textId="4AD18E75" w:rsidR="00EB1E5D" w:rsidRPr="007E0B31" w:rsidRDefault="00EB1E5D" w:rsidP="00EB1E5D">
            <w:pPr>
              <w:pStyle w:val="TableArial11"/>
              <w:rPr>
                <w:rFonts w:cs="Arial"/>
              </w:rPr>
            </w:pPr>
            <w:r w:rsidRPr="007E0B31">
              <w:rPr>
                <w:rFonts w:cs="Arial"/>
              </w:rPr>
              <w:t xml:space="preserve">A collection of </w:t>
            </w:r>
            <w:r w:rsidRPr="007E0B31">
              <w:rPr>
                <w:rFonts w:cs="Arial"/>
                <w:b/>
              </w:rPr>
              <w:t>Non-Sy</w:t>
            </w:r>
            <w:r>
              <w:rPr>
                <w:rFonts w:cs="Arial"/>
                <w:b/>
              </w:rPr>
              <w:t>n</w:t>
            </w:r>
            <w:r w:rsidRPr="007E0B31">
              <w:rPr>
                <w:rFonts w:cs="Arial"/>
                <w:b/>
              </w:rPr>
              <w:t>chronous Generating Units</w:t>
            </w:r>
            <w:r w:rsidRPr="0079139F">
              <w:rPr>
                <w:rFonts w:cs="Arial"/>
              </w:rPr>
              <w:t xml:space="preserve"> </w:t>
            </w:r>
            <w:r w:rsidRPr="007E0B31">
              <w:rPr>
                <w:rFonts w:cs="Arial"/>
              </w:rPr>
              <w:t xml:space="preserve">that are powered by an </w:t>
            </w:r>
            <w:r w:rsidRPr="007E0B31">
              <w:rPr>
                <w:rFonts w:cs="Arial"/>
                <w:b/>
              </w:rPr>
              <w:t xml:space="preserve">Intermittent Power Source </w:t>
            </w:r>
            <w:r w:rsidRPr="007E0B31">
              <w:rPr>
                <w:rFonts w:cs="Arial"/>
              </w:rPr>
              <w:t>or connected through power electronic conversion technology</w:t>
            </w:r>
            <w:r>
              <w:rPr>
                <w:rFonts w:cs="Arial"/>
              </w:rPr>
              <w:t xml:space="preserve"> </w:t>
            </w:r>
            <w:r>
              <w:t xml:space="preserve">or </w:t>
            </w:r>
            <w:r w:rsidRPr="00EF4E5E">
              <w:rPr>
                <w:b/>
              </w:rPr>
              <w:t>Non-Synchronous Electricity Storage Units</w:t>
            </w:r>
            <w:r w:rsidRPr="007E0B31">
              <w:rPr>
                <w:rFonts w:cs="Arial"/>
              </w:rPr>
              <w:t xml:space="preserve">, joined together by a </w:t>
            </w:r>
            <w:r w:rsidRPr="007E0B31">
              <w:rPr>
                <w:rFonts w:cs="Arial"/>
                <w:b/>
              </w:rPr>
              <w:t>System</w:t>
            </w:r>
            <w:r w:rsidRPr="007E0B31">
              <w:rPr>
                <w:rFonts w:cs="Arial"/>
              </w:rPr>
              <w:t xml:space="preserve"> </w:t>
            </w:r>
            <w:r>
              <w:t xml:space="preserve">(registered as a </w:t>
            </w:r>
            <w:r w:rsidRPr="00EF4E5E">
              <w:rPr>
                <w:b/>
              </w:rPr>
              <w:t>Power Park Module</w:t>
            </w:r>
            <w:r>
              <w:t xml:space="preserve"> under the </w:t>
            </w:r>
            <w:r w:rsidRPr="00EF4E5E">
              <w:rPr>
                <w:b/>
              </w:rPr>
              <w:t>PC</w:t>
            </w:r>
            <w:r>
              <w:t xml:space="preserve">) </w:t>
            </w:r>
            <w:r w:rsidRPr="007E0B31">
              <w:rPr>
                <w:rFonts w:cs="Arial"/>
              </w:rPr>
              <w:t xml:space="preserve">with a single electrical point of connection directly to the </w:t>
            </w:r>
            <w:r w:rsidRPr="007E0B31">
              <w:rPr>
                <w:rFonts w:cs="Arial"/>
                <w:b/>
              </w:rPr>
              <w:t>Onshore Transmission System</w:t>
            </w:r>
            <w:r w:rsidRPr="007E0B31">
              <w:rPr>
                <w:rFonts w:cs="Arial"/>
              </w:rPr>
              <w:t xml:space="preserve"> (or </w:t>
            </w:r>
            <w:r w:rsidRPr="007E0B31">
              <w:rPr>
                <w:rFonts w:cs="Arial"/>
                <w:b/>
              </w:rPr>
              <w:t xml:space="preserve">User System </w:t>
            </w:r>
            <w:r w:rsidRPr="007E0B31">
              <w:rPr>
                <w:rFonts w:cs="Arial"/>
              </w:rPr>
              <w:t xml:space="preserve">if </w:t>
            </w:r>
            <w:r w:rsidRPr="007E0B31">
              <w:rPr>
                <w:rFonts w:cs="Arial"/>
                <w:b/>
              </w:rPr>
              <w:t>Embedded</w:t>
            </w:r>
            <w:r w:rsidRPr="007E0B31">
              <w:rPr>
                <w:rFonts w:cs="Arial"/>
              </w:rPr>
              <w:t>) with no intermediate</w:t>
            </w:r>
            <w:r w:rsidRPr="007E0B31">
              <w:rPr>
                <w:rFonts w:cs="Arial"/>
                <w:b/>
              </w:rPr>
              <w:t xml:space="preserve"> Offshore Transmission</w:t>
            </w:r>
            <w:r w:rsidRPr="007E0B31">
              <w:rPr>
                <w:rFonts w:cs="Arial"/>
              </w:rPr>
              <w:t xml:space="preserve"> </w:t>
            </w:r>
            <w:r w:rsidRPr="007E0B31">
              <w:rPr>
                <w:rFonts w:cs="Arial"/>
                <w:b/>
              </w:rPr>
              <w:t>System</w:t>
            </w:r>
            <w:r w:rsidRPr="007E0B31">
              <w:rPr>
                <w:rFonts w:cs="Arial"/>
              </w:rPr>
              <w:t xml:space="preserve"> connections. The connection to the </w:t>
            </w:r>
            <w:r w:rsidRPr="007E0B31">
              <w:rPr>
                <w:rFonts w:cs="Arial"/>
                <w:b/>
              </w:rPr>
              <w:t>Onshore Transmission System</w:t>
            </w:r>
            <w:r w:rsidRPr="007E0B31">
              <w:rPr>
                <w:rFonts w:cs="Arial"/>
              </w:rPr>
              <w:t xml:space="preserve"> (or </w:t>
            </w:r>
            <w:r w:rsidRPr="007E0B31">
              <w:rPr>
                <w:rFonts w:cs="Arial"/>
                <w:b/>
              </w:rPr>
              <w:t>User System</w:t>
            </w:r>
            <w:r w:rsidRPr="007E0B31">
              <w:rPr>
                <w:rFonts w:cs="Arial"/>
              </w:rPr>
              <w:t xml:space="preserve"> if </w:t>
            </w:r>
            <w:r w:rsidRPr="007E0B31">
              <w:rPr>
                <w:rFonts w:cs="Arial"/>
                <w:b/>
              </w:rPr>
              <w:t>Embedded</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w:t>
            </w:r>
          </w:p>
        </w:tc>
      </w:tr>
      <w:tr w:rsidR="00EB1E5D" w:rsidRPr="007E0B31" w14:paraId="67BDC2D1" w14:textId="77777777" w:rsidTr="490DE6A8">
        <w:trPr>
          <w:cantSplit/>
        </w:trPr>
        <w:tc>
          <w:tcPr>
            <w:tcW w:w="2884" w:type="dxa"/>
          </w:tcPr>
          <w:p w14:paraId="2FB52871" w14:textId="77777777" w:rsidR="00EB1E5D" w:rsidRPr="007E0B31" w:rsidRDefault="00EB1E5D" w:rsidP="00EB1E5D">
            <w:pPr>
              <w:pStyle w:val="Arial11Bold"/>
              <w:rPr>
                <w:rFonts w:cs="Arial"/>
              </w:rPr>
            </w:pPr>
            <w:r w:rsidRPr="007E0B31">
              <w:rPr>
                <w:rFonts w:cs="Arial"/>
              </w:rPr>
              <w:t>Onshore Synchronous Generating Unit</w:t>
            </w:r>
          </w:p>
        </w:tc>
        <w:tc>
          <w:tcPr>
            <w:tcW w:w="6634" w:type="dxa"/>
          </w:tcPr>
          <w:p w14:paraId="53DD316B" w14:textId="296089E4" w:rsidR="00EB1E5D" w:rsidRPr="007E0B31" w:rsidRDefault="00EB1E5D" w:rsidP="00EB1E5D">
            <w:pPr>
              <w:pStyle w:val="TableArial11"/>
              <w:rPr>
                <w:rFonts w:cs="Arial"/>
              </w:rPr>
            </w:pPr>
            <w:r w:rsidRPr="007E0B31">
              <w:rPr>
                <w:rFonts w:cs="Arial"/>
              </w:rPr>
              <w:t xml:space="preserve">An </w:t>
            </w:r>
            <w:r w:rsidRPr="007E0B31">
              <w:rPr>
                <w:rFonts w:cs="Arial"/>
                <w:b/>
              </w:rPr>
              <w:t>Onshore</w:t>
            </w:r>
            <w:r w:rsidRPr="007E0B31">
              <w:rPr>
                <w:rFonts w:cs="Arial"/>
              </w:rPr>
              <w:t xml:space="preserve"> </w:t>
            </w:r>
            <w:r w:rsidRPr="007E0B31">
              <w:rPr>
                <w:rFonts w:cs="Arial"/>
                <w:b/>
              </w:rPr>
              <w:t>Generating Unit</w:t>
            </w:r>
            <w:r w:rsidRPr="00A87826">
              <w:rPr>
                <w:b/>
              </w:rPr>
              <w:t xml:space="preserve"> </w:t>
            </w:r>
            <w:r>
              <w:t xml:space="preserve">or </w:t>
            </w:r>
            <w:r w:rsidRPr="00EF4E5E">
              <w:rPr>
                <w:b/>
              </w:rPr>
              <w:t>Onshore Synchronous Electricity Storage Unit</w:t>
            </w:r>
            <w:r w:rsidRPr="007E0B31">
              <w:rPr>
                <w:rFonts w:cs="Arial"/>
              </w:rPr>
              <w:t xml:space="preserve"> (which could also be part of an </w:t>
            </w:r>
            <w:r w:rsidRPr="007E0B31">
              <w:rPr>
                <w:rFonts w:cs="Arial"/>
                <w:b/>
              </w:rPr>
              <w:t>Onshore</w:t>
            </w:r>
            <w:r w:rsidRPr="007E0B31">
              <w:rPr>
                <w:rFonts w:cs="Arial"/>
              </w:rPr>
              <w:t xml:space="preserve"> </w:t>
            </w:r>
            <w:r w:rsidRPr="007E0B31">
              <w:rPr>
                <w:rFonts w:cs="Arial"/>
                <w:b/>
              </w:rPr>
              <w:t>Power Generating Module</w:t>
            </w:r>
            <w:r w:rsidRPr="007E0B31">
              <w:rPr>
                <w:rFonts w:cs="Arial"/>
              </w:rPr>
              <w:t xml:space="preserve">) including, for the avoidance of doubt, a </w:t>
            </w:r>
            <w:r w:rsidRPr="007E0B31">
              <w:rPr>
                <w:rFonts w:cs="Arial"/>
                <w:b/>
              </w:rPr>
              <w:t>CCGT Unit</w:t>
            </w:r>
            <w:r w:rsidRPr="007E0B31">
              <w:rPr>
                <w:rFonts w:cs="Arial"/>
              </w:rPr>
              <w:t xml:space="preserve"> </w:t>
            </w:r>
            <w:r>
              <w:t xml:space="preserve">or </w:t>
            </w:r>
            <w:r w:rsidRPr="00EF4E5E">
              <w:rPr>
                <w:b/>
              </w:rPr>
              <w:t>Synchronous Electricity Storage Unit</w:t>
            </w:r>
            <w:r>
              <w:rPr>
                <w:rFonts w:cs="Arial"/>
              </w:rPr>
              <w:t xml:space="preserve"> </w:t>
            </w:r>
            <w:r w:rsidRPr="007E0B31">
              <w:rPr>
                <w:rFonts w:cs="Arial"/>
              </w:rPr>
              <w:t xml:space="preserve">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EB1E5D" w:rsidRPr="007E0B31" w14:paraId="322DBDDD" w14:textId="77777777" w:rsidTr="490DE6A8">
        <w:trPr>
          <w:cantSplit/>
        </w:trPr>
        <w:tc>
          <w:tcPr>
            <w:tcW w:w="2884" w:type="dxa"/>
          </w:tcPr>
          <w:p w14:paraId="75E7A9CF" w14:textId="77777777" w:rsidR="00EB1E5D" w:rsidRPr="007E0B31" w:rsidDel="004B6FBB" w:rsidRDefault="00EB1E5D" w:rsidP="00EB1E5D">
            <w:pPr>
              <w:pStyle w:val="Level1Text"/>
              <w:tabs>
                <w:tab w:val="left" w:pos="34"/>
                <w:tab w:val="left" w:pos="1701"/>
              </w:tabs>
              <w:spacing w:after="0" w:line="240" w:lineRule="auto"/>
              <w:ind w:left="0" w:firstLine="0"/>
              <w:rPr>
                <w:rFonts w:cs="Arial"/>
                <w:b/>
                <w:color w:val="auto"/>
                <w:lang w:val="en-GB"/>
              </w:rPr>
            </w:pPr>
            <w:r w:rsidRPr="007E0B31">
              <w:rPr>
                <w:rFonts w:cs="Arial"/>
                <w:b/>
                <w:color w:val="auto"/>
                <w:lang w:val="en-GB"/>
              </w:rPr>
              <w:t>Onshore Synchronous Power Generating Module</w:t>
            </w:r>
          </w:p>
        </w:tc>
        <w:tc>
          <w:tcPr>
            <w:tcW w:w="6634" w:type="dxa"/>
          </w:tcPr>
          <w:p w14:paraId="3DABEE66" w14:textId="7CF5D79C" w:rsidR="00EB1E5D" w:rsidRDefault="00EB1E5D" w:rsidP="00EB1E5D">
            <w:pPr>
              <w:pStyle w:val="Level1Text"/>
              <w:tabs>
                <w:tab w:val="left" w:pos="1701"/>
              </w:tabs>
              <w:spacing w:after="0" w:line="240" w:lineRule="auto"/>
              <w:rPr>
                <w:b/>
              </w:rPr>
            </w:pPr>
            <w:r w:rsidRPr="007E0B31">
              <w:rPr>
                <w:rFonts w:cs="Arial"/>
                <w:color w:val="auto"/>
              </w:rPr>
              <w:t>A</w:t>
            </w:r>
            <w:r>
              <w:rPr>
                <w:rFonts w:cs="Arial"/>
                <w:b/>
                <w:color w:val="auto"/>
              </w:rPr>
              <w:t xml:space="preserve"> </w:t>
            </w:r>
            <w:r w:rsidRPr="0079139F">
              <w:rPr>
                <w:rFonts w:cs="Arial"/>
                <w:b/>
                <w:color w:val="auto"/>
              </w:rPr>
              <w:t>Synchronous</w:t>
            </w:r>
            <w:r w:rsidRPr="007E0B31">
              <w:rPr>
                <w:rFonts w:cs="Arial"/>
                <w:b/>
                <w:color w:val="auto"/>
              </w:rPr>
              <w:t xml:space="preserve"> Power Generating Module</w:t>
            </w:r>
            <w:r>
              <w:rPr>
                <w:rFonts w:cs="Arial"/>
                <w:b/>
                <w:color w:val="auto"/>
              </w:rPr>
              <w:t xml:space="preserve"> </w:t>
            </w:r>
            <w:r>
              <w:t xml:space="preserve">or </w:t>
            </w:r>
            <w:r w:rsidRPr="00EF4E5E">
              <w:rPr>
                <w:b/>
              </w:rPr>
              <w:t>Synchronous</w:t>
            </w:r>
            <w:r>
              <w:rPr>
                <w:b/>
              </w:rPr>
              <w:t xml:space="preserve"> </w:t>
            </w:r>
          </w:p>
          <w:p w14:paraId="536A5AE4" w14:textId="16C27916" w:rsidR="00EB1E5D" w:rsidRPr="00A87826" w:rsidDel="004B6FBB" w:rsidRDefault="00EB1E5D" w:rsidP="00EB1E5D">
            <w:pPr>
              <w:pStyle w:val="Level1Text"/>
              <w:tabs>
                <w:tab w:val="left" w:pos="1701"/>
              </w:tabs>
              <w:spacing w:after="0" w:line="240" w:lineRule="auto"/>
            </w:pPr>
            <w:r w:rsidRPr="00EF4E5E">
              <w:rPr>
                <w:b/>
              </w:rPr>
              <w:t>Electricity</w:t>
            </w:r>
            <w:r>
              <w:t xml:space="preserve"> </w:t>
            </w:r>
            <w:r w:rsidRPr="00EF4E5E">
              <w:rPr>
                <w:b/>
              </w:rPr>
              <w:t>Storage Module</w:t>
            </w:r>
            <w:r w:rsidRPr="007E0B31">
              <w:rPr>
                <w:rFonts w:cs="Arial"/>
                <w:b/>
                <w:color w:val="auto"/>
              </w:rPr>
              <w:t xml:space="preserve"> </w:t>
            </w:r>
            <w:r w:rsidRPr="007E0B31">
              <w:rPr>
                <w:rFonts w:cs="Arial"/>
                <w:color w:val="auto"/>
              </w:rPr>
              <w:t>located</w:t>
            </w:r>
            <w:r w:rsidRPr="007E0B31">
              <w:rPr>
                <w:rFonts w:cs="Arial"/>
                <w:b/>
                <w:color w:val="auto"/>
              </w:rPr>
              <w:t xml:space="preserve"> Onshore</w:t>
            </w:r>
            <w:r w:rsidRPr="007E0B31">
              <w:rPr>
                <w:rFonts w:cs="Arial"/>
                <w:color w:val="auto"/>
              </w:rPr>
              <w:t>.</w:t>
            </w:r>
          </w:p>
        </w:tc>
      </w:tr>
      <w:tr w:rsidR="00EB1E5D" w:rsidRPr="007E0B31" w14:paraId="57567868" w14:textId="77777777" w:rsidTr="490DE6A8">
        <w:trPr>
          <w:cantSplit/>
        </w:trPr>
        <w:tc>
          <w:tcPr>
            <w:tcW w:w="2884" w:type="dxa"/>
          </w:tcPr>
          <w:p w14:paraId="1FD98361" w14:textId="77777777" w:rsidR="00EB1E5D" w:rsidRPr="007E0B31" w:rsidRDefault="00EB1E5D" w:rsidP="00EB1E5D">
            <w:pPr>
              <w:pStyle w:val="Arial11Bold"/>
              <w:rPr>
                <w:rFonts w:cs="Arial"/>
              </w:rPr>
            </w:pPr>
            <w:r w:rsidRPr="007E0B31">
              <w:rPr>
                <w:rFonts w:cs="Arial"/>
              </w:rPr>
              <w:t>Onshore Transmission Licensee</w:t>
            </w:r>
          </w:p>
        </w:tc>
        <w:tc>
          <w:tcPr>
            <w:tcW w:w="6634" w:type="dxa"/>
          </w:tcPr>
          <w:p w14:paraId="7691EDA3" w14:textId="1AA2E84A" w:rsidR="00EB1E5D" w:rsidRPr="007E0B31" w:rsidRDefault="00EB1E5D" w:rsidP="00EB1E5D">
            <w:pPr>
              <w:pStyle w:val="TableArial11"/>
              <w:rPr>
                <w:rFonts w:cs="Arial"/>
              </w:rPr>
            </w:pPr>
            <w:r>
              <w:rPr>
                <w:rFonts w:cs="Arial"/>
                <w:b/>
              </w:rPr>
              <w:t>NGET</w:t>
            </w:r>
            <w:r w:rsidRPr="007E0B31">
              <w:rPr>
                <w:rFonts w:cs="Arial"/>
              </w:rPr>
              <w:t xml:space="preserve">, </w:t>
            </w:r>
            <w:r w:rsidRPr="007E0B31">
              <w:rPr>
                <w:rFonts w:cs="Arial"/>
                <w:b/>
              </w:rPr>
              <w:t>SPT</w:t>
            </w:r>
            <w:r w:rsidRPr="007E0B31">
              <w:rPr>
                <w:rFonts w:cs="Arial"/>
              </w:rPr>
              <w:t xml:space="preserve">, or </w:t>
            </w:r>
            <w:r w:rsidRPr="007E0B31">
              <w:rPr>
                <w:rFonts w:cs="Arial"/>
                <w:b/>
              </w:rPr>
              <w:t>SHETL</w:t>
            </w:r>
            <w:r w:rsidRPr="007E0B31">
              <w:rPr>
                <w:rFonts w:cs="Arial"/>
              </w:rPr>
              <w:t xml:space="preserve">. </w:t>
            </w:r>
          </w:p>
        </w:tc>
      </w:tr>
      <w:tr w:rsidR="00EB1E5D" w:rsidRPr="007E0B31" w14:paraId="0953DDC7" w14:textId="77777777" w:rsidTr="490DE6A8">
        <w:trPr>
          <w:cantSplit/>
        </w:trPr>
        <w:tc>
          <w:tcPr>
            <w:tcW w:w="2884" w:type="dxa"/>
          </w:tcPr>
          <w:p w14:paraId="2B5600BA" w14:textId="77777777" w:rsidR="00EB1E5D" w:rsidRPr="007E0B31" w:rsidRDefault="00EB1E5D" w:rsidP="00EB1E5D">
            <w:pPr>
              <w:pStyle w:val="Arial11Bold"/>
              <w:rPr>
                <w:rFonts w:cs="Arial"/>
              </w:rPr>
            </w:pPr>
            <w:r w:rsidRPr="007E0B31">
              <w:rPr>
                <w:rFonts w:cs="Arial"/>
              </w:rPr>
              <w:t>Onshore Transmission System</w:t>
            </w:r>
          </w:p>
        </w:tc>
        <w:tc>
          <w:tcPr>
            <w:tcW w:w="6634" w:type="dxa"/>
          </w:tcPr>
          <w:p w14:paraId="1D66BC55" w14:textId="3B198D30" w:rsidR="00EB1E5D" w:rsidRPr="007E0B31" w:rsidRDefault="00EB1E5D" w:rsidP="00EB1E5D">
            <w:pPr>
              <w:pStyle w:val="TableArial11"/>
              <w:rPr>
                <w:rFonts w:cs="Arial"/>
              </w:rPr>
            </w:pPr>
            <w:r w:rsidRPr="007E0B31">
              <w:rPr>
                <w:rFonts w:cs="Arial"/>
              </w:rPr>
              <w:t xml:space="preserve">The system consisting (wholly or mainly) of high voltage electric lines owned or operated by </w:t>
            </w:r>
            <w:r w:rsidRPr="007E0B31">
              <w:rPr>
                <w:rFonts w:cs="Arial"/>
                <w:b/>
              </w:rPr>
              <w:t>Onshore</w:t>
            </w:r>
            <w:r w:rsidRPr="007E0B31">
              <w:rPr>
                <w:rFonts w:cs="Arial"/>
              </w:rPr>
              <w:t xml:space="preserve"> </w:t>
            </w:r>
            <w:r w:rsidRPr="007E0B31">
              <w:rPr>
                <w:rFonts w:cs="Arial"/>
                <w:b/>
              </w:rPr>
              <w:t>Transmission Licensees</w:t>
            </w:r>
            <w:r w:rsidRPr="007E0B31">
              <w:rPr>
                <w:rFonts w:cs="Arial"/>
              </w:rPr>
              <w:t xml:space="preserve"> </w:t>
            </w:r>
            <w:r>
              <w:rPr>
                <w:rFonts w:cs="Arial"/>
              </w:rPr>
              <w:t xml:space="preserve">or operated by </w:t>
            </w:r>
            <w:r>
              <w:rPr>
                <w:rFonts w:cs="Arial"/>
                <w:b/>
              </w:rPr>
              <w:t xml:space="preserve">The Company </w:t>
            </w:r>
            <w:r w:rsidRPr="007E0B31">
              <w:rPr>
                <w:rFonts w:cs="Arial"/>
              </w:rPr>
              <w:t xml:space="preserve">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or to or from </w:t>
            </w:r>
            <w:r w:rsidRPr="007E0B31">
              <w:rPr>
                <w:rFonts w:cs="Arial"/>
                <w:b/>
              </w:rPr>
              <w:t>Offshore Transmission Systems</w:t>
            </w:r>
            <w:r w:rsidRPr="007E0B31">
              <w:rPr>
                <w:rFonts w:cs="Arial"/>
              </w:rPr>
              <w:t xml:space="preserve"> or to or from any </w:t>
            </w:r>
            <w:r w:rsidRPr="007E0B31">
              <w:rPr>
                <w:rFonts w:cs="Arial"/>
                <w:b/>
              </w:rPr>
              <w:t>External Interconnection</w:t>
            </w:r>
            <w:r w:rsidRPr="007E0B31">
              <w:rPr>
                <w:rFonts w:cs="Arial"/>
              </w:rPr>
              <w:t xml:space="preserve">, and includes 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and meters owned or operated by any </w:t>
            </w:r>
            <w:r w:rsidRPr="007E0B31">
              <w:rPr>
                <w:rFonts w:cs="Arial"/>
                <w:b/>
              </w:rPr>
              <w:t>Onshore</w:t>
            </w:r>
            <w:r w:rsidRPr="007E0B31">
              <w:rPr>
                <w:rFonts w:cs="Arial"/>
              </w:rPr>
              <w:t xml:space="preserve"> </w:t>
            </w:r>
            <w:r w:rsidRPr="007E0B31">
              <w:rPr>
                <w:rFonts w:cs="Arial"/>
                <w:b/>
              </w:rPr>
              <w:t>Transmission Licensee</w:t>
            </w:r>
            <w:r w:rsidRPr="007E0B31">
              <w:rPr>
                <w:rFonts w:cs="Arial"/>
              </w:rPr>
              <w:t xml:space="preserve"> in connection with the transmission of electricity but does not include any </w:t>
            </w:r>
            <w:r w:rsidRPr="007E0B31">
              <w:rPr>
                <w:rFonts w:cs="Arial"/>
                <w:b/>
              </w:rPr>
              <w:t>Remote Transmission Assets</w:t>
            </w:r>
            <w:r w:rsidRPr="007E0B31">
              <w:rPr>
                <w:rFonts w:cs="Arial"/>
              </w:rPr>
              <w:t xml:space="preserve">. </w:t>
            </w:r>
          </w:p>
        </w:tc>
      </w:tr>
      <w:tr w:rsidR="00EB1E5D" w:rsidRPr="007E0B31" w14:paraId="31EBBBE3" w14:textId="77777777" w:rsidTr="490DE6A8">
        <w:trPr>
          <w:cantSplit/>
        </w:trPr>
        <w:tc>
          <w:tcPr>
            <w:tcW w:w="2884" w:type="dxa"/>
          </w:tcPr>
          <w:p w14:paraId="716FC70C" w14:textId="77777777" w:rsidR="00EB1E5D" w:rsidRPr="007E0B31" w:rsidRDefault="00EB1E5D" w:rsidP="00EB1E5D">
            <w:pPr>
              <w:pStyle w:val="Arial11Bold"/>
              <w:rPr>
                <w:rFonts w:cs="Arial"/>
              </w:rPr>
            </w:pPr>
            <w:r w:rsidRPr="007E0B31">
              <w:rPr>
                <w:rFonts w:cs="Arial"/>
              </w:rPr>
              <w:t>On-Site Generator Site</w:t>
            </w:r>
          </w:p>
        </w:tc>
        <w:tc>
          <w:tcPr>
            <w:tcW w:w="6634" w:type="dxa"/>
          </w:tcPr>
          <w:p w14:paraId="68341A8F" w14:textId="77777777" w:rsidR="00EB1E5D" w:rsidRPr="007E0B31" w:rsidRDefault="00EB1E5D" w:rsidP="00EB1E5D">
            <w:pPr>
              <w:pStyle w:val="TableArial11"/>
              <w:rPr>
                <w:rFonts w:cs="Arial"/>
              </w:rPr>
            </w:pPr>
            <w:r w:rsidRPr="007E0B31">
              <w:rPr>
                <w:rFonts w:cs="Arial"/>
              </w:rPr>
              <w:t xml:space="preserve">A site which is determined by the </w:t>
            </w:r>
            <w:r w:rsidRPr="007E0B31">
              <w:rPr>
                <w:rFonts w:cs="Arial"/>
                <w:b/>
              </w:rPr>
              <w:t>BSC Panel</w:t>
            </w:r>
            <w:r w:rsidRPr="007E0B31">
              <w:rPr>
                <w:rFonts w:cs="Arial"/>
              </w:rPr>
              <w:t xml:space="preserve"> to be a Trading Unit under the </w:t>
            </w:r>
            <w:r w:rsidRPr="007E0B31">
              <w:rPr>
                <w:rFonts w:cs="Arial"/>
                <w:b/>
              </w:rPr>
              <w:t>BSC</w:t>
            </w:r>
            <w:r w:rsidRPr="007E0B31">
              <w:rPr>
                <w:rFonts w:cs="Arial"/>
              </w:rPr>
              <w:t xml:space="preserve"> by reason of having fulfilled the Class 1 or Class 2 requirements as such terms are used in the </w:t>
            </w:r>
            <w:r w:rsidRPr="007E0B31">
              <w:rPr>
                <w:rFonts w:cs="Arial"/>
                <w:b/>
              </w:rPr>
              <w:t>BSC</w:t>
            </w:r>
            <w:r w:rsidRPr="007E0B31">
              <w:rPr>
                <w:rFonts w:cs="Arial"/>
              </w:rPr>
              <w:t>.</w:t>
            </w:r>
          </w:p>
        </w:tc>
      </w:tr>
      <w:tr w:rsidR="00EB1E5D" w:rsidRPr="007E0B31" w14:paraId="6EC47238" w14:textId="77777777" w:rsidTr="490DE6A8">
        <w:trPr>
          <w:cantSplit/>
        </w:trPr>
        <w:tc>
          <w:tcPr>
            <w:tcW w:w="2884" w:type="dxa"/>
          </w:tcPr>
          <w:p w14:paraId="3B93C86F" w14:textId="77777777" w:rsidR="00EB1E5D" w:rsidRPr="007E0B31" w:rsidRDefault="00EB1E5D" w:rsidP="00EB1E5D">
            <w:pPr>
              <w:pStyle w:val="Arial11Bold"/>
              <w:rPr>
                <w:rFonts w:cs="Arial"/>
              </w:rPr>
            </w:pPr>
            <w:r w:rsidRPr="007E0B31">
              <w:rPr>
                <w:rFonts w:cs="Arial"/>
              </w:rPr>
              <w:t xml:space="preserve">Operating Code </w:t>
            </w:r>
            <w:r w:rsidRPr="007E0B31">
              <w:rPr>
                <w:rFonts w:cs="Arial"/>
                <w:b w:val="0"/>
              </w:rPr>
              <w:t>or</w:t>
            </w:r>
            <w:r w:rsidRPr="007E0B31">
              <w:rPr>
                <w:rFonts w:cs="Arial"/>
              </w:rPr>
              <w:t xml:space="preserve"> OC</w:t>
            </w:r>
          </w:p>
        </w:tc>
        <w:tc>
          <w:tcPr>
            <w:tcW w:w="6634" w:type="dxa"/>
          </w:tcPr>
          <w:p w14:paraId="2F7D236A" w14:textId="77777777" w:rsidR="00EB1E5D" w:rsidRPr="007E0B31" w:rsidRDefault="00EB1E5D" w:rsidP="00EB1E5D">
            <w:pPr>
              <w:pStyle w:val="TableArial11"/>
              <w:rPr>
                <w:rFonts w:cs="Arial"/>
              </w:rPr>
            </w:pPr>
            <w:r w:rsidRPr="007E0B31">
              <w:rPr>
                <w:rFonts w:cs="Arial"/>
              </w:rPr>
              <w:t xml:space="preserve">That portion of the Grid Code which is identified as the </w:t>
            </w:r>
            <w:r w:rsidRPr="007E0B31">
              <w:rPr>
                <w:rFonts w:cs="Arial"/>
                <w:b/>
              </w:rPr>
              <w:t>Operating Code</w:t>
            </w:r>
            <w:r w:rsidRPr="007E0B31">
              <w:rPr>
                <w:rFonts w:cs="Arial"/>
              </w:rPr>
              <w:t>.</w:t>
            </w:r>
          </w:p>
        </w:tc>
      </w:tr>
      <w:tr w:rsidR="00EB1E5D" w:rsidRPr="007E0B31" w14:paraId="0706312C" w14:textId="77777777" w:rsidTr="490DE6A8">
        <w:trPr>
          <w:cantSplit/>
        </w:trPr>
        <w:tc>
          <w:tcPr>
            <w:tcW w:w="2884" w:type="dxa"/>
          </w:tcPr>
          <w:p w14:paraId="015ED0F3" w14:textId="77777777" w:rsidR="00EB1E5D" w:rsidRPr="007E0B31" w:rsidRDefault="00EB1E5D" w:rsidP="00EB1E5D">
            <w:pPr>
              <w:pStyle w:val="Arial11Bold"/>
              <w:rPr>
                <w:rFonts w:cs="Arial"/>
              </w:rPr>
            </w:pPr>
            <w:r w:rsidRPr="007E0B31">
              <w:rPr>
                <w:rFonts w:cs="Arial"/>
              </w:rPr>
              <w:t>Operating Margin</w:t>
            </w:r>
          </w:p>
        </w:tc>
        <w:tc>
          <w:tcPr>
            <w:tcW w:w="6634" w:type="dxa"/>
          </w:tcPr>
          <w:p w14:paraId="2D829E78" w14:textId="77777777" w:rsidR="00EB1E5D" w:rsidRPr="007E0B31" w:rsidRDefault="00EB1E5D" w:rsidP="00EB1E5D">
            <w:pPr>
              <w:pStyle w:val="TableArial11"/>
              <w:rPr>
                <w:rFonts w:cs="Arial"/>
              </w:rPr>
            </w:pPr>
            <w:r w:rsidRPr="007E0B31">
              <w:rPr>
                <w:rFonts w:cs="Arial"/>
                <w:b/>
              </w:rPr>
              <w:t>Contingency Reserve</w:t>
            </w:r>
            <w:r w:rsidRPr="007E0B31">
              <w:rPr>
                <w:rFonts w:cs="Arial"/>
              </w:rPr>
              <w:t xml:space="preserve"> plus</w:t>
            </w:r>
            <w:r w:rsidRPr="007E0B31">
              <w:rPr>
                <w:rFonts w:cs="Arial"/>
                <w:b/>
              </w:rPr>
              <w:t xml:space="preserve"> Operating Reserve</w:t>
            </w:r>
            <w:r w:rsidRPr="007E0B31">
              <w:rPr>
                <w:rFonts w:cs="Arial"/>
              </w:rPr>
              <w:t>.</w:t>
            </w:r>
          </w:p>
        </w:tc>
      </w:tr>
      <w:tr w:rsidR="00EB1E5D" w:rsidRPr="007E0B31" w14:paraId="6399AF34" w14:textId="77777777" w:rsidTr="490DE6A8">
        <w:trPr>
          <w:cantSplit/>
        </w:trPr>
        <w:tc>
          <w:tcPr>
            <w:tcW w:w="2884" w:type="dxa"/>
          </w:tcPr>
          <w:p w14:paraId="13992038" w14:textId="77777777" w:rsidR="00EB1E5D" w:rsidRPr="007E0B31" w:rsidRDefault="00EB1E5D" w:rsidP="00EB1E5D">
            <w:pPr>
              <w:pStyle w:val="Arial11Bold"/>
              <w:rPr>
                <w:rFonts w:cs="Arial"/>
              </w:rPr>
            </w:pPr>
            <w:r w:rsidRPr="007E0B31">
              <w:rPr>
                <w:rFonts w:cs="Arial"/>
              </w:rPr>
              <w:t>Operating Reserve</w:t>
            </w:r>
          </w:p>
        </w:tc>
        <w:tc>
          <w:tcPr>
            <w:tcW w:w="6634" w:type="dxa"/>
          </w:tcPr>
          <w:p w14:paraId="7475BB27" w14:textId="77777777" w:rsidR="00EB1E5D" w:rsidRPr="007E0B31" w:rsidRDefault="00EB1E5D" w:rsidP="00EB1E5D">
            <w:pPr>
              <w:pStyle w:val="TableArial11"/>
              <w:rPr>
                <w:rFonts w:cs="Arial"/>
              </w:rPr>
            </w:pPr>
            <w:r w:rsidRPr="007E0B31">
              <w:rPr>
                <w:rFonts w:cs="Arial"/>
              </w:rPr>
              <w:t xml:space="preserve">The additional output from </w:t>
            </w:r>
            <w:r w:rsidRPr="007E0B31">
              <w:rPr>
                <w:rFonts w:cs="Arial"/>
                <w:b/>
              </w:rPr>
              <w:t>Large Power Stations</w:t>
            </w:r>
            <w:r w:rsidRPr="007E0B31">
              <w:rPr>
                <w:rFonts w:cs="Arial"/>
              </w:rPr>
              <w:t xml:space="preserve"> or the reduction in </w:t>
            </w:r>
            <w:r w:rsidRPr="007E0B31">
              <w:rPr>
                <w:rFonts w:cs="Arial"/>
                <w:b/>
              </w:rPr>
              <w:t>Demand</w:t>
            </w:r>
            <w:r w:rsidRPr="007E0B31">
              <w:rPr>
                <w:rFonts w:cs="Arial"/>
              </w:rPr>
              <w:t xml:space="preserve">, which must be realisable in real-time operation to respond in order to contribute to containing and correcting any </w:t>
            </w:r>
            <w:r w:rsidRPr="007E0B31">
              <w:rPr>
                <w:rFonts w:cs="Arial"/>
                <w:b/>
              </w:rPr>
              <w:t>System Frequency</w:t>
            </w:r>
            <w:r w:rsidRPr="007E0B31">
              <w:rPr>
                <w:rFonts w:cs="Arial"/>
              </w:rPr>
              <w:t xml:space="preserve"> fall to an acceptable level in the event of a loss of generation or a loss of import from an </w:t>
            </w:r>
            <w:r w:rsidRPr="007E0B31">
              <w:rPr>
                <w:rFonts w:cs="Arial"/>
                <w:b/>
              </w:rPr>
              <w:t>External Interconnection</w:t>
            </w:r>
            <w:r w:rsidRPr="007E0B31">
              <w:rPr>
                <w:rFonts w:cs="Arial"/>
              </w:rPr>
              <w:t xml:space="preserve"> or mismatch between generation and </w:t>
            </w:r>
            <w:r w:rsidRPr="007E0B31">
              <w:rPr>
                <w:rFonts w:cs="Arial"/>
                <w:b/>
              </w:rPr>
              <w:t>Demand</w:t>
            </w:r>
            <w:r w:rsidRPr="007E0B31">
              <w:rPr>
                <w:rFonts w:cs="Arial"/>
              </w:rPr>
              <w:t>.</w:t>
            </w:r>
          </w:p>
        </w:tc>
      </w:tr>
      <w:tr w:rsidR="00EB1E5D" w:rsidRPr="007E0B31" w14:paraId="7103EDE6" w14:textId="77777777" w:rsidTr="490DE6A8">
        <w:trPr>
          <w:cantSplit/>
        </w:trPr>
        <w:tc>
          <w:tcPr>
            <w:tcW w:w="2884" w:type="dxa"/>
          </w:tcPr>
          <w:p w14:paraId="19E35302" w14:textId="77777777" w:rsidR="00EB1E5D" w:rsidRPr="007E0B31" w:rsidRDefault="00EB1E5D" w:rsidP="00EB1E5D">
            <w:pPr>
              <w:pStyle w:val="Arial11Bold"/>
              <w:rPr>
                <w:rFonts w:cs="Arial"/>
              </w:rPr>
            </w:pPr>
            <w:r w:rsidRPr="007E0B31">
              <w:rPr>
                <w:rFonts w:cs="Arial"/>
              </w:rPr>
              <w:t>Operation</w:t>
            </w:r>
          </w:p>
        </w:tc>
        <w:tc>
          <w:tcPr>
            <w:tcW w:w="6634" w:type="dxa"/>
          </w:tcPr>
          <w:p w14:paraId="40F42388" w14:textId="77777777" w:rsidR="00EB1E5D" w:rsidRPr="007E0B31" w:rsidRDefault="00EB1E5D" w:rsidP="00EB1E5D">
            <w:pPr>
              <w:pStyle w:val="TableArial11"/>
              <w:rPr>
                <w:rFonts w:cs="Arial"/>
              </w:rPr>
            </w:pPr>
            <w:r w:rsidRPr="007E0B31">
              <w:rPr>
                <w:rFonts w:cs="Arial"/>
              </w:rPr>
              <w:t xml:space="preserve">A scheduled or planned action relating to the operation of a </w:t>
            </w:r>
            <w:r w:rsidRPr="007E0B31">
              <w:rPr>
                <w:rFonts w:cs="Arial"/>
                <w:b/>
              </w:rPr>
              <w:t>System</w:t>
            </w:r>
            <w:r w:rsidRPr="007E0B31">
              <w:rPr>
                <w:rFonts w:cs="Arial"/>
              </w:rPr>
              <w:t xml:space="preserve"> (including an </w:t>
            </w:r>
            <w:r w:rsidRPr="007E0B31">
              <w:rPr>
                <w:rFonts w:cs="Arial"/>
                <w:b/>
              </w:rPr>
              <w:t>Embedded Power Station</w:t>
            </w:r>
            <w:r w:rsidRPr="007E0B31">
              <w:rPr>
                <w:rFonts w:cs="Arial"/>
              </w:rPr>
              <w:t>).</w:t>
            </w:r>
          </w:p>
        </w:tc>
      </w:tr>
      <w:tr w:rsidR="00EB1E5D" w:rsidRPr="007E0B31" w14:paraId="7F250311" w14:textId="77777777" w:rsidTr="490DE6A8">
        <w:trPr>
          <w:cantSplit/>
        </w:trPr>
        <w:tc>
          <w:tcPr>
            <w:tcW w:w="2884" w:type="dxa"/>
          </w:tcPr>
          <w:p w14:paraId="3ECA740F" w14:textId="77777777" w:rsidR="00EB1E5D" w:rsidRPr="007E0B31" w:rsidRDefault="00EB1E5D" w:rsidP="00EB1E5D">
            <w:pPr>
              <w:pStyle w:val="Arial11Bold"/>
              <w:rPr>
                <w:rFonts w:cs="Arial"/>
              </w:rPr>
            </w:pPr>
            <w:r w:rsidRPr="007E0B31">
              <w:rPr>
                <w:rFonts w:cs="Arial"/>
              </w:rPr>
              <w:lastRenderedPageBreak/>
              <w:t>Operational Data</w:t>
            </w:r>
          </w:p>
        </w:tc>
        <w:tc>
          <w:tcPr>
            <w:tcW w:w="6634" w:type="dxa"/>
          </w:tcPr>
          <w:p w14:paraId="77D345AD" w14:textId="77777777" w:rsidR="00EB1E5D" w:rsidRPr="007E0B31" w:rsidRDefault="00EB1E5D" w:rsidP="00EB1E5D">
            <w:pPr>
              <w:pStyle w:val="TableArial11"/>
              <w:rPr>
                <w:rFonts w:cs="Arial"/>
              </w:rPr>
            </w:pPr>
            <w:r w:rsidRPr="007E0B31">
              <w:rPr>
                <w:rFonts w:cs="Arial"/>
              </w:rPr>
              <w:t xml:space="preserve">Data required under the </w:t>
            </w:r>
            <w:r w:rsidRPr="007E0B31">
              <w:rPr>
                <w:rFonts w:cs="Arial"/>
                <w:b/>
              </w:rPr>
              <w:t>Operating Codes</w:t>
            </w:r>
            <w:r w:rsidRPr="007E0B31">
              <w:rPr>
                <w:rFonts w:cs="Arial"/>
              </w:rPr>
              <w:t xml:space="preserve"> and/or </w:t>
            </w:r>
            <w:r w:rsidRPr="007E0B31">
              <w:rPr>
                <w:rFonts w:cs="Arial"/>
                <w:b/>
              </w:rPr>
              <w:t>Balancing</w:t>
            </w:r>
            <w:r w:rsidRPr="007E0B31">
              <w:rPr>
                <w:rFonts w:cs="Arial"/>
              </w:rPr>
              <w:t xml:space="preserve"> </w:t>
            </w:r>
            <w:r w:rsidRPr="007E0B31">
              <w:rPr>
                <w:rFonts w:cs="Arial"/>
                <w:b/>
              </w:rPr>
              <w:t>Codes</w:t>
            </w:r>
            <w:r w:rsidRPr="007E0B31">
              <w:rPr>
                <w:rFonts w:cs="Arial"/>
              </w:rPr>
              <w:t>.</w:t>
            </w:r>
          </w:p>
        </w:tc>
      </w:tr>
      <w:tr w:rsidR="00EB1E5D" w:rsidRPr="007E0B31" w14:paraId="72A00B17" w14:textId="77777777" w:rsidTr="490DE6A8">
        <w:trPr>
          <w:cantSplit/>
        </w:trPr>
        <w:tc>
          <w:tcPr>
            <w:tcW w:w="2884" w:type="dxa"/>
          </w:tcPr>
          <w:p w14:paraId="49F3A1E1" w14:textId="77777777" w:rsidR="00EB1E5D" w:rsidRPr="007E0B31" w:rsidRDefault="00EB1E5D" w:rsidP="00EB1E5D">
            <w:pPr>
              <w:pStyle w:val="Arial11Bold"/>
              <w:rPr>
                <w:rFonts w:cs="Arial"/>
              </w:rPr>
            </w:pPr>
            <w:r w:rsidRPr="007E0B31">
              <w:rPr>
                <w:rFonts w:cs="Arial"/>
              </w:rPr>
              <w:t>Operational Day</w:t>
            </w:r>
          </w:p>
        </w:tc>
        <w:tc>
          <w:tcPr>
            <w:tcW w:w="6634" w:type="dxa"/>
          </w:tcPr>
          <w:p w14:paraId="22961493" w14:textId="77777777" w:rsidR="00EB1E5D" w:rsidRPr="007E0B31" w:rsidRDefault="00EB1E5D" w:rsidP="00EB1E5D">
            <w:pPr>
              <w:pStyle w:val="TableArial11"/>
              <w:rPr>
                <w:rFonts w:cs="Arial"/>
              </w:rPr>
            </w:pPr>
            <w:r w:rsidRPr="007E0B31">
              <w:rPr>
                <w:rFonts w:cs="Arial"/>
              </w:rPr>
              <w:t>The period from 0500 hours on one day to 0500 on the following day.</w:t>
            </w:r>
          </w:p>
        </w:tc>
      </w:tr>
      <w:tr w:rsidR="00EB1E5D" w:rsidRPr="007E0B31" w14:paraId="4B79EEEB" w14:textId="77777777" w:rsidTr="490DE6A8">
        <w:trPr>
          <w:cantSplit/>
        </w:trPr>
        <w:tc>
          <w:tcPr>
            <w:tcW w:w="2884" w:type="dxa"/>
          </w:tcPr>
          <w:p w14:paraId="00D65A56" w14:textId="77777777" w:rsidR="00EB1E5D" w:rsidRPr="007E0B31" w:rsidRDefault="00EB1E5D" w:rsidP="00EB1E5D">
            <w:pPr>
              <w:pStyle w:val="Arial11Bold"/>
              <w:rPr>
                <w:rFonts w:cs="Arial"/>
              </w:rPr>
            </w:pPr>
            <w:r w:rsidRPr="007E0B31">
              <w:rPr>
                <w:rFonts w:cs="Arial"/>
              </w:rPr>
              <w:t>Operation Diagrams</w:t>
            </w:r>
          </w:p>
        </w:tc>
        <w:tc>
          <w:tcPr>
            <w:tcW w:w="6634" w:type="dxa"/>
          </w:tcPr>
          <w:p w14:paraId="3A5434CA" w14:textId="77777777" w:rsidR="00EB1E5D" w:rsidRPr="007E0B31" w:rsidRDefault="00EB1E5D" w:rsidP="00EB1E5D">
            <w:pPr>
              <w:pStyle w:val="TableArial11"/>
              <w:rPr>
                <w:rFonts w:cs="Arial"/>
              </w:rPr>
            </w:pPr>
            <w:r w:rsidRPr="007E0B31">
              <w:rPr>
                <w:rFonts w:cs="Arial"/>
              </w:rPr>
              <w:t xml:space="preserve">Diagrams which are a schematic representation of the </w:t>
            </w:r>
            <w:r w:rsidRPr="007E0B31">
              <w:rPr>
                <w:rFonts w:cs="Arial"/>
                <w:b/>
              </w:rPr>
              <w:t>HV Apparatus</w:t>
            </w:r>
            <w:r w:rsidRPr="007E0B31">
              <w:rPr>
                <w:rFonts w:cs="Arial"/>
              </w:rPr>
              <w:t xml:space="preserve"> and the connections to all external circuits at a </w:t>
            </w:r>
            <w:r w:rsidRPr="007E0B31">
              <w:rPr>
                <w:rFonts w:cs="Arial"/>
                <w:b/>
              </w:rPr>
              <w:t xml:space="preserve">Connection Site </w:t>
            </w:r>
            <w:r w:rsidRPr="007E0B31">
              <w:rPr>
                <w:rFonts w:cs="Arial"/>
              </w:rPr>
              <w:t>(and in the case of</w:t>
            </w:r>
            <w:r w:rsidRPr="007E0B31">
              <w:rPr>
                <w:rFonts w:cs="Arial"/>
                <w:b/>
              </w:rPr>
              <w:t xml:space="preserve"> OTSDUW</w:t>
            </w:r>
            <w:r w:rsidRPr="007E0B31">
              <w:rPr>
                <w:rFonts w:cs="Arial"/>
              </w:rPr>
              <w:t>,</w:t>
            </w:r>
            <w:r w:rsidRPr="007E0B31">
              <w:rPr>
                <w:rFonts w:cs="Arial"/>
                <w:b/>
              </w:rPr>
              <w:t xml:space="preserve"> Transmission Interface Site</w:t>
            </w:r>
            <w:r w:rsidRPr="007E0B31">
              <w:rPr>
                <w:rFonts w:cs="Arial"/>
              </w:rPr>
              <w:t>), incorporating its numbering, nomenclature and labelling.</w:t>
            </w:r>
          </w:p>
        </w:tc>
      </w:tr>
      <w:tr w:rsidR="00EB1E5D" w:rsidRPr="007E0B31" w14:paraId="605B3609" w14:textId="77777777" w:rsidTr="490DE6A8">
        <w:trPr>
          <w:cantSplit/>
        </w:trPr>
        <w:tc>
          <w:tcPr>
            <w:tcW w:w="2884" w:type="dxa"/>
          </w:tcPr>
          <w:p w14:paraId="1FCF81E4" w14:textId="77777777" w:rsidR="00EB1E5D" w:rsidRPr="007E0B31" w:rsidRDefault="00EB1E5D" w:rsidP="00EB1E5D">
            <w:pPr>
              <w:pStyle w:val="Arial11Bold"/>
              <w:rPr>
                <w:rFonts w:cs="Arial"/>
              </w:rPr>
            </w:pPr>
            <w:r w:rsidRPr="007E0B31">
              <w:rPr>
                <w:rFonts w:cs="Arial"/>
              </w:rPr>
              <w:t>Operational Effect</w:t>
            </w:r>
          </w:p>
        </w:tc>
        <w:tc>
          <w:tcPr>
            <w:tcW w:w="6634" w:type="dxa"/>
          </w:tcPr>
          <w:p w14:paraId="76B6DD78" w14:textId="77777777" w:rsidR="00EB1E5D" w:rsidRPr="007E0B31" w:rsidRDefault="00EB1E5D" w:rsidP="00EB1E5D">
            <w:pPr>
              <w:pStyle w:val="TableArial11"/>
              <w:rPr>
                <w:rFonts w:cs="Arial"/>
              </w:rPr>
            </w:pPr>
            <w:r w:rsidRPr="007E0B31">
              <w:rPr>
                <w:rFonts w:cs="Arial"/>
              </w:rPr>
              <w:t xml:space="preserve">Any effect on the operation of the relevant other </w:t>
            </w:r>
            <w:r w:rsidRPr="007E0B31">
              <w:rPr>
                <w:rFonts w:cs="Arial"/>
                <w:b/>
              </w:rPr>
              <w:t>System</w:t>
            </w:r>
            <w:r w:rsidRPr="007E0B31">
              <w:rPr>
                <w:rFonts w:cs="Arial"/>
              </w:rPr>
              <w:t xml:space="preserve"> which causes the </w:t>
            </w:r>
            <w:r w:rsidRPr="007E0B31">
              <w:rPr>
                <w:rFonts w:cs="Arial"/>
                <w:b/>
              </w:rPr>
              <w:t>National Electricity Transmission System</w:t>
            </w:r>
            <w:r w:rsidRPr="007E0B31">
              <w:rPr>
                <w:rFonts w:cs="Arial"/>
              </w:rPr>
              <w:t xml:space="preserve"> or the </w:t>
            </w:r>
            <w:r w:rsidRPr="007E0B31">
              <w:rPr>
                <w:rFonts w:cs="Arial"/>
                <w:b/>
              </w:rPr>
              <w:t xml:space="preserve">System </w:t>
            </w:r>
            <w:r w:rsidRPr="007E0B31">
              <w:rPr>
                <w:rFonts w:cs="Arial"/>
              </w:rPr>
              <w:t xml:space="preserve">of the other </w:t>
            </w:r>
            <w:r w:rsidRPr="007E0B31">
              <w:rPr>
                <w:rFonts w:cs="Arial"/>
                <w:b/>
              </w:rPr>
              <w:t>User</w:t>
            </w:r>
            <w:r w:rsidRPr="007E0B31">
              <w:rPr>
                <w:rFonts w:cs="Arial"/>
              </w:rPr>
              <w:t xml:space="preserve"> or </w:t>
            </w:r>
            <w:r w:rsidRPr="007E0B31">
              <w:rPr>
                <w:rFonts w:cs="Arial"/>
                <w:b/>
              </w:rPr>
              <w:t>Users</w:t>
            </w:r>
            <w:r w:rsidRPr="007E0B31">
              <w:rPr>
                <w:rFonts w:cs="Arial"/>
              </w:rPr>
              <w:t>, as the case may be, to operate (or be at a materially increased risk of operating) differently to the way in which they would or may have operated in the absence of that effect.</w:t>
            </w:r>
          </w:p>
        </w:tc>
      </w:tr>
      <w:tr w:rsidR="00EB1E5D" w:rsidRPr="007E0B31" w14:paraId="1CAC0F6C" w14:textId="77777777" w:rsidTr="490DE6A8">
        <w:trPr>
          <w:cantSplit/>
        </w:trPr>
        <w:tc>
          <w:tcPr>
            <w:tcW w:w="2884" w:type="dxa"/>
          </w:tcPr>
          <w:p w14:paraId="2634D169" w14:textId="77777777" w:rsidR="00EB1E5D" w:rsidRPr="007E0B31" w:rsidRDefault="00EB1E5D" w:rsidP="00EB1E5D">
            <w:pPr>
              <w:pStyle w:val="Arial11Bold"/>
              <w:rPr>
                <w:rFonts w:cs="Arial"/>
              </w:rPr>
            </w:pPr>
            <w:r w:rsidRPr="007E0B31">
              <w:rPr>
                <w:rFonts w:cs="Arial"/>
              </w:rPr>
              <w:t xml:space="preserve">Operational </w:t>
            </w:r>
            <w:proofErr w:type="spellStart"/>
            <w:r w:rsidRPr="007E0B31">
              <w:rPr>
                <w:rFonts w:cs="Arial"/>
              </w:rPr>
              <w:t>Intertripping</w:t>
            </w:r>
            <w:proofErr w:type="spellEnd"/>
          </w:p>
        </w:tc>
        <w:tc>
          <w:tcPr>
            <w:tcW w:w="6634" w:type="dxa"/>
          </w:tcPr>
          <w:p w14:paraId="53527053" w14:textId="59F2C50B" w:rsidR="00EB1E5D" w:rsidRPr="007E0B31" w:rsidRDefault="00EB1E5D" w:rsidP="00EB1E5D">
            <w:pPr>
              <w:pStyle w:val="TableArial11"/>
              <w:rPr>
                <w:rFonts w:cs="Arial"/>
              </w:rPr>
            </w:pPr>
            <w:r w:rsidRPr="007E0B31">
              <w:rPr>
                <w:rFonts w:cs="Arial"/>
              </w:rPr>
              <w:t xml:space="preserve">The automatic tripping of circuit-breakers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 which includes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w:t>
            </w:r>
            <w:r w:rsidRPr="007E0B31">
              <w:rPr>
                <w:rFonts w:cs="Arial"/>
                <w:b/>
              </w:rPr>
              <w:t>System</w:t>
            </w:r>
            <w:r w:rsidRPr="007E0B31">
              <w:rPr>
                <w:rFonts w:cs="Arial"/>
              </w:rPr>
              <w:t xml:space="preserve"> to </w:t>
            </w:r>
            <w:r w:rsidRPr="007E0B31">
              <w:rPr>
                <w:rFonts w:cs="Arial"/>
                <w:b/>
              </w:rPr>
              <w:t>CCGT Module</w:t>
            </w:r>
            <w:r w:rsidRPr="007E0B31">
              <w:rPr>
                <w:rFonts w:cs="Arial"/>
              </w:rPr>
              <w:t>,</w:t>
            </w:r>
            <w:r w:rsidRPr="007E0B31">
              <w:rPr>
                <w:rFonts w:cs="Arial"/>
                <w:b/>
              </w:rPr>
              <w:t xml:space="preserve"> System </w:t>
            </w:r>
            <w:r w:rsidRPr="007E0B31">
              <w:rPr>
                <w:rFonts w:cs="Arial"/>
              </w:rPr>
              <w:t xml:space="preserve">to </w:t>
            </w:r>
            <w:r w:rsidRPr="007E0B31">
              <w:rPr>
                <w:rFonts w:cs="Arial"/>
                <w:b/>
              </w:rPr>
              <w:t>Power Park Module</w:t>
            </w:r>
            <w:r w:rsidRPr="007E0B31">
              <w:rPr>
                <w:rFonts w:cs="Arial"/>
              </w:rPr>
              <w:t>,</w:t>
            </w:r>
            <w:r w:rsidRPr="007E0B31">
              <w:rPr>
                <w:rFonts w:cs="Arial"/>
                <w:b/>
              </w:rPr>
              <w:t xml:space="preserve"> </w:t>
            </w:r>
            <w:r w:rsidRPr="00EF4E5E">
              <w:rPr>
                <w:b/>
              </w:rPr>
              <w:t xml:space="preserve">System </w:t>
            </w:r>
            <w:r w:rsidRPr="00EF4E5E">
              <w:t>to</w:t>
            </w:r>
            <w:r w:rsidRPr="00A87826">
              <w:rPr>
                <w:b/>
              </w:rPr>
              <w:t xml:space="preserve"> </w:t>
            </w:r>
            <w:r w:rsidRPr="00EF4E5E">
              <w:rPr>
                <w:b/>
              </w:rPr>
              <w:t>Electricity Storage Module</w:t>
            </w:r>
            <w:r w:rsidRPr="00EF4E5E">
              <w:rPr>
                <w:rFonts w:cs="Arial"/>
              </w:rPr>
              <w:t>,</w:t>
            </w:r>
            <w:r>
              <w:rPr>
                <w:rFonts w:cs="Arial"/>
                <w:b/>
              </w:rPr>
              <w:t xml:space="preserve"> </w:t>
            </w:r>
            <w:r w:rsidRPr="007E0B31">
              <w:rPr>
                <w:rFonts w:cs="Arial"/>
                <w:b/>
              </w:rPr>
              <w:t xml:space="preserve">System </w:t>
            </w:r>
            <w:r w:rsidRPr="007E0B31">
              <w:rPr>
                <w:rFonts w:cs="Arial"/>
              </w:rPr>
              <w:t xml:space="preserve">to </w:t>
            </w:r>
            <w:r w:rsidRPr="007E0B31">
              <w:rPr>
                <w:rFonts w:cs="Arial"/>
                <w:b/>
              </w:rPr>
              <w:t>DC Converter</w:t>
            </w:r>
            <w:r w:rsidRPr="005C20E3">
              <w:t>,</w:t>
            </w:r>
            <w:r w:rsidRPr="007E0B31">
              <w:rPr>
                <w:rFonts w:cs="Arial"/>
                <w:b/>
                <w:bCs/>
              </w:rPr>
              <w:t xml:space="preserve"> System to Power Generating Module</w:t>
            </w:r>
            <w:r w:rsidRPr="007E0B31">
              <w:rPr>
                <w:rFonts w:cs="Arial"/>
                <w:bCs/>
              </w:rPr>
              <w:t xml:space="preserve">, </w:t>
            </w:r>
            <w:r w:rsidRPr="007E0B31">
              <w:rPr>
                <w:rFonts w:cs="Arial"/>
                <w:b/>
                <w:bCs/>
              </w:rPr>
              <w:t>System</w:t>
            </w:r>
            <w:r w:rsidRPr="007E0B31">
              <w:rPr>
                <w:rFonts w:cs="Arial"/>
                <w:bCs/>
              </w:rPr>
              <w:t xml:space="preserve"> to </w:t>
            </w:r>
            <w:r w:rsidRPr="007E0B31">
              <w:rPr>
                <w:rFonts w:cs="Arial"/>
                <w:b/>
                <w:bCs/>
              </w:rPr>
              <w:t>HVDC Converter</w:t>
            </w:r>
            <w:r w:rsidRPr="007E0B31">
              <w:rPr>
                <w:rFonts w:cs="Arial"/>
              </w:rPr>
              <w:t xml:space="preserve"> and </w:t>
            </w:r>
            <w:r w:rsidRPr="007E0B31">
              <w:rPr>
                <w:rFonts w:cs="Arial"/>
                <w:b/>
              </w:rPr>
              <w:t>System</w:t>
            </w:r>
            <w:r w:rsidRPr="007E0B31">
              <w:rPr>
                <w:rFonts w:cs="Arial"/>
              </w:rPr>
              <w:t xml:space="preserve"> to </w:t>
            </w:r>
            <w:r w:rsidRPr="007E0B31">
              <w:rPr>
                <w:rFonts w:cs="Arial"/>
                <w:b/>
              </w:rPr>
              <w:t>Demand</w:t>
            </w:r>
            <w:r w:rsidRPr="007E0B31">
              <w:rPr>
                <w:rFonts w:cs="Arial"/>
              </w:rPr>
              <w:t xml:space="preserve"> </w:t>
            </w:r>
            <w:proofErr w:type="spellStart"/>
            <w:r w:rsidRPr="007E0B31">
              <w:rPr>
                <w:rFonts w:cs="Arial"/>
              </w:rPr>
              <w:t>intertripping</w:t>
            </w:r>
            <w:proofErr w:type="spellEnd"/>
            <w:r w:rsidRPr="007E0B31">
              <w:rPr>
                <w:rFonts w:cs="Arial"/>
              </w:rPr>
              <w:t xml:space="preserve"> schemes.</w:t>
            </w:r>
          </w:p>
        </w:tc>
      </w:tr>
      <w:tr w:rsidR="00EB1E5D" w:rsidRPr="007E0B31" w14:paraId="6473278D" w14:textId="77777777" w:rsidTr="490DE6A8">
        <w:trPr>
          <w:cantSplit/>
        </w:trPr>
        <w:tc>
          <w:tcPr>
            <w:tcW w:w="2884" w:type="dxa"/>
          </w:tcPr>
          <w:p w14:paraId="0FD871F6" w14:textId="5FABA3D0" w:rsidR="00EB1E5D" w:rsidRPr="007E0B31" w:rsidRDefault="00EB1E5D" w:rsidP="00EB1E5D">
            <w:pPr>
              <w:pStyle w:val="Arial11Bold"/>
              <w:rPr>
                <w:rFonts w:cs="Arial"/>
              </w:rPr>
            </w:pPr>
            <w:bookmarkStart w:id="54" w:name="_DV_C41"/>
            <w:r w:rsidRPr="007E0B31">
              <w:rPr>
                <w:rFonts w:cs="Arial"/>
              </w:rPr>
              <w:t>Operational Notifications</w:t>
            </w:r>
            <w:bookmarkEnd w:id="54"/>
          </w:p>
        </w:tc>
        <w:tc>
          <w:tcPr>
            <w:tcW w:w="6634" w:type="dxa"/>
          </w:tcPr>
          <w:p w14:paraId="7D98A808" w14:textId="07D64618" w:rsidR="00EB1E5D" w:rsidRPr="007E0B31" w:rsidRDefault="00EB1E5D" w:rsidP="00EB1E5D">
            <w:pPr>
              <w:pStyle w:val="TableArial11"/>
              <w:rPr>
                <w:rFonts w:cs="Arial"/>
              </w:rPr>
            </w:pPr>
            <w:bookmarkStart w:id="55" w:name="_DV_C42"/>
            <w:r w:rsidRPr="007E0B31">
              <w:rPr>
                <w:rFonts w:cs="Arial"/>
              </w:rPr>
              <w:t xml:space="preserve">Any </w:t>
            </w:r>
            <w:r w:rsidRPr="007E0B31">
              <w:rPr>
                <w:rFonts w:cs="Arial"/>
                <w:b/>
              </w:rPr>
              <w:t>Energisation Operational Notification</w:t>
            </w:r>
            <w:r w:rsidRPr="007E0B31">
              <w:rPr>
                <w:rFonts w:cs="Arial"/>
              </w:rPr>
              <w:t xml:space="preserve">, </w:t>
            </w:r>
            <w:r w:rsidRPr="007E0B31">
              <w:rPr>
                <w:rFonts w:cs="Arial"/>
                <w:b/>
              </w:rPr>
              <w:t>Interim Operational Notification</w:t>
            </w:r>
            <w:r w:rsidRPr="007E0B31">
              <w:rPr>
                <w:rFonts w:cs="Arial"/>
              </w:rPr>
              <w:t xml:space="preserve">, </w:t>
            </w:r>
            <w:r w:rsidRPr="007E0B31">
              <w:rPr>
                <w:rFonts w:cs="Arial"/>
                <w:b/>
              </w:rPr>
              <w:t>Final Operational Notification</w:t>
            </w:r>
            <w:r w:rsidRPr="007E0B31">
              <w:rPr>
                <w:rFonts w:cs="Arial"/>
              </w:rPr>
              <w:t xml:space="preserve"> or </w:t>
            </w:r>
            <w:r w:rsidRPr="007E0B31">
              <w:rPr>
                <w:rFonts w:cs="Arial"/>
                <w:b/>
              </w:rPr>
              <w:t>Limited Operational Notification</w:t>
            </w:r>
            <w:r w:rsidRPr="007E0B31">
              <w:rPr>
                <w:rFonts w:cs="Arial"/>
              </w:rPr>
              <w:t xml:space="preserve"> issued from </w:t>
            </w:r>
            <w:r>
              <w:rPr>
                <w:rFonts w:cs="Arial"/>
                <w:b/>
              </w:rPr>
              <w:t>The Company</w:t>
            </w:r>
            <w:r w:rsidRPr="007E0B31">
              <w:rPr>
                <w:rFonts w:cs="Arial"/>
              </w:rPr>
              <w:t xml:space="preserve"> to a </w:t>
            </w:r>
            <w:r w:rsidRPr="007E0B31">
              <w:rPr>
                <w:rFonts w:cs="Arial"/>
                <w:b/>
              </w:rPr>
              <w:t>User</w:t>
            </w:r>
            <w:r w:rsidRPr="007E0B31">
              <w:rPr>
                <w:rFonts w:cs="Arial"/>
              </w:rPr>
              <w:t>.</w:t>
            </w:r>
            <w:bookmarkEnd w:id="55"/>
          </w:p>
        </w:tc>
      </w:tr>
      <w:tr w:rsidR="00EB1E5D" w:rsidRPr="007E0B31" w14:paraId="5A6E5201" w14:textId="77777777" w:rsidTr="490DE6A8">
        <w:trPr>
          <w:cantSplit/>
        </w:trPr>
        <w:tc>
          <w:tcPr>
            <w:tcW w:w="2884" w:type="dxa"/>
          </w:tcPr>
          <w:p w14:paraId="30C134C0" w14:textId="77777777" w:rsidR="00EB1E5D" w:rsidRPr="007E0B31" w:rsidRDefault="00EB1E5D" w:rsidP="00EB1E5D">
            <w:pPr>
              <w:pStyle w:val="Arial11Bold"/>
              <w:rPr>
                <w:rFonts w:cs="Arial"/>
              </w:rPr>
            </w:pPr>
            <w:r w:rsidRPr="007E0B31">
              <w:rPr>
                <w:rFonts w:cs="Arial"/>
              </w:rPr>
              <w:t>Operational Planning</w:t>
            </w:r>
          </w:p>
        </w:tc>
        <w:tc>
          <w:tcPr>
            <w:tcW w:w="6634" w:type="dxa"/>
          </w:tcPr>
          <w:p w14:paraId="7F116C22" w14:textId="4984E7DE" w:rsidR="00EB1E5D" w:rsidRPr="007E0B31" w:rsidRDefault="00EB1E5D" w:rsidP="00EB1E5D">
            <w:pPr>
              <w:pStyle w:val="TableArial11"/>
              <w:rPr>
                <w:rFonts w:cs="Arial"/>
              </w:rPr>
            </w:pPr>
            <w:r w:rsidRPr="007E0B31">
              <w:rPr>
                <w:rFonts w:cs="Arial"/>
              </w:rPr>
              <w:t xml:space="preserve">Planning through various timescales the matching of generation output with forecast </w:t>
            </w:r>
            <w:r w:rsidRPr="007E0B31">
              <w:rPr>
                <w:rFonts w:cs="Arial"/>
                <w:b/>
              </w:rPr>
              <w:t>National Electricity Transmission System</w:t>
            </w:r>
            <w:r w:rsidRPr="007E0B31">
              <w:rPr>
                <w:rFonts w:cs="Arial"/>
              </w:rPr>
              <w:t xml:space="preserve"> </w:t>
            </w:r>
            <w:r w:rsidRPr="007E0B31">
              <w:rPr>
                <w:rFonts w:cs="Arial"/>
                <w:b/>
              </w:rPr>
              <w:t>Demand</w:t>
            </w:r>
            <w:r w:rsidRPr="007E0B31">
              <w:rPr>
                <w:rFonts w:cs="Arial"/>
              </w:rPr>
              <w:t xml:space="preserve"> together with a reserve of generation to provide a margin, taking into account outages of certain </w:t>
            </w:r>
            <w:r w:rsidRPr="007E0B31">
              <w:rPr>
                <w:rFonts w:cs="Arial"/>
                <w:b/>
              </w:rPr>
              <w:t xml:space="preserve">Generating Units </w:t>
            </w:r>
            <w:r w:rsidRPr="007E0B31">
              <w:rPr>
                <w:rFonts w:cs="Arial"/>
              </w:rPr>
              <w:t>or</w:t>
            </w:r>
            <w:r w:rsidRPr="007E0B31">
              <w:rPr>
                <w:rFonts w:cs="Arial"/>
                <w:b/>
              </w:rPr>
              <w:t xml:space="preserve"> Power Generating Modules</w:t>
            </w:r>
            <w:r w:rsidRPr="007E0B31">
              <w:rPr>
                <w:rFonts w:cs="Arial"/>
              </w:rPr>
              <w:t xml:space="preserve">, of parts of the </w:t>
            </w:r>
            <w:r w:rsidRPr="007E0B31">
              <w:rPr>
                <w:rFonts w:cs="Arial"/>
                <w:b/>
              </w:rPr>
              <w:t>National Electricity Transmission System</w:t>
            </w:r>
            <w:r w:rsidRPr="007E0B31">
              <w:rPr>
                <w:rFonts w:cs="Arial"/>
              </w:rPr>
              <w:t xml:space="preserve"> and of parts of </w:t>
            </w:r>
            <w:r w:rsidRPr="007E0B31">
              <w:rPr>
                <w:rFonts w:cs="Arial"/>
                <w:b/>
              </w:rPr>
              <w:t>User Systems</w:t>
            </w:r>
            <w:r w:rsidRPr="007E0B31">
              <w:rPr>
                <w:rFonts w:cs="Arial"/>
              </w:rPr>
              <w:t xml:space="preserve"> to which </w:t>
            </w:r>
            <w:r w:rsidRPr="007E0B31">
              <w:rPr>
                <w:rFonts w:cs="Arial"/>
                <w:b/>
              </w:rPr>
              <w:t>Power Stations</w:t>
            </w:r>
            <w:r w:rsidRPr="007E0B31">
              <w:rPr>
                <w:rFonts w:cs="Arial"/>
              </w:rPr>
              <w:t xml:space="preserve"> and/or </w:t>
            </w:r>
            <w:r w:rsidRPr="007E0B31">
              <w:rPr>
                <w:rFonts w:cs="Arial"/>
                <w:b/>
              </w:rPr>
              <w:t>Customers</w:t>
            </w:r>
            <w:r w:rsidRPr="007E0B31">
              <w:rPr>
                <w:rFonts w:cs="Arial"/>
              </w:rPr>
              <w:t xml:space="preserve"> are connected, carried out to achieve, so far as possible, the standards of security set out in </w:t>
            </w:r>
            <w:r>
              <w:rPr>
                <w:rFonts w:cs="Arial"/>
                <w:b/>
              </w:rPr>
              <w:t>The Company</w:t>
            </w:r>
            <w:r w:rsidRPr="007E0B31">
              <w:rPr>
                <w:rFonts w:cs="Arial"/>
                <w:b/>
              </w:rPr>
              <w:t>’s Transmission Licence</w:t>
            </w:r>
            <w:r w:rsidRPr="007E0B31">
              <w:rPr>
                <w:rFonts w:cs="Arial"/>
              </w:rPr>
              <w:t xml:space="preserve">, each </w:t>
            </w:r>
            <w:r w:rsidRPr="007E0B31">
              <w:rPr>
                <w:rFonts w:cs="Arial"/>
                <w:b/>
              </w:rPr>
              <w:t>Relevant Transmission Licensee’s Transmission Licence</w:t>
            </w:r>
            <w:r w:rsidRPr="007E0B31">
              <w:rPr>
                <w:rFonts w:cs="Arial"/>
              </w:rPr>
              <w:t xml:space="preserve"> or </w:t>
            </w:r>
            <w:r w:rsidRPr="007E0B31">
              <w:rPr>
                <w:rFonts w:cs="Arial"/>
                <w:b/>
              </w:rPr>
              <w:t>Electricity Distribution Licence</w:t>
            </w:r>
            <w:r w:rsidRPr="007E0B31">
              <w:rPr>
                <w:rFonts w:cs="Arial"/>
              </w:rPr>
              <w:t>, as the case may be.</w:t>
            </w:r>
          </w:p>
        </w:tc>
      </w:tr>
      <w:tr w:rsidR="00EB1E5D" w:rsidRPr="007E0B31" w14:paraId="2391955F" w14:textId="77777777" w:rsidTr="490DE6A8">
        <w:trPr>
          <w:cantSplit/>
        </w:trPr>
        <w:tc>
          <w:tcPr>
            <w:tcW w:w="2884" w:type="dxa"/>
          </w:tcPr>
          <w:p w14:paraId="554CE1BB" w14:textId="77777777" w:rsidR="00EB1E5D" w:rsidRPr="007E0B31" w:rsidRDefault="00EB1E5D" w:rsidP="00EB1E5D">
            <w:pPr>
              <w:pStyle w:val="Arial11Bold"/>
              <w:rPr>
                <w:rFonts w:cs="Arial"/>
              </w:rPr>
            </w:pPr>
            <w:r w:rsidRPr="007E0B31">
              <w:rPr>
                <w:rFonts w:cs="Arial"/>
              </w:rPr>
              <w:t xml:space="preserve">Operational Planning Margin </w:t>
            </w:r>
          </w:p>
        </w:tc>
        <w:tc>
          <w:tcPr>
            <w:tcW w:w="6634" w:type="dxa"/>
          </w:tcPr>
          <w:p w14:paraId="017C95F5" w14:textId="0ABFFC9A" w:rsidR="00EB1E5D" w:rsidRPr="007E0B31" w:rsidRDefault="00EB1E5D" w:rsidP="00EB1E5D">
            <w:pPr>
              <w:pStyle w:val="TableArial11"/>
              <w:rPr>
                <w:rFonts w:cs="Arial"/>
              </w:rPr>
            </w:pPr>
            <w:r w:rsidRPr="007E0B31">
              <w:rPr>
                <w:rFonts w:cs="Arial"/>
              </w:rPr>
              <w:t xml:space="preserve">An operational planning margin set by </w:t>
            </w:r>
            <w:r>
              <w:rPr>
                <w:rFonts w:cs="Arial"/>
                <w:b/>
              </w:rPr>
              <w:t>The Company</w:t>
            </w:r>
            <w:r w:rsidRPr="007E0B31">
              <w:rPr>
                <w:rFonts w:cs="Arial"/>
              </w:rPr>
              <w:t>.</w:t>
            </w:r>
          </w:p>
        </w:tc>
      </w:tr>
      <w:tr w:rsidR="00EB1E5D" w:rsidRPr="007E0B31" w14:paraId="2C70A3EB" w14:textId="77777777" w:rsidTr="490DE6A8">
        <w:trPr>
          <w:cantSplit/>
        </w:trPr>
        <w:tc>
          <w:tcPr>
            <w:tcW w:w="2884" w:type="dxa"/>
          </w:tcPr>
          <w:p w14:paraId="231C2E4A" w14:textId="77777777" w:rsidR="00EB1E5D" w:rsidRPr="007E0B31" w:rsidRDefault="00EB1E5D" w:rsidP="00EB1E5D">
            <w:pPr>
              <w:pStyle w:val="Arial11Bold"/>
              <w:rPr>
                <w:rFonts w:cs="Arial"/>
              </w:rPr>
            </w:pPr>
            <w:r w:rsidRPr="007E0B31">
              <w:rPr>
                <w:rFonts w:cs="Arial"/>
              </w:rPr>
              <w:t>Operational Planning Phase</w:t>
            </w:r>
          </w:p>
        </w:tc>
        <w:tc>
          <w:tcPr>
            <w:tcW w:w="6634" w:type="dxa"/>
          </w:tcPr>
          <w:p w14:paraId="0B288485" w14:textId="77777777" w:rsidR="00EB1E5D" w:rsidRPr="007E0B31" w:rsidRDefault="00EB1E5D" w:rsidP="00EB1E5D">
            <w:pPr>
              <w:pStyle w:val="TableArial11"/>
              <w:rPr>
                <w:rFonts w:cs="Arial"/>
              </w:rPr>
            </w:pPr>
            <w:r w:rsidRPr="007E0B31">
              <w:rPr>
                <w:rFonts w:cs="Arial"/>
              </w:rPr>
              <w:t>The period from 8 weeks to the end of the 5</w:t>
            </w:r>
            <w:r w:rsidRPr="007E0B31">
              <w:rPr>
                <w:rFonts w:cs="Arial"/>
                <w:vertAlign w:val="superscript"/>
              </w:rPr>
              <w:t>th</w:t>
            </w:r>
            <w:r w:rsidRPr="007E0B31">
              <w:rPr>
                <w:rFonts w:cs="Arial"/>
              </w:rPr>
              <w:t xml:space="preserve"> year ahead of real time operation.</w:t>
            </w:r>
          </w:p>
        </w:tc>
      </w:tr>
      <w:tr w:rsidR="00EB1E5D" w:rsidRPr="007E0B31" w14:paraId="5168CED3" w14:textId="77777777" w:rsidTr="490DE6A8">
        <w:trPr>
          <w:cantSplit/>
        </w:trPr>
        <w:tc>
          <w:tcPr>
            <w:tcW w:w="2884" w:type="dxa"/>
          </w:tcPr>
          <w:p w14:paraId="784D3609" w14:textId="77777777" w:rsidR="00EB1E5D" w:rsidRPr="007E0B31" w:rsidRDefault="00EB1E5D" w:rsidP="00EB1E5D">
            <w:pPr>
              <w:pStyle w:val="Arial11Bold"/>
              <w:rPr>
                <w:rFonts w:cs="Arial"/>
              </w:rPr>
            </w:pPr>
            <w:r w:rsidRPr="007E0B31">
              <w:rPr>
                <w:rFonts w:cs="Arial"/>
              </w:rPr>
              <w:t>Operational Procedures</w:t>
            </w:r>
          </w:p>
        </w:tc>
        <w:tc>
          <w:tcPr>
            <w:tcW w:w="6634" w:type="dxa"/>
          </w:tcPr>
          <w:p w14:paraId="451F00A7" w14:textId="77777777" w:rsidR="00EB1E5D" w:rsidRPr="007E0B31" w:rsidRDefault="00EB1E5D" w:rsidP="00EB1E5D">
            <w:pPr>
              <w:pStyle w:val="TableArial11"/>
              <w:rPr>
                <w:rFonts w:cs="Arial"/>
              </w:rPr>
            </w:pPr>
            <w:r w:rsidRPr="007E0B31">
              <w:rPr>
                <w:rFonts w:cs="Arial"/>
              </w:rPr>
              <w:t xml:space="preserve">Management instructions and procedures, both in support of the </w:t>
            </w:r>
            <w:r w:rsidRPr="007E0B31">
              <w:rPr>
                <w:rFonts w:cs="Arial"/>
                <w:b/>
              </w:rPr>
              <w:t>Safety Rules</w:t>
            </w:r>
            <w:r w:rsidRPr="007E0B31">
              <w:rPr>
                <w:rFonts w:cs="Arial"/>
              </w:rPr>
              <w:t xml:space="preserve"> and for the local and remote operation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issued in connection with the actual 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or from a </w:t>
            </w:r>
            <w:r w:rsidRPr="007E0B31">
              <w:rPr>
                <w:rFonts w:cs="Arial"/>
                <w:b/>
              </w:rPr>
              <w:t>Connection Site</w:t>
            </w:r>
            <w:r w:rsidRPr="007E0B31">
              <w:rPr>
                <w:rFonts w:cs="Arial"/>
              </w:rPr>
              <w:t>.</w:t>
            </w:r>
          </w:p>
        </w:tc>
      </w:tr>
      <w:tr w:rsidR="00EB1E5D" w:rsidRPr="007E0B31" w14:paraId="756B3E49" w14:textId="77777777" w:rsidTr="490DE6A8">
        <w:trPr>
          <w:cantSplit/>
        </w:trPr>
        <w:tc>
          <w:tcPr>
            <w:tcW w:w="2884" w:type="dxa"/>
          </w:tcPr>
          <w:p w14:paraId="3CD34B6B" w14:textId="77777777" w:rsidR="00EB1E5D" w:rsidRPr="007E0B31" w:rsidRDefault="00EB1E5D" w:rsidP="00EB1E5D">
            <w:pPr>
              <w:pStyle w:val="Arial11Bold"/>
              <w:rPr>
                <w:rFonts w:cs="Arial"/>
              </w:rPr>
            </w:pPr>
            <w:r w:rsidRPr="007E0B31">
              <w:rPr>
                <w:rFonts w:cs="Arial"/>
              </w:rPr>
              <w:t>Operational Switching</w:t>
            </w:r>
          </w:p>
        </w:tc>
        <w:tc>
          <w:tcPr>
            <w:tcW w:w="6634" w:type="dxa"/>
          </w:tcPr>
          <w:p w14:paraId="11012EC0" w14:textId="782A13A7" w:rsidR="00EB1E5D" w:rsidRPr="007E0B31" w:rsidRDefault="00EB1E5D" w:rsidP="00EB1E5D">
            <w:pPr>
              <w:pStyle w:val="TableArial11"/>
              <w:rPr>
                <w:rFonts w:cs="Arial"/>
              </w:rPr>
            </w:pPr>
            <w:r w:rsidRPr="007E0B31">
              <w:rPr>
                <w:rFonts w:cs="Arial"/>
              </w:rPr>
              <w:t xml:space="preserve">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the instruction of the relevant </w:t>
            </w:r>
            <w:r w:rsidRPr="007E0B31">
              <w:rPr>
                <w:rFonts w:cs="Arial"/>
                <w:b/>
              </w:rPr>
              <w:t>Control Engineer</w:t>
            </w:r>
            <w:r w:rsidRPr="007E0B31">
              <w:rPr>
                <w:rFonts w:cs="Arial"/>
              </w:rPr>
              <w:t xml:space="preserve">. For the avoidance of doubt, the operation of </w:t>
            </w:r>
            <w:r w:rsidRPr="007E0B31">
              <w:rPr>
                <w:rFonts w:cs="Arial"/>
                <w:b/>
              </w:rPr>
              <w:t xml:space="preserve">Transmission Plant </w:t>
            </w:r>
            <w:r w:rsidRPr="007E0B31">
              <w:rPr>
                <w:rFonts w:cs="Arial"/>
              </w:rPr>
              <w:t xml:space="preserve">and/or </w:t>
            </w:r>
            <w:r w:rsidRPr="007E0B31">
              <w:rPr>
                <w:rFonts w:cs="Arial"/>
                <w:b/>
              </w:rPr>
              <w:t>Apparatus</w:t>
            </w:r>
            <w:r w:rsidRPr="007E0B31">
              <w:rPr>
                <w:rFonts w:cs="Arial"/>
              </w:rPr>
              <w:t xml:space="preserve"> forming part of the </w:t>
            </w:r>
            <w:r w:rsidRPr="007E0B31">
              <w:rPr>
                <w:rFonts w:cs="Arial"/>
                <w:b/>
              </w:rPr>
              <w:t>National Electricity Transmission System</w:t>
            </w:r>
            <w:r w:rsidRPr="007E0B31">
              <w:rPr>
                <w:rFonts w:cs="Arial"/>
              </w:rPr>
              <w:t xml:space="preserve"> will be to the instruction of the </w:t>
            </w:r>
            <w:r w:rsidRPr="007E0B31">
              <w:rPr>
                <w:rFonts w:cs="Arial"/>
                <w:b/>
              </w:rPr>
              <w:t>Relevant Transmission Licensee</w:t>
            </w:r>
            <w:r w:rsidRPr="007E0B31">
              <w:rPr>
                <w:rFonts w:cs="Arial"/>
              </w:rPr>
              <w:t>.</w:t>
            </w:r>
          </w:p>
        </w:tc>
      </w:tr>
      <w:tr w:rsidR="00EB1E5D" w:rsidRPr="007E0B31" w14:paraId="19E6505D" w14:textId="77777777" w:rsidTr="490DE6A8">
        <w:trPr>
          <w:cantSplit/>
        </w:trPr>
        <w:tc>
          <w:tcPr>
            <w:tcW w:w="2884" w:type="dxa"/>
          </w:tcPr>
          <w:p w14:paraId="2E415BC0" w14:textId="77777777" w:rsidR="00EB1E5D" w:rsidRPr="007E0B31" w:rsidRDefault="00EB1E5D" w:rsidP="00EB1E5D">
            <w:pPr>
              <w:pStyle w:val="Arial11Bold"/>
              <w:rPr>
                <w:rFonts w:cs="Arial"/>
              </w:rPr>
            </w:pPr>
            <w:r w:rsidRPr="007E0B31">
              <w:rPr>
                <w:rFonts w:cs="Arial"/>
              </w:rPr>
              <w:lastRenderedPageBreak/>
              <w:t>Other Relevant Data</w:t>
            </w:r>
          </w:p>
        </w:tc>
        <w:tc>
          <w:tcPr>
            <w:tcW w:w="6634" w:type="dxa"/>
          </w:tcPr>
          <w:p w14:paraId="1C699783" w14:textId="77777777" w:rsidR="00EB1E5D" w:rsidRPr="007E0B31" w:rsidRDefault="00EB1E5D" w:rsidP="00EB1E5D">
            <w:pPr>
              <w:pStyle w:val="TableArial11"/>
              <w:rPr>
                <w:rFonts w:cs="Arial"/>
              </w:rPr>
            </w:pPr>
            <w:r w:rsidRPr="007E0B31">
              <w:rPr>
                <w:rFonts w:cs="Arial"/>
              </w:rPr>
              <w:t xml:space="preserve">The data listed in BC1.4.2(f) under the heading </w:t>
            </w:r>
            <w:r w:rsidRPr="007E0B31">
              <w:rPr>
                <w:rFonts w:cs="Arial"/>
                <w:b/>
              </w:rPr>
              <w:t>Other Relevant Data</w:t>
            </w:r>
            <w:r w:rsidRPr="007E0B31">
              <w:rPr>
                <w:rFonts w:cs="Arial"/>
              </w:rPr>
              <w:t>.</w:t>
            </w:r>
          </w:p>
        </w:tc>
      </w:tr>
      <w:tr w:rsidR="00EB1E5D" w:rsidRPr="007E0B31" w14:paraId="24B77B54" w14:textId="77777777" w:rsidTr="490DE6A8">
        <w:trPr>
          <w:cantSplit/>
        </w:trPr>
        <w:tc>
          <w:tcPr>
            <w:tcW w:w="2884" w:type="dxa"/>
          </w:tcPr>
          <w:p w14:paraId="33A5B61C" w14:textId="77777777" w:rsidR="00EB1E5D" w:rsidRPr="007E0B31" w:rsidRDefault="00EB1E5D" w:rsidP="00EB1E5D">
            <w:pPr>
              <w:pStyle w:val="Arial11Bold"/>
              <w:rPr>
                <w:rFonts w:cs="Arial"/>
              </w:rPr>
            </w:pPr>
            <w:r w:rsidRPr="007E0B31">
              <w:rPr>
                <w:rFonts w:cs="Arial"/>
              </w:rPr>
              <w:t>OTSDUW Arrangements</w:t>
            </w:r>
          </w:p>
        </w:tc>
        <w:tc>
          <w:tcPr>
            <w:tcW w:w="6634" w:type="dxa"/>
          </w:tcPr>
          <w:p w14:paraId="77481E18" w14:textId="77777777" w:rsidR="00EB1E5D" w:rsidRPr="007E0B31" w:rsidRDefault="00EB1E5D" w:rsidP="00EB1E5D">
            <w:pPr>
              <w:pStyle w:val="TableArial11"/>
              <w:rPr>
                <w:rFonts w:cs="Arial"/>
              </w:rPr>
            </w:pPr>
            <w:r w:rsidRPr="007E0B31">
              <w:rPr>
                <w:rFonts w:cs="Arial"/>
              </w:rPr>
              <w:t xml:space="preserve">The arrangements whereby certain aspects of the design, consenting, construction, installation and/or commissioning of transmission assets are capable of being undertaken by a </w:t>
            </w:r>
            <w:r w:rsidRPr="007E0B31">
              <w:rPr>
                <w:rFonts w:cs="Arial"/>
                <w:b/>
              </w:rPr>
              <w:t xml:space="preserve">User </w:t>
            </w:r>
            <w:r w:rsidRPr="007E0B31">
              <w:rPr>
                <w:rFonts w:cs="Arial"/>
              </w:rPr>
              <w:t xml:space="preserve">prior to the transfer of those assets to a </w:t>
            </w:r>
            <w:r w:rsidRPr="007E0B31">
              <w:rPr>
                <w:rFonts w:cs="Arial"/>
                <w:b/>
              </w:rPr>
              <w:t xml:space="preserve">Relevant Transmission Licensee </w:t>
            </w:r>
            <w:r w:rsidRPr="007E0B31">
              <w:rPr>
                <w:rFonts w:cs="Arial"/>
              </w:rPr>
              <w:t xml:space="preserve">under an </w:t>
            </w:r>
            <w:r w:rsidRPr="007E0B31">
              <w:rPr>
                <w:rFonts w:cs="Arial"/>
                <w:b/>
              </w:rPr>
              <w:t>Offshore Tender Process</w:t>
            </w:r>
            <w:r w:rsidRPr="007E0B31">
              <w:rPr>
                <w:rFonts w:cs="Arial"/>
              </w:rPr>
              <w:t>.</w:t>
            </w:r>
          </w:p>
        </w:tc>
      </w:tr>
      <w:tr w:rsidR="00EB1E5D" w:rsidRPr="007E0B31" w14:paraId="6566765E" w14:textId="77777777" w:rsidTr="490DE6A8">
        <w:trPr>
          <w:cantSplit/>
        </w:trPr>
        <w:tc>
          <w:tcPr>
            <w:tcW w:w="2884" w:type="dxa"/>
          </w:tcPr>
          <w:p w14:paraId="2E02FBB1" w14:textId="77777777" w:rsidR="00EB1E5D" w:rsidRPr="007E0B31" w:rsidRDefault="00EB1E5D" w:rsidP="00EB1E5D">
            <w:pPr>
              <w:pStyle w:val="Arial11Bold"/>
              <w:rPr>
                <w:rFonts w:cs="Arial"/>
              </w:rPr>
            </w:pPr>
            <w:r w:rsidRPr="007E0B31">
              <w:rPr>
                <w:rFonts w:cs="Arial"/>
              </w:rPr>
              <w:t>OTSDUW Data and Information</w:t>
            </w:r>
          </w:p>
        </w:tc>
        <w:tc>
          <w:tcPr>
            <w:tcW w:w="6634" w:type="dxa"/>
          </w:tcPr>
          <w:p w14:paraId="437E754A" w14:textId="7B9123D2" w:rsidR="00EB1E5D" w:rsidRPr="007E0B31" w:rsidRDefault="00EB1E5D" w:rsidP="00EB1E5D">
            <w:pPr>
              <w:pStyle w:val="TableArial11"/>
              <w:rPr>
                <w:rFonts w:cs="Arial"/>
                <w:b/>
              </w:rPr>
            </w:pPr>
            <w:r w:rsidRPr="007E0B31">
              <w:rPr>
                <w:rFonts w:cs="Arial"/>
              </w:rPr>
              <w:t xml:space="preserve">The data and information to be provided by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w:t>
            </w:r>
            <w:r w:rsidRPr="007E0B31">
              <w:rPr>
                <w:rFonts w:cs="Arial"/>
                <w:b/>
              </w:rPr>
              <w:t xml:space="preserve"> </w:t>
            </w:r>
            <w:r w:rsidRPr="007E0B31">
              <w:rPr>
                <w:rFonts w:cs="Arial"/>
              </w:rPr>
              <w:t>to</w:t>
            </w:r>
            <w:r w:rsidRPr="007E0B31">
              <w:rPr>
                <w:rFonts w:cs="Arial"/>
                <w:b/>
              </w:rPr>
              <w:t xml:space="preserve"> </w:t>
            </w:r>
            <w:r>
              <w:rPr>
                <w:rFonts w:cs="Arial"/>
                <w:b/>
              </w:rPr>
              <w:t>The Company</w:t>
            </w:r>
            <w:r w:rsidRPr="007E0B31">
              <w:rPr>
                <w:rFonts w:cs="Arial"/>
                <w:b/>
              </w:rPr>
              <w:t xml:space="preserve"> </w:t>
            </w:r>
            <w:r w:rsidRPr="007E0B31">
              <w:rPr>
                <w:rFonts w:cs="Arial"/>
              </w:rPr>
              <w:t xml:space="preserve">in accordance with Appendix F of the </w:t>
            </w:r>
            <w:r w:rsidRPr="007E0B31">
              <w:rPr>
                <w:rFonts w:cs="Arial"/>
                <w:b/>
              </w:rPr>
              <w:t>Planning Code</w:t>
            </w:r>
            <w:r w:rsidRPr="007E0B31">
              <w:rPr>
                <w:rFonts w:cs="Arial"/>
              </w:rPr>
              <w:t>.</w:t>
            </w:r>
          </w:p>
        </w:tc>
      </w:tr>
      <w:tr w:rsidR="00EB1E5D" w:rsidRPr="007E0B31" w14:paraId="0DFC68CA" w14:textId="77777777" w:rsidTr="490DE6A8">
        <w:trPr>
          <w:cantSplit/>
        </w:trPr>
        <w:tc>
          <w:tcPr>
            <w:tcW w:w="2884" w:type="dxa"/>
          </w:tcPr>
          <w:p w14:paraId="26D7CFDD" w14:textId="77777777" w:rsidR="00EB1E5D" w:rsidRPr="007E0B31" w:rsidRDefault="00EB1E5D" w:rsidP="00EB1E5D">
            <w:pPr>
              <w:pStyle w:val="Arial11Bold"/>
              <w:rPr>
                <w:rFonts w:cs="Arial"/>
              </w:rPr>
            </w:pPr>
            <w:r w:rsidRPr="007E0B31">
              <w:rPr>
                <w:rFonts w:cs="Arial"/>
              </w:rPr>
              <w:t>OTSDUW DC Converter</w:t>
            </w:r>
          </w:p>
        </w:tc>
        <w:tc>
          <w:tcPr>
            <w:tcW w:w="6634" w:type="dxa"/>
          </w:tcPr>
          <w:p w14:paraId="404E1159" w14:textId="77777777" w:rsidR="00EB1E5D" w:rsidRPr="007E0B31" w:rsidRDefault="00EB1E5D" w:rsidP="00EB1E5D">
            <w:pPr>
              <w:pStyle w:val="TableArial11"/>
              <w:rPr>
                <w:rFonts w:cs="Arial"/>
                <w:b/>
              </w:rPr>
            </w:pPr>
            <w:r w:rsidRPr="007E0B31">
              <w:rPr>
                <w:rFonts w:cs="Arial"/>
              </w:rPr>
              <w:t>A</w:t>
            </w:r>
            <w:r w:rsidRPr="007E0B31">
              <w:rPr>
                <w:rFonts w:cs="Arial"/>
                <w:b/>
              </w:rPr>
              <w:t xml:space="preserve"> Transmission DC Converter </w:t>
            </w:r>
            <w:r w:rsidRPr="007E0B31">
              <w:rPr>
                <w:rFonts w:cs="Arial"/>
              </w:rPr>
              <w:t xml:space="preserve">designed and/or constructed and/or installed by a </w:t>
            </w:r>
            <w:r w:rsidRPr="007E0B31">
              <w:rPr>
                <w:rFonts w:cs="Arial"/>
                <w:b/>
              </w:rPr>
              <w:t xml:space="preserve">User </w:t>
            </w:r>
            <w:r w:rsidRPr="007E0B31">
              <w:rPr>
                <w:rFonts w:cs="Arial"/>
              </w:rPr>
              <w:t>under the</w:t>
            </w:r>
            <w:r w:rsidRPr="007E0B31">
              <w:rPr>
                <w:rFonts w:cs="Arial"/>
                <w:b/>
              </w:rPr>
              <w:t xml:space="preserve"> OTSDUW Arrangements </w:t>
            </w:r>
            <w:r w:rsidRPr="007E0B31">
              <w:rPr>
                <w:rFonts w:cs="Arial"/>
              </w:rPr>
              <w:t xml:space="preserve">and/or operated by the </w:t>
            </w:r>
            <w:r w:rsidRPr="007E0B31">
              <w:rPr>
                <w:rFonts w:cs="Arial"/>
                <w:b/>
              </w:rPr>
              <w:t xml:space="preserve">User </w:t>
            </w:r>
            <w:r w:rsidRPr="007E0B31">
              <w:rPr>
                <w:rFonts w:cs="Arial"/>
              </w:rPr>
              <w:t>until the</w:t>
            </w:r>
            <w:r w:rsidRPr="007E0B31">
              <w:rPr>
                <w:rFonts w:cs="Arial"/>
                <w:b/>
              </w:rPr>
              <w:t xml:space="preserve"> OTSUA Transfer Time</w:t>
            </w:r>
            <w:r w:rsidRPr="007E0B31">
              <w:rPr>
                <w:rFonts w:cs="Arial"/>
              </w:rPr>
              <w:t>.</w:t>
            </w:r>
          </w:p>
        </w:tc>
      </w:tr>
      <w:tr w:rsidR="00EB1E5D" w:rsidRPr="007E0B31" w14:paraId="1F5DFCE4" w14:textId="77777777" w:rsidTr="490DE6A8">
        <w:trPr>
          <w:cantSplit/>
        </w:trPr>
        <w:tc>
          <w:tcPr>
            <w:tcW w:w="2884" w:type="dxa"/>
          </w:tcPr>
          <w:p w14:paraId="274CBE9D" w14:textId="77777777" w:rsidR="00EB1E5D" w:rsidRPr="007E0B31" w:rsidRDefault="00EB1E5D" w:rsidP="00EB1E5D">
            <w:pPr>
              <w:pStyle w:val="Arial11Bold"/>
              <w:rPr>
                <w:rFonts w:cs="Arial"/>
              </w:rPr>
            </w:pPr>
            <w:r w:rsidRPr="007E0B31">
              <w:rPr>
                <w:rFonts w:cs="Arial"/>
              </w:rPr>
              <w:t>OTSDUW Development and Data Timetable</w:t>
            </w:r>
          </w:p>
        </w:tc>
        <w:tc>
          <w:tcPr>
            <w:tcW w:w="6634" w:type="dxa"/>
          </w:tcPr>
          <w:p w14:paraId="46394D79" w14:textId="77777777" w:rsidR="00EB1E5D" w:rsidRPr="007E0B31" w:rsidRDefault="00EB1E5D" w:rsidP="00EB1E5D">
            <w:pPr>
              <w:pStyle w:val="TableArial11"/>
              <w:rPr>
                <w:rFonts w:cs="Arial"/>
                <w:b/>
              </w:rPr>
            </w:pPr>
            <w:r w:rsidRPr="007E0B31">
              <w:rPr>
                <w:rFonts w:cs="Arial"/>
              </w:rPr>
              <w:t xml:space="preserve">The timetable for both the delivery of </w:t>
            </w:r>
            <w:r w:rsidRPr="007E0B31">
              <w:rPr>
                <w:rFonts w:cs="Arial"/>
                <w:b/>
              </w:rPr>
              <w:t xml:space="preserve">OTSDUW Data and Information </w:t>
            </w:r>
            <w:r w:rsidRPr="007E0B31">
              <w:rPr>
                <w:rFonts w:cs="Arial"/>
              </w:rPr>
              <w:t xml:space="preserve">and </w:t>
            </w:r>
            <w:r w:rsidRPr="007E0B31">
              <w:rPr>
                <w:rFonts w:cs="Arial"/>
                <w:b/>
              </w:rPr>
              <w:t xml:space="preserve">OTSDUW Network Data and Information </w:t>
            </w:r>
            <w:r w:rsidRPr="007E0B31">
              <w:rPr>
                <w:rFonts w:cs="Arial"/>
              </w:rPr>
              <w:t xml:space="preserve">as referred to in Appendix F of the </w:t>
            </w:r>
            <w:r w:rsidRPr="007E0B31">
              <w:rPr>
                <w:rFonts w:cs="Arial"/>
                <w:b/>
              </w:rPr>
              <w:t>Planning Code</w:t>
            </w:r>
            <w:r w:rsidRPr="007E0B31">
              <w:rPr>
                <w:rFonts w:cs="Arial"/>
              </w:rPr>
              <w:t xml:space="preserve"> and the development of the scope of the </w:t>
            </w:r>
            <w:r w:rsidRPr="007E0B31">
              <w:rPr>
                <w:rFonts w:cs="Arial"/>
                <w:b/>
              </w:rPr>
              <w:t>OTSDUW</w:t>
            </w:r>
            <w:r w:rsidRPr="007E0B31">
              <w:rPr>
                <w:rFonts w:cs="Arial"/>
              </w:rPr>
              <w:t>.</w:t>
            </w:r>
          </w:p>
        </w:tc>
      </w:tr>
      <w:tr w:rsidR="00EB1E5D" w:rsidRPr="007E0B31" w14:paraId="12983990" w14:textId="77777777" w:rsidTr="490DE6A8">
        <w:trPr>
          <w:cantSplit/>
        </w:trPr>
        <w:tc>
          <w:tcPr>
            <w:tcW w:w="2884" w:type="dxa"/>
          </w:tcPr>
          <w:p w14:paraId="73BB79D0" w14:textId="77777777" w:rsidR="00EB1E5D" w:rsidRPr="007E0B31" w:rsidRDefault="00EB1E5D" w:rsidP="00EB1E5D">
            <w:pPr>
              <w:pStyle w:val="Arial11Bold"/>
              <w:rPr>
                <w:rFonts w:cs="Arial"/>
              </w:rPr>
            </w:pPr>
            <w:r w:rsidRPr="007E0B31">
              <w:rPr>
                <w:rFonts w:cs="Arial"/>
              </w:rPr>
              <w:t xml:space="preserve">OTSDUW Network Data and Information </w:t>
            </w:r>
          </w:p>
        </w:tc>
        <w:tc>
          <w:tcPr>
            <w:tcW w:w="6634" w:type="dxa"/>
          </w:tcPr>
          <w:p w14:paraId="7A3D093C" w14:textId="0A18302C" w:rsidR="00EB1E5D" w:rsidRPr="007E0B31" w:rsidRDefault="00EB1E5D" w:rsidP="00EB1E5D">
            <w:pPr>
              <w:pStyle w:val="TableArial11"/>
              <w:rPr>
                <w:rFonts w:cs="Arial"/>
                <w:b/>
              </w:rPr>
            </w:pPr>
            <w:r w:rsidRPr="007E0B31">
              <w:rPr>
                <w:rFonts w:cs="Arial"/>
              </w:rPr>
              <w:t xml:space="preserve">The data and information to be provided by </w:t>
            </w:r>
            <w:r>
              <w:rPr>
                <w:rFonts w:cs="Arial"/>
                <w:b/>
              </w:rPr>
              <w:t>The Company</w:t>
            </w:r>
            <w:r w:rsidRPr="007E0B31">
              <w:rPr>
                <w:rFonts w:cs="Arial"/>
                <w:b/>
              </w:rPr>
              <w:t xml:space="preserve"> </w:t>
            </w:r>
            <w:r w:rsidRPr="007E0B31">
              <w:rPr>
                <w:rFonts w:cs="Arial"/>
              </w:rPr>
              <w:t xml:space="preserve">to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 xml:space="preserve"> in accordance with Appendix F of the </w:t>
            </w:r>
            <w:r w:rsidRPr="007E0B31">
              <w:rPr>
                <w:rFonts w:cs="Arial"/>
                <w:b/>
              </w:rPr>
              <w:t>Planning Code</w:t>
            </w:r>
            <w:r w:rsidRPr="007E0B31">
              <w:rPr>
                <w:rFonts w:cs="Arial"/>
              </w:rPr>
              <w:t>.</w:t>
            </w:r>
          </w:p>
        </w:tc>
      </w:tr>
      <w:tr w:rsidR="00EB1E5D" w:rsidRPr="007E0B31" w14:paraId="2F357AF2" w14:textId="77777777" w:rsidTr="490DE6A8">
        <w:trPr>
          <w:cantSplit/>
        </w:trPr>
        <w:tc>
          <w:tcPr>
            <w:tcW w:w="2884" w:type="dxa"/>
          </w:tcPr>
          <w:p w14:paraId="74E4F90A" w14:textId="77777777" w:rsidR="00EB1E5D" w:rsidRPr="007E0B31" w:rsidRDefault="00EB1E5D" w:rsidP="00EB1E5D">
            <w:pPr>
              <w:pStyle w:val="Arial11Bold"/>
              <w:rPr>
                <w:rFonts w:cs="Arial"/>
              </w:rPr>
            </w:pPr>
            <w:r w:rsidRPr="007E0B31">
              <w:rPr>
                <w:rFonts w:cs="Arial"/>
              </w:rPr>
              <w:t>OTSDUW Plant and Apparatus</w:t>
            </w:r>
          </w:p>
        </w:tc>
        <w:tc>
          <w:tcPr>
            <w:tcW w:w="6634" w:type="dxa"/>
          </w:tcPr>
          <w:p w14:paraId="0F32E986" w14:textId="77777777" w:rsidR="00EB1E5D" w:rsidRPr="007E0B31" w:rsidRDefault="00EB1E5D" w:rsidP="00EB1E5D">
            <w:pPr>
              <w:pStyle w:val="TableArial11"/>
              <w:rPr>
                <w:rFonts w:cs="Arial"/>
              </w:rPr>
            </w:pPr>
            <w:r w:rsidRPr="007E0B31">
              <w:rPr>
                <w:rFonts w:cs="Arial"/>
                <w:b/>
              </w:rPr>
              <w:t xml:space="preserve">Plant </w:t>
            </w:r>
            <w:r w:rsidRPr="007E0B31">
              <w:rPr>
                <w:rFonts w:cs="Arial"/>
              </w:rPr>
              <w:t xml:space="preserve">and </w:t>
            </w:r>
            <w:r w:rsidRPr="007E0B31">
              <w:rPr>
                <w:rFonts w:cs="Arial"/>
                <w:b/>
              </w:rPr>
              <w:t>Apparatus</w:t>
            </w:r>
            <w:r w:rsidRPr="007E0B31">
              <w:rPr>
                <w:rFonts w:cs="Arial"/>
              </w:rPr>
              <w:t xml:space="preserve">, including any </w:t>
            </w:r>
            <w:r w:rsidRPr="007E0B31">
              <w:rPr>
                <w:rFonts w:cs="Arial"/>
                <w:b/>
              </w:rPr>
              <w:t>OTSDUW DC Converter</w:t>
            </w:r>
            <w:r w:rsidRPr="007E0B31">
              <w:rPr>
                <w:rFonts w:cs="Arial"/>
              </w:rPr>
              <w:t xml:space="preserve">, designed by the </w:t>
            </w:r>
            <w:r w:rsidRPr="007E0B31">
              <w:rPr>
                <w:rFonts w:cs="Arial"/>
                <w:b/>
              </w:rPr>
              <w:t xml:space="preserve">User </w:t>
            </w:r>
            <w:r w:rsidRPr="007E0B31">
              <w:rPr>
                <w:rFonts w:cs="Arial"/>
              </w:rPr>
              <w:t>under the</w:t>
            </w:r>
            <w:r w:rsidRPr="007E0B31">
              <w:rPr>
                <w:rFonts w:cs="Arial"/>
                <w:b/>
              </w:rPr>
              <w:t xml:space="preserve"> OTSDUW Arrangements</w:t>
            </w:r>
            <w:r w:rsidRPr="007E0B31">
              <w:rPr>
                <w:rFonts w:cs="Arial"/>
              </w:rPr>
              <w:t>.</w:t>
            </w:r>
          </w:p>
        </w:tc>
      </w:tr>
      <w:tr w:rsidR="00EB1E5D" w:rsidRPr="007E0B31" w14:paraId="365142B1" w14:textId="77777777" w:rsidTr="490DE6A8">
        <w:trPr>
          <w:cantSplit/>
        </w:trPr>
        <w:tc>
          <w:tcPr>
            <w:tcW w:w="2884" w:type="dxa"/>
          </w:tcPr>
          <w:p w14:paraId="31BA5169" w14:textId="77777777" w:rsidR="00EB1E5D" w:rsidRPr="007E0B31" w:rsidRDefault="00EB1E5D" w:rsidP="00EB1E5D">
            <w:pPr>
              <w:pStyle w:val="Arial11Bold"/>
              <w:rPr>
                <w:rFonts w:cs="Arial"/>
              </w:rPr>
            </w:pPr>
            <w:r w:rsidRPr="007E0B31">
              <w:rPr>
                <w:rFonts w:cs="Arial"/>
              </w:rPr>
              <w:t>OTSUA Transfer Time</w:t>
            </w:r>
          </w:p>
        </w:tc>
        <w:tc>
          <w:tcPr>
            <w:tcW w:w="6634" w:type="dxa"/>
          </w:tcPr>
          <w:p w14:paraId="53D1E529" w14:textId="77777777" w:rsidR="00EB1E5D" w:rsidRPr="007E0B31" w:rsidRDefault="00EB1E5D" w:rsidP="00EB1E5D">
            <w:pPr>
              <w:pStyle w:val="TableArial11"/>
              <w:rPr>
                <w:rFonts w:cs="Arial"/>
                <w:b/>
              </w:rPr>
            </w:pPr>
            <w:r w:rsidRPr="007E0B31">
              <w:rPr>
                <w:rFonts w:cs="Arial"/>
              </w:rPr>
              <w:t xml:space="preserve">The time and date at which the </w:t>
            </w:r>
            <w:r w:rsidRPr="007E0B31">
              <w:rPr>
                <w:rFonts w:cs="Arial"/>
                <w:b/>
              </w:rPr>
              <w:t xml:space="preserve">OTSUA </w:t>
            </w:r>
            <w:r w:rsidRPr="007E0B31">
              <w:rPr>
                <w:rFonts w:cs="Arial"/>
              </w:rPr>
              <w:t xml:space="preserve">are transferred to a </w:t>
            </w:r>
            <w:r w:rsidRPr="007E0B31">
              <w:rPr>
                <w:rFonts w:cs="Arial"/>
                <w:b/>
              </w:rPr>
              <w:t>Relevant Transmission Licensee</w:t>
            </w:r>
            <w:r w:rsidRPr="007E0B31">
              <w:rPr>
                <w:rFonts w:cs="Arial"/>
              </w:rPr>
              <w:t>.</w:t>
            </w:r>
          </w:p>
        </w:tc>
      </w:tr>
      <w:tr w:rsidR="00EB1E5D" w:rsidRPr="007E0B31" w14:paraId="3D6D4D93" w14:textId="77777777" w:rsidTr="490DE6A8">
        <w:trPr>
          <w:cantSplit/>
        </w:trPr>
        <w:tc>
          <w:tcPr>
            <w:tcW w:w="2884" w:type="dxa"/>
          </w:tcPr>
          <w:p w14:paraId="6678503F" w14:textId="77777777" w:rsidR="00EB1E5D" w:rsidRPr="007E0B31" w:rsidRDefault="00EB1E5D" w:rsidP="00EB1E5D">
            <w:pPr>
              <w:pStyle w:val="Arial11Bold"/>
              <w:rPr>
                <w:rFonts w:cs="Arial"/>
              </w:rPr>
            </w:pPr>
            <w:r w:rsidRPr="007E0B31">
              <w:rPr>
                <w:rFonts w:cs="Arial"/>
              </w:rPr>
              <w:t>Out of Synchronism</w:t>
            </w:r>
          </w:p>
        </w:tc>
        <w:tc>
          <w:tcPr>
            <w:tcW w:w="6634" w:type="dxa"/>
          </w:tcPr>
          <w:p w14:paraId="30AB79D2" w14:textId="77777777" w:rsidR="00EB1E5D" w:rsidRPr="007E0B31" w:rsidRDefault="00EB1E5D" w:rsidP="00EB1E5D">
            <w:pPr>
              <w:pStyle w:val="TableArial11"/>
              <w:rPr>
                <w:rFonts w:cs="Arial"/>
              </w:rPr>
            </w:pPr>
            <w:r w:rsidRPr="007E0B31">
              <w:rPr>
                <w:rFonts w:cs="Arial"/>
              </w:rPr>
              <w:t xml:space="preserve">The condition where a </w:t>
            </w:r>
            <w:r w:rsidRPr="007E0B31">
              <w:rPr>
                <w:rFonts w:cs="Arial"/>
                <w:b/>
              </w:rPr>
              <w:t>System</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cannot meet the requirements to enable it to be </w:t>
            </w:r>
            <w:r w:rsidRPr="007E0B31">
              <w:rPr>
                <w:rFonts w:cs="Arial"/>
                <w:b/>
              </w:rPr>
              <w:t>Synchronised</w:t>
            </w:r>
            <w:r w:rsidRPr="007E0B31">
              <w:rPr>
                <w:rFonts w:cs="Arial"/>
              </w:rPr>
              <w:t>.</w:t>
            </w:r>
          </w:p>
        </w:tc>
      </w:tr>
      <w:tr w:rsidR="00EB1E5D" w:rsidRPr="007E0B31" w14:paraId="04D20161" w14:textId="77777777" w:rsidTr="490DE6A8">
        <w:trPr>
          <w:cantSplit/>
        </w:trPr>
        <w:tc>
          <w:tcPr>
            <w:tcW w:w="2884" w:type="dxa"/>
          </w:tcPr>
          <w:p w14:paraId="2545C38A" w14:textId="77777777" w:rsidR="00EB1E5D" w:rsidRPr="007E0B31" w:rsidRDefault="00EB1E5D" w:rsidP="00EB1E5D">
            <w:pPr>
              <w:pStyle w:val="Arial11Bold"/>
              <w:rPr>
                <w:rFonts w:cs="Arial"/>
              </w:rPr>
            </w:pPr>
            <w:r w:rsidRPr="007E0B31">
              <w:rPr>
                <w:rFonts w:cs="Arial"/>
              </w:rPr>
              <w:t xml:space="preserve">Output Usable </w:t>
            </w:r>
            <w:r w:rsidRPr="007E0B31">
              <w:rPr>
                <w:rFonts w:cs="Arial"/>
                <w:b w:val="0"/>
              </w:rPr>
              <w:t>or</w:t>
            </w:r>
            <w:r w:rsidRPr="007E0B31">
              <w:rPr>
                <w:rFonts w:cs="Arial"/>
              </w:rPr>
              <w:t xml:space="preserve"> OU</w:t>
            </w:r>
          </w:p>
        </w:tc>
        <w:tc>
          <w:tcPr>
            <w:tcW w:w="6634" w:type="dxa"/>
          </w:tcPr>
          <w:p w14:paraId="006B5563" w14:textId="175D7D2A" w:rsidR="00EB1E5D" w:rsidRPr="007E0B31" w:rsidRDefault="00EB1E5D" w:rsidP="00EB1E5D">
            <w:pPr>
              <w:pStyle w:val="TableArial11"/>
              <w:rPr>
                <w:rFonts w:cs="Arial"/>
              </w:rPr>
            </w:pPr>
            <w:r w:rsidRPr="007E0B31">
              <w:rPr>
                <w:rFonts w:cs="Arial"/>
              </w:rPr>
              <w:t xml:space="preserve">The forecast value (in MW), </w:t>
            </w:r>
            <w:r w:rsidR="00827D48">
              <w:rPr>
                <w:rFonts w:cs="Arial"/>
              </w:rPr>
              <w:t xml:space="preserve">profiled </w:t>
            </w:r>
            <w:r w:rsidR="00312EBC">
              <w:rPr>
                <w:rFonts w:cs="Arial"/>
              </w:rPr>
              <w:t xml:space="preserve">across </w:t>
            </w:r>
            <w:r w:rsidR="00312EBC" w:rsidRPr="007E0B31">
              <w:rPr>
                <w:rFonts w:cs="Arial"/>
              </w:rPr>
              <w:t>the</w:t>
            </w:r>
            <w:r w:rsidRPr="007E0B31">
              <w:rPr>
                <w:rFonts w:cs="Arial"/>
              </w:rPr>
              <w:t xml:space="preserve"> time </w:t>
            </w:r>
            <w:r w:rsidR="00827D48">
              <w:rPr>
                <w:rFonts w:cs="Arial"/>
              </w:rPr>
              <w:t>period affected by</w:t>
            </w:r>
            <w:r w:rsidRPr="007E0B31">
              <w:rPr>
                <w:rFonts w:cs="Arial"/>
              </w:rPr>
              <w:t xml:space="preserve"> the </w:t>
            </w:r>
            <w:r w:rsidR="00827D48">
              <w:rPr>
                <w:rFonts w:cs="Arial"/>
              </w:rPr>
              <w:t>unplanned</w:t>
            </w:r>
            <w:r w:rsidRPr="007E0B31">
              <w:rPr>
                <w:rFonts w:cs="Arial"/>
              </w:rPr>
              <w:t xml:space="preserve"> or </w:t>
            </w:r>
            <w:r w:rsidR="00827D48">
              <w:rPr>
                <w:rFonts w:cs="Arial"/>
              </w:rPr>
              <w:t>planned Event</w:t>
            </w:r>
            <w:r w:rsidRPr="007E0B31">
              <w:rPr>
                <w:rFonts w:cs="Arial"/>
              </w:rPr>
              <w:t xml:space="preserve"> of the level at which the </w:t>
            </w:r>
            <w:r w:rsidRPr="007E0B31">
              <w:rPr>
                <w:rFonts w:cs="Arial"/>
                <w:b/>
              </w:rPr>
              <w:t>Genset</w:t>
            </w:r>
            <w:r w:rsidRPr="007E0B31">
              <w:rPr>
                <w:rFonts w:cs="Arial"/>
              </w:rPr>
              <w:t xml:space="preserve"> can export to the </w:t>
            </w:r>
            <w:r w:rsidRPr="007E0B31">
              <w:rPr>
                <w:rFonts w:cs="Arial"/>
                <w:b/>
              </w:rPr>
              <w:t>Grid Entry Point</w:t>
            </w:r>
            <w:r w:rsidRPr="007E0B31">
              <w:rPr>
                <w:rFonts w:cs="Arial"/>
              </w:rPr>
              <w:t xml:space="preserve">, or in the case of </w:t>
            </w:r>
            <w:r w:rsidRPr="007E0B31">
              <w:rPr>
                <w:rFonts w:cs="Arial"/>
                <w:b/>
              </w:rPr>
              <w:t>Embedded Power Stations</w:t>
            </w:r>
            <w:r w:rsidRPr="007E0B31">
              <w:rPr>
                <w:rFonts w:cs="Arial"/>
              </w:rPr>
              <w:t xml:space="preserve">, to the </w:t>
            </w:r>
            <w:r w:rsidRPr="007E0B31">
              <w:rPr>
                <w:rFonts w:cs="Arial"/>
                <w:b/>
              </w:rPr>
              <w:t>User System Entry Point</w:t>
            </w:r>
            <w:r w:rsidRPr="007E0B31">
              <w:rPr>
                <w:rFonts w:cs="Arial"/>
              </w:rPr>
              <w:t xml:space="preserve">.  In addition, for a </w:t>
            </w:r>
            <w:r w:rsidRPr="007E0B31">
              <w:rPr>
                <w:rFonts w:cs="Arial"/>
                <w:b/>
              </w:rPr>
              <w:t>Genset</w:t>
            </w:r>
            <w:r w:rsidRPr="007E0B31">
              <w:rPr>
                <w:rFonts w:cs="Arial"/>
              </w:rPr>
              <w:t xml:space="preserve"> powered by an </w:t>
            </w:r>
            <w:r w:rsidRPr="007E0B31">
              <w:rPr>
                <w:rFonts w:cs="Arial"/>
                <w:b/>
              </w:rPr>
              <w:t>Intermittent Power Source</w:t>
            </w:r>
            <w:r w:rsidRPr="007E0B31">
              <w:rPr>
                <w:rFonts w:cs="Arial"/>
              </w:rPr>
              <w:t xml:space="preserve"> the forecast value is based upon the </w:t>
            </w:r>
            <w:r w:rsidRPr="007E0B31">
              <w:rPr>
                <w:rFonts w:cs="Arial"/>
                <w:b/>
              </w:rPr>
              <w:t>Intermittent Power Source</w:t>
            </w:r>
            <w:r w:rsidRPr="007E0B31">
              <w:rPr>
                <w:rFonts w:cs="Arial"/>
              </w:rPr>
              <w:t xml:space="preserve"> being at a level which would enable the </w:t>
            </w:r>
            <w:r w:rsidRPr="007E0B31">
              <w:rPr>
                <w:rFonts w:cs="Arial"/>
                <w:b/>
              </w:rPr>
              <w:t>Genset</w:t>
            </w:r>
            <w:r w:rsidRPr="007E0B31">
              <w:rPr>
                <w:rFonts w:cs="Arial"/>
              </w:rPr>
              <w:t xml:space="preserve"> to generate at </w:t>
            </w:r>
            <w:r w:rsidRPr="007E0B31">
              <w:rPr>
                <w:rFonts w:cs="Arial"/>
                <w:b/>
              </w:rPr>
              <w:t>Registered Capacity</w:t>
            </w:r>
            <w:r w:rsidRPr="007E0B31">
              <w:rPr>
                <w:rFonts w:cs="Arial"/>
              </w:rPr>
              <w:t>.</w:t>
            </w:r>
          </w:p>
          <w:p w14:paraId="30B758AF" w14:textId="77777777" w:rsidR="00EB1E5D" w:rsidRPr="007E0B31" w:rsidRDefault="00EB1E5D" w:rsidP="00EB1E5D">
            <w:pPr>
              <w:pStyle w:val="TableArial11"/>
              <w:rPr>
                <w:rFonts w:cs="Arial"/>
              </w:rPr>
            </w:pPr>
            <w:r w:rsidRPr="007E0B31">
              <w:rPr>
                <w:rFonts w:cs="Arial"/>
              </w:rPr>
              <w:t xml:space="preserve">For the purpose of OC2 only, the term </w:t>
            </w:r>
            <w:r w:rsidRPr="007E0B31">
              <w:rPr>
                <w:rFonts w:cs="Arial"/>
                <w:b/>
              </w:rPr>
              <w:t xml:space="preserve">Output Usable </w:t>
            </w:r>
            <w:r w:rsidRPr="007E0B31">
              <w:rPr>
                <w:rFonts w:cs="Arial"/>
              </w:rPr>
              <w:t xml:space="preserve">shall include the terms </w:t>
            </w:r>
            <w:r w:rsidRPr="007E0B31">
              <w:rPr>
                <w:rFonts w:cs="Arial"/>
                <w:b/>
              </w:rPr>
              <w:t>Interconnector Export Capacity</w:t>
            </w:r>
            <w:r w:rsidRPr="007E0B31">
              <w:rPr>
                <w:rFonts w:cs="Arial"/>
              </w:rPr>
              <w:t xml:space="preserve"> and </w:t>
            </w:r>
            <w:r w:rsidRPr="007E0B31">
              <w:rPr>
                <w:rFonts w:cs="Arial"/>
                <w:b/>
              </w:rPr>
              <w:t>Interconnector Import Capacity</w:t>
            </w:r>
            <w:r w:rsidRPr="007E0B31">
              <w:rPr>
                <w:rFonts w:cs="Arial"/>
              </w:rPr>
              <w:t xml:space="preserve"> where the term </w:t>
            </w:r>
            <w:r w:rsidRPr="007E0B31">
              <w:rPr>
                <w:rFonts w:cs="Arial"/>
                <w:b/>
              </w:rPr>
              <w:t xml:space="preserve">Output Usable </w:t>
            </w:r>
            <w:r w:rsidRPr="007E0B31">
              <w:rPr>
                <w:rFonts w:cs="Arial"/>
              </w:rPr>
              <w:t xml:space="preserve">is being applied to an </w:t>
            </w:r>
            <w:r w:rsidRPr="007E0B31">
              <w:rPr>
                <w:rFonts w:cs="Arial"/>
                <w:b/>
              </w:rPr>
              <w:t>External Interconnection</w:t>
            </w:r>
            <w:r w:rsidRPr="007E0B31">
              <w:rPr>
                <w:rFonts w:cs="Arial"/>
              </w:rPr>
              <w:t>.</w:t>
            </w:r>
          </w:p>
        </w:tc>
      </w:tr>
      <w:tr w:rsidR="00EB1E5D" w:rsidRPr="007E0B31" w14:paraId="4CD6C7B7" w14:textId="77777777" w:rsidTr="490DE6A8">
        <w:trPr>
          <w:cantSplit/>
        </w:trPr>
        <w:tc>
          <w:tcPr>
            <w:tcW w:w="2884" w:type="dxa"/>
          </w:tcPr>
          <w:p w14:paraId="078B9004" w14:textId="77777777" w:rsidR="00EB1E5D" w:rsidRPr="007E0B31" w:rsidRDefault="00EB1E5D" w:rsidP="00EB1E5D">
            <w:pPr>
              <w:pStyle w:val="Arial11Bold"/>
              <w:rPr>
                <w:rFonts w:cs="Arial"/>
              </w:rPr>
            </w:pPr>
            <w:r w:rsidRPr="007E0B31">
              <w:rPr>
                <w:rFonts w:cs="Arial"/>
              </w:rPr>
              <w:t>Over-excitation Limiter</w:t>
            </w:r>
          </w:p>
        </w:tc>
        <w:tc>
          <w:tcPr>
            <w:tcW w:w="6634" w:type="dxa"/>
          </w:tcPr>
          <w:p w14:paraId="102093E7" w14:textId="2C3E59FC" w:rsidR="00EB1E5D" w:rsidRPr="007E0B31" w:rsidRDefault="00EB1E5D" w:rsidP="00EB1E5D">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EB1E5D" w:rsidRPr="007E0B31" w14:paraId="30243EFA" w14:textId="77777777" w:rsidTr="490DE6A8">
        <w:trPr>
          <w:cantSplit/>
        </w:trPr>
        <w:tc>
          <w:tcPr>
            <w:tcW w:w="2884" w:type="dxa"/>
          </w:tcPr>
          <w:p w14:paraId="66B8A1EA" w14:textId="0810689B" w:rsidR="00EB1E5D" w:rsidRPr="007E0B31" w:rsidRDefault="00EB1E5D" w:rsidP="00EB1E5D">
            <w:pPr>
              <w:pStyle w:val="Arial11Bold"/>
              <w:rPr>
                <w:rFonts w:cs="Arial"/>
              </w:rPr>
            </w:pPr>
            <w:r w:rsidRPr="007E0B31">
              <w:rPr>
                <w:rFonts w:cs="Arial"/>
              </w:rPr>
              <w:t>Panel Chair</w:t>
            </w:r>
            <w:r>
              <w:rPr>
                <w:rFonts w:cs="Arial"/>
              </w:rPr>
              <w:t>person</w:t>
            </w:r>
          </w:p>
        </w:tc>
        <w:tc>
          <w:tcPr>
            <w:tcW w:w="6634" w:type="dxa"/>
          </w:tcPr>
          <w:p w14:paraId="54287BDA" w14:textId="77777777" w:rsidR="00EB1E5D" w:rsidRPr="007E0B31" w:rsidRDefault="00EB1E5D" w:rsidP="00EB1E5D">
            <w:pPr>
              <w:pStyle w:val="TableArial11"/>
              <w:rPr>
                <w:rFonts w:cs="Arial"/>
              </w:rPr>
            </w:pPr>
            <w:r w:rsidRPr="007E0B31">
              <w:rPr>
                <w:rFonts w:cs="Arial"/>
              </w:rPr>
              <w:t>A person appointed as such in accordance with GR.4.1.</w:t>
            </w:r>
          </w:p>
        </w:tc>
      </w:tr>
      <w:tr w:rsidR="00EB1E5D" w:rsidRPr="007E0B31" w14:paraId="407A0574" w14:textId="77777777" w:rsidTr="490DE6A8">
        <w:trPr>
          <w:cantSplit/>
        </w:trPr>
        <w:tc>
          <w:tcPr>
            <w:tcW w:w="2884" w:type="dxa"/>
          </w:tcPr>
          <w:p w14:paraId="7990BC0E" w14:textId="77777777" w:rsidR="00EB1E5D" w:rsidRPr="007E0B31" w:rsidRDefault="00EB1E5D" w:rsidP="00EB1E5D">
            <w:pPr>
              <w:pStyle w:val="Arial11Bold"/>
              <w:rPr>
                <w:rFonts w:cs="Arial"/>
              </w:rPr>
            </w:pPr>
            <w:r w:rsidRPr="007E0B31">
              <w:rPr>
                <w:rFonts w:cs="Arial"/>
              </w:rPr>
              <w:t>Panel Member</w:t>
            </w:r>
          </w:p>
        </w:tc>
        <w:tc>
          <w:tcPr>
            <w:tcW w:w="6634" w:type="dxa"/>
          </w:tcPr>
          <w:p w14:paraId="408B70FA" w14:textId="77777777" w:rsidR="00EB1E5D" w:rsidRPr="007E0B31" w:rsidRDefault="00EB1E5D" w:rsidP="00EB1E5D">
            <w:pPr>
              <w:pStyle w:val="TableArial11"/>
              <w:rPr>
                <w:rFonts w:cs="Arial"/>
              </w:rPr>
            </w:pPr>
            <w:r w:rsidRPr="007E0B31">
              <w:rPr>
                <w:rFonts w:cs="Arial"/>
              </w:rPr>
              <w:t>Any of the persons identified as such in GR.4.</w:t>
            </w:r>
          </w:p>
        </w:tc>
      </w:tr>
      <w:tr w:rsidR="00EB1E5D" w:rsidRPr="007E0B31" w14:paraId="4408AF49" w14:textId="77777777" w:rsidTr="490DE6A8">
        <w:trPr>
          <w:cantSplit/>
        </w:trPr>
        <w:tc>
          <w:tcPr>
            <w:tcW w:w="2884" w:type="dxa"/>
          </w:tcPr>
          <w:p w14:paraId="24301CCB" w14:textId="77777777" w:rsidR="00EB1E5D" w:rsidRPr="007E0B31" w:rsidRDefault="00EB1E5D" w:rsidP="00EB1E5D">
            <w:pPr>
              <w:pStyle w:val="Arial11Bold"/>
              <w:rPr>
                <w:rFonts w:cs="Arial"/>
              </w:rPr>
            </w:pPr>
            <w:r w:rsidRPr="007E0B31">
              <w:rPr>
                <w:rFonts w:cs="Arial"/>
              </w:rPr>
              <w:t>Panel Members’</w:t>
            </w:r>
          </w:p>
          <w:p w14:paraId="64CD4F91" w14:textId="77777777" w:rsidR="00EB1E5D" w:rsidRPr="007E0B31" w:rsidRDefault="00EB1E5D" w:rsidP="00EB1E5D">
            <w:pPr>
              <w:pStyle w:val="Arial11Bold"/>
              <w:rPr>
                <w:rFonts w:cs="Arial"/>
              </w:rPr>
            </w:pPr>
            <w:r w:rsidRPr="007E0B31">
              <w:rPr>
                <w:rFonts w:cs="Arial"/>
              </w:rPr>
              <w:t>Recommendation</w:t>
            </w:r>
          </w:p>
        </w:tc>
        <w:tc>
          <w:tcPr>
            <w:tcW w:w="6634" w:type="dxa"/>
          </w:tcPr>
          <w:p w14:paraId="337253E1" w14:textId="33E0395A" w:rsidR="00EB1E5D" w:rsidRPr="007E0B31" w:rsidRDefault="00EB1E5D" w:rsidP="00EB1E5D">
            <w:pPr>
              <w:pStyle w:val="TableArial11"/>
              <w:rPr>
                <w:rFonts w:cs="Arial"/>
              </w:rPr>
            </w:pPr>
            <w:r w:rsidRPr="007E0B31">
              <w:rPr>
                <w:rFonts w:cs="Arial"/>
              </w:rPr>
              <w:t>The recommendation in accordance with the "</w:t>
            </w:r>
            <w:r w:rsidRPr="007E0B31">
              <w:rPr>
                <w:rFonts w:cs="Arial"/>
                <w:b/>
              </w:rPr>
              <w:t>Grid Code Review Panel Recommendation Vote</w:t>
            </w:r>
            <w:r w:rsidRPr="0079139F">
              <w:rPr>
                <w:rFonts w:cs="Arial"/>
              </w:rPr>
              <w:t>"</w:t>
            </w:r>
            <w:r>
              <w:rPr>
                <w:rFonts w:cs="Arial"/>
              </w:rPr>
              <w:t>.</w:t>
            </w:r>
          </w:p>
        </w:tc>
      </w:tr>
      <w:tr w:rsidR="00EB1E5D" w:rsidRPr="007E0B31" w14:paraId="73919D58" w14:textId="77777777" w:rsidTr="490DE6A8">
        <w:trPr>
          <w:cantSplit/>
        </w:trPr>
        <w:tc>
          <w:tcPr>
            <w:tcW w:w="2884" w:type="dxa"/>
          </w:tcPr>
          <w:p w14:paraId="1C39677A" w14:textId="77777777" w:rsidR="00EB1E5D" w:rsidRPr="007E0B31" w:rsidRDefault="00EB1E5D" w:rsidP="00EB1E5D">
            <w:pPr>
              <w:pStyle w:val="Arial11Bold"/>
              <w:rPr>
                <w:rFonts w:cs="Arial"/>
              </w:rPr>
            </w:pPr>
            <w:r w:rsidRPr="007E0B31">
              <w:rPr>
                <w:rFonts w:cs="Arial"/>
              </w:rPr>
              <w:lastRenderedPageBreak/>
              <w:t>Panel Secretary</w:t>
            </w:r>
          </w:p>
        </w:tc>
        <w:tc>
          <w:tcPr>
            <w:tcW w:w="6634" w:type="dxa"/>
          </w:tcPr>
          <w:p w14:paraId="614372A2" w14:textId="77777777" w:rsidR="00EB1E5D" w:rsidRPr="007E0B31" w:rsidRDefault="00EB1E5D" w:rsidP="00EB1E5D">
            <w:pPr>
              <w:pStyle w:val="TableArial11"/>
              <w:rPr>
                <w:rFonts w:cs="Arial"/>
              </w:rPr>
            </w:pPr>
            <w:r w:rsidRPr="007E0B31">
              <w:rPr>
                <w:rFonts w:cs="Arial"/>
              </w:rPr>
              <w:t>A person appointed as such in accordance with GR.3.1.2(d).</w:t>
            </w:r>
          </w:p>
        </w:tc>
      </w:tr>
      <w:tr w:rsidR="00EB1E5D" w:rsidRPr="007E0B31" w14:paraId="1D7F1B6B" w14:textId="77777777" w:rsidTr="490DE6A8">
        <w:trPr>
          <w:cantSplit/>
        </w:trPr>
        <w:tc>
          <w:tcPr>
            <w:tcW w:w="2884" w:type="dxa"/>
          </w:tcPr>
          <w:p w14:paraId="344E39C6" w14:textId="77777777" w:rsidR="00EB1E5D" w:rsidRPr="007E0B31" w:rsidRDefault="00EB1E5D" w:rsidP="00EB1E5D">
            <w:pPr>
              <w:pStyle w:val="Arial11Bold"/>
              <w:rPr>
                <w:rFonts w:cs="Arial"/>
              </w:rPr>
            </w:pPr>
            <w:r w:rsidRPr="007E0B31">
              <w:rPr>
                <w:rFonts w:cs="Arial"/>
              </w:rPr>
              <w:t>Part 1 System Ancillary Services</w:t>
            </w:r>
          </w:p>
        </w:tc>
        <w:tc>
          <w:tcPr>
            <w:tcW w:w="6634" w:type="dxa"/>
          </w:tcPr>
          <w:p w14:paraId="380B1DB3" w14:textId="09F84F33" w:rsidR="00EB1E5D" w:rsidRPr="007E0B31" w:rsidRDefault="00EB1E5D" w:rsidP="00EB1E5D">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w:t>
            </w:r>
            <w:r w:rsidRPr="007E0B31">
              <w:rPr>
                <w:rFonts w:cs="Arial"/>
                <w:b/>
              </w:rPr>
              <w:t>Users</w:t>
            </w:r>
            <w:r w:rsidRPr="007E0B31">
              <w:rPr>
                <w:rFonts w:cs="Arial"/>
              </w:rPr>
              <w:t xml:space="preserve"> in accordance with the </w:t>
            </w:r>
            <w:r w:rsidRPr="007E0B31">
              <w:rPr>
                <w:rFonts w:cs="Arial"/>
                <w:b/>
              </w:rPr>
              <w:t>Connection Conditions</w:t>
            </w:r>
            <w:r w:rsidRPr="002A73E9">
              <w:rPr>
                <w:b/>
              </w:rPr>
              <w:t xml:space="preserve"> </w:t>
            </w:r>
            <w:r w:rsidRPr="00ED0CD8">
              <w:rPr>
                <w:rFonts w:cs="Arial"/>
                <w:bCs/>
              </w:rPr>
              <w:t>or</w:t>
            </w:r>
            <w:r>
              <w:rPr>
                <w:rFonts w:cs="Arial"/>
                <w:b/>
              </w:rPr>
              <w:t xml:space="preserve"> European Connection Conditions</w:t>
            </w:r>
            <w:r w:rsidRPr="007E0B31">
              <w:rPr>
                <w:rFonts w:cs="Arial"/>
              </w:rPr>
              <w:t xml:space="preserve">. An exhaustive list of </w:t>
            </w:r>
            <w:r w:rsidRPr="007E0B31">
              <w:rPr>
                <w:rFonts w:cs="Arial"/>
                <w:b/>
              </w:rPr>
              <w:t>Part 1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1.</w:t>
            </w:r>
          </w:p>
        </w:tc>
      </w:tr>
      <w:tr w:rsidR="00EB1E5D" w:rsidRPr="007E0B31" w14:paraId="0D7E215D" w14:textId="77777777" w:rsidTr="490DE6A8">
        <w:trPr>
          <w:cantSplit/>
        </w:trPr>
        <w:tc>
          <w:tcPr>
            <w:tcW w:w="2884" w:type="dxa"/>
          </w:tcPr>
          <w:p w14:paraId="304BA4F9" w14:textId="77777777" w:rsidR="00EB1E5D" w:rsidRPr="007E0B31" w:rsidRDefault="00EB1E5D" w:rsidP="00EB1E5D">
            <w:pPr>
              <w:pStyle w:val="Arial11Bold"/>
              <w:rPr>
                <w:rFonts w:cs="Arial"/>
              </w:rPr>
            </w:pPr>
            <w:r w:rsidRPr="007E0B31">
              <w:rPr>
                <w:rFonts w:cs="Arial"/>
              </w:rPr>
              <w:t>Part 2 System Ancillary Services</w:t>
            </w:r>
          </w:p>
        </w:tc>
        <w:tc>
          <w:tcPr>
            <w:tcW w:w="6634" w:type="dxa"/>
          </w:tcPr>
          <w:p w14:paraId="6104BAC6" w14:textId="77777777" w:rsidR="00EB1E5D" w:rsidRPr="007E0B31" w:rsidRDefault="00EB1E5D" w:rsidP="00EB1E5D">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a </w:t>
            </w:r>
            <w:r w:rsidRPr="007E0B31">
              <w:rPr>
                <w:rFonts w:cs="Arial"/>
                <w:b/>
              </w:rPr>
              <w:t>User</w:t>
            </w:r>
            <w:r w:rsidRPr="007E0B31">
              <w:rPr>
                <w:rFonts w:cs="Arial"/>
              </w:rPr>
              <w:t xml:space="preserve"> if the </w:t>
            </w:r>
            <w:r w:rsidRPr="007E0B31">
              <w:rPr>
                <w:rFonts w:cs="Arial"/>
                <w:b/>
              </w:rPr>
              <w:t>User</w:t>
            </w:r>
            <w:r w:rsidRPr="007E0B31">
              <w:rPr>
                <w:rFonts w:cs="Arial"/>
              </w:rPr>
              <w:t xml:space="preserve"> has agreed to provide them under a </w:t>
            </w:r>
            <w:r w:rsidRPr="007E0B31">
              <w:rPr>
                <w:rFonts w:cs="Arial"/>
                <w:b/>
              </w:rPr>
              <w:t>Bilateral Agreement</w:t>
            </w:r>
            <w:r w:rsidRPr="007E0B31">
              <w:rPr>
                <w:rFonts w:cs="Arial"/>
              </w:rPr>
              <w:t xml:space="preserve">. A non-exhaustive list of </w:t>
            </w:r>
            <w:r w:rsidRPr="007E0B31">
              <w:rPr>
                <w:rFonts w:cs="Arial"/>
                <w:b/>
              </w:rPr>
              <w:t>Part 2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2.</w:t>
            </w:r>
          </w:p>
        </w:tc>
      </w:tr>
      <w:tr w:rsidR="00EB1E5D" w:rsidRPr="007E0B31" w14:paraId="15BCB468" w14:textId="77777777" w:rsidTr="490DE6A8">
        <w:trPr>
          <w:cantSplit/>
        </w:trPr>
        <w:tc>
          <w:tcPr>
            <w:tcW w:w="2884" w:type="dxa"/>
          </w:tcPr>
          <w:p w14:paraId="3AD2A1AF" w14:textId="77777777" w:rsidR="00EB1E5D" w:rsidRPr="007E0B31" w:rsidRDefault="00EB1E5D" w:rsidP="00EB1E5D">
            <w:pPr>
              <w:pStyle w:val="Arial11Bold"/>
              <w:rPr>
                <w:rFonts w:cs="Arial"/>
              </w:rPr>
            </w:pPr>
            <w:r w:rsidRPr="007E0B31">
              <w:rPr>
                <w:rFonts w:cs="Arial"/>
              </w:rPr>
              <w:t>Part Load</w:t>
            </w:r>
          </w:p>
        </w:tc>
        <w:tc>
          <w:tcPr>
            <w:tcW w:w="6634" w:type="dxa"/>
          </w:tcPr>
          <w:p w14:paraId="3D91998E" w14:textId="77777777" w:rsidR="00EB1E5D" w:rsidRPr="007E0B31" w:rsidRDefault="00EB1E5D" w:rsidP="00EB1E5D">
            <w:pPr>
              <w:pStyle w:val="TableArial11"/>
              <w:rPr>
                <w:rFonts w:cs="Arial"/>
              </w:rPr>
            </w:pPr>
            <w:r w:rsidRPr="007E0B31">
              <w:rPr>
                <w:rFonts w:cs="Arial"/>
              </w:rPr>
              <w:t xml:space="preserve">The condition of a </w:t>
            </w:r>
            <w:r w:rsidRPr="007E0B31">
              <w:rPr>
                <w:rFonts w:cs="Arial"/>
                <w:b/>
              </w:rPr>
              <w:t>Genset</w:t>
            </w:r>
            <w:r w:rsidRPr="007E0B31">
              <w:rPr>
                <w:rFonts w:cs="Arial"/>
              </w:rPr>
              <w:t>, or</w:t>
            </w:r>
            <w:r w:rsidRPr="007E0B31">
              <w:rPr>
                <w:rFonts w:cs="Arial"/>
                <w:b/>
              </w:rPr>
              <w:t xml:space="preserve"> Cascade Hydro Scheme </w:t>
            </w:r>
            <w:r w:rsidRPr="007E0B31">
              <w:rPr>
                <w:rFonts w:cs="Arial"/>
              </w:rPr>
              <w:t xml:space="preserve">which is </w:t>
            </w:r>
            <w:r w:rsidRPr="007E0B31">
              <w:rPr>
                <w:rFonts w:cs="Arial"/>
                <w:b/>
              </w:rPr>
              <w:t>Loaded</w:t>
            </w:r>
            <w:r w:rsidRPr="007E0B31">
              <w:rPr>
                <w:rFonts w:cs="Arial"/>
              </w:rPr>
              <w:t xml:space="preserve"> but is not running at its Maximum Export Limit.</w:t>
            </w:r>
          </w:p>
        </w:tc>
      </w:tr>
      <w:tr w:rsidR="00EB1E5D" w:rsidRPr="007E0B31" w14:paraId="2651AA6E" w14:textId="77777777" w:rsidTr="490DE6A8">
        <w:trPr>
          <w:cantSplit/>
        </w:trPr>
        <w:tc>
          <w:tcPr>
            <w:tcW w:w="2884" w:type="dxa"/>
          </w:tcPr>
          <w:p w14:paraId="18C02C4B" w14:textId="05548110" w:rsidR="00EB1E5D" w:rsidRPr="0053170A" w:rsidRDefault="00EB1E5D" w:rsidP="00EB1E5D">
            <w:pPr>
              <w:pStyle w:val="Arial11Bold"/>
              <w:rPr>
                <w:rFonts w:cs="Arial"/>
              </w:rPr>
            </w:pPr>
            <w:r w:rsidRPr="002510FF">
              <w:rPr>
                <w:rFonts w:cs="Arial"/>
              </w:rPr>
              <w:t>Peak Current Rating</w:t>
            </w:r>
          </w:p>
        </w:tc>
        <w:tc>
          <w:tcPr>
            <w:tcW w:w="6634" w:type="dxa"/>
          </w:tcPr>
          <w:p w14:paraId="15E7F46B" w14:textId="77777777" w:rsidR="00EB1E5D" w:rsidRPr="002510FF" w:rsidRDefault="00EB1E5D" w:rsidP="00EB1E5D">
            <w:pPr>
              <w:jc w:val="both"/>
              <w:rPr>
                <w:rFonts w:cs="Arial"/>
              </w:rPr>
            </w:pPr>
            <w:r w:rsidRPr="002510FF">
              <w:rPr>
                <w:rFonts w:cs="Arial"/>
              </w:rPr>
              <w:t xml:space="preserve">For a </w:t>
            </w:r>
            <w:r w:rsidRPr="002510FF">
              <w:rPr>
                <w:rFonts w:cs="Arial"/>
                <w:b/>
                <w:bCs/>
              </w:rPr>
              <w:t>GBGF-I</w:t>
            </w:r>
            <w:r w:rsidRPr="002510FF">
              <w:rPr>
                <w:rFonts w:cs="Arial"/>
              </w:rPr>
              <w:t xml:space="preserve"> this is the larger of either the: -</w:t>
            </w:r>
          </w:p>
          <w:p w14:paraId="7E9869C9" w14:textId="77777777" w:rsidR="00EB1E5D" w:rsidRPr="002510FF" w:rsidRDefault="00EB1E5D" w:rsidP="00EB1E5D">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sz w:val="20"/>
                <w:szCs w:val="20"/>
              </w:rPr>
              <w:t>Active</w:t>
            </w:r>
            <w:r w:rsidRPr="002510FF">
              <w:rPr>
                <w:rFonts w:ascii="Arial" w:hAnsi="Arial" w:cs="Arial"/>
                <w:sz w:val="20"/>
                <w:szCs w:val="20"/>
              </w:rPr>
              <w:t xml:space="preserve"> </w:t>
            </w:r>
            <w:r w:rsidRPr="002510FF">
              <w:rPr>
                <w:rFonts w:ascii="Arial" w:hAnsi="Arial" w:cs="Arial"/>
                <w:b/>
                <w:bCs/>
                <w:sz w:val="20"/>
                <w:szCs w:val="20"/>
              </w:rPr>
              <w:t>ROCOF Response Power</w:t>
            </w:r>
            <w:r w:rsidRPr="002510FF">
              <w:rPr>
                <w:rFonts w:ascii="Arial" w:hAnsi="Arial" w:cs="Arial"/>
                <w:sz w:val="20"/>
                <w:szCs w:val="20"/>
              </w:rPr>
              <w:t xml:space="preserve"> plus the </w:t>
            </w:r>
            <w:r w:rsidRPr="002510FF">
              <w:rPr>
                <w:rFonts w:ascii="Arial" w:hAnsi="Arial" w:cs="Arial"/>
                <w:b/>
                <w:sz w:val="20"/>
                <w:szCs w:val="20"/>
              </w:rPr>
              <w:t>Defined</w:t>
            </w:r>
            <w:r w:rsidRPr="002510FF">
              <w:rPr>
                <w:rFonts w:ascii="Arial" w:hAnsi="Arial" w:cs="Arial"/>
                <w:b/>
                <w:bCs/>
                <w:sz w:val="20"/>
                <w:szCs w:val="20"/>
              </w:rPr>
              <w:t xml:space="preserve"> Active Damping Power</w:t>
            </w:r>
            <w:r w:rsidRPr="002510FF">
              <w:rPr>
                <w:rFonts w:ascii="Arial" w:hAnsi="Arial" w:cs="Arial"/>
                <w:sz w:val="20"/>
                <w:szCs w:val="20"/>
              </w:rPr>
              <w:t>; or.</w:t>
            </w:r>
          </w:p>
          <w:p w14:paraId="381F37B6" w14:textId="77777777" w:rsidR="00EB1E5D" w:rsidRPr="002510FF" w:rsidRDefault="00EB1E5D" w:rsidP="00EB1E5D">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bCs/>
                <w:sz w:val="20"/>
                <w:szCs w:val="20"/>
              </w:rPr>
              <w:t xml:space="preserve">Phase Jump Angle </w:t>
            </w:r>
            <w:r w:rsidRPr="002510FF">
              <w:rPr>
                <w:rFonts w:ascii="Arial" w:hAnsi="Arial" w:cs="Arial"/>
                <w:bCs/>
                <w:sz w:val="20"/>
                <w:szCs w:val="20"/>
              </w:rPr>
              <w:t>limit power</w:t>
            </w:r>
            <w:r w:rsidRPr="002510FF">
              <w:rPr>
                <w:rFonts w:ascii="Arial" w:hAnsi="Arial" w:cs="Arial"/>
                <w:sz w:val="20"/>
                <w:szCs w:val="20"/>
              </w:rPr>
              <w:t>, or.</w:t>
            </w:r>
          </w:p>
          <w:p w14:paraId="1F6FFD35" w14:textId="20A905FB" w:rsidR="00EB1E5D" w:rsidRPr="0053170A" w:rsidRDefault="00EB1E5D" w:rsidP="00EB1E5D">
            <w:pPr>
              <w:pStyle w:val="TableArial11"/>
              <w:rPr>
                <w:rFonts w:cs="Arial"/>
              </w:rPr>
            </w:pPr>
            <w:r w:rsidRPr="002510FF">
              <w:rPr>
                <w:rFonts w:cs="Arial"/>
              </w:rPr>
              <w:t xml:space="preserve">This is the maximum short term total current </w:t>
            </w:r>
            <w:r w:rsidRPr="002510FF">
              <w:rPr>
                <w:rFonts w:cs="Arial"/>
                <w:b/>
                <w:bCs/>
              </w:rPr>
              <w:t xml:space="preserve"> </w:t>
            </w:r>
            <w:r w:rsidRPr="002510FF">
              <w:rPr>
                <w:rFonts w:cs="Arial"/>
                <w:bCs/>
              </w:rPr>
              <w:t>as</w:t>
            </w:r>
            <w:r w:rsidRPr="002510FF">
              <w:rPr>
                <w:rFonts w:cs="Arial"/>
                <w:b/>
                <w:bCs/>
              </w:rPr>
              <w:t xml:space="preserve"> </w:t>
            </w:r>
            <w:r w:rsidRPr="002510FF">
              <w:rPr>
                <w:rFonts w:cs="Arial"/>
              </w:rPr>
              <w:t xml:space="preserve">declared by the </w:t>
            </w:r>
            <w:r w:rsidRPr="002510FF">
              <w:rPr>
                <w:rFonts w:cs="Arial"/>
                <w:b/>
              </w:rPr>
              <w:t>Grid Forming Plant Owner</w:t>
            </w:r>
            <w:r w:rsidRPr="002510FF">
              <w:rPr>
                <w:rFonts w:cs="Arial"/>
              </w:rPr>
              <w:t xml:space="preserve"> in accordance with PC.A.5.8.1</w:t>
            </w:r>
            <w:r w:rsidRPr="002510FF">
              <w:rPr>
                <w:rFonts w:cs="Arial"/>
                <w:bCs/>
              </w:rPr>
              <w:t>.</w:t>
            </w:r>
          </w:p>
        </w:tc>
      </w:tr>
      <w:tr w:rsidR="00EB1E5D" w:rsidRPr="007E0B31" w14:paraId="55F461B9" w14:textId="77777777" w:rsidTr="490DE6A8">
        <w:trPr>
          <w:cantSplit/>
        </w:trPr>
        <w:tc>
          <w:tcPr>
            <w:tcW w:w="2884" w:type="dxa"/>
          </w:tcPr>
          <w:p w14:paraId="0361A8C4" w14:textId="77777777" w:rsidR="00EB1E5D" w:rsidRPr="007E0B31" w:rsidRDefault="00EB1E5D" w:rsidP="00EB1E5D">
            <w:pPr>
              <w:pStyle w:val="Arial11Bold"/>
              <w:rPr>
                <w:rFonts w:cs="Arial"/>
              </w:rPr>
            </w:pPr>
            <w:r w:rsidRPr="007E0B31">
              <w:rPr>
                <w:rFonts w:cs="Arial"/>
              </w:rPr>
              <w:t>Permit for Work for proximity work</w:t>
            </w:r>
          </w:p>
        </w:tc>
        <w:tc>
          <w:tcPr>
            <w:tcW w:w="6634" w:type="dxa"/>
          </w:tcPr>
          <w:p w14:paraId="54941668" w14:textId="77777777" w:rsidR="00EB1E5D" w:rsidRPr="007E0B31" w:rsidRDefault="00EB1E5D" w:rsidP="00EB1E5D">
            <w:pPr>
              <w:pStyle w:val="TableArial11"/>
              <w:rPr>
                <w:rFonts w:cs="Arial"/>
              </w:rPr>
            </w:pPr>
            <w:r w:rsidRPr="007E0B31">
              <w:rPr>
                <w:rFonts w:cs="Arial"/>
              </w:rPr>
              <w:t xml:space="preserve">In respect of </w:t>
            </w:r>
            <w:r w:rsidRPr="007E0B31">
              <w:rPr>
                <w:rFonts w:cs="Arial"/>
                <w:b/>
              </w:rPr>
              <w:t>E&amp;W Transmission Systems</w:t>
            </w:r>
            <w:r w:rsidRPr="007E0B31">
              <w:rPr>
                <w:rFonts w:cs="Arial"/>
              </w:rPr>
              <w:t xml:space="preserve">, a document issued by the </w:t>
            </w:r>
            <w:r w:rsidRPr="007E0B31">
              <w:rPr>
                <w:rFonts w:cs="Arial"/>
                <w:b/>
              </w:rPr>
              <w:t xml:space="preserve">Relevant E&amp;W Transmission Licensee </w:t>
            </w:r>
            <w:r w:rsidRPr="007E0B31">
              <w:rPr>
                <w:rFonts w:cs="Arial"/>
              </w:rPr>
              <w:t xml:space="preserve">or an </w:t>
            </w:r>
            <w:r w:rsidRPr="007E0B31">
              <w:rPr>
                <w:rFonts w:cs="Arial"/>
                <w:b/>
              </w:rPr>
              <w:t>E&amp;W</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OC8A.8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An example format of a </w:t>
            </w:r>
            <w:r w:rsidRPr="007E0B31">
              <w:rPr>
                <w:rFonts w:cs="Arial"/>
                <w:b/>
              </w:rPr>
              <w:t>Relevant E&amp;W Transmission Licensee</w:t>
            </w:r>
            <w:r w:rsidRPr="007E0B31">
              <w:rPr>
                <w:rFonts w:cs="Arial"/>
              </w:rPr>
              <w:t xml:space="preserve">’s permit for work is attached as Appendix E to </w:t>
            </w:r>
            <w:r w:rsidRPr="007E0B31">
              <w:rPr>
                <w:rFonts w:cs="Arial"/>
                <w:b/>
              </w:rPr>
              <w:t>OC8A</w:t>
            </w:r>
            <w:r w:rsidRPr="007E0B31">
              <w:rPr>
                <w:rFonts w:cs="Arial"/>
              </w:rPr>
              <w:t>.</w:t>
            </w:r>
          </w:p>
          <w:p w14:paraId="502C7E41" w14:textId="77777777" w:rsidR="00EB1E5D" w:rsidRPr="007E0B31" w:rsidRDefault="00EB1E5D" w:rsidP="00EB1E5D">
            <w:pPr>
              <w:pStyle w:val="TableArial11"/>
              <w:rPr>
                <w:rFonts w:cs="Arial"/>
              </w:rPr>
            </w:pPr>
            <w:r w:rsidRPr="007E0B31">
              <w:rPr>
                <w:rFonts w:cs="Arial"/>
              </w:rPr>
              <w:t xml:space="preserve">In respect of </w:t>
            </w:r>
            <w:r w:rsidRPr="007E0B31">
              <w:rPr>
                <w:rFonts w:cs="Arial"/>
                <w:b/>
              </w:rPr>
              <w:t>Scottish Transmission Systems</w:t>
            </w:r>
            <w:r w:rsidRPr="007E0B31">
              <w:rPr>
                <w:rFonts w:cs="Arial"/>
              </w:rPr>
              <w:t xml:space="preserve">, a document issued by a </w:t>
            </w:r>
            <w:r w:rsidRPr="007E0B31">
              <w:rPr>
                <w:rFonts w:cs="Arial"/>
                <w:b/>
              </w:rPr>
              <w:t>Relevant Scottish Transmission Licensee</w:t>
            </w:r>
            <w:r w:rsidRPr="007E0B31">
              <w:rPr>
                <w:rFonts w:cs="Arial"/>
              </w:rPr>
              <w:t xml:space="preserve"> or a </w:t>
            </w:r>
            <w:r w:rsidRPr="007E0B31">
              <w:rPr>
                <w:rFonts w:cs="Arial"/>
                <w:b/>
              </w:rPr>
              <w:t>Scottish</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OC8B.8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Example formats of </w:t>
            </w:r>
            <w:r w:rsidRPr="007E0B31">
              <w:rPr>
                <w:rFonts w:cs="Arial"/>
                <w:b/>
              </w:rPr>
              <w:t>Relevant Scottish Transmission Licensees’</w:t>
            </w:r>
            <w:r w:rsidRPr="007E0B31">
              <w:rPr>
                <w:rFonts w:cs="Arial"/>
              </w:rPr>
              <w:t xml:space="preserve"> permits for work are attached as Appendix E to </w:t>
            </w:r>
            <w:r w:rsidRPr="007E0B31">
              <w:rPr>
                <w:rFonts w:cs="Arial"/>
                <w:b/>
              </w:rPr>
              <w:t>OC8B</w:t>
            </w:r>
            <w:r w:rsidRPr="007E0B31">
              <w:rPr>
                <w:rFonts w:cs="Arial"/>
              </w:rPr>
              <w:t>.</w:t>
            </w:r>
          </w:p>
        </w:tc>
      </w:tr>
      <w:tr w:rsidR="00EB1E5D" w:rsidRPr="007E0B31" w14:paraId="1F8F8A6D" w14:textId="77777777" w:rsidTr="490DE6A8">
        <w:trPr>
          <w:cantSplit/>
        </w:trPr>
        <w:tc>
          <w:tcPr>
            <w:tcW w:w="2884" w:type="dxa"/>
          </w:tcPr>
          <w:p w14:paraId="1B55D572" w14:textId="77777777" w:rsidR="00EB1E5D" w:rsidRPr="007E0B31" w:rsidRDefault="00EB1E5D" w:rsidP="00EB1E5D">
            <w:pPr>
              <w:pStyle w:val="Arial11Bold"/>
              <w:rPr>
                <w:rFonts w:cs="Arial"/>
              </w:rPr>
            </w:pPr>
            <w:r w:rsidRPr="007E0B31">
              <w:rPr>
                <w:rFonts w:cs="Arial"/>
              </w:rPr>
              <w:t>Partial Shutdown</w:t>
            </w:r>
          </w:p>
        </w:tc>
        <w:tc>
          <w:tcPr>
            <w:tcW w:w="6634" w:type="dxa"/>
          </w:tcPr>
          <w:p w14:paraId="46EA24B8" w14:textId="50C4B317" w:rsidR="00EB1E5D" w:rsidRPr="007E0B31" w:rsidRDefault="00EB1E5D" w:rsidP="00EB1E5D">
            <w:pPr>
              <w:pStyle w:val="TableArial11"/>
              <w:rPr>
                <w:rFonts w:cs="Arial"/>
              </w:rPr>
            </w:pPr>
            <w:r w:rsidRPr="007E0B31">
              <w:rPr>
                <w:rFonts w:cs="Arial"/>
              </w:rPr>
              <w:t xml:space="preserve">The same as a </w:t>
            </w:r>
            <w:r w:rsidRPr="007E0B31">
              <w:rPr>
                <w:rFonts w:cs="Arial"/>
                <w:b/>
              </w:rPr>
              <w:t>Total Shutdown</w:t>
            </w:r>
            <w:r w:rsidRPr="007E0B31">
              <w:rPr>
                <w:rFonts w:cs="Arial"/>
              </w:rPr>
              <w:t xml:space="preserve"> except that all generation has ceased in a separate part of the </w:t>
            </w:r>
            <w:r w:rsidRPr="007E0B31">
              <w:rPr>
                <w:rFonts w:cs="Arial"/>
                <w:b/>
              </w:rPr>
              <w:t>Total System</w:t>
            </w:r>
            <w:r w:rsidRPr="007E0B31">
              <w:rPr>
                <w:rFonts w:cs="Arial"/>
              </w:rPr>
              <w:t xml:space="preserve"> and there is no electricity supply from </w:t>
            </w:r>
            <w:r w:rsidRPr="007E0B31">
              <w:rPr>
                <w:rFonts w:cs="Arial"/>
                <w:b/>
              </w:rPr>
              <w:t>External Interconnections</w:t>
            </w:r>
            <w:r w:rsidRPr="007E0B31">
              <w:rPr>
                <w:rFonts w:cs="Arial"/>
              </w:rPr>
              <w:t xml:space="preserve"> or other parts of the </w:t>
            </w:r>
            <w:r w:rsidRPr="007E0B31">
              <w:rPr>
                <w:rFonts w:cs="Arial"/>
                <w:b/>
              </w:rPr>
              <w:t>Total System</w:t>
            </w:r>
            <w:r w:rsidRPr="007E0B31">
              <w:rPr>
                <w:rFonts w:cs="Arial"/>
              </w:rPr>
              <w:t xml:space="preserve"> to that part of the </w:t>
            </w:r>
            <w:r w:rsidRPr="007E0B31">
              <w:rPr>
                <w:rFonts w:cs="Arial"/>
                <w:b/>
              </w:rPr>
              <w:t>Total System</w:t>
            </w:r>
            <w:r w:rsidRPr="007E0B31">
              <w:rPr>
                <w:rFonts w:cs="Arial"/>
              </w:rPr>
              <w:t xml:space="preserve"> and, therefore, that part of the </w:t>
            </w:r>
            <w:r w:rsidRPr="007E0B31">
              <w:rPr>
                <w:rFonts w:cs="Arial"/>
                <w:b/>
              </w:rPr>
              <w:t>Total System</w:t>
            </w:r>
            <w:r w:rsidRPr="007E0B31">
              <w:rPr>
                <w:rFonts w:cs="Arial"/>
              </w:rPr>
              <w:t xml:space="preserve"> is shutdown, with the result that it is not possible for that part of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sidRPr="009B1C24">
              <w:rPr>
                <w:rFonts w:cs="Arial"/>
                <w:b/>
                <w:bCs/>
              </w:rPr>
              <w:t>System Restoration</w:t>
            </w:r>
            <w:r w:rsidRPr="007E0B31">
              <w:rPr>
                <w:rFonts w:cs="Arial"/>
              </w:rPr>
              <w:t>.</w:t>
            </w:r>
          </w:p>
        </w:tc>
      </w:tr>
      <w:tr w:rsidR="00EB1E5D" w:rsidRPr="007E0B31" w14:paraId="01813162" w14:textId="77777777" w:rsidTr="490DE6A8">
        <w:trPr>
          <w:cantSplit/>
        </w:trPr>
        <w:tc>
          <w:tcPr>
            <w:tcW w:w="2884" w:type="dxa"/>
          </w:tcPr>
          <w:p w14:paraId="60BE3A6F" w14:textId="77777777" w:rsidR="00EB1E5D" w:rsidRPr="007E0B31" w:rsidRDefault="00EB1E5D" w:rsidP="00EB1E5D">
            <w:pPr>
              <w:pStyle w:val="Arial11Bold"/>
              <w:rPr>
                <w:rFonts w:cs="Arial"/>
              </w:rPr>
            </w:pPr>
            <w:r w:rsidRPr="007E0B31">
              <w:rPr>
                <w:rFonts w:cs="Arial"/>
              </w:rPr>
              <w:lastRenderedPageBreak/>
              <w:t>Pending Grid Code Modification Proposal</w:t>
            </w:r>
          </w:p>
        </w:tc>
        <w:tc>
          <w:tcPr>
            <w:tcW w:w="6634" w:type="dxa"/>
          </w:tcPr>
          <w:p w14:paraId="7CD48F0F" w14:textId="77777777" w:rsidR="00EB1E5D" w:rsidRPr="007E0B31" w:rsidRDefault="00EB1E5D" w:rsidP="00EB1E5D">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which, at the relevant time, the </w:t>
            </w:r>
            <w:r w:rsidRPr="007E0B31">
              <w:rPr>
                <w:rFonts w:cs="Arial"/>
                <w:b/>
              </w:rPr>
              <w:t>Authority</w:t>
            </w:r>
            <w:r w:rsidRPr="007E0B31">
              <w:rPr>
                <w:rFonts w:cs="Arial"/>
              </w:rPr>
              <w:t xml:space="preserve"> has not yet made a decision as to whether to direct such </w:t>
            </w:r>
            <w:r w:rsidRPr="007E0B31">
              <w:rPr>
                <w:rFonts w:cs="Arial"/>
                <w:b/>
              </w:rPr>
              <w:t>Grid Code Modification Proposal</w:t>
            </w:r>
            <w:r w:rsidRPr="007E0B31">
              <w:rPr>
                <w:rFonts w:cs="Arial"/>
              </w:rPr>
              <w:t xml:space="preserve"> to be made pursuant to the </w:t>
            </w:r>
            <w:r w:rsidRPr="007E0B31">
              <w:rPr>
                <w:rFonts w:cs="Arial"/>
                <w:b/>
              </w:rPr>
              <w:t>Transmission Licence</w:t>
            </w:r>
            <w:r w:rsidRPr="007E0B31">
              <w:rPr>
                <w:rFonts w:cs="Arial"/>
              </w:rPr>
              <w:t xml:space="preserve"> (whether or not a </w:t>
            </w:r>
            <w:r w:rsidRPr="007E0B31">
              <w:rPr>
                <w:rFonts w:cs="Arial"/>
                <w:b/>
              </w:rPr>
              <w:t>Grid Code Modification Report</w:t>
            </w:r>
            <w:r w:rsidRPr="007E0B31">
              <w:rPr>
                <w:rFonts w:cs="Arial"/>
              </w:rPr>
              <w:t xml:space="preserve"> has been submitted in respect of such </w:t>
            </w:r>
            <w:r w:rsidRPr="007E0B31">
              <w:rPr>
                <w:rFonts w:cs="Arial"/>
                <w:b/>
              </w:rPr>
              <w:t>Grid Code Modification Proposal</w:t>
            </w:r>
            <w:r w:rsidRPr="007E0B31">
              <w:rPr>
                <w:rFonts w:cs="Arial"/>
              </w:rPr>
              <w:t xml:space="preserve">) or, in the case of a </w:t>
            </w:r>
            <w:r w:rsidRPr="007E0B31">
              <w:rPr>
                <w:rFonts w:cs="Arial"/>
                <w:b/>
              </w:rPr>
              <w:t>Grid Code Self Governance Proposals</w:t>
            </w:r>
            <w:r w:rsidRPr="007E0B31">
              <w:rPr>
                <w:rFonts w:cs="Arial"/>
              </w:rPr>
              <w:t xml:space="preserve">, in respect of which the </w:t>
            </w:r>
            <w:r w:rsidRPr="007E0B31">
              <w:rPr>
                <w:rFonts w:cs="Arial"/>
                <w:b/>
              </w:rPr>
              <w:t>Grid Code Review Panel</w:t>
            </w:r>
            <w:r w:rsidRPr="007E0B31">
              <w:rPr>
                <w:rFonts w:cs="Arial"/>
              </w:rPr>
              <w:t xml:space="preserve"> has not yet voted whether or not to approve.</w:t>
            </w:r>
          </w:p>
        </w:tc>
      </w:tr>
      <w:tr w:rsidR="00EB1E5D" w:rsidRPr="007E0B31" w14:paraId="6FD50AA9" w14:textId="77777777" w:rsidTr="490DE6A8">
        <w:trPr>
          <w:cantSplit/>
        </w:trPr>
        <w:tc>
          <w:tcPr>
            <w:tcW w:w="2884" w:type="dxa"/>
          </w:tcPr>
          <w:p w14:paraId="18519627" w14:textId="64385BF6" w:rsidR="00EB1E5D" w:rsidRPr="00247DBF" w:rsidRDefault="00EB1E5D" w:rsidP="00EB1E5D">
            <w:pPr>
              <w:pStyle w:val="Arial11Bold"/>
              <w:rPr>
                <w:rFonts w:cs="Arial"/>
              </w:rPr>
            </w:pPr>
            <w:r w:rsidRPr="002510FF">
              <w:rPr>
                <w:rFonts w:cs="Arial"/>
              </w:rPr>
              <w:t>Phase Jump Angle</w:t>
            </w:r>
          </w:p>
        </w:tc>
        <w:tc>
          <w:tcPr>
            <w:tcW w:w="6634" w:type="dxa"/>
          </w:tcPr>
          <w:p w14:paraId="0CFA0D18" w14:textId="612CCA40" w:rsidR="00EB1E5D" w:rsidRPr="00247DBF" w:rsidRDefault="00EB1E5D" w:rsidP="00EB1E5D">
            <w:pPr>
              <w:pStyle w:val="TableArial11"/>
              <w:rPr>
                <w:rFonts w:cs="Arial"/>
              </w:rPr>
            </w:pPr>
            <w:r w:rsidRPr="002510FF">
              <w:rPr>
                <w:rFonts w:cs="Arial"/>
              </w:rPr>
              <w:t xml:space="preserve">The difference in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a given mains half cycle compared with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the previous mains half cycle. </w:t>
            </w:r>
          </w:p>
        </w:tc>
      </w:tr>
      <w:tr w:rsidR="00EB1E5D" w:rsidRPr="007E0B31" w14:paraId="4A36544F" w14:textId="77777777" w:rsidTr="490DE6A8">
        <w:trPr>
          <w:cantSplit/>
        </w:trPr>
        <w:tc>
          <w:tcPr>
            <w:tcW w:w="2884" w:type="dxa"/>
          </w:tcPr>
          <w:p w14:paraId="4B64D01C" w14:textId="0E57E9F2" w:rsidR="00EB1E5D" w:rsidRPr="00247DBF" w:rsidRDefault="00EB1E5D" w:rsidP="00EB1E5D">
            <w:pPr>
              <w:pStyle w:val="Arial11Bold"/>
              <w:rPr>
                <w:rFonts w:cs="Arial"/>
              </w:rPr>
            </w:pPr>
            <w:r w:rsidRPr="002510FF">
              <w:rPr>
                <w:rFonts w:cs="Arial"/>
              </w:rPr>
              <w:t xml:space="preserve">Phase Jump Angle Limit </w:t>
            </w:r>
          </w:p>
        </w:tc>
        <w:tc>
          <w:tcPr>
            <w:tcW w:w="6634" w:type="dxa"/>
          </w:tcPr>
          <w:p w14:paraId="7590AC7E" w14:textId="5DB6A395" w:rsidR="00EB1E5D" w:rsidRPr="00247DBF" w:rsidRDefault="00EB1E5D" w:rsidP="00EB1E5D">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when applied to a </w:t>
            </w:r>
            <w:r w:rsidRPr="002510FF">
              <w:rPr>
                <w:rFonts w:cs="Arial"/>
                <w:b/>
                <w:bCs/>
              </w:rPr>
              <w:t>GBGF-I</w:t>
            </w:r>
            <w:r w:rsidRPr="002510FF">
              <w:rPr>
                <w:rFonts w:cs="Arial"/>
              </w:rPr>
              <w:t xml:space="preserve"> which will result in a linear controlled response without activating current limiting functions.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EB1E5D" w:rsidRPr="007E0B31" w14:paraId="6A5A8541" w14:textId="77777777" w:rsidTr="490DE6A8">
        <w:trPr>
          <w:cantSplit/>
        </w:trPr>
        <w:tc>
          <w:tcPr>
            <w:tcW w:w="2884" w:type="dxa"/>
          </w:tcPr>
          <w:p w14:paraId="22CECB1C" w14:textId="42AE6D96" w:rsidR="00EB1E5D" w:rsidRPr="00247DBF" w:rsidRDefault="00EB1E5D" w:rsidP="00EB1E5D">
            <w:pPr>
              <w:pStyle w:val="Arial11Bold"/>
              <w:rPr>
                <w:rFonts w:cs="Arial"/>
              </w:rPr>
            </w:pPr>
            <w:r w:rsidRPr="002510FF">
              <w:rPr>
                <w:rFonts w:cs="Arial"/>
              </w:rPr>
              <w:t>Phase Jump Angle Withstand</w:t>
            </w:r>
          </w:p>
        </w:tc>
        <w:tc>
          <w:tcPr>
            <w:tcW w:w="6634" w:type="dxa"/>
          </w:tcPr>
          <w:p w14:paraId="7252B79A" w14:textId="38AEE0E5" w:rsidR="00EB1E5D" w:rsidRPr="00247DBF" w:rsidRDefault="00EB1E5D" w:rsidP="00EB1E5D">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change when applied to a </w:t>
            </w:r>
            <w:r w:rsidRPr="002510FF">
              <w:rPr>
                <w:rFonts w:cs="Arial"/>
                <w:b/>
                <w:bCs/>
              </w:rPr>
              <w:t>GBGF-I</w:t>
            </w:r>
            <w:r w:rsidRPr="002510FF">
              <w:rPr>
                <w:rFonts w:cs="Arial"/>
              </w:rPr>
              <w:t xml:space="preserve"> which will result in the </w:t>
            </w:r>
            <w:r w:rsidRPr="002510FF">
              <w:rPr>
                <w:rFonts w:cs="Arial"/>
                <w:b/>
              </w:rPr>
              <w:t>GBGF-I</w:t>
            </w:r>
            <w:r w:rsidRPr="002510FF">
              <w:rPr>
                <w:rFonts w:cs="Arial"/>
              </w:rPr>
              <w:t xml:space="preserve"> remaining in stable operation with current limiting functions activated.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EB1E5D" w:rsidRPr="007E0B31" w14:paraId="05663CAA" w14:textId="77777777" w:rsidTr="490DE6A8">
        <w:trPr>
          <w:cantSplit/>
        </w:trPr>
        <w:tc>
          <w:tcPr>
            <w:tcW w:w="2884" w:type="dxa"/>
          </w:tcPr>
          <w:p w14:paraId="545024B0" w14:textId="77777777" w:rsidR="00EB1E5D" w:rsidRPr="007E0B31" w:rsidRDefault="00EB1E5D" w:rsidP="00EB1E5D">
            <w:pPr>
              <w:pStyle w:val="Arial11Bold"/>
              <w:rPr>
                <w:rFonts w:cs="Arial"/>
              </w:rPr>
            </w:pPr>
            <w:r w:rsidRPr="007E0B31">
              <w:rPr>
                <w:rFonts w:cs="Arial"/>
              </w:rPr>
              <w:t>Phase (Voltage) Unbalance</w:t>
            </w:r>
          </w:p>
        </w:tc>
        <w:tc>
          <w:tcPr>
            <w:tcW w:w="6634" w:type="dxa"/>
          </w:tcPr>
          <w:p w14:paraId="219C5499" w14:textId="77777777" w:rsidR="00EB1E5D" w:rsidRPr="007E0B31" w:rsidRDefault="00EB1E5D" w:rsidP="00EB1E5D">
            <w:pPr>
              <w:pStyle w:val="TableArial11"/>
              <w:rPr>
                <w:rFonts w:cs="Arial"/>
              </w:rPr>
            </w:pPr>
            <w:r w:rsidRPr="007E0B31">
              <w:rPr>
                <w:rFonts w:cs="Arial"/>
              </w:rPr>
              <w:t>The ratio (in percent) between the rms values of the negative sequence component and the positive sequence component of the voltage.</w:t>
            </w:r>
          </w:p>
        </w:tc>
      </w:tr>
      <w:tr w:rsidR="00EB1E5D" w:rsidRPr="007E0B31" w14:paraId="0C635CC5" w14:textId="77777777" w:rsidTr="490DE6A8">
        <w:trPr>
          <w:cantSplit/>
        </w:trPr>
        <w:tc>
          <w:tcPr>
            <w:tcW w:w="2884" w:type="dxa"/>
          </w:tcPr>
          <w:p w14:paraId="3E31F962" w14:textId="77777777" w:rsidR="00EB1E5D" w:rsidRPr="007E0B31" w:rsidRDefault="00EB1E5D" w:rsidP="00EB1E5D">
            <w:pPr>
              <w:pStyle w:val="Arial11Bold"/>
              <w:rPr>
                <w:rFonts w:cs="Arial"/>
              </w:rPr>
            </w:pPr>
            <w:r w:rsidRPr="007E0B31">
              <w:rPr>
                <w:rFonts w:cs="Arial"/>
              </w:rPr>
              <w:t>Physical Notification</w:t>
            </w:r>
          </w:p>
        </w:tc>
        <w:tc>
          <w:tcPr>
            <w:tcW w:w="6634" w:type="dxa"/>
          </w:tcPr>
          <w:p w14:paraId="1E390436" w14:textId="77777777" w:rsidR="00EB1E5D" w:rsidRPr="007E0B31" w:rsidRDefault="00EB1E5D" w:rsidP="00EB1E5D">
            <w:pPr>
              <w:pStyle w:val="TableArial11"/>
              <w:rPr>
                <w:rFonts w:cs="Arial"/>
              </w:rPr>
            </w:pPr>
            <w:r w:rsidRPr="007E0B31">
              <w:rPr>
                <w:rFonts w:cs="Arial"/>
              </w:rPr>
              <w:t xml:space="preserve">Data that describes the </w:t>
            </w:r>
            <w:r w:rsidRPr="007E0B31">
              <w:rPr>
                <w:rFonts w:cs="Arial"/>
                <w:b/>
              </w:rPr>
              <w:t>BM Participant</w:t>
            </w:r>
            <w:r w:rsidRPr="007E0B31">
              <w:rPr>
                <w:rFonts w:cs="Arial"/>
              </w:rPr>
              <w:t xml:space="preserve">’s best estimate of the expected input or output of </w:t>
            </w:r>
            <w:r w:rsidRPr="007E0B31">
              <w:rPr>
                <w:rFonts w:cs="Arial"/>
                <w:b/>
              </w:rPr>
              <w:t xml:space="preserve">Active Power </w:t>
            </w:r>
            <w:r w:rsidRPr="007E0B31">
              <w:rPr>
                <w:rFonts w:cs="Arial"/>
              </w:rPr>
              <w:t xml:space="preserve">of a </w:t>
            </w:r>
            <w:r w:rsidRPr="007E0B31">
              <w:rPr>
                <w:rFonts w:cs="Arial"/>
                <w:b/>
              </w:rPr>
              <w:t xml:space="preserve">BM Unit </w:t>
            </w:r>
            <w:r w:rsidRPr="007E0B31">
              <w:rPr>
                <w:rFonts w:cs="Arial"/>
              </w:rPr>
              <w:t>and/or (where relevant)</w:t>
            </w:r>
            <w:r w:rsidRPr="007E0B31">
              <w:rPr>
                <w:rFonts w:cs="Arial"/>
                <w:b/>
              </w:rPr>
              <w:t xml:space="preserve"> Generating Unit</w:t>
            </w:r>
            <w:r w:rsidRPr="007E0B31">
              <w:rPr>
                <w:rFonts w:cs="Arial"/>
              </w:rPr>
              <w:t xml:space="preserve">, </w:t>
            </w:r>
            <w:r w:rsidR="00760D37" w:rsidRPr="00760D37">
              <w:rPr>
                <w:rFonts w:cs="Arial"/>
              </w:rPr>
              <w:t xml:space="preserve">except in the instance of a </w:t>
            </w:r>
            <w:r w:rsidR="00F90208">
              <w:rPr>
                <w:rFonts w:cs="Arial"/>
              </w:rPr>
              <w:t xml:space="preserve">Stage 2 or </w:t>
            </w:r>
            <w:r w:rsidR="003C0107">
              <w:rPr>
                <w:rFonts w:cs="Arial"/>
              </w:rPr>
              <w:t>h</w:t>
            </w:r>
            <w:r w:rsidR="00F90208">
              <w:rPr>
                <w:rFonts w:cs="Arial"/>
              </w:rPr>
              <w:t xml:space="preserve">igher </w:t>
            </w:r>
            <w:r w:rsidR="00760D37" w:rsidRPr="007F5AF4">
              <w:rPr>
                <w:rFonts w:cs="Arial"/>
                <w:b/>
                <w:bCs/>
              </w:rPr>
              <w:t>Network Gas Supply Emergency</w:t>
            </w:r>
            <w:r w:rsidR="00F257D6">
              <w:rPr>
                <w:rFonts w:cs="Arial"/>
              </w:rPr>
              <w:t xml:space="preserve">, with </w:t>
            </w:r>
            <w:r w:rsidRPr="007E0B31">
              <w:rPr>
                <w:rFonts w:cs="Arial"/>
              </w:rPr>
              <w:t xml:space="preserve">the accuracy of the </w:t>
            </w:r>
            <w:r w:rsidRPr="007E0B31">
              <w:rPr>
                <w:rFonts w:cs="Arial"/>
                <w:b/>
              </w:rPr>
              <w:t>Physical Notification</w:t>
            </w:r>
            <w:r w:rsidRPr="007E0B31">
              <w:rPr>
                <w:rFonts w:cs="Arial"/>
              </w:rPr>
              <w:t xml:space="preserve"> being commensurate with </w:t>
            </w:r>
            <w:r w:rsidRPr="007E0B31">
              <w:rPr>
                <w:rFonts w:cs="Arial"/>
                <w:b/>
              </w:rPr>
              <w:t>Good Industry Practice</w:t>
            </w:r>
            <w:r w:rsidRPr="007E0B31">
              <w:rPr>
                <w:rFonts w:cs="Arial"/>
              </w:rPr>
              <w:t>.</w:t>
            </w:r>
          </w:p>
        </w:tc>
      </w:tr>
      <w:tr w:rsidR="00EB1E5D" w:rsidRPr="007E0B31" w14:paraId="583C475D" w14:textId="77777777" w:rsidTr="490DE6A8">
        <w:trPr>
          <w:cantSplit/>
        </w:trPr>
        <w:tc>
          <w:tcPr>
            <w:tcW w:w="2884" w:type="dxa"/>
          </w:tcPr>
          <w:p w14:paraId="5AEA9A2D" w14:textId="77777777" w:rsidR="00EB1E5D" w:rsidRPr="007E0B31" w:rsidRDefault="00EB1E5D" w:rsidP="00EB1E5D">
            <w:pPr>
              <w:pStyle w:val="Arial11Bold"/>
              <w:rPr>
                <w:rFonts w:cs="Arial"/>
              </w:rPr>
            </w:pPr>
            <w:r w:rsidRPr="007E0B31">
              <w:rPr>
                <w:rFonts w:cs="Arial"/>
              </w:rPr>
              <w:t xml:space="preserve">Planning Code </w:t>
            </w:r>
            <w:r w:rsidRPr="007E0B31">
              <w:rPr>
                <w:rFonts w:cs="Arial"/>
                <w:b w:val="0"/>
              </w:rPr>
              <w:t>or</w:t>
            </w:r>
            <w:r w:rsidRPr="007E0B31">
              <w:rPr>
                <w:rFonts w:cs="Arial"/>
              </w:rPr>
              <w:t xml:space="preserve"> PC</w:t>
            </w:r>
          </w:p>
        </w:tc>
        <w:tc>
          <w:tcPr>
            <w:tcW w:w="6634" w:type="dxa"/>
          </w:tcPr>
          <w:p w14:paraId="75299B6B" w14:textId="77777777" w:rsidR="00EB1E5D" w:rsidRPr="007E0B31" w:rsidRDefault="00EB1E5D" w:rsidP="00EB1E5D">
            <w:pPr>
              <w:pStyle w:val="TableArial11"/>
              <w:rPr>
                <w:rFonts w:cs="Arial"/>
              </w:rPr>
            </w:pPr>
            <w:r w:rsidRPr="007E0B31">
              <w:rPr>
                <w:rFonts w:cs="Arial"/>
              </w:rPr>
              <w:t xml:space="preserve">That portion of the Grid Code which is identified as the </w:t>
            </w:r>
            <w:r w:rsidRPr="007E0B31">
              <w:rPr>
                <w:rFonts w:cs="Arial"/>
                <w:b/>
              </w:rPr>
              <w:t>Planning Code</w:t>
            </w:r>
            <w:r w:rsidRPr="007E0B31">
              <w:rPr>
                <w:rFonts w:cs="Arial"/>
              </w:rPr>
              <w:t>.</w:t>
            </w:r>
          </w:p>
        </w:tc>
      </w:tr>
      <w:tr w:rsidR="00EB1E5D" w:rsidRPr="007E0B31" w14:paraId="5058EEC1" w14:textId="77777777" w:rsidTr="490DE6A8">
        <w:trPr>
          <w:cantSplit/>
        </w:trPr>
        <w:tc>
          <w:tcPr>
            <w:tcW w:w="2884" w:type="dxa"/>
          </w:tcPr>
          <w:p w14:paraId="1B8A9F6B" w14:textId="77777777" w:rsidR="00EB1E5D" w:rsidRPr="007E0B31" w:rsidRDefault="00EB1E5D" w:rsidP="00EB1E5D">
            <w:pPr>
              <w:pStyle w:val="Arial11Bold"/>
              <w:rPr>
                <w:rFonts w:cs="Arial"/>
              </w:rPr>
            </w:pPr>
            <w:r w:rsidRPr="007E0B31">
              <w:rPr>
                <w:rFonts w:cs="Arial"/>
              </w:rPr>
              <w:t>Planned Maintenance Outage</w:t>
            </w:r>
          </w:p>
        </w:tc>
        <w:tc>
          <w:tcPr>
            <w:tcW w:w="6634" w:type="dxa"/>
          </w:tcPr>
          <w:p w14:paraId="30127D2D" w14:textId="435FEC76" w:rsidR="00EB1E5D" w:rsidRPr="007E0B31" w:rsidRDefault="00EB1E5D" w:rsidP="00EB1E5D">
            <w:pPr>
              <w:pStyle w:val="TableArial11"/>
              <w:rPr>
                <w:rFonts w:cs="Arial"/>
              </w:rPr>
            </w:pPr>
            <w:r w:rsidRPr="007E0B31">
              <w:rPr>
                <w:rFonts w:cs="Arial"/>
              </w:rPr>
              <w:t xml:space="preserve">An outage of </w:t>
            </w:r>
            <w:r>
              <w:rPr>
                <w:rFonts w:cs="Arial"/>
                <w:b/>
              </w:rPr>
              <w:t>The Company’s</w:t>
            </w:r>
            <w:r w:rsidRPr="007E0B31">
              <w:rPr>
                <w:rFonts w:cs="Arial"/>
              </w:rPr>
              <w:t xml:space="preserve"> electronic data communication facilities as provided for in CC.6.5.8 </w:t>
            </w:r>
            <w:r w:rsidRPr="0079139F">
              <w:rPr>
                <w:rFonts w:cs="Arial"/>
              </w:rPr>
              <w:t xml:space="preserve">or ECC.6.5.8 </w:t>
            </w:r>
            <w:r w:rsidRPr="007E0B31">
              <w:rPr>
                <w:rFonts w:cs="Arial"/>
              </w:rPr>
              <w:t xml:space="preserve">and </w:t>
            </w:r>
            <w:r>
              <w:rPr>
                <w:rFonts w:cs="Arial"/>
                <w:b/>
              </w:rPr>
              <w:t>The Company</w:t>
            </w:r>
            <w:r w:rsidRPr="007E0B31">
              <w:rPr>
                <w:rFonts w:cs="Arial"/>
                <w:b/>
              </w:rPr>
              <w:t>’s</w:t>
            </w:r>
            <w:r w:rsidRPr="007E0B31">
              <w:rPr>
                <w:rFonts w:cs="Arial"/>
              </w:rPr>
              <w:t xml:space="preserve"> associated computer facilities of which normally at least 5 </w:t>
            </w:r>
            <w:proofErr w:type="spellStart"/>
            <w:r w:rsidRPr="007E0B31">
              <w:rPr>
                <w:rFonts w:cs="Arial"/>
              </w:rPr>
              <w:t>days notice</w:t>
            </w:r>
            <w:proofErr w:type="spellEnd"/>
            <w:r w:rsidRPr="007E0B31">
              <w:rPr>
                <w:rFonts w:cs="Arial"/>
              </w:rPr>
              <w:t xml:space="preserve"> is given, but in any event of which at least twelve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xml:space="preserve"> and which is anticipated to last no longer than 2 hours. The length of such an outage may in exceptional circumstances be extended where at least 24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It is anticipated that normally any planned outage would only last around one hour.</w:t>
            </w:r>
          </w:p>
        </w:tc>
      </w:tr>
      <w:tr w:rsidR="00EB1E5D" w:rsidRPr="007E0B31" w14:paraId="0012AFBC" w14:textId="77777777" w:rsidTr="490DE6A8">
        <w:trPr>
          <w:cantSplit/>
        </w:trPr>
        <w:tc>
          <w:tcPr>
            <w:tcW w:w="2884" w:type="dxa"/>
          </w:tcPr>
          <w:p w14:paraId="7ECC3FEC" w14:textId="77777777" w:rsidR="00EB1E5D" w:rsidRPr="007E0B31" w:rsidRDefault="00EB1E5D" w:rsidP="00EB1E5D">
            <w:pPr>
              <w:pStyle w:val="Arial11Bold"/>
              <w:rPr>
                <w:rFonts w:cs="Arial"/>
              </w:rPr>
            </w:pPr>
            <w:r w:rsidRPr="007E0B31">
              <w:rPr>
                <w:rFonts w:cs="Arial"/>
              </w:rPr>
              <w:t>Planned Outage</w:t>
            </w:r>
          </w:p>
        </w:tc>
        <w:tc>
          <w:tcPr>
            <w:tcW w:w="6634" w:type="dxa"/>
          </w:tcPr>
          <w:p w14:paraId="7CBD2A74" w14:textId="51FF4C20" w:rsidR="00EB1E5D" w:rsidRPr="007E0B31" w:rsidRDefault="00EB1E5D" w:rsidP="00EB1E5D">
            <w:pPr>
              <w:pStyle w:val="TableArial11"/>
              <w:rPr>
                <w:rFonts w:cs="Arial"/>
              </w:rPr>
            </w:pPr>
            <w:r w:rsidRPr="007E0B31">
              <w:rPr>
                <w:rFonts w:cs="Arial"/>
              </w:rPr>
              <w:t xml:space="preserve">An outage of a </w:t>
            </w:r>
            <w:r w:rsidRPr="007E0B31">
              <w:rPr>
                <w:rFonts w:cs="Arial"/>
                <w:b/>
              </w:rPr>
              <w:t>Large Power Station</w:t>
            </w:r>
            <w:r w:rsidRPr="007E0B31">
              <w:rPr>
                <w:rFonts w:cs="Arial"/>
              </w:rPr>
              <w:t xml:space="preserve"> or of part of the </w:t>
            </w:r>
            <w:r w:rsidRPr="007E0B31">
              <w:rPr>
                <w:rFonts w:cs="Arial"/>
                <w:b/>
              </w:rPr>
              <w:t>National Electricity Transmission System</w:t>
            </w:r>
            <w:r w:rsidRPr="007E0B31">
              <w:rPr>
                <w:rFonts w:cs="Arial"/>
              </w:rPr>
              <w:t xml:space="preserve">, or of part of a </w:t>
            </w:r>
            <w:r w:rsidRPr="007E0B31">
              <w:rPr>
                <w:rFonts w:cs="Arial"/>
                <w:b/>
              </w:rPr>
              <w:t>User System</w:t>
            </w:r>
            <w:r w:rsidRPr="007E0B31">
              <w:rPr>
                <w:rFonts w:cs="Arial"/>
              </w:rPr>
              <w:t xml:space="preserve">, co-ordinated by </w:t>
            </w:r>
            <w:r>
              <w:rPr>
                <w:rFonts w:cs="Arial"/>
                <w:b/>
              </w:rPr>
              <w:t>The Company</w:t>
            </w:r>
            <w:r w:rsidRPr="007E0B31">
              <w:rPr>
                <w:rFonts w:cs="Arial"/>
              </w:rPr>
              <w:t xml:space="preserve"> under </w:t>
            </w:r>
            <w:r w:rsidRPr="007E0B31">
              <w:rPr>
                <w:rFonts w:cs="Arial"/>
                <w:b/>
              </w:rPr>
              <w:t>OC2</w:t>
            </w:r>
            <w:r w:rsidRPr="007E0B31">
              <w:rPr>
                <w:rFonts w:cs="Arial"/>
              </w:rPr>
              <w:t>.</w:t>
            </w:r>
          </w:p>
        </w:tc>
      </w:tr>
      <w:tr w:rsidR="00EB1E5D" w:rsidRPr="007E0B31" w14:paraId="5F0D47AA" w14:textId="77777777" w:rsidTr="490DE6A8">
        <w:trPr>
          <w:cantSplit/>
        </w:trPr>
        <w:tc>
          <w:tcPr>
            <w:tcW w:w="2884" w:type="dxa"/>
          </w:tcPr>
          <w:p w14:paraId="67EC820E" w14:textId="77777777" w:rsidR="00EB1E5D" w:rsidRPr="007E0B31" w:rsidRDefault="00EB1E5D" w:rsidP="00EB1E5D">
            <w:pPr>
              <w:pStyle w:val="Arial11Bold"/>
              <w:rPr>
                <w:rFonts w:cs="Arial"/>
              </w:rPr>
            </w:pPr>
            <w:r w:rsidRPr="007E0B31">
              <w:rPr>
                <w:rFonts w:cs="Arial"/>
              </w:rPr>
              <w:t>Plant</w:t>
            </w:r>
          </w:p>
        </w:tc>
        <w:tc>
          <w:tcPr>
            <w:tcW w:w="6634" w:type="dxa"/>
          </w:tcPr>
          <w:p w14:paraId="77464D38" w14:textId="77777777" w:rsidR="00EB1E5D" w:rsidRPr="007E0B31" w:rsidRDefault="00EB1E5D" w:rsidP="00EB1E5D">
            <w:pPr>
              <w:pStyle w:val="TableArial11"/>
              <w:rPr>
                <w:rFonts w:cs="Arial"/>
              </w:rPr>
            </w:pPr>
            <w:r w:rsidRPr="007E0B31">
              <w:rPr>
                <w:rFonts w:cs="Arial"/>
              </w:rPr>
              <w:t xml:space="preserve">Fixed and movable items used in the generation and/or supply and/or transmission of electricity, other than </w:t>
            </w:r>
            <w:r w:rsidRPr="007E0B31">
              <w:rPr>
                <w:rFonts w:cs="Arial"/>
                <w:b/>
              </w:rPr>
              <w:t>Apparatus</w:t>
            </w:r>
            <w:r w:rsidRPr="007E0B31">
              <w:rPr>
                <w:rFonts w:cs="Arial"/>
              </w:rPr>
              <w:t xml:space="preserve">. </w:t>
            </w:r>
          </w:p>
        </w:tc>
      </w:tr>
      <w:tr w:rsidR="00EB1E5D" w:rsidRPr="007E0B31" w14:paraId="78245E04" w14:textId="77777777" w:rsidTr="490DE6A8">
        <w:trPr>
          <w:cantSplit/>
        </w:trPr>
        <w:tc>
          <w:tcPr>
            <w:tcW w:w="2884" w:type="dxa"/>
          </w:tcPr>
          <w:p w14:paraId="1B833B5F" w14:textId="77777777" w:rsidR="00EB1E5D" w:rsidRPr="007E0B31" w:rsidRDefault="00EB1E5D" w:rsidP="00EB1E5D">
            <w:pPr>
              <w:pStyle w:val="Arial11Bold"/>
              <w:rPr>
                <w:rFonts w:cs="Arial"/>
              </w:rPr>
            </w:pPr>
            <w:r w:rsidRPr="007E0B31">
              <w:rPr>
                <w:rFonts w:cs="Arial"/>
              </w:rPr>
              <w:lastRenderedPageBreak/>
              <w:t>Point of Common Coupling</w:t>
            </w:r>
          </w:p>
        </w:tc>
        <w:tc>
          <w:tcPr>
            <w:tcW w:w="6634" w:type="dxa"/>
          </w:tcPr>
          <w:p w14:paraId="14897399" w14:textId="77777777" w:rsidR="00EB1E5D" w:rsidRPr="007E0B31" w:rsidRDefault="00EB1E5D" w:rsidP="00EB1E5D">
            <w:pPr>
              <w:pStyle w:val="TableArial11"/>
              <w:rPr>
                <w:rFonts w:cs="Arial"/>
              </w:rPr>
            </w:pPr>
            <w:r w:rsidRPr="007E0B31">
              <w:rPr>
                <w:rFonts w:cs="Arial"/>
              </w:rPr>
              <w:t xml:space="preserve">That point on the </w:t>
            </w:r>
            <w:r w:rsidRPr="007E0B31">
              <w:rPr>
                <w:rFonts w:cs="Arial"/>
                <w:b/>
              </w:rPr>
              <w:t>National Electricity Transmission System</w:t>
            </w:r>
            <w:r w:rsidRPr="007E0B31">
              <w:rPr>
                <w:rFonts w:cs="Arial"/>
              </w:rPr>
              <w:t xml:space="preserve"> electrically nearest to the </w:t>
            </w:r>
            <w:r w:rsidRPr="007E0B31">
              <w:rPr>
                <w:rFonts w:cs="Arial"/>
                <w:b/>
              </w:rPr>
              <w:t>User</w:t>
            </w:r>
            <w:r w:rsidRPr="007E0B31">
              <w:rPr>
                <w:rFonts w:cs="Arial"/>
              </w:rPr>
              <w:t xml:space="preserve"> installation at which either</w:t>
            </w:r>
            <w:r w:rsidRPr="007E0B31">
              <w:rPr>
                <w:rFonts w:cs="Arial"/>
                <w:b/>
              </w:rPr>
              <w:t xml:space="preserve"> Demands</w:t>
            </w:r>
            <w:r w:rsidRPr="007E0B31">
              <w:rPr>
                <w:rFonts w:cs="Arial"/>
              </w:rPr>
              <w:t xml:space="preserve"> or </w:t>
            </w:r>
            <w:r w:rsidRPr="007E0B31">
              <w:rPr>
                <w:rFonts w:cs="Arial"/>
                <w:b/>
              </w:rPr>
              <w:t>Loads</w:t>
            </w:r>
            <w:r w:rsidRPr="007E0B31">
              <w:rPr>
                <w:rFonts w:cs="Arial"/>
              </w:rPr>
              <w:t xml:space="preserve"> are, or may be, connected.</w:t>
            </w:r>
          </w:p>
        </w:tc>
      </w:tr>
      <w:tr w:rsidR="00EB1E5D" w:rsidRPr="007E0B31" w14:paraId="5E9A00B9" w14:textId="77777777" w:rsidTr="490DE6A8">
        <w:trPr>
          <w:cantSplit/>
        </w:trPr>
        <w:tc>
          <w:tcPr>
            <w:tcW w:w="2884" w:type="dxa"/>
          </w:tcPr>
          <w:p w14:paraId="2637AA74" w14:textId="77777777" w:rsidR="00EB1E5D" w:rsidRPr="007E0B31" w:rsidRDefault="00EB1E5D" w:rsidP="00EB1E5D">
            <w:pPr>
              <w:pStyle w:val="Arial11Bold"/>
              <w:rPr>
                <w:rFonts w:cs="Arial"/>
              </w:rPr>
            </w:pPr>
            <w:r w:rsidRPr="007E0B31">
              <w:rPr>
                <w:rFonts w:cs="Arial"/>
              </w:rPr>
              <w:t>Point of Connection</w:t>
            </w:r>
          </w:p>
        </w:tc>
        <w:tc>
          <w:tcPr>
            <w:tcW w:w="6634" w:type="dxa"/>
          </w:tcPr>
          <w:p w14:paraId="4092E64D" w14:textId="77777777" w:rsidR="00EB1E5D" w:rsidRPr="007E0B31" w:rsidRDefault="00EB1E5D" w:rsidP="00EB1E5D">
            <w:pPr>
              <w:pStyle w:val="TableArial11"/>
              <w:rPr>
                <w:rFonts w:cs="Arial"/>
              </w:rPr>
            </w:pPr>
            <w:r w:rsidRPr="007E0B31">
              <w:rPr>
                <w:rFonts w:cs="Arial"/>
              </w:rPr>
              <w:t xml:space="preserve">An electrical point of connection between the </w:t>
            </w:r>
            <w:r w:rsidRPr="007E0B31">
              <w:rPr>
                <w:rFonts w:cs="Arial"/>
                <w:b/>
              </w:rPr>
              <w:t>National Electricity Transmission System</w:t>
            </w:r>
            <w:r w:rsidRPr="007E0B31">
              <w:rPr>
                <w:rFonts w:cs="Arial"/>
              </w:rPr>
              <w:t xml:space="preserve"> and a </w:t>
            </w:r>
            <w:r w:rsidRPr="007E0B31">
              <w:rPr>
                <w:rFonts w:cs="Arial"/>
                <w:b/>
              </w:rPr>
              <w:t>User’s System</w:t>
            </w:r>
            <w:r w:rsidRPr="007E0B31">
              <w:rPr>
                <w:rFonts w:cs="Arial"/>
              </w:rPr>
              <w:t>.</w:t>
            </w:r>
          </w:p>
        </w:tc>
      </w:tr>
      <w:tr w:rsidR="00EB1E5D" w:rsidRPr="007E0B31" w14:paraId="12DBCD04" w14:textId="77777777" w:rsidTr="490DE6A8">
        <w:trPr>
          <w:cantSplit/>
        </w:trPr>
        <w:tc>
          <w:tcPr>
            <w:tcW w:w="2884" w:type="dxa"/>
          </w:tcPr>
          <w:p w14:paraId="551A907F" w14:textId="77777777" w:rsidR="00EB1E5D" w:rsidRPr="007E0B31" w:rsidRDefault="00EB1E5D" w:rsidP="00EB1E5D">
            <w:pPr>
              <w:pStyle w:val="Arial11Bold"/>
              <w:rPr>
                <w:rFonts w:cs="Arial"/>
              </w:rPr>
            </w:pPr>
            <w:r w:rsidRPr="007E0B31">
              <w:rPr>
                <w:rFonts w:cs="Arial"/>
              </w:rPr>
              <w:t>Point of Isolation</w:t>
            </w:r>
          </w:p>
        </w:tc>
        <w:tc>
          <w:tcPr>
            <w:tcW w:w="6634" w:type="dxa"/>
          </w:tcPr>
          <w:p w14:paraId="7726496D" w14:textId="77777777" w:rsidR="00EB1E5D" w:rsidRPr="007E0B31" w:rsidRDefault="00EB1E5D" w:rsidP="00EB1E5D">
            <w:pPr>
              <w:pStyle w:val="TableArial11"/>
              <w:rPr>
                <w:rFonts w:cs="Arial"/>
              </w:rPr>
            </w:pPr>
            <w:r w:rsidRPr="007E0B31">
              <w:rPr>
                <w:rFonts w:cs="Arial"/>
              </w:rPr>
              <w:t xml:space="preserve">The point on </w:t>
            </w:r>
            <w:r w:rsidRPr="007E0B31">
              <w:rPr>
                <w:rFonts w:cs="Arial"/>
                <w:b/>
              </w:rPr>
              <w:t>Apparatus</w:t>
            </w:r>
            <w:r w:rsidRPr="007E0B31">
              <w:rPr>
                <w:rFonts w:cs="Arial"/>
              </w:rPr>
              <w:t xml:space="preserve"> (as defined in OC8A.1.6.2 and OC8B.1.7.2) at which </w:t>
            </w:r>
            <w:r w:rsidRPr="007E0B31">
              <w:rPr>
                <w:rFonts w:cs="Arial"/>
                <w:b/>
              </w:rPr>
              <w:t>Isolation</w:t>
            </w:r>
            <w:r w:rsidRPr="007E0B31">
              <w:rPr>
                <w:rFonts w:cs="Arial"/>
              </w:rPr>
              <w:t xml:space="preserve"> is achieved.</w:t>
            </w:r>
          </w:p>
        </w:tc>
      </w:tr>
      <w:tr w:rsidR="00EB1E5D" w:rsidRPr="007E0B31" w14:paraId="79CC6E2F" w14:textId="77777777" w:rsidTr="490DE6A8">
        <w:trPr>
          <w:cantSplit/>
        </w:trPr>
        <w:tc>
          <w:tcPr>
            <w:tcW w:w="2884" w:type="dxa"/>
          </w:tcPr>
          <w:p w14:paraId="1554D405" w14:textId="77777777" w:rsidR="00EB1E5D" w:rsidRPr="007E0B31" w:rsidRDefault="00EB1E5D" w:rsidP="00EB1E5D">
            <w:pPr>
              <w:pStyle w:val="Arial11Bold"/>
              <w:rPr>
                <w:rFonts w:cs="Arial"/>
              </w:rPr>
            </w:pPr>
            <w:r w:rsidRPr="007E0B31">
              <w:rPr>
                <w:rFonts w:cs="Arial"/>
              </w:rPr>
              <w:t>Post-Control Phase</w:t>
            </w:r>
          </w:p>
        </w:tc>
        <w:tc>
          <w:tcPr>
            <w:tcW w:w="6634" w:type="dxa"/>
          </w:tcPr>
          <w:p w14:paraId="725674D1" w14:textId="77777777" w:rsidR="00EB1E5D" w:rsidRPr="007E0B31" w:rsidRDefault="00EB1E5D" w:rsidP="00EB1E5D">
            <w:pPr>
              <w:pStyle w:val="TableArial11"/>
              <w:rPr>
                <w:rFonts w:cs="Arial"/>
              </w:rPr>
            </w:pPr>
            <w:r w:rsidRPr="007E0B31">
              <w:rPr>
                <w:rFonts w:cs="Arial"/>
              </w:rPr>
              <w:t>The period following real time operation.</w:t>
            </w:r>
          </w:p>
        </w:tc>
      </w:tr>
      <w:tr w:rsidR="00EB1E5D" w:rsidRPr="007E0B31" w14:paraId="6D586683" w14:textId="77777777" w:rsidTr="490DE6A8">
        <w:trPr>
          <w:cantSplit/>
        </w:trPr>
        <w:tc>
          <w:tcPr>
            <w:tcW w:w="2884" w:type="dxa"/>
          </w:tcPr>
          <w:p w14:paraId="32ABEF72" w14:textId="77777777" w:rsidR="00EB1E5D" w:rsidRPr="007E0B31" w:rsidRDefault="00EB1E5D" w:rsidP="00EB1E5D">
            <w:pPr>
              <w:pStyle w:val="Arial11Bold"/>
              <w:rPr>
                <w:rFonts w:cs="Arial"/>
              </w:rPr>
            </w:pPr>
            <w:r w:rsidRPr="007E0B31">
              <w:rPr>
                <w:rFonts w:cs="Arial"/>
              </w:rPr>
              <w:t>Power Available</w:t>
            </w:r>
          </w:p>
        </w:tc>
        <w:tc>
          <w:tcPr>
            <w:tcW w:w="6634" w:type="dxa"/>
          </w:tcPr>
          <w:p w14:paraId="090DB153" w14:textId="783F911A" w:rsidR="00EB1E5D" w:rsidRPr="007E0B31" w:rsidRDefault="00EB1E5D" w:rsidP="00EB1E5D">
            <w:pPr>
              <w:pStyle w:val="TableArial11"/>
              <w:rPr>
                <w:rFonts w:cs="Arial"/>
              </w:rPr>
            </w:pPr>
            <w:r w:rsidRPr="007E0B31">
              <w:rPr>
                <w:rFonts w:cs="Arial"/>
              </w:rPr>
              <w:t xml:space="preserve">A signal prepared in accordance with good industry practice, representing the instantaneous sum of the potential </w:t>
            </w:r>
            <w:r w:rsidRPr="007E0B31">
              <w:rPr>
                <w:rFonts w:cs="Arial"/>
                <w:b/>
              </w:rPr>
              <w:t>Active Power</w:t>
            </w:r>
            <w:r w:rsidRPr="007E0B31">
              <w:rPr>
                <w:rFonts w:cs="Arial"/>
              </w:rPr>
              <w:t xml:space="preserve"> available from each individual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calculated using any applicable combination of electrical or mechanical</w:t>
            </w:r>
            <w:r>
              <w:rPr>
                <w:rFonts w:cs="Arial"/>
              </w:rPr>
              <w:t xml:space="preserve"> or </w:t>
            </w:r>
            <w:r w:rsidRPr="007E0B31">
              <w:rPr>
                <w:rFonts w:cs="Arial"/>
              </w:rPr>
              <w:t>meteorological </w:t>
            </w:r>
            <w:r>
              <w:rPr>
                <w:rFonts w:cs="Arial"/>
              </w:rPr>
              <w:t>data</w:t>
            </w:r>
            <w:r w:rsidRPr="007E0B31">
              <w:rPr>
                <w:rFonts w:cs="Arial"/>
              </w:rPr>
              <w:t xml:space="preserve"> (including wind speed) measured at each </w:t>
            </w:r>
            <w:r w:rsidRPr="007E0B31">
              <w:rPr>
                <w:rFonts w:cs="Arial"/>
                <w:b/>
              </w:rPr>
              <w:t xml:space="preserve">Power Park Unit </w:t>
            </w:r>
            <w:r w:rsidRPr="007E0B31">
              <w:rPr>
                <w:rFonts w:cs="Arial"/>
              </w:rPr>
              <w:t xml:space="preserve">at a specified time. </w:t>
            </w:r>
            <w:r w:rsidRPr="007E0B31">
              <w:rPr>
                <w:rFonts w:cs="Arial"/>
                <w:b/>
              </w:rPr>
              <w:t>Power Available</w:t>
            </w:r>
            <w:r w:rsidRPr="007E0B31">
              <w:rPr>
                <w:rFonts w:cs="Arial"/>
              </w:rPr>
              <w:t xml:space="preserve"> shall be a value between 0MW and </w:t>
            </w:r>
            <w:r w:rsidRPr="007E0B31">
              <w:rPr>
                <w:rFonts w:cs="Arial"/>
                <w:b/>
              </w:rPr>
              <w:t>Registered</w:t>
            </w:r>
            <w:r w:rsidRPr="007E0B31">
              <w:rPr>
                <w:rFonts w:cs="Arial"/>
                <w:b/>
                <w:bCs/>
              </w:rPr>
              <w:t xml:space="preserve"> Capacity </w:t>
            </w:r>
            <w:r w:rsidRPr="007E0B31">
              <w:rPr>
                <w:rFonts w:cs="Arial"/>
                <w:bCs/>
              </w:rPr>
              <w:t xml:space="preserve">or </w:t>
            </w:r>
            <w:r w:rsidRPr="007E0B31">
              <w:rPr>
                <w:rFonts w:cs="Arial"/>
                <w:b/>
                <w:bCs/>
              </w:rPr>
              <w:t>Maximum</w:t>
            </w:r>
            <w:r w:rsidRPr="007E0B31">
              <w:rPr>
                <w:rFonts w:cs="Arial"/>
                <w:b/>
              </w:rPr>
              <w:t xml:space="preserve"> Capacity </w:t>
            </w:r>
            <w:r w:rsidRPr="007E0B31">
              <w:rPr>
                <w:rFonts w:cs="Arial"/>
              </w:rPr>
              <w:t xml:space="preserve">which is the sum of the potential </w:t>
            </w:r>
            <w:r w:rsidRPr="007E0B31">
              <w:rPr>
                <w:rFonts w:cs="Arial"/>
                <w:b/>
              </w:rPr>
              <w:t>Active Power</w:t>
            </w:r>
            <w:r w:rsidRPr="007E0B31">
              <w:rPr>
                <w:rFonts w:cs="Arial"/>
              </w:rPr>
              <w:t xml:space="preserve"> available of each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 xml:space="preserve">A </w:t>
            </w:r>
            <w:r>
              <w:rPr>
                <w:rFonts w:cs="Arial"/>
              </w:rPr>
              <w:t>unit</w:t>
            </w:r>
            <w:r w:rsidRPr="007E0B31">
              <w:rPr>
                <w:rFonts w:cs="Arial"/>
              </w:rPr>
              <w:t xml:space="preserve"> that is not generating </w:t>
            </w:r>
            <w:r>
              <w:rPr>
                <w:rFonts w:cs="Arial"/>
              </w:rPr>
              <w:t xml:space="preserve">or supplying power </w:t>
            </w:r>
            <w:r w:rsidRPr="007E0B31">
              <w:rPr>
                <w:rFonts w:cs="Arial"/>
              </w:rPr>
              <w:t xml:space="preserve">will be considered as not available.  For the avoidance of doubt, the </w:t>
            </w:r>
            <w:r w:rsidRPr="007E0B31">
              <w:rPr>
                <w:rFonts w:cs="Arial"/>
                <w:b/>
              </w:rPr>
              <w:t>Power Available</w:t>
            </w:r>
            <w:r w:rsidRPr="007E0B31">
              <w:rPr>
                <w:rFonts w:cs="Arial"/>
              </w:rPr>
              <w:t xml:space="preserve"> signal would be the </w:t>
            </w:r>
            <w:r w:rsidRPr="007E0B31">
              <w:rPr>
                <w:rFonts w:cs="Arial"/>
                <w:b/>
              </w:rPr>
              <w:t>Active Power</w:t>
            </w:r>
            <w:r w:rsidRPr="007E0B31">
              <w:rPr>
                <w:rFonts w:cs="Arial"/>
              </w:rPr>
              <w:t xml:space="preserve"> output that a </w:t>
            </w:r>
            <w:r w:rsidRPr="007E0B31">
              <w:rPr>
                <w:rFonts w:cs="Arial"/>
                <w:b/>
              </w:rPr>
              <w:t>Power Park Module</w:t>
            </w:r>
            <w:r w:rsidRPr="007E0B31">
              <w:rPr>
                <w:rFonts w:cs="Arial"/>
              </w:rPr>
              <w:t xml:space="preserve"> could reasonably be expected to export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taking all the above criteria into account including </w:t>
            </w:r>
            <w:r w:rsidRPr="007E0B31">
              <w:rPr>
                <w:rFonts w:cs="Arial"/>
                <w:b/>
              </w:rPr>
              <w:t>Power Park Unit</w:t>
            </w:r>
            <w:r w:rsidRPr="007E0B31">
              <w:rPr>
                <w:rFonts w:cs="Arial"/>
              </w:rPr>
              <w:t xml:space="preserve"> constraints such as optimisation modes but would exclude a reduction in the </w:t>
            </w:r>
            <w:r w:rsidRPr="007E0B31">
              <w:rPr>
                <w:rFonts w:cs="Arial"/>
                <w:b/>
              </w:rPr>
              <w:t>Active Power</w:t>
            </w:r>
            <w:r w:rsidRPr="007E0B31">
              <w:rPr>
                <w:rFonts w:cs="Arial"/>
              </w:rPr>
              <w:t xml:space="preserve"> export of the </w:t>
            </w:r>
            <w:r w:rsidRPr="007E0B31">
              <w:rPr>
                <w:rFonts w:cs="Arial"/>
                <w:b/>
              </w:rPr>
              <w:t>Power Park Module</w:t>
            </w:r>
            <w:r w:rsidRPr="007E0B31">
              <w:rPr>
                <w:rFonts w:cs="Arial"/>
              </w:rPr>
              <w:t xml:space="preserve"> instructed by </w:t>
            </w:r>
            <w:r>
              <w:rPr>
                <w:rFonts w:cs="Arial"/>
                <w:b/>
              </w:rPr>
              <w:t>The Company</w:t>
            </w:r>
            <w:r w:rsidRPr="007E0B31">
              <w:rPr>
                <w:rFonts w:cs="Arial"/>
              </w:rPr>
              <w:t xml:space="preserve"> (for example) for the purposes selecting a </w:t>
            </w:r>
            <w:r w:rsidRPr="007E0B31">
              <w:rPr>
                <w:rFonts w:cs="Arial"/>
                <w:b/>
              </w:rPr>
              <w:t>Power Park Module</w:t>
            </w:r>
            <w:r w:rsidRPr="007E0B31">
              <w:rPr>
                <w:rFonts w:cs="Arial"/>
              </w:rPr>
              <w:t xml:space="preserve"> to operate in </w:t>
            </w:r>
            <w:r w:rsidRPr="007E0B31">
              <w:rPr>
                <w:rFonts w:cs="Arial"/>
                <w:b/>
              </w:rPr>
              <w:t>Frequency Sensitive Mode</w:t>
            </w:r>
            <w:r w:rsidRPr="007E0B31">
              <w:rPr>
                <w:rFonts w:cs="Arial"/>
              </w:rPr>
              <w:t xml:space="preserve"> or when an </w:t>
            </w:r>
            <w:r w:rsidRPr="007E0B31">
              <w:rPr>
                <w:rFonts w:cs="Arial"/>
                <w:b/>
              </w:rPr>
              <w:t>Emergency Instruction</w:t>
            </w:r>
            <w:r w:rsidRPr="007E0B31">
              <w:rPr>
                <w:rFonts w:cs="Arial"/>
              </w:rPr>
              <w:t xml:space="preserve"> has been issued.</w:t>
            </w:r>
          </w:p>
        </w:tc>
      </w:tr>
      <w:tr w:rsidR="00EB1E5D" w:rsidRPr="007E0B31" w14:paraId="345CCB51" w14:textId="77777777" w:rsidTr="490DE6A8">
        <w:trPr>
          <w:cantSplit/>
        </w:trPr>
        <w:tc>
          <w:tcPr>
            <w:tcW w:w="2884" w:type="dxa"/>
          </w:tcPr>
          <w:p w14:paraId="7361939E" w14:textId="77777777" w:rsidR="00EB1E5D" w:rsidRPr="007E0B31" w:rsidRDefault="00EB1E5D" w:rsidP="00EB1E5D">
            <w:pPr>
              <w:pStyle w:val="Arial11Bold"/>
              <w:rPr>
                <w:rFonts w:cs="Arial"/>
              </w:rPr>
            </w:pPr>
            <w:r w:rsidRPr="007E0B31">
              <w:rPr>
                <w:rFonts w:cs="Arial"/>
              </w:rPr>
              <w:t>Power Factor</w:t>
            </w:r>
          </w:p>
        </w:tc>
        <w:tc>
          <w:tcPr>
            <w:tcW w:w="6634" w:type="dxa"/>
          </w:tcPr>
          <w:p w14:paraId="01690120" w14:textId="77777777" w:rsidR="00EB1E5D" w:rsidRPr="007E0B31" w:rsidRDefault="00EB1E5D" w:rsidP="00EB1E5D">
            <w:pPr>
              <w:pStyle w:val="TableArial11"/>
              <w:rPr>
                <w:rFonts w:cs="Arial"/>
              </w:rPr>
            </w:pPr>
            <w:r w:rsidRPr="007E0B31">
              <w:rPr>
                <w:rFonts w:cs="Arial"/>
              </w:rPr>
              <w:t xml:space="preserve">The ratio of </w:t>
            </w:r>
            <w:r w:rsidRPr="007E0B31">
              <w:rPr>
                <w:rFonts w:cs="Arial"/>
                <w:b/>
              </w:rPr>
              <w:t>Active Power</w:t>
            </w:r>
            <w:r w:rsidRPr="007E0B31">
              <w:rPr>
                <w:rFonts w:cs="Arial"/>
              </w:rPr>
              <w:t xml:space="preserve"> to</w:t>
            </w:r>
            <w:r w:rsidRPr="007E0B31">
              <w:rPr>
                <w:rFonts w:cs="Arial"/>
                <w:b/>
              </w:rPr>
              <w:t xml:space="preserve"> Apparent Power</w:t>
            </w:r>
            <w:r w:rsidRPr="007E0B31">
              <w:rPr>
                <w:rFonts w:cs="Arial"/>
              </w:rPr>
              <w:t>.</w:t>
            </w:r>
          </w:p>
        </w:tc>
      </w:tr>
      <w:tr w:rsidR="00EB1E5D" w:rsidRPr="007E0B31" w14:paraId="2852E6E0" w14:textId="77777777" w:rsidTr="490DE6A8">
        <w:trPr>
          <w:cantSplit/>
        </w:trPr>
        <w:tc>
          <w:tcPr>
            <w:tcW w:w="2884" w:type="dxa"/>
          </w:tcPr>
          <w:p w14:paraId="66F0C016" w14:textId="77777777" w:rsidR="00EB1E5D" w:rsidRPr="007E0B31" w:rsidRDefault="00EB1E5D" w:rsidP="00EB1E5D">
            <w:pPr>
              <w:pStyle w:val="Level1Text"/>
              <w:tabs>
                <w:tab w:val="left" w:pos="0"/>
              </w:tabs>
              <w:ind w:left="0" w:firstLine="0"/>
              <w:rPr>
                <w:rFonts w:cs="Arial"/>
                <w:color w:val="auto"/>
              </w:rPr>
            </w:pPr>
            <w:r w:rsidRPr="007E0B31">
              <w:rPr>
                <w:rFonts w:cs="Arial"/>
                <w:b/>
                <w:color w:val="auto"/>
              </w:rPr>
              <w:t>Power-Generating Module</w:t>
            </w:r>
          </w:p>
        </w:tc>
        <w:tc>
          <w:tcPr>
            <w:tcW w:w="6634" w:type="dxa"/>
          </w:tcPr>
          <w:p w14:paraId="3D05F348" w14:textId="5F3F9D1E" w:rsidR="00EB1E5D" w:rsidRPr="007E0B31" w:rsidRDefault="00EB1E5D" w:rsidP="00EB1E5D">
            <w:pPr>
              <w:pStyle w:val="Level1Text"/>
              <w:tabs>
                <w:tab w:val="left" w:pos="0"/>
              </w:tabs>
              <w:ind w:left="0" w:firstLine="0"/>
              <w:rPr>
                <w:rFonts w:cs="Arial"/>
                <w:color w:val="auto"/>
              </w:rPr>
            </w:pPr>
            <w:r w:rsidRPr="007E0B31">
              <w:rPr>
                <w:rFonts w:cs="Arial"/>
                <w:color w:val="auto"/>
              </w:rPr>
              <w:t xml:space="preserve">Either a </w:t>
            </w:r>
            <w:r w:rsidRPr="007E0B31">
              <w:rPr>
                <w:rFonts w:cs="Arial"/>
                <w:b/>
                <w:color w:val="auto"/>
              </w:rPr>
              <w:t>Synchronous Power</w:t>
            </w:r>
            <w:r>
              <w:rPr>
                <w:rFonts w:cs="Arial"/>
                <w:b/>
                <w:color w:val="auto"/>
              </w:rPr>
              <w:t xml:space="preserve"> </w:t>
            </w:r>
            <w:r w:rsidRPr="007E0B31">
              <w:rPr>
                <w:rFonts w:cs="Arial"/>
                <w:b/>
                <w:color w:val="auto"/>
              </w:rPr>
              <w:t>Generating Module</w:t>
            </w:r>
            <w:r w:rsidRPr="005C20E3">
              <w:rPr>
                <w:rFonts w:cs="Arial"/>
                <w:bCs/>
                <w:color w:val="auto"/>
              </w:rPr>
              <w:t>,</w:t>
            </w:r>
            <w:r>
              <w:rPr>
                <w:rFonts w:cs="Arial"/>
                <w:b/>
                <w:color w:val="auto"/>
              </w:rPr>
              <w:t xml:space="preserve"> </w:t>
            </w:r>
            <w:r>
              <w:t xml:space="preserve">a </w:t>
            </w:r>
            <w:r w:rsidRPr="00C67361">
              <w:rPr>
                <w:b/>
              </w:rPr>
              <w:t>Synchronous Electricity Storage Module</w:t>
            </w:r>
            <w:r w:rsidRPr="00C67361">
              <w:rPr>
                <w:rFonts w:cs="Arial"/>
                <w:color w:val="auto"/>
              </w:rPr>
              <w:t>,</w:t>
            </w:r>
            <w:r>
              <w:rPr>
                <w:rFonts w:cs="Arial"/>
                <w:color w:val="auto"/>
              </w:rPr>
              <w:t xml:space="preserve"> </w:t>
            </w:r>
            <w:r w:rsidRPr="007E0B31">
              <w:rPr>
                <w:rFonts w:cs="Arial"/>
                <w:color w:val="auto"/>
              </w:rPr>
              <w:t xml:space="preserve">a </w:t>
            </w:r>
            <w:r w:rsidRPr="007E0B31">
              <w:rPr>
                <w:rFonts w:cs="Arial"/>
                <w:b/>
                <w:color w:val="auto"/>
              </w:rPr>
              <w:t xml:space="preserve">Power Park Module </w:t>
            </w:r>
            <w:r>
              <w:t xml:space="preserve">or a </w:t>
            </w:r>
            <w:r w:rsidRPr="00C67361">
              <w:rPr>
                <w:b/>
              </w:rPr>
              <w:t>Non</w:t>
            </w:r>
            <w:r>
              <w:rPr>
                <w:b/>
              </w:rPr>
              <w:t>-</w:t>
            </w:r>
            <w:r w:rsidRPr="00C67361">
              <w:rPr>
                <w:b/>
              </w:rPr>
              <w:t>Synchronous Electricity Storage Module</w:t>
            </w:r>
            <w:r>
              <w:t xml:space="preserve"> </w:t>
            </w:r>
            <w:r w:rsidRPr="007E0B31">
              <w:rPr>
                <w:rFonts w:cs="Arial"/>
                <w:color w:val="auto"/>
              </w:rPr>
              <w:t>owned or operated by an</w:t>
            </w:r>
            <w:r w:rsidRPr="007E0B31">
              <w:rPr>
                <w:rFonts w:cs="Arial"/>
                <w:b/>
                <w:color w:val="auto"/>
              </w:rPr>
              <w:t xml:space="preserve"> EU Generator</w:t>
            </w:r>
            <w:r w:rsidRPr="007E0B31">
              <w:rPr>
                <w:rFonts w:cs="Arial"/>
                <w:color w:val="auto"/>
                <w:lang w:val="en-GB"/>
              </w:rPr>
              <w:t xml:space="preserve">.  </w:t>
            </w:r>
          </w:p>
        </w:tc>
      </w:tr>
      <w:tr w:rsidR="00EB1E5D" w:rsidRPr="007E0B31" w14:paraId="562ACF6D" w14:textId="77777777" w:rsidTr="490DE6A8">
        <w:trPr>
          <w:cantSplit/>
        </w:trPr>
        <w:tc>
          <w:tcPr>
            <w:tcW w:w="2884" w:type="dxa"/>
          </w:tcPr>
          <w:p w14:paraId="0F6FF16D"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Power-Generating Module Document (PGMD)</w:t>
            </w:r>
          </w:p>
        </w:tc>
        <w:tc>
          <w:tcPr>
            <w:tcW w:w="6634" w:type="dxa"/>
          </w:tcPr>
          <w:p w14:paraId="548D921A" w14:textId="1E41132A"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document provided by the </w:t>
            </w:r>
            <w:r w:rsidRPr="007E0B31">
              <w:rPr>
                <w:rFonts w:cs="Arial"/>
                <w:b/>
                <w:color w:val="auto"/>
              </w:rPr>
              <w:t>Generator</w:t>
            </w:r>
            <w:r w:rsidRPr="007E0B31">
              <w:rPr>
                <w:rFonts w:cs="Arial"/>
                <w:color w:val="auto"/>
              </w:rPr>
              <w:t xml:space="preserve"> to </w:t>
            </w:r>
            <w:r>
              <w:rPr>
                <w:rFonts w:cs="Arial"/>
                <w:b/>
                <w:color w:val="auto"/>
              </w:rPr>
              <w:t>The Company</w:t>
            </w:r>
            <w:r w:rsidRPr="007E0B31">
              <w:rPr>
                <w:rFonts w:cs="Arial"/>
                <w:b/>
                <w:color w:val="auto"/>
              </w:rPr>
              <w:t xml:space="preserve"> </w:t>
            </w:r>
            <w:r w:rsidRPr="007E0B31">
              <w:rPr>
                <w:rFonts w:cs="Arial"/>
                <w:color w:val="auto"/>
              </w:rPr>
              <w:t xml:space="preserve">for a </w:t>
            </w:r>
            <w:r w:rsidRPr="007E0B31">
              <w:rPr>
                <w:rFonts w:cs="Arial"/>
                <w:b/>
                <w:color w:val="auto"/>
              </w:rPr>
              <w:t>Type B</w:t>
            </w:r>
            <w:r w:rsidRPr="007E0B31">
              <w:rPr>
                <w:rFonts w:cs="Arial"/>
                <w:color w:val="auto"/>
              </w:rPr>
              <w:t xml:space="preserve"> or </w:t>
            </w:r>
            <w:r w:rsidRPr="007E0B31">
              <w:rPr>
                <w:rFonts w:cs="Arial"/>
                <w:b/>
                <w:color w:val="auto"/>
              </w:rPr>
              <w:t>Type C</w:t>
            </w:r>
            <w:r w:rsidRPr="007E0B31">
              <w:rPr>
                <w:rFonts w:cs="Arial"/>
                <w:color w:val="auto"/>
              </w:rPr>
              <w:t xml:space="preserve"> </w:t>
            </w:r>
            <w:r w:rsidRPr="007E0B31">
              <w:rPr>
                <w:rFonts w:cs="Arial"/>
                <w:b/>
                <w:color w:val="auto"/>
              </w:rPr>
              <w:t>Power Generating Module</w:t>
            </w:r>
            <w:r w:rsidRPr="007E0B31">
              <w:rPr>
                <w:rFonts w:cs="Arial"/>
                <w:color w:val="auto"/>
              </w:rPr>
              <w:t xml:space="preserve"> which confirms that the </w:t>
            </w:r>
            <w:r w:rsidRPr="007E0B31">
              <w:rPr>
                <w:rFonts w:cs="Arial"/>
                <w:b/>
                <w:color w:val="auto"/>
              </w:rPr>
              <w:t>Power Generating Module's</w:t>
            </w:r>
            <w:r w:rsidRPr="007E0B31">
              <w:rPr>
                <w:rFonts w:cs="Arial"/>
                <w:color w:val="auto"/>
              </w:rPr>
              <w:t xml:space="preserve"> compliance with the technical criteria set out in the Grid Code has been demonstrated and provides the necessary data and statements, including a statement of compliance.</w:t>
            </w:r>
          </w:p>
        </w:tc>
      </w:tr>
      <w:tr w:rsidR="00EB1E5D" w:rsidRPr="007E0B31" w14:paraId="53E0E2A7" w14:textId="77777777" w:rsidTr="490DE6A8">
        <w:trPr>
          <w:cantSplit/>
        </w:trPr>
        <w:tc>
          <w:tcPr>
            <w:tcW w:w="2884" w:type="dxa"/>
          </w:tcPr>
          <w:p w14:paraId="43647C96"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lang w:val="en-GB"/>
              </w:rPr>
              <w:t>Power Generating Module Performance Chart</w:t>
            </w:r>
          </w:p>
        </w:tc>
        <w:tc>
          <w:tcPr>
            <w:tcW w:w="6634" w:type="dxa"/>
          </w:tcPr>
          <w:p w14:paraId="010C673B" w14:textId="4A9B9BD0"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A diagram showing the</w:t>
            </w:r>
            <w:r w:rsidRPr="005F58DC">
              <w:rPr>
                <w:rFonts w:cs="Arial"/>
                <w:color w:val="auto"/>
              </w:rPr>
              <w:t xml:space="preserve"> </w:t>
            </w:r>
            <w:r w:rsidRPr="005F58DC">
              <w:rPr>
                <w:rFonts w:cs="Arial"/>
                <w:b/>
                <w:bCs/>
                <w:color w:val="auto"/>
              </w:rPr>
              <w:t>Acti</w:t>
            </w:r>
            <w:r w:rsidRPr="00382A1E">
              <w:rPr>
                <w:rFonts w:cs="Arial"/>
                <w:b/>
                <w:bCs/>
                <w:color w:val="auto"/>
              </w:rPr>
              <w:t>ve</w:t>
            </w:r>
            <w:r w:rsidRPr="001B4D72">
              <w:rPr>
                <w:rFonts w:cs="Arial"/>
                <w:b/>
                <w:bCs/>
                <w:color w:val="auto"/>
              </w:rPr>
              <w:t xml:space="preserve"> </w:t>
            </w:r>
            <w:r w:rsidRPr="007E0B31">
              <w:rPr>
                <w:rFonts w:cs="Arial"/>
                <w:b/>
                <w:color w:val="auto"/>
              </w:rPr>
              <w:t>Power</w:t>
            </w:r>
            <w:r w:rsidRPr="007E0B31">
              <w:rPr>
                <w:rFonts w:cs="Arial"/>
                <w:color w:val="auto"/>
              </w:rPr>
              <w:t xml:space="preserve"> (MW) and </w:t>
            </w:r>
            <w:r w:rsidRPr="007E0B31">
              <w:rPr>
                <w:rFonts w:cs="Arial"/>
                <w:b/>
                <w:color w:val="auto"/>
              </w:rPr>
              <w:t>Reactive Power</w:t>
            </w:r>
            <w:r w:rsidRPr="007E0B31">
              <w:rPr>
                <w:rFonts w:cs="Arial"/>
                <w:color w:val="auto"/>
              </w:rPr>
              <w:t xml:space="preserve"> (MVAr) capability limits within which a </w:t>
            </w:r>
            <w:r w:rsidRPr="007E0B31">
              <w:rPr>
                <w:rFonts w:cs="Arial"/>
                <w:b/>
                <w:color w:val="auto"/>
              </w:rPr>
              <w:t>Synchronous</w:t>
            </w:r>
            <w:r w:rsidRPr="007E0B31">
              <w:rPr>
                <w:rFonts w:cs="Arial"/>
                <w:color w:val="auto"/>
              </w:rPr>
              <w:t xml:space="preserve"> </w:t>
            </w:r>
            <w:r w:rsidRPr="007E0B31">
              <w:rPr>
                <w:rFonts w:cs="Arial"/>
                <w:b/>
                <w:color w:val="auto"/>
              </w:rPr>
              <w:t>Power Generating Module</w:t>
            </w:r>
            <w:r w:rsidRPr="007E0B31">
              <w:rPr>
                <w:rFonts w:cs="Arial"/>
                <w:color w:val="auto"/>
              </w:rPr>
              <w:t xml:space="preserve"> or </w:t>
            </w:r>
            <w:r w:rsidRPr="007E0B31">
              <w:rPr>
                <w:rFonts w:cs="Arial"/>
                <w:b/>
                <w:color w:val="auto"/>
              </w:rPr>
              <w:t>Power Park Module</w:t>
            </w:r>
            <w:r w:rsidRPr="007E0B31">
              <w:rPr>
                <w:rFonts w:cs="Arial"/>
                <w:color w:val="auto"/>
              </w:rPr>
              <w:t xml:space="preserve"> at its </w:t>
            </w:r>
            <w:r w:rsidRPr="007E0B31">
              <w:rPr>
                <w:rFonts w:cs="Arial"/>
                <w:b/>
                <w:color w:val="auto"/>
              </w:rPr>
              <w:t>Grid Entry Point</w:t>
            </w:r>
            <w:r w:rsidRPr="007E0B31">
              <w:rPr>
                <w:rFonts w:cs="Arial"/>
                <w:color w:val="auto"/>
              </w:rPr>
              <w:t xml:space="preserve"> or </w:t>
            </w:r>
            <w:r w:rsidRPr="007E0B31">
              <w:rPr>
                <w:rFonts w:cs="Arial"/>
                <w:b/>
                <w:color w:val="auto"/>
              </w:rPr>
              <w:t xml:space="preserve">User System Entry Point </w:t>
            </w:r>
            <w:r w:rsidRPr="007E0B31">
              <w:rPr>
                <w:rFonts w:cs="Arial"/>
                <w:color w:val="auto"/>
              </w:rPr>
              <w:t xml:space="preserve">will be expected to operate under steady state conditions. </w:t>
            </w:r>
          </w:p>
        </w:tc>
      </w:tr>
      <w:tr w:rsidR="00EB1E5D" w:rsidRPr="007E0B31" w14:paraId="06D65955" w14:textId="77777777" w:rsidTr="490DE6A8">
        <w:trPr>
          <w:cantSplit/>
        </w:trPr>
        <w:tc>
          <w:tcPr>
            <w:tcW w:w="2884" w:type="dxa"/>
          </w:tcPr>
          <w:p w14:paraId="7563FE8D" w14:textId="77777777" w:rsidR="00EB1E5D" w:rsidRPr="007E0B31" w:rsidRDefault="00EB1E5D" w:rsidP="00EB1E5D">
            <w:pPr>
              <w:pStyle w:val="Arial11Bold"/>
              <w:rPr>
                <w:rFonts w:cs="Arial"/>
              </w:rPr>
            </w:pPr>
            <w:r w:rsidRPr="007E0B31">
              <w:rPr>
                <w:rFonts w:cs="Arial"/>
              </w:rPr>
              <w:t>Power Island</w:t>
            </w:r>
          </w:p>
        </w:tc>
        <w:tc>
          <w:tcPr>
            <w:tcW w:w="6634" w:type="dxa"/>
          </w:tcPr>
          <w:p w14:paraId="18296362" w14:textId="0B558EC0" w:rsidR="00EB1E5D" w:rsidRPr="007E0B31" w:rsidRDefault="00EB1E5D" w:rsidP="002A73E9">
            <w:pPr>
              <w:pStyle w:val="CommentText"/>
              <w:jc w:val="both"/>
            </w:pPr>
            <w:r>
              <w:rPr>
                <w:rFonts w:eastAsia="Cambria" w:cs="Arial"/>
                <w:bCs/>
                <w:snapToGrid/>
                <w:color w:val="000000"/>
                <w:lang w:eastAsia="en-GB"/>
              </w:rPr>
              <w:t xml:space="preserve">Part of the </w:t>
            </w:r>
            <w:r w:rsidRPr="00133906">
              <w:rPr>
                <w:rFonts w:eastAsia="Cambria" w:cs="Arial"/>
                <w:b/>
                <w:bCs/>
                <w:snapToGrid/>
                <w:color w:val="000000"/>
                <w:lang w:eastAsia="en-GB"/>
              </w:rPr>
              <w:t>Total System</w:t>
            </w:r>
            <w:r>
              <w:rPr>
                <w:rFonts w:eastAsia="Cambria" w:cs="Arial"/>
                <w:bCs/>
                <w:snapToGrid/>
                <w:color w:val="000000"/>
                <w:lang w:eastAsia="en-GB"/>
              </w:rPr>
              <w:t xml:space="preserve"> which is </w:t>
            </w:r>
            <w:r w:rsidRPr="001006C1">
              <w:rPr>
                <w:rFonts w:eastAsia="Cambria" w:cs="Arial"/>
                <w:snapToGrid/>
                <w:color w:val="000000"/>
                <w:lang w:eastAsia="en-GB"/>
              </w:rPr>
              <w:t xml:space="preserve">disconnected from, and out of </w:t>
            </w:r>
            <w:r w:rsidRPr="001006C1">
              <w:rPr>
                <w:rFonts w:eastAsia="Cambria" w:cs="Arial"/>
                <w:b/>
                <w:snapToGrid/>
                <w:color w:val="000000"/>
                <w:lang w:eastAsia="en-GB"/>
              </w:rPr>
              <w:t>Synchronism</w:t>
            </w:r>
            <w:r w:rsidRPr="001006C1">
              <w:rPr>
                <w:rFonts w:eastAsia="Cambria" w:cs="Arial"/>
                <w:snapToGrid/>
                <w:color w:val="000000"/>
                <w:lang w:eastAsia="en-GB"/>
              </w:rPr>
              <w:t xml:space="preserve"> with, the rest of the </w:t>
            </w:r>
            <w:r w:rsidRPr="001006C1">
              <w:rPr>
                <w:rFonts w:eastAsia="Cambria" w:cs="Arial"/>
                <w:b/>
                <w:bCs/>
                <w:snapToGrid/>
                <w:color w:val="000000"/>
                <w:lang w:eastAsia="en-GB"/>
              </w:rPr>
              <w:t>Total System</w:t>
            </w:r>
            <w:r>
              <w:rPr>
                <w:rFonts w:eastAsia="Cambria" w:cs="Arial"/>
                <w:bCs/>
                <w:snapToGrid/>
                <w:color w:val="000000"/>
                <w:lang w:eastAsia="en-GB"/>
              </w:rPr>
              <w:t xml:space="preserve"> containing </w:t>
            </w:r>
            <w:r w:rsidRPr="001006C1">
              <w:rPr>
                <w:rFonts w:eastAsia="Cambria" w:cs="Arial"/>
                <w:b/>
                <w:bCs/>
                <w:snapToGrid/>
                <w:color w:val="000000"/>
                <w:lang w:eastAsia="en-GB"/>
              </w:rPr>
              <w:t>Generating Unit</w:t>
            </w:r>
            <w:r>
              <w:rPr>
                <w:rFonts w:eastAsia="Cambria" w:cs="Arial"/>
                <w:b/>
                <w:bCs/>
                <w:snapToGrid/>
                <w:color w:val="000000"/>
                <w:lang w:eastAsia="en-GB"/>
              </w:rPr>
              <w:t>(</w:t>
            </w:r>
            <w:r w:rsidRPr="001006C1">
              <w:rPr>
                <w:rFonts w:eastAsia="Cambria" w:cs="Arial"/>
                <w:b/>
                <w:bCs/>
                <w:snapToGrid/>
                <w:color w:val="000000"/>
                <w:lang w:eastAsia="en-GB"/>
              </w:rPr>
              <w:t>s</w:t>
            </w:r>
            <w:r>
              <w:rPr>
                <w:rFonts w:eastAsia="Cambria" w:cs="Arial"/>
                <w:b/>
                <w:bCs/>
                <w:snapToGrid/>
                <w:color w:val="000000"/>
                <w:lang w:eastAsia="en-GB"/>
              </w:rPr>
              <w:t>)</w:t>
            </w:r>
            <w:r w:rsidRPr="002A73E9">
              <w:rPr>
                <w:rFonts w:eastAsia="Cambria"/>
                <w:color w:val="000000"/>
              </w:rPr>
              <w:t xml:space="preserve"> at </w:t>
            </w:r>
            <w:r w:rsidRPr="001006C1">
              <w:rPr>
                <w:rFonts w:eastAsia="Cambria" w:cs="Arial"/>
                <w:snapToGrid/>
                <w:color w:val="000000"/>
                <w:lang w:eastAsia="en-GB"/>
              </w:rPr>
              <w:t>one or more</w:t>
            </w:r>
            <w:r w:rsidRPr="002A73E9">
              <w:rPr>
                <w:rFonts w:eastAsia="Cambria"/>
                <w:color w:val="000000"/>
              </w:rPr>
              <w:t xml:space="preserve"> </w:t>
            </w:r>
            <w:r w:rsidRPr="002A73E9">
              <w:rPr>
                <w:rFonts w:eastAsia="Cambria"/>
                <w:b/>
                <w:color w:val="000000"/>
              </w:rPr>
              <w:t xml:space="preserve">Power </w:t>
            </w:r>
            <w:r w:rsidRPr="001006C1">
              <w:rPr>
                <w:rFonts w:eastAsia="Cambria" w:cs="Arial"/>
                <w:b/>
                <w:bCs/>
                <w:snapToGrid/>
                <w:color w:val="000000"/>
                <w:lang w:eastAsia="en-GB"/>
              </w:rPr>
              <w:t>Stations</w:t>
            </w:r>
            <w:r w:rsidRPr="001F77D8">
              <w:rPr>
                <w:rFonts w:eastAsia="Cambria" w:cs="Arial"/>
                <w:bCs/>
                <w:snapToGrid/>
                <w:color w:val="000000"/>
                <w:lang w:eastAsia="en-GB"/>
              </w:rPr>
              <w:t>,</w:t>
            </w:r>
            <w:r w:rsidRPr="001006C1">
              <w:rPr>
                <w:rFonts w:eastAsia="Cambria" w:cs="Arial"/>
                <w:b/>
                <w:bCs/>
                <w:snapToGrid/>
                <w:color w:val="000000"/>
                <w:lang w:eastAsia="en-GB"/>
              </w:rPr>
              <w:t xml:space="preserve"> </w:t>
            </w:r>
            <w:r w:rsidRPr="001006C1">
              <w:rPr>
                <w:rFonts w:eastAsia="Cambria" w:cs="Arial"/>
                <w:snapToGrid/>
                <w:color w:val="000000"/>
                <w:lang w:eastAsia="en-GB"/>
              </w:rPr>
              <w:t>and/or</w:t>
            </w:r>
            <w:r w:rsidRPr="001006C1">
              <w:rPr>
                <w:rFonts w:eastAsia="Cambria" w:cs="Arial"/>
                <w:b/>
                <w:bCs/>
                <w:snapToGrid/>
                <w:color w:val="000000"/>
                <w:lang w:eastAsia="en-GB"/>
              </w:rPr>
              <w:t xml:space="preserve"> HVDC Systems </w:t>
            </w:r>
            <w:r w:rsidRPr="001006C1">
              <w:rPr>
                <w:rFonts w:eastAsia="Cambria" w:cs="Arial"/>
                <w:snapToGrid/>
                <w:color w:val="000000"/>
                <w:lang w:eastAsia="en-GB"/>
              </w:rPr>
              <w:t>and/or</w:t>
            </w:r>
            <w:r w:rsidRPr="001006C1">
              <w:rPr>
                <w:rFonts w:eastAsia="Cambria" w:cs="Arial"/>
                <w:b/>
                <w:bCs/>
                <w:snapToGrid/>
                <w:color w:val="000000"/>
                <w:lang w:eastAsia="en-GB"/>
              </w:rPr>
              <w:t xml:space="preserve"> DC Converters</w:t>
            </w:r>
            <w:r w:rsidRPr="002A73E9">
              <w:rPr>
                <w:rFonts w:eastAsia="Cambria"/>
                <w:color w:val="000000"/>
              </w:rPr>
              <w:t xml:space="preserve">, together with complementary local </w:t>
            </w:r>
            <w:r w:rsidRPr="002A73E9">
              <w:rPr>
                <w:rFonts w:eastAsia="Cambria"/>
                <w:b/>
                <w:color w:val="000000"/>
              </w:rPr>
              <w:t>Demand</w:t>
            </w:r>
            <w:r w:rsidRPr="002A73E9">
              <w:rPr>
                <w:rFonts w:eastAsia="Cambria"/>
                <w:color w:val="000000"/>
              </w:rPr>
              <w:t>.</w:t>
            </w:r>
          </w:p>
        </w:tc>
      </w:tr>
      <w:tr w:rsidR="00EB1E5D" w:rsidRPr="007E0B31" w14:paraId="7C3D7BF6" w14:textId="77777777" w:rsidTr="490DE6A8">
        <w:trPr>
          <w:cantSplit/>
        </w:trPr>
        <w:tc>
          <w:tcPr>
            <w:tcW w:w="2884" w:type="dxa"/>
          </w:tcPr>
          <w:p w14:paraId="682DC43B" w14:textId="77777777" w:rsidR="00EB1E5D" w:rsidRPr="007E0B31" w:rsidRDefault="00EB1E5D" w:rsidP="00EB1E5D">
            <w:pPr>
              <w:pStyle w:val="Arial11Bold"/>
              <w:rPr>
                <w:rFonts w:cs="Arial"/>
              </w:rPr>
            </w:pPr>
            <w:r w:rsidRPr="007E0B31">
              <w:rPr>
                <w:rFonts w:cs="Arial"/>
              </w:rPr>
              <w:t>Power Park Module</w:t>
            </w:r>
          </w:p>
        </w:tc>
        <w:tc>
          <w:tcPr>
            <w:tcW w:w="6634" w:type="dxa"/>
          </w:tcPr>
          <w:p w14:paraId="3ECDE7AC" w14:textId="77777777" w:rsidR="00EB1E5D" w:rsidRPr="007E0B31" w:rsidRDefault="00EB1E5D" w:rsidP="00EB1E5D">
            <w:pPr>
              <w:pStyle w:val="TableArial11"/>
              <w:rPr>
                <w:rFonts w:cs="Arial"/>
              </w:rPr>
            </w:pPr>
            <w:r w:rsidRPr="007E0B31">
              <w:rPr>
                <w:rFonts w:cs="Arial"/>
              </w:rPr>
              <w:t xml:space="preserve">Any </w:t>
            </w:r>
            <w:r w:rsidRPr="007E0B31">
              <w:rPr>
                <w:rFonts w:cs="Arial"/>
                <w:b/>
              </w:rPr>
              <w:t>Onshore Power Park Module</w:t>
            </w:r>
            <w:r w:rsidRPr="007E0B31">
              <w:rPr>
                <w:rFonts w:cs="Arial"/>
              </w:rPr>
              <w:t xml:space="preserve"> or </w:t>
            </w:r>
            <w:r w:rsidRPr="007E0B31">
              <w:rPr>
                <w:rFonts w:cs="Arial"/>
                <w:b/>
              </w:rPr>
              <w:t>Offshore Power Park Module</w:t>
            </w:r>
            <w:r w:rsidRPr="007E0B31">
              <w:rPr>
                <w:rFonts w:cs="Arial"/>
              </w:rPr>
              <w:t>.</w:t>
            </w:r>
          </w:p>
        </w:tc>
      </w:tr>
      <w:tr w:rsidR="00EB1E5D" w:rsidRPr="007E0B31" w14:paraId="6D897286" w14:textId="77777777" w:rsidTr="490DE6A8">
        <w:trPr>
          <w:cantSplit/>
        </w:trPr>
        <w:tc>
          <w:tcPr>
            <w:tcW w:w="2884" w:type="dxa"/>
          </w:tcPr>
          <w:p w14:paraId="5DC97B56" w14:textId="77777777" w:rsidR="00EB1E5D" w:rsidRPr="007E0B31" w:rsidRDefault="00EB1E5D" w:rsidP="00EB1E5D">
            <w:pPr>
              <w:pStyle w:val="Arial11Bold"/>
              <w:rPr>
                <w:rFonts w:cs="Arial"/>
              </w:rPr>
            </w:pPr>
            <w:r w:rsidRPr="007E0B31">
              <w:rPr>
                <w:rFonts w:cs="Arial"/>
              </w:rPr>
              <w:t>Power Park Module Availability Matrix</w:t>
            </w:r>
          </w:p>
        </w:tc>
        <w:tc>
          <w:tcPr>
            <w:tcW w:w="6634" w:type="dxa"/>
          </w:tcPr>
          <w:p w14:paraId="158D6C89" w14:textId="77777777" w:rsidR="00EB1E5D" w:rsidRPr="007E0B31" w:rsidRDefault="00EB1E5D" w:rsidP="00EB1E5D">
            <w:pPr>
              <w:pStyle w:val="TableArial11"/>
              <w:rPr>
                <w:rFonts w:cs="Arial"/>
              </w:rPr>
            </w:pPr>
            <w:r w:rsidRPr="007E0B31">
              <w:rPr>
                <w:rFonts w:cs="Arial"/>
              </w:rPr>
              <w:t xml:space="preserve">The matrix described in Appendix 1 to BC1 under the heading </w:t>
            </w:r>
            <w:r w:rsidRPr="007E0B31">
              <w:rPr>
                <w:rFonts w:cs="Arial"/>
                <w:b/>
              </w:rPr>
              <w:t>Power Park Module Availability Matrix</w:t>
            </w:r>
            <w:r w:rsidRPr="007E0B31">
              <w:rPr>
                <w:rFonts w:cs="Arial"/>
              </w:rPr>
              <w:t>.</w:t>
            </w:r>
          </w:p>
        </w:tc>
      </w:tr>
      <w:tr w:rsidR="00EB1E5D" w:rsidRPr="007E0B31" w14:paraId="4C2DEAED" w14:textId="77777777" w:rsidTr="490DE6A8">
        <w:trPr>
          <w:cantSplit/>
        </w:trPr>
        <w:tc>
          <w:tcPr>
            <w:tcW w:w="2884" w:type="dxa"/>
          </w:tcPr>
          <w:p w14:paraId="4CFB65B5" w14:textId="77777777" w:rsidR="00EB1E5D" w:rsidRPr="007E0B31" w:rsidRDefault="00EB1E5D" w:rsidP="00EB1E5D">
            <w:pPr>
              <w:pStyle w:val="Arial11Bold"/>
              <w:rPr>
                <w:rFonts w:cs="Arial"/>
              </w:rPr>
            </w:pPr>
            <w:r w:rsidRPr="007E0B31">
              <w:rPr>
                <w:rFonts w:cs="Arial"/>
              </w:rPr>
              <w:lastRenderedPageBreak/>
              <w:t>Power Park Module Planning Matrix</w:t>
            </w:r>
          </w:p>
        </w:tc>
        <w:tc>
          <w:tcPr>
            <w:tcW w:w="6634" w:type="dxa"/>
          </w:tcPr>
          <w:p w14:paraId="6379A14D" w14:textId="77777777" w:rsidR="00EB1E5D" w:rsidRPr="007E0B31" w:rsidRDefault="00EB1E5D" w:rsidP="00EB1E5D">
            <w:pPr>
              <w:pStyle w:val="TableArial11"/>
              <w:rPr>
                <w:rFonts w:cs="Arial"/>
              </w:rPr>
            </w:pPr>
            <w:r w:rsidRPr="007E0B31">
              <w:rPr>
                <w:rFonts w:cs="Arial"/>
              </w:rPr>
              <w:t xml:space="preserve">A matrix in the form set out in Appendix 4 of OC2 showing the combination of </w:t>
            </w:r>
            <w:r w:rsidRPr="007E0B31">
              <w:rPr>
                <w:rFonts w:cs="Arial"/>
                <w:b/>
              </w:rPr>
              <w:t>Power Park Units</w:t>
            </w:r>
            <w:r w:rsidRPr="007E0B31">
              <w:rPr>
                <w:rFonts w:cs="Arial"/>
              </w:rPr>
              <w:t xml:space="preserve"> within a </w:t>
            </w:r>
            <w:r w:rsidRPr="007E0B31">
              <w:rPr>
                <w:rFonts w:cs="Arial"/>
                <w:b/>
              </w:rPr>
              <w:t>Power Park</w:t>
            </w:r>
            <w:r w:rsidRPr="007E0B31">
              <w:rPr>
                <w:rFonts w:cs="Arial"/>
              </w:rPr>
              <w:t xml:space="preserve"> </w:t>
            </w:r>
            <w:r w:rsidRPr="007E0B31">
              <w:rPr>
                <w:rFonts w:cs="Arial"/>
                <w:b/>
              </w:rPr>
              <w:t xml:space="preserve">Module </w:t>
            </w:r>
            <w:r w:rsidRPr="007E0B31">
              <w:rPr>
                <w:rFonts w:cs="Arial"/>
              </w:rPr>
              <w:t>which would be expected to be running under normal conditions.</w:t>
            </w:r>
          </w:p>
        </w:tc>
      </w:tr>
      <w:tr w:rsidR="00EB1E5D" w:rsidRPr="007E0B31" w14:paraId="73636B09" w14:textId="77777777" w:rsidTr="490DE6A8">
        <w:trPr>
          <w:cantSplit/>
        </w:trPr>
        <w:tc>
          <w:tcPr>
            <w:tcW w:w="2884" w:type="dxa"/>
          </w:tcPr>
          <w:p w14:paraId="189A6BC7" w14:textId="77777777" w:rsidR="00EB1E5D" w:rsidRPr="007E0B31" w:rsidRDefault="00EB1E5D" w:rsidP="00EB1E5D">
            <w:pPr>
              <w:pStyle w:val="Arial11Bold"/>
              <w:rPr>
                <w:rFonts w:cs="Arial"/>
              </w:rPr>
            </w:pPr>
            <w:r w:rsidRPr="007E0B31">
              <w:rPr>
                <w:rFonts w:cs="Arial"/>
              </w:rPr>
              <w:t>Power Park Unit</w:t>
            </w:r>
          </w:p>
        </w:tc>
        <w:tc>
          <w:tcPr>
            <w:tcW w:w="6634" w:type="dxa"/>
          </w:tcPr>
          <w:p w14:paraId="7725776C" w14:textId="77777777"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Power Park Module</w:t>
            </w:r>
            <w:r w:rsidRPr="007E0B31">
              <w:rPr>
                <w:rFonts w:cs="Arial"/>
              </w:rPr>
              <w:t>.</w:t>
            </w:r>
          </w:p>
        </w:tc>
      </w:tr>
      <w:tr w:rsidR="00EB1E5D" w:rsidRPr="007E0B31" w14:paraId="45419B2C" w14:textId="77777777" w:rsidTr="490DE6A8">
        <w:trPr>
          <w:cantSplit/>
        </w:trPr>
        <w:tc>
          <w:tcPr>
            <w:tcW w:w="2884" w:type="dxa"/>
          </w:tcPr>
          <w:p w14:paraId="480E1B66" w14:textId="77777777" w:rsidR="00EB1E5D" w:rsidRPr="007E0B31" w:rsidRDefault="00EB1E5D" w:rsidP="00EB1E5D">
            <w:pPr>
              <w:pStyle w:val="Arial11Bold"/>
              <w:rPr>
                <w:rFonts w:cs="Arial"/>
              </w:rPr>
            </w:pPr>
            <w:r w:rsidRPr="007E0B31">
              <w:rPr>
                <w:rFonts w:cs="Arial"/>
              </w:rPr>
              <w:t xml:space="preserve">Power Station </w:t>
            </w:r>
          </w:p>
        </w:tc>
        <w:tc>
          <w:tcPr>
            <w:tcW w:w="6634" w:type="dxa"/>
          </w:tcPr>
          <w:p w14:paraId="603DFDE1" w14:textId="32880D9B" w:rsidR="00EB1E5D" w:rsidRPr="007E0B31" w:rsidRDefault="00EB1E5D" w:rsidP="00EB1E5D">
            <w:pPr>
              <w:pStyle w:val="TableArial11"/>
              <w:rPr>
                <w:rFonts w:cs="Arial"/>
              </w:rPr>
            </w:pPr>
            <w:r w:rsidRPr="007E0B31">
              <w:rPr>
                <w:rFonts w:cs="Arial"/>
              </w:rPr>
              <w:t xml:space="preserve">An installation comprising one or more </w:t>
            </w:r>
            <w:r w:rsidRPr="007E0B31">
              <w:rPr>
                <w:rFonts w:cs="Arial"/>
                <w:b/>
              </w:rPr>
              <w:t>Generating Units</w:t>
            </w:r>
            <w:r w:rsidRPr="007E0B31">
              <w:rPr>
                <w:rFonts w:cs="Arial"/>
              </w:rPr>
              <w:t xml:space="preserve"> or </w:t>
            </w:r>
            <w:r w:rsidRPr="007E0B31">
              <w:rPr>
                <w:rFonts w:cs="Arial"/>
                <w:b/>
              </w:rPr>
              <w:t>Power Park</w:t>
            </w:r>
            <w:r w:rsidRPr="007E0B31">
              <w:rPr>
                <w:rFonts w:cs="Arial"/>
              </w:rPr>
              <w:t xml:space="preserve"> </w:t>
            </w:r>
            <w:r w:rsidRPr="007E0B31">
              <w:rPr>
                <w:rFonts w:cs="Arial"/>
                <w:b/>
                <w:bCs/>
              </w:rPr>
              <w:t>Modules</w:t>
            </w:r>
            <w:r w:rsidRPr="007E0B31">
              <w:rPr>
                <w:rFonts w:cs="Arial"/>
              </w:rPr>
              <w:t xml:space="preserve"> or </w:t>
            </w:r>
            <w:r w:rsidRPr="007E0B31">
              <w:rPr>
                <w:rFonts w:cs="Arial"/>
                <w:b/>
              </w:rPr>
              <w:t>Power Generating Modules</w:t>
            </w:r>
            <w:r w:rsidRPr="007E0B31">
              <w:rPr>
                <w:rFonts w:cs="Arial"/>
              </w:rPr>
              <w:t xml:space="preserve"> </w:t>
            </w:r>
            <w:r>
              <w:t xml:space="preserve">or </w:t>
            </w:r>
            <w:r w:rsidRPr="00C67361">
              <w:rPr>
                <w:b/>
              </w:rPr>
              <w:t>Electricity Storage Modules</w:t>
            </w:r>
            <w:r>
              <w:t xml:space="preserve"> </w:t>
            </w:r>
            <w:r w:rsidRPr="007E0B31">
              <w:rPr>
                <w:rFonts w:cs="Arial"/>
              </w:rPr>
              <w:t xml:space="preserve">(even where sited separately) owned and/or controlled by the same </w:t>
            </w:r>
            <w:r w:rsidRPr="007E0B31">
              <w:rPr>
                <w:rFonts w:cs="Arial"/>
                <w:b/>
              </w:rPr>
              <w:t>Generator</w:t>
            </w:r>
            <w:r w:rsidRPr="007E0B31">
              <w:rPr>
                <w:rFonts w:cs="Arial"/>
              </w:rPr>
              <w:t xml:space="preserve">, which may reasonably be considered as being managed as one </w:t>
            </w:r>
            <w:r w:rsidRPr="007E0B31">
              <w:rPr>
                <w:rFonts w:cs="Arial"/>
                <w:b/>
              </w:rPr>
              <w:t>Power Station</w:t>
            </w:r>
            <w:r w:rsidRPr="007E0B31">
              <w:rPr>
                <w:rFonts w:cs="Arial"/>
              </w:rPr>
              <w:t>.</w:t>
            </w:r>
          </w:p>
        </w:tc>
      </w:tr>
      <w:tr w:rsidR="00EB1E5D" w:rsidRPr="007E0B31" w14:paraId="6AE088B1" w14:textId="77777777" w:rsidTr="490DE6A8">
        <w:trPr>
          <w:cantSplit/>
        </w:trPr>
        <w:tc>
          <w:tcPr>
            <w:tcW w:w="2884" w:type="dxa"/>
          </w:tcPr>
          <w:p w14:paraId="00EAB92F" w14:textId="77777777" w:rsidR="00EB1E5D" w:rsidRPr="007E0B31" w:rsidRDefault="00EB1E5D" w:rsidP="00EB1E5D">
            <w:pPr>
              <w:pStyle w:val="Arial11Bold"/>
              <w:rPr>
                <w:rFonts w:cs="Arial"/>
              </w:rPr>
            </w:pPr>
            <w:r w:rsidRPr="007E0B31">
              <w:rPr>
                <w:rFonts w:cs="Arial"/>
              </w:rPr>
              <w:t xml:space="preserve">Power System Stabiliser </w:t>
            </w:r>
            <w:r w:rsidRPr="007E0B31">
              <w:rPr>
                <w:rFonts w:cs="Arial"/>
                <w:b w:val="0"/>
              </w:rPr>
              <w:t>or</w:t>
            </w:r>
            <w:r w:rsidRPr="007E0B31">
              <w:rPr>
                <w:rFonts w:cs="Arial"/>
              </w:rPr>
              <w:t xml:space="preserve"> PSS</w:t>
            </w:r>
          </w:p>
        </w:tc>
        <w:tc>
          <w:tcPr>
            <w:tcW w:w="6634" w:type="dxa"/>
          </w:tcPr>
          <w:p w14:paraId="47CEFD84" w14:textId="77777777" w:rsidR="00EB1E5D" w:rsidRPr="007E0B31" w:rsidRDefault="00EB1E5D" w:rsidP="00EB1E5D">
            <w:pPr>
              <w:pStyle w:val="TableArial11"/>
              <w:rPr>
                <w:rFonts w:cs="Arial"/>
              </w:rPr>
            </w:pPr>
            <w:r w:rsidRPr="007E0B31">
              <w:rPr>
                <w:rFonts w:cs="Arial"/>
              </w:rPr>
              <w:t xml:space="preserve">Equipment controlling the </w:t>
            </w:r>
            <w:r w:rsidRPr="007E0B31">
              <w:rPr>
                <w:rFonts w:cs="Arial"/>
                <w:b/>
              </w:rPr>
              <w:t>Exciter</w:t>
            </w:r>
            <w:r w:rsidRPr="007E0B31">
              <w:rPr>
                <w:rFonts w:cs="Arial"/>
              </w:rPr>
              <w:t xml:space="preserve"> output via the voltage regulator in such a way that power oscillations of the synchronous machines are dampened. Input variables may be speed, frequency or power (or a combination of these).</w:t>
            </w:r>
          </w:p>
        </w:tc>
      </w:tr>
      <w:tr w:rsidR="00EB1E5D" w:rsidRPr="007E0B31" w14:paraId="4E0EED07" w14:textId="77777777" w:rsidTr="490DE6A8">
        <w:trPr>
          <w:cantSplit/>
        </w:trPr>
        <w:tc>
          <w:tcPr>
            <w:tcW w:w="2884" w:type="dxa"/>
          </w:tcPr>
          <w:p w14:paraId="42E8EE81" w14:textId="77777777" w:rsidR="00EB1E5D" w:rsidRPr="007E0B31" w:rsidRDefault="00EB1E5D" w:rsidP="00EB1E5D">
            <w:pPr>
              <w:pStyle w:val="Arial11Bold"/>
              <w:rPr>
                <w:rFonts w:cs="Arial"/>
              </w:rPr>
            </w:pPr>
            <w:r w:rsidRPr="007E0B31">
              <w:rPr>
                <w:rFonts w:cs="Arial"/>
              </w:rPr>
              <w:t>Preface</w:t>
            </w:r>
          </w:p>
        </w:tc>
        <w:tc>
          <w:tcPr>
            <w:tcW w:w="6634" w:type="dxa"/>
          </w:tcPr>
          <w:p w14:paraId="7D129C9B" w14:textId="77777777" w:rsidR="00EB1E5D" w:rsidRPr="007E0B31" w:rsidRDefault="00EB1E5D" w:rsidP="00EB1E5D">
            <w:pPr>
              <w:pStyle w:val="TableArial11"/>
              <w:rPr>
                <w:rFonts w:cs="Arial"/>
              </w:rPr>
            </w:pPr>
            <w:r w:rsidRPr="007E0B31">
              <w:rPr>
                <w:rFonts w:cs="Arial"/>
              </w:rPr>
              <w:t>The preface to the Grid Code (which does not form part of the Grid Code and therefore is not binding).</w:t>
            </w:r>
          </w:p>
        </w:tc>
      </w:tr>
      <w:tr w:rsidR="00EB1E5D" w:rsidRPr="007E0B31" w14:paraId="1E032995" w14:textId="77777777" w:rsidTr="490DE6A8">
        <w:trPr>
          <w:cantSplit/>
        </w:trPr>
        <w:tc>
          <w:tcPr>
            <w:tcW w:w="2884" w:type="dxa"/>
          </w:tcPr>
          <w:p w14:paraId="2DA81629" w14:textId="77777777" w:rsidR="00EB1E5D" w:rsidRPr="007E0B31" w:rsidRDefault="00EB1E5D" w:rsidP="00EB1E5D">
            <w:pPr>
              <w:pStyle w:val="Arial11Bold"/>
              <w:rPr>
                <w:rFonts w:cs="Arial"/>
              </w:rPr>
            </w:pPr>
            <w:r w:rsidRPr="007E0B31">
              <w:rPr>
                <w:rFonts w:cs="Arial"/>
              </w:rPr>
              <w:t>Preliminary Notice</w:t>
            </w:r>
          </w:p>
        </w:tc>
        <w:tc>
          <w:tcPr>
            <w:tcW w:w="6634" w:type="dxa"/>
          </w:tcPr>
          <w:p w14:paraId="2466FCF6" w14:textId="4188FF36" w:rsidR="00EB1E5D" w:rsidRPr="007E0B31" w:rsidRDefault="00EB1E5D" w:rsidP="00EB1E5D">
            <w:pPr>
              <w:pStyle w:val="TableArial11"/>
              <w:rPr>
                <w:rFonts w:cs="Arial"/>
              </w:rPr>
            </w:pPr>
            <w:r w:rsidRPr="007E0B31">
              <w:rPr>
                <w:rFonts w:cs="Arial"/>
              </w:rPr>
              <w:t xml:space="preserve">A notice in writing, sent by </w:t>
            </w:r>
            <w:r>
              <w:rPr>
                <w:rFonts w:cs="Arial"/>
                <w:b/>
              </w:rPr>
              <w:t>The Company</w:t>
            </w:r>
            <w:r w:rsidRPr="007E0B31">
              <w:rPr>
                <w:rFonts w:cs="Arial"/>
              </w:rPr>
              <w:t xml:space="preserve"> both to all </w:t>
            </w:r>
            <w:r w:rsidRPr="007E0B31">
              <w:rPr>
                <w:rFonts w:cs="Arial"/>
                <w:b/>
              </w:rPr>
              <w:t>Users</w:t>
            </w:r>
            <w:r w:rsidRPr="007E0B31">
              <w:rPr>
                <w:rFonts w:cs="Arial"/>
              </w:rPr>
              <w:t xml:space="preserve"> identified by it under OC12.4.2.1 and to the </w:t>
            </w:r>
            <w:r w:rsidRPr="007E0B31">
              <w:rPr>
                <w:rFonts w:cs="Arial"/>
                <w:b/>
              </w:rPr>
              <w:t>Test Proposer</w:t>
            </w:r>
            <w:r w:rsidRPr="007E0B31">
              <w:rPr>
                <w:rFonts w:cs="Arial"/>
              </w:rPr>
              <w:t xml:space="preserve">, notifying them of a proposed </w:t>
            </w:r>
            <w:r w:rsidRPr="007E0B31">
              <w:rPr>
                <w:rFonts w:cs="Arial"/>
                <w:b/>
              </w:rPr>
              <w:t>System Test</w:t>
            </w:r>
            <w:r w:rsidRPr="007E0B31">
              <w:rPr>
                <w:rFonts w:cs="Arial"/>
              </w:rPr>
              <w:t>.</w:t>
            </w:r>
          </w:p>
        </w:tc>
      </w:tr>
      <w:tr w:rsidR="00EB1E5D" w:rsidRPr="007E0B31" w14:paraId="717ACE5D" w14:textId="77777777" w:rsidTr="490DE6A8">
        <w:trPr>
          <w:cantSplit/>
        </w:trPr>
        <w:tc>
          <w:tcPr>
            <w:tcW w:w="2884" w:type="dxa"/>
          </w:tcPr>
          <w:p w14:paraId="7A5F0627" w14:textId="77777777" w:rsidR="00EB1E5D" w:rsidRPr="007E0B31" w:rsidRDefault="00EB1E5D" w:rsidP="00EB1E5D">
            <w:pPr>
              <w:pStyle w:val="Arial11Bold"/>
              <w:rPr>
                <w:rFonts w:cs="Arial"/>
              </w:rPr>
            </w:pPr>
            <w:r w:rsidRPr="007E0B31">
              <w:rPr>
                <w:rFonts w:cs="Arial"/>
              </w:rPr>
              <w:t>Preliminary Project Planning Data</w:t>
            </w:r>
          </w:p>
        </w:tc>
        <w:tc>
          <w:tcPr>
            <w:tcW w:w="6634" w:type="dxa"/>
          </w:tcPr>
          <w:p w14:paraId="2A7BFBE2" w14:textId="77777777" w:rsidR="00EB1E5D" w:rsidRPr="007E0B31" w:rsidRDefault="00EB1E5D" w:rsidP="00EB1E5D">
            <w:pPr>
              <w:pStyle w:val="TableArial11"/>
              <w:rPr>
                <w:rFonts w:cs="Arial"/>
                <w:b/>
              </w:rPr>
            </w:pPr>
            <w:r w:rsidRPr="007E0B31">
              <w:rPr>
                <w:rFonts w:cs="Arial"/>
              </w:rPr>
              <w:t xml:space="preserve">Data relating to a proposed </w:t>
            </w:r>
            <w:r w:rsidRPr="007E0B31">
              <w:rPr>
                <w:rFonts w:cs="Arial"/>
                <w:b/>
              </w:rPr>
              <w:t xml:space="preserve">User Development </w:t>
            </w:r>
            <w:r w:rsidRPr="007E0B31">
              <w:rPr>
                <w:rFonts w:cs="Arial"/>
              </w:rPr>
              <w:t xml:space="preserve">at the time the </w:t>
            </w:r>
            <w:r w:rsidRPr="007E0B31">
              <w:rPr>
                <w:rFonts w:cs="Arial"/>
                <w:b/>
              </w:rPr>
              <w:t>User</w:t>
            </w:r>
            <w:r w:rsidRPr="007E0B31">
              <w:rPr>
                <w:rFonts w:cs="Arial"/>
              </w:rPr>
              <w:t xml:space="preserve"> applies for a </w:t>
            </w:r>
            <w:r w:rsidRPr="007E0B31">
              <w:rPr>
                <w:rFonts w:cs="Arial"/>
                <w:b/>
              </w:rPr>
              <w:t>CUSC Contract</w:t>
            </w:r>
            <w:r w:rsidRPr="007E0B31">
              <w:rPr>
                <w:rFonts w:cs="Arial"/>
              </w:rPr>
              <w:t xml:space="preserve"> but before an offer is made and accepted.</w:t>
            </w:r>
          </w:p>
        </w:tc>
      </w:tr>
      <w:tr w:rsidR="00EB1E5D" w:rsidRPr="007E0B31" w14:paraId="3A69BCE4" w14:textId="77777777" w:rsidTr="490DE6A8">
        <w:trPr>
          <w:cantSplit/>
        </w:trPr>
        <w:tc>
          <w:tcPr>
            <w:tcW w:w="2884" w:type="dxa"/>
          </w:tcPr>
          <w:p w14:paraId="7E5AC1B9" w14:textId="77777777" w:rsidR="00EB1E5D" w:rsidRPr="007E0B31" w:rsidRDefault="00EB1E5D" w:rsidP="00EB1E5D">
            <w:pPr>
              <w:pStyle w:val="Arial11Bold"/>
              <w:rPr>
                <w:rFonts w:cs="Arial"/>
              </w:rPr>
            </w:pPr>
            <w:r w:rsidRPr="007E0B31">
              <w:rPr>
                <w:rFonts w:cs="Arial"/>
              </w:rPr>
              <w:t>Primary Response</w:t>
            </w:r>
          </w:p>
        </w:tc>
        <w:tc>
          <w:tcPr>
            <w:tcW w:w="6634" w:type="dxa"/>
          </w:tcPr>
          <w:p w14:paraId="7AC6DF19" w14:textId="77777777" w:rsidR="00EB1E5D" w:rsidRPr="007E0B31" w:rsidRDefault="00EB1E5D" w:rsidP="00EB1E5D">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start of the </w:t>
            </w:r>
            <w:r w:rsidRPr="007E0B31">
              <w:rPr>
                <w:rFonts w:cs="Arial"/>
                <w:b/>
              </w:rPr>
              <w:t>Frequency</w:t>
            </w:r>
            <w:r w:rsidRPr="007E0B31">
              <w:rPr>
                <w:rFonts w:cs="Arial"/>
              </w:rPr>
              <w:t xml:space="preserve"> fall on the basis set out in the </w:t>
            </w:r>
            <w:r w:rsidRPr="007E0B31">
              <w:rPr>
                <w:rFonts w:cs="Arial"/>
                <w:b/>
              </w:rPr>
              <w:t>Ancillary Services Agreement</w:t>
            </w:r>
            <w:r w:rsidRPr="007E0B31">
              <w:rPr>
                <w:rFonts w:cs="Arial"/>
              </w:rPr>
              <w:t xml:space="preserve"> and fully available by the latter, and sustainable for at least a further 20 seconds. The interpretation of the </w:t>
            </w:r>
            <w:r w:rsidRPr="007E0B31">
              <w:rPr>
                <w:rFonts w:cs="Arial"/>
                <w:b/>
              </w:rPr>
              <w:t>Primary Response</w:t>
            </w:r>
            <w:r w:rsidRPr="007E0B31">
              <w:rPr>
                <w:rFonts w:cs="Arial"/>
              </w:rPr>
              <w:t xml:space="preserve"> to a – 0.5 Hz frequency change is shown diagrammatically in Figure CC.A.3.2 and Figure ECC.A.3.2</w:t>
            </w:r>
          </w:p>
        </w:tc>
      </w:tr>
      <w:tr w:rsidR="00EB1E5D" w:rsidRPr="007E0B31" w14:paraId="2901EA52" w14:textId="77777777" w:rsidTr="490DE6A8">
        <w:trPr>
          <w:cantSplit/>
        </w:trPr>
        <w:tc>
          <w:tcPr>
            <w:tcW w:w="2884" w:type="dxa"/>
          </w:tcPr>
          <w:p w14:paraId="05804595" w14:textId="77777777" w:rsidR="00EB1E5D" w:rsidRPr="007E0B31" w:rsidRDefault="00EB1E5D" w:rsidP="00EB1E5D">
            <w:pPr>
              <w:pStyle w:val="Level1Text"/>
              <w:tabs>
                <w:tab w:val="left" w:pos="0"/>
              </w:tabs>
              <w:ind w:hanging="1384"/>
              <w:rPr>
                <w:rFonts w:cs="Arial"/>
                <w:b/>
                <w:color w:val="auto"/>
                <w:lang w:val="en-GB"/>
              </w:rPr>
            </w:pPr>
            <w:r w:rsidRPr="007E0B31">
              <w:rPr>
                <w:rFonts w:cs="Arial"/>
                <w:b/>
                <w:color w:val="auto"/>
                <w:lang w:val="en-GB"/>
              </w:rPr>
              <w:t>Private Network</w:t>
            </w:r>
          </w:p>
        </w:tc>
        <w:tc>
          <w:tcPr>
            <w:tcW w:w="6634" w:type="dxa"/>
          </w:tcPr>
          <w:p w14:paraId="24FA14EF" w14:textId="6F0ED2EA" w:rsidR="00EB1E5D" w:rsidRPr="007E0B31" w:rsidRDefault="00EB1E5D" w:rsidP="00EB1E5D">
            <w:pPr>
              <w:pStyle w:val="Level1Text"/>
              <w:tabs>
                <w:tab w:val="left" w:pos="0"/>
                <w:tab w:val="left" w:pos="34"/>
              </w:tabs>
              <w:ind w:left="34" w:hanging="34"/>
              <w:jc w:val="both"/>
              <w:rPr>
                <w:rFonts w:cs="Arial"/>
                <w:color w:val="auto"/>
              </w:rPr>
            </w:pPr>
            <w:r w:rsidRPr="007E0B31">
              <w:rPr>
                <w:rFonts w:cs="Arial"/>
                <w:color w:val="auto"/>
              </w:rPr>
              <w:t xml:space="preserve"> A </w:t>
            </w:r>
            <w:r>
              <w:rPr>
                <w:rFonts w:cs="Arial"/>
                <w:color w:val="auto"/>
              </w:rPr>
              <w:t xml:space="preserve">network </w:t>
            </w:r>
            <w:r w:rsidRPr="007E0B31">
              <w:rPr>
                <w:rFonts w:cs="Arial"/>
                <w:color w:val="auto"/>
              </w:rPr>
              <w:t xml:space="preserve">which connects to a </w:t>
            </w:r>
            <w:r w:rsidRPr="007E0B31">
              <w:rPr>
                <w:rFonts w:cs="Arial"/>
                <w:b/>
                <w:color w:val="auto"/>
              </w:rPr>
              <w:t>Network Operator</w:t>
            </w:r>
            <w:r>
              <w:rPr>
                <w:rFonts w:cs="Arial"/>
                <w:b/>
                <w:color w:val="auto"/>
              </w:rPr>
              <w:t>’</w:t>
            </w:r>
            <w:r w:rsidRPr="007E0B31">
              <w:rPr>
                <w:rFonts w:cs="Arial"/>
                <w:b/>
                <w:color w:val="auto"/>
              </w:rPr>
              <w:t>s System</w:t>
            </w:r>
            <w:r w:rsidRPr="007E0B31">
              <w:rPr>
                <w:rFonts w:cs="Arial"/>
                <w:color w:val="auto"/>
              </w:rPr>
              <w:t xml:space="preserve"> and that </w:t>
            </w:r>
            <w:r>
              <w:rPr>
                <w:rFonts w:cs="Arial"/>
                <w:color w:val="auto"/>
              </w:rPr>
              <w:t xml:space="preserve">network belongs to a </w:t>
            </w:r>
            <w:r w:rsidRPr="007E0B31">
              <w:rPr>
                <w:rFonts w:cs="Arial"/>
                <w:b/>
                <w:color w:val="auto"/>
              </w:rPr>
              <w:t>User</w:t>
            </w:r>
            <w:r>
              <w:rPr>
                <w:rFonts w:cs="Arial"/>
                <w:b/>
                <w:color w:val="auto"/>
              </w:rPr>
              <w:t xml:space="preserve"> </w:t>
            </w:r>
            <w:r w:rsidRPr="00DD7E1A">
              <w:rPr>
                <w:rFonts w:cs="Arial"/>
                <w:color w:val="auto"/>
              </w:rPr>
              <w:t>who</w:t>
            </w:r>
            <w:r w:rsidRPr="007E0B31">
              <w:rPr>
                <w:rFonts w:cs="Arial"/>
                <w:color w:val="auto"/>
              </w:rPr>
              <w:t xml:space="preserve"> is not classified as a </w:t>
            </w:r>
            <w:r w:rsidRPr="007E0B31">
              <w:rPr>
                <w:rFonts w:cs="Arial"/>
                <w:b/>
                <w:color w:val="auto"/>
              </w:rPr>
              <w:t>Generator</w:t>
            </w:r>
            <w:r w:rsidRPr="007E0B31">
              <w:rPr>
                <w:rFonts w:cs="Arial"/>
                <w:color w:val="auto"/>
              </w:rPr>
              <w:t xml:space="preserve">, </w:t>
            </w:r>
            <w:r w:rsidRPr="007E0B31">
              <w:rPr>
                <w:rFonts w:cs="Arial"/>
                <w:b/>
                <w:color w:val="auto"/>
              </w:rPr>
              <w:t>Network Operator</w:t>
            </w:r>
            <w:r w:rsidRPr="007E0B31">
              <w:rPr>
                <w:rFonts w:cs="Arial"/>
                <w:color w:val="auto"/>
              </w:rPr>
              <w:t xml:space="preserve"> or </w:t>
            </w:r>
            <w:r w:rsidRPr="007E0B31">
              <w:rPr>
                <w:rFonts w:cs="Arial"/>
                <w:b/>
                <w:color w:val="auto"/>
              </w:rPr>
              <w:t>Non</w:t>
            </w:r>
            <w:r>
              <w:rPr>
                <w:rFonts w:cs="Arial"/>
                <w:b/>
                <w:color w:val="auto"/>
              </w:rPr>
              <w:t>-</w:t>
            </w:r>
            <w:r w:rsidRPr="007E0B31">
              <w:rPr>
                <w:rFonts w:cs="Arial"/>
                <w:b/>
                <w:color w:val="auto"/>
              </w:rPr>
              <w:t>Embedded Customer</w:t>
            </w:r>
            <w:r w:rsidRPr="007E0B31">
              <w:rPr>
                <w:rFonts w:cs="Arial"/>
                <w:color w:val="auto"/>
              </w:rPr>
              <w:t xml:space="preserve">. </w:t>
            </w:r>
          </w:p>
        </w:tc>
      </w:tr>
      <w:tr w:rsidR="00EB1E5D" w:rsidRPr="007E0B31" w14:paraId="147F892A" w14:textId="77777777" w:rsidTr="490DE6A8">
        <w:trPr>
          <w:cantSplit/>
        </w:trPr>
        <w:tc>
          <w:tcPr>
            <w:tcW w:w="2884" w:type="dxa"/>
          </w:tcPr>
          <w:p w14:paraId="498708EE" w14:textId="77777777" w:rsidR="00EB1E5D" w:rsidRPr="007E0B31" w:rsidRDefault="00EB1E5D" w:rsidP="00EB1E5D">
            <w:pPr>
              <w:pStyle w:val="Arial11Bold"/>
              <w:rPr>
                <w:rFonts w:cs="Arial"/>
              </w:rPr>
            </w:pPr>
            <w:r w:rsidRPr="007E0B31">
              <w:rPr>
                <w:rFonts w:cs="Arial"/>
              </w:rPr>
              <w:t>Programming Phase</w:t>
            </w:r>
          </w:p>
        </w:tc>
        <w:tc>
          <w:tcPr>
            <w:tcW w:w="6634" w:type="dxa"/>
          </w:tcPr>
          <w:p w14:paraId="5C6E74B1" w14:textId="77777777" w:rsidR="00EB1E5D" w:rsidRPr="007E0B31" w:rsidRDefault="00EB1E5D" w:rsidP="00EB1E5D">
            <w:pPr>
              <w:pStyle w:val="TableArial11"/>
              <w:rPr>
                <w:rFonts w:cs="Arial"/>
                <w:u w:val="single"/>
              </w:rPr>
            </w:pPr>
            <w:r w:rsidRPr="007E0B31">
              <w:rPr>
                <w:rFonts w:cs="Arial"/>
              </w:rPr>
              <w:t xml:space="preserve">The period between the </w:t>
            </w:r>
            <w:r w:rsidRPr="007E0B31">
              <w:rPr>
                <w:rFonts w:cs="Arial"/>
                <w:b/>
              </w:rPr>
              <w:t>Operational Planning Phase</w:t>
            </w:r>
            <w:r w:rsidRPr="007E0B31">
              <w:rPr>
                <w:rFonts w:cs="Arial"/>
              </w:rPr>
              <w:t xml:space="preserve"> and the </w:t>
            </w:r>
            <w:r w:rsidRPr="007E0B31">
              <w:rPr>
                <w:rFonts w:cs="Arial"/>
                <w:b/>
              </w:rPr>
              <w:t>Control Phase</w:t>
            </w:r>
            <w:r w:rsidRPr="007E0B31">
              <w:rPr>
                <w:rFonts w:cs="Arial"/>
              </w:rPr>
              <w:t>. It starts at the 8 weeks ahead stage and finishes at 17:00 on the day ahead of real time.</w:t>
            </w:r>
          </w:p>
        </w:tc>
      </w:tr>
      <w:tr w:rsidR="00EB1E5D" w:rsidRPr="007E0B31" w14:paraId="528BEDE3" w14:textId="77777777" w:rsidTr="490DE6A8">
        <w:trPr>
          <w:cantSplit/>
        </w:trPr>
        <w:tc>
          <w:tcPr>
            <w:tcW w:w="2884" w:type="dxa"/>
          </w:tcPr>
          <w:p w14:paraId="7BBDC215" w14:textId="77777777" w:rsidR="00EB1E5D" w:rsidRPr="007E0B31" w:rsidRDefault="00EB1E5D" w:rsidP="00EB1E5D">
            <w:pPr>
              <w:pStyle w:val="Arial11Bold"/>
              <w:rPr>
                <w:rFonts w:cs="Arial"/>
              </w:rPr>
            </w:pPr>
            <w:r w:rsidRPr="007E0B31">
              <w:rPr>
                <w:rFonts w:cs="Arial"/>
              </w:rPr>
              <w:t>Proposal Notice</w:t>
            </w:r>
          </w:p>
        </w:tc>
        <w:tc>
          <w:tcPr>
            <w:tcW w:w="6634" w:type="dxa"/>
          </w:tcPr>
          <w:p w14:paraId="39CB97D1" w14:textId="64B55C4F" w:rsidR="00EB1E5D" w:rsidRPr="007E0B31" w:rsidRDefault="00EB1E5D" w:rsidP="00EB1E5D">
            <w:pPr>
              <w:pStyle w:val="TableArial11"/>
              <w:rPr>
                <w:rFonts w:cs="Arial"/>
              </w:rPr>
            </w:pPr>
            <w:r w:rsidRPr="007E0B31">
              <w:rPr>
                <w:rFonts w:cs="Arial"/>
              </w:rPr>
              <w:t xml:space="preserve">A notice submitted to </w:t>
            </w:r>
            <w:r>
              <w:rPr>
                <w:rFonts w:cs="Arial"/>
                <w:b/>
              </w:rPr>
              <w:t>The Company</w:t>
            </w:r>
            <w:r w:rsidRPr="007E0B31">
              <w:rPr>
                <w:rFonts w:cs="Arial"/>
              </w:rPr>
              <w:t xml:space="preserve"> by a </w:t>
            </w:r>
            <w:r w:rsidRPr="007E0B31">
              <w:rPr>
                <w:rFonts w:cs="Arial"/>
                <w:b/>
              </w:rPr>
              <w:t>User</w:t>
            </w:r>
            <w:r w:rsidRPr="007E0B31">
              <w:rPr>
                <w:rFonts w:cs="Arial"/>
              </w:rPr>
              <w:t xml:space="preserve"> which would like to undertake a </w:t>
            </w:r>
            <w:r w:rsidRPr="007E0B31">
              <w:rPr>
                <w:rFonts w:cs="Arial"/>
                <w:b/>
              </w:rPr>
              <w:t>System Test</w:t>
            </w:r>
            <w:r w:rsidRPr="007E0B31">
              <w:rPr>
                <w:rFonts w:cs="Arial"/>
              </w:rPr>
              <w:t>.</w:t>
            </w:r>
          </w:p>
        </w:tc>
      </w:tr>
      <w:tr w:rsidR="00EB1E5D" w:rsidRPr="007E0B31" w14:paraId="432EF504" w14:textId="77777777" w:rsidTr="490DE6A8">
        <w:trPr>
          <w:cantSplit/>
        </w:trPr>
        <w:tc>
          <w:tcPr>
            <w:tcW w:w="2884" w:type="dxa"/>
          </w:tcPr>
          <w:p w14:paraId="5D3209CF" w14:textId="77777777" w:rsidR="00EB1E5D" w:rsidRPr="007E0B31" w:rsidRDefault="00EB1E5D" w:rsidP="00EB1E5D">
            <w:pPr>
              <w:pStyle w:val="Arial11Bold"/>
              <w:rPr>
                <w:rFonts w:cs="Arial"/>
              </w:rPr>
            </w:pPr>
            <w:r w:rsidRPr="007E0B31">
              <w:rPr>
                <w:rFonts w:cs="Arial"/>
              </w:rPr>
              <w:lastRenderedPageBreak/>
              <w:t>Proposal Report</w:t>
            </w:r>
          </w:p>
        </w:tc>
        <w:tc>
          <w:tcPr>
            <w:tcW w:w="6634" w:type="dxa"/>
          </w:tcPr>
          <w:p w14:paraId="63AF3D10" w14:textId="77777777" w:rsidR="00EB1E5D" w:rsidRPr="007E0B31" w:rsidRDefault="00EB1E5D" w:rsidP="00EB1E5D">
            <w:pPr>
              <w:pStyle w:val="TableArial11"/>
              <w:rPr>
                <w:rFonts w:cs="Arial"/>
              </w:rPr>
            </w:pPr>
            <w:r w:rsidRPr="007E0B31">
              <w:rPr>
                <w:rFonts w:cs="Arial"/>
              </w:rPr>
              <w:t xml:space="preserve">A report submitted by the </w:t>
            </w:r>
            <w:r w:rsidRPr="007E0B31">
              <w:rPr>
                <w:rFonts w:cs="Arial"/>
                <w:b/>
              </w:rPr>
              <w:t>Test Panel</w:t>
            </w:r>
            <w:r w:rsidRPr="007E0B31">
              <w:rPr>
                <w:rFonts w:cs="Arial"/>
              </w:rPr>
              <w:t xml:space="preserve"> which contains:</w:t>
            </w:r>
          </w:p>
          <w:p w14:paraId="54C67A1C"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proposals for carrying out a </w:t>
            </w:r>
            <w:r w:rsidRPr="007E0B31">
              <w:rPr>
                <w:rFonts w:cs="Arial"/>
                <w:b/>
              </w:rPr>
              <w:t>System Test</w:t>
            </w:r>
            <w:r w:rsidRPr="007E0B31">
              <w:rPr>
                <w:rFonts w:cs="Arial"/>
              </w:rPr>
              <w:t xml:space="preserve"> (including the manner in which the </w:t>
            </w:r>
            <w:r w:rsidRPr="007E0B31">
              <w:rPr>
                <w:rFonts w:cs="Arial"/>
                <w:b/>
              </w:rPr>
              <w:t>System Test</w:t>
            </w:r>
            <w:r w:rsidRPr="007E0B31">
              <w:rPr>
                <w:rFonts w:cs="Arial"/>
              </w:rPr>
              <w:t xml:space="preserve"> is to be monitored);</w:t>
            </w:r>
          </w:p>
          <w:p w14:paraId="5D476235"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an allocation of costs (including un-anticipated costs) between the affected parties (the general principle being that the </w:t>
            </w:r>
            <w:r w:rsidRPr="007E0B31">
              <w:rPr>
                <w:rFonts w:cs="Arial"/>
                <w:b/>
              </w:rPr>
              <w:t>Test Proposer</w:t>
            </w:r>
            <w:r w:rsidRPr="007E0B31">
              <w:rPr>
                <w:rFonts w:cs="Arial"/>
              </w:rPr>
              <w:t xml:space="preserve"> will bear the costs); and</w:t>
            </w:r>
          </w:p>
          <w:p w14:paraId="168F6386"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such other matters as the </w:t>
            </w:r>
            <w:r w:rsidRPr="007E0B31">
              <w:rPr>
                <w:rFonts w:cs="Arial"/>
                <w:b/>
              </w:rPr>
              <w:t>Test Panel</w:t>
            </w:r>
            <w:r w:rsidRPr="007E0B31">
              <w:rPr>
                <w:rFonts w:cs="Arial"/>
              </w:rPr>
              <w:t xml:space="preserve"> considers appropriate.</w:t>
            </w:r>
          </w:p>
          <w:p w14:paraId="15E9BE1C" w14:textId="77777777" w:rsidR="00EB1E5D" w:rsidRPr="007E0B31" w:rsidRDefault="00EB1E5D" w:rsidP="00EB1E5D">
            <w:pPr>
              <w:pStyle w:val="TableArial11"/>
              <w:rPr>
                <w:rFonts w:cs="Arial"/>
              </w:rPr>
            </w:pPr>
            <w:r w:rsidRPr="007E0B31">
              <w:rPr>
                <w:rFonts w:cs="Arial"/>
              </w:rPr>
              <w:t xml:space="preserve">The report may include requirements for indemnities to be given in respect of claims and losses arising from a </w:t>
            </w:r>
            <w:r w:rsidRPr="007E0B31">
              <w:rPr>
                <w:rFonts w:cs="Arial"/>
                <w:b/>
              </w:rPr>
              <w:t>System Test</w:t>
            </w:r>
            <w:r w:rsidRPr="007E0B31">
              <w:rPr>
                <w:rFonts w:cs="Arial"/>
              </w:rPr>
              <w:t>.</w:t>
            </w:r>
          </w:p>
        </w:tc>
      </w:tr>
      <w:tr w:rsidR="00EB1E5D" w:rsidRPr="007E0B31" w14:paraId="6C46AF56" w14:textId="77777777" w:rsidTr="490DE6A8">
        <w:trPr>
          <w:cantSplit/>
        </w:trPr>
        <w:tc>
          <w:tcPr>
            <w:tcW w:w="2884" w:type="dxa"/>
          </w:tcPr>
          <w:p w14:paraId="7B7A60CF" w14:textId="77777777" w:rsidR="00EB1E5D" w:rsidRPr="007E0B31" w:rsidRDefault="00EB1E5D" w:rsidP="00EB1E5D">
            <w:pPr>
              <w:pStyle w:val="Arial11Bold"/>
              <w:rPr>
                <w:rFonts w:cs="Arial"/>
              </w:rPr>
            </w:pPr>
            <w:r w:rsidRPr="007E0B31">
              <w:rPr>
                <w:rFonts w:cs="Arial"/>
              </w:rPr>
              <w:t>Proposed Implementation Date</w:t>
            </w:r>
          </w:p>
        </w:tc>
        <w:tc>
          <w:tcPr>
            <w:tcW w:w="6634" w:type="dxa"/>
          </w:tcPr>
          <w:p w14:paraId="20E0D48B" w14:textId="77777777" w:rsidR="00EB1E5D" w:rsidRPr="007E0B31" w:rsidRDefault="00EB1E5D" w:rsidP="00EB1E5D">
            <w:pPr>
              <w:pStyle w:val="TableArial11"/>
              <w:rPr>
                <w:rFonts w:cs="Arial"/>
              </w:rPr>
            </w:pPr>
            <w:r w:rsidRPr="007E0B31">
              <w:rPr>
                <w:rFonts w:cs="Arial"/>
              </w:rPr>
              <w:t xml:space="preserve">The proposed date(s) for the implementation of a </w:t>
            </w:r>
            <w:r w:rsidRPr="007E0B31">
              <w:rPr>
                <w:rFonts w:cs="Arial"/>
                <w:b/>
              </w:rPr>
              <w:t xml:space="preserve">Grid Code Modification Proposal </w:t>
            </w:r>
            <w:r w:rsidRPr="007E0B31">
              <w:rPr>
                <w:rFonts w:cs="Arial"/>
              </w:rPr>
              <w:t xml:space="preserve">or </w:t>
            </w:r>
            <w:r w:rsidRPr="007E0B31">
              <w:rPr>
                <w:rFonts w:cs="Arial"/>
                <w:b/>
              </w:rPr>
              <w:t>Workgroup Alternative Grid Code Modification</w:t>
            </w:r>
            <w:r w:rsidRPr="007E0B31">
              <w:rPr>
                <w:rFonts w:cs="Arial"/>
              </w:rPr>
              <w:t xml:space="preserve"> such date(s) to be either (i) described by reference to a specified period after a direction from the Authority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or (ii) a </w:t>
            </w:r>
            <w:r w:rsidRPr="007E0B31">
              <w:rPr>
                <w:rFonts w:cs="Arial"/>
                <w:b/>
              </w:rPr>
              <w:t>Fixed Proposed Implementation Date</w:t>
            </w:r>
            <w:r w:rsidRPr="007E0B31">
              <w:rPr>
                <w:rFonts w:cs="Arial"/>
              </w:rPr>
              <w:t>.</w:t>
            </w:r>
          </w:p>
        </w:tc>
      </w:tr>
      <w:tr w:rsidR="00EB1E5D" w:rsidRPr="007E0B31" w14:paraId="600FA7E2" w14:textId="77777777" w:rsidTr="490DE6A8">
        <w:trPr>
          <w:cantSplit/>
        </w:trPr>
        <w:tc>
          <w:tcPr>
            <w:tcW w:w="2884" w:type="dxa"/>
          </w:tcPr>
          <w:p w14:paraId="2EF9FB68" w14:textId="57079F41" w:rsidR="00EB1E5D" w:rsidRPr="007E0B31" w:rsidRDefault="00EB1E5D" w:rsidP="00EB1E5D">
            <w:pPr>
              <w:pStyle w:val="Arial11Bold"/>
              <w:rPr>
                <w:rFonts w:cs="Arial"/>
              </w:rPr>
            </w:pPr>
            <w:r w:rsidRPr="00090EF5">
              <w:rPr>
                <w:rFonts w:eastAsia="Calibri" w:cs="Arial"/>
                <w:lang w:val="en-US"/>
              </w:rPr>
              <w:t>Proposer</w:t>
            </w:r>
          </w:p>
        </w:tc>
        <w:tc>
          <w:tcPr>
            <w:tcW w:w="6634" w:type="dxa"/>
          </w:tcPr>
          <w:p w14:paraId="472E8E23" w14:textId="5A7572BA" w:rsidR="00EB1E5D" w:rsidRPr="007E0B31" w:rsidRDefault="00EB1E5D" w:rsidP="00EB1E5D">
            <w:pPr>
              <w:pStyle w:val="TableArial11"/>
              <w:rPr>
                <w:rFonts w:cs="Arial"/>
              </w:rPr>
            </w:pPr>
            <w:r w:rsidRPr="000D1538">
              <w:rPr>
                <w:rFonts w:eastAsia="Calibri" w:cs="Arial"/>
                <w:lang w:val="en-US"/>
              </w:rPr>
              <w:t xml:space="preserve">In relation to a particular </w:t>
            </w:r>
            <w:r w:rsidRPr="006D65F6">
              <w:rPr>
                <w:rFonts w:eastAsia="Calibri" w:cs="Arial"/>
                <w:b/>
                <w:lang w:val="en-US"/>
              </w:rPr>
              <w:t>Grid Code Modification Proposal</w:t>
            </w:r>
            <w:r w:rsidRPr="000D1538">
              <w:rPr>
                <w:rFonts w:eastAsia="Calibri" w:cs="Arial"/>
                <w:lang w:val="en-US"/>
              </w:rPr>
              <w:t xml:space="preserve">, the person who makes such </w:t>
            </w:r>
            <w:r w:rsidRPr="000D1538">
              <w:rPr>
                <w:rFonts w:eastAsia="Calibri" w:cs="Arial"/>
                <w:b/>
                <w:lang w:val="en-US"/>
              </w:rPr>
              <w:t>Grid Code Modification Proposal</w:t>
            </w:r>
            <w:r w:rsidRPr="000D1538">
              <w:rPr>
                <w:rFonts w:eastAsia="Calibri" w:cs="Arial"/>
                <w:lang w:val="en-US"/>
              </w:rPr>
              <w:t>.</w:t>
            </w:r>
          </w:p>
        </w:tc>
      </w:tr>
      <w:tr w:rsidR="00EB1E5D" w:rsidRPr="007E0B31" w14:paraId="2FDD1EFD" w14:textId="77777777" w:rsidTr="490DE6A8">
        <w:trPr>
          <w:cantSplit/>
        </w:trPr>
        <w:tc>
          <w:tcPr>
            <w:tcW w:w="2884" w:type="dxa"/>
          </w:tcPr>
          <w:p w14:paraId="6EC16416" w14:textId="77777777" w:rsidR="00EB1E5D" w:rsidRPr="007E0B31" w:rsidRDefault="00EB1E5D" w:rsidP="00EB1E5D">
            <w:pPr>
              <w:pStyle w:val="Arial11Bold"/>
              <w:rPr>
                <w:rFonts w:cs="Arial"/>
              </w:rPr>
            </w:pPr>
            <w:r w:rsidRPr="007E0B31">
              <w:rPr>
                <w:rFonts w:cs="Arial"/>
              </w:rPr>
              <w:t>Protection</w:t>
            </w:r>
          </w:p>
        </w:tc>
        <w:tc>
          <w:tcPr>
            <w:tcW w:w="6634" w:type="dxa"/>
          </w:tcPr>
          <w:p w14:paraId="0C2984ED" w14:textId="77777777" w:rsidR="00EB1E5D" w:rsidRPr="007E0B31" w:rsidRDefault="00EB1E5D" w:rsidP="00EB1E5D">
            <w:pPr>
              <w:pStyle w:val="TableArial11"/>
              <w:rPr>
                <w:rFonts w:cs="Arial"/>
              </w:rPr>
            </w:pPr>
            <w:r w:rsidRPr="007E0B31">
              <w:rPr>
                <w:rFonts w:cs="Arial"/>
              </w:rPr>
              <w:t xml:space="preserve">The provisions for detecting abnormal conditions on a </w:t>
            </w:r>
            <w:r w:rsidRPr="007E0B31">
              <w:rPr>
                <w:rFonts w:cs="Arial"/>
                <w:b/>
              </w:rPr>
              <w:t>System</w:t>
            </w:r>
            <w:r w:rsidRPr="007E0B31">
              <w:rPr>
                <w:rFonts w:cs="Arial"/>
              </w:rPr>
              <w:t xml:space="preserve"> and initiating fault clearance or actuating signals or indications.</w:t>
            </w:r>
          </w:p>
        </w:tc>
      </w:tr>
      <w:tr w:rsidR="00EB1E5D" w:rsidRPr="007E0B31" w14:paraId="339E4B68" w14:textId="77777777" w:rsidTr="490DE6A8">
        <w:trPr>
          <w:cantSplit/>
        </w:trPr>
        <w:tc>
          <w:tcPr>
            <w:tcW w:w="2884" w:type="dxa"/>
          </w:tcPr>
          <w:p w14:paraId="50FA8DCD" w14:textId="77777777" w:rsidR="00EB1E5D" w:rsidRPr="007E0B31" w:rsidRDefault="00EB1E5D" w:rsidP="00EB1E5D">
            <w:pPr>
              <w:pStyle w:val="Arial11Bold"/>
              <w:rPr>
                <w:rFonts w:cs="Arial"/>
              </w:rPr>
            </w:pPr>
            <w:r w:rsidRPr="007E0B31">
              <w:rPr>
                <w:rFonts w:cs="Arial"/>
              </w:rPr>
              <w:t>Protection Apparatus</w:t>
            </w:r>
          </w:p>
        </w:tc>
        <w:tc>
          <w:tcPr>
            <w:tcW w:w="6634" w:type="dxa"/>
          </w:tcPr>
          <w:p w14:paraId="371ECCA9" w14:textId="77777777" w:rsidR="00EB1E5D" w:rsidRPr="007E0B31" w:rsidRDefault="00EB1E5D" w:rsidP="00EB1E5D">
            <w:pPr>
              <w:pStyle w:val="TableArial11"/>
              <w:rPr>
                <w:rFonts w:cs="Arial"/>
              </w:rPr>
            </w:pPr>
            <w:r w:rsidRPr="007E0B31">
              <w:rPr>
                <w:rFonts w:cs="Arial"/>
              </w:rPr>
              <w:t xml:space="preserve">A group of one or more </w:t>
            </w:r>
            <w:r w:rsidRPr="007E0B31">
              <w:rPr>
                <w:rFonts w:cs="Arial"/>
                <w:b/>
              </w:rPr>
              <w:t>Protection</w:t>
            </w:r>
            <w:r w:rsidRPr="007E0B31">
              <w:rPr>
                <w:rFonts w:cs="Arial"/>
              </w:rPr>
              <w:t xml:space="preserve"> relays and/or logic elements designated to perform a specified </w:t>
            </w:r>
            <w:r w:rsidRPr="007E0B31">
              <w:rPr>
                <w:rFonts w:cs="Arial"/>
                <w:b/>
              </w:rPr>
              <w:t>Protection</w:t>
            </w:r>
            <w:r w:rsidRPr="007E0B31">
              <w:rPr>
                <w:rFonts w:cs="Arial"/>
              </w:rPr>
              <w:t xml:space="preserve"> function.</w:t>
            </w:r>
          </w:p>
        </w:tc>
      </w:tr>
      <w:tr w:rsidR="00EB1E5D" w:rsidRPr="007E0B31" w14:paraId="0D949FA8" w14:textId="77777777" w:rsidTr="490DE6A8">
        <w:trPr>
          <w:cantSplit/>
        </w:trPr>
        <w:tc>
          <w:tcPr>
            <w:tcW w:w="2884" w:type="dxa"/>
          </w:tcPr>
          <w:p w14:paraId="5ABFB0B8" w14:textId="1B073C6D" w:rsidR="00EB1E5D" w:rsidRPr="007E0B31" w:rsidRDefault="00EB1E5D" w:rsidP="00EB1E5D">
            <w:pPr>
              <w:pStyle w:val="Arial11Bold"/>
              <w:rPr>
                <w:rFonts w:cs="Arial"/>
              </w:rPr>
            </w:pPr>
            <w:r w:rsidRPr="007E0B31">
              <w:rPr>
                <w:rFonts w:cs="Arial"/>
              </w:rPr>
              <w:t>Pump</w:t>
            </w:r>
            <w:r>
              <w:rPr>
                <w:rFonts w:cs="Arial"/>
              </w:rPr>
              <w:t>ed</w:t>
            </w:r>
            <w:r w:rsidRPr="007E0B31">
              <w:rPr>
                <w:rFonts w:cs="Arial"/>
              </w:rPr>
              <w:t xml:space="preserve"> Storage</w:t>
            </w:r>
          </w:p>
        </w:tc>
        <w:tc>
          <w:tcPr>
            <w:tcW w:w="6634" w:type="dxa"/>
          </w:tcPr>
          <w:p w14:paraId="06EB57D1" w14:textId="6A7D1553" w:rsidR="00EB1E5D" w:rsidRPr="007E0B31" w:rsidRDefault="00EB1E5D" w:rsidP="00EB1E5D">
            <w:pPr>
              <w:pStyle w:val="TableArial11"/>
              <w:rPr>
                <w:rFonts w:cs="Arial"/>
              </w:rPr>
            </w:pPr>
            <w:r>
              <w:rPr>
                <w:rFonts w:cs="Arial"/>
              </w:rPr>
              <w:t>A</w:t>
            </w:r>
            <w:r w:rsidRPr="007E0B31">
              <w:rPr>
                <w:rFonts w:cs="Arial"/>
              </w:rPr>
              <w:t xml:space="preserve"> hydro unit in which water can be raised by means of pumps and stored to be used for the generation of electrical energy;</w:t>
            </w:r>
          </w:p>
        </w:tc>
      </w:tr>
      <w:tr w:rsidR="00EB1E5D" w:rsidRPr="007E0B31" w14:paraId="763F95A9" w14:textId="77777777" w:rsidTr="490DE6A8">
        <w:trPr>
          <w:cantSplit/>
        </w:trPr>
        <w:tc>
          <w:tcPr>
            <w:tcW w:w="2884" w:type="dxa"/>
          </w:tcPr>
          <w:p w14:paraId="3489E2F3" w14:textId="4937B4CF" w:rsidR="00EB1E5D" w:rsidRPr="007E0B31" w:rsidRDefault="00EB1E5D" w:rsidP="00EB1E5D">
            <w:pPr>
              <w:pStyle w:val="Arial11Bold"/>
              <w:rPr>
                <w:rFonts w:cs="Arial"/>
              </w:rPr>
            </w:pPr>
            <w:r>
              <w:t>Pumped Storage Generating Unit</w:t>
            </w:r>
          </w:p>
        </w:tc>
        <w:tc>
          <w:tcPr>
            <w:tcW w:w="6634" w:type="dxa"/>
          </w:tcPr>
          <w:p w14:paraId="28D45EA5" w14:textId="78281C6F" w:rsidR="00EB1E5D" w:rsidRPr="007E0B31" w:rsidRDefault="00EB1E5D" w:rsidP="00EB1E5D">
            <w:pPr>
              <w:pStyle w:val="TableArial11"/>
              <w:rPr>
                <w:rFonts w:cs="Arial"/>
              </w:rPr>
            </w:pPr>
            <w:r>
              <w:t xml:space="preserve">A </w:t>
            </w:r>
            <w:r w:rsidRPr="00C67361">
              <w:rPr>
                <w:b/>
              </w:rPr>
              <w:t>Generating Unit</w:t>
            </w:r>
            <w:r>
              <w:t xml:space="preserve"> at a </w:t>
            </w:r>
            <w:r w:rsidRPr="00C67361">
              <w:rPr>
                <w:b/>
              </w:rPr>
              <w:t>Pumped Storage Plant</w:t>
            </w:r>
          </w:p>
        </w:tc>
      </w:tr>
      <w:tr w:rsidR="00EB1E5D" w:rsidRPr="007E0B31" w14:paraId="1F4EB396" w14:textId="77777777" w:rsidTr="490DE6A8">
        <w:trPr>
          <w:cantSplit/>
        </w:trPr>
        <w:tc>
          <w:tcPr>
            <w:tcW w:w="2884" w:type="dxa"/>
          </w:tcPr>
          <w:p w14:paraId="19BDA263" w14:textId="77777777" w:rsidR="00EB1E5D" w:rsidRPr="007E0B31" w:rsidRDefault="00EB1E5D" w:rsidP="00EB1E5D">
            <w:pPr>
              <w:pStyle w:val="Arial11Bold"/>
              <w:rPr>
                <w:rFonts w:cs="Arial"/>
              </w:rPr>
            </w:pPr>
            <w:r w:rsidRPr="007E0B31">
              <w:rPr>
                <w:rFonts w:cs="Arial"/>
              </w:rPr>
              <w:t>Pumped Storage Generator</w:t>
            </w:r>
          </w:p>
        </w:tc>
        <w:tc>
          <w:tcPr>
            <w:tcW w:w="6634" w:type="dxa"/>
          </w:tcPr>
          <w:p w14:paraId="1B0B65D7" w14:textId="77777777" w:rsidR="00EB1E5D" w:rsidRPr="007E0B31" w:rsidRDefault="00EB1E5D" w:rsidP="00EB1E5D">
            <w:pPr>
              <w:pStyle w:val="TableArial11"/>
              <w:rPr>
                <w:rFonts w:cs="Arial"/>
                <w:b/>
              </w:rPr>
            </w:pPr>
            <w:r w:rsidRPr="007E0B31">
              <w:rPr>
                <w:rFonts w:cs="Arial"/>
              </w:rPr>
              <w:t xml:space="preserve">A </w:t>
            </w:r>
            <w:r w:rsidRPr="007E0B31">
              <w:rPr>
                <w:rFonts w:cs="Arial"/>
                <w:b/>
              </w:rPr>
              <w:t>Generator</w:t>
            </w:r>
            <w:r w:rsidRPr="007E0B31">
              <w:rPr>
                <w:rFonts w:cs="Arial"/>
              </w:rPr>
              <w:t xml:space="preserve"> which owns and/or operates any </w:t>
            </w:r>
            <w:r w:rsidRPr="007E0B31">
              <w:rPr>
                <w:rFonts w:cs="Arial"/>
                <w:b/>
              </w:rPr>
              <w:t>Pumped Storage Plant</w:t>
            </w:r>
            <w:r w:rsidRPr="007E0B31">
              <w:rPr>
                <w:rFonts w:cs="Arial"/>
              </w:rPr>
              <w:t>.</w:t>
            </w:r>
          </w:p>
        </w:tc>
      </w:tr>
      <w:tr w:rsidR="00EB1E5D" w:rsidRPr="007E0B31" w14:paraId="5C5DE0C2" w14:textId="77777777" w:rsidTr="490DE6A8">
        <w:trPr>
          <w:cantSplit/>
        </w:trPr>
        <w:tc>
          <w:tcPr>
            <w:tcW w:w="2884" w:type="dxa"/>
          </w:tcPr>
          <w:p w14:paraId="294C4A19" w14:textId="77777777" w:rsidR="00EB1E5D" w:rsidRPr="007E0B31" w:rsidRDefault="00EB1E5D" w:rsidP="00EB1E5D">
            <w:pPr>
              <w:pStyle w:val="Arial11Bold"/>
              <w:rPr>
                <w:rFonts w:cs="Arial"/>
              </w:rPr>
            </w:pPr>
            <w:r w:rsidRPr="007E0B31">
              <w:rPr>
                <w:rFonts w:cs="Arial"/>
              </w:rPr>
              <w:t>Pumped Storage Plant</w:t>
            </w:r>
          </w:p>
        </w:tc>
        <w:tc>
          <w:tcPr>
            <w:tcW w:w="6634" w:type="dxa"/>
          </w:tcPr>
          <w:p w14:paraId="6EC37B4B" w14:textId="3205A98B" w:rsidR="00EB1E5D" w:rsidRPr="007E0B31" w:rsidRDefault="00EB1E5D" w:rsidP="00EB1E5D">
            <w:pPr>
              <w:pStyle w:val="TableArial11"/>
              <w:rPr>
                <w:rFonts w:cs="Arial"/>
              </w:rPr>
            </w:pPr>
            <w:r>
              <w:t xml:space="preserve">A </w:t>
            </w:r>
            <w:r w:rsidRPr="00C67361">
              <w:rPr>
                <w:b/>
              </w:rPr>
              <w:t>Power Station</w:t>
            </w:r>
            <w:r>
              <w:t xml:space="preserve"> comprising </w:t>
            </w:r>
            <w:r w:rsidRPr="00C67361">
              <w:rPr>
                <w:b/>
              </w:rPr>
              <w:t>Pumped Storage Generating Units</w:t>
            </w:r>
            <w:r>
              <w:t>.</w:t>
            </w:r>
          </w:p>
        </w:tc>
      </w:tr>
      <w:tr w:rsidR="00EB1E5D" w:rsidRPr="007E0B31" w14:paraId="374B3C1B" w14:textId="77777777" w:rsidTr="490DE6A8">
        <w:trPr>
          <w:cantSplit/>
        </w:trPr>
        <w:tc>
          <w:tcPr>
            <w:tcW w:w="2884" w:type="dxa"/>
          </w:tcPr>
          <w:p w14:paraId="18845DB4" w14:textId="77777777" w:rsidR="00EB1E5D" w:rsidRPr="007E0B31" w:rsidRDefault="00EB1E5D" w:rsidP="00EB1E5D">
            <w:pPr>
              <w:pStyle w:val="Arial11Bold"/>
              <w:rPr>
                <w:rFonts w:cs="Arial"/>
              </w:rPr>
            </w:pPr>
            <w:r w:rsidRPr="007E0B31">
              <w:rPr>
                <w:rFonts w:cs="Arial"/>
              </w:rPr>
              <w:t>Pumped Storage Unit</w:t>
            </w:r>
          </w:p>
        </w:tc>
        <w:tc>
          <w:tcPr>
            <w:tcW w:w="6634" w:type="dxa"/>
          </w:tcPr>
          <w:p w14:paraId="290B7319" w14:textId="7CE3B4C0"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Pumped Storage Plant</w:t>
            </w:r>
            <w:r w:rsidRPr="007E0B31">
              <w:rPr>
                <w:rFonts w:cs="Arial"/>
              </w:rPr>
              <w:t>.</w:t>
            </w:r>
            <w:r>
              <w:rPr>
                <w:rFonts w:cs="Arial"/>
              </w:rPr>
              <w:t xml:space="preserve"> </w:t>
            </w:r>
            <w:r>
              <w:t xml:space="preserve">For the avoidance of doubt, a </w:t>
            </w:r>
            <w:r w:rsidRPr="00C67361">
              <w:rPr>
                <w:b/>
              </w:rPr>
              <w:t>Pumped Storage Unit</w:t>
            </w:r>
            <w:r>
              <w:t xml:space="preserve"> is not considered to form part of an </w:t>
            </w:r>
            <w:r w:rsidRPr="00C67361">
              <w:rPr>
                <w:b/>
              </w:rPr>
              <w:t>Electricity Storage Unit</w:t>
            </w:r>
            <w:r>
              <w:t xml:space="preserve"> unless specifically declared by the </w:t>
            </w:r>
            <w:r w:rsidRPr="00C67361">
              <w:rPr>
                <w:b/>
              </w:rPr>
              <w:t>Generator</w:t>
            </w:r>
            <w:r w:rsidRPr="00C67361">
              <w:t>.</w:t>
            </w:r>
          </w:p>
        </w:tc>
      </w:tr>
      <w:tr w:rsidR="00EB1E5D" w:rsidRPr="007E0B31" w14:paraId="449CBA4A" w14:textId="77777777" w:rsidTr="490DE6A8">
        <w:trPr>
          <w:cantSplit/>
        </w:trPr>
        <w:tc>
          <w:tcPr>
            <w:tcW w:w="2884" w:type="dxa"/>
          </w:tcPr>
          <w:p w14:paraId="5C4DB039" w14:textId="77777777" w:rsidR="00EB1E5D" w:rsidRPr="007E0B31" w:rsidRDefault="00EB1E5D" w:rsidP="00EB1E5D">
            <w:pPr>
              <w:pStyle w:val="Arial11Bold"/>
              <w:rPr>
                <w:rFonts w:cs="Arial"/>
              </w:rPr>
            </w:pPr>
            <w:r w:rsidRPr="007E0B31">
              <w:rPr>
                <w:rFonts w:cs="Arial"/>
              </w:rPr>
              <w:t>Purchase Contracts</w:t>
            </w:r>
          </w:p>
        </w:tc>
        <w:tc>
          <w:tcPr>
            <w:tcW w:w="6634" w:type="dxa"/>
          </w:tcPr>
          <w:p w14:paraId="2B6E616F" w14:textId="77777777" w:rsidR="00EB1E5D" w:rsidRPr="007E0B31" w:rsidRDefault="00EB1E5D" w:rsidP="00EB1E5D">
            <w:pPr>
              <w:pStyle w:val="TableArial11"/>
              <w:rPr>
                <w:rFonts w:cs="Arial"/>
              </w:rPr>
            </w:pPr>
            <w:r w:rsidRPr="007E0B31">
              <w:rPr>
                <w:rFonts w:cs="Arial"/>
              </w:rPr>
              <w:t xml:space="preserve">A final and binding contract for the purchase of the </w:t>
            </w:r>
            <w:r w:rsidRPr="007E0B31">
              <w:rPr>
                <w:rFonts w:cs="Arial"/>
                <w:b/>
              </w:rPr>
              <w:t>Main Plant and Apparatus</w:t>
            </w:r>
            <w:r w:rsidRPr="007E0B31">
              <w:rPr>
                <w:rFonts w:cs="Arial"/>
              </w:rPr>
              <w:t>.</w:t>
            </w:r>
          </w:p>
        </w:tc>
      </w:tr>
      <w:tr w:rsidR="00EB1E5D" w:rsidRPr="007E0B31" w14:paraId="169C7FAB" w14:textId="77777777" w:rsidTr="490DE6A8">
        <w:trPr>
          <w:cantSplit/>
        </w:trPr>
        <w:tc>
          <w:tcPr>
            <w:tcW w:w="2884" w:type="dxa"/>
          </w:tcPr>
          <w:p w14:paraId="4BA36FFD"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Q/Pmax</w:t>
            </w:r>
          </w:p>
        </w:tc>
        <w:tc>
          <w:tcPr>
            <w:tcW w:w="6634" w:type="dxa"/>
          </w:tcPr>
          <w:p w14:paraId="580C2536" w14:textId="77777777" w:rsidR="00EB1E5D" w:rsidRPr="007E0B31" w:rsidRDefault="00EB1E5D" w:rsidP="00EB1E5D">
            <w:pPr>
              <w:pStyle w:val="Level1Text"/>
              <w:tabs>
                <w:tab w:val="left" w:pos="0"/>
              </w:tabs>
              <w:ind w:left="0" w:firstLine="0"/>
              <w:rPr>
                <w:rFonts w:cs="Arial"/>
                <w:color w:val="auto"/>
              </w:rPr>
            </w:pPr>
            <w:r w:rsidRPr="007E0B31">
              <w:rPr>
                <w:rFonts w:cs="Arial"/>
                <w:color w:val="auto"/>
              </w:rPr>
              <w:t xml:space="preserve">The ratio of </w:t>
            </w:r>
            <w:r w:rsidRPr="007E0B31">
              <w:rPr>
                <w:rFonts w:cs="Arial"/>
                <w:b/>
                <w:color w:val="auto"/>
              </w:rPr>
              <w:t>Reactive Power</w:t>
            </w:r>
            <w:r w:rsidRPr="007E0B31">
              <w:rPr>
                <w:rFonts w:cs="Arial"/>
                <w:color w:val="auto"/>
              </w:rPr>
              <w:t xml:space="preserve"> to the </w:t>
            </w:r>
            <w:r w:rsidRPr="007E0B31">
              <w:rPr>
                <w:rFonts w:cs="Arial"/>
                <w:b/>
                <w:color w:val="auto"/>
              </w:rPr>
              <w:t>Maximum Capacity</w:t>
            </w:r>
            <w:r w:rsidRPr="007E0B31">
              <w:rPr>
                <w:rFonts w:cs="Arial"/>
                <w:color w:val="auto"/>
              </w:rPr>
              <w:t xml:space="preserve">. The relationship between </w:t>
            </w:r>
            <w:r w:rsidRPr="007E0B31">
              <w:rPr>
                <w:rFonts w:cs="Arial"/>
                <w:b/>
                <w:color w:val="auto"/>
              </w:rPr>
              <w:t>Power Factor</w:t>
            </w:r>
            <w:r w:rsidRPr="007E0B31">
              <w:rPr>
                <w:rFonts w:cs="Arial"/>
                <w:color w:val="auto"/>
              </w:rPr>
              <w:t xml:space="preserve"> and </w:t>
            </w:r>
            <w:r w:rsidRPr="007E0B31">
              <w:rPr>
                <w:rFonts w:cs="Arial"/>
                <w:b/>
                <w:color w:val="auto"/>
              </w:rPr>
              <w:t>Q/Pmax</w:t>
            </w:r>
            <w:r w:rsidRPr="007E0B31">
              <w:rPr>
                <w:rFonts w:cs="Arial"/>
                <w:color w:val="auto"/>
              </w:rPr>
              <w:t xml:space="preserve"> is given by the formula:-</w:t>
            </w:r>
          </w:p>
          <w:p w14:paraId="64FC5C76" w14:textId="77777777" w:rsidR="00EB1E5D" w:rsidRPr="007E0B31" w:rsidRDefault="00EB1E5D" w:rsidP="00EB1E5D">
            <w:pPr>
              <w:rPr>
                <w:rFonts w:cs="Arial"/>
              </w:rPr>
            </w:pPr>
            <w:r w:rsidRPr="007E0B31">
              <w:rPr>
                <w:rFonts w:cs="Arial"/>
                <w:b/>
              </w:rPr>
              <w:t>Power Factor</w:t>
            </w:r>
            <w:r w:rsidRPr="007E0B31">
              <w:rPr>
                <w:rFonts w:cs="Arial"/>
              </w:rPr>
              <w:t xml:space="preserve"> = Cos </w:t>
            </w:r>
            <m:oMath>
              <m:r>
                <w:rPr>
                  <w:rFonts w:ascii="Cambria Math" w:hAnsi="Cambria Math"/>
                </w:rPr>
                <m:t>[</m:t>
              </m:r>
              <m:r>
                <m:rPr>
                  <m:sty m:val="p"/>
                </m:rPr>
                <w:rPr>
                  <w:rFonts w:ascii="Cambria Math" w:hAnsi="Cambria Math"/>
                </w:rPr>
                <m:t>arctan⁡</m:t>
              </m:r>
              <m:r>
                <w:rPr>
                  <w:rFonts w:ascii="Cambria Math" w:hAnsi="Cambria Math"/>
                </w:rPr>
                <m:t>[</m:t>
              </m:r>
              <m:f>
                <m:fPr>
                  <m:ctrlPr>
                    <w:rPr>
                      <w:rFonts w:ascii="Cambria Math" w:hAnsi="Cambria Math"/>
                      <w:b/>
                      <w:i/>
                      <w:sz w:val="24"/>
                    </w:rPr>
                  </m:ctrlPr>
                </m:fPr>
                <m:num>
                  <m:r>
                    <m:rPr>
                      <m:sty m:val="bi"/>
                    </m:rPr>
                    <w:rPr>
                      <w:rFonts w:ascii="Cambria Math" w:hAnsi="Cambria Math"/>
                    </w:rPr>
                    <m:t>Q</m:t>
                  </m:r>
                </m:num>
                <m:den>
                  <m:r>
                    <m:rPr>
                      <m:sty m:val="bi"/>
                    </m:rPr>
                    <w:rPr>
                      <w:rFonts w:ascii="Cambria Math" w:hAnsi="Cambria Math"/>
                    </w:rPr>
                    <m:t>Pmax</m:t>
                  </m:r>
                </m:den>
              </m:f>
            </m:oMath>
            <w:r w:rsidRPr="007E0B31">
              <w:rPr>
                <w:rFonts w:cs="Arial"/>
              </w:rPr>
              <w:t>]]</w:t>
            </w:r>
          </w:p>
          <w:p w14:paraId="4073FE86" w14:textId="77777777" w:rsidR="00EB1E5D" w:rsidRPr="007E0B31" w:rsidRDefault="00EB1E5D" w:rsidP="00EB1E5D">
            <w:pPr>
              <w:pStyle w:val="Level1Text"/>
              <w:tabs>
                <w:tab w:val="left" w:pos="0"/>
              </w:tabs>
              <w:ind w:left="0" w:firstLine="0"/>
              <w:rPr>
                <w:rFonts w:cs="Arial"/>
                <w:color w:val="auto"/>
              </w:rPr>
            </w:pPr>
          </w:p>
          <w:p w14:paraId="3CF8247C" w14:textId="77777777" w:rsidR="00EB1E5D" w:rsidRPr="007E0B31" w:rsidDel="00FD6436" w:rsidRDefault="00EB1E5D" w:rsidP="00EB1E5D">
            <w:pPr>
              <w:pStyle w:val="Level1Text"/>
              <w:tabs>
                <w:tab w:val="left" w:pos="0"/>
              </w:tabs>
              <w:ind w:left="0" w:firstLine="0"/>
              <w:rPr>
                <w:rFonts w:cs="Arial"/>
                <w:color w:val="auto"/>
              </w:rPr>
            </w:pPr>
            <w:r w:rsidRPr="007E0B31">
              <w:rPr>
                <w:rFonts w:cs="Arial"/>
                <w:color w:val="auto"/>
              </w:rPr>
              <w:t xml:space="preserve">For example, a </w:t>
            </w:r>
            <w:r w:rsidRPr="007E0B31">
              <w:rPr>
                <w:rFonts w:cs="Arial"/>
                <w:b/>
                <w:color w:val="auto"/>
              </w:rPr>
              <w:t>Power Park Module</w:t>
            </w:r>
            <w:r w:rsidRPr="007E0B31">
              <w:rPr>
                <w:rFonts w:cs="Arial"/>
                <w:color w:val="auto"/>
              </w:rPr>
              <w:t xml:space="preserve"> with a Q/P value of +0.33 would equate to a </w:t>
            </w:r>
            <w:r w:rsidRPr="007E0B31">
              <w:rPr>
                <w:rFonts w:cs="Arial"/>
                <w:b/>
                <w:color w:val="auto"/>
              </w:rPr>
              <w:t>Power Factor</w:t>
            </w:r>
            <w:r w:rsidRPr="007E0B31">
              <w:rPr>
                <w:rFonts w:cs="Arial"/>
                <w:color w:val="auto"/>
              </w:rPr>
              <w:t xml:space="preserve"> of Cos(arctan0.33) = 0.95 </w:t>
            </w:r>
            <w:r w:rsidRPr="007E0B31">
              <w:rPr>
                <w:rFonts w:cs="Arial"/>
                <w:b/>
                <w:color w:val="auto"/>
              </w:rPr>
              <w:t>Power Factor</w:t>
            </w:r>
            <w:r w:rsidRPr="007E0B31">
              <w:rPr>
                <w:rFonts w:cs="Arial"/>
                <w:color w:val="auto"/>
              </w:rPr>
              <w:t xml:space="preserve"> lag.   </w:t>
            </w:r>
          </w:p>
        </w:tc>
      </w:tr>
      <w:tr w:rsidR="00EB1E5D" w:rsidRPr="007E0B31" w14:paraId="7C2E6242" w14:textId="77777777" w:rsidTr="490DE6A8">
        <w:trPr>
          <w:cantSplit/>
        </w:trPr>
        <w:tc>
          <w:tcPr>
            <w:tcW w:w="2884" w:type="dxa"/>
          </w:tcPr>
          <w:p w14:paraId="68D71726" w14:textId="238986E0" w:rsidR="00EB1E5D" w:rsidRPr="000B675D" w:rsidRDefault="00EB1E5D" w:rsidP="00EB1E5D">
            <w:pPr>
              <w:pStyle w:val="Level1Text"/>
              <w:tabs>
                <w:tab w:val="left" w:pos="0"/>
              </w:tabs>
              <w:ind w:left="0" w:firstLine="0"/>
              <w:rPr>
                <w:bCs/>
              </w:rPr>
            </w:pPr>
            <w:r w:rsidRPr="005C20E3">
              <w:rPr>
                <w:b/>
                <w:bCs/>
              </w:rPr>
              <w:lastRenderedPageBreak/>
              <w:t xml:space="preserve">Quick </w:t>
            </w:r>
            <w:proofErr w:type="spellStart"/>
            <w:r w:rsidRPr="005C20E3">
              <w:rPr>
                <w:b/>
                <w:bCs/>
              </w:rPr>
              <w:t>Resynchronisation</w:t>
            </w:r>
            <w:proofErr w:type="spellEnd"/>
            <w:r w:rsidRPr="005C20E3">
              <w:rPr>
                <w:b/>
                <w:bCs/>
              </w:rPr>
              <w:t xml:space="preserve"> Capability</w:t>
            </w:r>
          </w:p>
        </w:tc>
        <w:tc>
          <w:tcPr>
            <w:tcW w:w="6634" w:type="dxa"/>
          </w:tcPr>
          <w:p w14:paraId="1EA006B7" w14:textId="6C521691" w:rsidR="00EB1E5D" w:rsidRPr="000B675D" w:rsidRDefault="00EB1E5D" w:rsidP="00EB1E5D">
            <w:pPr>
              <w:pStyle w:val="Level1Text"/>
              <w:tabs>
                <w:tab w:val="left" w:pos="0"/>
              </w:tabs>
              <w:ind w:left="0" w:firstLine="0"/>
              <w:jc w:val="both"/>
            </w:pPr>
            <w:r w:rsidRPr="00DB341C">
              <w:rPr>
                <w:rFonts w:cs="Arial"/>
              </w:rPr>
              <w:t xml:space="preserve">The capability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defined in ECC.6.3.5.6.  For the avoidance of doubt this requirement </w:t>
            </w:r>
            <w:r>
              <w:rPr>
                <w:rFonts w:cs="Arial"/>
              </w:rPr>
              <w:t xml:space="preserve">is </w:t>
            </w:r>
            <w:r w:rsidRPr="00DB341C">
              <w:rPr>
                <w:rFonts w:cs="Arial"/>
              </w:rPr>
              <w:t xml:space="preserve">only </w:t>
            </w:r>
            <w:r>
              <w:rPr>
                <w:rFonts w:cs="Arial"/>
              </w:rPr>
              <w:t xml:space="preserve">mandatory for </w:t>
            </w:r>
            <w:r w:rsidRPr="00DB341C">
              <w:rPr>
                <w:rFonts w:cs="Arial"/>
                <w:b/>
                <w:bCs/>
              </w:rPr>
              <w:t>EU Code Generators</w:t>
            </w:r>
            <w:r w:rsidRPr="00DB341C">
              <w:rPr>
                <w:rFonts w:cs="Arial"/>
              </w:rPr>
              <w:t xml:space="preserve"> who own or operate a </w:t>
            </w:r>
            <w:r w:rsidRPr="00DB341C">
              <w:rPr>
                <w:rFonts w:cs="Arial"/>
                <w:b/>
                <w:bCs/>
              </w:rPr>
              <w:t>Type C</w:t>
            </w:r>
            <w:r w:rsidRPr="00DB341C">
              <w:rPr>
                <w:rFonts w:cs="Arial"/>
              </w:rPr>
              <w:t xml:space="preserve"> or </w:t>
            </w:r>
            <w:r w:rsidRPr="00DB341C">
              <w:rPr>
                <w:rFonts w:cs="Arial"/>
                <w:b/>
                <w:bCs/>
              </w:rPr>
              <w:t>Type D</w:t>
            </w:r>
            <w:r w:rsidRPr="00DB341C">
              <w:rPr>
                <w:rFonts w:cs="Arial"/>
              </w:rPr>
              <w:t xml:space="preserve"> </w:t>
            </w:r>
            <w:r w:rsidRPr="00DB341C">
              <w:rPr>
                <w:rFonts w:cs="Arial"/>
                <w:b/>
                <w:bCs/>
              </w:rPr>
              <w:t>Power Generating Module</w:t>
            </w:r>
            <w:r>
              <w:rPr>
                <w:rFonts w:cs="Arial"/>
                <w:b/>
                <w:bCs/>
              </w:rPr>
              <w:t xml:space="preserve"> </w:t>
            </w:r>
            <w:r w:rsidRPr="001006C1">
              <w:rPr>
                <w:rFonts w:cs="Arial"/>
                <w:bCs/>
              </w:rPr>
              <w:t>but does not preclude owners of other generation electing to provide the capability</w:t>
            </w:r>
            <w:r w:rsidRPr="00DB341C">
              <w:rPr>
                <w:rFonts w:cs="Arial"/>
              </w:rPr>
              <w:t>.</w:t>
            </w:r>
          </w:p>
        </w:tc>
      </w:tr>
      <w:tr w:rsidR="00EB1E5D" w:rsidRPr="007E0B31" w14:paraId="2E8D30AC" w14:textId="77777777" w:rsidTr="490DE6A8">
        <w:trPr>
          <w:cantSplit/>
        </w:trPr>
        <w:tc>
          <w:tcPr>
            <w:tcW w:w="2884" w:type="dxa"/>
          </w:tcPr>
          <w:p w14:paraId="2AB6F035" w14:textId="5D123789" w:rsidR="00EB1E5D" w:rsidRPr="000B675D" w:rsidRDefault="00EB1E5D" w:rsidP="00EB1E5D">
            <w:pPr>
              <w:pStyle w:val="Level1Text"/>
              <w:tabs>
                <w:tab w:val="left" w:pos="0"/>
              </w:tabs>
              <w:ind w:left="0" w:firstLine="0"/>
              <w:rPr>
                <w:bCs/>
              </w:rPr>
            </w:pPr>
            <w:r w:rsidRPr="005C20E3">
              <w:rPr>
                <w:b/>
                <w:bCs/>
              </w:rPr>
              <w:t xml:space="preserve">Quick </w:t>
            </w:r>
            <w:proofErr w:type="spellStart"/>
            <w:r w:rsidRPr="005C20E3">
              <w:rPr>
                <w:b/>
                <w:bCs/>
              </w:rPr>
              <w:t>Resynchronisation</w:t>
            </w:r>
            <w:proofErr w:type="spellEnd"/>
            <w:r w:rsidRPr="005C20E3">
              <w:rPr>
                <w:b/>
                <w:bCs/>
              </w:rPr>
              <w:t xml:space="preserve"> Unit Test</w:t>
            </w:r>
          </w:p>
        </w:tc>
        <w:tc>
          <w:tcPr>
            <w:tcW w:w="6634" w:type="dxa"/>
          </w:tcPr>
          <w:p w14:paraId="4729ED9B" w14:textId="2438A912" w:rsidR="00EB1E5D" w:rsidRPr="000B675D" w:rsidRDefault="00EB1E5D" w:rsidP="00EB1E5D">
            <w:pPr>
              <w:pStyle w:val="Level1Text"/>
              <w:tabs>
                <w:tab w:val="left" w:pos="0"/>
              </w:tabs>
              <w:ind w:left="0" w:firstLine="0"/>
              <w:jc w:val="both"/>
            </w:pPr>
            <w:r w:rsidRPr="00DB341C">
              <w:rPr>
                <w:rFonts w:cs="Arial"/>
              </w:rPr>
              <w:t xml:space="preserve">A test undertaken on </w:t>
            </w:r>
            <w:r w:rsidRPr="00DB341C">
              <w:rPr>
                <w:rFonts w:cs="Arial"/>
                <w:b/>
                <w:bCs/>
              </w:rPr>
              <w:t>Generating Unit</w:t>
            </w:r>
            <w:r w:rsidRPr="00DB341C">
              <w:rPr>
                <w:rFonts w:cs="Arial"/>
              </w:rPr>
              <w:t xml:space="preserve"> forming part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detailed in </w:t>
            </w:r>
            <w:r w:rsidRPr="00E54114">
              <w:rPr>
                <w:rFonts w:cs="Arial"/>
              </w:rPr>
              <w:t>OC5.7.2.5</w:t>
            </w:r>
            <w:r w:rsidR="00966F8A">
              <w:rPr>
                <w:rFonts w:cs="Arial"/>
              </w:rPr>
              <w:t xml:space="preserve"> </w:t>
            </w:r>
            <w:r w:rsidRPr="00966F8A">
              <w:rPr>
                <w:rFonts w:cs="Arial"/>
              </w:rPr>
              <w:t>necessary</w:t>
            </w:r>
            <w:r w:rsidRPr="00DB341C">
              <w:rPr>
                <w:rFonts w:cs="Arial"/>
              </w:rPr>
              <w:t xml:space="preserve"> to determine its ability to demonstrate a </w:t>
            </w:r>
            <w:r w:rsidRPr="00DB341C">
              <w:rPr>
                <w:rFonts w:cs="Arial"/>
                <w:b/>
                <w:bCs/>
              </w:rPr>
              <w:t xml:space="preserve">Quick </w:t>
            </w:r>
            <w:proofErr w:type="spellStart"/>
            <w:r w:rsidRPr="00DB341C">
              <w:rPr>
                <w:rFonts w:cs="Arial"/>
                <w:b/>
                <w:bCs/>
              </w:rPr>
              <w:t>Resynchronisation</w:t>
            </w:r>
            <w:proofErr w:type="spellEnd"/>
            <w:r w:rsidRPr="00DB341C">
              <w:rPr>
                <w:rFonts w:cs="Arial"/>
                <w:b/>
                <w:bCs/>
              </w:rPr>
              <w:t xml:space="preserve"> Capability</w:t>
            </w:r>
            <w:r w:rsidRPr="00DB341C">
              <w:rPr>
                <w:rFonts w:cs="Arial"/>
              </w:rPr>
              <w:t>.</w:t>
            </w:r>
          </w:p>
        </w:tc>
      </w:tr>
      <w:tr w:rsidR="00EB1E5D" w:rsidRPr="007E0B31" w14:paraId="42E6F9C6" w14:textId="77777777" w:rsidTr="490DE6A8">
        <w:trPr>
          <w:cantSplit/>
        </w:trPr>
        <w:tc>
          <w:tcPr>
            <w:tcW w:w="2884" w:type="dxa"/>
          </w:tcPr>
          <w:p w14:paraId="07A05229" w14:textId="77777777" w:rsidR="00EB1E5D" w:rsidRPr="007E0B31" w:rsidRDefault="00EB1E5D" w:rsidP="00EB1E5D">
            <w:pPr>
              <w:pStyle w:val="Arial11Bold"/>
              <w:rPr>
                <w:rFonts w:cs="Arial"/>
              </w:rPr>
            </w:pPr>
            <w:r w:rsidRPr="007E0B31">
              <w:rPr>
                <w:rFonts w:cs="Arial"/>
              </w:rPr>
              <w:t>Range CCGT Module</w:t>
            </w:r>
          </w:p>
        </w:tc>
        <w:tc>
          <w:tcPr>
            <w:tcW w:w="6634" w:type="dxa"/>
          </w:tcPr>
          <w:p w14:paraId="2C7C982E" w14:textId="77777777" w:rsidR="00EB1E5D" w:rsidRPr="007E0B31" w:rsidRDefault="00EB1E5D" w:rsidP="00EB1E5D">
            <w:pPr>
              <w:pStyle w:val="TableArial11"/>
              <w:rPr>
                <w:rFonts w:cs="Arial"/>
                <w:b/>
                <w:u w:val="single"/>
              </w:rPr>
            </w:pPr>
            <w:r w:rsidRPr="007E0B31">
              <w:rPr>
                <w:rFonts w:cs="Arial"/>
              </w:rPr>
              <w:t xml:space="preserve">A </w:t>
            </w:r>
            <w:r w:rsidRPr="007E0B31">
              <w:rPr>
                <w:rFonts w:cs="Arial"/>
                <w:b/>
              </w:rPr>
              <w:t xml:space="preserve">CCGT Module </w:t>
            </w:r>
            <w:r w:rsidRPr="007E0B31">
              <w:rPr>
                <w:rFonts w:cs="Arial"/>
              </w:rPr>
              <w:t xml:space="preserve">where there is a physical connection by way of a steam or hot gas main between that </w:t>
            </w:r>
            <w:r w:rsidRPr="007E0B31">
              <w:rPr>
                <w:rFonts w:cs="Arial"/>
                <w:b/>
              </w:rPr>
              <w:t>CCGT Module</w:t>
            </w:r>
            <w:r w:rsidRPr="007E0B31">
              <w:rPr>
                <w:rFonts w:cs="Arial"/>
              </w:rPr>
              <w:t xml:space="preserve"> and another </w:t>
            </w:r>
            <w:r w:rsidRPr="007E0B31">
              <w:rPr>
                <w:rFonts w:cs="Arial"/>
                <w:b/>
              </w:rPr>
              <w:t>CCGT Module</w:t>
            </w:r>
            <w:r w:rsidRPr="007E0B31">
              <w:rPr>
                <w:rFonts w:cs="Arial"/>
              </w:rPr>
              <w:t xml:space="preserve"> or other </w:t>
            </w:r>
            <w:r w:rsidRPr="007E0B31">
              <w:rPr>
                <w:rFonts w:cs="Arial"/>
                <w:b/>
              </w:rPr>
              <w:t>CCGT Modules</w:t>
            </w:r>
            <w:r w:rsidRPr="007E0B31">
              <w:rPr>
                <w:rFonts w:cs="Arial"/>
              </w:rPr>
              <w:t>, which connection contributes (if open) to efficient modular operation, and which physical connection can be varied by the operator.</w:t>
            </w:r>
          </w:p>
        </w:tc>
      </w:tr>
      <w:tr w:rsidR="00EB1E5D" w:rsidRPr="007E0B31" w14:paraId="7556AD12" w14:textId="77777777" w:rsidTr="490DE6A8">
        <w:trPr>
          <w:cantSplit/>
        </w:trPr>
        <w:tc>
          <w:tcPr>
            <w:tcW w:w="2884" w:type="dxa"/>
          </w:tcPr>
          <w:p w14:paraId="3208EB56" w14:textId="77777777" w:rsidR="00EB1E5D" w:rsidRPr="007E0B31" w:rsidRDefault="00EB1E5D" w:rsidP="00EB1E5D">
            <w:pPr>
              <w:pStyle w:val="Arial11Bold"/>
              <w:rPr>
                <w:rFonts w:cs="Arial"/>
              </w:rPr>
            </w:pPr>
            <w:r w:rsidRPr="007E0B31">
              <w:rPr>
                <w:rFonts w:cs="Arial"/>
              </w:rPr>
              <w:t>Rated Field Voltage</w:t>
            </w:r>
          </w:p>
        </w:tc>
        <w:tc>
          <w:tcPr>
            <w:tcW w:w="6634" w:type="dxa"/>
          </w:tcPr>
          <w:p w14:paraId="1B3903E2" w14:textId="26BE47F5" w:rsidR="00EB1E5D" w:rsidRPr="007E0B31" w:rsidRDefault="00EB1E5D" w:rsidP="00EB1E5D">
            <w:pPr>
              <w:pStyle w:val="TableArial11"/>
              <w:rPr>
                <w:rFonts w:cs="Arial"/>
                <w:b/>
                <w:u w:val="single"/>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EB1E5D" w:rsidRPr="007E0B31" w14:paraId="51D42A6E" w14:textId="77777777" w:rsidTr="490DE6A8">
        <w:trPr>
          <w:cantSplit/>
        </w:trPr>
        <w:tc>
          <w:tcPr>
            <w:tcW w:w="2884" w:type="dxa"/>
          </w:tcPr>
          <w:p w14:paraId="193A7FAE" w14:textId="77777777" w:rsidR="00EB1E5D" w:rsidRPr="007E0B31" w:rsidRDefault="00EB1E5D" w:rsidP="00EB1E5D">
            <w:pPr>
              <w:pStyle w:val="Arial11Bold"/>
              <w:rPr>
                <w:rFonts w:cs="Arial"/>
              </w:rPr>
            </w:pPr>
            <w:r w:rsidRPr="007E0B31">
              <w:rPr>
                <w:rFonts w:cs="Arial"/>
              </w:rPr>
              <w:t>Rated MW</w:t>
            </w:r>
          </w:p>
        </w:tc>
        <w:tc>
          <w:tcPr>
            <w:tcW w:w="6634" w:type="dxa"/>
          </w:tcPr>
          <w:p w14:paraId="7440FEAA" w14:textId="5AE0AD7F" w:rsidR="00EB1E5D" w:rsidRPr="007E0B31" w:rsidRDefault="00EB1E5D" w:rsidP="00EB1E5D">
            <w:pPr>
              <w:pStyle w:val="TableArial11"/>
              <w:rPr>
                <w:rFonts w:cs="Arial"/>
              </w:rPr>
            </w:pPr>
            <w:r w:rsidRPr="007E0B31">
              <w:rPr>
                <w:rFonts w:cs="Arial"/>
              </w:rPr>
              <w:t>The “rating-plate” MW output of a</w:t>
            </w:r>
            <w:r w:rsidRPr="007E0B31">
              <w:rPr>
                <w:rFonts w:cs="Arial"/>
                <w:b/>
              </w:rPr>
              <w:t xml:space="preserve"> Power Generating Module</w:t>
            </w:r>
            <w:r w:rsidRPr="007E0B31">
              <w:rPr>
                <w:rFonts w:cs="Arial"/>
              </w:rPr>
              <w:t>,</w:t>
            </w:r>
            <w:r w:rsidRPr="007E0B31">
              <w:rPr>
                <w:rFonts w:cs="Arial"/>
                <w:b/>
              </w:rPr>
              <w:t xml:space="preserve"> Generating Unit</w:t>
            </w:r>
            <w:r w:rsidRPr="007E0B31">
              <w:rPr>
                <w:rFonts w:cs="Arial"/>
              </w:rPr>
              <w:t xml:space="preserve">, </w:t>
            </w:r>
            <w:r w:rsidRPr="007E0B31">
              <w:rPr>
                <w:rFonts w:cs="Arial"/>
                <w:b/>
              </w:rPr>
              <w:t>Power Park Module</w:t>
            </w:r>
            <w:r w:rsidRPr="007E0B31">
              <w:rPr>
                <w:rFonts w:cs="Arial"/>
                <w:bCs/>
              </w:rPr>
              <w:t>,</w:t>
            </w:r>
            <w:r w:rsidRPr="00A87826">
              <w:t xml:space="preserve"> </w:t>
            </w:r>
            <w:r w:rsidRPr="00C67361">
              <w:rPr>
                <w:b/>
              </w:rPr>
              <w:t>Electricity Storage Module</w:t>
            </w:r>
            <w:r>
              <w:t>,</w:t>
            </w:r>
            <w:r w:rsidRPr="007E0B31">
              <w:rPr>
                <w:rFonts w:cs="Arial"/>
                <w:b/>
                <w:bCs/>
              </w:rPr>
              <w:t xml:space="preserve"> HVDC Converter</w:t>
            </w:r>
            <w:r w:rsidRPr="007E0B31">
              <w:rPr>
                <w:rFonts w:cs="Arial"/>
              </w:rPr>
              <w:t xml:space="preserve"> or</w:t>
            </w:r>
            <w:r w:rsidRPr="007E0B31">
              <w:rPr>
                <w:rFonts w:cs="Arial"/>
                <w:b/>
              </w:rPr>
              <w:t xml:space="preserve"> DC Converter</w:t>
            </w:r>
            <w:r w:rsidRPr="007E0B31">
              <w:rPr>
                <w:rFonts w:cs="Arial"/>
              </w:rPr>
              <w:t>, being:</w:t>
            </w:r>
          </w:p>
          <w:p w14:paraId="7C76B265"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that output up to which the </w:t>
            </w:r>
            <w:r w:rsidRPr="007E0B31">
              <w:rPr>
                <w:rFonts w:cs="Arial"/>
                <w:b/>
              </w:rPr>
              <w:t xml:space="preserve">Generating Unit </w:t>
            </w:r>
            <w:r w:rsidRPr="007E0B31">
              <w:rPr>
                <w:rFonts w:cs="Arial"/>
              </w:rPr>
              <w:t xml:space="preserve">was designed to operate (Calculated as specified in </w:t>
            </w:r>
            <w:r w:rsidRPr="007E0B31">
              <w:rPr>
                <w:rFonts w:cs="Arial"/>
                <w:b/>
              </w:rPr>
              <w:t xml:space="preserve">British Standard BS </w:t>
            </w:r>
            <w:r w:rsidRPr="007E0B31">
              <w:rPr>
                <w:rFonts w:cs="Arial"/>
              </w:rPr>
              <w:t>EN 60034 – 1: 1995); or</w:t>
            </w:r>
          </w:p>
          <w:p w14:paraId="70A6C998"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the nominal rating for the MW output of a </w:t>
            </w:r>
            <w:r w:rsidRPr="007E0B31">
              <w:rPr>
                <w:rFonts w:cs="Arial"/>
                <w:b/>
              </w:rPr>
              <w:t>Power Park Module</w:t>
            </w:r>
            <w:r w:rsidRPr="007E0B31">
              <w:rPr>
                <w:rFonts w:cs="Arial"/>
              </w:rPr>
              <w:t xml:space="preserve"> or </w:t>
            </w:r>
            <w:r w:rsidRPr="007E0B31">
              <w:rPr>
                <w:rFonts w:cs="Arial"/>
                <w:b/>
              </w:rPr>
              <w:t>Power Generating Module</w:t>
            </w:r>
            <w:r w:rsidRPr="007E0B31">
              <w:rPr>
                <w:rFonts w:cs="Arial"/>
              </w:rPr>
              <w:t xml:space="preserve"> being the maximum continuous electric output power which the </w:t>
            </w:r>
            <w:r w:rsidRPr="007E0B31">
              <w:rPr>
                <w:rFonts w:cs="Arial"/>
                <w:b/>
              </w:rPr>
              <w:t>Power Park</w:t>
            </w:r>
            <w:r w:rsidRPr="007E0B31">
              <w:rPr>
                <w:rFonts w:cs="Arial"/>
                <w:b/>
                <w:bCs/>
              </w:rPr>
              <w:t xml:space="preserve"> Module</w:t>
            </w:r>
            <w:r w:rsidRPr="007E0B31">
              <w:rPr>
                <w:rFonts w:cs="Arial"/>
              </w:rPr>
              <w:t xml:space="preserve"> or </w:t>
            </w:r>
            <w:r w:rsidRPr="007E0B31">
              <w:rPr>
                <w:rFonts w:cs="Arial"/>
                <w:b/>
              </w:rPr>
              <w:t>Power Generating Module</w:t>
            </w:r>
            <w:r w:rsidRPr="007E0B31">
              <w:rPr>
                <w:rFonts w:cs="Arial"/>
              </w:rPr>
              <w:t xml:space="preserve"> was designed to achieve under normal operating conditions; or</w:t>
            </w:r>
          </w:p>
          <w:p w14:paraId="79B7B70F" w14:textId="17F6B868" w:rsidR="00EB1E5D" w:rsidRDefault="00EB1E5D" w:rsidP="00EB1E5D">
            <w:pPr>
              <w:pStyle w:val="TableArial11"/>
              <w:ind w:left="567" w:hanging="567"/>
              <w:rPr>
                <w:rFonts w:cs="Arial"/>
              </w:rPr>
            </w:pPr>
            <w:r w:rsidRPr="007E0B31">
              <w:rPr>
                <w:rFonts w:cs="Arial"/>
              </w:rPr>
              <w:t>(c)</w:t>
            </w:r>
            <w:r w:rsidRPr="007E0B31">
              <w:rPr>
                <w:rFonts w:cs="Arial"/>
              </w:rPr>
              <w:tab/>
              <w:t xml:space="preserve">the nominal rating for the MW import capacity and export capacity (if at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of a </w:t>
            </w:r>
            <w:r w:rsidRPr="007E0B31">
              <w:rPr>
                <w:rFonts w:cs="Arial"/>
                <w:b/>
              </w:rPr>
              <w:t>DC Converter</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rPr>
              <w:t>.</w:t>
            </w:r>
          </w:p>
          <w:p w14:paraId="67B5DC25" w14:textId="2E3920F9" w:rsidR="00EB1E5D" w:rsidRDefault="00EB1E5D" w:rsidP="00EB1E5D">
            <w:pPr>
              <w:pStyle w:val="TableArial11"/>
              <w:tabs>
                <w:tab w:val="left" w:pos="628"/>
              </w:tabs>
              <w:ind w:left="567" w:hanging="567"/>
            </w:pPr>
            <w:r>
              <w:t xml:space="preserve">(d)      in an importing mode, is that input up to which an </w:t>
            </w:r>
            <w:r w:rsidRPr="00C67361">
              <w:rPr>
                <w:b/>
              </w:rPr>
              <w:t>Electricity Storage Module</w:t>
            </w:r>
            <w:r>
              <w:t xml:space="preserve"> was designed to operate being the maximum continuous electric input which the </w:t>
            </w:r>
            <w:r w:rsidRPr="00C67361">
              <w:rPr>
                <w:b/>
              </w:rPr>
              <w:t>Electricity Storage Module</w:t>
            </w:r>
            <w:r>
              <w:t xml:space="preserve"> was designed to achieve under normal operating conditions. In an exporting mode is:- </w:t>
            </w:r>
          </w:p>
          <w:p w14:paraId="02AEF52D" w14:textId="51072C81" w:rsidR="00EB1E5D" w:rsidRDefault="00EB1E5D" w:rsidP="00EB1E5D">
            <w:pPr>
              <w:pStyle w:val="TableArial11"/>
              <w:ind w:left="1134" w:hanging="567"/>
            </w:pPr>
            <w:r>
              <w:t xml:space="preserve">(i)        that output up to which the </w:t>
            </w:r>
            <w:r w:rsidRPr="00C67361">
              <w:rPr>
                <w:b/>
              </w:rPr>
              <w:t>Synchronous Electricity Storage Unit</w:t>
            </w:r>
            <w:r>
              <w:t xml:space="preserve"> was designed to operate (Calculated as specified in </w:t>
            </w:r>
            <w:r w:rsidRPr="00C67361">
              <w:rPr>
                <w:b/>
              </w:rPr>
              <w:t>British Standard BS</w:t>
            </w:r>
            <w:r>
              <w:t xml:space="preserve"> EN 60034 – 1: 1995); or </w:t>
            </w:r>
          </w:p>
          <w:p w14:paraId="4990C4A1" w14:textId="371B1529" w:rsidR="00EB1E5D" w:rsidRPr="007E0B31" w:rsidRDefault="00EB1E5D" w:rsidP="00EB1E5D">
            <w:pPr>
              <w:pStyle w:val="TableArial11"/>
              <w:ind w:left="1134" w:hanging="567"/>
              <w:rPr>
                <w:rFonts w:cs="Arial"/>
                <w:b/>
                <w:u w:val="single"/>
              </w:rPr>
            </w:pPr>
            <w:r>
              <w:t xml:space="preserve">(ii)      the nominal rating for the MW output of a </w:t>
            </w:r>
            <w:r w:rsidRPr="00C614EB">
              <w:rPr>
                <w:b/>
              </w:rPr>
              <w:t>Non-Synchronous Electricity Storage Module</w:t>
            </w:r>
            <w:r>
              <w:t xml:space="preserve"> being the maximum continuous electric output power which the </w:t>
            </w:r>
            <w:r w:rsidRPr="00C614EB">
              <w:rPr>
                <w:b/>
              </w:rPr>
              <w:t>Non-Synchronous Electricity Storage Module</w:t>
            </w:r>
            <w:r>
              <w:t xml:space="preserve"> was designed to achieve under normal operating conditions.</w:t>
            </w:r>
          </w:p>
        </w:tc>
      </w:tr>
      <w:tr w:rsidR="00EB1E5D" w:rsidRPr="007E0B31" w14:paraId="273F78B3" w14:textId="77777777" w:rsidTr="490DE6A8">
        <w:trPr>
          <w:cantSplit/>
        </w:trPr>
        <w:tc>
          <w:tcPr>
            <w:tcW w:w="2884" w:type="dxa"/>
          </w:tcPr>
          <w:p w14:paraId="536CA4E9" w14:textId="77777777" w:rsidR="00EB1E5D" w:rsidRPr="007E0B31" w:rsidRDefault="00EB1E5D" w:rsidP="00EB1E5D">
            <w:pPr>
              <w:pStyle w:val="Arial11Bold"/>
              <w:rPr>
                <w:rFonts w:cs="Arial"/>
              </w:rPr>
            </w:pPr>
            <w:r w:rsidRPr="007E0B31">
              <w:rPr>
                <w:rFonts w:cs="Arial"/>
              </w:rPr>
              <w:t>Reactive Despatch Instruction</w:t>
            </w:r>
          </w:p>
        </w:tc>
        <w:tc>
          <w:tcPr>
            <w:tcW w:w="6634" w:type="dxa"/>
          </w:tcPr>
          <w:p w14:paraId="09FF6E84"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EB1E5D" w:rsidRPr="007E0B31" w14:paraId="109CC66C" w14:textId="77777777" w:rsidTr="490DE6A8">
        <w:trPr>
          <w:cantSplit/>
        </w:trPr>
        <w:tc>
          <w:tcPr>
            <w:tcW w:w="2884" w:type="dxa"/>
          </w:tcPr>
          <w:p w14:paraId="49062E17" w14:textId="77777777" w:rsidR="00EB1E5D" w:rsidRPr="007E0B31" w:rsidRDefault="00EB1E5D" w:rsidP="00EB1E5D">
            <w:pPr>
              <w:pStyle w:val="Arial11Bold"/>
              <w:rPr>
                <w:rFonts w:cs="Arial"/>
              </w:rPr>
            </w:pPr>
            <w:r w:rsidRPr="007E0B31">
              <w:rPr>
                <w:rFonts w:cs="Arial"/>
              </w:rPr>
              <w:lastRenderedPageBreak/>
              <w:t>Reactive Despatch Network Restriction</w:t>
            </w:r>
          </w:p>
        </w:tc>
        <w:tc>
          <w:tcPr>
            <w:tcW w:w="6634" w:type="dxa"/>
          </w:tcPr>
          <w:p w14:paraId="0D22F1A4" w14:textId="6CDB39AC" w:rsidR="00EB1E5D" w:rsidRPr="007E0B31" w:rsidRDefault="00EB1E5D" w:rsidP="00EB1E5D">
            <w:pPr>
              <w:pStyle w:val="TableArial11"/>
              <w:rPr>
                <w:rFonts w:cs="Arial"/>
              </w:rPr>
            </w:pPr>
            <w:r w:rsidRPr="007E0B31">
              <w:rPr>
                <w:rFonts w:cs="Arial"/>
              </w:rPr>
              <w:t xml:space="preserve">A restriction placed upon an </w:t>
            </w:r>
            <w:r w:rsidRPr="007E0B31">
              <w:rPr>
                <w:rFonts w:cs="Arial"/>
                <w:b/>
              </w:rPr>
              <w:t>Embedded Power Generating Module</w:t>
            </w:r>
            <w:r w:rsidRPr="007E0B31">
              <w:rPr>
                <w:rFonts w:cs="Arial"/>
              </w:rPr>
              <w:t xml:space="preserve">, </w:t>
            </w:r>
            <w:r w:rsidRPr="007E0B31">
              <w:rPr>
                <w:rFonts w:cs="Arial"/>
                <w:b/>
              </w:rPr>
              <w:t>Embedded Generating Unit</w:t>
            </w:r>
            <w:r w:rsidRPr="007E0B31">
              <w:rPr>
                <w:rFonts w:cs="Arial"/>
              </w:rPr>
              <w:t xml:space="preserve">, </w:t>
            </w:r>
            <w:r w:rsidRPr="007E0B31">
              <w:rPr>
                <w:rFonts w:cs="Arial"/>
                <w:b/>
              </w:rPr>
              <w:t>Embedded Power Park Module</w:t>
            </w:r>
            <w:r w:rsidRPr="007E0B31">
              <w:rPr>
                <w:rFonts w:cs="Arial"/>
              </w:rPr>
              <w:t xml:space="preserve"> or </w:t>
            </w:r>
            <w:r w:rsidRPr="007E0B31">
              <w:rPr>
                <w:rFonts w:cs="Arial"/>
                <w:b/>
              </w:rPr>
              <w:t>DC Converter</w:t>
            </w:r>
            <w:r w:rsidRPr="007E0B31">
              <w:rPr>
                <w:rFonts w:cs="Arial"/>
              </w:rPr>
              <w:t xml:space="preserve"> at an </w:t>
            </w:r>
            <w:r w:rsidRPr="007E0B31">
              <w:rPr>
                <w:rFonts w:cs="Arial"/>
                <w:b/>
              </w:rPr>
              <w:t xml:space="preserve">Embedded DC Converter Station </w:t>
            </w:r>
            <w:r w:rsidRPr="007E0B31">
              <w:rPr>
                <w:rFonts w:cs="Arial"/>
              </w:rPr>
              <w:t>or</w:t>
            </w:r>
            <w:r w:rsidRPr="007E0B31">
              <w:rPr>
                <w:rFonts w:cs="Arial"/>
                <w:b/>
              </w:rPr>
              <w:t xml:space="preserve"> HVDC Converter  </w:t>
            </w:r>
            <w:r w:rsidRPr="007E0B31">
              <w:rPr>
                <w:rFonts w:cs="Arial"/>
              </w:rPr>
              <w:t xml:space="preserve">at an </w:t>
            </w:r>
            <w:r w:rsidRPr="007E0B31">
              <w:rPr>
                <w:rFonts w:cs="Arial"/>
                <w:b/>
              </w:rPr>
              <w:t xml:space="preserve">Embedded HVDC Converter Station </w:t>
            </w:r>
            <w:r w:rsidRPr="007E0B31">
              <w:rPr>
                <w:rFonts w:cs="Arial"/>
              </w:rPr>
              <w:t xml:space="preserve">by the </w:t>
            </w:r>
            <w:r w:rsidRPr="007E0B31">
              <w:rPr>
                <w:rFonts w:cs="Arial"/>
                <w:b/>
              </w:rPr>
              <w:t>Network Operator</w:t>
            </w:r>
            <w:r w:rsidRPr="007E0B31">
              <w:rPr>
                <w:rFonts w:cs="Arial"/>
              </w:rPr>
              <w:t xml:space="preserve"> that prevents the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in question (as applicable) from complying with any </w:t>
            </w:r>
            <w:r w:rsidRPr="007E0B31">
              <w:rPr>
                <w:rFonts w:cs="Arial"/>
                <w:b/>
              </w:rPr>
              <w:t>Reactive Despatch Instruction</w:t>
            </w:r>
            <w:r w:rsidRPr="007E0B31">
              <w:rPr>
                <w:rFonts w:cs="Arial"/>
              </w:rPr>
              <w:t xml:space="preserve"> with respect to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DC Converter</w:t>
            </w:r>
            <w:r w:rsidRPr="007E0B31">
              <w:rPr>
                <w:rFonts w:cs="Arial"/>
              </w:rPr>
              <w:t xml:space="preserve"> at a </w:t>
            </w:r>
            <w:r w:rsidRPr="007E0B31">
              <w:rPr>
                <w:rFonts w:cs="Arial"/>
                <w:b/>
              </w:rPr>
              <w:t xml:space="preserve">DC Converter Station </w:t>
            </w:r>
            <w:r w:rsidRPr="007E0B31">
              <w:rPr>
                <w:rFonts w:cs="Arial"/>
              </w:rPr>
              <w:t>or</w:t>
            </w:r>
            <w:r w:rsidRPr="007E0B31">
              <w:rPr>
                <w:rFonts w:cs="Arial"/>
                <w:b/>
              </w:rPr>
              <w:t xml:space="preserve"> HVDC Converter</w:t>
            </w:r>
            <w:r w:rsidRPr="007E0B31">
              <w:rPr>
                <w:rFonts w:cs="Arial"/>
              </w:rPr>
              <w:t xml:space="preserve"> at a </w:t>
            </w:r>
            <w:r w:rsidRPr="007E0B31">
              <w:rPr>
                <w:rFonts w:cs="Arial"/>
                <w:b/>
              </w:rPr>
              <w:t>HVDC Converter Station</w:t>
            </w:r>
            <w:r w:rsidRPr="007E0B31">
              <w:rPr>
                <w:rFonts w:cs="Arial"/>
              </w:rPr>
              <w:t xml:space="preserve">, whether to provide </w:t>
            </w:r>
            <w:proofErr w:type="spellStart"/>
            <w:r w:rsidRPr="0079139F">
              <w:rPr>
                <w:rFonts w:cs="Arial"/>
              </w:rPr>
              <w:t>MVArs</w:t>
            </w:r>
            <w:proofErr w:type="spellEnd"/>
            <w:r w:rsidRPr="007E0B31">
              <w:rPr>
                <w:rFonts w:cs="Arial"/>
              </w:rPr>
              <w:t xml:space="preserve"> over the range referred to in CC 6.3.2, ECC.6.3.2 or otherwise.</w:t>
            </w:r>
          </w:p>
        </w:tc>
      </w:tr>
      <w:tr w:rsidR="00EB1E5D" w:rsidRPr="0079139F" w14:paraId="41F1D243" w14:textId="77777777" w:rsidTr="490DE6A8">
        <w:trPr>
          <w:cantSplit/>
        </w:trPr>
        <w:tc>
          <w:tcPr>
            <w:tcW w:w="2884" w:type="dxa"/>
          </w:tcPr>
          <w:p w14:paraId="09E990EB" w14:textId="53E66CB7" w:rsidR="00EB1E5D" w:rsidRPr="0079139F" w:rsidRDefault="00EB1E5D" w:rsidP="00EB1E5D">
            <w:pPr>
              <w:pStyle w:val="Arial11Bold"/>
              <w:rPr>
                <w:rFonts w:cs="Arial"/>
              </w:rPr>
            </w:pPr>
            <w:r>
              <w:rPr>
                <w:rFonts w:cs="Arial"/>
              </w:rPr>
              <w:t xml:space="preserve">Reactive Despatch to Zero </w:t>
            </w:r>
            <w:proofErr w:type="spellStart"/>
            <w:r>
              <w:rPr>
                <w:rFonts w:cs="Arial"/>
              </w:rPr>
              <w:t>Mvar</w:t>
            </w:r>
            <w:proofErr w:type="spellEnd"/>
            <w:r>
              <w:rPr>
                <w:rFonts w:cs="Arial"/>
              </w:rPr>
              <w:t xml:space="preserve"> Network Restriction</w:t>
            </w:r>
          </w:p>
        </w:tc>
        <w:tc>
          <w:tcPr>
            <w:tcW w:w="6634" w:type="dxa"/>
          </w:tcPr>
          <w:p w14:paraId="606947BC" w14:textId="0AF66AB6" w:rsidR="00EB1E5D" w:rsidRPr="0079139F" w:rsidRDefault="00EB1E5D" w:rsidP="00EB1E5D">
            <w:pPr>
              <w:pStyle w:val="TableArial11"/>
              <w:rPr>
                <w:rFonts w:cs="Arial"/>
              </w:rPr>
            </w:pPr>
            <w:r w:rsidRPr="00AE7FBE">
              <w:rPr>
                <w:rFonts w:cs="Arial"/>
              </w:rPr>
              <w:t xml:space="preserve">A </w:t>
            </w:r>
            <w:r w:rsidRPr="00A87826">
              <w:rPr>
                <w:rFonts w:cs="Arial"/>
                <w:b/>
                <w:bCs/>
              </w:rPr>
              <w:t>Reactive Despatch Network Restriction</w:t>
            </w:r>
            <w:r w:rsidRPr="00AE7FBE">
              <w:rPr>
                <w:rFonts w:cs="Arial"/>
              </w:rPr>
              <w:t xml:space="preserve"> which prevents an </w:t>
            </w:r>
            <w:r w:rsidRPr="00A87826">
              <w:rPr>
                <w:rFonts w:cs="Arial"/>
                <w:b/>
                <w:bCs/>
              </w:rPr>
              <w:t>Embedded Power Generating Module</w:t>
            </w:r>
            <w:r>
              <w:rPr>
                <w:rFonts w:cs="Arial"/>
              </w:rPr>
              <w:t xml:space="preserve">, an </w:t>
            </w:r>
            <w:r w:rsidRPr="00A87826">
              <w:rPr>
                <w:rFonts w:cs="Arial"/>
                <w:b/>
                <w:bCs/>
              </w:rPr>
              <w:t>Embedded Generating Unit</w:t>
            </w:r>
            <w:r w:rsidRPr="00AE7FBE">
              <w:rPr>
                <w:rFonts w:cs="Arial"/>
              </w:rPr>
              <w:t xml:space="preserve">, </w:t>
            </w:r>
            <w:r w:rsidRPr="00A87826">
              <w:rPr>
                <w:rFonts w:cs="Arial"/>
                <w:b/>
                <w:bCs/>
              </w:rPr>
              <w:t>Embedded Power Park Module</w:t>
            </w:r>
            <w:r>
              <w:rPr>
                <w:rFonts w:cs="Arial"/>
              </w:rPr>
              <w:t>,</w:t>
            </w:r>
            <w:r w:rsidRPr="00AE7FBE">
              <w:rPr>
                <w:rFonts w:cs="Arial"/>
              </w:rPr>
              <w:t xml:space="preserve"> </w:t>
            </w:r>
            <w:r w:rsidRPr="00A87826">
              <w:rPr>
                <w:rFonts w:cs="Arial"/>
                <w:b/>
                <w:bCs/>
              </w:rPr>
              <w:t>Embedded HVDC System</w:t>
            </w:r>
            <w:r w:rsidRPr="00A87826">
              <w:rPr>
                <w:rFonts w:cs="Arial"/>
              </w:rPr>
              <w:t>,</w:t>
            </w:r>
            <w:r>
              <w:rPr>
                <w:rFonts w:cs="Arial"/>
                <w:b/>
                <w:bCs/>
              </w:rPr>
              <w:t xml:space="preserve"> HVDC Converter</w:t>
            </w:r>
            <w:r>
              <w:rPr>
                <w:rFonts w:cs="Arial"/>
              </w:rPr>
              <w:t xml:space="preserve"> at an </w:t>
            </w:r>
            <w:r w:rsidRPr="00A87826">
              <w:rPr>
                <w:rFonts w:cs="Arial"/>
                <w:b/>
                <w:bCs/>
              </w:rPr>
              <w:t>Embedded HVDC Converter Station</w:t>
            </w:r>
            <w:r>
              <w:rPr>
                <w:rFonts w:cs="Arial"/>
              </w:rPr>
              <w:t xml:space="preserve"> </w:t>
            </w:r>
            <w:r w:rsidRPr="00AE7FBE">
              <w:rPr>
                <w:rFonts w:cs="Arial"/>
              </w:rPr>
              <w:t xml:space="preserve">or </w:t>
            </w:r>
            <w:r w:rsidRPr="00A87826">
              <w:rPr>
                <w:rFonts w:cs="Arial"/>
                <w:b/>
                <w:bCs/>
              </w:rPr>
              <w:t>DC Converter</w:t>
            </w:r>
            <w:r w:rsidRPr="00AE7FBE">
              <w:rPr>
                <w:rFonts w:cs="Arial"/>
              </w:rPr>
              <w:t xml:space="preserve"> at an </w:t>
            </w:r>
            <w:r w:rsidRPr="00A87826">
              <w:rPr>
                <w:rFonts w:cs="Arial"/>
                <w:b/>
                <w:bCs/>
              </w:rPr>
              <w:t>Embedded DC Converter Station</w:t>
            </w:r>
            <w:r w:rsidRPr="00AE7FBE">
              <w:rPr>
                <w:rFonts w:cs="Arial"/>
              </w:rPr>
              <w:t xml:space="preserve"> from supplying power at zero MVAr at all </w:t>
            </w:r>
            <w:r w:rsidRPr="00A87826">
              <w:rPr>
                <w:rFonts w:cs="Arial"/>
                <w:b/>
                <w:bCs/>
              </w:rPr>
              <w:t>Active Power</w:t>
            </w:r>
            <w:r w:rsidRPr="00AE7FBE">
              <w:rPr>
                <w:rFonts w:cs="Arial"/>
              </w:rPr>
              <w:t xml:space="preserve"> output levels up to and including </w:t>
            </w:r>
            <w:r w:rsidRPr="00A87826">
              <w:rPr>
                <w:rFonts w:cs="Arial"/>
                <w:b/>
                <w:bCs/>
              </w:rPr>
              <w:t>Rated MW</w:t>
            </w:r>
            <w:r w:rsidRPr="00AE7FBE">
              <w:rPr>
                <w:rFonts w:cs="Arial"/>
              </w:rPr>
              <w:t xml:space="preserve"> at the </w:t>
            </w:r>
            <w:r w:rsidRPr="00A87826">
              <w:rPr>
                <w:rFonts w:cs="Arial"/>
                <w:b/>
                <w:bCs/>
              </w:rPr>
              <w:t>Grid Entry Point</w:t>
            </w:r>
            <w:r w:rsidRPr="00AE7FBE">
              <w:rPr>
                <w:rFonts w:cs="Arial"/>
              </w:rPr>
              <w:t xml:space="preserve"> (or </w:t>
            </w:r>
            <w:r w:rsidRPr="00A87826">
              <w:rPr>
                <w:rFonts w:cs="Arial"/>
                <w:b/>
                <w:bCs/>
              </w:rPr>
              <w:t>User System Entry Point</w:t>
            </w:r>
            <w:r w:rsidRPr="00AE7FBE">
              <w:rPr>
                <w:rFonts w:cs="Arial"/>
              </w:rPr>
              <w:t xml:space="preserve"> if </w:t>
            </w:r>
            <w:r w:rsidRPr="00A87826">
              <w:rPr>
                <w:rFonts w:cs="Arial"/>
                <w:b/>
                <w:bCs/>
              </w:rPr>
              <w:t>Embedded</w:t>
            </w:r>
            <w:r w:rsidRPr="00AE7FBE">
              <w:rPr>
                <w:rFonts w:cs="Arial"/>
              </w:rPr>
              <w:t>).</w:t>
            </w:r>
          </w:p>
        </w:tc>
      </w:tr>
      <w:tr w:rsidR="00EB1E5D" w:rsidRPr="007E0B31" w14:paraId="46314AF8" w14:textId="77777777" w:rsidTr="490DE6A8">
        <w:trPr>
          <w:cantSplit/>
        </w:trPr>
        <w:tc>
          <w:tcPr>
            <w:tcW w:w="2884" w:type="dxa"/>
          </w:tcPr>
          <w:p w14:paraId="6974C64B" w14:textId="77777777" w:rsidR="00EB1E5D" w:rsidRPr="007E0B31" w:rsidRDefault="00EB1E5D" w:rsidP="00EB1E5D">
            <w:pPr>
              <w:pStyle w:val="Arial11Bold"/>
              <w:rPr>
                <w:rFonts w:cs="Arial"/>
              </w:rPr>
            </w:pPr>
            <w:r w:rsidRPr="007E0B31">
              <w:rPr>
                <w:rFonts w:cs="Arial"/>
              </w:rPr>
              <w:t>Reactive Energy</w:t>
            </w:r>
          </w:p>
        </w:tc>
        <w:tc>
          <w:tcPr>
            <w:tcW w:w="6634" w:type="dxa"/>
          </w:tcPr>
          <w:p w14:paraId="3FE819C4" w14:textId="77777777" w:rsidR="00EB1E5D" w:rsidRPr="007E0B31" w:rsidRDefault="00EB1E5D" w:rsidP="00EB1E5D">
            <w:pPr>
              <w:pStyle w:val="TableArial11"/>
              <w:rPr>
                <w:rFonts w:cs="Arial"/>
              </w:rPr>
            </w:pPr>
            <w:r w:rsidRPr="007E0B31">
              <w:rPr>
                <w:rFonts w:cs="Arial"/>
              </w:rPr>
              <w:t xml:space="preserve">The integral with respect to time of the </w:t>
            </w:r>
            <w:r w:rsidRPr="007E0B31">
              <w:rPr>
                <w:rFonts w:cs="Arial"/>
                <w:b/>
              </w:rPr>
              <w:t>Reactive Power</w:t>
            </w:r>
            <w:r w:rsidRPr="007E0B31">
              <w:rPr>
                <w:rFonts w:cs="Arial"/>
              </w:rPr>
              <w:t>.</w:t>
            </w:r>
          </w:p>
        </w:tc>
      </w:tr>
      <w:tr w:rsidR="00EB1E5D" w:rsidRPr="007E0B31" w14:paraId="4C6A9206" w14:textId="77777777" w:rsidTr="490DE6A8">
        <w:trPr>
          <w:cantSplit/>
        </w:trPr>
        <w:tc>
          <w:tcPr>
            <w:tcW w:w="2884" w:type="dxa"/>
          </w:tcPr>
          <w:p w14:paraId="6C15F2F8" w14:textId="77777777" w:rsidR="00EB1E5D" w:rsidRPr="007E0B31" w:rsidRDefault="00EB1E5D" w:rsidP="00EB1E5D">
            <w:pPr>
              <w:pStyle w:val="Arial11Bold"/>
              <w:rPr>
                <w:rFonts w:cs="Arial"/>
              </w:rPr>
            </w:pPr>
            <w:r w:rsidRPr="007E0B31">
              <w:rPr>
                <w:rFonts w:cs="Arial"/>
              </w:rPr>
              <w:t>Reactive Power</w:t>
            </w:r>
          </w:p>
        </w:tc>
        <w:tc>
          <w:tcPr>
            <w:tcW w:w="6634" w:type="dxa"/>
          </w:tcPr>
          <w:p w14:paraId="2116FCFF" w14:textId="77777777" w:rsidR="00EB1E5D" w:rsidRPr="007E0B31" w:rsidRDefault="00EB1E5D" w:rsidP="00EB1E5D">
            <w:pPr>
              <w:pStyle w:val="TableArial11"/>
              <w:rPr>
                <w:rFonts w:cs="Arial"/>
              </w:rPr>
            </w:pPr>
            <w:r w:rsidRPr="007E0B31">
              <w:rPr>
                <w:rFonts w:cs="Arial"/>
              </w:rPr>
              <w:t xml:space="preserve">The product of voltage and current and the sine of the phase angle between them measured in units of voltamperes reactive and standard multiples thereof, </w:t>
            </w:r>
            <w:proofErr w:type="spellStart"/>
            <w:r w:rsidRPr="007E0B31">
              <w:rPr>
                <w:rFonts w:cs="Arial"/>
              </w:rPr>
              <w:t>ie</w:t>
            </w:r>
            <w:proofErr w:type="spellEnd"/>
            <w:r w:rsidRPr="007E0B31">
              <w:rPr>
                <w:rFonts w:cs="Arial"/>
              </w:rPr>
              <w:t>:</w:t>
            </w:r>
          </w:p>
          <w:p w14:paraId="09F48181" w14:textId="77777777" w:rsidR="00EB1E5D" w:rsidRPr="007E0B31" w:rsidRDefault="00EB1E5D" w:rsidP="00EB1E5D">
            <w:pPr>
              <w:pStyle w:val="TableArial11"/>
              <w:rPr>
                <w:rFonts w:cs="Arial"/>
              </w:rPr>
            </w:pPr>
            <w:r w:rsidRPr="007E0B31">
              <w:rPr>
                <w:rFonts w:cs="Arial"/>
              </w:rPr>
              <w:t xml:space="preserve">1000 </w:t>
            </w:r>
            <w:proofErr w:type="spellStart"/>
            <w:r w:rsidRPr="007E0B31">
              <w:rPr>
                <w:rFonts w:cs="Arial"/>
              </w:rPr>
              <w:t>VAr</w:t>
            </w:r>
            <w:proofErr w:type="spellEnd"/>
            <w:r w:rsidRPr="007E0B31">
              <w:rPr>
                <w:rFonts w:cs="Arial"/>
              </w:rPr>
              <w:t xml:space="preserve"> = 1 </w:t>
            </w:r>
            <w:proofErr w:type="spellStart"/>
            <w:r w:rsidRPr="007E0B31">
              <w:rPr>
                <w:rFonts w:cs="Arial"/>
              </w:rPr>
              <w:t>kVAr</w:t>
            </w:r>
            <w:proofErr w:type="spellEnd"/>
          </w:p>
          <w:p w14:paraId="0418F48E" w14:textId="31407A1D" w:rsidR="00EB1E5D" w:rsidRPr="007E0B31" w:rsidRDefault="00EB1E5D" w:rsidP="00EB1E5D">
            <w:pPr>
              <w:pStyle w:val="TableArial11"/>
              <w:rPr>
                <w:rFonts w:cs="Arial"/>
              </w:rPr>
            </w:pPr>
            <w:r w:rsidRPr="007E0B31">
              <w:rPr>
                <w:rFonts w:cs="Arial"/>
              </w:rPr>
              <w:t xml:space="preserve">1000 </w:t>
            </w:r>
            <w:proofErr w:type="spellStart"/>
            <w:r w:rsidRPr="007E0B31">
              <w:rPr>
                <w:rFonts w:cs="Arial"/>
              </w:rPr>
              <w:t>kVAr</w:t>
            </w:r>
            <w:proofErr w:type="spellEnd"/>
            <w:r w:rsidRPr="007E0B31">
              <w:rPr>
                <w:rFonts w:cs="Arial"/>
              </w:rPr>
              <w:t xml:space="preserve"> = 1 </w:t>
            </w:r>
            <w:r w:rsidRPr="0079139F">
              <w:rPr>
                <w:rFonts w:cs="Arial"/>
              </w:rPr>
              <w:t>MVAr</w:t>
            </w:r>
          </w:p>
        </w:tc>
      </w:tr>
      <w:tr w:rsidR="00EB1E5D" w:rsidRPr="007E0B31" w14:paraId="3CD853A2" w14:textId="77777777" w:rsidTr="490DE6A8">
        <w:trPr>
          <w:cantSplit/>
        </w:trPr>
        <w:tc>
          <w:tcPr>
            <w:tcW w:w="2884" w:type="dxa"/>
          </w:tcPr>
          <w:p w14:paraId="2F70D0FD" w14:textId="77777777" w:rsidR="00EB1E5D" w:rsidRPr="007E0B31" w:rsidRDefault="00EB1E5D" w:rsidP="00EB1E5D">
            <w:pPr>
              <w:pStyle w:val="Arial11Bold"/>
              <w:rPr>
                <w:rFonts w:cs="Arial"/>
              </w:rPr>
            </w:pPr>
            <w:r w:rsidRPr="007E0B31">
              <w:rPr>
                <w:rFonts w:cs="Arial"/>
              </w:rPr>
              <w:t xml:space="preserve">Record of Inter-System Safety Precautions </w:t>
            </w:r>
            <w:r w:rsidRPr="007E0B31">
              <w:rPr>
                <w:rFonts w:cs="Arial"/>
                <w:b w:val="0"/>
              </w:rPr>
              <w:t>or</w:t>
            </w:r>
            <w:r w:rsidRPr="007E0B31">
              <w:rPr>
                <w:rFonts w:cs="Arial"/>
              </w:rPr>
              <w:t xml:space="preserve"> RISSP</w:t>
            </w:r>
          </w:p>
        </w:tc>
        <w:tc>
          <w:tcPr>
            <w:tcW w:w="6634" w:type="dxa"/>
          </w:tcPr>
          <w:p w14:paraId="160E4777" w14:textId="77777777" w:rsidR="00EB1E5D" w:rsidRPr="007E0B31" w:rsidRDefault="00EB1E5D" w:rsidP="00EB1E5D">
            <w:pPr>
              <w:pStyle w:val="TableArial11"/>
              <w:rPr>
                <w:rFonts w:cs="Arial"/>
              </w:rPr>
            </w:pPr>
            <w:r w:rsidRPr="007E0B31">
              <w:rPr>
                <w:rFonts w:cs="Arial"/>
              </w:rPr>
              <w:t xml:space="preserve">A written record of inter-system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compiled in accordance with the provisions of </w:t>
            </w:r>
            <w:r w:rsidRPr="007E0B31">
              <w:rPr>
                <w:rFonts w:cs="Arial"/>
                <w:b/>
              </w:rPr>
              <w:t>OC8</w:t>
            </w:r>
            <w:r w:rsidRPr="007E0B31">
              <w:rPr>
                <w:rFonts w:cs="Arial"/>
              </w:rPr>
              <w:t>.</w:t>
            </w:r>
          </w:p>
        </w:tc>
      </w:tr>
      <w:tr w:rsidR="00EB1E5D" w:rsidRPr="007E0B31" w14:paraId="0FE2CCF3" w14:textId="77777777" w:rsidTr="490DE6A8">
        <w:trPr>
          <w:cantSplit/>
        </w:trPr>
        <w:tc>
          <w:tcPr>
            <w:tcW w:w="2884" w:type="dxa"/>
          </w:tcPr>
          <w:p w14:paraId="4CA01335" w14:textId="11F1E4DD" w:rsidR="00EB1E5D" w:rsidRPr="007E0B31" w:rsidRDefault="00EB1E5D" w:rsidP="00EB1E5D">
            <w:pPr>
              <w:pStyle w:val="Arial11Bold"/>
              <w:rPr>
                <w:rFonts w:cs="Arial"/>
              </w:rPr>
            </w:pPr>
            <w:r>
              <w:t>Regenerative Braking</w:t>
            </w:r>
          </w:p>
        </w:tc>
        <w:tc>
          <w:tcPr>
            <w:tcW w:w="6634" w:type="dxa"/>
          </w:tcPr>
          <w:p w14:paraId="340DC8F2" w14:textId="18ACDBC8" w:rsidR="00EB1E5D" w:rsidRPr="007E0B31" w:rsidRDefault="00EB1E5D" w:rsidP="00EB1E5D">
            <w:pPr>
              <w:pStyle w:val="TableArial11"/>
              <w:rPr>
                <w:rFonts w:cs="Arial"/>
              </w:rPr>
            </w:pPr>
            <w:r>
              <w:t xml:space="preserve">A method of braking in which energy is extracted from the parts braked, which may be returned directly to the </w:t>
            </w:r>
            <w:r w:rsidRPr="00C614EB">
              <w:rPr>
                <w:b/>
              </w:rPr>
              <w:t>System</w:t>
            </w:r>
            <w:r>
              <w:t xml:space="preserve"> and the purpose of the braking is motion control.</w:t>
            </w:r>
          </w:p>
        </w:tc>
      </w:tr>
      <w:tr w:rsidR="00EB1E5D" w:rsidRPr="007E0B31" w14:paraId="02810D1E" w14:textId="77777777" w:rsidTr="490DE6A8">
        <w:trPr>
          <w:cantSplit/>
        </w:trPr>
        <w:tc>
          <w:tcPr>
            <w:tcW w:w="2884" w:type="dxa"/>
          </w:tcPr>
          <w:p w14:paraId="520D388E" w14:textId="77777777" w:rsidR="00EB1E5D" w:rsidRPr="007E0B31" w:rsidRDefault="00EB1E5D" w:rsidP="00EB1E5D">
            <w:pPr>
              <w:pStyle w:val="Arial11Bold"/>
              <w:rPr>
                <w:rFonts w:cs="Arial"/>
              </w:rPr>
            </w:pPr>
            <w:r w:rsidRPr="007E0B31">
              <w:rPr>
                <w:rFonts w:cs="Arial"/>
              </w:rPr>
              <w:lastRenderedPageBreak/>
              <w:t>Registered Capacity</w:t>
            </w:r>
          </w:p>
        </w:tc>
        <w:tc>
          <w:tcPr>
            <w:tcW w:w="6634" w:type="dxa"/>
          </w:tcPr>
          <w:p w14:paraId="603F7D18"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In the case of a </w:t>
            </w:r>
            <w:r w:rsidRPr="007E0B31">
              <w:rPr>
                <w:rFonts w:cs="Arial"/>
                <w:b/>
              </w:rPr>
              <w:t>Generating Unit</w:t>
            </w:r>
            <w:r w:rsidRPr="007E0B31">
              <w:rPr>
                <w:rFonts w:cs="Arial"/>
              </w:rPr>
              <w:t xml:space="preserve"> other than that forming part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or</w:t>
            </w:r>
            <w:r w:rsidRPr="007E0B31">
              <w:rPr>
                <w:rFonts w:cs="Arial"/>
                <w:b/>
                <w:bCs/>
              </w:rPr>
              <w:t xml:space="preserve"> Power Generating Module</w:t>
            </w:r>
            <w:r w:rsidRPr="007E0B31">
              <w:rPr>
                <w:rFonts w:cs="Arial"/>
              </w:rPr>
              <w:t xml:space="preserve">, the normal full load capacity of a </w:t>
            </w:r>
            <w:r w:rsidRPr="007E0B31">
              <w:rPr>
                <w:rFonts w:cs="Arial"/>
                <w:b/>
              </w:rPr>
              <w:t>Generating Unit</w:t>
            </w:r>
            <w:r w:rsidRPr="007E0B31">
              <w:rPr>
                <w:rFonts w:cs="Arial"/>
              </w:rPr>
              <w:t xml:space="preserve"> as declared by the </w:t>
            </w:r>
            <w:r w:rsidRPr="007E0B31">
              <w:rPr>
                <w:rFonts w:cs="Arial"/>
                <w:b/>
              </w:rPr>
              <w:t>Generator</w:t>
            </w:r>
            <w:r w:rsidRPr="007E0B31">
              <w:rPr>
                <w:rFonts w:cs="Arial"/>
              </w:rPr>
              <w:t xml:space="preserve">, less the MW consumed by the </w:t>
            </w:r>
            <w:r w:rsidRPr="007E0B31">
              <w:rPr>
                <w:rFonts w:cs="Arial"/>
                <w:b/>
              </w:rPr>
              <w:t>Generating Unit</w:t>
            </w:r>
            <w:r w:rsidRPr="007E0B31">
              <w:rPr>
                <w:rFonts w:cs="Arial"/>
              </w:rPr>
              <w:t xml:space="preserve"> through the </w:t>
            </w:r>
            <w:r w:rsidRPr="007E0B31">
              <w:rPr>
                <w:rFonts w:cs="Arial"/>
                <w:b/>
              </w:rPr>
              <w:t>Generating Unit’s</w:t>
            </w:r>
            <w:r w:rsidRPr="007E0B31">
              <w:rPr>
                <w:rFonts w:cs="Arial"/>
              </w:rPr>
              <w:t xml:space="preserve"> </w:t>
            </w:r>
            <w:r w:rsidRPr="007E0B31">
              <w:rPr>
                <w:rFonts w:cs="Arial"/>
                <w:b/>
              </w:rPr>
              <w:t>Unit Transformer</w:t>
            </w:r>
            <w:r w:rsidRPr="007E0B31">
              <w:rPr>
                <w:rFonts w:cs="Arial"/>
              </w:rPr>
              <w:t xml:space="preserve"> when producing the same (the resultant figure being expressed in whole MW, or in MW to one decimal place).</w:t>
            </w:r>
          </w:p>
          <w:p w14:paraId="7EAEF5EE" w14:textId="1199837A"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In the case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 xml:space="preserve">owned or operated by a </w:t>
            </w:r>
            <w:r w:rsidRPr="007E0B31">
              <w:rPr>
                <w:rFonts w:cs="Arial"/>
                <w:b/>
                <w:bCs/>
              </w:rPr>
              <w:t>GB Generator</w:t>
            </w:r>
            <w:r w:rsidRPr="007E0B31">
              <w:rPr>
                <w:rFonts w:cs="Arial"/>
              </w:rPr>
              <w:t xml:space="preserve">, the normal full load capacity of the  </w:t>
            </w:r>
            <w:r w:rsidRPr="007E0B31">
              <w:rPr>
                <w:rFonts w:cs="Arial"/>
                <w:b/>
              </w:rPr>
              <w:t>CCGT Module</w:t>
            </w:r>
            <w:r w:rsidRPr="007E0B31">
              <w:rPr>
                <w:rFonts w:cs="Arial"/>
              </w:rPr>
              <w:t xml:space="preserve"> or</w:t>
            </w:r>
            <w:r w:rsidRPr="007E0B31">
              <w:rPr>
                <w:rFonts w:cs="Arial"/>
                <w:b/>
              </w:rPr>
              <w:t xml:space="preserve"> Power Park Module </w:t>
            </w:r>
            <w:r w:rsidRPr="007E0B31">
              <w:rPr>
                <w:rFonts w:cs="Arial"/>
              </w:rPr>
              <w:t>(as the case may be)</w:t>
            </w:r>
            <w:r w:rsidRPr="007E0B31">
              <w:rPr>
                <w:rFonts w:cs="Arial"/>
                <w:b/>
              </w:rPr>
              <w:t xml:space="preserve"> </w:t>
            </w:r>
            <w:r w:rsidRPr="007E0B31">
              <w:rPr>
                <w:rFonts w:cs="Arial"/>
              </w:rPr>
              <w:t xml:space="preserve">as 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being the </w:t>
            </w:r>
            <w:r w:rsidRPr="007E0B31">
              <w:rPr>
                <w:rFonts w:cs="Arial"/>
                <w:b/>
              </w:rPr>
              <w:t xml:space="preserve">Active Power </w:t>
            </w:r>
            <w:r w:rsidRPr="007E0B31">
              <w:rPr>
                <w:rFonts w:cs="Arial"/>
              </w:rPr>
              <w:t xml:space="preserve">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as being deliverable by the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User System Entry Point</w:t>
            </w:r>
            <w:r w:rsidRPr="007E0B31">
              <w:rPr>
                <w:rFonts w:cs="Arial"/>
              </w:rPr>
              <w:t xml:space="preserve">), expressed in whole MW, or in MW to one decimal place.  For the avoidance of doubt </w:t>
            </w:r>
            <w:r w:rsidRPr="007E0B31">
              <w:rPr>
                <w:rFonts w:cs="Arial"/>
                <w:b/>
              </w:rPr>
              <w:t>Maximum Capacity</w:t>
            </w:r>
            <w:r w:rsidRPr="007E0B31">
              <w:rPr>
                <w:rFonts w:cs="Arial"/>
              </w:rPr>
              <w:t xml:space="preserve"> would apply to </w:t>
            </w:r>
            <w:r w:rsidRPr="007E0B31">
              <w:rPr>
                <w:rFonts w:cs="Arial"/>
                <w:b/>
              </w:rPr>
              <w:t>Power Generating Modules</w:t>
            </w:r>
            <w:r w:rsidRPr="007E0B31">
              <w:rPr>
                <w:rFonts w:cs="Arial"/>
              </w:rPr>
              <w:t xml:space="preserve"> which form part of a </w:t>
            </w:r>
            <w:r w:rsidRPr="007E0B31">
              <w:rPr>
                <w:rFonts w:cs="Arial"/>
                <w:b/>
              </w:rPr>
              <w:t>Large</w:t>
            </w:r>
            <w:r w:rsidRPr="007E0B31">
              <w:rPr>
                <w:rFonts w:cs="Arial"/>
              </w:rPr>
              <w:t xml:space="preserve">, </w:t>
            </w:r>
            <w:r w:rsidRPr="007E0B31">
              <w:rPr>
                <w:rFonts w:cs="Arial"/>
                <w:b/>
              </w:rPr>
              <w:t>Medium</w:t>
            </w:r>
            <w:r w:rsidRPr="007E0B31">
              <w:rPr>
                <w:rFonts w:cs="Arial"/>
              </w:rPr>
              <w:t xml:space="preserve"> or </w:t>
            </w:r>
            <w:r w:rsidRPr="007E0B31">
              <w:rPr>
                <w:rFonts w:cs="Arial"/>
                <w:b/>
              </w:rPr>
              <w:t>Small Power Station</w:t>
            </w:r>
            <w:r w:rsidRPr="007E0B31">
              <w:rPr>
                <w:rFonts w:cs="Arial"/>
              </w:rPr>
              <w:t>.</w:t>
            </w:r>
          </w:p>
          <w:p w14:paraId="191DA11A"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In the case of a </w:t>
            </w:r>
            <w:r w:rsidRPr="007E0B31">
              <w:rPr>
                <w:rFonts w:cs="Arial"/>
                <w:b/>
              </w:rPr>
              <w:t>Power Station</w:t>
            </w:r>
            <w:r w:rsidRPr="007E0B31">
              <w:rPr>
                <w:rFonts w:cs="Arial"/>
              </w:rPr>
              <w:t xml:space="preserve">, the maximum amount of </w:t>
            </w:r>
            <w:r w:rsidRPr="007E0B31">
              <w:rPr>
                <w:rFonts w:cs="Arial"/>
                <w:b/>
              </w:rPr>
              <w:t>Active Power</w:t>
            </w:r>
            <w:r w:rsidRPr="007E0B31">
              <w:rPr>
                <w:rFonts w:cs="Arial"/>
              </w:rPr>
              <w:t xml:space="preserve"> deliverable by the </w:t>
            </w:r>
            <w:r w:rsidRPr="007E0B31">
              <w:rPr>
                <w:rFonts w:cs="Arial"/>
                <w:b/>
              </w:rPr>
              <w:t>Power Station</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Power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Generator</w:t>
            </w:r>
            <w:r w:rsidRPr="007E0B31">
              <w:rPr>
                <w:rFonts w:cs="Arial"/>
              </w:rPr>
              <w:t xml:space="preserve">, expressed in whole MW, or in MW to one decimal place. The maximum </w:t>
            </w:r>
            <w:r w:rsidRPr="007E0B31">
              <w:rPr>
                <w:rFonts w:cs="Arial"/>
                <w:b/>
              </w:rPr>
              <w:t>Active Power</w:t>
            </w:r>
            <w:r w:rsidRPr="007E0B31">
              <w:rPr>
                <w:rFonts w:cs="Arial"/>
              </w:rPr>
              <w:t xml:space="preserve"> deliverable is the maximum amount deliverable simultaneously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and/or</w:t>
            </w:r>
            <w:r w:rsidRPr="007E0B31">
              <w:rPr>
                <w:rFonts w:cs="Arial"/>
                <w:b/>
              </w:rPr>
              <w:t xml:space="preserve"> Power Park Modules</w:t>
            </w:r>
            <w:r w:rsidRPr="007E0B31">
              <w:rPr>
                <w:rFonts w:cs="Arial"/>
              </w:rPr>
              <w:t xml:space="preserve"> less the MW consumed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in producing that </w:t>
            </w:r>
            <w:r w:rsidRPr="007E0B31">
              <w:rPr>
                <w:rFonts w:cs="Arial"/>
                <w:b/>
              </w:rPr>
              <w:t xml:space="preserve">Active Power </w:t>
            </w:r>
            <w:r w:rsidRPr="007E0B31">
              <w:rPr>
                <w:rFonts w:cs="Arial"/>
              </w:rPr>
              <w:t xml:space="preserve">and forming part of a </w:t>
            </w:r>
            <w:r w:rsidRPr="007E0B31">
              <w:rPr>
                <w:rFonts w:cs="Arial"/>
                <w:b/>
              </w:rPr>
              <w:t>Power Station</w:t>
            </w:r>
            <w:r w:rsidRPr="007E0B31">
              <w:rPr>
                <w:rFonts w:cs="Arial"/>
              </w:rPr>
              <w:t>.</w:t>
            </w:r>
          </w:p>
          <w:p w14:paraId="20BA1CD1" w14:textId="77777777" w:rsidR="00EB1E5D" w:rsidRPr="007E0B31" w:rsidRDefault="00EB1E5D" w:rsidP="00EB1E5D">
            <w:pPr>
              <w:pStyle w:val="TableArial11"/>
              <w:ind w:left="567" w:hanging="567"/>
              <w:rPr>
                <w:rFonts w:cs="Arial"/>
              </w:rPr>
            </w:pPr>
            <w:r w:rsidRPr="007E0B31">
              <w:rPr>
                <w:rFonts w:cs="Arial"/>
              </w:rPr>
              <w:t>(d)</w:t>
            </w:r>
            <w:r w:rsidRPr="007E0B31">
              <w:rPr>
                <w:rFonts w:cs="Arial"/>
              </w:rPr>
              <w:tab/>
              <w:t xml:space="preserve">In the case of a </w:t>
            </w:r>
            <w:r w:rsidRPr="007E0B31">
              <w:rPr>
                <w:rFonts w:cs="Arial"/>
                <w:b/>
              </w:rPr>
              <w:t>DC Converter</w:t>
            </w:r>
            <w:r w:rsidRPr="007E0B31">
              <w:rPr>
                <w:rFonts w:cs="Arial"/>
              </w:rPr>
              <w:t xml:space="preserve"> at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bCs/>
              </w:rPr>
              <w:t xml:space="preserve"> at an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normal full load amount of </w:t>
            </w:r>
            <w:r w:rsidRPr="007E0B31">
              <w:rPr>
                <w:rFonts w:cs="Arial"/>
                <w:b/>
              </w:rPr>
              <w:t>Active Power</w:t>
            </w:r>
            <w:r w:rsidRPr="007E0B31">
              <w:rPr>
                <w:rFonts w:cs="Arial"/>
              </w:rPr>
              <w:t xml:space="preserve"> transferable from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an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xml:space="preserve">, expressed in whole MW, or in MW to one decimal place. </w:t>
            </w:r>
          </w:p>
          <w:p w14:paraId="31BAD670" w14:textId="77777777" w:rsidR="00EB1E5D" w:rsidRDefault="00EB1E5D" w:rsidP="00EB1E5D">
            <w:pPr>
              <w:pStyle w:val="TableArial11"/>
              <w:ind w:left="567" w:hanging="567"/>
              <w:rPr>
                <w:rFonts w:cs="Arial"/>
              </w:rPr>
            </w:pPr>
            <w:r w:rsidRPr="007E0B31">
              <w:rPr>
                <w:rFonts w:cs="Arial"/>
              </w:rPr>
              <w:t>(e)</w:t>
            </w:r>
            <w:r w:rsidRPr="007E0B31">
              <w:rPr>
                <w:rFonts w:cs="Arial"/>
              </w:rPr>
              <w:tab/>
              <w:t xml:space="preserve">In the case of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maximum amount of </w:t>
            </w:r>
            <w:r w:rsidRPr="007E0B31">
              <w:rPr>
                <w:rFonts w:cs="Arial"/>
                <w:b/>
              </w:rPr>
              <w:t>Active Power</w:t>
            </w:r>
            <w:r w:rsidRPr="007E0B31">
              <w:rPr>
                <w:rFonts w:cs="Arial"/>
              </w:rPr>
              <w:t xml:space="preserve"> transferable from a </w:t>
            </w:r>
            <w:r w:rsidRPr="007E0B31">
              <w:rPr>
                <w:rFonts w:cs="Arial"/>
                <w:b/>
              </w:rPr>
              <w:t>DC</w:t>
            </w:r>
            <w:r w:rsidRPr="007E0B31">
              <w:rPr>
                <w:rFonts w:cs="Arial"/>
                <w:b/>
                <w:bCs/>
              </w:rPr>
              <w:t xml:space="preserve">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 or in MW to one decimal place.</w:t>
            </w:r>
          </w:p>
          <w:p w14:paraId="1EF04483" w14:textId="153EB630" w:rsidR="00EB1E5D" w:rsidRPr="007E0B31" w:rsidRDefault="00EB1E5D" w:rsidP="00EB1E5D">
            <w:pPr>
              <w:pStyle w:val="TableArial11"/>
              <w:ind w:left="567" w:hanging="567"/>
              <w:rPr>
                <w:rFonts w:cs="Arial"/>
              </w:rPr>
            </w:pPr>
            <w:r>
              <w:t xml:space="preserve">(f)     In the case of an </w:t>
            </w:r>
            <w:r w:rsidRPr="00C614EB">
              <w:rPr>
                <w:b/>
              </w:rPr>
              <w:t>Electricity Storage Module</w:t>
            </w:r>
            <w:r>
              <w:t xml:space="preserve">, the normal full load amount of </w:t>
            </w:r>
            <w:r w:rsidRPr="00C614EB">
              <w:rPr>
                <w:b/>
              </w:rPr>
              <w:t xml:space="preserve">Active Power </w:t>
            </w:r>
            <w:r>
              <w:t xml:space="preserve">transferable from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 or in MW to one decimal place.</w:t>
            </w:r>
          </w:p>
        </w:tc>
      </w:tr>
      <w:tr w:rsidR="00EB1E5D" w:rsidRPr="007E0B31" w14:paraId="28E3B2E3" w14:textId="77777777" w:rsidTr="490DE6A8">
        <w:trPr>
          <w:cantSplit/>
        </w:trPr>
        <w:tc>
          <w:tcPr>
            <w:tcW w:w="2884" w:type="dxa"/>
          </w:tcPr>
          <w:p w14:paraId="2BE0DBDE" w14:textId="77777777" w:rsidR="00EB1E5D" w:rsidRPr="007E0B31" w:rsidRDefault="00EB1E5D" w:rsidP="00EB1E5D">
            <w:pPr>
              <w:pStyle w:val="Arial11Bold"/>
              <w:rPr>
                <w:rFonts w:cs="Arial"/>
              </w:rPr>
            </w:pPr>
            <w:r w:rsidRPr="007E0B31">
              <w:rPr>
                <w:rFonts w:cs="Arial"/>
              </w:rPr>
              <w:lastRenderedPageBreak/>
              <w:t>Registered Data</w:t>
            </w:r>
          </w:p>
        </w:tc>
        <w:tc>
          <w:tcPr>
            <w:tcW w:w="6634" w:type="dxa"/>
          </w:tcPr>
          <w:p w14:paraId="6C5F8E51" w14:textId="77777777" w:rsidR="00EB1E5D" w:rsidRPr="007E0B31" w:rsidRDefault="00EB1E5D" w:rsidP="00EB1E5D">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upon connection become fixed (subject to any subsequent changes).</w:t>
            </w:r>
          </w:p>
        </w:tc>
      </w:tr>
      <w:tr w:rsidR="00EB1E5D" w:rsidRPr="007E0B31" w14:paraId="6D4F3B34" w14:textId="77777777" w:rsidTr="490DE6A8">
        <w:trPr>
          <w:cantSplit/>
        </w:trPr>
        <w:tc>
          <w:tcPr>
            <w:tcW w:w="2884" w:type="dxa"/>
          </w:tcPr>
          <w:p w14:paraId="425272E0" w14:textId="77777777" w:rsidR="00EB1E5D" w:rsidRPr="007E0B31" w:rsidRDefault="00EB1E5D" w:rsidP="00EB1E5D">
            <w:pPr>
              <w:pStyle w:val="Arial11Bold"/>
              <w:rPr>
                <w:rFonts w:cs="Arial"/>
              </w:rPr>
            </w:pPr>
            <w:r w:rsidRPr="007E0B31">
              <w:rPr>
                <w:rFonts w:cs="Arial"/>
              </w:rPr>
              <w:t>Registered Import Capability</w:t>
            </w:r>
          </w:p>
        </w:tc>
        <w:tc>
          <w:tcPr>
            <w:tcW w:w="6634" w:type="dxa"/>
          </w:tcPr>
          <w:p w14:paraId="700DCEFE" w14:textId="77777777" w:rsidR="00EB1E5D" w:rsidRPr="007E0B31" w:rsidRDefault="00EB1E5D" w:rsidP="00EB1E5D">
            <w:pPr>
              <w:pStyle w:val="TableArial11"/>
              <w:rPr>
                <w:rFonts w:cs="Arial"/>
              </w:rPr>
            </w:pPr>
            <w:r w:rsidRPr="007E0B31">
              <w:rPr>
                <w:rFonts w:cs="Arial"/>
              </w:rPr>
              <w:t xml:space="preserve">In the case of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containing</w:t>
            </w:r>
            <w:r w:rsidRPr="007E0B31">
              <w:rPr>
                <w:rFonts w:cs="Arial"/>
                <w:b/>
              </w:rPr>
              <w:t xml:space="preserve"> DC</w:t>
            </w:r>
            <w:r w:rsidRPr="007E0B31">
              <w:rPr>
                <w:rFonts w:cs="Arial"/>
                <w:b/>
                <w:bCs/>
              </w:rPr>
              <w:t xml:space="preserve"> Converters </w:t>
            </w:r>
            <w:r w:rsidRPr="007E0B31">
              <w:rPr>
                <w:rFonts w:cs="Arial"/>
                <w:bCs/>
              </w:rPr>
              <w:t>or</w:t>
            </w:r>
            <w:r w:rsidRPr="007E0B31">
              <w:rPr>
                <w:rFonts w:cs="Arial"/>
                <w:b/>
                <w:bCs/>
              </w:rPr>
              <w:t xml:space="preserve"> HVDC</w:t>
            </w:r>
            <w:r w:rsidRPr="007E0B31">
              <w:rPr>
                <w:rFonts w:cs="Arial"/>
                <w:b/>
              </w:rPr>
              <w:t xml:space="preserve"> Converters </w:t>
            </w:r>
            <w:r w:rsidRPr="007E0B31">
              <w:rPr>
                <w:rFonts w:cs="Arial"/>
              </w:rPr>
              <w:t xml:space="preserve">connected to an </w:t>
            </w:r>
            <w:r w:rsidRPr="007E0B31">
              <w:rPr>
                <w:rFonts w:cs="Arial"/>
                <w:b/>
              </w:rPr>
              <w:t>External</w:t>
            </w:r>
            <w:r w:rsidRPr="007E0B31">
              <w:rPr>
                <w:rFonts w:cs="Arial"/>
              </w:rPr>
              <w:t xml:space="preserve"> </w:t>
            </w:r>
            <w:r w:rsidRPr="007E0B31">
              <w:rPr>
                <w:rFonts w:cs="Arial"/>
                <w:b/>
              </w:rPr>
              <w:t>System</w:t>
            </w:r>
            <w:r w:rsidRPr="007E0B31">
              <w:rPr>
                <w:rFonts w:cs="Arial"/>
              </w:rPr>
              <w:t xml:space="preserve">, the maximum amount of </w:t>
            </w:r>
            <w:r w:rsidRPr="007E0B31">
              <w:rPr>
                <w:rFonts w:cs="Arial"/>
                <w:b/>
              </w:rPr>
              <w:t>Active Power</w:t>
            </w:r>
            <w:r w:rsidRPr="007E0B31">
              <w:rPr>
                <w:rFonts w:cs="Arial"/>
              </w:rPr>
              <w:t xml:space="preserve"> transferable into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w:t>
            </w:r>
          </w:p>
          <w:p w14:paraId="2CF8D8DC" w14:textId="77777777" w:rsidR="00EB1E5D" w:rsidRDefault="00EB1E5D" w:rsidP="00EB1E5D">
            <w:pPr>
              <w:pStyle w:val="TableArial11"/>
              <w:rPr>
                <w:rFonts w:cs="Arial"/>
              </w:rPr>
            </w:pPr>
            <w:r w:rsidRPr="007E0B31">
              <w:rPr>
                <w:rFonts w:cs="Arial"/>
              </w:rPr>
              <w:t xml:space="preserve">In the case of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connected to an </w:t>
            </w:r>
            <w:r w:rsidRPr="007E0B31">
              <w:rPr>
                <w:rFonts w:cs="Arial"/>
                <w:b/>
              </w:rPr>
              <w:t>External System</w:t>
            </w:r>
            <w:r w:rsidRPr="007E0B31">
              <w:rPr>
                <w:rFonts w:cs="Arial"/>
              </w:rPr>
              <w:t xml:space="preserve"> and in a</w:t>
            </w:r>
            <w:r w:rsidRPr="007E0B31">
              <w:rPr>
                <w:rFonts w:cs="Arial"/>
                <w:b/>
              </w:rPr>
              <w:t xml:space="preserve"> 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the normal full load amount of </w:t>
            </w:r>
            <w:r w:rsidRPr="007E0B31">
              <w:rPr>
                <w:rFonts w:cs="Arial"/>
                <w:b/>
              </w:rPr>
              <w:t>Active Power</w:t>
            </w:r>
            <w:r w:rsidRPr="007E0B31">
              <w:rPr>
                <w:rFonts w:cs="Arial"/>
              </w:rPr>
              <w:t xml:space="preserve"> transferable into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w:t>
            </w:r>
            <w:r w:rsidRPr="007E0B31">
              <w:rPr>
                <w:rFonts w:cs="Arial"/>
              </w:rPr>
              <w:t xml:space="preserve">owner or </w:t>
            </w:r>
            <w:r w:rsidRPr="007E0B31">
              <w:rPr>
                <w:rFonts w:cs="Arial"/>
                <w:b/>
              </w:rPr>
              <w:t>HVDC System Owner</w:t>
            </w:r>
            <w:r w:rsidRPr="007E0B31">
              <w:rPr>
                <w:rFonts w:cs="Arial"/>
              </w:rPr>
              <w:t>, expressed in whole MW.</w:t>
            </w:r>
          </w:p>
          <w:p w14:paraId="5CCADB63" w14:textId="303110A4" w:rsidR="00EB1E5D" w:rsidRPr="007E0B31" w:rsidRDefault="00EB1E5D" w:rsidP="00EB1E5D">
            <w:pPr>
              <w:pStyle w:val="TableArial11"/>
              <w:rPr>
                <w:rFonts w:cs="Arial"/>
              </w:rPr>
            </w:pPr>
            <w:r>
              <w:t xml:space="preserve">In the case of an </w:t>
            </w:r>
            <w:r w:rsidRPr="00C614EB">
              <w:rPr>
                <w:b/>
              </w:rPr>
              <w:t>Electricity Storage Module</w:t>
            </w:r>
            <w:r>
              <w:t xml:space="preserve">, the maximum amount of </w:t>
            </w:r>
            <w:r w:rsidRPr="00C614EB">
              <w:rPr>
                <w:b/>
              </w:rPr>
              <w:t>Active Power</w:t>
            </w:r>
            <w:r>
              <w:t xml:space="preserve"> transferable into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w:t>
            </w:r>
          </w:p>
        </w:tc>
      </w:tr>
      <w:tr w:rsidR="00EB1E5D" w:rsidRPr="007E0B31" w14:paraId="2F4B1BA2" w14:textId="77777777" w:rsidTr="490DE6A8">
        <w:trPr>
          <w:cantSplit/>
        </w:trPr>
        <w:tc>
          <w:tcPr>
            <w:tcW w:w="2884" w:type="dxa"/>
          </w:tcPr>
          <w:p w14:paraId="139F3CB8" w14:textId="77777777" w:rsidR="00EB1E5D" w:rsidRPr="007E0B31" w:rsidRDefault="00EB1E5D" w:rsidP="00EB1E5D">
            <w:pPr>
              <w:pStyle w:val="Arial11Bold"/>
              <w:rPr>
                <w:rFonts w:cs="Arial"/>
              </w:rPr>
            </w:pPr>
            <w:r w:rsidRPr="007E0B31">
              <w:rPr>
                <w:rFonts w:cs="Arial"/>
              </w:rPr>
              <w:t>Regulations</w:t>
            </w:r>
          </w:p>
        </w:tc>
        <w:tc>
          <w:tcPr>
            <w:tcW w:w="6634" w:type="dxa"/>
          </w:tcPr>
          <w:p w14:paraId="5EE91803" w14:textId="77777777" w:rsidR="00EB1E5D" w:rsidRPr="007E0B31" w:rsidRDefault="00EB1E5D" w:rsidP="00EB1E5D">
            <w:pPr>
              <w:pStyle w:val="TableArial11"/>
              <w:rPr>
                <w:rFonts w:cs="Arial"/>
              </w:rPr>
            </w:pPr>
            <w:r w:rsidRPr="007E0B31">
              <w:rPr>
                <w:rFonts w:cs="Arial"/>
              </w:rPr>
              <w:t>The Utilities Contracts Regulations 1996, as amended from time to time.</w:t>
            </w:r>
          </w:p>
        </w:tc>
      </w:tr>
      <w:tr w:rsidR="00EB1E5D" w:rsidRPr="00DE788D" w14:paraId="2B2A16BA" w14:textId="77777777" w:rsidTr="490DE6A8">
        <w:trPr>
          <w:cantSplit/>
        </w:trPr>
        <w:tc>
          <w:tcPr>
            <w:tcW w:w="2884" w:type="dxa"/>
          </w:tcPr>
          <w:p w14:paraId="07E0207E" w14:textId="00F1704F" w:rsidR="00EB1E5D" w:rsidRPr="00845BD2" w:rsidRDefault="00EB1E5D" w:rsidP="00EB1E5D">
            <w:pPr>
              <w:pStyle w:val="Arial11Bold"/>
              <w:rPr>
                <w:rFonts w:cs="Arial"/>
              </w:rPr>
            </w:pPr>
            <w:r w:rsidRPr="00845BD2">
              <w:rPr>
                <w:rFonts w:cs="Arial"/>
                <w:snapToGrid/>
                <w:lang w:val="x-none" w:eastAsia="en-GB"/>
              </w:rPr>
              <w:t>Regulated Sections</w:t>
            </w:r>
          </w:p>
        </w:tc>
        <w:tc>
          <w:tcPr>
            <w:tcW w:w="6634" w:type="dxa"/>
          </w:tcPr>
          <w:p w14:paraId="198AE7F5" w14:textId="77777777" w:rsidR="00EB1E5D" w:rsidRPr="00845BD2" w:rsidRDefault="00EB1E5D" w:rsidP="00EB1E5D">
            <w:pPr>
              <w:widowControl/>
              <w:autoSpaceDE w:val="0"/>
              <w:autoSpaceDN w:val="0"/>
              <w:adjustRightInd w:val="0"/>
              <w:snapToGrid w:val="0"/>
              <w:rPr>
                <w:rFonts w:cs="Arial"/>
                <w:snapToGrid/>
                <w:lang w:val="x-none" w:eastAsia="en-GB"/>
              </w:rPr>
            </w:pPr>
            <w:r w:rsidRPr="00845BD2">
              <w:rPr>
                <w:rFonts w:cs="Arial"/>
                <w:snapToGrid/>
                <w:lang w:val="x-none" w:eastAsia="en-GB"/>
              </w:rPr>
              <w:t>Parts of the Grid Code that are referenced in</w:t>
            </w:r>
            <w:r w:rsidRPr="00845BD2">
              <w:rPr>
                <w:rFonts w:cs="Arial"/>
                <w:snapToGrid/>
                <w:lang w:eastAsia="en-GB"/>
              </w:rPr>
              <w:t xml:space="preserve"> </w:t>
            </w:r>
            <w:r w:rsidRPr="00845BD2">
              <w:rPr>
                <w:rFonts w:cs="Arial"/>
                <w:b/>
                <w:bCs/>
                <w:snapToGrid/>
                <w:lang w:val="x-none" w:eastAsia="en-GB"/>
              </w:rPr>
              <w:t>Governance Rules</w:t>
            </w:r>
            <w:r w:rsidRPr="00845BD2">
              <w:rPr>
                <w:rFonts w:cs="Arial"/>
                <w:snapToGrid/>
                <w:lang w:val="x-none" w:eastAsia="en-GB"/>
              </w:rPr>
              <w:t xml:space="preserve"> Annex GR.B as amended</w:t>
            </w:r>
            <w:r w:rsidRPr="00845BD2">
              <w:rPr>
                <w:rFonts w:cs="Arial"/>
                <w:snapToGrid/>
                <w:lang w:eastAsia="en-GB"/>
              </w:rPr>
              <w:t xml:space="preserve"> </w:t>
            </w:r>
            <w:r w:rsidRPr="00845BD2">
              <w:rPr>
                <w:rFonts w:cs="Arial"/>
                <w:snapToGrid/>
                <w:lang w:val="x-none" w:eastAsia="en-GB"/>
              </w:rPr>
              <w:t>from time to time with the approval of the</w:t>
            </w:r>
            <w:r w:rsidRPr="00845BD2">
              <w:rPr>
                <w:rFonts w:cs="Arial"/>
                <w:snapToGrid/>
                <w:lang w:eastAsia="en-GB"/>
              </w:rPr>
              <w:t xml:space="preserve"> </w:t>
            </w:r>
            <w:r w:rsidRPr="000B191E">
              <w:rPr>
                <w:rFonts w:cs="Arial"/>
                <w:b/>
                <w:bCs/>
                <w:snapToGrid/>
                <w:lang w:val="x-none" w:eastAsia="en-GB"/>
              </w:rPr>
              <w:t>Authority</w:t>
            </w:r>
            <w:r w:rsidRPr="00845BD2">
              <w:rPr>
                <w:rFonts w:cs="Arial"/>
                <w:snapToGrid/>
                <w:lang w:val="x-none" w:eastAsia="en-GB"/>
              </w:rPr>
              <w:t>.</w:t>
            </w:r>
          </w:p>
          <w:p w14:paraId="3C4B2DD5" w14:textId="54D20EB4" w:rsidR="00EB1E5D" w:rsidRPr="00845BD2" w:rsidRDefault="00EB1E5D" w:rsidP="00EB1E5D">
            <w:pPr>
              <w:widowControl/>
              <w:autoSpaceDE w:val="0"/>
              <w:autoSpaceDN w:val="0"/>
              <w:adjustRightInd w:val="0"/>
              <w:snapToGrid w:val="0"/>
              <w:rPr>
                <w:rFonts w:cs="Arial"/>
              </w:rPr>
            </w:pPr>
          </w:p>
        </w:tc>
      </w:tr>
      <w:tr w:rsidR="00EB1E5D" w:rsidRPr="00DE788D" w14:paraId="7DFB31AF" w14:textId="77777777" w:rsidTr="490DE6A8">
        <w:trPr>
          <w:cantSplit/>
        </w:trPr>
        <w:tc>
          <w:tcPr>
            <w:tcW w:w="2884" w:type="dxa"/>
          </w:tcPr>
          <w:p w14:paraId="6F6FE8F2" w14:textId="77777777" w:rsidR="00EB1E5D" w:rsidRPr="00DE788D" w:rsidRDefault="00EB1E5D" w:rsidP="00EB1E5D">
            <w:pPr>
              <w:pStyle w:val="Arial11Bold"/>
              <w:rPr>
                <w:rFonts w:cs="Arial"/>
              </w:rPr>
            </w:pPr>
            <w:r w:rsidRPr="00DE788D">
              <w:rPr>
                <w:rFonts w:cs="Arial"/>
              </w:rPr>
              <w:t>Reheater Time Constant</w:t>
            </w:r>
          </w:p>
        </w:tc>
        <w:tc>
          <w:tcPr>
            <w:tcW w:w="6634" w:type="dxa"/>
          </w:tcPr>
          <w:p w14:paraId="3348769D" w14:textId="77777777" w:rsidR="00EB1E5D" w:rsidRPr="00DE788D" w:rsidRDefault="00EB1E5D" w:rsidP="00EB1E5D">
            <w:pPr>
              <w:pStyle w:val="TableArial11"/>
              <w:rPr>
                <w:rFonts w:cs="Arial"/>
              </w:rPr>
            </w:pPr>
            <w:r w:rsidRPr="00DE788D">
              <w:rPr>
                <w:rFonts w:cs="Arial"/>
              </w:rPr>
              <w:t xml:space="preserve">Determined at </w:t>
            </w:r>
            <w:r w:rsidRPr="00DE788D">
              <w:rPr>
                <w:rFonts w:cs="Arial"/>
                <w:b/>
              </w:rPr>
              <w:t>Registered Capacity</w:t>
            </w:r>
            <w:r w:rsidRPr="00DE788D">
              <w:rPr>
                <w:rFonts w:cs="Arial"/>
              </w:rPr>
              <w:t>, the reheater time constant will be construed in accordance with the principles of the IEEE Committee Report "Dynamic Models for Steam and Hydro Turbines in Power System Studies" published in 1973 which apply to such phrase.</w:t>
            </w:r>
          </w:p>
        </w:tc>
      </w:tr>
      <w:tr w:rsidR="00EB1E5D" w:rsidRPr="007E0B31" w14:paraId="23631208" w14:textId="77777777" w:rsidTr="490DE6A8">
        <w:trPr>
          <w:cantSplit/>
        </w:trPr>
        <w:tc>
          <w:tcPr>
            <w:tcW w:w="2884" w:type="dxa"/>
          </w:tcPr>
          <w:p w14:paraId="28ADFFCF" w14:textId="77777777" w:rsidR="00EB1E5D" w:rsidRPr="007E0B31" w:rsidRDefault="00EB1E5D" w:rsidP="00EB1E5D">
            <w:pPr>
              <w:pStyle w:val="Arial11Bold"/>
              <w:rPr>
                <w:rFonts w:cs="Arial"/>
              </w:rPr>
            </w:pPr>
            <w:r w:rsidRPr="007E0B31">
              <w:rPr>
                <w:rFonts w:cs="Arial"/>
              </w:rPr>
              <w:t>Rejected Grid Code Modification Proposal</w:t>
            </w:r>
          </w:p>
        </w:tc>
        <w:tc>
          <w:tcPr>
            <w:tcW w:w="6634" w:type="dxa"/>
          </w:tcPr>
          <w:p w14:paraId="363B7E25" w14:textId="41DB448D" w:rsidR="00EB1E5D" w:rsidRPr="007E0B31" w:rsidRDefault="00EB1E5D" w:rsidP="00EB1E5D">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which the </w:t>
            </w:r>
            <w:r w:rsidRPr="007E0B31">
              <w:rPr>
                <w:rFonts w:cs="Arial"/>
                <w:b/>
              </w:rPr>
              <w:t>Authority</w:t>
            </w:r>
            <w:r w:rsidRPr="007E0B31">
              <w:rPr>
                <w:rFonts w:cs="Arial"/>
              </w:rPr>
              <w:t xml:space="preserve"> has decided not to direct </w:t>
            </w:r>
            <w:r w:rsidRPr="007E0B31">
              <w:rPr>
                <w:rFonts w:cs="Arial"/>
                <w:b/>
              </w:rPr>
              <w:t>The Company</w:t>
            </w:r>
            <w:r w:rsidRPr="007E0B31">
              <w:rPr>
                <w:rFonts w:cs="Arial"/>
              </w:rPr>
              <w:t xml:space="preserve"> to modify the </w:t>
            </w:r>
            <w:r w:rsidRPr="007E0B31">
              <w:rPr>
                <w:rFonts w:cs="Arial"/>
                <w:b/>
              </w:rPr>
              <w:t>Grid Code</w:t>
            </w:r>
            <w:r w:rsidRPr="007E0B31">
              <w:rPr>
                <w:rFonts w:cs="Arial"/>
              </w:rPr>
              <w:t xml:space="preserve"> pursu</w:t>
            </w:r>
            <w:r>
              <w:rPr>
                <w:rFonts w:cs="Arial"/>
              </w:rPr>
              <w:t xml:space="preserve">ant to </w:t>
            </w:r>
            <w:r w:rsidRPr="00A7751D">
              <w:rPr>
                <w:rFonts w:cs="Arial"/>
                <w:b/>
              </w:rPr>
              <w:t>The Company’s</w:t>
            </w:r>
            <w:r>
              <w:rPr>
                <w:rFonts w:cs="Arial"/>
              </w:rPr>
              <w:t xml:space="preserve"> </w:t>
            </w:r>
            <w:r w:rsidRPr="007E0B31">
              <w:rPr>
                <w:rFonts w:cs="Arial"/>
                <w:b/>
              </w:rPr>
              <w:t>Transmission Licence</w:t>
            </w:r>
            <w:r w:rsidRPr="007E0B31">
              <w:rPr>
                <w:rFonts w:cs="Arial"/>
              </w:rPr>
              <w:t xml:space="preserve"> in the manner set out herein or, in the case of a </w:t>
            </w:r>
            <w:r w:rsidRPr="007E0B31">
              <w:rPr>
                <w:rFonts w:cs="Arial"/>
                <w:b/>
              </w:rPr>
              <w:t>Grid Code Self Governance Proposals</w:t>
            </w:r>
            <w:r w:rsidRPr="007E0B31">
              <w:rPr>
                <w:rFonts w:cs="Arial"/>
              </w:rPr>
              <w:t xml:space="preserve">, in respect of which the </w:t>
            </w:r>
            <w:r w:rsidRPr="007E0B31">
              <w:rPr>
                <w:rFonts w:cs="Arial"/>
                <w:b/>
              </w:rPr>
              <w:t xml:space="preserve">Grid Code Review Panel </w:t>
            </w:r>
            <w:r w:rsidRPr="007E0B31">
              <w:rPr>
                <w:rFonts w:cs="Arial"/>
              </w:rPr>
              <w:t>has voted not to approve.</w:t>
            </w:r>
          </w:p>
        </w:tc>
      </w:tr>
      <w:tr w:rsidR="00EB1E5D" w:rsidRPr="007E0B31" w14:paraId="35CFBFAD" w14:textId="77777777" w:rsidTr="490DE6A8">
        <w:trPr>
          <w:cantSplit/>
        </w:trPr>
        <w:tc>
          <w:tcPr>
            <w:tcW w:w="2884" w:type="dxa"/>
          </w:tcPr>
          <w:p w14:paraId="2AB7866A" w14:textId="77777777" w:rsidR="00EB1E5D" w:rsidRPr="007E0B31" w:rsidRDefault="00EB1E5D" w:rsidP="00EB1E5D">
            <w:pPr>
              <w:pStyle w:val="Arial11Bold"/>
              <w:rPr>
                <w:rFonts w:cs="Arial"/>
              </w:rPr>
            </w:pPr>
            <w:r w:rsidRPr="007E0B31">
              <w:rPr>
                <w:rFonts w:cs="Arial"/>
              </w:rPr>
              <w:t>Related Person</w:t>
            </w:r>
          </w:p>
        </w:tc>
        <w:tc>
          <w:tcPr>
            <w:tcW w:w="6634" w:type="dxa"/>
          </w:tcPr>
          <w:p w14:paraId="5DAC4B40" w14:textId="088FFBC5" w:rsidR="00EB1E5D" w:rsidRPr="007E0B31" w:rsidRDefault="00EB1E5D" w:rsidP="00EB1E5D">
            <w:pPr>
              <w:pStyle w:val="TableArial11"/>
              <w:rPr>
                <w:rFonts w:cs="Arial"/>
              </w:rPr>
            </w:pPr>
            <w:r>
              <w:rPr>
                <w:rFonts w:cs="Arial"/>
              </w:rPr>
              <w:t>M</w:t>
            </w:r>
            <w:r w:rsidRPr="007E0B31">
              <w:rPr>
                <w:rFonts w:cs="Arial"/>
              </w:rPr>
              <w:t xml:space="preserve">eans, in relation to an individual, any member of </w:t>
            </w:r>
            <w:r>
              <w:rPr>
                <w:rFonts w:cs="Arial"/>
              </w:rPr>
              <w:t>their</w:t>
            </w:r>
            <w:r w:rsidRPr="007E0B31">
              <w:rPr>
                <w:rFonts w:cs="Arial"/>
              </w:rPr>
              <w:t xml:space="preserve"> immediate family, </w:t>
            </w:r>
            <w:r>
              <w:rPr>
                <w:rFonts w:cs="Arial"/>
              </w:rPr>
              <w:t>their</w:t>
            </w:r>
            <w:r w:rsidRPr="007E0B31">
              <w:rPr>
                <w:rFonts w:cs="Arial"/>
              </w:rPr>
              <w:t xml:space="preserve"> employer (and any former employer of </w:t>
            </w:r>
            <w:r>
              <w:rPr>
                <w:rFonts w:cs="Arial"/>
              </w:rPr>
              <w:t>theirs</w:t>
            </w:r>
            <w:r w:rsidRPr="007E0B31">
              <w:rPr>
                <w:rFonts w:cs="Arial"/>
              </w:rPr>
              <w:t xml:space="preserve"> within the previous 12 months), any partner with whom </w:t>
            </w:r>
            <w:r>
              <w:rPr>
                <w:rFonts w:cs="Arial"/>
              </w:rPr>
              <w:t>they are</w:t>
            </w:r>
            <w:r w:rsidRPr="007E0B31">
              <w:rPr>
                <w:rFonts w:cs="Arial"/>
              </w:rPr>
              <w:t xml:space="preserve"> in partnership, and any company or </w:t>
            </w:r>
            <w:r w:rsidRPr="005C20E3">
              <w:rPr>
                <w:b/>
              </w:rPr>
              <w:t>Affiliate</w:t>
            </w:r>
            <w:r w:rsidRPr="007E0B31">
              <w:rPr>
                <w:rFonts w:cs="Arial"/>
              </w:rPr>
              <w:t xml:space="preserve"> of a company in which </w:t>
            </w:r>
            <w:r>
              <w:rPr>
                <w:rFonts w:cs="Arial"/>
              </w:rPr>
              <w:t>they</w:t>
            </w:r>
            <w:r w:rsidRPr="007E0B31">
              <w:rPr>
                <w:rFonts w:cs="Arial"/>
              </w:rPr>
              <w:t xml:space="preserve"> or any member of </w:t>
            </w:r>
            <w:r>
              <w:rPr>
                <w:rFonts w:cs="Arial"/>
              </w:rPr>
              <w:t>their</w:t>
            </w:r>
            <w:r w:rsidRPr="007E0B31">
              <w:rPr>
                <w:rFonts w:cs="Arial"/>
              </w:rPr>
              <w:t xml:space="preserve"> immediate family controls more than 20% of the voting rights in respect of the shares of the company;</w:t>
            </w:r>
          </w:p>
        </w:tc>
      </w:tr>
      <w:tr w:rsidR="00EB1E5D" w:rsidRPr="007E0B31" w14:paraId="09C3CE4E" w14:textId="77777777" w:rsidTr="490DE6A8">
        <w:trPr>
          <w:cantSplit/>
        </w:trPr>
        <w:tc>
          <w:tcPr>
            <w:tcW w:w="2884" w:type="dxa"/>
          </w:tcPr>
          <w:p w14:paraId="7DF91920" w14:textId="77777777" w:rsidR="00EB1E5D" w:rsidRPr="007E0B31" w:rsidRDefault="00EB1E5D" w:rsidP="00EB1E5D">
            <w:pPr>
              <w:pStyle w:val="Arial11Bold"/>
              <w:rPr>
                <w:rFonts w:cs="Arial"/>
              </w:rPr>
            </w:pPr>
            <w:r w:rsidRPr="007E0B31">
              <w:rPr>
                <w:rFonts w:cs="Arial"/>
              </w:rPr>
              <w:t>Relevant E&amp;W Transmission Licensee</w:t>
            </w:r>
          </w:p>
        </w:tc>
        <w:tc>
          <w:tcPr>
            <w:tcW w:w="6634" w:type="dxa"/>
          </w:tcPr>
          <w:p w14:paraId="5845D330" w14:textId="29A6343A" w:rsidR="00EB1E5D" w:rsidRPr="007E0B31" w:rsidRDefault="00EB1E5D" w:rsidP="00EB1E5D">
            <w:pPr>
              <w:pStyle w:val="TableArial11"/>
              <w:rPr>
                <w:rFonts w:cs="Arial"/>
              </w:rPr>
            </w:pPr>
            <w:r w:rsidRPr="007E0B31">
              <w:rPr>
                <w:rFonts w:cs="Arial"/>
              </w:rPr>
              <w:t xml:space="preserve">As the context requires </w:t>
            </w:r>
            <w:r w:rsidRPr="00A7751D">
              <w:rPr>
                <w:rFonts w:cs="Arial"/>
                <w:b/>
              </w:rPr>
              <w:t>NGET</w:t>
            </w:r>
            <w:r w:rsidRPr="007E0B31">
              <w:rPr>
                <w:rFonts w:cs="Arial"/>
              </w:rPr>
              <w:t xml:space="preserve"> and/or an </w:t>
            </w:r>
            <w:r w:rsidRPr="007E0B31">
              <w:rPr>
                <w:rFonts w:cs="Arial"/>
                <w:b/>
              </w:rPr>
              <w:t>E&amp;W Offshore Transmission Licensee</w:t>
            </w:r>
            <w:r w:rsidRPr="007E0B31">
              <w:rPr>
                <w:rFonts w:cs="Arial"/>
              </w:rPr>
              <w:t>.</w:t>
            </w:r>
          </w:p>
        </w:tc>
      </w:tr>
      <w:tr w:rsidR="00EB1E5D" w:rsidRPr="007E0B31" w14:paraId="00495AD3" w14:textId="77777777" w:rsidTr="490DE6A8">
        <w:trPr>
          <w:cantSplit/>
        </w:trPr>
        <w:tc>
          <w:tcPr>
            <w:tcW w:w="2884" w:type="dxa"/>
          </w:tcPr>
          <w:p w14:paraId="37CE2F19" w14:textId="77777777" w:rsidR="00EB1E5D" w:rsidRPr="007E0B31" w:rsidRDefault="00EB1E5D" w:rsidP="00EB1E5D">
            <w:pPr>
              <w:pStyle w:val="Arial11Bold"/>
              <w:rPr>
                <w:rFonts w:cs="Arial"/>
              </w:rPr>
            </w:pPr>
            <w:r w:rsidRPr="007E0B31">
              <w:rPr>
                <w:rFonts w:cs="Arial"/>
              </w:rPr>
              <w:t>Relevant Party</w:t>
            </w:r>
          </w:p>
        </w:tc>
        <w:tc>
          <w:tcPr>
            <w:tcW w:w="6634" w:type="dxa"/>
          </w:tcPr>
          <w:p w14:paraId="7BF1A4B9" w14:textId="77777777" w:rsidR="00EB1E5D" w:rsidRPr="007E0B31" w:rsidRDefault="00EB1E5D" w:rsidP="00EB1E5D">
            <w:pPr>
              <w:pStyle w:val="TableArial11"/>
              <w:rPr>
                <w:rFonts w:cs="Arial"/>
              </w:rPr>
            </w:pPr>
            <w:r w:rsidRPr="007E0B31">
              <w:rPr>
                <w:rFonts w:cs="Arial"/>
              </w:rPr>
              <w:t>Has the meaning given in GR15.10(a).</w:t>
            </w:r>
          </w:p>
        </w:tc>
      </w:tr>
      <w:tr w:rsidR="00EB1E5D" w:rsidRPr="007E0B31" w14:paraId="0089BD19" w14:textId="77777777" w:rsidTr="490DE6A8">
        <w:trPr>
          <w:cantSplit/>
        </w:trPr>
        <w:tc>
          <w:tcPr>
            <w:tcW w:w="2884" w:type="dxa"/>
          </w:tcPr>
          <w:p w14:paraId="192E0FD2" w14:textId="77777777" w:rsidR="00EB1E5D" w:rsidRPr="007E0B31" w:rsidRDefault="00EB1E5D" w:rsidP="00EB1E5D">
            <w:pPr>
              <w:pStyle w:val="Arial11Bold"/>
              <w:rPr>
                <w:rFonts w:cs="Arial"/>
              </w:rPr>
            </w:pPr>
            <w:r w:rsidRPr="007E0B31">
              <w:rPr>
                <w:rFonts w:cs="Arial"/>
              </w:rPr>
              <w:lastRenderedPageBreak/>
              <w:t>Relevant Scottish Transmission Licensee</w:t>
            </w:r>
          </w:p>
        </w:tc>
        <w:tc>
          <w:tcPr>
            <w:tcW w:w="6634" w:type="dxa"/>
          </w:tcPr>
          <w:p w14:paraId="1721A37D" w14:textId="77777777" w:rsidR="00EB1E5D" w:rsidRPr="007E0B31" w:rsidRDefault="00EB1E5D" w:rsidP="00EB1E5D">
            <w:pPr>
              <w:pStyle w:val="TableArial11"/>
              <w:rPr>
                <w:rFonts w:cs="Arial"/>
              </w:rPr>
            </w:pPr>
            <w:r w:rsidRPr="007E0B31">
              <w:rPr>
                <w:rFonts w:cs="Arial"/>
              </w:rPr>
              <w:t xml:space="preserve">As the context requires </w:t>
            </w:r>
            <w:r w:rsidRPr="007E0B31">
              <w:rPr>
                <w:rFonts w:cs="Arial"/>
                <w:b/>
              </w:rPr>
              <w:t>SPT</w:t>
            </w:r>
            <w:r w:rsidRPr="007E0B31">
              <w:rPr>
                <w:rFonts w:cs="Arial"/>
              </w:rPr>
              <w:t xml:space="preserve"> and/or </w:t>
            </w:r>
            <w:r w:rsidRPr="007E0B31">
              <w:rPr>
                <w:rFonts w:cs="Arial"/>
                <w:b/>
              </w:rPr>
              <w:t>SHETL</w:t>
            </w:r>
            <w:r w:rsidRPr="007E0B31">
              <w:rPr>
                <w:rFonts w:cs="Arial"/>
              </w:rPr>
              <w:t xml:space="preserve"> and/or a </w:t>
            </w:r>
            <w:r w:rsidRPr="007E0B31">
              <w:rPr>
                <w:rFonts w:cs="Arial"/>
                <w:b/>
              </w:rPr>
              <w:t>Scottish Offshore Transmission Licensee</w:t>
            </w:r>
            <w:r w:rsidRPr="007E0B31">
              <w:rPr>
                <w:rFonts w:cs="Arial"/>
              </w:rPr>
              <w:t>.</w:t>
            </w:r>
          </w:p>
        </w:tc>
      </w:tr>
      <w:tr w:rsidR="00EB1E5D" w:rsidRPr="007E0B31" w14:paraId="1E25E753" w14:textId="77777777" w:rsidTr="490DE6A8">
        <w:trPr>
          <w:cantSplit/>
        </w:trPr>
        <w:tc>
          <w:tcPr>
            <w:tcW w:w="2884" w:type="dxa"/>
          </w:tcPr>
          <w:p w14:paraId="3F282714" w14:textId="77777777" w:rsidR="00EB1E5D" w:rsidRPr="007E0B31" w:rsidRDefault="00EB1E5D" w:rsidP="00EB1E5D">
            <w:pPr>
              <w:pStyle w:val="Arial11Bold"/>
              <w:rPr>
                <w:rFonts w:cs="Arial"/>
              </w:rPr>
            </w:pPr>
            <w:r w:rsidRPr="007E0B31">
              <w:rPr>
                <w:rFonts w:cs="Arial"/>
              </w:rPr>
              <w:t>Relevant Transmission Licensee</w:t>
            </w:r>
          </w:p>
        </w:tc>
        <w:tc>
          <w:tcPr>
            <w:tcW w:w="6634" w:type="dxa"/>
          </w:tcPr>
          <w:p w14:paraId="027002BE" w14:textId="766B658F" w:rsidR="00EB1E5D" w:rsidRPr="007E0B31" w:rsidRDefault="00EB1E5D" w:rsidP="00EB1E5D">
            <w:pPr>
              <w:pStyle w:val="TableArial11"/>
              <w:rPr>
                <w:rFonts w:cs="Arial"/>
              </w:rPr>
            </w:pPr>
            <w:r w:rsidRPr="007E0B31">
              <w:rPr>
                <w:rFonts w:cs="Arial"/>
              </w:rPr>
              <w:t xml:space="preserve">Means </w:t>
            </w:r>
            <w:r>
              <w:rPr>
                <w:rFonts w:cs="Arial"/>
              </w:rPr>
              <w:t>National Grid Electricity Transmission plc (</w:t>
            </w:r>
            <w:r>
              <w:rPr>
                <w:rFonts w:cs="Arial"/>
                <w:b/>
              </w:rPr>
              <w:t xml:space="preserve">NGET) </w:t>
            </w:r>
            <w:r>
              <w:rPr>
                <w:rFonts w:cs="Arial"/>
              </w:rPr>
              <w:t xml:space="preserve">in its </w:t>
            </w:r>
            <w:r>
              <w:rPr>
                <w:rFonts w:cs="Arial"/>
                <w:b/>
              </w:rPr>
              <w:t xml:space="preserve">Transmission Area </w:t>
            </w:r>
            <w:r>
              <w:rPr>
                <w:rFonts w:cs="Arial"/>
              </w:rPr>
              <w:t xml:space="preserve">or </w:t>
            </w:r>
            <w:r w:rsidRPr="007E0B31">
              <w:rPr>
                <w:rFonts w:cs="Arial"/>
              </w:rPr>
              <w:t xml:space="preserve">SP Transmission </w:t>
            </w:r>
            <w:r>
              <w:rPr>
                <w:rFonts w:cs="Arial"/>
              </w:rPr>
              <w:t xml:space="preserve">plc </w:t>
            </w:r>
            <w:r w:rsidRPr="007E0B31">
              <w:rPr>
                <w:rFonts w:cs="Arial"/>
              </w:rPr>
              <w:t>(</w:t>
            </w:r>
            <w:r w:rsidRPr="007E0B31">
              <w:rPr>
                <w:rFonts w:cs="Arial"/>
                <w:b/>
              </w:rPr>
              <w:t>SPT</w:t>
            </w:r>
            <w:r w:rsidRPr="007E0B31">
              <w:rPr>
                <w:rFonts w:cs="Arial"/>
              </w:rPr>
              <w:t xml:space="preserve">) in its </w:t>
            </w:r>
            <w:r w:rsidRPr="007E0B31">
              <w:rPr>
                <w:rFonts w:cs="Arial"/>
                <w:b/>
              </w:rPr>
              <w:t>Transmission Area</w:t>
            </w:r>
            <w:r w:rsidRPr="007E0B31">
              <w:rPr>
                <w:rFonts w:cs="Arial"/>
              </w:rPr>
              <w:t xml:space="preserve"> or Scottish Hydro-Electric Transmission Ltd (</w:t>
            </w:r>
            <w:r w:rsidRPr="007E0B31">
              <w:rPr>
                <w:rFonts w:cs="Arial"/>
                <w:b/>
              </w:rPr>
              <w:t>SHETL</w:t>
            </w:r>
            <w:r w:rsidRPr="007E0B31">
              <w:rPr>
                <w:rFonts w:cs="Arial"/>
              </w:rPr>
              <w:t xml:space="preserve">) in its </w:t>
            </w:r>
            <w:r w:rsidRPr="007E0B31">
              <w:rPr>
                <w:rFonts w:cs="Arial"/>
                <w:b/>
              </w:rPr>
              <w:t>Transmission Area</w:t>
            </w:r>
            <w:r w:rsidRPr="007E0B31">
              <w:rPr>
                <w:rFonts w:cs="Arial"/>
              </w:rPr>
              <w:t xml:space="preserve"> or any </w:t>
            </w:r>
            <w:r w:rsidRPr="007E0B31">
              <w:rPr>
                <w:rFonts w:cs="Arial"/>
                <w:b/>
              </w:rPr>
              <w:t>Offshore Transmission Licensee</w:t>
            </w:r>
            <w:r w:rsidRPr="007E0B31">
              <w:rPr>
                <w:rFonts w:cs="Arial"/>
              </w:rPr>
              <w:t xml:space="preserve"> in its </w:t>
            </w:r>
            <w:r w:rsidRPr="007E0B31">
              <w:rPr>
                <w:rFonts w:cs="Arial"/>
                <w:b/>
              </w:rPr>
              <w:t>Transmission Area</w:t>
            </w:r>
            <w:r w:rsidRPr="007E0B31">
              <w:rPr>
                <w:rFonts w:cs="Arial"/>
              </w:rPr>
              <w:t>.</w:t>
            </w:r>
          </w:p>
        </w:tc>
      </w:tr>
      <w:tr w:rsidR="00EB1E5D" w:rsidRPr="007E0B31" w14:paraId="2C38A6A1" w14:textId="77777777" w:rsidTr="490DE6A8">
        <w:trPr>
          <w:cantSplit/>
        </w:trPr>
        <w:tc>
          <w:tcPr>
            <w:tcW w:w="2884" w:type="dxa"/>
          </w:tcPr>
          <w:p w14:paraId="2F282CC1" w14:textId="77777777" w:rsidR="00EB1E5D" w:rsidRPr="007E0B31" w:rsidRDefault="00EB1E5D" w:rsidP="00EB1E5D">
            <w:pPr>
              <w:pStyle w:val="Arial11Bold"/>
              <w:rPr>
                <w:rFonts w:cs="Arial"/>
              </w:rPr>
            </w:pPr>
            <w:r w:rsidRPr="007E0B31">
              <w:rPr>
                <w:rFonts w:cs="Arial"/>
              </w:rPr>
              <w:t>Relevant Unit</w:t>
            </w:r>
          </w:p>
        </w:tc>
        <w:tc>
          <w:tcPr>
            <w:tcW w:w="6634" w:type="dxa"/>
          </w:tcPr>
          <w:p w14:paraId="3349AB2D" w14:textId="77777777" w:rsidR="00EB1E5D" w:rsidRPr="007E0B31" w:rsidRDefault="00EB1E5D" w:rsidP="00EB1E5D">
            <w:pPr>
              <w:pStyle w:val="TableArial11"/>
              <w:rPr>
                <w:rFonts w:cs="Arial"/>
              </w:rPr>
            </w:pPr>
            <w:r w:rsidRPr="007E0B31">
              <w:rPr>
                <w:rFonts w:cs="Arial"/>
              </w:rPr>
              <w:t xml:space="preserve">As defined in the </w:t>
            </w:r>
            <w:r w:rsidRPr="007E0B31">
              <w:rPr>
                <w:rFonts w:cs="Arial"/>
                <w:b/>
              </w:rPr>
              <w:t>STC</w:t>
            </w:r>
            <w:r w:rsidRPr="007E0B31">
              <w:rPr>
                <w:rFonts w:cs="Arial"/>
              </w:rPr>
              <w:t>, Schedule 3.</w:t>
            </w:r>
          </w:p>
        </w:tc>
      </w:tr>
      <w:tr w:rsidR="00EB1E5D" w:rsidRPr="007E0B31" w14:paraId="661512B9" w14:textId="77777777" w:rsidTr="490DE6A8">
        <w:trPr>
          <w:cantSplit/>
        </w:trPr>
        <w:tc>
          <w:tcPr>
            <w:tcW w:w="2884" w:type="dxa"/>
          </w:tcPr>
          <w:p w14:paraId="145D3AB1"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Remote End HVDC Converter Station</w:t>
            </w:r>
          </w:p>
        </w:tc>
        <w:tc>
          <w:tcPr>
            <w:tcW w:w="6634" w:type="dxa"/>
          </w:tcPr>
          <w:p w14:paraId="57A167B9" w14:textId="77777777" w:rsidR="00EB1E5D" w:rsidRPr="007E0B31" w:rsidRDefault="00EB1E5D" w:rsidP="00EB1E5D">
            <w:pPr>
              <w:rPr>
                <w:rFonts w:cs="Arial"/>
              </w:rPr>
            </w:pPr>
            <w:r w:rsidRPr="007E0B31">
              <w:rPr>
                <w:rFonts w:cs="Arial"/>
              </w:rPr>
              <w:t xml:space="preserve">An </w:t>
            </w:r>
            <w:r w:rsidRPr="007E0B31">
              <w:rPr>
                <w:rFonts w:cs="Arial"/>
                <w:b/>
              </w:rPr>
              <w:t>HVDC Converter Station</w:t>
            </w:r>
            <w:r w:rsidRPr="007E0B31">
              <w:rPr>
                <w:rFonts w:cs="Arial"/>
              </w:rPr>
              <w:t xml:space="preserve"> which forms part of an </w:t>
            </w:r>
            <w:r w:rsidRPr="007E0B31">
              <w:rPr>
                <w:rFonts w:cs="Arial"/>
                <w:b/>
              </w:rPr>
              <w:t>HVDC System</w:t>
            </w:r>
            <w:r w:rsidRPr="007E0B31">
              <w:rPr>
                <w:rFonts w:cs="Arial"/>
              </w:rPr>
              <w:t xml:space="preserve"> and is not directly connected to the AC part of the </w:t>
            </w:r>
            <w:r w:rsidRPr="007E0B31">
              <w:rPr>
                <w:rFonts w:cs="Arial"/>
                <w:b/>
              </w:rPr>
              <w:t>GB Synchronous Area</w:t>
            </w:r>
            <w:r w:rsidRPr="007E0B31">
              <w:rPr>
                <w:rFonts w:cs="Arial"/>
              </w:rPr>
              <w:t xml:space="preserve">. </w:t>
            </w:r>
          </w:p>
        </w:tc>
      </w:tr>
      <w:tr w:rsidR="00EB1E5D" w:rsidRPr="007E0B31" w14:paraId="0FC4184C" w14:textId="77777777" w:rsidTr="490DE6A8">
        <w:trPr>
          <w:cantSplit/>
        </w:trPr>
        <w:tc>
          <w:tcPr>
            <w:tcW w:w="2884" w:type="dxa"/>
          </w:tcPr>
          <w:p w14:paraId="517C4056" w14:textId="77777777" w:rsidR="00EB1E5D" w:rsidRPr="007E0B31" w:rsidRDefault="00EB1E5D" w:rsidP="00EB1E5D">
            <w:pPr>
              <w:pStyle w:val="Arial11Bold"/>
              <w:rPr>
                <w:rFonts w:cs="Arial"/>
              </w:rPr>
            </w:pPr>
            <w:r w:rsidRPr="007E0B31">
              <w:rPr>
                <w:rFonts w:cs="Arial"/>
              </w:rPr>
              <w:t>Remote Transmission Assets</w:t>
            </w:r>
          </w:p>
        </w:tc>
        <w:tc>
          <w:tcPr>
            <w:tcW w:w="6634" w:type="dxa"/>
          </w:tcPr>
          <w:p w14:paraId="26BD0A1F" w14:textId="402ED181" w:rsidR="00EB1E5D" w:rsidRPr="007E0B31" w:rsidRDefault="00EB1E5D" w:rsidP="00EB1E5D">
            <w:pPr>
              <w:pStyle w:val="TableArial11"/>
              <w:rPr>
                <w:rFonts w:cs="Arial"/>
              </w:rPr>
            </w:pPr>
            <w:r w:rsidRPr="007E0B31">
              <w:rPr>
                <w:rFonts w:cs="Arial"/>
              </w:rPr>
              <w:t xml:space="preserve">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or meters owned by </w:t>
            </w:r>
            <w:r w:rsidRPr="00A7751D">
              <w:rPr>
                <w:rFonts w:cs="Arial"/>
                <w:b/>
              </w:rPr>
              <w:t>NGET</w:t>
            </w:r>
            <w:r w:rsidRPr="007E0B31">
              <w:rPr>
                <w:rFonts w:cs="Arial"/>
              </w:rPr>
              <w:t xml:space="preserve"> which:</w:t>
            </w:r>
          </w:p>
          <w:p w14:paraId="3D3A09CC" w14:textId="7E787E8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are </w:t>
            </w:r>
            <w:r w:rsidRPr="007E0B31">
              <w:rPr>
                <w:rFonts w:cs="Arial"/>
                <w:b/>
              </w:rPr>
              <w:t>Embedded</w:t>
            </w:r>
            <w:r w:rsidRPr="007E0B31">
              <w:rPr>
                <w:rFonts w:cs="Arial"/>
              </w:rPr>
              <w:t xml:space="preserve"> in a </w:t>
            </w:r>
            <w:r w:rsidRPr="007E0B31">
              <w:rPr>
                <w:rFonts w:cs="Arial"/>
                <w:b/>
              </w:rPr>
              <w:t>User</w:t>
            </w:r>
            <w:r w:rsidRPr="007E0B31">
              <w:rPr>
                <w:rFonts w:cs="Arial"/>
              </w:rPr>
              <w:t xml:space="preserve"> </w:t>
            </w:r>
            <w:r w:rsidRPr="007E0B31">
              <w:rPr>
                <w:rFonts w:cs="Arial"/>
                <w:b/>
              </w:rPr>
              <w:t>System</w:t>
            </w:r>
            <w:r w:rsidRPr="007E0B31">
              <w:rPr>
                <w:rFonts w:cs="Arial"/>
              </w:rPr>
              <w:t xml:space="preserve"> and which are not directly connected by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owned by </w:t>
            </w:r>
            <w:r w:rsidRPr="00A7751D">
              <w:rPr>
                <w:rFonts w:cs="Arial"/>
                <w:b/>
              </w:rPr>
              <w:t>NGET</w:t>
            </w:r>
            <w:r w:rsidRPr="007E0B31">
              <w:rPr>
                <w:rFonts w:cs="Arial"/>
              </w:rPr>
              <w:t xml:space="preserve"> to a sub-station owned by </w:t>
            </w:r>
            <w:r>
              <w:rPr>
                <w:rFonts w:cs="Arial"/>
                <w:b/>
              </w:rPr>
              <w:t>NGET</w:t>
            </w:r>
            <w:r w:rsidRPr="007E0B31">
              <w:rPr>
                <w:rFonts w:cs="Arial"/>
              </w:rPr>
              <w:t>; and</w:t>
            </w:r>
          </w:p>
          <w:p w14:paraId="7696BC56" w14:textId="65EACF4D" w:rsidR="00EB1E5D" w:rsidRPr="007E0B31" w:rsidRDefault="00EB1E5D" w:rsidP="00EB1E5D">
            <w:pPr>
              <w:pStyle w:val="TableArial11"/>
              <w:ind w:left="567" w:hanging="567"/>
              <w:rPr>
                <w:rFonts w:cs="Arial"/>
                <w:u w:val="single"/>
              </w:rPr>
            </w:pPr>
            <w:r w:rsidRPr="007E0B31">
              <w:rPr>
                <w:rFonts w:cs="Arial"/>
              </w:rPr>
              <w:t>(b)</w:t>
            </w:r>
            <w:r w:rsidRPr="007E0B31">
              <w:rPr>
                <w:rFonts w:cs="Arial"/>
              </w:rPr>
              <w:tab/>
              <w:t xml:space="preserve">are by agreement between </w:t>
            </w:r>
            <w:r w:rsidRPr="00A7751D">
              <w:rPr>
                <w:rFonts w:cs="Arial"/>
                <w:b/>
              </w:rPr>
              <w:t>NGET</w:t>
            </w:r>
            <w:r w:rsidRPr="007E0B31">
              <w:rPr>
                <w:rFonts w:cs="Arial"/>
              </w:rPr>
              <w:t xml:space="preserve"> and such </w:t>
            </w:r>
            <w:r w:rsidRPr="007E0B31">
              <w:rPr>
                <w:rFonts w:cs="Arial"/>
                <w:b/>
              </w:rPr>
              <w:t>User</w:t>
            </w:r>
            <w:r w:rsidRPr="007E0B31">
              <w:rPr>
                <w:rFonts w:cs="Arial"/>
              </w:rPr>
              <w:t xml:space="preserve"> operated under the direction and control of such </w:t>
            </w:r>
            <w:r w:rsidRPr="007E0B31">
              <w:rPr>
                <w:rFonts w:cs="Arial"/>
                <w:b/>
              </w:rPr>
              <w:t>User</w:t>
            </w:r>
            <w:r w:rsidRPr="007E0B31">
              <w:rPr>
                <w:rFonts w:cs="Arial"/>
              </w:rPr>
              <w:t>.</w:t>
            </w:r>
          </w:p>
        </w:tc>
      </w:tr>
      <w:tr w:rsidR="00EB1E5D" w:rsidRPr="007E0B31" w14:paraId="4A5E7BA6" w14:textId="77777777" w:rsidTr="490DE6A8">
        <w:trPr>
          <w:cantSplit/>
        </w:trPr>
        <w:tc>
          <w:tcPr>
            <w:tcW w:w="2884" w:type="dxa"/>
          </w:tcPr>
          <w:p w14:paraId="57C0BDFF" w14:textId="339174F7" w:rsidR="00EB1E5D" w:rsidRPr="007E0B31" w:rsidRDefault="00EB1E5D" w:rsidP="00EB1E5D">
            <w:pPr>
              <w:pStyle w:val="Arial11Bold"/>
              <w:rPr>
                <w:rFonts w:cs="Arial"/>
              </w:rPr>
            </w:pPr>
            <w:r>
              <w:rPr>
                <w:rFonts w:cs="Arial"/>
              </w:rPr>
              <w:t>Replacement Reserves (RR)</w:t>
            </w:r>
          </w:p>
        </w:tc>
        <w:tc>
          <w:tcPr>
            <w:tcW w:w="6634" w:type="dxa"/>
          </w:tcPr>
          <w:p w14:paraId="1845D73A" w14:textId="2F61E8A5" w:rsidR="00EB1E5D" w:rsidRPr="007E0B31" w:rsidRDefault="00EB1E5D" w:rsidP="00EB1E5D">
            <w:pPr>
              <w:pStyle w:val="TableArial11"/>
              <w:rPr>
                <w:rFonts w:cs="Arial"/>
              </w:rPr>
            </w:pPr>
            <w:r>
              <w:rPr>
                <w:rFonts w:eastAsia="Arial" w:cs="Arial"/>
              </w:rPr>
              <w:t>M</w:t>
            </w:r>
            <w:r w:rsidRPr="000D77A7">
              <w:rPr>
                <w:rFonts w:eastAsia="Arial"/>
              </w:rPr>
              <w:t xml:space="preserve">eans, in the context of </w:t>
            </w:r>
            <w:r w:rsidRPr="000D77A7">
              <w:rPr>
                <w:rFonts w:eastAsia="Arial"/>
                <w:b/>
              </w:rPr>
              <w:t>Balancing Services,</w:t>
            </w:r>
            <w:r w:rsidRPr="000D77A7">
              <w:rPr>
                <w:rFonts w:eastAsia="Arial"/>
              </w:rPr>
              <w:t xml:space="preserve"> the </w:t>
            </w:r>
            <w:r w:rsidRPr="00A87826">
              <w:rPr>
                <w:rFonts w:eastAsia="Arial" w:cs="Arial"/>
                <w:b/>
                <w:bCs/>
              </w:rPr>
              <w:t>Active P</w:t>
            </w:r>
            <w:r w:rsidRPr="00A87826">
              <w:rPr>
                <w:rFonts w:eastAsia="Arial"/>
                <w:b/>
              </w:rPr>
              <w:t>ower</w:t>
            </w:r>
            <w:r w:rsidRPr="000D77A7">
              <w:rPr>
                <w:rFonts w:eastAsia="Arial"/>
              </w:rPr>
              <w:t xml:space="preserve"> reserves available to restore or support the required level of FRR to be prepared for additional system imbalances, including generation reserves;</w:t>
            </w:r>
          </w:p>
        </w:tc>
      </w:tr>
      <w:tr w:rsidR="00EB1E5D" w:rsidRPr="007E0B31" w14:paraId="3E793E1A" w14:textId="77777777" w:rsidTr="490DE6A8">
        <w:trPr>
          <w:cantSplit/>
        </w:trPr>
        <w:tc>
          <w:tcPr>
            <w:tcW w:w="2884" w:type="dxa"/>
          </w:tcPr>
          <w:p w14:paraId="70E4C232" w14:textId="77777777" w:rsidR="00EB1E5D" w:rsidRPr="007E0B31" w:rsidRDefault="00EB1E5D" w:rsidP="00EB1E5D">
            <w:pPr>
              <w:pStyle w:val="Arial11Bold"/>
              <w:rPr>
                <w:rFonts w:cs="Arial"/>
              </w:rPr>
            </w:pPr>
            <w:r w:rsidRPr="007E0B31">
              <w:rPr>
                <w:rFonts w:cs="Arial"/>
              </w:rPr>
              <w:t>Requesting Safety Co-ordinator</w:t>
            </w:r>
          </w:p>
        </w:tc>
        <w:tc>
          <w:tcPr>
            <w:tcW w:w="6634" w:type="dxa"/>
          </w:tcPr>
          <w:p w14:paraId="12FAE6E9" w14:textId="77777777" w:rsidR="00EB1E5D" w:rsidRPr="007E0B31" w:rsidRDefault="00EB1E5D" w:rsidP="00EB1E5D">
            <w:pPr>
              <w:pStyle w:val="TableArial11"/>
              <w:rPr>
                <w:rFonts w:cs="Arial"/>
                <w:b/>
                <w:u w:val="single"/>
              </w:rPr>
            </w:pPr>
            <w:r w:rsidRPr="007E0B31">
              <w:rPr>
                <w:rFonts w:cs="Arial"/>
              </w:rPr>
              <w:t xml:space="preserve">The </w:t>
            </w:r>
            <w:r w:rsidRPr="007E0B31">
              <w:rPr>
                <w:rFonts w:cs="Arial"/>
                <w:b/>
              </w:rPr>
              <w:t>Safety Co-ordinator</w:t>
            </w:r>
            <w:r w:rsidRPr="007E0B31">
              <w:rPr>
                <w:rFonts w:cs="Arial"/>
              </w:rPr>
              <w:t xml:space="preserve"> requesting </w:t>
            </w:r>
            <w:r w:rsidRPr="007E0B31">
              <w:rPr>
                <w:rFonts w:cs="Arial"/>
                <w:b/>
              </w:rPr>
              <w:t>Safety Precautions</w:t>
            </w:r>
            <w:r w:rsidRPr="007E0B31">
              <w:rPr>
                <w:rFonts w:cs="Arial"/>
              </w:rPr>
              <w:t>.</w:t>
            </w:r>
          </w:p>
        </w:tc>
      </w:tr>
      <w:tr w:rsidR="00EB1E5D" w:rsidRPr="007E0B31" w14:paraId="221B80DF" w14:textId="77777777" w:rsidTr="490DE6A8">
        <w:trPr>
          <w:cantSplit/>
        </w:trPr>
        <w:tc>
          <w:tcPr>
            <w:tcW w:w="2884" w:type="dxa"/>
          </w:tcPr>
          <w:p w14:paraId="4C5053E5" w14:textId="77777777" w:rsidR="00EB1E5D" w:rsidRPr="007E0B31" w:rsidRDefault="00EB1E5D" w:rsidP="00EB1E5D">
            <w:pPr>
              <w:pStyle w:val="Arial11Bold"/>
              <w:rPr>
                <w:rFonts w:cs="Arial"/>
              </w:rPr>
            </w:pPr>
            <w:r w:rsidRPr="007E0B31">
              <w:rPr>
                <w:rFonts w:cs="Arial"/>
              </w:rPr>
              <w:t>Responsible Engineer/ Operator</w:t>
            </w:r>
          </w:p>
        </w:tc>
        <w:tc>
          <w:tcPr>
            <w:tcW w:w="6634" w:type="dxa"/>
          </w:tcPr>
          <w:p w14:paraId="40AF59F9" w14:textId="77777777" w:rsidR="00EB1E5D" w:rsidRPr="007E0B31" w:rsidRDefault="00EB1E5D" w:rsidP="00EB1E5D">
            <w:pPr>
              <w:pStyle w:val="TableArial11"/>
              <w:rPr>
                <w:rFonts w:cs="Arial"/>
              </w:rPr>
            </w:pPr>
            <w:r w:rsidRPr="007E0B31">
              <w:rPr>
                <w:rFonts w:cs="Arial"/>
              </w:rPr>
              <w:t xml:space="preserve">A person nominated by a </w:t>
            </w:r>
            <w:r w:rsidRPr="007E0B31">
              <w:rPr>
                <w:rFonts w:cs="Arial"/>
                <w:b/>
              </w:rPr>
              <w:t>User</w:t>
            </w:r>
            <w:r w:rsidRPr="007E0B31">
              <w:rPr>
                <w:rFonts w:cs="Arial"/>
              </w:rPr>
              <w:t xml:space="preserve"> to be responsible for </w:t>
            </w:r>
            <w:r w:rsidRPr="007E0B31">
              <w:rPr>
                <w:rFonts w:cs="Arial"/>
                <w:b/>
              </w:rPr>
              <w:t>System</w:t>
            </w:r>
            <w:r w:rsidRPr="007E0B31">
              <w:rPr>
                <w:rFonts w:cs="Arial"/>
              </w:rPr>
              <w:t xml:space="preserve"> control.</w:t>
            </w:r>
          </w:p>
        </w:tc>
      </w:tr>
      <w:tr w:rsidR="00EB1E5D" w:rsidRPr="007E0B31" w14:paraId="43B07A92" w14:textId="77777777" w:rsidTr="490DE6A8">
        <w:trPr>
          <w:cantSplit/>
        </w:trPr>
        <w:tc>
          <w:tcPr>
            <w:tcW w:w="2884" w:type="dxa"/>
          </w:tcPr>
          <w:p w14:paraId="142BB592" w14:textId="77777777" w:rsidR="00EB1E5D" w:rsidRPr="007E0B31" w:rsidRDefault="00EB1E5D" w:rsidP="00EB1E5D">
            <w:pPr>
              <w:pStyle w:val="Arial11Bold"/>
              <w:rPr>
                <w:rFonts w:cs="Arial"/>
              </w:rPr>
            </w:pPr>
            <w:r w:rsidRPr="007E0B31">
              <w:rPr>
                <w:rFonts w:cs="Arial"/>
              </w:rPr>
              <w:t>Responsible Manager</w:t>
            </w:r>
          </w:p>
        </w:tc>
        <w:tc>
          <w:tcPr>
            <w:tcW w:w="6634" w:type="dxa"/>
          </w:tcPr>
          <w:p w14:paraId="3D10AC58" w14:textId="010E800C" w:rsidR="00EB1E5D" w:rsidRPr="007E0B31" w:rsidRDefault="00EB1E5D" w:rsidP="00EB1E5D">
            <w:pPr>
              <w:pStyle w:val="TableArial11"/>
              <w:rPr>
                <w:rFonts w:cs="Arial"/>
              </w:rPr>
            </w:pPr>
            <w:r w:rsidRPr="007E0B31">
              <w:rPr>
                <w:rFonts w:cs="Arial"/>
              </w:rPr>
              <w:t xml:space="preserve">A manager who has been duly authorised by a </w:t>
            </w:r>
            <w:r w:rsidRPr="007E0B31">
              <w:rPr>
                <w:rFonts w:cs="Arial"/>
                <w:b/>
              </w:rPr>
              <w:t>User</w:t>
            </w:r>
            <w:r w:rsidRPr="007E0B31">
              <w:rPr>
                <w:rFonts w:cs="Arial"/>
              </w:rPr>
              <w:t xml:space="preserve"> or </w:t>
            </w:r>
            <w:r>
              <w:rPr>
                <w:rFonts w:cs="Arial"/>
              </w:rPr>
              <w:t xml:space="preserve">a </w:t>
            </w:r>
            <w:r>
              <w:rPr>
                <w:rFonts w:cs="Arial"/>
                <w:b/>
              </w:rPr>
              <w:t xml:space="preserve">Relevant Transmission Licensee </w:t>
            </w:r>
            <w:r w:rsidRPr="007E0B31">
              <w:rPr>
                <w:rFonts w:cs="Arial"/>
              </w:rPr>
              <w:t xml:space="preserve">to sign </w:t>
            </w:r>
            <w:r w:rsidRPr="007E0B31">
              <w:rPr>
                <w:rFonts w:cs="Arial"/>
                <w:b/>
              </w:rPr>
              <w:t>Site</w:t>
            </w:r>
            <w:r w:rsidRPr="007E0B31">
              <w:rPr>
                <w:rFonts w:cs="Arial"/>
              </w:rPr>
              <w:t xml:space="preserve"> </w:t>
            </w:r>
            <w:r w:rsidRPr="007E0B31">
              <w:rPr>
                <w:rFonts w:cs="Arial"/>
                <w:b/>
              </w:rPr>
              <w:t>Responsibility Schedules</w:t>
            </w:r>
            <w:r w:rsidRPr="007E0B31">
              <w:rPr>
                <w:rFonts w:cs="Arial"/>
              </w:rPr>
              <w:t xml:space="preserve"> on behalf of that </w:t>
            </w:r>
            <w:r w:rsidRPr="007E0B31">
              <w:rPr>
                <w:rFonts w:cs="Arial"/>
                <w:b/>
              </w:rPr>
              <w:t>User</w:t>
            </w:r>
            <w:r>
              <w:rPr>
                <w:rFonts w:cs="Arial"/>
                <w:b/>
              </w:rPr>
              <w:t xml:space="preserve"> </w:t>
            </w:r>
            <w:r w:rsidRPr="00A7751D">
              <w:rPr>
                <w:rFonts w:cs="Arial"/>
              </w:rPr>
              <w:t>or</w:t>
            </w:r>
            <w:r>
              <w:rPr>
                <w:rFonts w:cs="Arial"/>
                <w:b/>
              </w:rPr>
              <w:t xml:space="preserve"> </w:t>
            </w:r>
            <w:r w:rsidRPr="00A7751D">
              <w:rPr>
                <w:rFonts w:cs="Arial"/>
                <w:b/>
              </w:rPr>
              <w:t>Relevant Transmission Licensee</w:t>
            </w:r>
            <w:r>
              <w:rPr>
                <w:rFonts w:cs="Arial"/>
              </w:rPr>
              <w:t xml:space="preserve"> </w:t>
            </w:r>
            <w:r w:rsidRPr="007E0B31">
              <w:rPr>
                <w:rFonts w:cs="Arial"/>
              </w:rPr>
              <w:t>as the case may be.</w:t>
            </w:r>
          </w:p>
        </w:tc>
      </w:tr>
      <w:tr w:rsidR="0093310B" w:rsidRPr="007E0B31" w14:paraId="6833C556" w14:textId="77777777" w:rsidTr="490DE6A8">
        <w:trPr>
          <w:cantSplit/>
        </w:trPr>
        <w:tc>
          <w:tcPr>
            <w:tcW w:w="2884" w:type="dxa"/>
          </w:tcPr>
          <w:p w14:paraId="78C5A95A" w14:textId="03432A01" w:rsidR="00C83F84" w:rsidRPr="007E0B31" w:rsidRDefault="00C83F84" w:rsidP="00EB1E5D">
            <w:pPr>
              <w:pStyle w:val="Arial11Bold"/>
              <w:rPr>
                <w:rFonts w:cs="Arial"/>
              </w:rPr>
            </w:pPr>
            <w:r>
              <w:rPr>
                <w:rFonts w:cs="Arial"/>
              </w:rPr>
              <w:t>Restoration Contractor</w:t>
            </w:r>
          </w:p>
        </w:tc>
        <w:tc>
          <w:tcPr>
            <w:tcW w:w="6634" w:type="dxa"/>
          </w:tcPr>
          <w:p w14:paraId="51FEE20C" w14:textId="73B0FBED" w:rsidR="00C83F84" w:rsidRPr="007E0B31" w:rsidRDefault="00C83F84" w:rsidP="00EB1E5D">
            <w:pPr>
              <w:pStyle w:val="TableArial11"/>
              <w:rPr>
                <w:rFonts w:cs="Arial"/>
              </w:rPr>
            </w:pPr>
            <w:r>
              <w:t xml:space="preserve">An </w:t>
            </w:r>
            <w:r w:rsidRPr="6EB19070">
              <w:rPr>
                <w:b/>
                <w:bCs/>
              </w:rPr>
              <w:t xml:space="preserve">Anchor Restoration </w:t>
            </w:r>
            <w:r w:rsidR="00657010">
              <w:rPr>
                <w:b/>
                <w:bCs/>
              </w:rPr>
              <w:t>Contractor</w:t>
            </w:r>
            <w:r>
              <w:t xml:space="preserve"> or a </w:t>
            </w:r>
            <w:r w:rsidRPr="6EB19070">
              <w:rPr>
                <w:b/>
                <w:bCs/>
              </w:rPr>
              <w:t xml:space="preserve">Top Up Restoration </w:t>
            </w:r>
            <w:r w:rsidR="00657010">
              <w:rPr>
                <w:b/>
                <w:bCs/>
              </w:rPr>
              <w:t>Contractor</w:t>
            </w:r>
            <w:r>
              <w:t>.</w:t>
            </w:r>
          </w:p>
        </w:tc>
      </w:tr>
      <w:tr w:rsidR="0093310B" w:rsidRPr="007E0B31" w14:paraId="06F23606" w14:textId="77777777" w:rsidTr="490DE6A8">
        <w:trPr>
          <w:cantSplit/>
        </w:trPr>
        <w:tc>
          <w:tcPr>
            <w:tcW w:w="2884" w:type="dxa"/>
          </w:tcPr>
          <w:p w14:paraId="40195733" w14:textId="7E5F900B" w:rsidR="00EB1E5D" w:rsidRPr="007E0B31" w:rsidRDefault="00EB1E5D" w:rsidP="00EB1E5D">
            <w:pPr>
              <w:pStyle w:val="Arial11Bold"/>
              <w:rPr>
                <w:rFonts w:cs="Arial"/>
              </w:rPr>
            </w:pPr>
            <w:r>
              <w:rPr>
                <w:rFonts w:cs="Arial"/>
              </w:rPr>
              <w:t>Restoration Plan</w:t>
            </w:r>
          </w:p>
        </w:tc>
        <w:tc>
          <w:tcPr>
            <w:tcW w:w="6634" w:type="dxa"/>
          </w:tcPr>
          <w:p w14:paraId="27330630" w14:textId="2932C2DD" w:rsidR="00EB1E5D" w:rsidRPr="007E0B31" w:rsidRDefault="00EB1E5D" w:rsidP="00EB1E5D">
            <w:pPr>
              <w:pStyle w:val="TableArial11"/>
              <w:rPr>
                <w:rFonts w:cs="Arial"/>
              </w:rPr>
            </w:pPr>
            <w:r>
              <w:rPr>
                <w:rFonts w:cs="Arial"/>
              </w:rPr>
              <w:t xml:space="preserve">Either a </w:t>
            </w:r>
            <w:r>
              <w:rPr>
                <w:rFonts w:cs="Arial"/>
                <w:b/>
                <w:bCs/>
              </w:rPr>
              <w:t>Local Joint Restoration Plan</w:t>
            </w:r>
            <w:r w:rsidR="00EA0F7E">
              <w:rPr>
                <w:rFonts w:cs="Arial"/>
              </w:rPr>
              <w:t>,</w:t>
            </w:r>
            <w:r>
              <w:rPr>
                <w:rFonts w:cs="Arial"/>
              </w:rPr>
              <w:t xml:space="preserve"> a </w:t>
            </w:r>
            <w:r>
              <w:rPr>
                <w:rFonts w:cs="Arial"/>
                <w:b/>
                <w:bCs/>
              </w:rPr>
              <w:t>Distribution Restoration Zone Plan</w:t>
            </w:r>
            <w:r>
              <w:rPr>
                <w:rFonts w:cs="Arial"/>
              </w:rPr>
              <w:t xml:space="preserve"> </w:t>
            </w:r>
            <w:r w:rsidR="00EA0F7E">
              <w:rPr>
                <w:rFonts w:cs="Arial"/>
              </w:rPr>
              <w:t xml:space="preserve">or an </w:t>
            </w:r>
            <w:r w:rsidR="00EA0F7E" w:rsidRPr="002A6659">
              <w:rPr>
                <w:rFonts w:cs="Arial"/>
                <w:b/>
                <w:bCs/>
              </w:rPr>
              <w:t>Offshore Local Joint Restoration Plan</w:t>
            </w:r>
            <w:r w:rsidR="00EA0F7E">
              <w:rPr>
                <w:rFonts w:cs="Arial"/>
              </w:rPr>
              <w:t xml:space="preserve"> </w:t>
            </w:r>
            <w:r>
              <w:rPr>
                <w:rFonts w:cs="Arial"/>
              </w:rPr>
              <w:t>as the context requires.</w:t>
            </w:r>
          </w:p>
        </w:tc>
      </w:tr>
      <w:tr w:rsidR="00EB1E5D" w:rsidRPr="007E0B31" w14:paraId="359C52EC" w14:textId="77777777" w:rsidTr="490DE6A8">
        <w:trPr>
          <w:cantSplit/>
        </w:trPr>
        <w:tc>
          <w:tcPr>
            <w:tcW w:w="2884" w:type="dxa"/>
          </w:tcPr>
          <w:p w14:paraId="600D70C7" w14:textId="2CA36F4C" w:rsidR="00EB1E5D" w:rsidRPr="007E0B31" w:rsidRDefault="00EB1E5D" w:rsidP="00EB1E5D">
            <w:pPr>
              <w:pStyle w:val="Arial11Bold"/>
              <w:rPr>
                <w:rFonts w:cs="Arial"/>
              </w:rPr>
            </w:pPr>
            <w:r w:rsidRPr="00C95F94">
              <w:rPr>
                <w:rFonts w:cs="Arial"/>
              </w:rPr>
              <w:t>Restoration Service Provider</w:t>
            </w:r>
          </w:p>
        </w:tc>
        <w:tc>
          <w:tcPr>
            <w:tcW w:w="6634" w:type="dxa"/>
          </w:tcPr>
          <w:p w14:paraId="7EAC5DED" w14:textId="41096B5E" w:rsidR="00EB1E5D" w:rsidRPr="00A87826" w:rsidRDefault="00FA35DF" w:rsidP="00EB1E5D">
            <w:pPr>
              <w:pStyle w:val="TableArial11"/>
              <w:rPr>
                <w:b/>
                <w:bCs/>
              </w:rPr>
            </w:pPr>
            <w:r w:rsidRPr="6EB19070">
              <w:rPr>
                <w:rFonts w:cs="Arial"/>
              </w:rPr>
              <w:t>A</w:t>
            </w:r>
            <w:r>
              <w:t xml:space="preserve"> </w:t>
            </w:r>
            <w:r w:rsidRPr="6EB19070">
              <w:rPr>
                <w:rFonts w:cs="Arial"/>
                <w:b/>
                <w:bCs/>
              </w:rPr>
              <w:t>User</w:t>
            </w:r>
            <w:r w:rsidRPr="6EB19070">
              <w:rPr>
                <w:b/>
                <w:bCs/>
              </w:rPr>
              <w:t xml:space="preserve"> </w:t>
            </w:r>
            <w:r>
              <w:t>or</w:t>
            </w:r>
            <w:r w:rsidRPr="002A73E9">
              <w:t xml:space="preserve"> </w:t>
            </w:r>
            <w:r>
              <w:t>a party</w:t>
            </w:r>
            <w:r w:rsidRPr="6EB19070">
              <w:rPr>
                <w:b/>
                <w:bCs/>
              </w:rPr>
              <w:t xml:space="preserve"> </w:t>
            </w:r>
            <w:r w:rsidRPr="6EB19070">
              <w:rPr>
                <w:rFonts w:cs="Arial"/>
              </w:rPr>
              <w:t xml:space="preserve">with a legal or contractual obligation </w:t>
            </w:r>
            <w:r>
              <w:t>to</w:t>
            </w:r>
            <w:r w:rsidRPr="6EB19070">
              <w:rPr>
                <w:rFonts w:cs="Arial"/>
              </w:rPr>
              <w:t xml:space="preserve"> provide a service contributing to one or several</w:t>
            </w:r>
            <w:r>
              <w:t xml:space="preserve"> </w:t>
            </w:r>
            <w:r w:rsidRPr="6EB19070">
              <w:rPr>
                <w:rFonts w:cs="Arial"/>
              </w:rPr>
              <w:t xml:space="preserve">measures of the </w:t>
            </w:r>
            <w:r w:rsidRPr="6EB19070">
              <w:rPr>
                <w:rFonts w:cs="Arial"/>
                <w:b/>
                <w:bCs/>
              </w:rPr>
              <w:t>System Restoration Plan</w:t>
            </w:r>
            <w:r w:rsidRPr="002A73E9">
              <w:t>.</w:t>
            </w:r>
          </w:p>
        </w:tc>
      </w:tr>
      <w:tr w:rsidR="0093310B" w:rsidRPr="007E0B31" w14:paraId="7A57EE5C" w14:textId="77777777" w:rsidTr="490DE6A8">
        <w:trPr>
          <w:cantSplit/>
        </w:trPr>
        <w:tc>
          <w:tcPr>
            <w:tcW w:w="2884" w:type="dxa"/>
          </w:tcPr>
          <w:p w14:paraId="31F5E0E2" w14:textId="0C4C577D" w:rsidR="00EB1E5D" w:rsidRPr="007E0B31" w:rsidRDefault="00EB1E5D" w:rsidP="00EB1E5D">
            <w:pPr>
              <w:pStyle w:val="Arial11Bold"/>
              <w:rPr>
                <w:rFonts w:cs="Arial"/>
              </w:rPr>
            </w:pPr>
            <w:r w:rsidRPr="00C23BCB">
              <w:rPr>
                <w:rFonts w:cs="Arial"/>
              </w:rPr>
              <w:t>Restoration Service</w:t>
            </w:r>
            <w:r>
              <w:rPr>
                <w:rFonts w:cs="Arial"/>
              </w:rPr>
              <w:t xml:space="preserve"> Test</w:t>
            </w:r>
          </w:p>
        </w:tc>
        <w:tc>
          <w:tcPr>
            <w:tcW w:w="6634" w:type="dxa"/>
          </w:tcPr>
          <w:p w14:paraId="40C10BCD" w14:textId="78CE767E" w:rsidR="00EB1E5D" w:rsidRPr="007E0B31" w:rsidRDefault="00EB1E5D" w:rsidP="00EB1E5D">
            <w:pPr>
              <w:pStyle w:val="TableArial11"/>
              <w:rPr>
                <w:rFonts w:cs="Arial"/>
              </w:rPr>
            </w:pPr>
            <w:r>
              <w:rPr>
                <w:rFonts w:cs="Arial"/>
              </w:rPr>
              <w:t>A</w:t>
            </w:r>
            <w:r w:rsidR="00D10992">
              <w:rPr>
                <w:rFonts w:cs="Arial"/>
              </w:rPr>
              <w:t xml:space="preserve"> test carried out on a </w:t>
            </w:r>
            <w:r w:rsidR="00D10992" w:rsidRPr="00D039CA">
              <w:rPr>
                <w:rFonts w:cs="Arial"/>
                <w:b/>
                <w:bCs/>
              </w:rPr>
              <w:t>Plant</w:t>
            </w:r>
            <w:r w:rsidR="00D10992">
              <w:rPr>
                <w:rFonts w:cs="Arial"/>
              </w:rPr>
              <w:t xml:space="preserve"> to confirm it has an </w:t>
            </w:r>
            <w:r w:rsidR="00D10992" w:rsidRPr="00D039CA">
              <w:rPr>
                <w:rFonts w:cs="Arial"/>
                <w:b/>
                <w:bCs/>
              </w:rPr>
              <w:t xml:space="preserve">Anchor </w:t>
            </w:r>
            <w:r w:rsidR="00D039CA" w:rsidRPr="00D039CA">
              <w:rPr>
                <w:rFonts w:cs="Arial"/>
                <w:b/>
                <w:bCs/>
              </w:rPr>
              <w:t xml:space="preserve">Plant </w:t>
            </w:r>
            <w:proofErr w:type="spellStart"/>
            <w:r w:rsidR="00D039CA" w:rsidRPr="00D039CA">
              <w:rPr>
                <w:rFonts w:cs="Arial"/>
                <w:b/>
                <w:bCs/>
              </w:rPr>
              <w:t>Capablity</w:t>
            </w:r>
            <w:proofErr w:type="spellEnd"/>
            <w:r w:rsidR="00CA1CD7">
              <w:rPr>
                <w:rFonts w:cs="Arial"/>
                <w:b/>
                <w:bCs/>
              </w:rPr>
              <w:t xml:space="preserve"> </w:t>
            </w:r>
            <w:r w:rsidR="00CA1CD7" w:rsidRPr="007369FA">
              <w:rPr>
                <w:rFonts w:cs="Arial"/>
              </w:rPr>
              <w:t xml:space="preserve">or </w:t>
            </w:r>
            <w:r w:rsidR="00CA1CD7">
              <w:rPr>
                <w:rFonts w:cs="Arial"/>
                <w:b/>
                <w:bCs/>
              </w:rPr>
              <w:t xml:space="preserve">Top Up </w:t>
            </w:r>
            <w:r w:rsidR="00086CEE">
              <w:rPr>
                <w:rFonts w:cs="Arial"/>
                <w:b/>
                <w:bCs/>
              </w:rPr>
              <w:t xml:space="preserve">Restoration </w:t>
            </w:r>
            <w:r w:rsidR="00CA1CD7">
              <w:rPr>
                <w:rFonts w:cs="Arial"/>
                <w:b/>
                <w:bCs/>
              </w:rPr>
              <w:t>Capability</w:t>
            </w:r>
            <w:r w:rsidR="00A16D00">
              <w:rPr>
                <w:rFonts w:cs="Arial"/>
              </w:rPr>
              <w:t>.</w:t>
            </w:r>
            <w:r w:rsidR="00D10992">
              <w:rPr>
                <w:rFonts w:cs="Arial"/>
              </w:rPr>
              <w:t xml:space="preserve"> </w:t>
            </w:r>
          </w:p>
        </w:tc>
      </w:tr>
      <w:tr w:rsidR="00EB1E5D" w:rsidRPr="007E0B31" w14:paraId="200F923B" w14:textId="77777777" w:rsidTr="490DE6A8">
        <w:trPr>
          <w:cantSplit/>
        </w:trPr>
        <w:tc>
          <w:tcPr>
            <w:tcW w:w="2884" w:type="dxa"/>
          </w:tcPr>
          <w:p w14:paraId="645AFB45" w14:textId="77777777" w:rsidR="00EB1E5D" w:rsidRPr="007E0B31" w:rsidRDefault="00EB1E5D" w:rsidP="00EB1E5D">
            <w:pPr>
              <w:pStyle w:val="Arial11Bold"/>
              <w:rPr>
                <w:rFonts w:cs="Arial"/>
              </w:rPr>
            </w:pPr>
            <w:r w:rsidRPr="008B64D0">
              <w:rPr>
                <w:rFonts w:cs="Arial"/>
              </w:rPr>
              <w:t>Re-synchronisation</w:t>
            </w:r>
          </w:p>
        </w:tc>
        <w:tc>
          <w:tcPr>
            <w:tcW w:w="6634" w:type="dxa"/>
          </w:tcPr>
          <w:p w14:paraId="116663CE" w14:textId="77777777" w:rsidR="00EB1E5D" w:rsidRPr="007E0B31" w:rsidRDefault="00EB1E5D" w:rsidP="00EB1E5D">
            <w:pPr>
              <w:pStyle w:val="TableArial11"/>
              <w:rPr>
                <w:rFonts w:cs="Arial"/>
              </w:rPr>
            </w:pPr>
            <w:r w:rsidRPr="007E0B31">
              <w:rPr>
                <w:rFonts w:cs="Arial"/>
              </w:rPr>
              <w:t xml:space="preserve">The bringing of parts of the </w:t>
            </w:r>
            <w:r w:rsidRPr="007E0B31">
              <w:rPr>
                <w:rFonts w:cs="Arial"/>
                <w:b/>
              </w:rPr>
              <w:t>System</w:t>
            </w:r>
            <w:r w:rsidRPr="007E0B31">
              <w:rPr>
                <w:rFonts w:cs="Arial"/>
              </w:rPr>
              <w:t xml:space="preserve"> which have become </w:t>
            </w:r>
            <w:r w:rsidRPr="007E0B31">
              <w:rPr>
                <w:rFonts w:cs="Arial"/>
                <w:b/>
              </w:rPr>
              <w:t xml:space="preserve">Out of Synchronism </w:t>
            </w:r>
            <w:r w:rsidRPr="007E0B31">
              <w:rPr>
                <w:rFonts w:cs="Arial"/>
              </w:rPr>
              <w:t xml:space="preserve">with any other </w:t>
            </w:r>
            <w:r w:rsidRPr="007E0B31">
              <w:rPr>
                <w:rFonts w:cs="Arial"/>
                <w:b/>
              </w:rPr>
              <w:t xml:space="preserve">System </w:t>
            </w:r>
            <w:r w:rsidRPr="007E0B31">
              <w:rPr>
                <w:rFonts w:cs="Arial"/>
              </w:rPr>
              <w:t xml:space="preserve">back into </w:t>
            </w:r>
            <w:r w:rsidRPr="007E0B31">
              <w:rPr>
                <w:rFonts w:cs="Arial"/>
                <w:b/>
              </w:rPr>
              <w:t>Synchronism</w:t>
            </w:r>
            <w:r w:rsidRPr="007E0B31">
              <w:rPr>
                <w:rFonts w:cs="Arial"/>
              </w:rPr>
              <w:t>,</w:t>
            </w:r>
            <w:r w:rsidRPr="007E0B31">
              <w:rPr>
                <w:rFonts w:cs="Arial"/>
                <w:b/>
              </w:rPr>
              <w:t xml:space="preserve"> </w:t>
            </w:r>
            <w:r w:rsidRPr="007E0B31">
              <w:rPr>
                <w:rFonts w:cs="Arial"/>
              </w:rPr>
              <w:t>and like terms shall be construed accordingly.</w:t>
            </w:r>
          </w:p>
        </w:tc>
      </w:tr>
      <w:tr w:rsidR="00EB1E5D" w:rsidRPr="007E0B31" w14:paraId="5C8B475C" w14:textId="77777777" w:rsidTr="490DE6A8">
        <w:trPr>
          <w:cantSplit/>
        </w:trPr>
        <w:tc>
          <w:tcPr>
            <w:tcW w:w="2884" w:type="dxa"/>
          </w:tcPr>
          <w:p w14:paraId="7A0A7098" w14:textId="6C07E83D" w:rsidR="00EB1E5D" w:rsidRPr="00A24C6C" w:rsidRDefault="00EB1E5D" w:rsidP="00EB1E5D">
            <w:pPr>
              <w:pStyle w:val="Arial11Bold"/>
              <w:rPr>
                <w:rFonts w:cs="Arial"/>
              </w:rPr>
            </w:pPr>
            <w:r w:rsidRPr="00A24C6C">
              <w:rPr>
                <w:lang w:val="en-US"/>
              </w:rPr>
              <w:t>Retained EU Law</w:t>
            </w:r>
          </w:p>
        </w:tc>
        <w:tc>
          <w:tcPr>
            <w:tcW w:w="6634" w:type="dxa"/>
          </w:tcPr>
          <w:p w14:paraId="7D8E70D3" w14:textId="3160A6BF" w:rsidR="00EB1E5D" w:rsidRPr="00A24C6C" w:rsidRDefault="00EB1E5D" w:rsidP="00EB1E5D">
            <w:pPr>
              <w:pStyle w:val="TableArial11"/>
              <w:rPr>
                <w:rFonts w:cs="Arial"/>
              </w:rPr>
            </w:pPr>
            <w:r w:rsidRPr="00A24C6C">
              <w:rPr>
                <w:lang w:val="en-US"/>
              </w:rPr>
              <w:t>31 December 2020 as defined in European Union (Withdrawal) Act 2018 as amended by the European Union (Withdrawal Agreement) Act 2020.</w:t>
            </w:r>
          </w:p>
        </w:tc>
      </w:tr>
      <w:tr w:rsidR="00EB1E5D" w:rsidRPr="007E0B31" w14:paraId="6CA184A0" w14:textId="77777777" w:rsidTr="490DE6A8">
        <w:trPr>
          <w:cantSplit/>
        </w:trPr>
        <w:tc>
          <w:tcPr>
            <w:tcW w:w="2884" w:type="dxa"/>
          </w:tcPr>
          <w:p w14:paraId="0F616CE0" w14:textId="68331982" w:rsidR="00EB1E5D" w:rsidRPr="007E0B31" w:rsidRDefault="00EB1E5D" w:rsidP="00EB1E5D">
            <w:pPr>
              <w:pStyle w:val="Arial11Bold"/>
              <w:rPr>
                <w:rFonts w:cs="Arial"/>
              </w:rPr>
            </w:pPr>
            <w:r>
              <w:rPr>
                <w:rFonts w:cs="Arial"/>
              </w:rPr>
              <w:lastRenderedPageBreak/>
              <w:t>RR Acceptance</w:t>
            </w:r>
          </w:p>
        </w:tc>
        <w:tc>
          <w:tcPr>
            <w:tcW w:w="6634" w:type="dxa"/>
          </w:tcPr>
          <w:p w14:paraId="279A7C5B" w14:textId="3CF00C6B" w:rsidR="00EB1E5D" w:rsidRPr="007E0B31" w:rsidRDefault="00EB1E5D" w:rsidP="00EB1E5D">
            <w:pPr>
              <w:pStyle w:val="TableArial11"/>
              <w:rPr>
                <w:rFonts w:cs="Arial"/>
              </w:rPr>
            </w:pPr>
            <w:r w:rsidRPr="008D5BEE">
              <w:rPr>
                <w:rFonts w:cs="Arial"/>
              </w:rPr>
              <w:t>The results of the</w:t>
            </w:r>
            <w:r w:rsidRPr="005C20E3">
              <w:rPr>
                <w:b/>
              </w:rPr>
              <w:t xml:space="preserve"> TERRE</w:t>
            </w:r>
            <w:r w:rsidRPr="008D5BEE">
              <w:rPr>
                <w:rFonts w:cs="Arial"/>
              </w:rPr>
              <w:t xml:space="preserve"> auction for each </w:t>
            </w:r>
            <w:r w:rsidRPr="008D5BEE">
              <w:rPr>
                <w:rFonts w:cs="Arial"/>
                <w:b/>
              </w:rPr>
              <w:t>BM Participant</w:t>
            </w:r>
            <w:r w:rsidRPr="00A87826">
              <w:rPr>
                <w:rFonts w:cs="Arial"/>
                <w:bCs/>
              </w:rPr>
              <w:t>.</w:t>
            </w:r>
          </w:p>
        </w:tc>
      </w:tr>
      <w:tr w:rsidR="00EB1E5D" w:rsidRPr="007E0B31" w14:paraId="375C4E00" w14:textId="77777777" w:rsidTr="490DE6A8">
        <w:trPr>
          <w:cantSplit/>
        </w:trPr>
        <w:tc>
          <w:tcPr>
            <w:tcW w:w="2884" w:type="dxa"/>
          </w:tcPr>
          <w:p w14:paraId="1EAC68C5" w14:textId="2FCFB406" w:rsidR="00EB1E5D" w:rsidRDefault="00EB1E5D" w:rsidP="00EB1E5D">
            <w:pPr>
              <w:pStyle w:val="Arial11Bold"/>
              <w:rPr>
                <w:rFonts w:cs="Arial"/>
              </w:rPr>
            </w:pPr>
            <w:r>
              <w:rPr>
                <w:rFonts w:cs="Arial"/>
              </w:rPr>
              <w:t>Restricted</w:t>
            </w:r>
          </w:p>
        </w:tc>
        <w:tc>
          <w:tcPr>
            <w:tcW w:w="6634" w:type="dxa"/>
          </w:tcPr>
          <w:p w14:paraId="573C1772" w14:textId="01CB4CF7" w:rsidR="00EB1E5D" w:rsidRPr="008D5BEE" w:rsidRDefault="00EB1E5D" w:rsidP="00EB1E5D">
            <w:pPr>
              <w:pStyle w:val="TableArial11"/>
              <w:rPr>
                <w:rFonts w:cs="Arial"/>
              </w:rPr>
            </w:pPr>
            <w:r w:rsidRPr="008D5BEE">
              <w:rPr>
                <w:rFonts w:cs="Arial"/>
              </w:rPr>
              <w:t xml:space="preserve">Applies to a </w:t>
            </w:r>
            <w:r w:rsidRPr="008D5BEE">
              <w:rPr>
                <w:rFonts w:cs="Arial"/>
                <w:b/>
              </w:rPr>
              <w:t>TERRE Bid</w:t>
            </w:r>
            <w:r w:rsidRPr="008D5BEE">
              <w:rPr>
                <w:rFonts w:cs="Arial"/>
              </w:rPr>
              <w:t xml:space="preserve"> which has been marked so that it will be passed to the </w:t>
            </w:r>
            <w:r w:rsidRPr="008D5BEE">
              <w:rPr>
                <w:rFonts w:cs="Arial"/>
                <w:b/>
              </w:rPr>
              <w:t>TERRE Central Platform</w:t>
            </w:r>
            <w:r w:rsidRPr="008D5BEE">
              <w:rPr>
                <w:rFonts w:cs="Arial"/>
              </w:rPr>
              <w:t xml:space="preserve"> but will not be used in the auction</w:t>
            </w:r>
            <w:r>
              <w:rPr>
                <w:rFonts w:cs="Arial"/>
              </w:rPr>
              <w:t>.</w:t>
            </w:r>
          </w:p>
        </w:tc>
      </w:tr>
      <w:tr w:rsidR="00EB1E5D" w:rsidRPr="007E0B31" w14:paraId="43440108" w14:textId="77777777" w:rsidTr="490DE6A8">
        <w:trPr>
          <w:cantSplit/>
        </w:trPr>
        <w:tc>
          <w:tcPr>
            <w:tcW w:w="2884" w:type="dxa"/>
          </w:tcPr>
          <w:p w14:paraId="2D0B4C2D" w14:textId="026534D0" w:rsidR="00EB1E5D" w:rsidRPr="000B7208" w:rsidRDefault="00EB1E5D" w:rsidP="00EB1E5D">
            <w:pPr>
              <w:pStyle w:val="Arial11Bold"/>
              <w:rPr>
                <w:rFonts w:cs="Arial"/>
              </w:rPr>
            </w:pPr>
            <w:r w:rsidRPr="002510FF">
              <w:rPr>
                <w:rFonts w:cs="Arial"/>
                <w:bCs/>
              </w:rPr>
              <w:t>ROCOF</w:t>
            </w:r>
          </w:p>
        </w:tc>
        <w:tc>
          <w:tcPr>
            <w:tcW w:w="6634" w:type="dxa"/>
          </w:tcPr>
          <w:p w14:paraId="257637B6" w14:textId="7FA7C548" w:rsidR="00EB1E5D" w:rsidRPr="000B7208" w:rsidRDefault="00EB1E5D" w:rsidP="00EB1E5D">
            <w:pPr>
              <w:pStyle w:val="TableArial11"/>
              <w:rPr>
                <w:rFonts w:cs="Arial"/>
                <w:b/>
              </w:rPr>
            </w:pPr>
            <w:r w:rsidRPr="002510FF">
              <w:rPr>
                <w:rFonts w:cs="Arial"/>
                <w:b/>
              </w:rPr>
              <w:t>Rate of Change of Frequency</w:t>
            </w:r>
          </w:p>
        </w:tc>
      </w:tr>
      <w:tr w:rsidR="00EB1E5D" w:rsidRPr="007E0B31" w14:paraId="724EBAD0" w14:textId="77777777" w:rsidTr="490DE6A8">
        <w:trPr>
          <w:cantSplit/>
        </w:trPr>
        <w:tc>
          <w:tcPr>
            <w:tcW w:w="2884" w:type="dxa"/>
          </w:tcPr>
          <w:p w14:paraId="389CD79A" w14:textId="38EDBFB4" w:rsidR="00EB1E5D" w:rsidRDefault="00EB1E5D" w:rsidP="00EB1E5D">
            <w:pPr>
              <w:pStyle w:val="Arial11Bold"/>
              <w:rPr>
                <w:rFonts w:cs="Arial"/>
              </w:rPr>
            </w:pPr>
            <w:r>
              <w:rPr>
                <w:rFonts w:cs="Arial"/>
              </w:rPr>
              <w:t>RR Instruction</w:t>
            </w:r>
          </w:p>
        </w:tc>
        <w:tc>
          <w:tcPr>
            <w:tcW w:w="6634" w:type="dxa"/>
          </w:tcPr>
          <w:p w14:paraId="74080257" w14:textId="66AE87CD" w:rsidR="00EB1E5D" w:rsidRPr="008D5BEE" w:rsidRDefault="00EB1E5D" w:rsidP="00EB1E5D">
            <w:pPr>
              <w:pStyle w:val="TableArial11"/>
              <w:rPr>
                <w:rFonts w:cs="Arial"/>
              </w:rPr>
            </w:pPr>
            <w:r w:rsidRPr="005C20E3">
              <w:rPr>
                <w:b/>
              </w:rPr>
              <w:t>Replacement Reserve</w:t>
            </w:r>
            <w:r w:rsidRPr="008D5BEE">
              <w:rPr>
                <w:rFonts w:cs="Arial"/>
              </w:rPr>
              <w:t xml:space="preserve"> Instruction – used for instructing </w:t>
            </w:r>
            <w:r w:rsidRPr="008D5BEE">
              <w:rPr>
                <w:rFonts w:cs="Arial"/>
                <w:b/>
              </w:rPr>
              <w:t>BM Participants</w:t>
            </w:r>
            <w:r w:rsidRPr="008D5BEE">
              <w:rPr>
                <w:rFonts w:cs="Arial"/>
              </w:rPr>
              <w:t xml:space="preserve"> after the results of the </w:t>
            </w:r>
            <w:r w:rsidRPr="008D5BEE">
              <w:rPr>
                <w:rFonts w:cs="Arial"/>
                <w:b/>
              </w:rPr>
              <w:t>TERRE</w:t>
            </w:r>
            <w:r w:rsidRPr="008D5BEE">
              <w:rPr>
                <w:rFonts w:cs="Arial"/>
              </w:rPr>
              <w:t xml:space="preserve"> auction. An </w:t>
            </w:r>
            <w:r w:rsidRPr="008D5BEE">
              <w:rPr>
                <w:rFonts w:cs="Arial"/>
                <w:b/>
              </w:rPr>
              <w:t>RR Instruction</w:t>
            </w:r>
            <w:r w:rsidRPr="008D5BEE">
              <w:rPr>
                <w:rFonts w:cs="Arial"/>
              </w:rPr>
              <w:t xml:space="preserve"> has the same format as a </w:t>
            </w:r>
            <w:r w:rsidRPr="008D5BEE">
              <w:rPr>
                <w:rFonts w:cs="Arial"/>
                <w:b/>
              </w:rPr>
              <w:t>Bid-Offer Acceptance</w:t>
            </w:r>
            <w:r w:rsidRPr="008D5BEE">
              <w:rPr>
                <w:rFonts w:cs="Arial"/>
              </w:rPr>
              <w:t xml:space="preserve"> but has type field indicating it is for </w:t>
            </w:r>
            <w:r w:rsidRPr="008D5BEE">
              <w:rPr>
                <w:rFonts w:cs="Arial"/>
                <w:b/>
              </w:rPr>
              <w:t>TERRE</w:t>
            </w:r>
            <w:r w:rsidRPr="00A87826">
              <w:rPr>
                <w:rFonts w:cs="Arial"/>
                <w:bCs/>
              </w:rPr>
              <w:t>.</w:t>
            </w:r>
          </w:p>
        </w:tc>
      </w:tr>
      <w:tr w:rsidR="00EB1E5D" w:rsidRPr="007E0B31" w14:paraId="0F2AB24C" w14:textId="77777777" w:rsidTr="490DE6A8">
        <w:trPr>
          <w:cantSplit/>
        </w:trPr>
        <w:tc>
          <w:tcPr>
            <w:tcW w:w="2884" w:type="dxa"/>
          </w:tcPr>
          <w:p w14:paraId="1069A459" w14:textId="77777777" w:rsidR="00EB1E5D" w:rsidRPr="007E0B31" w:rsidRDefault="00EB1E5D" w:rsidP="00EB1E5D">
            <w:pPr>
              <w:pStyle w:val="Arial11Bold"/>
              <w:rPr>
                <w:rFonts w:cs="Arial"/>
              </w:rPr>
            </w:pPr>
            <w:r w:rsidRPr="007E0B31">
              <w:rPr>
                <w:rFonts w:cs="Arial"/>
              </w:rPr>
              <w:t>Safety Co-ordinator</w:t>
            </w:r>
          </w:p>
        </w:tc>
        <w:tc>
          <w:tcPr>
            <w:tcW w:w="6634" w:type="dxa"/>
          </w:tcPr>
          <w:p w14:paraId="3FD2A5AD" w14:textId="77777777" w:rsidR="00EB1E5D" w:rsidRPr="007E0B31" w:rsidRDefault="00EB1E5D" w:rsidP="00EB1E5D">
            <w:pPr>
              <w:pStyle w:val="TableArial11"/>
              <w:rPr>
                <w:rFonts w:cs="Arial"/>
                <w:b/>
              </w:rPr>
            </w:pPr>
            <w:r w:rsidRPr="007E0B31">
              <w:rPr>
                <w:rFonts w:cs="Arial"/>
              </w:rPr>
              <w:t xml:space="preserve">A person or persons nominated by a </w:t>
            </w:r>
            <w:r w:rsidRPr="007E0B31">
              <w:rPr>
                <w:rFonts w:cs="Arial"/>
                <w:b/>
              </w:rPr>
              <w:t>Relevant</w:t>
            </w:r>
            <w:r w:rsidRPr="007E0B31">
              <w:rPr>
                <w:rFonts w:cs="Arial"/>
              </w:rPr>
              <w:t xml:space="preserve"> </w:t>
            </w:r>
            <w:r w:rsidRPr="007E0B31">
              <w:rPr>
                <w:rFonts w:cs="Arial"/>
                <w:b/>
              </w:rPr>
              <w:t xml:space="preserve">E&amp;W Transmission Licensee </w:t>
            </w:r>
            <w:r w:rsidRPr="007E0B31">
              <w:rPr>
                <w:rFonts w:cs="Arial"/>
              </w:rPr>
              <w:t xml:space="preserve">and each </w:t>
            </w:r>
            <w:r w:rsidRPr="007E0B31">
              <w:rPr>
                <w:rFonts w:cs="Arial"/>
                <w:b/>
              </w:rPr>
              <w:t>E&amp;W User</w:t>
            </w:r>
            <w:r w:rsidRPr="007E0B31">
              <w:rPr>
                <w:rFonts w:cs="Arial"/>
              </w:rPr>
              <w:t xml:space="preserve"> in relation to </w:t>
            </w:r>
            <w:r w:rsidRPr="007E0B31">
              <w:rPr>
                <w:rFonts w:cs="Arial"/>
                <w:b/>
              </w:rPr>
              <w:t>Connection Points</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an </w:t>
            </w:r>
            <w:r w:rsidRPr="007E0B31">
              <w:rPr>
                <w:rFonts w:cs="Arial"/>
                <w:b/>
              </w:rPr>
              <w:t xml:space="preserve">E&amp;W Transmission System </w:t>
            </w:r>
            <w:r w:rsidRPr="007E0B31">
              <w:rPr>
                <w:rFonts w:cs="Arial"/>
              </w:rPr>
              <w:t xml:space="preserve">and/or by the </w:t>
            </w:r>
            <w:r w:rsidRPr="007E0B31">
              <w:rPr>
                <w:rFonts w:cs="Arial"/>
                <w:b/>
              </w:rPr>
              <w:t xml:space="preserve">Relevant Scottish Transmission Licensee </w:t>
            </w:r>
            <w:r w:rsidRPr="007E0B31">
              <w:rPr>
                <w:rFonts w:cs="Arial"/>
              </w:rPr>
              <w:t xml:space="preserve">and each </w:t>
            </w:r>
            <w:r w:rsidRPr="007E0B31">
              <w:rPr>
                <w:rFonts w:cs="Arial"/>
                <w:b/>
              </w:rPr>
              <w:t>Scottish User</w:t>
            </w:r>
            <w:r w:rsidRPr="007E0B31">
              <w:rPr>
                <w:rFonts w:cs="Arial"/>
              </w:rPr>
              <w:t xml:space="preserve"> in relation to </w:t>
            </w:r>
            <w:r w:rsidRPr="007E0B31">
              <w:rPr>
                <w:rFonts w:cs="Arial"/>
                <w:b/>
              </w:rPr>
              <w:t xml:space="preserve">Connection Points </w:t>
            </w:r>
            <w:r w:rsidRPr="007E0B31">
              <w:rPr>
                <w:rFonts w:cs="Arial"/>
              </w:rPr>
              <w:t xml:space="preserve">(or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 </w:t>
            </w:r>
            <w:r w:rsidRPr="007E0B31">
              <w:rPr>
                <w:rFonts w:cs="Arial"/>
                <w:b/>
              </w:rPr>
              <w:t xml:space="preserve">Scottish Transmission System </w:t>
            </w:r>
            <w:r w:rsidRPr="007E0B31">
              <w:rPr>
                <w:rFonts w:cs="Arial"/>
              </w:rPr>
              <w:t xml:space="preserve">to be responsible for the co-ordination of </w:t>
            </w:r>
            <w:r w:rsidRPr="007E0B31">
              <w:rPr>
                <w:rFonts w:cs="Arial"/>
                <w:b/>
              </w:rPr>
              <w:t>Safety Precautions</w:t>
            </w:r>
            <w:r w:rsidRPr="007E0B31">
              <w:rPr>
                <w:rFonts w:cs="Arial"/>
              </w:rPr>
              <w:t xml:space="preserve"> at each </w:t>
            </w:r>
            <w:r w:rsidRPr="007E0B31">
              <w:rPr>
                <w:rFonts w:cs="Arial"/>
                <w:b/>
              </w:rPr>
              <w:t>Connection Point</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when work (which includes testing) is to be carried out on a </w:t>
            </w:r>
            <w:r w:rsidRPr="007E0B31">
              <w:rPr>
                <w:rFonts w:cs="Arial"/>
                <w:b/>
              </w:rPr>
              <w:t>System</w:t>
            </w:r>
            <w:r w:rsidRPr="007E0B31">
              <w:rPr>
                <w:rFonts w:cs="Arial"/>
              </w:rPr>
              <w:t xml:space="preserve"> which necessitates the provision of </w:t>
            </w:r>
            <w:r w:rsidRPr="007E0B31">
              <w:rPr>
                <w:rFonts w:cs="Arial"/>
                <w:b/>
              </w:rPr>
              <w:t>Safety Precautions</w:t>
            </w:r>
            <w:r w:rsidRPr="007E0B31">
              <w:rPr>
                <w:rFonts w:cs="Arial"/>
              </w:rPr>
              <w:t xml:space="preserve"> on </w:t>
            </w:r>
            <w:r w:rsidRPr="007E0B31">
              <w:rPr>
                <w:rFonts w:cs="Arial"/>
                <w:b/>
              </w:rPr>
              <w:t>HV Apparatus</w:t>
            </w:r>
            <w:r w:rsidRPr="007E0B31">
              <w:rPr>
                <w:rFonts w:cs="Arial"/>
              </w:rPr>
              <w:t xml:space="preserve"> (as defined in OC8A.1.6.2 and OC8B.1.7.2), pursuant to </w:t>
            </w:r>
            <w:r w:rsidRPr="007E0B31">
              <w:rPr>
                <w:rFonts w:cs="Arial"/>
                <w:b/>
              </w:rPr>
              <w:t>OC8</w:t>
            </w:r>
            <w:r w:rsidRPr="007E0B31">
              <w:rPr>
                <w:rFonts w:cs="Arial"/>
              </w:rPr>
              <w:t>.</w:t>
            </w:r>
          </w:p>
        </w:tc>
      </w:tr>
      <w:tr w:rsidR="00EB1E5D" w:rsidRPr="007E0B31" w14:paraId="3A1DC384" w14:textId="77777777" w:rsidTr="490DE6A8">
        <w:trPr>
          <w:cantSplit/>
        </w:trPr>
        <w:tc>
          <w:tcPr>
            <w:tcW w:w="2884" w:type="dxa"/>
          </w:tcPr>
          <w:p w14:paraId="7406B5EB" w14:textId="77777777" w:rsidR="00EB1E5D" w:rsidRPr="007E0B31" w:rsidRDefault="00EB1E5D" w:rsidP="00EB1E5D">
            <w:pPr>
              <w:pStyle w:val="Arial11Bold"/>
              <w:rPr>
                <w:rFonts w:cs="Arial"/>
              </w:rPr>
            </w:pPr>
            <w:r w:rsidRPr="007E0B31">
              <w:rPr>
                <w:rFonts w:cs="Arial"/>
              </w:rPr>
              <w:t>Safety From The System</w:t>
            </w:r>
          </w:p>
        </w:tc>
        <w:tc>
          <w:tcPr>
            <w:tcW w:w="6634" w:type="dxa"/>
          </w:tcPr>
          <w:p w14:paraId="407DEDEF" w14:textId="77777777" w:rsidR="00EB1E5D" w:rsidRPr="007E0B31" w:rsidRDefault="00EB1E5D" w:rsidP="00EB1E5D">
            <w:pPr>
              <w:pStyle w:val="TableArial11"/>
              <w:rPr>
                <w:rFonts w:cs="Arial"/>
              </w:rPr>
            </w:pPr>
            <w:r w:rsidRPr="007E0B31">
              <w:rPr>
                <w:rFonts w:cs="Arial"/>
              </w:rPr>
              <w:t xml:space="preserve">That condition which safeguards persons when work is to be carried out on or near a </w:t>
            </w:r>
            <w:r w:rsidRPr="007E0B31">
              <w:rPr>
                <w:rFonts w:cs="Arial"/>
                <w:b/>
              </w:rPr>
              <w:t>System</w:t>
            </w:r>
            <w:r w:rsidRPr="007E0B31">
              <w:rPr>
                <w:rFonts w:cs="Arial"/>
              </w:rPr>
              <w:t xml:space="preserve"> from the dangers which are inherent in the </w:t>
            </w:r>
            <w:r w:rsidRPr="007E0B31">
              <w:rPr>
                <w:rFonts w:cs="Arial"/>
                <w:b/>
              </w:rPr>
              <w:t>System</w:t>
            </w:r>
            <w:r w:rsidRPr="007E0B31">
              <w:rPr>
                <w:rFonts w:cs="Arial"/>
              </w:rPr>
              <w:t>.</w:t>
            </w:r>
          </w:p>
        </w:tc>
      </w:tr>
      <w:tr w:rsidR="00EB1E5D" w:rsidRPr="007E0B31" w14:paraId="70243D83" w14:textId="77777777" w:rsidTr="490DE6A8">
        <w:trPr>
          <w:cantSplit/>
        </w:trPr>
        <w:tc>
          <w:tcPr>
            <w:tcW w:w="2884" w:type="dxa"/>
          </w:tcPr>
          <w:p w14:paraId="22E262B1" w14:textId="77777777" w:rsidR="00EB1E5D" w:rsidRPr="007E0B31" w:rsidRDefault="00EB1E5D" w:rsidP="00EB1E5D">
            <w:pPr>
              <w:pStyle w:val="Arial11Bold"/>
              <w:rPr>
                <w:rFonts w:cs="Arial"/>
              </w:rPr>
            </w:pPr>
            <w:r w:rsidRPr="007E0B31">
              <w:rPr>
                <w:rFonts w:cs="Arial"/>
              </w:rPr>
              <w:t xml:space="preserve">Safety Key </w:t>
            </w:r>
          </w:p>
        </w:tc>
        <w:tc>
          <w:tcPr>
            <w:tcW w:w="6634" w:type="dxa"/>
          </w:tcPr>
          <w:p w14:paraId="61F0DB91" w14:textId="77777777" w:rsidR="00EB1E5D" w:rsidRPr="007E0B31" w:rsidRDefault="00EB1E5D" w:rsidP="00EB1E5D">
            <w:pPr>
              <w:pStyle w:val="TableArial11"/>
              <w:rPr>
                <w:rFonts w:cs="Arial"/>
              </w:rPr>
            </w:pPr>
            <w:r w:rsidRPr="007E0B31">
              <w:rPr>
                <w:rFonts w:cs="Arial"/>
              </w:rPr>
              <w:t xml:space="preserve">A key unique at the </w:t>
            </w:r>
            <w:r w:rsidRPr="007E0B31">
              <w:rPr>
                <w:rFonts w:cs="Arial"/>
                <w:b/>
              </w:rPr>
              <w:t>Location</w:t>
            </w:r>
            <w:r w:rsidRPr="007E0B31">
              <w:rPr>
                <w:rFonts w:cs="Arial"/>
              </w:rPr>
              <w:t xml:space="preserve"> capable of operating a lock which will cause an </w:t>
            </w:r>
            <w:r w:rsidRPr="007E0B31">
              <w:rPr>
                <w:rFonts w:cs="Arial"/>
                <w:b/>
              </w:rPr>
              <w:t>Isolating Device</w:t>
            </w:r>
            <w:r w:rsidRPr="007E0B31">
              <w:rPr>
                <w:rFonts w:cs="Arial"/>
              </w:rPr>
              <w:t xml:space="preserve"> and/or </w:t>
            </w:r>
            <w:r w:rsidRPr="007E0B31">
              <w:rPr>
                <w:rFonts w:cs="Arial"/>
                <w:b/>
              </w:rPr>
              <w:t>Earthing Device</w:t>
            </w:r>
            <w:r w:rsidRPr="007E0B31">
              <w:rPr>
                <w:rFonts w:cs="Arial"/>
              </w:rPr>
              <w:t xml:space="preserve"> to be </w:t>
            </w:r>
            <w:r w:rsidRPr="007E0B31">
              <w:rPr>
                <w:rFonts w:cs="Arial"/>
                <w:b/>
              </w:rPr>
              <w:t>Locked</w:t>
            </w:r>
            <w:r w:rsidRPr="007E0B31">
              <w:rPr>
                <w:rFonts w:cs="Arial"/>
              </w:rPr>
              <w:t>.</w:t>
            </w:r>
          </w:p>
        </w:tc>
      </w:tr>
      <w:tr w:rsidR="00EB1E5D" w:rsidRPr="007E0B31" w14:paraId="30E0A369" w14:textId="77777777" w:rsidTr="490DE6A8">
        <w:trPr>
          <w:cantSplit/>
        </w:trPr>
        <w:tc>
          <w:tcPr>
            <w:tcW w:w="2884" w:type="dxa"/>
          </w:tcPr>
          <w:p w14:paraId="3958C3C0" w14:textId="77777777" w:rsidR="00EB1E5D" w:rsidRPr="007E0B31" w:rsidRDefault="00EB1E5D" w:rsidP="00EB1E5D">
            <w:pPr>
              <w:pStyle w:val="Arial11Bold"/>
              <w:rPr>
                <w:rFonts w:cs="Arial"/>
              </w:rPr>
            </w:pPr>
            <w:r w:rsidRPr="007E0B31">
              <w:rPr>
                <w:rFonts w:cs="Arial"/>
              </w:rPr>
              <w:t>Safety Log</w:t>
            </w:r>
          </w:p>
        </w:tc>
        <w:tc>
          <w:tcPr>
            <w:tcW w:w="6634" w:type="dxa"/>
          </w:tcPr>
          <w:p w14:paraId="1D5A6BA7" w14:textId="77777777" w:rsidR="00EB1E5D" w:rsidRPr="007E0B31" w:rsidRDefault="00EB1E5D" w:rsidP="00EB1E5D">
            <w:pPr>
              <w:pStyle w:val="TableArial11"/>
              <w:rPr>
                <w:rFonts w:cs="Arial"/>
              </w:rPr>
            </w:pPr>
            <w:r w:rsidRPr="007E0B31">
              <w:rPr>
                <w:rFonts w:cs="Arial"/>
              </w:rPr>
              <w:t xml:space="preserve">A chronological record of messages relating to safety co-ordination sent and received by each </w:t>
            </w:r>
            <w:r w:rsidRPr="007E0B31">
              <w:rPr>
                <w:rFonts w:cs="Arial"/>
                <w:b/>
              </w:rPr>
              <w:t>Safety Co-ordinator</w:t>
            </w:r>
            <w:r w:rsidRPr="007E0B31">
              <w:rPr>
                <w:rFonts w:cs="Arial"/>
              </w:rPr>
              <w:t xml:space="preserve"> under </w:t>
            </w:r>
            <w:r w:rsidRPr="007E0B31">
              <w:rPr>
                <w:rFonts w:cs="Arial"/>
                <w:b/>
              </w:rPr>
              <w:t>OC8</w:t>
            </w:r>
            <w:r w:rsidRPr="007E0B31">
              <w:rPr>
                <w:rFonts w:cs="Arial"/>
              </w:rPr>
              <w:t>.</w:t>
            </w:r>
          </w:p>
        </w:tc>
      </w:tr>
      <w:tr w:rsidR="00EB1E5D" w:rsidRPr="007E0B31" w14:paraId="7B8B0D19" w14:textId="77777777" w:rsidTr="490DE6A8">
        <w:trPr>
          <w:cantSplit/>
        </w:trPr>
        <w:tc>
          <w:tcPr>
            <w:tcW w:w="2884" w:type="dxa"/>
          </w:tcPr>
          <w:p w14:paraId="34E9C066" w14:textId="77777777" w:rsidR="00EB1E5D" w:rsidRPr="007E0B31" w:rsidRDefault="00EB1E5D" w:rsidP="00EB1E5D">
            <w:pPr>
              <w:pStyle w:val="Arial11Bold"/>
              <w:rPr>
                <w:rFonts w:cs="Arial"/>
              </w:rPr>
            </w:pPr>
            <w:r w:rsidRPr="007E0B31">
              <w:rPr>
                <w:rFonts w:cs="Arial"/>
              </w:rPr>
              <w:t>Safety Precautions</w:t>
            </w:r>
          </w:p>
        </w:tc>
        <w:tc>
          <w:tcPr>
            <w:tcW w:w="6634" w:type="dxa"/>
          </w:tcPr>
          <w:p w14:paraId="0686C6F3" w14:textId="77777777" w:rsidR="00EB1E5D" w:rsidRPr="007E0B31" w:rsidRDefault="00EB1E5D" w:rsidP="00EB1E5D">
            <w:pPr>
              <w:pStyle w:val="TableArial11"/>
              <w:rPr>
                <w:rFonts w:cs="Arial"/>
              </w:rPr>
            </w:pPr>
            <w:r w:rsidRPr="007E0B31">
              <w:rPr>
                <w:rFonts w:cs="Arial"/>
                <w:b/>
              </w:rPr>
              <w:t>Isolation</w:t>
            </w:r>
            <w:r w:rsidRPr="007E0B31">
              <w:rPr>
                <w:rFonts w:cs="Arial"/>
              </w:rPr>
              <w:t xml:space="preserve"> and/or </w:t>
            </w:r>
            <w:r w:rsidRPr="007E0B31">
              <w:rPr>
                <w:rFonts w:cs="Arial"/>
                <w:b/>
              </w:rPr>
              <w:t>Earthing</w:t>
            </w:r>
            <w:r w:rsidRPr="007E0B31">
              <w:rPr>
                <w:rFonts w:cs="Arial"/>
              </w:rPr>
              <w:t xml:space="preserve">. </w:t>
            </w:r>
          </w:p>
        </w:tc>
      </w:tr>
      <w:tr w:rsidR="00EB1E5D" w:rsidRPr="007E0B31" w14:paraId="5883E205" w14:textId="77777777" w:rsidTr="490DE6A8">
        <w:trPr>
          <w:cantSplit/>
        </w:trPr>
        <w:tc>
          <w:tcPr>
            <w:tcW w:w="2884" w:type="dxa"/>
          </w:tcPr>
          <w:p w14:paraId="20827A76" w14:textId="77777777" w:rsidR="00EB1E5D" w:rsidRPr="007E0B31" w:rsidRDefault="00EB1E5D" w:rsidP="00EB1E5D">
            <w:pPr>
              <w:pStyle w:val="Arial11Bold"/>
              <w:rPr>
                <w:rFonts w:cs="Arial"/>
              </w:rPr>
            </w:pPr>
            <w:r w:rsidRPr="007E0B31">
              <w:rPr>
                <w:rFonts w:cs="Arial"/>
              </w:rPr>
              <w:t>Safety Rules</w:t>
            </w:r>
          </w:p>
        </w:tc>
        <w:tc>
          <w:tcPr>
            <w:tcW w:w="6634" w:type="dxa"/>
          </w:tcPr>
          <w:p w14:paraId="48A0B671" w14:textId="174D5A7A" w:rsidR="00EB1E5D" w:rsidRPr="007E0B31" w:rsidRDefault="00EB1E5D" w:rsidP="00EB1E5D">
            <w:pPr>
              <w:pStyle w:val="TableArial11"/>
              <w:rPr>
                <w:rFonts w:cs="Arial"/>
              </w:rPr>
            </w:pPr>
            <w:r w:rsidRPr="007E0B31">
              <w:rPr>
                <w:rFonts w:cs="Arial"/>
              </w:rPr>
              <w:t xml:space="preserve">The rules of the </w:t>
            </w:r>
            <w:r w:rsidRPr="007E0B31">
              <w:rPr>
                <w:rFonts w:cs="Arial"/>
                <w:b/>
              </w:rPr>
              <w:t xml:space="preserve">Relevant Transmission Licensee </w:t>
            </w:r>
            <w:r w:rsidRPr="007E0B31">
              <w:rPr>
                <w:rFonts w:cs="Arial"/>
              </w:rPr>
              <w:t xml:space="preserve">or a </w:t>
            </w:r>
            <w:r w:rsidRPr="007E0B31">
              <w:rPr>
                <w:rFonts w:cs="Arial"/>
                <w:b/>
              </w:rPr>
              <w:t>User</w:t>
            </w:r>
            <w:r w:rsidRPr="007E0B31">
              <w:rPr>
                <w:rFonts w:cs="Arial"/>
              </w:rPr>
              <w:t xml:space="preserve"> that seek to ensure that persons working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which the rules apply are safeguarded from hazards arising from the </w:t>
            </w:r>
            <w:r w:rsidRPr="007E0B31">
              <w:rPr>
                <w:rFonts w:cs="Arial"/>
                <w:b/>
              </w:rPr>
              <w:t>System</w:t>
            </w:r>
            <w:r w:rsidRPr="007E0B31">
              <w:rPr>
                <w:rFonts w:cs="Arial"/>
              </w:rPr>
              <w:t>.</w:t>
            </w:r>
          </w:p>
        </w:tc>
      </w:tr>
      <w:tr w:rsidR="00EB1E5D" w:rsidRPr="007E0B31" w14:paraId="44AE80E0" w14:textId="77777777" w:rsidTr="490DE6A8">
        <w:trPr>
          <w:cantSplit/>
        </w:trPr>
        <w:tc>
          <w:tcPr>
            <w:tcW w:w="2884" w:type="dxa"/>
          </w:tcPr>
          <w:p w14:paraId="5682B2E8" w14:textId="77777777" w:rsidR="00EB1E5D" w:rsidRPr="007E0B31" w:rsidRDefault="00EB1E5D" w:rsidP="00EB1E5D">
            <w:pPr>
              <w:pStyle w:val="Arial11Bold"/>
              <w:rPr>
                <w:rFonts w:cs="Arial"/>
              </w:rPr>
            </w:pPr>
            <w:r w:rsidRPr="007E0B31">
              <w:rPr>
                <w:rFonts w:cs="Arial"/>
              </w:rPr>
              <w:t>Scottish Offshore Transmission System</w:t>
            </w:r>
          </w:p>
        </w:tc>
        <w:tc>
          <w:tcPr>
            <w:tcW w:w="6634" w:type="dxa"/>
          </w:tcPr>
          <w:p w14:paraId="6F1646FE" w14:textId="77777777" w:rsidR="00EB1E5D" w:rsidRPr="007E0B31" w:rsidRDefault="00EB1E5D" w:rsidP="00EB1E5D">
            <w:pPr>
              <w:pStyle w:val="TableArial11"/>
              <w:rPr>
                <w:rFonts w:cs="Arial"/>
              </w:rPr>
            </w:pPr>
            <w:r w:rsidRPr="007E0B31">
              <w:rPr>
                <w:rFonts w:cs="Arial"/>
              </w:rPr>
              <w:t xml:space="preserve">An </w:t>
            </w:r>
            <w:r w:rsidRPr="007E0B31">
              <w:rPr>
                <w:rFonts w:cs="Arial"/>
                <w:b/>
              </w:rPr>
              <w:t>Offshore Transmission System</w:t>
            </w:r>
            <w:r w:rsidRPr="007E0B31">
              <w:rPr>
                <w:rFonts w:cs="Arial"/>
              </w:rPr>
              <w:t xml:space="preserve"> with an </w:t>
            </w:r>
            <w:r w:rsidRPr="007E0B31">
              <w:rPr>
                <w:rFonts w:cs="Arial"/>
                <w:b/>
              </w:rPr>
              <w:t>Interface Point</w:t>
            </w:r>
            <w:r w:rsidRPr="007E0B31">
              <w:rPr>
                <w:rFonts w:cs="Arial"/>
              </w:rPr>
              <w:t xml:space="preserve"> in Scotland. </w:t>
            </w:r>
          </w:p>
        </w:tc>
      </w:tr>
      <w:tr w:rsidR="00EB1E5D" w:rsidRPr="007E0B31" w14:paraId="4EC37483" w14:textId="77777777" w:rsidTr="490DE6A8">
        <w:trPr>
          <w:cantSplit/>
        </w:trPr>
        <w:tc>
          <w:tcPr>
            <w:tcW w:w="2884" w:type="dxa"/>
          </w:tcPr>
          <w:p w14:paraId="7592DBED" w14:textId="77777777" w:rsidR="00EB1E5D" w:rsidRPr="007E0B31" w:rsidRDefault="00EB1E5D" w:rsidP="00EB1E5D">
            <w:pPr>
              <w:pStyle w:val="Arial11Bold"/>
              <w:rPr>
                <w:rFonts w:cs="Arial"/>
              </w:rPr>
            </w:pPr>
            <w:r w:rsidRPr="007E0B31">
              <w:rPr>
                <w:rFonts w:cs="Arial"/>
              </w:rPr>
              <w:t>Scottish Offshore Transmission Licensee</w:t>
            </w:r>
          </w:p>
        </w:tc>
        <w:tc>
          <w:tcPr>
            <w:tcW w:w="6634" w:type="dxa"/>
          </w:tcPr>
          <w:p w14:paraId="1E0C090A" w14:textId="77777777" w:rsidR="00EB1E5D" w:rsidRPr="007E0B31" w:rsidRDefault="00EB1E5D" w:rsidP="00EB1E5D">
            <w:pPr>
              <w:pStyle w:val="TableArial11"/>
              <w:rPr>
                <w:rFonts w:cs="Arial"/>
              </w:rPr>
            </w:pPr>
            <w:r w:rsidRPr="007E0B31">
              <w:rPr>
                <w:rFonts w:cs="Arial"/>
              </w:rPr>
              <w:t>A person who owns or operates a</w:t>
            </w:r>
            <w:r w:rsidRPr="007E0B31">
              <w:rPr>
                <w:rFonts w:cs="Arial"/>
                <w:b/>
              </w:rPr>
              <w:t xml:space="preserve"> Scottish Offshore Transmission System </w:t>
            </w:r>
            <w:r w:rsidRPr="007E0B31">
              <w:rPr>
                <w:rFonts w:cs="Arial"/>
              </w:rPr>
              <w:t xml:space="preserve">pursuant to a </w:t>
            </w:r>
            <w:r w:rsidRPr="007E0B31">
              <w:rPr>
                <w:rFonts w:cs="Arial"/>
                <w:b/>
              </w:rPr>
              <w:t>Transmission Licence</w:t>
            </w:r>
            <w:r w:rsidRPr="007E0B31">
              <w:rPr>
                <w:rFonts w:cs="Arial"/>
              </w:rPr>
              <w:t>.</w:t>
            </w:r>
          </w:p>
        </w:tc>
      </w:tr>
      <w:tr w:rsidR="00EB1E5D" w:rsidRPr="007E0B31" w14:paraId="46996A6A" w14:textId="77777777" w:rsidTr="490DE6A8">
        <w:trPr>
          <w:cantSplit/>
        </w:trPr>
        <w:tc>
          <w:tcPr>
            <w:tcW w:w="2884" w:type="dxa"/>
          </w:tcPr>
          <w:p w14:paraId="3B59A20D" w14:textId="77777777" w:rsidR="00EB1E5D" w:rsidRPr="007E0B31" w:rsidRDefault="00EB1E5D" w:rsidP="00EB1E5D">
            <w:pPr>
              <w:pStyle w:val="Arial11Bold"/>
              <w:rPr>
                <w:rFonts w:cs="Arial"/>
              </w:rPr>
            </w:pPr>
            <w:r w:rsidRPr="007E0B31">
              <w:rPr>
                <w:rFonts w:cs="Arial"/>
              </w:rPr>
              <w:t>Scottish Transmission System</w:t>
            </w:r>
          </w:p>
        </w:tc>
        <w:tc>
          <w:tcPr>
            <w:tcW w:w="6634" w:type="dxa"/>
          </w:tcPr>
          <w:p w14:paraId="78AAAC1A" w14:textId="77777777" w:rsidR="00EB1E5D" w:rsidRPr="007E0B31" w:rsidRDefault="00EB1E5D" w:rsidP="00EB1E5D">
            <w:pPr>
              <w:pStyle w:val="TableArial11"/>
              <w:rPr>
                <w:rFonts w:cs="Arial"/>
              </w:rPr>
            </w:pPr>
            <w:r w:rsidRPr="007E0B31">
              <w:rPr>
                <w:rFonts w:cs="Arial"/>
              </w:rPr>
              <w:t xml:space="preserve">Collectively </w:t>
            </w:r>
            <w:r w:rsidRPr="007E0B31">
              <w:rPr>
                <w:rFonts w:cs="Arial"/>
                <w:b/>
              </w:rPr>
              <w:t>SPT’s Transmission System</w:t>
            </w:r>
            <w:r w:rsidRPr="007E0B31">
              <w:rPr>
                <w:rFonts w:cs="Arial"/>
              </w:rPr>
              <w:t xml:space="preserve"> and </w:t>
            </w:r>
            <w:r w:rsidRPr="007E0B31">
              <w:rPr>
                <w:rFonts w:cs="Arial"/>
                <w:b/>
              </w:rPr>
              <w:t>SHETL’s Transmission System</w:t>
            </w:r>
            <w:r w:rsidRPr="007E0B31">
              <w:rPr>
                <w:rFonts w:cs="Arial"/>
              </w:rPr>
              <w:t xml:space="preserve"> and any </w:t>
            </w:r>
            <w:r w:rsidRPr="007E0B31">
              <w:rPr>
                <w:rFonts w:cs="Arial"/>
                <w:b/>
              </w:rPr>
              <w:t>Scottish Offshore Transmission Systems</w:t>
            </w:r>
            <w:r w:rsidRPr="007E0B31">
              <w:rPr>
                <w:rFonts w:cs="Arial"/>
              </w:rPr>
              <w:t>.</w:t>
            </w:r>
          </w:p>
        </w:tc>
      </w:tr>
      <w:tr w:rsidR="00EB1E5D" w:rsidRPr="007E0B31" w14:paraId="51287B91" w14:textId="77777777" w:rsidTr="490DE6A8">
        <w:trPr>
          <w:cantSplit/>
        </w:trPr>
        <w:tc>
          <w:tcPr>
            <w:tcW w:w="2884" w:type="dxa"/>
          </w:tcPr>
          <w:p w14:paraId="06943FD9" w14:textId="77777777" w:rsidR="00EB1E5D" w:rsidRPr="007E0B31" w:rsidRDefault="00EB1E5D" w:rsidP="00EB1E5D">
            <w:pPr>
              <w:pStyle w:val="Arial11Bold"/>
              <w:rPr>
                <w:rFonts w:cs="Arial"/>
              </w:rPr>
            </w:pPr>
            <w:r w:rsidRPr="007E0B31">
              <w:rPr>
                <w:rFonts w:cs="Arial"/>
              </w:rPr>
              <w:t>Scottish User</w:t>
            </w:r>
          </w:p>
        </w:tc>
        <w:tc>
          <w:tcPr>
            <w:tcW w:w="6634" w:type="dxa"/>
          </w:tcPr>
          <w:p w14:paraId="00622B6C" w14:textId="77777777" w:rsidR="00EB1E5D" w:rsidRPr="007E0B31" w:rsidRDefault="00EB1E5D" w:rsidP="00EB1E5D">
            <w:pPr>
              <w:pStyle w:val="TableArial11"/>
              <w:rPr>
                <w:rFonts w:cs="Arial"/>
              </w:rPr>
            </w:pPr>
            <w:r w:rsidRPr="007E0B31">
              <w:rPr>
                <w:rFonts w:cs="Arial"/>
              </w:rPr>
              <w:t xml:space="preserve">A </w:t>
            </w:r>
            <w:r w:rsidRPr="007E0B31">
              <w:rPr>
                <w:rFonts w:cs="Arial"/>
                <w:b/>
              </w:rPr>
              <w:t>User</w:t>
            </w:r>
            <w:r w:rsidRPr="007E0B31">
              <w:rPr>
                <w:rFonts w:cs="Arial"/>
              </w:rPr>
              <w:t xml:space="preserve"> in Scotland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OTSUA Transfer Time</w:t>
            </w:r>
            <w:r w:rsidRPr="007E0B31">
              <w:rPr>
                <w:rFonts w:cs="Arial"/>
              </w:rPr>
              <w:t xml:space="preserve"> be connected) to a </w:t>
            </w:r>
            <w:r w:rsidRPr="007E0B31">
              <w:rPr>
                <w:rFonts w:cs="Arial"/>
                <w:b/>
              </w:rPr>
              <w:t>Scottish Offshore Transmission System</w:t>
            </w:r>
            <w:r w:rsidRPr="00A87826">
              <w:rPr>
                <w:rFonts w:cs="Arial"/>
                <w:bCs/>
              </w:rPr>
              <w:t>.</w:t>
            </w:r>
          </w:p>
        </w:tc>
      </w:tr>
      <w:tr w:rsidR="00EB1E5D" w:rsidRPr="007E0B31" w14:paraId="3C0B3E03" w14:textId="77777777" w:rsidTr="490DE6A8">
        <w:trPr>
          <w:cantSplit/>
        </w:trPr>
        <w:tc>
          <w:tcPr>
            <w:tcW w:w="2884" w:type="dxa"/>
          </w:tcPr>
          <w:p w14:paraId="0790467A" w14:textId="0FEE74A2" w:rsidR="00EB1E5D" w:rsidRPr="007E0B31" w:rsidRDefault="00EB1E5D" w:rsidP="00EB1E5D">
            <w:pPr>
              <w:pStyle w:val="Arial11Bold"/>
              <w:rPr>
                <w:rFonts w:cs="Arial"/>
              </w:rPr>
            </w:pPr>
            <w:r>
              <w:rPr>
                <w:rFonts w:cs="Arial"/>
              </w:rPr>
              <w:t>Secondary BM Unit</w:t>
            </w:r>
          </w:p>
        </w:tc>
        <w:tc>
          <w:tcPr>
            <w:tcW w:w="6634" w:type="dxa"/>
          </w:tcPr>
          <w:p w14:paraId="44EC65D4" w14:textId="2371A3C1" w:rsidR="00EB1E5D" w:rsidRPr="007E0B31" w:rsidRDefault="00EB1E5D" w:rsidP="00EB1E5D">
            <w:pPr>
              <w:pStyle w:val="TableArial11"/>
              <w:rPr>
                <w:rFonts w:cs="Arial"/>
              </w:rPr>
            </w:pPr>
            <w:r>
              <w:rPr>
                <w:rFonts w:cs="Arial"/>
              </w:rPr>
              <w:t xml:space="preserve">Has the same meaning set out in the </w:t>
            </w:r>
            <w:r w:rsidRPr="008D5BEE">
              <w:rPr>
                <w:rFonts w:cs="Arial"/>
                <w:b/>
              </w:rPr>
              <w:t>BSC</w:t>
            </w:r>
            <w:r w:rsidRPr="00A87826">
              <w:rPr>
                <w:rFonts w:cs="Arial"/>
                <w:bCs/>
              </w:rPr>
              <w:t>.</w:t>
            </w:r>
          </w:p>
        </w:tc>
      </w:tr>
      <w:tr w:rsidR="00EB1E5D" w:rsidRPr="007E0B31" w14:paraId="76062AB2" w14:textId="77777777" w:rsidTr="490DE6A8">
        <w:trPr>
          <w:cantSplit/>
        </w:trPr>
        <w:tc>
          <w:tcPr>
            <w:tcW w:w="2884" w:type="dxa"/>
          </w:tcPr>
          <w:p w14:paraId="19193F66" w14:textId="77777777" w:rsidR="00EB1E5D" w:rsidRPr="007E0B31" w:rsidRDefault="00EB1E5D" w:rsidP="00EB1E5D">
            <w:pPr>
              <w:pStyle w:val="Arial11Bold"/>
              <w:rPr>
                <w:rFonts w:cs="Arial"/>
              </w:rPr>
            </w:pPr>
            <w:r w:rsidRPr="007E0B31">
              <w:rPr>
                <w:rFonts w:cs="Arial"/>
              </w:rPr>
              <w:lastRenderedPageBreak/>
              <w:t>Secondary Response</w:t>
            </w:r>
          </w:p>
        </w:tc>
        <w:tc>
          <w:tcPr>
            <w:tcW w:w="6634" w:type="dxa"/>
          </w:tcPr>
          <w:p w14:paraId="78A1E61F" w14:textId="77777777" w:rsidR="00EB1E5D" w:rsidRPr="007E0B31" w:rsidRDefault="00EB1E5D" w:rsidP="00EB1E5D">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fully available by 30 seconds from the time of the start of the </w:t>
            </w:r>
            <w:r w:rsidRPr="007E0B31">
              <w:rPr>
                <w:rFonts w:cs="Arial"/>
                <w:b/>
              </w:rPr>
              <w:t>Frequency</w:t>
            </w:r>
            <w:r w:rsidRPr="007E0B31">
              <w:rPr>
                <w:rFonts w:cs="Arial"/>
              </w:rPr>
              <w:t xml:space="preserve"> fall and be sustainable for at least a further 30 minutes. </w:t>
            </w:r>
            <w:r>
              <w:rPr>
                <w:rFonts w:cs="Arial"/>
              </w:rPr>
              <w:t xml:space="preserve"> </w:t>
            </w:r>
            <w:r w:rsidRPr="007E0B31">
              <w:rPr>
                <w:rFonts w:cs="Arial"/>
              </w:rPr>
              <w:t xml:space="preserve">The interpretation of the </w:t>
            </w:r>
            <w:r w:rsidRPr="007E0B31">
              <w:rPr>
                <w:rFonts w:cs="Arial"/>
                <w:b/>
              </w:rPr>
              <w:t>Secondary Response</w:t>
            </w:r>
            <w:r w:rsidRPr="007E0B31">
              <w:rPr>
                <w:rFonts w:cs="Arial"/>
              </w:rPr>
              <w:t xml:space="preserve"> to a -0.5 Hz frequency change is shown diagrammatically in Figure CC.A.3.2 or Figure ECC.A.3.2.</w:t>
            </w:r>
          </w:p>
        </w:tc>
      </w:tr>
      <w:tr w:rsidR="00EB1E5D" w:rsidRPr="007E0B31" w14:paraId="564540DA" w14:textId="77777777" w:rsidTr="490DE6A8">
        <w:trPr>
          <w:cantSplit/>
        </w:trPr>
        <w:tc>
          <w:tcPr>
            <w:tcW w:w="2884" w:type="dxa"/>
          </w:tcPr>
          <w:p w14:paraId="65A0DD2E" w14:textId="77777777" w:rsidR="00EB1E5D" w:rsidRPr="007E0B31" w:rsidRDefault="00EB1E5D" w:rsidP="00EB1E5D">
            <w:pPr>
              <w:pStyle w:val="Arial11Bold"/>
              <w:rPr>
                <w:rFonts w:cs="Arial"/>
              </w:rPr>
            </w:pPr>
            <w:r w:rsidRPr="007E0B31">
              <w:rPr>
                <w:rFonts w:cs="Arial"/>
              </w:rPr>
              <w:t>Secretary of State</w:t>
            </w:r>
          </w:p>
        </w:tc>
        <w:tc>
          <w:tcPr>
            <w:tcW w:w="6634" w:type="dxa"/>
          </w:tcPr>
          <w:p w14:paraId="67522AEA" w14:textId="77777777" w:rsidR="00EB1E5D" w:rsidRPr="007E0B31" w:rsidRDefault="00EB1E5D" w:rsidP="00EB1E5D">
            <w:pPr>
              <w:pStyle w:val="TableArial11"/>
              <w:rPr>
                <w:rFonts w:cs="Arial"/>
              </w:rPr>
            </w:pPr>
            <w:r w:rsidRPr="007E0B31">
              <w:rPr>
                <w:rFonts w:cs="Arial"/>
              </w:rPr>
              <w:t xml:space="preserve">Has the same meaning as in the </w:t>
            </w:r>
            <w:r w:rsidRPr="007E0B31">
              <w:rPr>
                <w:rFonts w:cs="Arial"/>
                <w:b/>
              </w:rPr>
              <w:t>Act</w:t>
            </w:r>
            <w:r w:rsidRPr="007E0B31">
              <w:rPr>
                <w:rFonts w:cs="Arial"/>
              </w:rPr>
              <w:t>.</w:t>
            </w:r>
          </w:p>
        </w:tc>
      </w:tr>
      <w:tr w:rsidR="00EB1E5D" w:rsidRPr="007E0B31" w14:paraId="240349FB" w14:textId="77777777" w:rsidTr="490DE6A8">
        <w:trPr>
          <w:cantSplit/>
        </w:trPr>
        <w:tc>
          <w:tcPr>
            <w:tcW w:w="2884" w:type="dxa"/>
          </w:tcPr>
          <w:p w14:paraId="39D5CFF9" w14:textId="77777777" w:rsidR="00EB1E5D" w:rsidRPr="007E0B31" w:rsidRDefault="00EB1E5D" w:rsidP="00EB1E5D">
            <w:pPr>
              <w:pStyle w:val="Arial11Bold"/>
              <w:rPr>
                <w:rFonts w:cs="Arial"/>
              </w:rPr>
            </w:pPr>
            <w:r w:rsidRPr="007E0B31">
              <w:rPr>
                <w:rFonts w:cs="Arial"/>
              </w:rPr>
              <w:t>Secured Event</w:t>
            </w:r>
          </w:p>
        </w:tc>
        <w:tc>
          <w:tcPr>
            <w:tcW w:w="6634" w:type="dxa"/>
          </w:tcPr>
          <w:p w14:paraId="5A98690F"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Security and Quality of Supply Standard</w:t>
            </w:r>
            <w:r w:rsidRPr="007E0B31">
              <w:rPr>
                <w:rFonts w:cs="Arial"/>
              </w:rPr>
              <w:t>.</w:t>
            </w:r>
          </w:p>
        </w:tc>
      </w:tr>
      <w:tr w:rsidR="00EB1E5D" w:rsidRPr="007E0B31" w14:paraId="646622AD" w14:textId="77777777" w:rsidTr="490DE6A8">
        <w:trPr>
          <w:cantSplit/>
        </w:trPr>
        <w:tc>
          <w:tcPr>
            <w:tcW w:w="2884" w:type="dxa"/>
          </w:tcPr>
          <w:p w14:paraId="2D39DA62" w14:textId="77777777" w:rsidR="00EB1E5D" w:rsidRPr="007E0B31" w:rsidRDefault="00EB1E5D" w:rsidP="00EB1E5D">
            <w:pPr>
              <w:pStyle w:val="Arial11Bold"/>
              <w:rPr>
                <w:rFonts w:cs="Arial"/>
              </w:rPr>
            </w:pPr>
            <w:r w:rsidRPr="007E0B31">
              <w:rPr>
                <w:rFonts w:cs="Arial"/>
              </w:rPr>
              <w:t>Security and Quality of Supply Standard (SQSS)</w:t>
            </w:r>
          </w:p>
        </w:tc>
        <w:tc>
          <w:tcPr>
            <w:tcW w:w="6634" w:type="dxa"/>
          </w:tcPr>
          <w:p w14:paraId="1F7B9DEC" w14:textId="77777777" w:rsidR="00EB1E5D" w:rsidRPr="007E0B31" w:rsidRDefault="00EB1E5D" w:rsidP="00EB1E5D">
            <w:pPr>
              <w:pStyle w:val="TableArial11"/>
              <w:rPr>
                <w:rFonts w:cs="Arial"/>
              </w:rPr>
            </w:pPr>
            <w:r w:rsidRPr="007E0B31">
              <w:rPr>
                <w:rFonts w:cs="Arial"/>
              </w:rPr>
              <w:t xml:space="preserve">The version of the document entitled ‘Security and Quality of Supply Standard’ established pursuant to the </w:t>
            </w:r>
            <w:r w:rsidRPr="007E0B31">
              <w:rPr>
                <w:rFonts w:cs="Arial"/>
                <w:b/>
              </w:rPr>
              <w:t>Transmission Licence</w:t>
            </w:r>
            <w:r w:rsidRPr="007E0B31">
              <w:rPr>
                <w:rFonts w:cs="Arial"/>
              </w:rPr>
              <w:t xml:space="preserve"> in force at the time of entering into the relevant </w:t>
            </w:r>
            <w:r w:rsidRPr="007E0B31">
              <w:rPr>
                <w:rFonts w:cs="Arial"/>
                <w:b/>
              </w:rPr>
              <w:t>Bilateral Agreement</w:t>
            </w:r>
            <w:r w:rsidRPr="007E0B31">
              <w:rPr>
                <w:rFonts w:cs="Arial"/>
              </w:rPr>
              <w:t>.</w:t>
            </w:r>
          </w:p>
        </w:tc>
      </w:tr>
      <w:tr w:rsidR="00EB1E5D" w:rsidRPr="007E0B31" w14:paraId="6D1F96AD" w14:textId="77777777" w:rsidTr="490DE6A8">
        <w:trPr>
          <w:cantSplit/>
        </w:trPr>
        <w:tc>
          <w:tcPr>
            <w:tcW w:w="2884" w:type="dxa"/>
          </w:tcPr>
          <w:p w14:paraId="3D4D2CAD" w14:textId="77777777" w:rsidR="00EB1E5D" w:rsidRPr="007E0B31" w:rsidRDefault="00EB1E5D" w:rsidP="00EB1E5D">
            <w:pPr>
              <w:pStyle w:val="Arial11Bold"/>
              <w:rPr>
                <w:rFonts w:cs="Arial"/>
              </w:rPr>
            </w:pPr>
            <w:r w:rsidRPr="007E0B31">
              <w:rPr>
                <w:rFonts w:cs="Arial"/>
              </w:rPr>
              <w:t>Self-Governance Criteria</w:t>
            </w:r>
          </w:p>
        </w:tc>
        <w:tc>
          <w:tcPr>
            <w:tcW w:w="6634" w:type="dxa"/>
          </w:tcPr>
          <w:p w14:paraId="54B7BCEB" w14:textId="77777777" w:rsidR="00EB1E5D" w:rsidRPr="007E0B31" w:rsidRDefault="00EB1E5D" w:rsidP="00EB1E5D">
            <w:pPr>
              <w:pStyle w:val="TableArial11"/>
              <w:rPr>
                <w:rFonts w:cs="Arial"/>
              </w:rPr>
            </w:pPr>
            <w:r w:rsidRPr="007E0B31">
              <w:rPr>
                <w:rFonts w:cs="Arial"/>
              </w:rPr>
              <w:t xml:space="preserve">A proposed </w:t>
            </w:r>
            <w:r w:rsidRPr="007E0B31">
              <w:rPr>
                <w:rFonts w:cs="Arial"/>
                <w:b/>
              </w:rPr>
              <w:t>Modification</w:t>
            </w:r>
            <w:r w:rsidRPr="007E0B31">
              <w:rPr>
                <w:rFonts w:cs="Arial"/>
              </w:rPr>
              <w:t xml:space="preserve"> that, if implemented,</w:t>
            </w:r>
          </w:p>
          <w:p w14:paraId="27D75592" w14:textId="77777777" w:rsidR="00EB1E5D" w:rsidRPr="007E0B31" w:rsidRDefault="00EB1E5D" w:rsidP="00EB1E5D">
            <w:pPr>
              <w:pStyle w:val="TableArial11"/>
              <w:numPr>
                <w:ilvl w:val="0"/>
                <w:numId w:val="8"/>
              </w:numPr>
              <w:rPr>
                <w:rFonts w:cs="Arial"/>
              </w:rPr>
            </w:pPr>
            <w:r w:rsidRPr="007E0B31">
              <w:rPr>
                <w:rFonts w:cs="Arial"/>
              </w:rPr>
              <w:t>is unlikely to have a material effect on:</w:t>
            </w:r>
          </w:p>
          <w:p w14:paraId="0AFA7F7C" w14:textId="77777777" w:rsidR="00EB1E5D" w:rsidRPr="007E0B31" w:rsidRDefault="00EB1E5D" w:rsidP="00EB1E5D">
            <w:pPr>
              <w:pStyle w:val="TableArial11"/>
              <w:numPr>
                <w:ilvl w:val="0"/>
                <w:numId w:val="9"/>
              </w:numPr>
              <w:rPr>
                <w:rFonts w:cs="Arial"/>
              </w:rPr>
            </w:pPr>
            <w:r w:rsidRPr="007E0B31">
              <w:rPr>
                <w:rFonts w:cs="Arial"/>
              </w:rPr>
              <w:t>existing or future electricity consumers; and</w:t>
            </w:r>
          </w:p>
          <w:p w14:paraId="46F9696D" w14:textId="29B1C8A6" w:rsidR="00EB1E5D" w:rsidRPr="007E0B31" w:rsidRDefault="00EB1E5D" w:rsidP="00EB1E5D">
            <w:pPr>
              <w:pStyle w:val="TableArial11"/>
              <w:numPr>
                <w:ilvl w:val="0"/>
                <w:numId w:val="9"/>
              </w:numPr>
              <w:rPr>
                <w:rFonts w:cs="Arial"/>
              </w:rPr>
            </w:pPr>
            <w:r w:rsidRPr="007E0B31">
              <w:rPr>
                <w:rFonts w:cs="Arial"/>
              </w:rPr>
              <w:t xml:space="preserve">competition in the generation, </w:t>
            </w:r>
            <w:r>
              <w:rPr>
                <w:rFonts w:cs="Arial"/>
              </w:rPr>
              <w:t xml:space="preserve">storage, </w:t>
            </w:r>
            <w:r w:rsidRPr="007E0B31">
              <w:rPr>
                <w:rFonts w:cs="Arial"/>
              </w:rPr>
              <w:t>distribution, or supply of electricity or any commercial activities connected with the generation,</w:t>
            </w:r>
            <w:r>
              <w:rPr>
                <w:rFonts w:cs="Arial"/>
              </w:rPr>
              <w:t xml:space="preserve"> storage,</w:t>
            </w:r>
            <w:r w:rsidRPr="007E0B31">
              <w:rPr>
                <w:rFonts w:cs="Arial"/>
              </w:rPr>
              <w:t xml:space="preserve"> distribution or supply of electricity; and</w:t>
            </w:r>
          </w:p>
          <w:p w14:paraId="694E48F8" w14:textId="77777777" w:rsidR="00EB1E5D" w:rsidRPr="007E0B31" w:rsidRDefault="00EB1E5D" w:rsidP="00EB1E5D">
            <w:pPr>
              <w:pStyle w:val="TableArial11"/>
              <w:numPr>
                <w:ilvl w:val="0"/>
                <w:numId w:val="9"/>
              </w:numPr>
              <w:rPr>
                <w:rFonts w:cs="Arial"/>
              </w:rPr>
            </w:pPr>
            <w:r w:rsidRPr="007E0B31">
              <w:rPr>
                <w:rFonts w:cs="Arial"/>
              </w:rPr>
              <w:t xml:space="preserve">the operation of the </w:t>
            </w:r>
            <w:r w:rsidRPr="007E0B31">
              <w:rPr>
                <w:rFonts w:cs="Arial"/>
                <w:b/>
              </w:rPr>
              <w:t>National Electricity Transmission System</w:t>
            </w:r>
            <w:r w:rsidRPr="007E0B31">
              <w:rPr>
                <w:rFonts w:cs="Arial"/>
              </w:rPr>
              <w:t>; and</w:t>
            </w:r>
          </w:p>
          <w:p w14:paraId="7B525225" w14:textId="77777777" w:rsidR="00EB1E5D" w:rsidRPr="007E0B31" w:rsidRDefault="00EB1E5D" w:rsidP="00EB1E5D">
            <w:pPr>
              <w:pStyle w:val="TableArial11"/>
              <w:numPr>
                <w:ilvl w:val="0"/>
                <w:numId w:val="9"/>
              </w:numPr>
              <w:rPr>
                <w:rFonts w:cs="Arial"/>
              </w:rPr>
            </w:pPr>
            <w:r w:rsidRPr="007E0B31">
              <w:rPr>
                <w:rFonts w:cs="Arial"/>
              </w:rPr>
              <w:t>matters relating to sustainable development, safety or security of supply, or the management of market or network emergencies; and</w:t>
            </w:r>
          </w:p>
          <w:p w14:paraId="20263F8B" w14:textId="77777777" w:rsidR="00EB1E5D" w:rsidRPr="007E0B31" w:rsidRDefault="00EB1E5D" w:rsidP="00EB1E5D">
            <w:pPr>
              <w:pStyle w:val="TableArial11"/>
              <w:numPr>
                <w:ilvl w:val="0"/>
                <w:numId w:val="9"/>
              </w:numPr>
              <w:rPr>
                <w:rFonts w:cs="Arial"/>
              </w:rPr>
            </w:pPr>
            <w:r w:rsidRPr="007E0B31">
              <w:rPr>
                <w:rFonts w:cs="Arial"/>
              </w:rPr>
              <w:t xml:space="preserve"> the </w:t>
            </w:r>
            <w:r w:rsidRPr="007E0B31">
              <w:rPr>
                <w:rFonts w:cs="Arial"/>
                <w:b/>
              </w:rPr>
              <w:t>Grid Code</w:t>
            </w:r>
            <w:r w:rsidRPr="007E0B31">
              <w:rPr>
                <w:rFonts w:cs="Arial"/>
              </w:rPr>
              <w:t xml:space="preserve">’s governance procedures or the </w:t>
            </w:r>
            <w:r w:rsidRPr="007E0B31">
              <w:rPr>
                <w:rFonts w:cs="Arial"/>
                <w:b/>
              </w:rPr>
              <w:t>Grid Code</w:t>
            </w:r>
            <w:r w:rsidRPr="007E0B31">
              <w:rPr>
                <w:rFonts w:cs="Arial"/>
              </w:rPr>
              <w:t>’s modification procedures, and</w:t>
            </w:r>
          </w:p>
          <w:p w14:paraId="0DF91B50" w14:textId="77777777" w:rsidR="00EB1E5D" w:rsidRPr="00612E81" w:rsidRDefault="00EB1E5D" w:rsidP="00EB1E5D">
            <w:pPr>
              <w:pStyle w:val="TableArial11"/>
              <w:numPr>
                <w:ilvl w:val="0"/>
                <w:numId w:val="8"/>
              </w:numPr>
              <w:rPr>
                <w:rFonts w:cs="Arial"/>
              </w:rPr>
            </w:pPr>
            <w:r w:rsidRPr="00612E81">
              <w:rPr>
                <w:rFonts w:cs="Arial"/>
              </w:rPr>
              <w:t>is unlikely to discriminate between different classes of Users.</w:t>
            </w:r>
          </w:p>
          <w:p w14:paraId="766072C3" w14:textId="0AB255AC" w:rsidR="00EB1E5D" w:rsidRPr="007E0B31" w:rsidRDefault="00EB1E5D" w:rsidP="00EB1E5D">
            <w:pPr>
              <w:pStyle w:val="TableArial11"/>
              <w:widowControl/>
              <w:numPr>
                <w:ilvl w:val="0"/>
                <w:numId w:val="8"/>
              </w:numPr>
              <w:autoSpaceDE w:val="0"/>
              <w:autoSpaceDN w:val="0"/>
              <w:adjustRightInd w:val="0"/>
              <w:snapToGrid w:val="0"/>
              <w:rPr>
                <w:rFonts w:cs="Arial"/>
              </w:rPr>
            </w:pPr>
            <w:r w:rsidRPr="00612E81">
              <w:rPr>
                <w:rFonts w:cs="Arial"/>
                <w:snapToGrid/>
                <w:lang w:val="x-none" w:eastAsia="en-GB"/>
              </w:rPr>
              <w:t>other than where the modification meets the</w:t>
            </w:r>
            <w:r w:rsidRPr="00612E81">
              <w:rPr>
                <w:rFonts w:cs="Arial"/>
                <w:snapToGrid/>
                <w:lang w:eastAsia="en-GB"/>
              </w:rPr>
              <w:t xml:space="preserve"> </w:t>
            </w:r>
            <w:r w:rsidRPr="00612E81">
              <w:rPr>
                <w:rFonts w:cs="Arial"/>
                <w:b/>
                <w:bCs/>
                <w:snapToGrid/>
                <w:lang w:val="x-none" w:eastAsia="en-GB"/>
              </w:rPr>
              <w:t>Fast Track Criteria</w:t>
            </w:r>
            <w:r w:rsidRPr="00612E81">
              <w:rPr>
                <w:rFonts w:cs="Arial"/>
                <w:snapToGrid/>
                <w:lang w:val="x-none" w:eastAsia="en-GB"/>
              </w:rPr>
              <w:t>, will not constitute an</w:t>
            </w:r>
            <w:r w:rsidRPr="00612E81">
              <w:rPr>
                <w:rFonts w:cs="Arial"/>
                <w:snapToGrid/>
                <w:lang w:eastAsia="en-GB"/>
              </w:rPr>
              <w:t xml:space="preserve"> </w:t>
            </w:r>
            <w:r w:rsidRPr="00612E81">
              <w:rPr>
                <w:rFonts w:cs="Arial"/>
                <w:snapToGrid/>
                <w:lang w:val="x-none" w:eastAsia="en-GB"/>
              </w:rPr>
              <w:t xml:space="preserve">amendment to the </w:t>
            </w:r>
            <w:r w:rsidRPr="00612E81">
              <w:rPr>
                <w:rFonts w:cs="Arial"/>
                <w:b/>
                <w:bCs/>
                <w:snapToGrid/>
                <w:lang w:val="x-none" w:eastAsia="en-GB"/>
              </w:rPr>
              <w:t>Regulated Sections</w:t>
            </w:r>
            <w:r w:rsidRPr="00612E81">
              <w:rPr>
                <w:rFonts w:cs="Arial"/>
                <w:snapToGrid/>
                <w:lang w:val="x-none" w:eastAsia="en-GB"/>
              </w:rPr>
              <w:t xml:space="preserve"> of the</w:t>
            </w:r>
            <w:r w:rsidRPr="00612E81">
              <w:rPr>
                <w:rFonts w:cs="Arial"/>
                <w:snapToGrid/>
                <w:lang w:eastAsia="en-GB"/>
              </w:rPr>
              <w:t xml:space="preserve"> </w:t>
            </w:r>
            <w:r w:rsidRPr="00612E81">
              <w:rPr>
                <w:rFonts w:cs="Arial"/>
                <w:snapToGrid/>
                <w:lang w:val="x-none" w:eastAsia="en-GB"/>
              </w:rPr>
              <w:t>Grid Code</w:t>
            </w:r>
            <w:r>
              <w:rPr>
                <w:rFonts w:cs="Arial"/>
                <w:snapToGrid/>
                <w:lang w:eastAsia="en-GB"/>
              </w:rPr>
              <w:t>.</w:t>
            </w:r>
          </w:p>
        </w:tc>
      </w:tr>
      <w:tr w:rsidR="00EB1E5D" w:rsidRPr="007E0B31" w14:paraId="519D0516" w14:textId="77777777" w:rsidTr="490DE6A8">
        <w:trPr>
          <w:cantSplit/>
        </w:trPr>
        <w:tc>
          <w:tcPr>
            <w:tcW w:w="2884" w:type="dxa"/>
          </w:tcPr>
          <w:p w14:paraId="6FE46427" w14:textId="77777777" w:rsidR="00EB1E5D" w:rsidRPr="007E0B31" w:rsidRDefault="00EB1E5D" w:rsidP="00EB1E5D">
            <w:pPr>
              <w:pStyle w:val="Arial11Bold"/>
              <w:rPr>
                <w:rFonts w:cs="Arial"/>
              </w:rPr>
            </w:pPr>
            <w:r w:rsidRPr="007E0B31">
              <w:rPr>
                <w:rFonts w:cs="Arial"/>
              </w:rPr>
              <w:t>Self-Governance Modifications</w:t>
            </w:r>
          </w:p>
        </w:tc>
        <w:tc>
          <w:tcPr>
            <w:tcW w:w="6634" w:type="dxa"/>
          </w:tcPr>
          <w:p w14:paraId="27E32F5F" w14:textId="77777777" w:rsidR="00EB1E5D" w:rsidRPr="007E0B31" w:rsidRDefault="00EB1E5D" w:rsidP="00EB1E5D">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that does not fall within the scope of a </w:t>
            </w:r>
            <w:r w:rsidRPr="007E0B31">
              <w:rPr>
                <w:rFonts w:cs="Arial"/>
                <w:b/>
              </w:rPr>
              <w:t>Significant Code Review</w:t>
            </w:r>
            <w:r w:rsidRPr="007E0B31">
              <w:rPr>
                <w:rFonts w:cs="Arial"/>
              </w:rPr>
              <w:t xml:space="preserve"> and that meets the </w:t>
            </w:r>
            <w:r w:rsidRPr="007E0B31">
              <w:rPr>
                <w:rFonts w:cs="Arial"/>
                <w:b/>
              </w:rPr>
              <w:t>Self-Governance Criteria</w:t>
            </w:r>
            <w:r w:rsidRPr="007E0B31">
              <w:rPr>
                <w:rFonts w:cs="Arial"/>
              </w:rPr>
              <w:t xml:space="preserve"> or which the </w:t>
            </w:r>
            <w:r w:rsidRPr="007E0B31">
              <w:rPr>
                <w:rFonts w:cs="Arial"/>
                <w:b/>
              </w:rPr>
              <w:t>Authority</w:t>
            </w:r>
            <w:r w:rsidRPr="007E0B31">
              <w:rPr>
                <w:rFonts w:cs="Arial"/>
              </w:rPr>
              <w:t xml:space="preserve"> directs is to be treated as such any direction under GR.24.4.</w:t>
            </w:r>
          </w:p>
        </w:tc>
      </w:tr>
      <w:tr w:rsidR="00EB1E5D" w:rsidRPr="007E0B31" w14:paraId="6A0ED69B" w14:textId="77777777" w:rsidTr="490DE6A8">
        <w:trPr>
          <w:cantSplit/>
        </w:trPr>
        <w:tc>
          <w:tcPr>
            <w:tcW w:w="2884" w:type="dxa"/>
          </w:tcPr>
          <w:p w14:paraId="0FD8F1F7" w14:textId="77777777" w:rsidR="00EB1E5D" w:rsidRPr="007E0B31" w:rsidRDefault="00EB1E5D" w:rsidP="00EB1E5D">
            <w:pPr>
              <w:pStyle w:val="Arial11Bold"/>
              <w:rPr>
                <w:rFonts w:cs="Arial"/>
              </w:rPr>
            </w:pPr>
            <w:r w:rsidRPr="007E0B31">
              <w:rPr>
                <w:rFonts w:cs="Arial"/>
              </w:rPr>
              <w:t>Self-Governance Statement</w:t>
            </w:r>
          </w:p>
        </w:tc>
        <w:tc>
          <w:tcPr>
            <w:tcW w:w="6634" w:type="dxa"/>
          </w:tcPr>
          <w:p w14:paraId="10C74376" w14:textId="77777777" w:rsidR="00EB1E5D" w:rsidRPr="007E0B31" w:rsidRDefault="00EB1E5D" w:rsidP="00EB1E5D">
            <w:pPr>
              <w:pStyle w:val="TableArial11"/>
              <w:rPr>
                <w:rFonts w:cs="Arial"/>
              </w:rPr>
            </w:pPr>
            <w:r w:rsidRPr="007E0B31">
              <w:rPr>
                <w:rFonts w:cs="Arial"/>
              </w:rPr>
              <w:t xml:space="preserve">The statement made by the </w:t>
            </w:r>
            <w:r w:rsidRPr="007E0B31">
              <w:rPr>
                <w:rFonts w:cs="Arial"/>
                <w:b/>
              </w:rPr>
              <w:t>Grid Code Review Panel</w:t>
            </w:r>
            <w:r w:rsidRPr="007E0B31">
              <w:rPr>
                <w:rFonts w:cs="Arial"/>
              </w:rPr>
              <w:t xml:space="preserve"> and submitted to the </w:t>
            </w:r>
            <w:r w:rsidRPr="007E0B31">
              <w:rPr>
                <w:rFonts w:cs="Arial"/>
                <w:b/>
              </w:rPr>
              <w:t>Authority</w:t>
            </w:r>
            <w:r w:rsidRPr="007E0B31">
              <w:rPr>
                <w:rFonts w:cs="Arial"/>
              </w:rPr>
              <w:t>:</w:t>
            </w:r>
          </w:p>
          <w:p w14:paraId="4773B838" w14:textId="77777777" w:rsidR="00EB1E5D" w:rsidRPr="007E0B31" w:rsidRDefault="00EB1E5D" w:rsidP="00EB1E5D">
            <w:pPr>
              <w:pStyle w:val="TableArial11"/>
              <w:rPr>
                <w:rFonts w:cs="Arial"/>
              </w:rPr>
            </w:pPr>
            <w:r w:rsidRPr="007E0B31">
              <w:rPr>
                <w:rFonts w:cs="Arial"/>
              </w:rPr>
              <w:t xml:space="preserve">(a) confirming that, in its opinion, the </w:t>
            </w:r>
            <w:r w:rsidRPr="007E0B31">
              <w:rPr>
                <w:rFonts w:cs="Arial"/>
                <w:b/>
              </w:rPr>
              <w:t>Self-Governance Criteria</w:t>
            </w:r>
            <w:r w:rsidRPr="007E0B31">
              <w:rPr>
                <w:rFonts w:cs="Arial"/>
              </w:rPr>
              <w:t xml:space="preserve"> are met and the proposed </w:t>
            </w:r>
            <w:r w:rsidRPr="007E0B31">
              <w:rPr>
                <w:rFonts w:cs="Arial"/>
                <w:b/>
              </w:rPr>
              <w:t>Grid Code Modification Proposal</w:t>
            </w:r>
            <w:r w:rsidRPr="007E0B31">
              <w:rPr>
                <w:rFonts w:cs="Arial"/>
              </w:rPr>
              <w:t xml:space="preserve"> is suitable for the Self-Governance route; and</w:t>
            </w:r>
          </w:p>
          <w:p w14:paraId="3D6F1895" w14:textId="77777777" w:rsidR="00EB1E5D" w:rsidRPr="007E0B31" w:rsidRDefault="00EB1E5D" w:rsidP="00EB1E5D">
            <w:pPr>
              <w:pStyle w:val="TableArial11"/>
              <w:rPr>
                <w:rFonts w:cs="Arial"/>
              </w:rPr>
            </w:pPr>
            <w:r w:rsidRPr="007E0B31">
              <w:rPr>
                <w:rFonts w:cs="Arial"/>
              </w:rPr>
              <w:t xml:space="preserve">(b) providing a detailed explanation of the </w:t>
            </w:r>
            <w:r w:rsidRPr="007E0B31">
              <w:rPr>
                <w:rFonts w:cs="Arial"/>
                <w:b/>
              </w:rPr>
              <w:t>Grid Code Review Panel</w:t>
            </w:r>
            <w:r w:rsidRPr="007E0B31">
              <w:rPr>
                <w:rFonts w:cs="Arial"/>
              </w:rPr>
              <w:t>’s reasons for that opinion</w:t>
            </w:r>
            <w:r>
              <w:rPr>
                <w:rFonts w:cs="Arial"/>
              </w:rPr>
              <w:t>.</w:t>
            </w:r>
          </w:p>
        </w:tc>
      </w:tr>
      <w:tr w:rsidR="00EB1E5D" w:rsidRPr="007E0B31" w14:paraId="136D3FE1" w14:textId="77777777" w:rsidTr="490DE6A8">
        <w:trPr>
          <w:cantSplit/>
        </w:trPr>
        <w:tc>
          <w:tcPr>
            <w:tcW w:w="2884" w:type="dxa"/>
          </w:tcPr>
          <w:p w14:paraId="564BE747" w14:textId="77777777" w:rsidR="00EB1E5D" w:rsidRPr="007E0B31" w:rsidRDefault="00EB1E5D" w:rsidP="00EB1E5D">
            <w:pPr>
              <w:pStyle w:val="Arial11Bold"/>
              <w:rPr>
                <w:rFonts w:cs="Arial"/>
              </w:rPr>
            </w:pPr>
            <w:r w:rsidRPr="007E0B31">
              <w:rPr>
                <w:rFonts w:cs="Arial"/>
              </w:rPr>
              <w:lastRenderedPageBreak/>
              <w:t>Setpoint Voltage</w:t>
            </w:r>
          </w:p>
        </w:tc>
        <w:tc>
          <w:tcPr>
            <w:tcW w:w="6634" w:type="dxa"/>
          </w:tcPr>
          <w:p w14:paraId="38F46902" w14:textId="77777777" w:rsidR="00EB1E5D" w:rsidRPr="007E0B31" w:rsidRDefault="00EB1E5D" w:rsidP="00EB1E5D">
            <w:pPr>
              <w:pStyle w:val="TableArial11"/>
              <w:rPr>
                <w:rFonts w:cs="Arial"/>
              </w:rPr>
            </w:pPr>
            <w:r w:rsidRPr="007E0B31">
              <w:rPr>
                <w:rFonts w:cs="Arial"/>
              </w:rPr>
              <w:t xml:space="preserve">The value of voltage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if </w:t>
            </w:r>
            <w:r w:rsidRPr="007E0B31">
              <w:rPr>
                <w:rFonts w:cs="Arial"/>
                <w:b/>
              </w:rPr>
              <w:t>Embedded</w:t>
            </w:r>
            <w:r w:rsidRPr="007E0B31">
              <w:rPr>
                <w:rFonts w:cs="Arial"/>
              </w:rPr>
              <w:t xml:space="preserve">, on the automatic control system steady state operating characteristic, as a percentage of the nominal voltage, at which the transfer of </w:t>
            </w:r>
            <w:r w:rsidRPr="007E0B31">
              <w:rPr>
                <w:rFonts w:cs="Arial"/>
                <w:b/>
              </w:rPr>
              <w:t>Reactive Power</w:t>
            </w:r>
            <w:r w:rsidRPr="007E0B31">
              <w:rPr>
                <w:rFonts w:cs="Arial"/>
              </w:rPr>
              <w:t xml:space="preserve"> between a </w:t>
            </w:r>
            <w:r w:rsidRPr="007E0B31">
              <w:rPr>
                <w:rFonts w:cs="Arial"/>
                <w:b/>
              </w:rPr>
              <w:t>Power Park Module</w:t>
            </w:r>
            <w:r w:rsidRPr="007E0B31">
              <w:rPr>
                <w:rFonts w:cs="Arial"/>
              </w:rPr>
              <w:t xml:space="preserve">, </w:t>
            </w:r>
            <w:r w:rsidRPr="007E0B31">
              <w:rPr>
                <w:rFonts w:cs="Arial"/>
                <w:b/>
              </w:rPr>
              <w:t>DC Converter</w:t>
            </w:r>
            <w:r w:rsidRPr="007E0B31">
              <w:rPr>
                <w:rFonts w:cs="Arial"/>
              </w:rPr>
              <w:t>,</w:t>
            </w:r>
            <w:r w:rsidRPr="007E0B31">
              <w:rPr>
                <w:rFonts w:cs="Arial"/>
                <w:b/>
              </w:rPr>
              <w:t xml:space="preserve"> HVDC Converter</w:t>
            </w:r>
            <w:r w:rsidRPr="007E0B31">
              <w:rPr>
                <w:rFonts w:cs="Arial"/>
              </w:rPr>
              <w:t xml:space="preserve"> or </w:t>
            </w:r>
            <w:r w:rsidRPr="007E0B31">
              <w:rPr>
                <w:rFonts w:cs="Arial"/>
                <w:b/>
              </w:rPr>
              <w:t>Non-Synchronous Generating Unit</w:t>
            </w:r>
            <w:r w:rsidRPr="007E0B31">
              <w:rPr>
                <w:rFonts w:cs="Arial"/>
              </w:rPr>
              <w:t xml:space="preserve"> and the </w:t>
            </w:r>
            <w:r w:rsidRPr="007E0B31">
              <w:rPr>
                <w:rFonts w:cs="Arial"/>
                <w:b/>
              </w:rPr>
              <w:t>Transmission System</w:t>
            </w:r>
            <w:r w:rsidRPr="007E0B31">
              <w:rPr>
                <w:rFonts w:cs="Arial"/>
              </w:rPr>
              <w:t>,</w:t>
            </w:r>
            <w:r w:rsidRPr="007E0B31">
              <w:rPr>
                <w:rFonts w:cs="Arial"/>
                <w:b/>
              </w:rPr>
              <w:t xml:space="preserve"> </w:t>
            </w:r>
            <w:r w:rsidRPr="007E0B31">
              <w:rPr>
                <w:rFonts w:cs="Arial"/>
              </w:rPr>
              <w:t xml:space="preserve">or </w:t>
            </w:r>
            <w:r w:rsidRPr="007E0B31">
              <w:rPr>
                <w:rFonts w:cs="Arial"/>
                <w:b/>
              </w:rPr>
              <w:t xml:space="preserve">Network Operator’s </w:t>
            </w:r>
            <w:r w:rsidRPr="007E0B31">
              <w:rPr>
                <w:rFonts w:cs="Arial"/>
              </w:rPr>
              <w:t xml:space="preserve">system if </w:t>
            </w:r>
            <w:r w:rsidRPr="007E0B31">
              <w:rPr>
                <w:rFonts w:cs="Arial"/>
                <w:b/>
              </w:rPr>
              <w:t>Embedded</w:t>
            </w:r>
            <w:r w:rsidRPr="007E0B31">
              <w:rPr>
                <w:rFonts w:cs="Arial"/>
              </w:rPr>
              <w:t xml:space="preserve">, is zero. </w:t>
            </w:r>
          </w:p>
        </w:tc>
      </w:tr>
      <w:tr w:rsidR="00EB1E5D" w:rsidRPr="007E0B31" w14:paraId="2C5B1DCD" w14:textId="77777777" w:rsidTr="490DE6A8">
        <w:trPr>
          <w:cantSplit/>
        </w:trPr>
        <w:tc>
          <w:tcPr>
            <w:tcW w:w="2884" w:type="dxa"/>
          </w:tcPr>
          <w:p w14:paraId="61385F85" w14:textId="77777777" w:rsidR="00EB1E5D" w:rsidRPr="007E0B31" w:rsidRDefault="00EB1E5D" w:rsidP="00EB1E5D">
            <w:pPr>
              <w:pStyle w:val="Arial11Bold"/>
              <w:rPr>
                <w:rFonts w:cs="Arial"/>
              </w:rPr>
            </w:pPr>
            <w:r w:rsidRPr="007E0B31">
              <w:rPr>
                <w:rFonts w:cs="Arial"/>
              </w:rPr>
              <w:t>Settlement Period</w:t>
            </w:r>
          </w:p>
        </w:tc>
        <w:tc>
          <w:tcPr>
            <w:tcW w:w="6634" w:type="dxa"/>
          </w:tcPr>
          <w:p w14:paraId="4AB567C7" w14:textId="77777777" w:rsidR="00EB1E5D" w:rsidRPr="007E0B31" w:rsidRDefault="00EB1E5D" w:rsidP="00EB1E5D">
            <w:pPr>
              <w:pStyle w:val="TableArial11"/>
              <w:rPr>
                <w:rFonts w:cs="Arial"/>
              </w:rPr>
            </w:pPr>
            <w:r w:rsidRPr="007E0B31">
              <w:rPr>
                <w:rFonts w:cs="Arial"/>
              </w:rPr>
              <w:t>A period of 30 minutes ending on the hour and half-hour in each hour during a day.</w:t>
            </w:r>
          </w:p>
        </w:tc>
      </w:tr>
      <w:tr w:rsidR="00EB1E5D" w:rsidRPr="007E0B31" w14:paraId="2C952150" w14:textId="77777777" w:rsidTr="490DE6A8">
        <w:trPr>
          <w:cantSplit/>
        </w:trPr>
        <w:tc>
          <w:tcPr>
            <w:tcW w:w="2884" w:type="dxa"/>
          </w:tcPr>
          <w:p w14:paraId="3E931984" w14:textId="77777777" w:rsidR="00EB1E5D" w:rsidRPr="007E0B31" w:rsidRDefault="00EB1E5D" w:rsidP="00EB1E5D">
            <w:pPr>
              <w:pStyle w:val="Arial11Bold"/>
              <w:rPr>
                <w:rFonts w:cs="Arial"/>
              </w:rPr>
            </w:pPr>
            <w:r w:rsidRPr="007E0B31">
              <w:rPr>
                <w:rFonts w:cs="Arial"/>
              </w:rPr>
              <w:t>Seven Year Statement</w:t>
            </w:r>
          </w:p>
        </w:tc>
        <w:tc>
          <w:tcPr>
            <w:tcW w:w="6634" w:type="dxa"/>
          </w:tcPr>
          <w:p w14:paraId="2C46A0D7" w14:textId="20DD6457" w:rsidR="00EB1E5D" w:rsidRPr="007E0B31" w:rsidRDefault="00EB1E5D" w:rsidP="00EB1E5D">
            <w:pPr>
              <w:pStyle w:val="TableArial11"/>
              <w:rPr>
                <w:rFonts w:cs="Arial"/>
              </w:rPr>
            </w:pPr>
            <w:r w:rsidRPr="007E0B31">
              <w:rPr>
                <w:rFonts w:cs="Arial"/>
              </w:rPr>
              <w:t xml:space="preserve">A statement, prepared by </w:t>
            </w:r>
            <w:r>
              <w:rPr>
                <w:rFonts w:cs="Arial"/>
                <w:b/>
              </w:rPr>
              <w:t>The Company</w:t>
            </w:r>
            <w:r w:rsidRPr="007E0B31">
              <w:rPr>
                <w:rFonts w:cs="Arial"/>
              </w:rPr>
              <w:t xml:space="preserve"> in accordance with the terms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 xml:space="preserve">, showing for each of the seven succeeding </w:t>
            </w:r>
            <w:r w:rsidRPr="007E0B31">
              <w:rPr>
                <w:rFonts w:cs="Arial"/>
                <w:b/>
              </w:rPr>
              <w:t>Financial Years</w:t>
            </w:r>
            <w:r w:rsidRPr="007E0B31">
              <w:rPr>
                <w:rFonts w:cs="Arial"/>
              </w:rPr>
              <w:t xml:space="preserve">, the opportunities available for connecting to and using the </w:t>
            </w:r>
            <w:r w:rsidRPr="007E0B31">
              <w:rPr>
                <w:rFonts w:cs="Arial"/>
                <w:b/>
              </w:rPr>
              <w:t>National Electricity Transmission System</w:t>
            </w:r>
            <w:r w:rsidRPr="007E0B31">
              <w:rPr>
                <w:rFonts w:cs="Arial"/>
              </w:rPr>
              <w:t xml:space="preserve"> and indicating those parts of the </w:t>
            </w:r>
            <w:r w:rsidRPr="007E0B31">
              <w:rPr>
                <w:rFonts w:cs="Arial"/>
                <w:b/>
              </w:rPr>
              <w:t>National Electricity Transmission System</w:t>
            </w:r>
            <w:r w:rsidRPr="007E0B31">
              <w:rPr>
                <w:rFonts w:cs="Arial"/>
              </w:rPr>
              <w:t xml:space="preserve"> most suited to new connections and transport of further quantities of electricity.</w:t>
            </w:r>
          </w:p>
        </w:tc>
      </w:tr>
      <w:tr w:rsidR="00EB1E5D" w:rsidRPr="007E0B31" w14:paraId="6A64B863" w14:textId="77777777" w:rsidTr="490DE6A8">
        <w:trPr>
          <w:cantSplit/>
        </w:trPr>
        <w:tc>
          <w:tcPr>
            <w:tcW w:w="2884" w:type="dxa"/>
          </w:tcPr>
          <w:p w14:paraId="702BBF4B" w14:textId="77777777" w:rsidR="00EB1E5D" w:rsidRPr="007E0B31" w:rsidRDefault="00EB1E5D" w:rsidP="00EB1E5D">
            <w:pPr>
              <w:pStyle w:val="Arial11Bold"/>
              <w:rPr>
                <w:rFonts w:cs="Arial"/>
              </w:rPr>
            </w:pPr>
            <w:r w:rsidRPr="007E0B31">
              <w:rPr>
                <w:rFonts w:cs="Arial"/>
              </w:rPr>
              <w:t>SF</w:t>
            </w:r>
            <w:r w:rsidRPr="007E0B31">
              <w:rPr>
                <w:rFonts w:cs="Arial"/>
                <w:vertAlign w:val="subscript"/>
              </w:rPr>
              <w:t>6</w:t>
            </w:r>
            <w:r w:rsidRPr="007E0B31">
              <w:rPr>
                <w:rFonts w:cs="Arial"/>
              </w:rPr>
              <w:t xml:space="preserve"> Gas Zone</w:t>
            </w:r>
          </w:p>
        </w:tc>
        <w:tc>
          <w:tcPr>
            <w:tcW w:w="6634" w:type="dxa"/>
          </w:tcPr>
          <w:p w14:paraId="59569A27" w14:textId="77777777" w:rsidR="00EB1E5D" w:rsidRPr="007E0B31" w:rsidRDefault="00EB1E5D" w:rsidP="00EB1E5D">
            <w:pPr>
              <w:pStyle w:val="TableArial11"/>
              <w:rPr>
                <w:rFonts w:cs="Arial"/>
              </w:rPr>
            </w:pPr>
            <w:r w:rsidRPr="007E0B31">
              <w:rPr>
                <w:rFonts w:cs="Arial"/>
              </w:rPr>
              <w:t>A segregated zone surrounding electrical conductors within a casing containing SF</w:t>
            </w:r>
            <w:r w:rsidRPr="007E0B31">
              <w:rPr>
                <w:rFonts w:cs="Arial"/>
                <w:vertAlign w:val="subscript"/>
              </w:rPr>
              <w:t>6</w:t>
            </w:r>
            <w:r w:rsidRPr="007E0B31">
              <w:rPr>
                <w:rFonts w:cs="Arial"/>
              </w:rPr>
              <w:t xml:space="preserve"> gas.</w:t>
            </w:r>
          </w:p>
        </w:tc>
      </w:tr>
      <w:tr w:rsidR="00EB1E5D" w:rsidRPr="007E0B31" w14:paraId="510136CA" w14:textId="77777777" w:rsidTr="490DE6A8">
        <w:trPr>
          <w:cantSplit/>
        </w:trPr>
        <w:tc>
          <w:tcPr>
            <w:tcW w:w="2884" w:type="dxa"/>
          </w:tcPr>
          <w:p w14:paraId="35028F39" w14:textId="77777777" w:rsidR="00EB1E5D" w:rsidRPr="007E0B31" w:rsidRDefault="00EB1E5D" w:rsidP="00EB1E5D">
            <w:pPr>
              <w:pStyle w:val="Arial11Bold"/>
              <w:rPr>
                <w:rFonts w:cs="Arial"/>
                <w:lang w:val="en-US"/>
              </w:rPr>
            </w:pPr>
            <w:r w:rsidRPr="007E0B31">
              <w:rPr>
                <w:rFonts w:cs="Arial"/>
                <w:lang w:val="en-US"/>
              </w:rPr>
              <w:t>SHETL</w:t>
            </w:r>
          </w:p>
        </w:tc>
        <w:tc>
          <w:tcPr>
            <w:tcW w:w="6634" w:type="dxa"/>
          </w:tcPr>
          <w:p w14:paraId="3E3D4EB4" w14:textId="77777777" w:rsidR="00EB1E5D" w:rsidRPr="007E0B31" w:rsidRDefault="00EB1E5D" w:rsidP="00EB1E5D">
            <w:pPr>
              <w:pStyle w:val="TableArial11"/>
              <w:rPr>
                <w:rFonts w:cs="Arial"/>
              </w:rPr>
            </w:pPr>
            <w:r w:rsidRPr="007E0B31">
              <w:rPr>
                <w:rFonts w:cs="Arial"/>
              </w:rPr>
              <w:t>Scottish Hydro-Electric Transmission Limited</w:t>
            </w:r>
            <w:r>
              <w:rPr>
                <w:rFonts w:cs="Arial"/>
              </w:rPr>
              <w:t>.</w:t>
            </w:r>
          </w:p>
        </w:tc>
      </w:tr>
      <w:tr w:rsidR="00EB1E5D" w:rsidRPr="007E0B31" w14:paraId="67FED673" w14:textId="77777777" w:rsidTr="490DE6A8">
        <w:trPr>
          <w:cantSplit/>
        </w:trPr>
        <w:tc>
          <w:tcPr>
            <w:tcW w:w="2884" w:type="dxa"/>
          </w:tcPr>
          <w:p w14:paraId="369FD6B3" w14:textId="77777777" w:rsidR="00EB1E5D" w:rsidRPr="007E0B31" w:rsidRDefault="00EB1E5D" w:rsidP="00EB1E5D">
            <w:pPr>
              <w:pStyle w:val="Arial11Bold"/>
              <w:rPr>
                <w:rFonts w:cs="Arial"/>
              </w:rPr>
            </w:pPr>
            <w:r w:rsidRPr="007E0B31">
              <w:rPr>
                <w:rFonts w:cs="Arial"/>
              </w:rPr>
              <w:t>Shutdown</w:t>
            </w:r>
          </w:p>
        </w:tc>
        <w:tc>
          <w:tcPr>
            <w:tcW w:w="6634" w:type="dxa"/>
          </w:tcPr>
          <w:p w14:paraId="6E389810" w14:textId="39840711" w:rsidR="00EB1E5D" w:rsidRPr="000B675D" w:rsidRDefault="00EB1E5D" w:rsidP="00EB1E5D">
            <w:pPr>
              <w:pStyle w:val="Default"/>
              <w:jc w:val="both"/>
            </w:pPr>
            <w:r w:rsidRPr="00105C6E">
              <w:rPr>
                <w:sz w:val="20"/>
                <w:szCs w:val="20"/>
              </w:rPr>
              <w:t xml:space="preserve">In the case of a </w:t>
            </w:r>
            <w:r w:rsidRPr="00105C6E">
              <w:rPr>
                <w:b/>
                <w:sz w:val="20"/>
                <w:szCs w:val="20"/>
              </w:rPr>
              <w:t xml:space="preserve">Generating Unit </w:t>
            </w:r>
            <w:r w:rsidRPr="00105C6E">
              <w:rPr>
                <w:sz w:val="20"/>
                <w:szCs w:val="20"/>
              </w:rPr>
              <w:t>is t</w:t>
            </w:r>
            <w:r w:rsidRPr="005C20E3">
              <w:rPr>
                <w:sz w:val="20"/>
                <w:szCs w:val="20"/>
              </w:rPr>
              <w:t xml:space="preserve">he condition of a </w:t>
            </w:r>
            <w:r w:rsidRPr="005C20E3">
              <w:rPr>
                <w:b/>
                <w:sz w:val="20"/>
                <w:szCs w:val="20"/>
              </w:rPr>
              <w:t>Generating Unit</w:t>
            </w:r>
            <w:r w:rsidRPr="005C20E3">
              <w:rPr>
                <w:sz w:val="20"/>
                <w:szCs w:val="20"/>
              </w:rPr>
              <w:t xml:space="preserve"> where the generator rotor is at rest or on barring</w:t>
            </w:r>
            <w:r>
              <w:rPr>
                <w:sz w:val="20"/>
                <w:szCs w:val="20"/>
              </w:rPr>
              <w:t xml:space="preserve"> or equivalent</w:t>
            </w:r>
            <w:r w:rsidRPr="005C20E3">
              <w:rPr>
                <w:sz w:val="20"/>
                <w:szCs w:val="20"/>
              </w:rPr>
              <w:t>.</w:t>
            </w:r>
          </w:p>
          <w:p w14:paraId="1128E205" w14:textId="77777777" w:rsidR="00EB1E5D" w:rsidRPr="00105C6E" w:rsidRDefault="00EB1E5D" w:rsidP="00EB1E5D">
            <w:pPr>
              <w:pStyle w:val="Default"/>
              <w:jc w:val="both"/>
              <w:rPr>
                <w:sz w:val="20"/>
                <w:szCs w:val="20"/>
              </w:rPr>
            </w:pPr>
          </w:p>
          <w:p w14:paraId="15309EA0" w14:textId="77777777" w:rsidR="00EB1E5D" w:rsidRDefault="00EB1E5D" w:rsidP="00EB1E5D">
            <w:pPr>
              <w:pStyle w:val="Default"/>
              <w:jc w:val="both"/>
              <w:rPr>
                <w:sz w:val="20"/>
                <w:szCs w:val="20"/>
              </w:rPr>
            </w:pPr>
            <w:r w:rsidRPr="00105C6E">
              <w:rPr>
                <w:sz w:val="20"/>
                <w:szCs w:val="20"/>
              </w:rPr>
              <w:t xml:space="preserve">In the case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the condition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where the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de-energised and therefore not importing or exporting </w:t>
            </w:r>
            <w:r w:rsidRPr="00105C6E">
              <w:rPr>
                <w:b/>
                <w:sz w:val="20"/>
                <w:szCs w:val="20"/>
              </w:rPr>
              <w:t>Apparent Power</w:t>
            </w:r>
            <w:r w:rsidRPr="00105C6E">
              <w:rPr>
                <w:sz w:val="20"/>
                <w:szCs w:val="20"/>
              </w:rPr>
              <w:t xml:space="preserve"> to or from the </w:t>
            </w:r>
            <w:r w:rsidRPr="00105C6E">
              <w:rPr>
                <w:b/>
                <w:sz w:val="20"/>
                <w:szCs w:val="20"/>
              </w:rPr>
              <w:t>Total System</w:t>
            </w:r>
            <w:r w:rsidRPr="00105C6E">
              <w:rPr>
                <w:sz w:val="20"/>
                <w:szCs w:val="20"/>
              </w:rPr>
              <w:t>.</w:t>
            </w:r>
            <w:r>
              <w:rPr>
                <w:sz w:val="20"/>
                <w:szCs w:val="20"/>
              </w:rPr>
              <w:t xml:space="preserve">   </w:t>
            </w:r>
          </w:p>
          <w:p w14:paraId="561308CB" w14:textId="77777777" w:rsidR="00EB1E5D" w:rsidRDefault="00EB1E5D" w:rsidP="00EB1E5D">
            <w:pPr>
              <w:pStyle w:val="Default"/>
              <w:jc w:val="both"/>
              <w:rPr>
                <w:sz w:val="20"/>
                <w:szCs w:val="20"/>
              </w:rPr>
            </w:pPr>
          </w:p>
          <w:p w14:paraId="6125EFD5" w14:textId="77777777" w:rsidR="00EB1E5D" w:rsidRDefault="00EB1E5D" w:rsidP="00EB1E5D">
            <w:pPr>
              <w:pStyle w:val="Default"/>
              <w:jc w:val="both"/>
              <w:rPr>
                <w:sz w:val="20"/>
                <w:szCs w:val="20"/>
              </w:rPr>
            </w:pPr>
            <w:r w:rsidRPr="00223B54">
              <w:rPr>
                <w:sz w:val="20"/>
                <w:szCs w:val="20"/>
              </w:rPr>
              <w:t xml:space="preserve">In the case of </w:t>
            </w:r>
            <w:r w:rsidRPr="00223B54">
              <w:rPr>
                <w:b/>
                <w:bCs/>
                <w:sz w:val="20"/>
                <w:szCs w:val="20"/>
              </w:rPr>
              <w:t>Auxiliaries</w:t>
            </w:r>
            <w:r w:rsidRPr="00223B54">
              <w:rPr>
                <w:sz w:val="20"/>
                <w:szCs w:val="20"/>
              </w:rPr>
              <w:t>, the state where they are de-energi</w:t>
            </w:r>
            <w:r>
              <w:rPr>
                <w:sz w:val="20"/>
                <w:szCs w:val="20"/>
              </w:rPr>
              <w:t>s</w:t>
            </w:r>
            <w:r w:rsidRPr="00223B54">
              <w:rPr>
                <w:sz w:val="20"/>
                <w:szCs w:val="20"/>
              </w:rPr>
              <w:t>ed and not capable of fulfilling their function until restarted or resupplied.</w:t>
            </w:r>
          </w:p>
          <w:p w14:paraId="2CFC5969" w14:textId="2A0F2390" w:rsidR="00EB1E5D" w:rsidRPr="002A73E9" w:rsidRDefault="00EB1E5D" w:rsidP="00EB1E5D">
            <w:pPr>
              <w:pStyle w:val="Default"/>
              <w:jc w:val="both"/>
              <w:rPr>
                <w:sz w:val="20"/>
              </w:rPr>
            </w:pPr>
          </w:p>
        </w:tc>
      </w:tr>
      <w:tr w:rsidR="00EB1E5D" w:rsidRPr="007E0B31" w14:paraId="7BC2DAF6" w14:textId="77777777" w:rsidTr="490DE6A8">
        <w:trPr>
          <w:cantSplit/>
        </w:trPr>
        <w:tc>
          <w:tcPr>
            <w:tcW w:w="2884" w:type="dxa"/>
          </w:tcPr>
          <w:p w14:paraId="3675FAA8" w14:textId="77777777" w:rsidR="00EB1E5D" w:rsidRPr="007E0B31" w:rsidRDefault="00EB1E5D" w:rsidP="00EB1E5D">
            <w:pPr>
              <w:pStyle w:val="Arial11Bold"/>
              <w:rPr>
                <w:rFonts w:cs="Arial"/>
                <w:lang w:val="en-US"/>
              </w:rPr>
            </w:pPr>
            <w:r w:rsidRPr="007E0B31">
              <w:rPr>
                <w:rFonts w:cs="Arial"/>
                <w:lang w:val="en-US"/>
              </w:rPr>
              <w:t>Significant Code Review</w:t>
            </w:r>
          </w:p>
        </w:tc>
        <w:tc>
          <w:tcPr>
            <w:tcW w:w="6634" w:type="dxa"/>
          </w:tcPr>
          <w:p w14:paraId="671DC2B0" w14:textId="77777777" w:rsidR="00EB1E5D" w:rsidRPr="007E0B31" w:rsidRDefault="00EB1E5D" w:rsidP="00EB1E5D">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and ending in the circumstances described in GR.16.6 or GR.16.7, as appropriate.</w:t>
            </w:r>
          </w:p>
        </w:tc>
      </w:tr>
      <w:tr w:rsidR="00EB1E5D" w:rsidRPr="007E0B31" w14:paraId="1B5DF07B" w14:textId="77777777" w:rsidTr="005A3DF9">
        <w:trPr>
          <w:cantSplit/>
          <w:trHeight w:val="844"/>
        </w:trPr>
        <w:tc>
          <w:tcPr>
            <w:tcW w:w="2884" w:type="dxa"/>
          </w:tcPr>
          <w:p w14:paraId="7D570753" w14:textId="77777777" w:rsidR="00EB1E5D" w:rsidRPr="007E0B31" w:rsidRDefault="00EB1E5D" w:rsidP="00EB1E5D">
            <w:pPr>
              <w:pStyle w:val="Arial11Bold"/>
              <w:rPr>
                <w:rFonts w:cs="Arial"/>
                <w:lang w:val="en-US"/>
              </w:rPr>
            </w:pPr>
            <w:r w:rsidRPr="007E0B31">
              <w:rPr>
                <w:rFonts w:cs="Arial"/>
                <w:lang w:val="en-US"/>
              </w:rPr>
              <w:t>Significant Code Review Phase</w:t>
            </w:r>
          </w:p>
        </w:tc>
        <w:tc>
          <w:tcPr>
            <w:tcW w:w="6634" w:type="dxa"/>
          </w:tcPr>
          <w:p w14:paraId="0EC0F404" w14:textId="77777777" w:rsidR="00EB1E5D" w:rsidRPr="007E0B31" w:rsidRDefault="00EB1E5D" w:rsidP="00EB1E5D">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xml:space="preserve">, and ending in the circumstances described in GR.16.6 or GR.16.7, as appropriate. </w:t>
            </w:r>
          </w:p>
        </w:tc>
      </w:tr>
      <w:tr w:rsidR="00EB1E5D" w:rsidRPr="007E0B31" w14:paraId="5ADB841A" w14:textId="77777777" w:rsidTr="005A3DF9">
        <w:trPr>
          <w:cantSplit/>
          <w:trHeight w:val="391"/>
        </w:trPr>
        <w:tc>
          <w:tcPr>
            <w:tcW w:w="2884" w:type="dxa"/>
          </w:tcPr>
          <w:p w14:paraId="7F34926A" w14:textId="77777777" w:rsidR="00EB1E5D" w:rsidRPr="005A3DF9" w:rsidRDefault="00EB1E5D" w:rsidP="005A3DF9">
            <w:pPr>
              <w:rPr>
                <w:b/>
                <w:bCs/>
              </w:rPr>
            </w:pPr>
            <w:r w:rsidRPr="005A3DF9">
              <w:rPr>
                <w:b/>
                <w:bCs/>
              </w:rPr>
              <w:t>Significant Event</w:t>
            </w:r>
          </w:p>
        </w:tc>
        <w:tc>
          <w:tcPr>
            <w:tcW w:w="6634" w:type="dxa"/>
          </w:tcPr>
          <w:p w14:paraId="1EE1E359" w14:textId="77777777" w:rsidR="00EB1E5D" w:rsidRPr="005A3DF9" w:rsidRDefault="00EB1E5D" w:rsidP="005A3DF9">
            <w:r w:rsidRPr="005A3DF9">
              <w:t xml:space="preserve">An </w:t>
            </w:r>
            <w:r w:rsidRPr="005A3DF9">
              <w:rPr>
                <w:b/>
                <w:bCs/>
              </w:rPr>
              <w:t>Event</w:t>
            </w:r>
            <w:r w:rsidRPr="005A3DF9">
              <w:t>, as defined in OC3.4.1.</w:t>
            </w:r>
          </w:p>
        </w:tc>
      </w:tr>
      <w:tr w:rsidR="00EB1E5D" w:rsidRPr="007E0B31" w14:paraId="1BEA81BE" w14:textId="77777777" w:rsidTr="490DE6A8">
        <w:trPr>
          <w:cantSplit/>
        </w:trPr>
        <w:tc>
          <w:tcPr>
            <w:tcW w:w="2884" w:type="dxa"/>
          </w:tcPr>
          <w:p w14:paraId="7DDF6CE8" w14:textId="77777777" w:rsidR="00EB1E5D" w:rsidRPr="007E0B31" w:rsidRDefault="00EB1E5D" w:rsidP="00EB1E5D">
            <w:pPr>
              <w:pStyle w:val="Arial11Bold"/>
              <w:rPr>
                <w:rFonts w:cs="Arial"/>
              </w:rPr>
            </w:pPr>
            <w:r w:rsidRPr="007E0B31">
              <w:rPr>
                <w:rFonts w:cs="Arial"/>
              </w:rPr>
              <w:t>Significant Incident</w:t>
            </w:r>
          </w:p>
        </w:tc>
        <w:tc>
          <w:tcPr>
            <w:tcW w:w="6634" w:type="dxa"/>
          </w:tcPr>
          <w:p w14:paraId="7F61F265" w14:textId="77777777" w:rsidR="00EB1E5D" w:rsidRPr="007E0B31" w:rsidRDefault="00EB1E5D" w:rsidP="00EB1E5D">
            <w:pPr>
              <w:pStyle w:val="TableArial11"/>
              <w:rPr>
                <w:rFonts w:cs="Arial"/>
              </w:rPr>
            </w:pPr>
            <w:r w:rsidRPr="007E0B31">
              <w:rPr>
                <w:rFonts w:cs="Arial"/>
              </w:rPr>
              <w:t xml:space="preserve">An </w:t>
            </w:r>
            <w:r w:rsidRPr="007E0B31">
              <w:rPr>
                <w:rFonts w:cs="Arial"/>
                <w:b/>
              </w:rPr>
              <w:t>Event</w:t>
            </w:r>
            <w:r w:rsidRPr="007E0B31">
              <w:rPr>
                <w:rFonts w:cs="Arial"/>
              </w:rPr>
              <w:t xml:space="preserve"> which either:</w:t>
            </w:r>
          </w:p>
          <w:p w14:paraId="6B9CFF1B" w14:textId="3AFC81CB"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was notified by a </w:t>
            </w:r>
            <w:r w:rsidRPr="007E0B31">
              <w:rPr>
                <w:rFonts w:cs="Arial"/>
                <w:b/>
              </w:rPr>
              <w:t>User</w:t>
            </w:r>
            <w:r w:rsidRPr="007E0B31">
              <w:rPr>
                <w:rFonts w:cs="Arial"/>
              </w:rPr>
              <w:t xml:space="preserve"> to </w:t>
            </w:r>
            <w:r>
              <w:rPr>
                <w:rFonts w:cs="Arial"/>
                <w:b/>
              </w:rPr>
              <w:t>The Company</w:t>
            </w:r>
            <w:r w:rsidRPr="007E0B31">
              <w:rPr>
                <w:rFonts w:cs="Arial"/>
              </w:rPr>
              <w:t xml:space="preserve"> under </w:t>
            </w:r>
            <w:r w:rsidRPr="007E0B31">
              <w:rPr>
                <w:rFonts w:cs="Arial"/>
                <w:b/>
              </w:rPr>
              <w:t>OC7</w:t>
            </w:r>
            <w:r w:rsidRPr="007E0B31">
              <w:rPr>
                <w:rFonts w:cs="Arial"/>
              </w:rPr>
              <w:t xml:space="preserve">, and which </w:t>
            </w:r>
            <w:r>
              <w:rPr>
                <w:rFonts w:cs="Arial"/>
                <w:b/>
              </w:rPr>
              <w:t>The Company</w:t>
            </w:r>
            <w:r w:rsidRPr="007E0B31">
              <w:rPr>
                <w:rFonts w:cs="Arial"/>
              </w:rPr>
              <w:t xml:space="preserve"> considers has had or may have had a significant effect on the </w:t>
            </w:r>
            <w:r w:rsidRPr="007E0B31">
              <w:rPr>
                <w:rFonts w:cs="Arial"/>
                <w:b/>
              </w:rPr>
              <w:t>National Electricity Transmission System</w:t>
            </w:r>
            <w:r w:rsidRPr="007E0B31">
              <w:rPr>
                <w:rFonts w:cs="Arial"/>
              </w:rPr>
              <w:t xml:space="preserve">, and </w:t>
            </w:r>
            <w:r>
              <w:rPr>
                <w:rFonts w:cs="Arial"/>
                <w:b/>
              </w:rPr>
              <w:t>The Company</w:t>
            </w:r>
            <w:r w:rsidRPr="007E0B31">
              <w:rPr>
                <w:rFonts w:cs="Arial"/>
              </w:rPr>
              <w:t xml:space="preserve"> requires the </w:t>
            </w:r>
            <w:r w:rsidRPr="007E0B31">
              <w:rPr>
                <w:rFonts w:cs="Arial"/>
                <w:b/>
              </w:rPr>
              <w:t>User</w:t>
            </w:r>
            <w:r w:rsidRPr="007E0B31">
              <w:rPr>
                <w:rFonts w:cs="Arial"/>
              </w:rPr>
              <w:t xml:space="preserve"> to report that </w:t>
            </w:r>
            <w:r w:rsidRPr="007E0B31">
              <w:rPr>
                <w:rFonts w:cs="Arial"/>
                <w:b/>
              </w:rPr>
              <w:t>Event</w:t>
            </w:r>
            <w:r w:rsidRPr="007E0B31">
              <w:rPr>
                <w:rFonts w:cs="Arial"/>
              </w:rPr>
              <w:t xml:space="preserve"> in writing in accordance with </w:t>
            </w:r>
            <w:r w:rsidRPr="007E0B31">
              <w:rPr>
                <w:rFonts w:cs="Arial"/>
                <w:b/>
              </w:rPr>
              <w:t>OC10</w:t>
            </w:r>
            <w:r w:rsidRPr="007E0B31">
              <w:rPr>
                <w:rFonts w:cs="Arial"/>
              </w:rPr>
              <w:t xml:space="preserve"> and notifies the </w:t>
            </w:r>
            <w:r w:rsidRPr="007E0B31">
              <w:rPr>
                <w:rFonts w:cs="Arial"/>
                <w:b/>
              </w:rPr>
              <w:t>User</w:t>
            </w:r>
            <w:r w:rsidRPr="007E0B31">
              <w:rPr>
                <w:rFonts w:cs="Arial"/>
              </w:rPr>
              <w:t xml:space="preserve"> accordingly; or</w:t>
            </w:r>
          </w:p>
          <w:p w14:paraId="00F396BD" w14:textId="5EB0F9B3"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was notified by </w:t>
            </w:r>
            <w:r>
              <w:rPr>
                <w:rFonts w:cs="Arial"/>
                <w:b/>
              </w:rPr>
              <w:t>The Company</w:t>
            </w:r>
            <w:r w:rsidRPr="007E0B31">
              <w:rPr>
                <w:rFonts w:cs="Arial"/>
              </w:rPr>
              <w:t xml:space="preserve"> to a </w:t>
            </w:r>
            <w:r w:rsidRPr="007E0B31">
              <w:rPr>
                <w:rFonts w:cs="Arial"/>
                <w:b/>
              </w:rPr>
              <w:t>User</w:t>
            </w:r>
            <w:r w:rsidRPr="007E0B31">
              <w:rPr>
                <w:rFonts w:cs="Arial"/>
              </w:rPr>
              <w:t xml:space="preserve"> under </w:t>
            </w:r>
            <w:r w:rsidRPr="007E0B31">
              <w:rPr>
                <w:rFonts w:cs="Arial"/>
                <w:b/>
              </w:rPr>
              <w:t>OC7</w:t>
            </w:r>
            <w:r w:rsidRPr="007E0B31">
              <w:rPr>
                <w:rFonts w:cs="Arial"/>
              </w:rPr>
              <w:t xml:space="preserve">, and which that </w:t>
            </w:r>
            <w:r w:rsidRPr="007E0B31">
              <w:rPr>
                <w:rFonts w:cs="Arial"/>
                <w:b/>
              </w:rPr>
              <w:t>User</w:t>
            </w:r>
            <w:r w:rsidRPr="007E0B31">
              <w:rPr>
                <w:rFonts w:cs="Arial"/>
              </w:rPr>
              <w:t xml:space="preserve"> considers has had or may have had a significant effect on that </w:t>
            </w:r>
            <w:r w:rsidRPr="007E0B31">
              <w:rPr>
                <w:rFonts w:cs="Arial"/>
                <w:b/>
              </w:rPr>
              <w:t>User’s System</w:t>
            </w:r>
            <w:r w:rsidRPr="007E0B31">
              <w:rPr>
                <w:rFonts w:cs="Arial"/>
              </w:rPr>
              <w:t xml:space="preserve">, and that </w:t>
            </w:r>
            <w:r w:rsidRPr="007E0B31">
              <w:rPr>
                <w:rFonts w:cs="Arial"/>
                <w:b/>
              </w:rPr>
              <w:t>User</w:t>
            </w:r>
            <w:r w:rsidRPr="007E0B31">
              <w:rPr>
                <w:rFonts w:cs="Arial"/>
              </w:rPr>
              <w:t xml:space="preserve"> requires </w:t>
            </w:r>
            <w:r>
              <w:rPr>
                <w:rFonts w:cs="Arial"/>
                <w:b/>
              </w:rPr>
              <w:t>The Company</w:t>
            </w:r>
            <w:r w:rsidRPr="007E0B31">
              <w:rPr>
                <w:rFonts w:cs="Arial"/>
              </w:rPr>
              <w:t xml:space="preserve"> to report that </w:t>
            </w:r>
            <w:r w:rsidRPr="007E0B31">
              <w:rPr>
                <w:rFonts w:cs="Arial"/>
                <w:b/>
              </w:rPr>
              <w:t>Event</w:t>
            </w:r>
            <w:r w:rsidRPr="007E0B31">
              <w:rPr>
                <w:rFonts w:cs="Arial"/>
              </w:rPr>
              <w:t xml:space="preserve"> in writing in accordance with the provisions of </w:t>
            </w:r>
            <w:r w:rsidRPr="007E0B31">
              <w:rPr>
                <w:rFonts w:cs="Arial"/>
                <w:b/>
              </w:rPr>
              <w:t>OC10</w:t>
            </w:r>
            <w:r w:rsidRPr="007E0B31">
              <w:rPr>
                <w:rFonts w:cs="Arial"/>
              </w:rPr>
              <w:t xml:space="preserve"> and notifies </w:t>
            </w:r>
            <w:r>
              <w:rPr>
                <w:rFonts w:cs="Arial"/>
                <w:b/>
              </w:rPr>
              <w:t>The Company</w:t>
            </w:r>
            <w:r w:rsidRPr="007E0B31">
              <w:rPr>
                <w:rFonts w:cs="Arial"/>
              </w:rPr>
              <w:t xml:space="preserve"> accordingly.</w:t>
            </w:r>
          </w:p>
        </w:tc>
      </w:tr>
      <w:tr w:rsidR="00EB1E5D" w:rsidRPr="007E0B31" w14:paraId="3E055DF2" w14:textId="77777777" w:rsidTr="490DE6A8">
        <w:trPr>
          <w:cantSplit/>
        </w:trPr>
        <w:tc>
          <w:tcPr>
            <w:tcW w:w="2884" w:type="dxa"/>
          </w:tcPr>
          <w:p w14:paraId="0E800888" w14:textId="77777777" w:rsidR="00EB1E5D" w:rsidRPr="007E0B31" w:rsidRDefault="00EB1E5D" w:rsidP="00EB1E5D">
            <w:pPr>
              <w:pStyle w:val="Arial11Bold"/>
              <w:rPr>
                <w:rFonts w:cs="Arial"/>
              </w:rPr>
            </w:pPr>
            <w:r w:rsidRPr="007E0B31">
              <w:rPr>
                <w:rFonts w:cs="Arial"/>
              </w:rPr>
              <w:lastRenderedPageBreak/>
              <w:t>Simultaneous Tap Change</w:t>
            </w:r>
          </w:p>
        </w:tc>
        <w:tc>
          <w:tcPr>
            <w:tcW w:w="6634" w:type="dxa"/>
          </w:tcPr>
          <w:p w14:paraId="60D3F25A" w14:textId="2377F85E" w:rsidR="00EB1E5D" w:rsidRPr="007E0B31" w:rsidRDefault="00EB1E5D" w:rsidP="00EB1E5D">
            <w:pPr>
              <w:pStyle w:val="TableArial11"/>
              <w:rPr>
                <w:rFonts w:cs="Arial"/>
              </w:rPr>
            </w:pPr>
            <w:r w:rsidRPr="007E0B31">
              <w:rPr>
                <w:rFonts w:cs="Arial"/>
              </w:rPr>
              <w:t xml:space="preserve">A tap change implemented on the generator step-up transformers of </w:t>
            </w:r>
            <w:r w:rsidRPr="007E0B31">
              <w:rPr>
                <w:rFonts w:cs="Arial"/>
                <w:b/>
              </w:rPr>
              <w:t>Synchronised Gensets</w:t>
            </w:r>
            <w:r w:rsidRPr="007E0B31">
              <w:rPr>
                <w:rFonts w:cs="Arial"/>
              </w:rPr>
              <w:t xml:space="preserve">, effected by </w:t>
            </w:r>
            <w:r w:rsidRPr="007E0B31">
              <w:rPr>
                <w:rFonts w:cs="Arial"/>
                <w:b/>
              </w:rPr>
              <w:t>Generators</w:t>
            </w:r>
            <w:r w:rsidRPr="007E0B31">
              <w:rPr>
                <w:rFonts w:cs="Arial"/>
              </w:rPr>
              <w:t xml:space="preserve"> in response to an instruction from </w:t>
            </w:r>
            <w:r>
              <w:rPr>
                <w:rFonts w:cs="Arial"/>
                <w:b/>
              </w:rPr>
              <w:t>The Company</w:t>
            </w:r>
            <w:r w:rsidRPr="007E0B31">
              <w:rPr>
                <w:rFonts w:cs="Arial"/>
                <w:b/>
              </w:rPr>
              <w:t xml:space="preserve"> </w:t>
            </w:r>
            <w:r w:rsidRPr="007E0B31">
              <w:rPr>
                <w:rFonts w:cs="Arial"/>
              </w:rPr>
              <w:t xml:space="preserve">issued simultaneously to the relevant </w:t>
            </w:r>
            <w:r w:rsidRPr="007E0B31">
              <w:rPr>
                <w:rFonts w:cs="Arial"/>
                <w:b/>
              </w:rPr>
              <w:t>Power Stations</w:t>
            </w:r>
            <w:r w:rsidRPr="007E0B31">
              <w:rPr>
                <w:rFonts w:cs="Arial"/>
              </w:rPr>
              <w:t>.</w:t>
            </w:r>
            <w:r w:rsidRPr="007E0B31">
              <w:rPr>
                <w:rFonts w:cs="Arial"/>
                <w:b/>
              </w:rPr>
              <w:t xml:space="preserve"> </w:t>
            </w:r>
            <w:r w:rsidRPr="007E0B31">
              <w:rPr>
                <w:rFonts w:cs="Arial"/>
              </w:rPr>
              <w:t>The instruction, preceded by advance notice, must be effected as soon as possible, and in any event within one minute of receipt from</w:t>
            </w:r>
            <w:r w:rsidRPr="007E0B31">
              <w:rPr>
                <w:rFonts w:cs="Arial"/>
                <w:b/>
              </w:rPr>
              <w:t xml:space="preserve"> </w:t>
            </w:r>
            <w:r>
              <w:rPr>
                <w:rFonts w:cs="Arial"/>
                <w:b/>
              </w:rPr>
              <w:t>The Company</w:t>
            </w:r>
            <w:r w:rsidRPr="007E0B31">
              <w:rPr>
                <w:rFonts w:cs="Arial"/>
                <w:b/>
              </w:rPr>
              <w:t xml:space="preserve"> </w:t>
            </w:r>
            <w:r w:rsidRPr="007E0B31">
              <w:rPr>
                <w:rFonts w:cs="Arial"/>
              </w:rPr>
              <w:t>of the instruction.</w:t>
            </w:r>
          </w:p>
        </w:tc>
      </w:tr>
      <w:tr w:rsidR="00EB1E5D" w:rsidRPr="007E0B31" w14:paraId="328E6979" w14:textId="77777777" w:rsidTr="490DE6A8">
        <w:trPr>
          <w:cantSplit/>
        </w:trPr>
        <w:tc>
          <w:tcPr>
            <w:tcW w:w="2884" w:type="dxa"/>
          </w:tcPr>
          <w:p w14:paraId="7DB29454" w14:textId="260E372C" w:rsidR="00EB1E5D" w:rsidRPr="009A551F" w:rsidRDefault="00EB1E5D" w:rsidP="00EB1E5D">
            <w:pPr>
              <w:pStyle w:val="Arial11Bold"/>
              <w:rPr>
                <w:rFonts w:cs="Arial"/>
              </w:rPr>
            </w:pPr>
            <w:r w:rsidRPr="009A551F">
              <w:rPr>
                <w:lang w:val="en-US"/>
              </w:rPr>
              <w:t>Single Intraday Coupling</w:t>
            </w:r>
          </w:p>
        </w:tc>
        <w:tc>
          <w:tcPr>
            <w:tcW w:w="6634" w:type="dxa"/>
          </w:tcPr>
          <w:p w14:paraId="46F14FC7" w14:textId="686B1D19" w:rsidR="00EB1E5D" w:rsidRPr="009A551F" w:rsidRDefault="00EB1E5D" w:rsidP="00EB1E5D">
            <w:pPr>
              <w:pStyle w:val="TableArial11"/>
              <w:rPr>
                <w:rFonts w:cs="Arial"/>
              </w:rPr>
            </w:pPr>
            <w:r w:rsidRPr="009A551F">
              <w:t>The continuous process where collected orders are matched and cross-zonal capacity is allocated simultaneously for different bidding zones in the intraday market.</w:t>
            </w:r>
          </w:p>
        </w:tc>
      </w:tr>
      <w:tr w:rsidR="00EB1E5D" w:rsidRPr="007E0B31" w14:paraId="5AFB48FD" w14:textId="77777777" w:rsidTr="490DE6A8">
        <w:trPr>
          <w:cantSplit/>
        </w:trPr>
        <w:tc>
          <w:tcPr>
            <w:tcW w:w="2884" w:type="dxa"/>
          </w:tcPr>
          <w:p w14:paraId="6EF1D6A4" w14:textId="77777777" w:rsidR="00EB1E5D" w:rsidRPr="007E0B31" w:rsidRDefault="00EB1E5D" w:rsidP="00EB1E5D">
            <w:pPr>
              <w:pStyle w:val="Arial11Bold"/>
              <w:rPr>
                <w:rFonts w:cs="Arial"/>
              </w:rPr>
            </w:pPr>
            <w:r w:rsidRPr="007E0B31">
              <w:rPr>
                <w:rFonts w:cs="Arial"/>
              </w:rPr>
              <w:t>Single Line Diagram</w:t>
            </w:r>
          </w:p>
        </w:tc>
        <w:tc>
          <w:tcPr>
            <w:tcW w:w="6634" w:type="dxa"/>
          </w:tcPr>
          <w:p w14:paraId="4EC44797" w14:textId="77777777" w:rsidR="00EB1E5D" w:rsidRPr="007E0B31" w:rsidRDefault="00EB1E5D" w:rsidP="00EB1E5D">
            <w:pPr>
              <w:pStyle w:val="TableArial11"/>
              <w:rPr>
                <w:rFonts w:cs="Arial"/>
              </w:rPr>
            </w:pPr>
            <w:r w:rsidRPr="007E0B31">
              <w:rPr>
                <w:rFonts w:cs="Arial"/>
              </w:rP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where </w:t>
            </w:r>
            <w:r w:rsidRPr="007E0B31">
              <w:rPr>
                <w:rFonts w:cs="Arial"/>
                <w:b/>
              </w:rPr>
              <w:t>Large</w:t>
            </w:r>
            <w:r w:rsidRPr="007E0B31">
              <w:rPr>
                <w:rFonts w:cs="Arial"/>
              </w:rPr>
              <w:t xml:space="preserve"> </w:t>
            </w:r>
            <w:r w:rsidRPr="007E0B31">
              <w:rPr>
                <w:rFonts w:cs="Arial"/>
                <w:b/>
              </w:rPr>
              <w:t>Power Stations</w:t>
            </w:r>
            <w:r w:rsidRPr="007E0B31">
              <w:rPr>
                <w:rFonts w:cs="Arial"/>
              </w:rPr>
              <w:t xml:space="preserve"> are connected, and the points at which </w:t>
            </w:r>
            <w:r w:rsidRPr="007E0B31">
              <w:rPr>
                <w:rFonts w:cs="Arial"/>
                <w:b/>
              </w:rPr>
              <w:t>Demand</w:t>
            </w:r>
            <w:r w:rsidRPr="007E0B31">
              <w:rPr>
                <w:rFonts w:cs="Arial"/>
              </w:rPr>
              <w:t xml:space="preserve"> is supplied.</w:t>
            </w:r>
          </w:p>
        </w:tc>
      </w:tr>
      <w:tr w:rsidR="00EB1E5D" w:rsidRPr="007E0B31" w14:paraId="465C7113" w14:textId="77777777" w:rsidTr="490DE6A8">
        <w:trPr>
          <w:cantSplit/>
        </w:trPr>
        <w:tc>
          <w:tcPr>
            <w:tcW w:w="2884" w:type="dxa"/>
          </w:tcPr>
          <w:p w14:paraId="752C09A5" w14:textId="77777777" w:rsidR="00EB1E5D" w:rsidRPr="007E0B31" w:rsidRDefault="00EB1E5D" w:rsidP="00EB1E5D">
            <w:pPr>
              <w:pStyle w:val="Arial11Bold"/>
              <w:rPr>
                <w:rFonts w:cs="Arial"/>
              </w:rPr>
            </w:pPr>
            <w:r w:rsidRPr="007E0B31">
              <w:rPr>
                <w:rFonts w:cs="Arial"/>
              </w:rPr>
              <w:t>Single Point of Connection</w:t>
            </w:r>
          </w:p>
        </w:tc>
        <w:tc>
          <w:tcPr>
            <w:tcW w:w="6634" w:type="dxa"/>
          </w:tcPr>
          <w:p w14:paraId="357AE2D2" w14:textId="77777777" w:rsidR="00EB1E5D" w:rsidRPr="007E0B31" w:rsidRDefault="00EB1E5D" w:rsidP="00EB1E5D">
            <w:pPr>
              <w:pStyle w:val="TableArial11"/>
              <w:rPr>
                <w:rFonts w:cs="Arial"/>
              </w:rPr>
            </w:pPr>
            <w:r w:rsidRPr="007E0B31">
              <w:rPr>
                <w:rFonts w:cs="Arial"/>
              </w:rPr>
              <w:t xml:space="preserve">A single </w:t>
            </w:r>
            <w:r w:rsidRPr="007E0B31">
              <w:rPr>
                <w:rFonts w:cs="Arial"/>
                <w:b/>
              </w:rPr>
              <w:t>Point of Connection</w:t>
            </w:r>
            <w:r w:rsidRPr="007E0B31">
              <w:rPr>
                <w:rFonts w:cs="Arial"/>
              </w:rPr>
              <w:t xml:space="preserve">, with no interconnection through the </w:t>
            </w:r>
            <w:r w:rsidRPr="007E0B31">
              <w:rPr>
                <w:rFonts w:cs="Arial"/>
                <w:b/>
              </w:rPr>
              <w:t>User’s System</w:t>
            </w:r>
            <w:r w:rsidRPr="007E0B31">
              <w:rPr>
                <w:rFonts w:cs="Arial"/>
              </w:rPr>
              <w:t xml:space="preserve"> to another </w:t>
            </w:r>
            <w:r w:rsidRPr="007E0B31">
              <w:rPr>
                <w:rFonts w:cs="Arial"/>
                <w:b/>
              </w:rPr>
              <w:t>Point of Connection</w:t>
            </w:r>
            <w:r w:rsidRPr="007E0B31">
              <w:rPr>
                <w:rFonts w:cs="Arial"/>
              </w:rPr>
              <w:t>.</w:t>
            </w:r>
          </w:p>
        </w:tc>
      </w:tr>
      <w:tr w:rsidR="00EB1E5D" w:rsidRPr="007E0B31" w14:paraId="6F54CDA0" w14:textId="77777777" w:rsidTr="490DE6A8">
        <w:trPr>
          <w:cantSplit/>
        </w:trPr>
        <w:tc>
          <w:tcPr>
            <w:tcW w:w="2884" w:type="dxa"/>
          </w:tcPr>
          <w:p w14:paraId="636AB71F" w14:textId="77777777" w:rsidR="00EB1E5D" w:rsidRPr="007E0B31" w:rsidRDefault="00EB1E5D" w:rsidP="00EB1E5D">
            <w:pPr>
              <w:pStyle w:val="Arial11Bold"/>
              <w:rPr>
                <w:rFonts w:cs="Arial"/>
              </w:rPr>
            </w:pPr>
            <w:r w:rsidRPr="007E0B31">
              <w:rPr>
                <w:rFonts w:cs="Arial"/>
              </w:rPr>
              <w:t>Site Common Drawings</w:t>
            </w:r>
          </w:p>
        </w:tc>
        <w:tc>
          <w:tcPr>
            <w:tcW w:w="6634" w:type="dxa"/>
          </w:tcPr>
          <w:p w14:paraId="10001C92" w14:textId="77777777" w:rsidR="00EB1E5D" w:rsidRPr="007E0B31" w:rsidRDefault="00EB1E5D" w:rsidP="00EB1E5D">
            <w:pPr>
              <w:pStyle w:val="TableArial11"/>
              <w:rPr>
                <w:rFonts w:cs="Arial"/>
              </w:rPr>
            </w:pPr>
            <w:r w:rsidRPr="007E0B31">
              <w:rPr>
                <w:rFonts w:cs="Arial"/>
              </w:rPr>
              <w:t xml:space="preserve">Drawings prepared for each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xml:space="preserve">) which incorporate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layout drawings, electrical layout drawings, common protection/ control drawings and common services drawings.</w:t>
            </w:r>
          </w:p>
        </w:tc>
      </w:tr>
      <w:tr w:rsidR="00EB1E5D" w:rsidRPr="007E0B31" w14:paraId="5735D188" w14:textId="77777777" w:rsidTr="490DE6A8">
        <w:trPr>
          <w:cantSplit/>
        </w:trPr>
        <w:tc>
          <w:tcPr>
            <w:tcW w:w="2884" w:type="dxa"/>
          </w:tcPr>
          <w:p w14:paraId="236162FF" w14:textId="77777777" w:rsidR="00EB1E5D" w:rsidRPr="007E0B31" w:rsidRDefault="00EB1E5D" w:rsidP="00EB1E5D">
            <w:pPr>
              <w:pStyle w:val="Arial11Bold"/>
              <w:rPr>
                <w:rFonts w:cs="Arial"/>
              </w:rPr>
            </w:pPr>
            <w:r w:rsidRPr="007E0B31">
              <w:rPr>
                <w:rFonts w:cs="Arial"/>
              </w:rPr>
              <w:t xml:space="preserve">Site Responsibility Schedule </w:t>
            </w:r>
          </w:p>
        </w:tc>
        <w:tc>
          <w:tcPr>
            <w:tcW w:w="6634" w:type="dxa"/>
          </w:tcPr>
          <w:p w14:paraId="6A1F8B74" w14:textId="77777777" w:rsidR="00EB1E5D" w:rsidRPr="007E0B31" w:rsidRDefault="00EB1E5D" w:rsidP="00EB1E5D">
            <w:pPr>
              <w:pStyle w:val="TableArial11"/>
              <w:rPr>
                <w:rFonts w:cs="Arial"/>
              </w:rPr>
            </w:pPr>
            <w:r w:rsidRPr="007E0B31">
              <w:rPr>
                <w:rFonts w:cs="Arial"/>
              </w:rPr>
              <w:t xml:space="preserve">A schedule containing the information and prepared on the basis of the provisions set out in Appendix 1 of the </w:t>
            </w:r>
            <w:r w:rsidRPr="007E0B31">
              <w:rPr>
                <w:rFonts w:cs="Arial"/>
                <w:b/>
              </w:rPr>
              <w:t xml:space="preserve">CC </w:t>
            </w:r>
            <w:r w:rsidRPr="007E0B31">
              <w:rPr>
                <w:rFonts w:cs="Arial"/>
              </w:rPr>
              <w:t xml:space="preserve">and Appendix E1 of the </w:t>
            </w:r>
            <w:r w:rsidRPr="007E0B31">
              <w:rPr>
                <w:rFonts w:cs="Arial"/>
                <w:b/>
              </w:rPr>
              <w:t>ECC</w:t>
            </w:r>
            <w:r w:rsidRPr="007E0B31">
              <w:rPr>
                <w:rFonts w:cs="Arial"/>
              </w:rPr>
              <w:t>.</w:t>
            </w:r>
          </w:p>
        </w:tc>
      </w:tr>
      <w:tr w:rsidR="00EB1E5D" w:rsidRPr="007E0B31" w14:paraId="45E94789" w14:textId="77777777" w:rsidTr="490DE6A8">
        <w:trPr>
          <w:cantSplit/>
        </w:trPr>
        <w:tc>
          <w:tcPr>
            <w:tcW w:w="2884" w:type="dxa"/>
          </w:tcPr>
          <w:p w14:paraId="46B439EE" w14:textId="77777777" w:rsidR="00EB1E5D" w:rsidRPr="007E0B31" w:rsidRDefault="00EB1E5D" w:rsidP="00EB1E5D">
            <w:pPr>
              <w:pStyle w:val="Arial11Bold"/>
              <w:rPr>
                <w:rFonts w:cs="Arial"/>
              </w:rPr>
            </w:pPr>
            <w:r w:rsidRPr="007E0B31">
              <w:rPr>
                <w:rFonts w:cs="Arial"/>
              </w:rPr>
              <w:t>Slope</w:t>
            </w:r>
          </w:p>
        </w:tc>
        <w:tc>
          <w:tcPr>
            <w:tcW w:w="6634" w:type="dxa"/>
          </w:tcPr>
          <w:p w14:paraId="0B1F2C0B" w14:textId="77777777" w:rsidR="00EB1E5D" w:rsidRPr="007E0B31" w:rsidRDefault="00EB1E5D" w:rsidP="00EB1E5D">
            <w:pPr>
              <w:pStyle w:val="TableArial11"/>
              <w:rPr>
                <w:rFonts w:cs="Arial"/>
              </w:rPr>
            </w:pPr>
            <w:r w:rsidRPr="007E0B31">
              <w:rPr>
                <w:rFonts w:cs="Arial"/>
              </w:rPr>
              <w:t xml:space="preserve">The ratio of the steady state change in voltage, as a percentage of the nominal voltage, to the steady state change in </w:t>
            </w:r>
            <w:r w:rsidRPr="007E0B31">
              <w:rPr>
                <w:rFonts w:cs="Arial"/>
                <w:b/>
              </w:rPr>
              <w:t>Reactive Power</w:t>
            </w:r>
            <w:r w:rsidRPr="007E0B31">
              <w:rPr>
                <w:rFonts w:cs="Arial"/>
              </w:rPr>
              <w:t xml:space="preserve"> output, in per unit of </w:t>
            </w:r>
            <w:r w:rsidRPr="007E0B31">
              <w:rPr>
                <w:rFonts w:cs="Arial"/>
                <w:b/>
              </w:rPr>
              <w:t xml:space="preserve">Reactive Power </w:t>
            </w:r>
            <w:r w:rsidRPr="007E0B31">
              <w:rPr>
                <w:rFonts w:cs="Arial"/>
              </w:rPr>
              <w:t xml:space="preserve">capability. For the avoidance of doubt, the value indicates the percentage voltage reduction that will result in a 1 per unit increase in </w:t>
            </w:r>
            <w:r w:rsidRPr="007E0B31">
              <w:rPr>
                <w:rFonts w:cs="Arial"/>
                <w:b/>
              </w:rPr>
              <w:t xml:space="preserve">Reactive Power </w:t>
            </w:r>
            <w:r w:rsidRPr="007E0B31">
              <w:rPr>
                <w:rFonts w:cs="Arial"/>
              </w:rPr>
              <w:t xml:space="preserve">generation. </w:t>
            </w:r>
          </w:p>
        </w:tc>
      </w:tr>
      <w:tr w:rsidR="00EB1E5D" w:rsidRPr="007E0B31" w14:paraId="37CB2940" w14:textId="77777777" w:rsidTr="490DE6A8">
        <w:trPr>
          <w:cantSplit/>
        </w:trPr>
        <w:tc>
          <w:tcPr>
            <w:tcW w:w="2884" w:type="dxa"/>
          </w:tcPr>
          <w:p w14:paraId="216A2CB0" w14:textId="77777777" w:rsidR="00EB1E5D" w:rsidRPr="007E0B31" w:rsidRDefault="00EB1E5D" w:rsidP="00EB1E5D">
            <w:pPr>
              <w:pStyle w:val="Arial11Bold"/>
              <w:rPr>
                <w:rFonts w:cs="Arial"/>
              </w:rPr>
            </w:pPr>
            <w:r w:rsidRPr="007E0B31">
              <w:rPr>
                <w:rFonts w:cs="Arial"/>
              </w:rPr>
              <w:t>Small Participant</w:t>
            </w:r>
          </w:p>
        </w:tc>
        <w:tc>
          <w:tcPr>
            <w:tcW w:w="6634" w:type="dxa"/>
          </w:tcPr>
          <w:p w14:paraId="01410E38" w14:textId="77777777" w:rsidR="00EB1E5D" w:rsidRPr="007E0B31" w:rsidRDefault="00EB1E5D" w:rsidP="00EB1E5D">
            <w:pPr>
              <w:pStyle w:val="TableArial11"/>
              <w:ind w:left="567" w:hanging="567"/>
              <w:rPr>
                <w:rFonts w:cs="Arial"/>
              </w:rPr>
            </w:pPr>
            <w:r w:rsidRPr="007E0B31">
              <w:rPr>
                <w:rFonts w:cs="Arial"/>
              </w:rPr>
              <w:t xml:space="preserve">Has the meaning given in the </w:t>
            </w:r>
            <w:r w:rsidRPr="007E0B31">
              <w:rPr>
                <w:rFonts w:cs="Arial"/>
                <w:b/>
              </w:rPr>
              <w:t>CUSC</w:t>
            </w:r>
            <w:r w:rsidRPr="007E0B31">
              <w:rPr>
                <w:rFonts w:cs="Arial"/>
              </w:rPr>
              <w:t>.</w:t>
            </w:r>
          </w:p>
        </w:tc>
      </w:tr>
      <w:tr w:rsidR="00EB1E5D" w:rsidRPr="007E0B31" w14:paraId="1F395979" w14:textId="77777777" w:rsidTr="490DE6A8">
        <w:trPr>
          <w:cantSplit/>
        </w:trPr>
        <w:tc>
          <w:tcPr>
            <w:tcW w:w="2884" w:type="dxa"/>
          </w:tcPr>
          <w:p w14:paraId="07FA4ADB" w14:textId="77777777" w:rsidR="00EB1E5D" w:rsidRPr="007E0B31" w:rsidRDefault="00EB1E5D" w:rsidP="00EB1E5D">
            <w:pPr>
              <w:pStyle w:val="Arial11Bold"/>
              <w:rPr>
                <w:rFonts w:cs="Arial"/>
              </w:rPr>
            </w:pPr>
            <w:r w:rsidRPr="007E0B31">
              <w:rPr>
                <w:rFonts w:cs="Arial"/>
              </w:rPr>
              <w:lastRenderedPageBreak/>
              <w:t>Small Power Station</w:t>
            </w:r>
          </w:p>
        </w:tc>
        <w:tc>
          <w:tcPr>
            <w:tcW w:w="6634" w:type="dxa"/>
          </w:tcPr>
          <w:p w14:paraId="281660E4" w14:textId="77777777" w:rsidR="00EB1E5D" w:rsidRPr="007E0B31" w:rsidRDefault="00EB1E5D" w:rsidP="00EB1E5D">
            <w:pPr>
              <w:pStyle w:val="TableArial11"/>
              <w:ind w:left="567" w:hanging="567"/>
              <w:rPr>
                <w:rFonts w:cs="Arial"/>
              </w:rPr>
            </w:pPr>
            <w:r w:rsidRPr="007E0B31">
              <w:rPr>
                <w:rFonts w:cs="Arial"/>
              </w:rPr>
              <w:t xml:space="preserve">A </w:t>
            </w:r>
            <w:r w:rsidRPr="007E0B31">
              <w:rPr>
                <w:rFonts w:cs="Arial"/>
                <w:b/>
              </w:rPr>
              <w:t>Power Station</w:t>
            </w:r>
            <w:r w:rsidRPr="007E0B31">
              <w:rPr>
                <w:rFonts w:cs="Arial"/>
              </w:rPr>
              <w:t xml:space="preserve"> which is </w:t>
            </w:r>
          </w:p>
          <w:p w14:paraId="7D8FE08B"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directly connected to:</w:t>
            </w:r>
          </w:p>
          <w:p w14:paraId="13A62CE9" w14:textId="4218E8A6" w:rsidR="00EB1E5D" w:rsidRPr="007E0B31" w:rsidRDefault="00EB1E5D" w:rsidP="00EB1E5D">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9159639"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w:t>
            </w:r>
          </w:p>
          <w:p w14:paraId="7C30EFA8" w14:textId="77777777"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a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 MW; or</w:t>
            </w:r>
          </w:p>
          <w:p w14:paraId="7C66EFE5" w14:textId="77777777" w:rsidR="00EB1E5D" w:rsidRPr="007E0B31" w:rsidRDefault="00EB1E5D" w:rsidP="00EB1E5D">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 </w:t>
            </w:r>
          </w:p>
          <w:p w14:paraId="140E2BBD" w14:textId="77777777" w:rsidR="00EB1E5D" w:rsidRPr="007E0B31" w:rsidRDefault="00EB1E5D" w:rsidP="00EB1E5D">
            <w:pPr>
              <w:pStyle w:val="TableArial11"/>
              <w:ind w:left="567" w:hanging="567"/>
              <w:rPr>
                <w:rFonts w:cs="Arial"/>
              </w:rPr>
            </w:pPr>
            <w:r w:rsidRPr="007E0B31">
              <w:rPr>
                <w:rFonts w:cs="Arial"/>
              </w:rPr>
              <w:t>or,</w:t>
            </w:r>
          </w:p>
          <w:p w14:paraId="7EB0BBC3"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5D201A54" w14:textId="383CE3F9" w:rsidR="00EB1E5D" w:rsidRPr="007E0B31" w:rsidRDefault="00EB1E5D" w:rsidP="00EB1E5D">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339EF756"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4836A84" w14:textId="77777777"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709A46B5" w14:textId="77777777" w:rsidR="00EB1E5D" w:rsidRPr="007E0B31" w:rsidRDefault="00EB1E5D" w:rsidP="00EB1E5D">
            <w:pPr>
              <w:pStyle w:val="TableArial11"/>
              <w:ind w:left="567" w:hanging="567"/>
              <w:rPr>
                <w:rFonts w:cs="Arial"/>
              </w:rPr>
            </w:pPr>
            <w:r w:rsidRPr="007E0B31">
              <w:rPr>
                <w:rFonts w:cs="Arial"/>
              </w:rPr>
              <w:t>or,</w:t>
            </w:r>
          </w:p>
          <w:p w14:paraId="6997783A"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72EC2741" w14:textId="3258F724" w:rsidR="00EB1E5D" w:rsidRPr="007E0B31" w:rsidRDefault="00EB1E5D" w:rsidP="00EB1E5D">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8AACED0"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BCCF878" w14:textId="77777777"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01651DEA" w14:textId="77777777" w:rsidR="00EB1E5D" w:rsidRPr="007E0B31" w:rsidRDefault="00EB1E5D" w:rsidP="00EB1E5D">
            <w:pPr>
              <w:pStyle w:val="TableArial11"/>
              <w:rPr>
                <w:rFonts w:cs="Arial"/>
              </w:rPr>
            </w:pPr>
            <w:r w:rsidRPr="007E0B31">
              <w:rPr>
                <w:rFonts w:cs="Arial"/>
              </w:rPr>
              <w:t>For the avoidance of doubt</w:t>
            </w:r>
            <w:r>
              <w:rPr>
                <w:rFonts w:cs="Arial"/>
              </w:rPr>
              <w:t>,</w:t>
            </w:r>
            <w:r w:rsidRPr="007E0B31">
              <w:rPr>
                <w:rFonts w:cs="Arial"/>
              </w:rPr>
              <w:t xml:space="preserve"> a </w:t>
            </w:r>
            <w:r w:rsidRPr="007E0B31">
              <w:rPr>
                <w:rFonts w:cs="Arial"/>
                <w:b/>
              </w:rPr>
              <w:t>Small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EB1E5D" w:rsidRPr="007E0B31" w14:paraId="7573FBB9" w14:textId="77777777" w:rsidTr="490DE6A8">
        <w:trPr>
          <w:cantSplit/>
        </w:trPr>
        <w:tc>
          <w:tcPr>
            <w:tcW w:w="2884" w:type="dxa"/>
          </w:tcPr>
          <w:p w14:paraId="762A4B06" w14:textId="77777777" w:rsidR="00EB1E5D" w:rsidRPr="007E0B31" w:rsidRDefault="00EB1E5D" w:rsidP="00EB1E5D">
            <w:pPr>
              <w:pStyle w:val="Arial11Bold"/>
              <w:rPr>
                <w:rFonts w:cs="Arial"/>
              </w:rPr>
            </w:pPr>
            <w:r w:rsidRPr="007E0B31">
              <w:rPr>
                <w:rFonts w:cs="Arial"/>
              </w:rPr>
              <w:t>Speeder Motor Setting Range</w:t>
            </w:r>
          </w:p>
        </w:tc>
        <w:tc>
          <w:tcPr>
            <w:tcW w:w="6634" w:type="dxa"/>
          </w:tcPr>
          <w:p w14:paraId="4F8D293D" w14:textId="77777777" w:rsidR="00EB1E5D" w:rsidRPr="007E0B31" w:rsidRDefault="00EB1E5D" w:rsidP="00EB1E5D">
            <w:pPr>
              <w:pStyle w:val="TableArial11"/>
              <w:rPr>
                <w:rFonts w:cs="Arial"/>
              </w:rPr>
            </w:pPr>
            <w:r w:rsidRPr="007E0B31">
              <w:rPr>
                <w:rFonts w:cs="Arial"/>
              </w:rPr>
              <w:t>The minimum and maximum no-load speeds</w:t>
            </w:r>
            <w:r w:rsidRPr="007E0B31">
              <w:rPr>
                <w:rFonts w:cs="Arial"/>
                <w:b/>
              </w:rPr>
              <w:t xml:space="preserve"> </w:t>
            </w:r>
            <w:r w:rsidRPr="007E0B31">
              <w:rPr>
                <w:rFonts w:cs="Arial"/>
              </w:rPr>
              <w:t xml:space="preserve">(expressed as a percentage of rated speed) to which the turbine is capable of being controlled, by the speeder motor or equivalent, when the </w:t>
            </w:r>
            <w:r w:rsidRPr="007E0B31">
              <w:rPr>
                <w:rFonts w:cs="Arial"/>
                <w:b/>
              </w:rPr>
              <w:t>Generating Unit</w:t>
            </w:r>
            <w:r w:rsidRPr="007E0B31">
              <w:rPr>
                <w:rFonts w:cs="Arial"/>
              </w:rPr>
              <w:t xml:space="preserve"> terminals are on open circuit.</w:t>
            </w:r>
          </w:p>
        </w:tc>
      </w:tr>
      <w:tr w:rsidR="00EB1E5D" w:rsidRPr="007E0B31" w14:paraId="04280D98" w14:textId="77777777" w:rsidTr="490DE6A8">
        <w:trPr>
          <w:cantSplit/>
        </w:trPr>
        <w:tc>
          <w:tcPr>
            <w:tcW w:w="2884" w:type="dxa"/>
          </w:tcPr>
          <w:p w14:paraId="7D8CDDFE" w14:textId="77777777" w:rsidR="00EB1E5D" w:rsidRPr="007E0B31" w:rsidRDefault="00EB1E5D" w:rsidP="00EB1E5D">
            <w:pPr>
              <w:pStyle w:val="Arial11Bold"/>
              <w:rPr>
                <w:rFonts w:cs="Arial"/>
              </w:rPr>
            </w:pPr>
            <w:r w:rsidRPr="007E0B31">
              <w:rPr>
                <w:rFonts w:cs="Arial"/>
              </w:rPr>
              <w:t>SPT</w:t>
            </w:r>
          </w:p>
        </w:tc>
        <w:tc>
          <w:tcPr>
            <w:tcW w:w="6634" w:type="dxa"/>
          </w:tcPr>
          <w:p w14:paraId="202D47CC" w14:textId="77777777" w:rsidR="00EB1E5D" w:rsidRPr="007E0B31" w:rsidRDefault="00EB1E5D" w:rsidP="00EB1E5D">
            <w:pPr>
              <w:pStyle w:val="TableArial11"/>
              <w:rPr>
                <w:rFonts w:cs="Arial"/>
              </w:rPr>
            </w:pPr>
            <w:r w:rsidRPr="007E0B31">
              <w:rPr>
                <w:rFonts w:cs="Arial"/>
              </w:rPr>
              <w:t>SP Transmission Limited</w:t>
            </w:r>
            <w:r>
              <w:rPr>
                <w:rFonts w:cs="Arial"/>
              </w:rPr>
              <w:t xml:space="preserve"> plc</w:t>
            </w:r>
          </w:p>
        </w:tc>
      </w:tr>
      <w:tr w:rsidR="00EB1E5D" w:rsidRPr="007E0B31" w14:paraId="2DA67376" w14:textId="77777777" w:rsidTr="490DE6A8">
        <w:trPr>
          <w:cantSplit/>
        </w:trPr>
        <w:tc>
          <w:tcPr>
            <w:tcW w:w="2884" w:type="dxa"/>
          </w:tcPr>
          <w:p w14:paraId="22F630E2" w14:textId="084D3F3B" w:rsidR="00EB1E5D" w:rsidRPr="004F1DF0" w:rsidRDefault="00EB1E5D" w:rsidP="00EB1E5D">
            <w:pPr>
              <w:rPr>
                <w:b/>
              </w:rPr>
            </w:pPr>
            <w:r w:rsidRPr="004F1DF0">
              <w:rPr>
                <w:rFonts w:cs="Arial"/>
                <w:b/>
              </w:rPr>
              <w:t>Standard Contract Terms</w:t>
            </w:r>
          </w:p>
        </w:tc>
        <w:tc>
          <w:tcPr>
            <w:tcW w:w="6634" w:type="dxa"/>
          </w:tcPr>
          <w:p w14:paraId="5D840AFD" w14:textId="4E3A5439" w:rsidR="00EB1E5D" w:rsidRPr="00DD7E1A" w:rsidRDefault="00EB1E5D" w:rsidP="00EB1E5D">
            <w:pPr>
              <w:pStyle w:val="TableArial11"/>
              <w:rPr>
                <w:rFonts w:cs="Arial"/>
              </w:rPr>
            </w:pPr>
            <w:r>
              <w:rPr>
                <w:rFonts w:cs="Arial"/>
              </w:rPr>
              <w:t xml:space="preserve">The standard terms and conditions applicable to </w:t>
            </w:r>
            <w:r>
              <w:rPr>
                <w:rFonts w:cs="Arial"/>
                <w:b/>
              </w:rPr>
              <w:t xml:space="preserve">Ancillary Services </w:t>
            </w:r>
            <w:r>
              <w:rPr>
                <w:rFonts w:cs="Arial"/>
              </w:rPr>
              <w:t xml:space="preserve">provided by </w:t>
            </w:r>
            <w:r>
              <w:rPr>
                <w:rFonts w:cs="Arial"/>
                <w:b/>
              </w:rPr>
              <w:t xml:space="preserve">Demand Response Providers </w:t>
            </w:r>
            <w:r>
              <w:rPr>
                <w:rFonts w:cs="Arial"/>
              </w:rPr>
              <w:t xml:space="preserve">and published on the </w:t>
            </w:r>
            <w:r>
              <w:rPr>
                <w:rFonts w:cs="Arial"/>
                <w:b/>
              </w:rPr>
              <w:t xml:space="preserve">Website </w:t>
            </w:r>
            <w:r>
              <w:rPr>
                <w:rFonts w:cs="Arial"/>
              </w:rPr>
              <w:t>from time to time.</w:t>
            </w:r>
          </w:p>
        </w:tc>
      </w:tr>
      <w:tr w:rsidR="00EB1E5D" w:rsidRPr="007E0B31" w14:paraId="67A0366B" w14:textId="77777777" w:rsidTr="490DE6A8">
        <w:trPr>
          <w:cantSplit/>
        </w:trPr>
        <w:tc>
          <w:tcPr>
            <w:tcW w:w="2884" w:type="dxa"/>
          </w:tcPr>
          <w:p w14:paraId="0F9E2157" w14:textId="5498E044" w:rsidR="00EB1E5D" w:rsidRDefault="00EB1E5D" w:rsidP="00EB1E5D">
            <w:pPr>
              <w:pStyle w:val="Arial11Bold"/>
              <w:rPr>
                <w:rFonts w:cs="Arial"/>
              </w:rPr>
            </w:pPr>
            <w:r w:rsidRPr="007E0B31">
              <w:rPr>
                <w:rFonts w:cs="Arial"/>
              </w:rPr>
              <w:lastRenderedPageBreak/>
              <w:t>Standard Modifications</w:t>
            </w:r>
          </w:p>
          <w:p w14:paraId="07E084EC" w14:textId="7E4794BD" w:rsidR="00EB1E5D" w:rsidRPr="00FB43E1" w:rsidRDefault="00EB1E5D" w:rsidP="00EB1E5D"/>
        </w:tc>
        <w:tc>
          <w:tcPr>
            <w:tcW w:w="6634" w:type="dxa"/>
          </w:tcPr>
          <w:p w14:paraId="46989946" w14:textId="77777777" w:rsidR="00EB1E5D" w:rsidRPr="005C20E3" w:rsidRDefault="00EB1E5D" w:rsidP="00EB1E5D">
            <w:pPr>
              <w:widowControl/>
              <w:autoSpaceDE w:val="0"/>
              <w:autoSpaceDN w:val="0"/>
              <w:adjustRightInd w:val="0"/>
              <w:snapToGrid w:val="0"/>
              <w:jc w:val="both"/>
              <w:rPr>
                <w:rFonts w:cs="Arial"/>
                <w:b/>
                <w:bCs/>
                <w:snapToGrid/>
                <w:lang w:val="x-none" w:eastAsia="en-GB"/>
              </w:rPr>
            </w:pPr>
            <w:r w:rsidRPr="0075579A">
              <w:rPr>
                <w:rFonts w:cs="Arial"/>
              </w:rPr>
              <w:t xml:space="preserve">A </w:t>
            </w:r>
            <w:r w:rsidRPr="0075579A">
              <w:rPr>
                <w:rFonts w:cs="Arial"/>
                <w:b/>
              </w:rPr>
              <w:t>Grid Code Modification Proposal</w:t>
            </w:r>
            <w:r w:rsidRPr="0075579A">
              <w:rPr>
                <w:rFonts w:cs="Arial"/>
              </w:rPr>
              <w:t xml:space="preserve"> that does not fall within the scope of a </w:t>
            </w:r>
            <w:r w:rsidRPr="0075579A">
              <w:rPr>
                <w:rFonts w:cs="Arial"/>
                <w:b/>
              </w:rPr>
              <w:t>Significant Code Review</w:t>
            </w:r>
            <w:r w:rsidRPr="0075579A">
              <w:rPr>
                <w:rFonts w:cs="Arial"/>
              </w:rPr>
              <w:t xml:space="preserve"> subject to any direction by the </w:t>
            </w:r>
            <w:r w:rsidRPr="0075579A">
              <w:rPr>
                <w:rFonts w:cs="Arial"/>
                <w:b/>
              </w:rPr>
              <w:t>Authority</w:t>
            </w:r>
            <w:r w:rsidRPr="0075579A">
              <w:rPr>
                <w:rFonts w:cs="Arial"/>
              </w:rPr>
              <w:t xml:space="preserve"> pursuant to GR.16.3 and GR.16.4, nor meets the </w:t>
            </w:r>
            <w:r w:rsidRPr="0075579A">
              <w:rPr>
                <w:rFonts w:cs="Arial"/>
                <w:b/>
              </w:rPr>
              <w:t xml:space="preserve">Self-Governance Criteria </w:t>
            </w:r>
            <w:r w:rsidRPr="0075579A">
              <w:rPr>
                <w:rFonts w:cs="Arial"/>
              </w:rPr>
              <w:t xml:space="preserve">subject to any direction by the </w:t>
            </w:r>
            <w:r w:rsidRPr="0075579A">
              <w:rPr>
                <w:rFonts w:cs="Arial"/>
                <w:b/>
              </w:rPr>
              <w:t>Authority</w:t>
            </w:r>
            <w:r w:rsidRPr="0075579A">
              <w:rPr>
                <w:rFonts w:cs="Arial"/>
              </w:rPr>
              <w:t xml:space="preserve"> pursuant to GR.24.4 and in accordance with any direction under GR.24.2. </w:t>
            </w:r>
            <w:r w:rsidRPr="005C20E3">
              <w:rPr>
                <w:rFonts w:cs="Arial"/>
                <w:snapToGrid/>
                <w:lang w:val="x-none" w:eastAsia="en-GB"/>
              </w:rPr>
              <w:t xml:space="preserve">A </w:t>
            </w:r>
            <w:r w:rsidRPr="005C20E3">
              <w:rPr>
                <w:rFonts w:cs="Arial"/>
                <w:b/>
                <w:bCs/>
                <w:snapToGrid/>
                <w:lang w:val="x-none" w:eastAsia="en-GB"/>
              </w:rPr>
              <w:t>Grid Code</w:t>
            </w:r>
          </w:p>
          <w:p w14:paraId="4071C505" w14:textId="6F394016" w:rsidR="00EB1E5D" w:rsidRPr="007E0B31" w:rsidRDefault="00EB1E5D" w:rsidP="002A73E9">
            <w:pPr>
              <w:widowControl/>
              <w:autoSpaceDE w:val="0"/>
              <w:autoSpaceDN w:val="0"/>
              <w:adjustRightInd w:val="0"/>
              <w:snapToGrid w:val="0"/>
              <w:jc w:val="both"/>
              <w:rPr>
                <w:rFonts w:cs="Arial"/>
              </w:rPr>
            </w:pPr>
            <w:r w:rsidRPr="005C20E3">
              <w:rPr>
                <w:rFonts w:cs="Arial"/>
                <w:b/>
                <w:bCs/>
                <w:snapToGrid/>
                <w:lang w:val="x-none" w:eastAsia="en-GB"/>
              </w:rPr>
              <w:t>Modification Proposal</w:t>
            </w:r>
            <w:r w:rsidRPr="005C20E3">
              <w:rPr>
                <w:rFonts w:cs="Arial"/>
                <w:snapToGrid/>
                <w:lang w:val="x-none" w:eastAsia="en-GB"/>
              </w:rPr>
              <w:t xml:space="preserve"> that constitutes an</w:t>
            </w:r>
            <w:r w:rsidRPr="005C20E3">
              <w:rPr>
                <w:rFonts w:cs="Arial"/>
                <w:snapToGrid/>
                <w:lang w:eastAsia="en-GB"/>
              </w:rPr>
              <w:t xml:space="preserve"> </w:t>
            </w:r>
            <w:r w:rsidRPr="005C20E3">
              <w:rPr>
                <w:rFonts w:cs="Arial"/>
                <w:snapToGrid/>
                <w:lang w:val="x-none" w:eastAsia="en-GB"/>
              </w:rPr>
              <w:t xml:space="preserve">amendment to the </w:t>
            </w:r>
            <w:r w:rsidRPr="005C20E3">
              <w:rPr>
                <w:rFonts w:cs="Arial"/>
                <w:b/>
                <w:bCs/>
                <w:snapToGrid/>
                <w:lang w:val="x-none" w:eastAsia="en-GB"/>
              </w:rPr>
              <w:t>Regulated Sections</w:t>
            </w:r>
            <w:r w:rsidRPr="005C20E3">
              <w:rPr>
                <w:rFonts w:cs="Arial"/>
                <w:snapToGrid/>
                <w:lang w:val="x-none" w:eastAsia="en-GB"/>
              </w:rPr>
              <w:t xml:space="preserve"> of the</w:t>
            </w:r>
            <w:r w:rsidRPr="005C20E3">
              <w:rPr>
                <w:rFonts w:cs="Arial"/>
                <w:snapToGrid/>
                <w:lang w:eastAsia="en-GB"/>
              </w:rPr>
              <w:t xml:space="preserve"> </w:t>
            </w:r>
            <w:r w:rsidRPr="005C20E3">
              <w:rPr>
                <w:rFonts w:cs="Arial"/>
                <w:snapToGrid/>
                <w:lang w:val="x-none" w:eastAsia="en-GB"/>
              </w:rPr>
              <w:t xml:space="preserve">Grid Code shall be a </w:t>
            </w:r>
            <w:r w:rsidRPr="005C20E3">
              <w:rPr>
                <w:rFonts w:cs="Arial"/>
                <w:b/>
                <w:bCs/>
                <w:snapToGrid/>
                <w:lang w:val="x-none" w:eastAsia="en-GB"/>
              </w:rPr>
              <w:t>Standard Modification</w:t>
            </w:r>
            <w:r w:rsidRPr="005C20E3">
              <w:rPr>
                <w:rFonts w:cs="Arial"/>
                <w:snapToGrid/>
                <w:lang w:eastAsia="en-GB"/>
              </w:rPr>
              <w:t xml:space="preserve"> </w:t>
            </w:r>
            <w:r w:rsidRPr="005C20E3">
              <w:rPr>
                <w:rFonts w:cs="Arial"/>
                <w:snapToGrid/>
                <w:lang w:val="x-none" w:eastAsia="en-GB"/>
              </w:rPr>
              <w:t xml:space="preserve">except where it is an </w:t>
            </w:r>
            <w:r w:rsidRPr="005C20E3">
              <w:rPr>
                <w:rFonts w:cs="Arial"/>
                <w:b/>
                <w:bCs/>
                <w:snapToGrid/>
                <w:lang w:val="x-none" w:eastAsia="en-GB"/>
              </w:rPr>
              <w:t>Urgent Modification</w:t>
            </w:r>
            <w:r w:rsidRPr="005C20E3">
              <w:rPr>
                <w:rFonts w:cs="Arial"/>
                <w:snapToGrid/>
                <w:lang w:val="x-none" w:eastAsia="en-GB"/>
              </w:rPr>
              <w:t xml:space="preserve"> or</w:t>
            </w:r>
            <w:r w:rsidRPr="005C20E3">
              <w:rPr>
                <w:rFonts w:cs="Arial"/>
                <w:snapToGrid/>
                <w:lang w:eastAsia="en-GB"/>
              </w:rPr>
              <w:t xml:space="preserve"> </w:t>
            </w:r>
            <w:r w:rsidRPr="005C20E3">
              <w:rPr>
                <w:rFonts w:cs="Arial"/>
                <w:snapToGrid/>
                <w:lang w:val="x-none" w:eastAsia="en-GB"/>
              </w:rPr>
              <w:t xml:space="preserve">where it meets the </w:t>
            </w:r>
            <w:r w:rsidRPr="005C20E3">
              <w:rPr>
                <w:rFonts w:cs="Arial"/>
                <w:b/>
                <w:bCs/>
                <w:snapToGrid/>
                <w:lang w:val="x-none" w:eastAsia="en-GB"/>
              </w:rPr>
              <w:t>Fast Track Criteria</w:t>
            </w:r>
            <w:r w:rsidRPr="005C20E3">
              <w:rPr>
                <w:rFonts w:cs="Arial"/>
                <w:snapToGrid/>
                <w:lang w:val="x-none" w:eastAsia="en-GB"/>
              </w:rPr>
              <w:t>.</w:t>
            </w:r>
          </w:p>
        </w:tc>
      </w:tr>
      <w:tr w:rsidR="00EB1E5D" w:rsidRPr="007E0B31" w14:paraId="0BE680B8" w14:textId="77777777" w:rsidTr="490DE6A8">
        <w:trPr>
          <w:cantSplit/>
        </w:trPr>
        <w:tc>
          <w:tcPr>
            <w:tcW w:w="2884" w:type="dxa"/>
          </w:tcPr>
          <w:p w14:paraId="08548C67" w14:textId="77777777" w:rsidR="00EB1E5D" w:rsidRPr="007E0B31" w:rsidRDefault="00EB1E5D" w:rsidP="00EB1E5D">
            <w:pPr>
              <w:pStyle w:val="Arial11Bold"/>
              <w:rPr>
                <w:rFonts w:cs="Arial"/>
              </w:rPr>
            </w:pPr>
            <w:r w:rsidRPr="007E0B31">
              <w:rPr>
                <w:rFonts w:cs="Arial"/>
              </w:rPr>
              <w:t>Standard Planning Data</w:t>
            </w:r>
          </w:p>
        </w:tc>
        <w:tc>
          <w:tcPr>
            <w:tcW w:w="6634" w:type="dxa"/>
          </w:tcPr>
          <w:p w14:paraId="2E9B039E" w14:textId="4F20BEE7" w:rsidR="00EB1E5D" w:rsidRPr="007E0B31" w:rsidRDefault="00EB1E5D" w:rsidP="00EB1E5D">
            <w:pPr>
              <w:pStyle w:val="TableArial11"/>
              <w:rPr>
                <w:rFonts w:cs="Arial"/>
              </w:rPr>
            </w:pPr>
            <w:r w:rsidRPr="007E0B31">
              <w:rPr>
                <w:rFonts w:cs="Arial"/>
              </w:rPr>
              <w:t xml:space="preserve">The general data required by </w:t>
            </w:r>
            <w:r>
              <w:rPr>
                <w:rFonts w:cs="Arial"/>
                <w:b/>
              </w:rPr>
              <w:t>The Company</w:t>
            </w:r>
            <w:r w:rsidRPr="007E0B31">
              <w:rPr>
                <w:rFonts w:cs="Arial"/>
              </w:rPr>
              <w:t xml:space="preserve"> under the </w:t>
            </w:r>
            <w:r w:rsidRPr="007E0B31">
              <w:rPr>
                <w:rFonts w:cs="Arial"/>
                <w:b/>
              </w:rPr>
              <w:t>PC</w:t>
            </w:r>
            <w:r w:rsidRPr="007E0B31">
              <w:rPr>
                <w:rFonts w:cs="Arial"/>
              </w:rPr>
              <w:t xml:space="preserve">. It is generally also the data which </w:t>
            </w:r>
            <w:r>
              <w:rPr>
                <w:rFonts w:cs="Arial"/>
                <w:b/>
              </w:rPr>
              <w:t>The Company</w:t>
            </w:r>
            <w:r w:rsidRPr="007E0B31">
              <w:rPr>
                <w:rFonts w:cs="Arial"/>
              </w:rPr>
              <w:t xml:space="preserve"> requires from a</w:t>
            </w:r>
            <w:r>
              <w:rPr>
                <w:rFonts w:cs="Arial"/>
              </w:rPr>
              <w:t xml:space="preserve"> </w:t>
            </w:r>
            <w:r w:rsidRPr="007E0B31">
              <w:rPr>
                <w:rFonts w:cs="Arial"/>
                <w:b/>
              </w:rPr>
              <w:t>User</w:t>
            </w:r>
            <w:r w:rsidRPr="007E0B31">
              <w:rPr>
                <w:rFonts w:cs="Arial"/>
              </w:rPr>
              <w:t xml:space="preserve"> in an application for a </w:t>
            </w:r>
            <w:r w:rsidRPr="007E0B31">
              <w:rPr>
                <w:rFonts w:cs="Arial"/>
                <w:b/>
              </w:rPr>
              <w:t>CUSC Contract</w:t>
            </w:r>
            <w:r w:rsidRPr="007E0B31">
              <w:rPr>
                <w:rFonts w:cs="Arial"/>
              </w:rPr>
              <w:t xml:space="preserve">, as reflected in the </w:t>
            </w:r>
            <w:r w:rsidRPr="007E0B31">
              <w:rPr>
                <w:rFonts w:cs="Arial"/>
                <w:b/>
              </w:rPr>
              <w:t>PC</w:t>
            </w:r>
            <w:r w:rsidRPr="007E0B31">
              <w:rPr>
                <w:rFonts w:cs="Arial"/>
              </w:rPr>
              <w:t>.</w:t>
            </w:r>
          </w:p>
        </w:tc>
      </w:tr>
      <w:tr w:rsidR="00EB1E5D" w:rsidRPr="007E0B31" w14:paraId="50C48905" w14:textId="77777777" w:rsidTr="490DE6A8">
        <w:trPr>
          <w:cantSplit/>
        </w:trPr>
        <w:tc>
          <w:tcPr>
            <w:tcW w:w="2884" w:type="dxa"/>
          </w:tcPr>
          <w:p w14:paraId="2AB06ACF" w14:textId="35A4C384" w:rsidR="00EB1E5D" w:rsidRPr="007E0B31" w:rsidRDefault="00EB1E5D" w:rsidP="00EB1E5D">
            <w:pPr>
              <w:pStyle w:val="Arial11Bold"/>
              <w:rPr>
                <w:rFonts w:cs="Arial"/>
              </w:rPr>
            </w:pPr>
            <w:r>
              <w:rPr>
                <w:rFonts w:cs="Arial"/>
              </w:rPr>
              <w:t>Standard Product</w:t>
            </w:r>
          </w:p>
        </w:tc>
        <w:tc>
          <w:tcPr>
            <w:tcW w:w="6634" w:type="dxa"/>
          </w:tcPr>
          <w:p w14:paraId="4CFE3F05" w14:textId="3648906A" w:rsidR="00EB1E5D" w:rsidRPr="007E0B31" w:rsidRDefault="00EB1E5D" w:rsidP="00EB1E5D">
            <w:pPr>
              <w:pStyle w:val="TableArial11"/>
              <w:rPr>
                <w:rFonts w:cs="Arial"/>
              </w:rPr>
            </w:pPr>
            <w:r>
              <w:rPr>
                <w:rFonts w:cs="Arial"/>
              </w:rPr>
              <w:t>Means a harmonised balancing product defined by all EU TSOs for the exchange of balance services.</w:t>
            </w:r>
          </w:p>
        </w:tc>
      </w:tr>
      <w:tr w:rsidR="00EB1E5D" w:rsidRPr="007E0B31" w14:paraId="4044E3F1" w14:textId="77777777" w:rsidTr="490DE6A8">
        <w:trPr>
          <w:cantSplit/>
        </w:trPr>
        <w:tc>
          <w:tcPr>
            <w:tcW w:w="2884" w:type="dxa"/>
          </w:tcPr>
          <w:p w14:paraId="1595BA77" w14:textId="0A36263B" w:rsidR="00EB1E5D" w:rsidRPr="007E0B31" w:rsidRDefault="00EB1E5D" w:rsidP="00EB1E5D">
            <w:pPr>
              <w:pStyle w:val="Arial11Bold"/>
              <w:rPr>
                <w:rFonts w:cs="Arial"/>
              </w:rPr>
            </w:pPr>
            <w:r>
              <w:rPr>
                <w:rFonts w:cs="Arial"/>
              </w:rPr>
              <w:t>Specific Product</w:t>
            </w:r>
          </w:p>
        </w:tc>
        <w:tc>
          <w:tcPr>
            <w:tcW w:w="6634" w:type="dxa"/>
          </w:tcPr>
          <w:p w14:paraId="2C1F1A68" w14:textId="18D90CF3" w:rsidR="00EB1E5D" w:rsidRPr="007E0B31" w:rsidRDefault="00EB1E5D" w:rsidP="00EB1E5D">
            <w:pPr>
              <w:pStyle w:val="TableArial11"/>
              <w:rPr>
                <w:rFonts w:cs="Arial"/>
              </w:rPr>
            </w:pPr>
            <w:r>
              <w:rPr>
                <w:rFonts w:cs="Arial"/>
              </w:rPr>
              <w:t>Means in the context of Balancing Services a product that is not a standard product.</w:t>
            </w:r>
          </w:p>
        </w:tc>
      </w:tr>
      <w:tr w:rsidR="00EB1E5D" w:rsidRPr="007E0B31" w14:paraId="72218AE6" w14:textId="77777777" w:rsidTr="490DE6A8">
        <w:trPr>
          <w:cantSplit/>
        </w:trPr>
        <w:tc>
          <w:tcPr>
            <w:tcW w:w="2884" w:type="dxa"/>
          </w:tcPr>
          <w:p w14:paraId="24E4CECA" w14:textId="77777777" w:rsidR="00EB1E5D" w:rsidRPr="007E0B31" w:rsidRDefault="00EB1E5D" w:rsidP="00EB1E5D">
            <w:pPr>
              <w:pStyle w:val="Arial11Bold"/>
              <w:rPr>
                <w:rFonts w:cs="Arial"/>
              </w:rPr>
            </w:pPr>
            <w:r w:rsidRPr="007E0B31">
              <w:rPr>
                <w:rFonts w:cs="Arial"/>
              </w:rPr>
              <w:t>Start Time</w:t>
            </w:r>
          </w:p>
        </w:tc>
        <w:tc>
          <w:tcPr>
            <w:tcW w:w="6634" w:type="dxa"/>
          </w:tcPr>
          <w:p w14:paraId="78DDDAD8" w14:textId="508DFE7C" w:rsidR="00EB1E5D" w:rsidRPr="007E0B31" w:rsidRDefault="00EB1E5D" w:rsidP="00EB1E5D">
            <w:pPr>
              <w:pStyle w:val="TableArial11"/>
              <w:rPr>
                <w:rFonts w:cs="Arial"/>
              </w:rPr>
            </w:pPr>
            <w:r w:rsidRPr="007E0B31">
              <w:rPr>
                <w:rFonts w:cs="Arial"/>
              </w:rPr>
              <w:t xml:space="preserve">The time named as such in an instruction issued by </w:t>
            </w:r>
            <w:r>
              <w:rPr>
                <w:rFonts w:cs="Arial"/>
                <w:b/>
              </w:rPr>
              <w:t>The Company</w:t>
            </w:r>
            <w:r w:rsidRPr="007E0B31">
              <w:rPr>
                <w:rFonts w:cs="Arial"/>
              </w:rPr>
              <w:t xml:space="preserve"> pursuant to the </w:t>
            </w:r>
            <w:r w:rsidRPr="007E0B31">
              <w:rPr>
                <w:rFonts w:cs="Arial"/>
                <w:b/>
              </w:rPr>
              <w:t>BC</w:t>
            </w:r>
            <w:r w:rsidRPr="007E0B31">
              <w:rPr>
                <w:rFonts w:cs="Arial"/>
              </w:rPr>
              <w:t>.</w:t>
            </w:r>
          </w:p>
        </w:tc>
      </w:tr>
      <w:tr w:rsidR="00EB1E5D" w:rsidRPr="007E0B31" w14:paraId="763B02FF" w14:textId="77777777" w:rsidTr="490DE6A8">
        <w:trPr>
          <w:cantSplit/>
        </w:trPr>
        <w:tc>
          <w:tcPr>
            <w:tcW w:w="2884" w:type="dxa"/>
          </w:tcPr>
          <w:p w14:paraId="0BDA9245" w14:textId="77777777" w:rsidR="00EB1E5D" w:rsidRPr="007E0B31" w:rsidRDefault="00EB1E5D" w:rsidP="00EB1E5D">
            <w:pPr>
              <w:pStyle w:val="Arial11Bold"/>
              <w:rPr>
                <w:rFonts w:cs="Arial"/>
              </w:rPr>
            </w:pPr>
            <w:r w:rsidRPr="007E0B31">
              <w:rPr>
                <w:rFonts w:cs="Arial"/>
              </w:rPr>
              <w:t>Start-Up</w:t>
            </w:r>
          </w:p>
        </w:tc>
        <w:tc>
          <w:tcPr>
            <w:tcW w:w="6634" w:type="dxa"/>
          </w:tcPr>
          <w:p w14:paraId="4FEE3525" w14:textId="0B945479" w:rsidR="00EB1E5D" w:rsidRPr="000B675D" w:rsidRDefault="00EB1E5D" w:rsidP="00EB1E5D">
            <w:pPr>
              <w:pStyle w:val="Default"/>
              <w:jc w:val="both"/>
            </w:pPr>
            <w:r w:rsidRPr="00020048">
              <w:rPr>
                <w:sz w:val="20"/>
                <w:szCs w:val="20"/>
              </w:rPr>
              <w:t xml:space="preserve">In the case of a </w:t>
            </w:r>
            <w:r w:rsidRPr="00020048">
              <w:rPr>
                <w:b/>
                <w:sz w:val="20"/>
                <w:szCs w:val="20"/>
              </w:rPr>
              <w:t xml:space="preserve">Generating Unit </w:t>
            </w:r>
            <w:r w:rsidRPr="00020048">
              <w:rPr>
                <w:sz w:val="20"/>
                <w:szCs w:val="20"/>
              </w:rPr>
              <w:t>is</w:t>
            </w:r>
            <w:r w:rsidRPr="00020048">
              <w:rPr>
                <w:b/>
                <w:sz w:val="20"/>
                <w:szCs w:val="20"/>
              </w:rPr>
              <w:t xml:space="preserve"> </w:t>
            </w:r>
            <w:r w:rsidRPr="00020048">
              <w:rPr>
                <w:sz w:val="20"/>
                <w:szCs w:val="20"/>
              </w:rPr>
              <w:t>t</w:t>
            </w:r>
            <w:r w:rsidRPr="005C20E3">
              <w:rPr>
                <w:sz w:val="20"/>
                <w:szCs w:val="20"/>
              </w:rPr>
              <w:t xml:space="preserve">he action of bringing a </w:t>
            </w:r>
            <w:r w:rsidRPr="00020048">
              <w:rPr>
                <w:b/>
                <w:sz w:val="20"/>
                <w:szCs w:val="20"/>
              </w:rPr>
              <w:t>Generating Unit</w:t>
            </w:r>
            <w:r w:rsidRPr="005C20E3">
              <w:rPr>
                <w:sz w:val="20"/>
                <w:szCs w:val="20"/>
              </w:rPr>
              <w:t xml:space="preserve"> from </w:t>
            </w:r>
            <w:r w:rsidRPr="00020048">
              <w:rPr>
                <w:b/>
                <w:sz w:val="20"/>
                <w:szCs w:val="20"/>
              </w:rPr>
              <w:t>Shutdown</w:t>
            </w:r>
            <w:r w:rsidRPr="005C20E3">
              <w:rPr>
                <w:sz w:val="20"/>
                <w:szCs w:val="20"/>
              </w:rPr>
              <w:t xml:space="preserve"> to </w:t>
            </w:r>
            <w:r w:rsidRPr="00020048">
              <w:rPr>
                <w:b/>
                <w:sz w:val="20"/>
                <w:szCs w:val="20"/>
              </w:rPr>
              <w:t>Synchronous Speed</w:t>
            </w:r>
            <w:r w:rsidRPr="005C20E3">
              <w:rPr>
                <w:sz w:val="20"/>
                <w:szCs w:val="20"/>
              </w:rPr>
              <w:t>.</w:t>
            </w:r>
          </w:p>
          <w:p w14:paraId="05BDEC84" w14:textId="77777777" w:rsidR="00EB1E5D" w:rsidRPr="00020048" w:rsidRDefault="00EB1E5D" w:rsidP="00EB1E5D">
            <w:pPr>
              <w:pStyle w:val="Default"/>
              <w:jc w:val="both"/>
              <w:rPr>
                <w:sz w:val="20"/>
                <w:szCs w:val="20"/>
              </w:rPr>
            </w:pPr>
          </w:p>
          <w:p w14:paraId="5B2A0628" w14:textId="4DE42AEA" w:rsidR="00EB1E5D" w:rsidRPr="00020048" w:rsidRDefault="00EB1E5D" w:rsidP="00EB1E5D">
            <w:pPr>
              <w:pStyle w:val="Default"/>
              <w:jc w:val="both"/>
              <w:rPr>
                <w:sz w:val="20"/>
                <w:szCs w:val="20"/>
              </w:rPr>
            </w:pPr>
            <w:r w:rsidRPr="00020048">
              <w:rPr>
                <w:sz w:val="20"/>
                <w:szCs w:val="20"/>
              </w:rPr>
              <w:t xml:space="preserve">In the case of an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is the action of bringing the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from </w:t>
            </w:r>
            <w:r w:rsidRPr="00020048">
              <w:rPr>
                <w:b/>
                <w:sz w:val="20"/>
                <w:szCs w:val="20"/>
              </w:rPr>
              <w:t xml:space="preserve">Shutdown </w:t>
            </w:r>
            <w:r w:rsidRPr="00020048">
              <w:rPr>
                <w:sz w:val="20"/>
                <w:szCs w:val="20"/>
              </w:rPr>
              <w:t xml:space="preserve">to a state where it is energised.   </w:t>
            </w:r>
          </w:p>
        </w:tc>
      </w:tr>
      <w:tr w:rsidR="00EB1E5D" w:rsidRPr="007E0B31" w14:paraId="62345A33" w14:textId="77777777" w:rsidTr="490DE6A8">
        <w:trPr>
          <w:cantSplit/>
        </w:trPr>
        <w:tc>
          <w:tcPr>
            <w:tcW w:w="2884" w:type="dxa"/>
          </w:tcPr>
          <w:p w14:paraId="50EEE201" w14:textId="77777777" w:rsidR="00EB1E5D" w:rsidRPr="007E0B31" w:rsidRDefault="00EB1E5D" w:rsidP="00EB1E5D">
            <w:pPr>
              <w:pStyle w:val="Arial11Bold"/>
              <w:rPr>
                <w:rFonts w:cs="Arial"/>
              </w:rPr>
            </w:pPr>
            <w:r w:rsidRPr="007E0B31">
              <w:rPr>
                <w:rFonts w:cs="Arial"/>
              </w:rPr>
              <w:t>Statement of Readiness</w:t>
            </w:r>
          </w:p>
        </w:tc>
        <w:tc>
          <w:tcPr>
            <w:tcW w:w="6634" w:type="dxa"/>
          </w:tcPr>
          <w:p w14:paraId="77611375"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 xml:space="preserve">Bilateral Agreement </w:t>
            </w:r>
            <w:r w:rsidRPr="007E0B31">
              <w:rPr>
                <w:rFonts w:cs="Arial"/>
              </w:rPr>
              <w:t>and/or</w:t>
            </w:r>
            <w:r w:rsidRPr="007E0B31">
              <w:rPr>
                <w:rFonts w:cs="Arial"/>
                <w:b/>
              </w:rPr>
              <w:t xml:space="preserve"> Construction Agreement</w:t>
            </w:r>
            <w:r w:rsidRPr="007E0B31">
              <w:rPr>
                <w:rFonts w:cs="Arial"/>
              </w:rPr>
              <w:t>.</w:t>
            </w:r>
          </w:p>
        </w:tc>
      </w:tr>
      <w:tr w:rsidR="00EB1E5D" w:rsidRPr="007E0B31" w14:paraId="1419E7F2" w14:textId="77777777" w:rsidTr="490DE6A8">
        <w:trPr>
          <w:cantSplit/>
        </w:trPr>
        <w:tc>
          <w:tcPr>
            <w:tcW w:w="2884" w:type="dxa"/>
          </w:tcPr>
          <w:p w14:paraId="0D75498C" w14:textId="77777777" w:rsidR="00EB1E5D" w:rsidRPr="007E0B31" w:rsidRDefault="00EB1E5D" w:rsidP="00EB1E5D">
            <w:pPr>
              <w:pStyle w:val="Arial11Bold"/>
              <w:rPr>
                <w:rFonts w:cs="Arial"/>
              </w:rPr>
            </w:pPr>
            <w:r w:rsidRPr="007E0B31">
              <w:rPr>
                <w:rFonts w:cs="Arial"/>
              </w:rPr>
              <w:t>Station Board</w:t>
            </w:r>
          </w:p>
        </w:tc>
        <w:tc>
          <w:tcPr>
            <w:tcW w:w="6634" w:type="dxa"/>
          </w:tcPr>
          <w:p w14:paraId="67932C5D" w14:textId="77777777" w:rsidR="00EB1E5D" w:rsidRPr="007E0B31" w:rsidRDefault="00EB1E5D" w:rsidP="00EB1E5D">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Power Station</w:t>
            </w:r>
            <w:r w:rsidRPr="007E0B31">
              <w:rPr>
                <w:rFonts w:cs="Arial"/>
              </w:rPr>
              <w:t xml:space="preserve">, and which is supplied by a </w:t>
            </w:r>
            <w:r w:rsidRPr="007E0B31">
              <w:rPr>
                <w:rFonts w:cs="Arial"/>
                <w:b/>
              </w:rPr>
              <w:t>Station Transformer</w:t>
            </w:r>
            <w:r w:rsidRPr="007E0B31">
              <w:rPr>
                <w:rFonts w:cs="Arial"/>
              </w:rPr>
              <w:t xml:space="preserve">. It may be interconnected with a </w:t>
            </w:r>
            <w:r w:rsidRPr="007E0B31">
              <w:rPr>
                <w:rFonts w:cs="Arial"/>
                <w:b/>
              </w:rPr>
              <w:t>Unit Board</w:t>
            </w:r>
            <w:r w:rsidRPr="007E0B31">
              <w:rPr>
                <w:rFonts w:cs="Arial"/>
              </w:rPr>
              <w:t>.</w:t>
            </w:r>
          </w:p>
        </w:tc>
      </w:tr>
      <w:tr w:rsidR="00EB1E5D" w:rsidRPr="007E0B31" w14:paraId="600D28C8" w14:textId="77777777" w:rsidTr="490DE6A8">
        <w:trPr>
          <w:cantSplit/>
        </w:trPr>
        <w:tc>
          <w:tcPr>
            <w:tcW w:w="2884" w:type="dxa"/>
          </w:tcPr>
          <w:p w14:paraId="40E3E191" w14:textId="77777777" w:rsidR="00EB1E5D" w:rsidRPr="007E0B31" w:rsidRDefault="00EB1E5D" w:rsidP="00EB1E5D">
            <w:pPr>
              <w:pStyle w:val="Arial11Bold"/>
              <w:rPr>
                <w:rFonts w:cs="Arial"/>
              </w:rPr>
            </w:pPr>
            <w:r w:rsidRPr="007E0B31">
              <w:rPr>
                <w:rFonts w:cs="Arial"/>
              </w:rPr>
              <w:t>Station Transformer</w:t>
            </w:r>
          </w:p>
        </w:tc>
        <w:tc>
          <w:tcPr>
            <w:tcW w:w="6634" w:type="dxa"/>
          </w:tcPr>
          <w:p w14:paraId="0151496D" w14:textId="77777777" w:rsidR="00EB1E5D" w:rsidRPr="007E0B31" w:rsidRDefault="00EB1E5D" w:rsidP="00EB1E5D">
            <w:pPr>
              <w:pStyle w:val="TableArial11"/>
              <w:rPr>
                <w:rFonts w:cs="Arial"/>
              </w:rPr>
            </w:pPr>
            <w:r w:rsidRPr="007E0B31">
              <w:rPr>
                <w:rFonts w:cs="Arial"/>
              </w:rPr>
              <w:t xml:space="preserve">A transformer supplying electrical power to the </w:t>
            </w:r>
            <w:r w:rsidRPr="007E0B31">
              <w:rPr>
                <w:rFonts w:cs="Arial"/>
                <w:b/>
              </w:rPr>
              <w:t>Auxiliaries</w:t>
            </w:r>
            <w:r w:rsidRPr="007E0B31">
              <w:rPr>
                <w:rFonts w:cs="Arial"/>
              </w:rPr>
              <w:t xml:space="preserve"> of </w:t>
            </w:r>
          </w:p>
          <w:p w14:paraId="267A9498"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a</w:t>
            </w:r>
            <w:r w:rsidRPr="007E0B31">
              <w:rPr>
                <w:rFonts w:cs="Arial"/>
                <w:b/>
              </w:rPr>
              <w:t xml:space="preserve"> Power Station</w:t>
            </w:r>
            <w:r w:rsidRPr="007E0B31">
              <w:rPr>
                <w:rFonts w:cs="Arial"/>
              </w:rPr>
              <w:t xml:space="preserve">, which is not directly connected to the </w:t>
            </w:r>
            <w:r w:rsidRPr="007E0B31">
              <w:rPr>
                <w:rFonts w:cs="Arial"/>
                <w:b/>
              </w:rPr>
              <w:t>Generating Unit</w:t>
            </w:r>
            <w:r w:rsidRPr="007E0B31">
              <w:rPr>
                <w:rFonts w:cs="Arial"/>
              </w:rPr>
              <w:t xml:space="preserve"> terminals (typical voltage ratios being 132/11kV or 275/11kV),</w:t>
            </w:r>
            <w:r w:rsidRPr="0079139F">
              <w:rPr>
                <w:rFonts w:cs="Arial"/>
              </w:rPr>
              <w:t xml:space="preserve"> </w:t>
            </w:r>
            <w:r w:rsidRPr="007E0B31">
              <w:rPr>
                <w:rFonts w:cs="Arial"/>
              </w:rPr>
              <w:t>or</w:t>
            </w:r>
          </w:p>
          <w:p w14:paraId="47A35553"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w:t>
            </w:r>
          </w:p>
        </w:tc>
      </w:tr>
      <w:tr w:rsidR="00EB1E5D" w:rsidRPr="007E0B31" w14:paraId="7EF10FB5" w14:textId="77777777" w:rsidTr="490DE6A8">
        <w:trPr>
          <w:cantSplit/>
        </w:trPr>
        <w:tc>
          <w:tcPr>
            <w:tcW w:w="2884" w:type="dxa"/>
          </w:tcPr>
          <w:p w14:paraId="73E257B8" w14:textId="77777777" w:rsidR="00EB1E5D" w:rsidRPr="007E0B31" w:rsidRDefault="00EB1E5D" w:rsidP="00EB1E5D">
            <w:pPr>
              <w:pStyle w:val="Arial11Bold"/>
              <w:rPr>
                <w:rFonts w:cs="Arial"/>
              </w:rPr>
            </w:pPr>
            <w:r w:rsidRPr="007E0B31">
              <w:rPr>
                <w:rFonts w:cs="Arial"/>
              </w:rPr>
              <w:t>STC Committee</w:t>
            </w:r>
          </w:p>
        </w:tc>
        <w:tc>
          <w:tcPr>
            <w:tcW w:w="6634" w:type="dxa"/>
          </w:tcPr>
          <w:p w14:paraId="4D4C3098" w14:textId="77777777" w:rsidR="00EB1E5D" w:rsidRPr="007E0B31" w:rsidRDefault="00EB1E5D" w:rsidP="00EB1E5D">
            <w:pPr>
              <w:pStyle w:val="TableArial11"/>
              <w:rPr>
                <w:rFonts w:cs="Arial"/>
              </w:rPr>
            </w:pPr>
            <w:r w:rsidRPr="007E0B31">
              <w:rPr>
                <w:rFonts w:cs="Arial"/>
              </w:rPr>
              <w:t xml:space="preserve">The committee established under the </w:t>
            </w:r>
            <w:r w:rsidRPr="007E0B31">
              <w:rPr>
                <w:rFonts w:cs="Arial"/>
                <w:b/>
              </w:rPr>
              <w:t>STC</w:t>
            </w:r>
            <w:r w:rsidRPr="007E0B31">
              <w:rPr>
                <w:rFonts w:cs="Arial"/>
              </w:rPr>
              <w:t>.</w:t>
            </w:r>
          </w:p>
        </w:tc>
      </w:tr>
      <w:tr w:rsidR="00EB1E5D" w:rsidRPr="007E0B31" w14:paraId="2E35A53F" w14:textId="77777777" w:rsidTr="490DE6A8">
        <w:trPr>
          <w:cantSplit/>
        </w:trPr>
        <w:tc>
          <w:tcPr>
            <w:tcW w:w="2884" w:type="dxa"/>
          </w:tcPr>
          <w:p w14:paraId="00F48074" w14:textId="77777777" w:rsidR="00EB1E5D" w:rsidRPr="007E0B31" w:rsidRDefault="00EB1E5D" w:rsidP="00EB1E5D">
            <w:pPr>
              <w:pStyle w:val="Arial11Bold"/>
              <w:rPr>
                <w:rFonts w:cs="Arial"/>
              </w:rPr>
            </w:pPr>
            <w:r w:rsidRPr="007E0B31">
              <w:rPr>
                <w:rFonts w:cs="Arial"/>
              </w:rPr>
              <w:t>Steam Unit</w:t>
            </w:r>
          </w:p>
        </w:tc>
        <w:tc>
          <w:tcPr>
            <w:tcW w:w="6634" w:type="dxa"/>
          </w:tcPr>
          <w:p w14:paraId="3EF0929F" w14:textId="77777777"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whose prime mover converts the heat-energy in steam to mechanical energy.</w:t>
            </w:r>
          </w:p>
        </w:tc>
      </w:tr>
      <w:tr w:rsidR="00EB1E5D" w:rsidRPr="007E0B31" w14:paraId="79BC204A" w14:textId="77777777" w:rsidTr="490DE6A8">
        <w:trPr>
          <w:cantSplit/>
        </w:trPr>
        <w:tc>
          <w:tcPr>
            <w:tcW w:w="2884" w:type="dxa"/>
          </w:tcPr>
          <w:p w14:paraId="6442283E" w14:textId="77777777" w:rsidR="00EB1E5D" w:rsidRPr="007E0B31" w:rsidRDefault="00EB1E5D" w:rsidP="00EB1E5D">
            <w:pPr>
              <w:pStyle w:val="Arial11Bold"/>
              <w:rPr>
                <w:rFonts w:cs="Arial"/>
              </w:rPr>
            </w:pPr>
            <w:r>
              <w:t>Storage User</w:t>
            </w:r>
          </w:p>
        </w:tc>
        <w:tc>
          <w:tcPr>
            <w:tcW w:w="6634" w:type="dxa"/>
          </w:tcPr>
          <w:p w14:paraId="590EC982" w14:textId="77777777" w:rsidR="00EB1E5D" w:rsidRDefault="00EB1E5D" w:rsidP="00EB1E5D">
            <w:pPr>
              <w:pStyle w:val="TableArial11"/>
            </w:pPr>
            <w:r>
              <w:t xml:space="preserve">A </w:t>
            </w:r>
            <w:r w:rsidRPr="00C614EB">
              <w:rPr>
                <w:b/>
              </w:rPr>
              <w:t>Generator</w:t>
            </w:r>
            <w:r>
              <w:t xml:space="preserve"> who owns or operates one or more </w:t>
            </w:r>
            <w:r w:rsidRPr="00C614EB">
              <w:rPr>
                <w:b/>
              </w:rPr>
              <w:t>Electricity Storage Modules</w:t>
            </w:r>
            <w:r>
              <w:t xml:space="preserve">. For the avoidance of doubt: </w:t>
            </w:r>
          </w:p>
          <w:p w14:paraId="27556B27" w14:textId="186DBFE8" w:rsidR="00EB1E5D" w:rsidRDefault="00EB1E5D" w:rsidP="00EB1E5D">
            <w:pPr>
              <w:pStyle w:val="TableArial11"/>
              <w:ind w:left="1195" w:hanging="475"/>
            </w:pPr>
            <w:r>
              <w:t xml:space="preserve">(a) </w:t>
            </w:r>
            <w:r>
              <w:tab/>
            </w:r>
            <w:r w:rsidRPr="00586705">
              <w:rPr>
                <w:b/>
              </w:rPr>
              <w:t>Retained EU Law</w:t>
            </w:r>
            <w:r w:rsidRPr="00586705">
              <w:t xml:space="preserve"> (Commission Regulation (EU) 2016/631, Commission Regulation (EU) 2016/1388 and Commission Regulation (EU) 2016/1485) shall </w:t>
            </w:r>
            <w:r>
              <w:t xml:space="preserve">not apply to </w:t>
            </w:r>
            <w:r w:rsidRPr="00C614EB">
              <w:rPr>
                <w:b/>
              </w:rPr>
              <w:t>Storage Users</w:t>
            </w:r>
            <w:r>
              <w:t xml:space="preserve">; and </w:t>
            </w:r>
          </w:p>
          <w:p w14:paraId="12FC725D" w14:textId="7877E760" w:rsidR="00EB1E5D" w:rsidRPr="007E0B31" w:rsidRDefault="00EB1E5D" w:rsidP="00EB1E5D">
            <w:pPr>
              <w:pStyle w:val="TableArial11"/>
              <w:ind w:left="1195" w:hanging="475"/>
              <w:rPr>
                <w:rFonts w:cs="Arial"/>
              </w:rPr>
            </w:pPr>
            <w:r>
              <w:t xml:space="preserve">(b) </w:t>
            </w:r>
            <w:r>
              <w:tab/>
              <w:t xml:space="preserve">the </w:t>
            </w:r>
            <w:r w:rsidRPr="00C614EB">
              <w:rPr>
                <w:b/>
              </w:rPr>
              <w:t>European Connection Conditions</w:t>
            </w:r>
            <w:r>
              <w:t xml:space="preserve"> (</w:t>
            </w:r>
            <w:r w:rsidRPr="00C614EB">
              <w:rPr>
                <w:b/>
              </w:rPr>
              <w:t>ECC</w:t>
            </w:r>
            <w:r>
              <w:t xml:space="preserve">’s) shall apply to </w:t>
            </w:r>
            <w:r w:rsidRPr="00C614EB">
              <w:rPr>
                <w:b/>
              </w:rPr>
              <w:t>Storage Users</w:t>
            </w:r>
            <w:r>
              <w:t xml:space="preserve"> on the basis set out in Paragraph ECC1.1(d).</w:t>
            </w:r>
          </w:p>
        </w:tc>
      </w:tr>
      <w:tr w:rsidR="00EB1E5D" w:rsidRPr="007E0B31" w14:paraId="00A4A935" w14:textId="77777777" w:rsidTr="490DE6A8">
        <w:trPr>
          <w:cantSplit/>
        </w:trPr>
        <w:tc>
          <w:tcPr>
            <w:tcW w:w="2884" w:type="dxa"/>
          </w:tcPr>
          <w:p w14:paraId="5B112BC4" w14:textId="77777777" w:rsidR="00EB1E5D" w:rsidRPr="007E0B31" w:rsidRDefault="00EB1E5D" w:rsidP="00EB1E5D">
            <w:pPr>
              <w:pStyle w:val="Arial11Bold"/>
              <w:rPr>
                <w:rFonts w:cs="Arial"/>
              </w:rPr>
            </w:pPr>
            <w:proofErr w:type="spellStart"/>
            <w:r w:rsidRPr="007E0B31">
              <w:rPr>
                <w:rFonts w:cs="Arial"/>
              </w:rPr>
              <w:lastRenderedPageBreak/>
              <w:t>Subtransmission</w:t>
            </w:r>
            <w:proofErr w:type="spellEnd"/>
            <w:r w:rsidRPr="007E0B31">
              <w:rPr>
                <w:rFonts w:cs="Arial"/>
              </w:rPr>
              <w:t xml:space="preserve"> System</w:t>
            </w:r>
          </w:p>
        </w:tc>
        <w:tc>
          <w:tcPr>
            <w:tcW w:w="6634" w:type="dxa"/>
          </w:tcPr>
          <w:p w14:paraId="3CC8DBCA" w14:textId="77777777" w:rsidR="00EB1E5D" w:rsidRPr="007E0B31" w:rsidRDefault="00EB1E5D" w:rsidP="00EB1E5D">
            <w:pPr>
              <w:pStyle w:val="TableArial11"/>
              <w:rPr>
                <w:rFonts w:cs="Arial"/>
              </w:rPr>
            </w:pPr>
            <w:r w:rsidRPr="007E0B31">
              <w:rPr>
                <w:rFonts w:cs="Arial"/>
              </w:rPr>
              <w:t xml:space="preserve">The part of a </w:t>
            </w:r>
            <w:r w:rsidRPr="007E0B31">
              <w:rPr>
                <w:rFonts w:cs="Arial"/>
                <w:b/>
              </w:rPr>
              <w:t>User’s System</w:t>
            </w:r>
            <w:r w:rsidRPr="007E0B31">
              <w:rPr>
                <w:rFonts w:cs="Arial"/>
              </w:rPr>
              <w:t xml:space="preserve"> which operates at a single transformation below the voltage of the relevant </w:t>
            </w:r>
            <w:r w:rsidRPr="007E0B31">
              <w:rPr>
                <w:rFonts w:cs="Arial"/>
                <w:b/>
              </w:rPr>
              <w:t>Transmission System</w:t>
            </w:r>
            <w:r w:rsidRPr="007E0B31">
              <w:rPr>
                <w:rFonts w:cs="Arial"/>
              </w:rPr>
              <w:t>.</w:t>
            </w:r>
          </w:p>
        </w:tc>
      </w:tr>
      <w:tr w:rsidR="00EB1E5D" w:rsidRPr="007E0B31" w14:paraId="69833897" w14:textId="77777777" w:rsidTr="490DE6A8">
        <w:trPr>
          <w:cantSplit/>
        </w:trPr>
        <w:tc>
          <w:tcPr>
            <w:tcW w:w="2884" w:type="dxa"/>
          </w:tcPr>
          <w:p w14:paraId="47FBFB0B" w14:textId="77777777" w:rsidR="00EB1E5D" w:rsidRPr="007E0B31" w:rsidRDefault="00EB1E5D" w:rsidP="00EB1E5D">
            <w:pPr>
              <w:pStyle w:val="Arial11Bold"/>
              <w:rPr>
                <w:rFonts w:cs="Arial"/>
              </w:rPr>
            </w:pPr>
            <w:r w:rsidRPr="007E0B31">
              <w:rPr>
                <w:rFonts w:cs="Arial"/>
              </w:rPr>
              <w:t>Substantial Modification</w:t>
            </w:r>
          </w:p>
        </w:tc>
        <w:tc>
          <w:tcPr>
            <w:tcW w:w="6634" w:type="dxa"/>
          </w:tcPr>
          <w:p w14:paraId="28DAB5F5" w14:textId="1B8D727B" w:rsidR="00EB1E5D" w:rsidRPr="007E0B31" w:rsidRDefault="00EB1E5D" w:rsidP="00EB1E5D">
            <w:pPr>
              <w:pStyle w:val="TableArial11"/>
              <w:rPr>
                <w:rFonts w:cs="Arial"/>
              </w:rPr>
            </w:pPr>
            <w:r w:rsidRPr="005C20E3">
              <w:t xml:space="preserve">A </w:t>
            </w:r>
            <w:r w:rsidRPr="005C20E3">
              <w:rPr>
                <w:b/>
              </w:rPr>
              <w:t>Modification</w:t>
            </w:r>
            <w:r w:rsidRPr="005C20E3">
              <w:t xml:space="preserve"> in relation to modernisation or replacement of the </w:t>
            </w:r>
            <w:r w:rsidRPr="005C20E3">
              <w:rPr>
                <w:b/>
              </w:rPr>
              <w:t>User’s Main Plant and Apparatus</w:t>
            </w:r>
            <w:r w:rsidRPr="00A87826">
              <w:rPr>
                <w:rFonts w:ascii="Calibri" w:hAnsi="Calibri"/>
                <w:b/>
                <w:sz w:val="22"/>
              </w:rPr>
              <w:t xml:space="preserve"> </w:t>
            </w:r>
            <w:r w:rsidRPr="005C20E3">
              <w:t>which impacts its</w:t>
            </w:r>
            <w:r w:rsidRPr="00A87826">
              <w:rPr>
                <w:rFonts w:ascii="Calibri" w:hAnsi="Calibri"/>
                <w:b/>
                <w:sz w:val="22"/>
              </w:rPr>
              <w:t xml:space="preserve"> </w:t>
            </w:r>
            <w:r w:rsidRPr="005C20E3">
              <w:t xml:space="preserve">technical capabilities, which, following notification by the relevant </w:t>
            </w:r>
            <w:r w:rsidRPr="005C20E3">
              <w:rPr>
                <w:b/>
              </w:rPr>
              <w:t>User</w:t>
            </w:r>
            <w:r w:rsidRPr="005C20E3">
              <w:t xml:space="preserve"> to </w:t>
            </w:r>
            <w:r>
              <w:rPr>
                <w:rFonts w:cs="Arial"/>
                <w:b/>
              </w:rPr>
              <w:t>The Company</w:t>
            </w:r>
            <w:r w:rsidRPr="005C20E3">
              <w:t xml:space="preserve">, results in substantial amendment to the </w:t>
            </w:r>
            <w:r w:rsidRPr="005C20E3">
              <w:rPr>
                <w:b/>
              </w:rPr>
              <w:t>Bilateral Agreement</w:t>
            </w:r>
            <w:r w:rsidRPr="005C20E3">
              <w:t>.</w:t>
            </w:r>
          </w:p>
        </w:tc>
      </w:tr>
      <w:tr w:rsidR="00EB1E5D" w:rsidRPr="007E0B31" w14:paraId="3B41007D" w14:textId="77777777" w:rsidTr="490DE6A8">
        <w:trPr>
          <w:cantSplit/>
        </w:trPr>
        <w:tc>
          <w:tcPr>
            <w:tcW w:w="2884" w:type="dxa"/>
          </w:tcPr>
          <w:p w14:paraId="6A1EE8B9" w14:textId="77777777" w:rsidR="00EB1E5D" w:rsidRPr="007E0B31" w:rsidRDefault="00EB1E5D" w:rsidP="00EB1E5D">
            <w:pPr>
              <w:pStyle w:val="Arial11Bold"/>
              <w:rPr>
                <w:rFonts w:cs="Arial"/>
              </w:rPr>
            </w:pPr>
            <w:proofErr w:type="spellStart"/>
            <w:r w:rsidRPr="007E0B31">
              <w:rPr>
                <w:rFonts w:cs="Arial"/>
              </w:rPr>
              <w:t>Supergrid</w:t>
            </w:r>
            <w:proofErr w:type="spellEnd"/>
            <w:r w:rsidRPr="007E0B31">
              <w:rPr>
                <w:rFonts w:cs="Arial"/>
              </w:rPr>
              <w:t xml:space="preserve"> Voltage</w:t>
            </w:r>
          </w:p>
        </w:tc>
        <w:tc>
          <w:tcPr>
            <w:tcW w:w="6634" w:type="dxa"/>
          </w:tcPr>
          <w:p w14:paraId="3ED2E251" w14:textId="77777777" w:rsidR="00EB1E5D" w:rsidRPr="007E0B31" w:rsidRDefault="00EB1E5D" w:rsidP="00EB1E5D">
            <w:pPr>
              <w:pStyle w:val="TableArial11"/>
              <w:rPr>
                <w:rFonts w:cs="Arial"/>
              </w:rPr>
            </w:pPr>
            <w:r w:rsidRPr="007E0B31">
              <w:rPr>
                <w:rFonts w:cs="Arial"/>
              </w:rPr>
              <w:t>Any voltage greater than 200kV.</w:t>
            </w:r>
          </w:p>
        </w:tc>
      </w:tr>
      <w:tr w:rsidR="00EB1E5D" w:rsidRPr="007E0B31" w14:paraId="207CFB67" w14:textId="77777777" w:rsidTr="490DE6A8">
        <w:trPr>
          <w:cantSplit/>
        </w:trPr>
        <w:tc>
          <w:tcPr>
            <w:tcW w:w="2884" w:type="dxa"/>
          </w:tcPr>
          <w:p w14:paraId="47BC84B1" w14:textId="77777777" w:rsidR="00EB1E5D" w:rsidRPr="007E0B31" w:rsidRDefault="00EB1E5D" w:rsidP="00EB1E5D">
            <w:pPr>
              <w:pStyle w:val="Arial11Bold"/>
              <w:rPr>
                <w:rFonts w:cs="Arial"/>
              </w:rPr>
            </w:pPr>
            <w:r w:rsidRPr="007E0B31">
              <w:rPr>
                <w:rFonts w:cs="Arial"/>
              </w:rPr>
              <w:t>Supplier</w:t>
            </w:r>
          </w:p>
        </w:tc>
        <w:tc>
          <w:tcPr>
            <w:tcW w:w="6634" w:type="dxa"/>
          </w:tcPr>
          <w:p w14:paraId="263B4681"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 person supplying electricity under an </w:t>
            </w:r>
            <w:r w:rsidRPr="007E0B31">
              <w:rPr>
                <w:rFonts w:cs="Arial"/>
                <w:b/>
              </w:rPr>
              <w:t>Electricity Supply Licence</w:t>
            </w:r>
            <w:r w:rsidRPr="007E0B31">
              <w:rPr>
                <w:rFonts w:cs="Arial"/>
              </w:rPr>
              <w:t xml:space="preserve">; or </w:t>
            </w:r>
          </w:p>
          <w:p w14:paraId="4B0C9249"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 person supplying electricity under exemption under the </w:t>
            </w:r>
            <w:r w:rsidRPr="007E0B31">
              <w:rPr>
                <w:rFonts w:cs="Arial"/>
                <w:b/>
              </w:rPr>
              <w:t>Act</w:t>
            </w:r>
            <w:r w:rsidRPr="007E0B31">
              <w:rPr>
                <w:rFonts w:cs="Arial"/>
              </w:rPr>
              <w:t>;</w:t>
            </w:r>
          </w:p>
          <w:p w14:paraId="2C6CDF8B" w14:textId="517DFDFB" w:rsidR="00EB1E5D" w:rsidRPr="00EE567A" w:rsidRDefault="00EB1E5D" w:rsidP="00EB1E5D">
            <w:pPr>
              <w:pStyle w:val="TableArial11"/>
              <w:rPr>
                <w:rFonts w:cs="Arial"/>
              </w:rPr>
            </w:pPr>
            <w:r w:rsidRPr="007E0B31">
              <w:rPr>
                <w:rFonts w:cs="Arial"/>
              </w:rPr>
              <w:t xml:space="preserve">in each case acting in its capacity as a supplier of electricity to </w:t>
            </w:r>
            <w:r w:rsidRPr="007E0B31">
              <w:rPr>
                <w:rFonts w:cs="Arial"/>
                <w:b/>
              </w:rPr>
              <w:t>Customers</w:t>
            </w:r>
            <w:r w:rsidRPr="007E0B31">
              <w:rPr>
                <w:rFonts w:cs="Arial"/>
              </w:rPr>
              <w:t xml:space="preserve"> in </w:t>
            </w:r>
            <w:r w:rsidRPr="007E0B31">
              <w:rPr>
                <w:rFonts w:cs="Arial"/>
                <w:b/>
              </w:rPr>
              <w:t>Great Britain</w:t>
            </w:r>
            <w:r w:rsidRPr="007E0B31">
              <w:rPr>
                <w:rFonts w:cs="Arial"/>
              </w:rPr>
              <w:t>.</w:t>
            </w:r>
            <w:r w:rsidRPr="00A87826">
              <w:tab/>
            </w:r>
          </w:p>
        </w:tc>
      </w:tr>
      <w:tr w:rsidR="00EB1E5D" w:rsidRPr="007E0B31" w14:paraId="17F58A80" w14:textId="77777777" w:rsidTr="490DE6A8">
        <w:trPr>
          <w:cantSplit/>
        </w:trPr>
        <w:tc>
          <w:tcPr>
            <w:tcW w:w="2884" w:type="dxa"/>
          </w:tcPr>
          <w:p w14:paraId="75C55EEE" w14:textId="77777777" w:rsidR="00EB1E5D" w:rsidRPr="007E0B31" w:rsidRDefault="00EB1E5D" w:rsidP="00EB1E5D">
            <w:pPr>
              <w:pStyle w:val="Arial11Bold"/>
              <w:rPr>
                <w:rFonts w:cs="Arial"/>
              </w:rPr>
            </w:pPr>
            <w:r w:rsidRPr="007E0B31">
              <w:rPr>
                <w:rFonts w:cs="Arial"/>
              </w:rPr>
              <w:t>Surplus</w:t>
            </w:r>
          </w:p>
        </w:tc>
        <w:tc>
          <w:tcPr>
            <w:tcW w:w="6634" w:type="dxa"/>
          </w:tcPr>
          <w:p w14:paraId="2FD7B95D" w14:textId="421BC578" w:rsidR="00EB1E5D" w:rsidRPr="007E0B31" w:rsidRDefault="00EB1E5D" w:rsidP="00EB1E5D">
            <w:pPr>
              <w:pStyle w:val="TableArial11"/>
              <w:rPr>
                <w:rFonts w:cs="Arial"/>
              </w:rPr>
            </w:pPr>
            <w:r w:rsidRPr="007E0B31">
              <w:rPr>
                <w:rFonts w:cs="Arial"/>
              </w:rPr>
              <w:t xml:space="preserve">A MW figure equal to the total </w:t>
            </w:r>
            <w:r w:rsidRPr="007E0B31">
              <w:rPr>
                <w:rFonts w:cs="Arial"/>
                <w:b/>
              </w:rPr>
              <w:t>Output Usable:</w:t>
            </w:r>
          </w:p>
          <w:p w14:paraId="01EEE3A7" w14:textId="722A9DF4"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minus the forecast of </w:t>
            </w:r>
            <w:r w:rsidRPr="007E0B31">
              <w:rPr>
                <w:rFonts w:cs="Arial"/>
                <w:b/>
              </w:rPr>
              <w:t>Active Power</w:t>
            </w:r>
            <w:r w:rsidRPr="007E0B31">
              <w:rPr>
                <w:rFonts w:cs="Arial"/>
              </w:rPr>
              <w:t xml:space="preserve"> </w:t>
            </w:r>
            <w:r w:rsidRPr="007E0B31">
              <w:rPr>
                <w:rFonts w:cs="Arial"/>
                <w:b/>
              </w:rPr>
              <w:t>Demand</w:t>
            </w:r>
            <w:r w:rsidRPr="007E0B31">
              <w:rPr>
                <w:rFonts w:cs="Arial"/>
              </w:rPr>
              <w:t>, and</w:t>
            </w:r>
          </w:p>
          <w:p w14:paraId="3381DC84" w14:textId="5CAA55D4" w:rsidR="00EB1E5D" w:rsidRPr="007E0B31" w:rsidRDefault="00EB1E5D" w:rsidP="002A73E9">
            <w:pPr>
              <w:pStyle w:val="TableArial11"/>
              <w:ind w:left="567" w:hanging="567"/>
              <w:rPr>
                <w:rFonts w:cs="Arial"/>
              </w:rPr>
            </w:pPr>
            <w:r w:rsidRPr="007E0B31">
              <w:rPr>
                <w:rFonts w:cs="Arial"/>
              </w:rPr>
              <w:t>(b)</w:t>
            </w:r>
            <w:r w:rsidRPr="007E0B31">
              <w:rPr>
                <w:rFonts w:cs="Arial"/>
              </w:rPr>
              <w:tab/>
              <w:t xml:space="preserve">minus the </w:t>
            </w:r>
            <w:r w:rsidRPr="007E0B31">
              <w:rPr>
                <w:rFonts w:cs="Arial"/>
                <w:b/>
              </w:rPr>
              <w:t>Operational Planning Margin</w:t>
            </w:r>
            <w:r w:rsidRPr="007E0B31">
              <w:rPr>
                <w:rFonts w:cs="Arial"/>
              </w:rPr>
              <w:t>.</w:t>
            </w:r>
          </w:p>
        </w:tc>
      </w:tr>
      <w:tr w:rsidR="00EB1E5D" w:rsidRPr="007E0B31" w14:paraId="7F14BA30" w14:textId="77777777" w:rsidTr="490DE6A8">
        <w:trPr>
          <w:cantSplit/>
          <w:trHeight w:val="2631"/>
        </w:trPr>
        <w:tc>
          <w:tcPr>
            <w:tcW w:w="2884" w:type="dxa"/>
          </w:tcPr>
          <w:p w14:paraId="41CEFC1C" w14:textId="77777777" w:rsidR="00EB1E5D" w:rsidRPr="007E0B31" w:rsidRDefault="00EB1E5D" w:rsidP="00EB1E5D">
            <w:pPr>
              <w:pStyle w:val="Arial11Bold"/>
              <w:rPr>
                <w:rFonts w:cs="Arial"/>
              </w:rPr>
            </w:pPr>
            <w:r w:rsidRPr="007E0B31">
              <w:rPr>
                <w:rFonts w:cs="Arial"/>
              </w:rPr>
              <w:t>Synchronised</w:t>
            </w:r>
          </w:p>
        </w:tc>
        <w:tc>
          <w:tcPr>
            <w:tcW w:w="6634" w:type="dxa"/>
          </w:tcPr>
          <w:p w14:paraId="3CAA8D12"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condition where an incoming </w:t>
            </w:r>
            <w:r w:rsidRPr="007E0B31">
              <w:rPr>
                <w:rFonts w:cs="Arial"/>
                <w:b/>
              </w:rPr>
              <w:t>Power Generating Module</w:t>
            </w:r>
            <w:r w:rsidRPr="007E0B31">
              <w:rPr>
                <w:rFonts w:cs="Arial"/>
              </w:rPr>
              <w:t xml:space="preserve">, </w:t>
            </w:r>
            <w:r w:rsidRPr="007E0B31">
              <w:rPr>
                <w:rFonts w:cs="Arial"/>
                <w:b/>
              </w:rPr>
              <w:t xml:space="preserve">Generating Unit </w:t>
            </w:r>
            <w:r w:rsidRPr="007E0B31">
              <w:rPr>
                <w:rFonts w:cs="Arial"/>
              </w:rPr>
              <w:t>or</w:t>
            </w:r>
            <w:r w:rsidRPr="007E0B31">
              <w:rPr>
                <w:rFonts w:cs="Arial"/>
                <w:b/>
              </w:rPr>
              <w:t xml:space="preserve"> Power Park Module</w:t>
            </w:r>
            <w:r w:rsidRPr="007E0B31">
              <w:rPr>
                <w:rFonts w:cs="Arial"/>
              </w:rPr>
              <w:t xml:space="preserve"> or </w:t>
            </w:r>
            <w:r w:rsidRPr="007E0B31">
              <w:rPr>
                <w:rFonts w:cs="Arial"/>
                <w:b/>
              </w:rPr>
              <w:t>DC</w:t>
            </w:r>
            <w:r w:rsidRPr="007E0B31">
              <w:rPr>
                <w:rFonts w:cs="Arial"/>
                <w:b/>
                <w:bCs/>
              </w:rPr>
              <w:t xml:space="preserve"> Converter</w:t>
            </w:r>
            <w:r w:rsidRPr="007E0B31">
              <w:rPr>
                <w:rFonts w:cs="Arial"/>
              </w:rPr>
              <w:t xml:space="preserve"> or </w:t>
            </w:r>
            <w:r w:rsidRPr="007E0B31">
              <w:rPr>
                <w:rFonts w:cs="Arial"/>
                <w:b/>
              </w:rPr>
              <w:t>HVDC Converter</w:t>
            </w:r>
            <w:r w:rsidRPr="007E0B31">
              <w:rPr>
                <w:rFonts w:cs="Arial"/>
              </w:rPr>
              <w:t xml:space="preserve"> or </w:t>
            </w:r>
            <w:r w:rsidRPr="007E0B31">
              <w:rPr>
                <w:rFonts w:cs="Arial"/>
                <w:b/>
              </w:rPr>
              <w:t>System</w:t>
            </w:r>
            <w:r w:rsidRPr="007E0B31">
              <w:rPr>
                <w:rFonts w:cs="Arial"/>
              </w:rPr>
              <w:t xml:space="preserve"> is connected to the busbars of another </w:t>
            </w:r>
            <w:r w:rsidRPr="007E0B31">
              <w:rPr>
                <w:rFonts w:cs="Arial"/>
                <w:b/>
              </w:rPr>
              <w:t>System</w:t>
            </w:r>
            <w:r w:rsidRPr="007E0B31">
              <w:rPr>
                <w:rFonts w:cs="Arial"/>
              </w:rPr>
              <w:t xml:space="preserve"> so that the </w:t>
            </w:r>
            <w:r w:rsidRPr="007E0B31">
              <w:rPr>
                <w:rFonts w:cs="Arial"/>
                <w:b/>
              </w:rPr>
              <w:t>Frequencies</w:t>
            </w:r>
            <w:r w:rsidRPr="007E0B31">
              <w:rPr>
                <w:rFonts w:cs="Arial"/>
              </w:rPr>
              <w:t xml:space="preserve"> and phase relationships of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w:t>
            </w:r>
            <w:r w:rsidRPr="007E0B31">
              <w:rPr>
                <w:rFonts w:cs="Arial"/>
                <w:b/>
              </w:rPr>
              <w:t xml:space="preserve"> Power Park Module</w:t>
            </w:r>
            <w:r w:rsidRPr="007E0B31">
              <w:rPr>
                <w:rFonts w:cs="Arial"/>
              </w:rPr>
              <w:t xml:space="preserve">, </w:t>
            </w:r>
            <w:r w:rsidRPr="007E0B31">
              <w:rPr>
                <w:rFonts w:cs="Arial"/>
                <w:b/>
              </w:rPr>
              <w:t>DC</w:t>
            </w:r>
            <w:r w:rsidRPr="007E0B31">
              <w:rPr>
                <w:rFonts w:cs="Arial"/>
                <w:b/>
                <w:bCs/>
              </w:rPr>
              <w:t xml:space="preserve"> Converter</w:t>
            </w:r>
            <w:r w:rsidRPr="007E0B31">
              <w:rPr>
                <w:rFonts w:cs="Arial"/>
                <w:bCs/>
              </w:rPr>
              <w:t>,</w:t>
            </w:r>
            <w:r w:rsidRPr="007E0B31">
              <w:rPr>
                <w:rFonts w:cs="Arial"/>
                <w:b/>
                <w:bCs/>
              </w:rPr>
              <w:t xml:space="preserve"> HVDC</w:t>
            </w:r>
            <w:r w:rsidRPr="007E0B31">
              <w:rPr>
                <w:rFonts w:cs="Arial"/>
                <w:b/>
              </w:rPr>
              <w:t xml:space="preserve"> Converter</w:t>
            </w:r>
            <w:r w:rsidRPr="007E0B31">
              <w:rPr>
                <w:rFonts w:cs="Arial"/>
              </w:rPr>
              <w:t xml:space="preserve"> or </w:t>
            </w:r>
            <w:r w:rsidRPr="007E0B31">
              <w:rPr>
                <w:rFonts w:cs="Arial"/>
                <w:b/>
              </w:rPr>
              <w:t>System</w:t>
            </w:r>
            <w:r w:rsidRPr="007E0B31">
              <w:rPr>
                <w:rFonts w:cs="Arial"/>
              </w:rPr>
              <w:t xml:space="preserve">, as the case may be, and the </w:t>
            </w:r>
            <w:r w:rsidRPr="007E0B31">
              <w:rPr>
                <w:rFonts w:cs="Arial"/>
                <w:b/>
              </w:rPr>
              <w:t>System</w:t>
            </w:r>
            <w:r w:rsidRPr="007E0B31">
              <w:rPr>
                <w:rFonts w:cs="Arial"/>
              </w:rPr>
              <w:t xml:space="preserve"> to which it is connected are identical, like terms shall be construed accordingly e.g. </w:t>
            </w:r>
            <w:r w:rsidRPr="007E0B31">
              <w:rPr>
                <w:rFonts w:cs="Arial"/>
                <w:b/>
              </w:rPr>
              <w:t>“Synchronism”</w:t>
            </w:r>
            <w:r w:rsidRPr="007E0B31">
              <w:rPr>
                <w:rFonts w:cs="Arial"/>
              </w:rPr>
              <w:t>.</w:t>
            </w:r>
          </w:p>
          <w:p w14:paraId="393D2D05" w14:textId="77777777" w:rsidR="00EB1E5D" w:rsidRDefault="00EB1E5D" w:rsidP="00EB1E5D">
            <w:pPr>
              <w:pStyle w:val="TableArial11"/>
              <w:ind w:left="567" w:hanging="567"/>
              <w:rPr>
                <w:rFonts w:cs="Arial"/>
              </w:rPr>
            </w:pPr>
            <w:r w:rsidRPr="007E0B31">
              <w:rPr>
                <w:rFonts w:cs="Arial"/>
              </w:rPr>
              <w:t>(b)</w:t>
            </w:r>
            <w:r w:rsidRPr="007E0B31">
              <w:rPr>
                <w:rFonts w:cs="Arial"/>
              </w:rPr>
              <w:tab/>
              <w:t xml:space="preserve">The condition where an importing </w:t>
            </w:r>
            <w:r w:rsidRPr="007E0B31">
              <w:rPr>
                <w:rFonts w:cs="Arial"/>
                <w:b/>
              </w:rPr>
              <w:t xml:space="preserve">BM Unit </w:t>
            </w:r>
            <w:r w:rsidRPr="007E0B31">
              <w:rPr>
                <w:rFonts w:cs="Arial"/>
              </w:rPr>
              <w:t>is consuming electricity.</w:t>
            </w:r>
          </w:p>
          <w:p w14:paraId="1FEEA126" w14:textId="77777777" w:rsidR="00827D48" w:rsidRPr="000F734A" w:rsidRDefault="00827D48" w:rsidP="00827D48"/>
          <w:p w14:paraId="75F2CFA4" w14:textId="7AF4E47E" w:rsidR="00EB1E5D" w:rsidRPr="000F734A" w:rsidRDefault="00EB1E5D" w:rsidP="002A73E9">
            <w:pPr>
              <w:jc w:val="center"/>
            </w:pPr>
          </w:p>
        </w:tc>
      </w:tr>
      <w:tr w:rsidR="00EB1E5D" w:rsidRPr="007E0B31" w14:paraId="17661C2E" w14:textId="77777777" w:rsidTr="490DE6A8">
        <w:trPr>
          <w:cantSplit/>
        </w:trPr>
        <w:tc>
          <w:tcPr>
            <w:tcW w:w="2884" w:type="dxa"/>
          </w:tcPr>
          <w:p w14:paraId="36D58C8A" w14:textId="77777777" w:rsidR="00EB1E5D" w:rsidRPr="007E0B31" w:rsidRDefault="00EB1E5D" w:rsidP="00EB1E5D">
            <w:pPr>
              <w:pStyle w:val="Arial11Bold"/>
              <w:rPr>
                <w:rFonts w:cs="Arial"/>
              </w:rPr>
            </w:pPr>
            <w:r w:rsidRPr="00DB341C">
              <w:rPr>
                <w:rFonts w:cs="Arial"/>
              </w:rPr>
              <w:t>Synchronous Electricity Storage Module</w:t>
            </w:r>
          </w:p>
        </w:tc>
        <w:tc>
          <w:tcPr>
            <w:tcW w:w="6634" w:type="dxa"/>
          </w:tcPr>
          <w:p w14:paraId="397D4FAB" w14:textId="77777777" w:rsidR="00EB1E5D" w:rsidRPr="007E0B31" w:rsidRDefault="00EB1E5D" w:rsidP="00EB1E5D">
            <w:pPr>
              <w:pStyle w:val="TableArial11"/>
              <w:rPr>
                <w:rFonts w:cs="Arial"/>
              </w:rPr>
            </w:pPr>
            <w:r w:rsidRPr="00DB341C">
              <w:rPr>
                <w:rFonts w:cs="Arial"/>
              </w:rPr>
              <w:t xml:space="preserve">A </w:t>
            </w:r>
            <w:r w:rsidRPr="00DB341C">
              <w:rPr>
                <w:rFonts w:cs="Arial"/>
                <w:b/>
              </w:rPr>
              <w:t>Synchronous Power Generating Module</w:t>
            </w:r>
            <w:r w:rsidRPr="00DB341C">
              <w:rPr>
                <w:rFonts w:cs="Arial"/>
              </w:rPr>
              <w:t xml:space="preserve"> which can convert or re-convert electrical energy from another source of energy such that the frequency of the generated voltage, the rotor speed and the frequency of network voltage are in a constant ratio and thus in synchronism.  For the avoidance of doubt a </w:t>
            </w:r>
            <w:r w:rsidRPr="00DB341C">
              <w:rPr>
                <w:rFonts w:cs="Arial"/>
                <w:b/>
              </w:rPr>
              <w:t>Synchronous Electricity Storage Module</w:t>
            </w:r>
            <w:r w:rsidRPr="00DB341C">
              <w:rPr>
                <w:rFonts w:cs="Arial"/>
              </w:rPr>
              <w:t xml:space="preserve"> could comprise of one or more </w:t>
            </w:r>
            <w:r w:rsidRPr="00DB341C">
              <w:rPr>
                <w:rFonts w:cs="Arial"/>
                <w:b/>
              </w:rPr>
              <w:t>Synchronous Electricity Storage Units</w:t>
            </w:r>
            <w:r w:rsidRPr="00DB341C">
              <w:rPr>
                <w:rFonts w:cs="Arial"/>
              </w:rPr>
              <w:t>.</w:t>
            </w:r>
          </w:p>
        </w:tc>
      </w:tr>
      <w:tr w:rsidR="00EB1E5D" w:rsidRPr="007E0B31" w14:paraId="52481EFC" w14:textId="77777777" w:rsidTr="490DE6A8">
        <w:trPr>
          <w:cantSplit/>
        </w:trPr>
        <w:tc>
          <w:tcPr>
            <w:tcW w:w="2884" w:type="dxa"/>
          </w:tcPr>
          <w:p w14:paraId="4353C802" w14:textId="77777777" w:rsidR="00EB1E5D" w:rsidRPr="007E0B31" w:rsidRDefault="00EB1E5D" w:rsidP="00EB1E5D">
            <w:pPr>
              <w:pStyle w:val="Arial11Bold"/>
              <w:rPr>
                <w:rFonts w:cs="Arial"/>
              </w:rPr>
            </w:pPr>
            <w:r w:rsidRPr="00DB341C">
              <w:rPr>
                <w:rFonts w:cs="Arial"/>
              </w:rPr>
              <w:t>Synchronous Electricity Storage Unit</w:t>
            </w:r>
          </w:p>
        </w:tc>
        <w:tc>
          <w:tcPr>
            <w:tcW w:w="6634" w:type="dxa"/>
          </w:tcPr>
          <w:p w14:paraId="002CD085" w14:textId="77777777" w:rsidR="00EB1E5D" w:rsidRPr="007E0B31" w:rsidRDefault="00EB1E5D" w:rsidP="00EB1E5D">
            <w:pPr>
              <w:pStyle w:val="TableArial11"/>
              <w:rPr>
                <w:rFonts w:cs="Arial"/>
              </w:rPr>
            </w:pPr>
            <w:r w:rsidRPr="00DB341C">
              <w:rPr>
                <w:rFonts w:cs="Arial"/>
              </w:rPr>
              <w:t xml:space="preserve">A </w:t>
            </w:r>
            <w:r w:rsidRPr="00DB341C">
              <w:rPr>
                <w:rFonts w:cs="Arial"/>
                <w:b/>
              </w:rPr>
              <w:t>Synchronous Generating Unit</w:t>
            </w:r>
            <w:r w:rsidRPr="00DB341C">
              <w:rPr>
                <w:rFonts w:cs="Arial"/>
              </w:rPr>
              <w:t xml:space="preserve"> which can supply or absorb electrical energy such that the frequency of the generated voltage, the rotor speed and the frequency of the equipment are in constant ratio and thus in synchronism with the network.  </w:t>
            </w:r>
          </w:p>
        </w:tc>
      </w:tr>
      <w:tr w:rsidR="00EB1E5D" w:rsidRPr="007E0B31" w14:paraId="07EE0535" w14:textId="77777777" w:rsidTr="490DE6A8">
        <w:trPr>
          <w:cantSplit/>
        </w:trPr>
        <w:tc>
          <w:tcPr>
            <w:tcW w:w="2884" w:type="dxa"/>
          </w:tcPr>
          <w:p w14:paraId="5937CE21" w14:textId="77777777" w:rsidR="00EB1E5D" w:rsidRPr="007E0B31" w:rsidRDefault="00EB1E5D" w:rsidP="00EB1E5D">
            <w:pPr>
              <w:pStyle w:val="Arial11Bold"/>
              <w:rPr>
                <w:rFonts w:cs="Arial"/>
              </w:rPr>
            </w:pPr>
            <w:r w:rsidRPr="007E0B31">
              <w:rPr>
                <w:rFonts w:cs="Arial"/>
              </w:rPr>
              <w:t>Synchronising Generation</w:t>
            </w:r>
          </w:p>
        </w:tc>
        <w:tc>
          <w:tcPr>
            <w:tcW w:w="6634" w:type="dxa"/>
          </w:tcPr>
          <w:p w14:paraId="4CEBAA38" w14:textId="77777777" w:rsidR="00EB1E5D" w:rsidRPr="007E0B31" w:rsidRDefault="00EB1E5D" w:rsidP="00EB1E5D">
            <w:pPr>
              <w:pStyle w:val="TableArial11"/>
              <w:rPr>
                <w:rFonts w:cs="Arial"/>
              </w:rPr>
            </w:pPr>
            <w:r w:rsidRPr="007E0B31">
              <w:rPr>
                <w:rFonts w:cs="Arial"/>
              </w:rPr>
              <w:t>The amount of MW (in whole MW) produced at the moment of synchronising.</w:t>
            </w:r>
          </w:p>
        </w:tc>
      </w:tr>
      <w:tr w:rsidR="00EB1E5D" w:rsidRPr="007E0B31" w14:paraId="25ADF21B" w14:textId="77777777" w:rsidTr="490DE6A8">
        <w:trPr>
          <w:cantSplit/>
        </w:trPr>
        <w:tc>
          <w:tcPr>
            <w:tcW w:w="2884" w:type="dxa"/>
          </w:tcPr>
          <w:p w14:paraId="514A7415" w14:textId="77777777" w:rsidR="00EB1E5D" w:rsidRPr="007E0B31" w:rsidRDefault="00EB1E5D" w:rsidP="00EB1E5D">
            <w:pPr>
              <w:pStyle w:val="Arial11Bold"/>
              <w:rPr>
                <w:rFonts w:cs="Arial"/>
              </w:rPr>
            </w:pPr>
            <w:r w:rsidRPr="007E0B31">
              <w:rPr>
                <w:rFonts w:cs="Arial"/>
              </w:rPr>
              <w:t>Synchronising Group</w:t>
            </w:r>
          </w:p>
        </w:tc>
        <w:tc>
          <w:tcPr>
            <w:tcW w:w="6634" w:type="dxa"/>
          </w:tcPr>
          <w:p w14:paraId="30541B74" w14:textId="77777777" w:rsidR="00EB1E5D" w:rsidRPr="007E0B31" w:rsidRDefault="00EB1E5D" w:rsidP="00EB1E5D">
            <w:pPr>
              <w:pStyle w:val="TableArial11"/>
              <w:rPr>
                <w:rFonts w:cs="Arial"/>
              </w:rPr>
            </w:pPr>
            <w:r w:rsidRPr="007E0B31">
              <w:rPr>
                <w:rFonts w:cs="Arial"/>
              </w:rPr>
              <w:t xml:space="preserve">A group of two or more </w:t>
            </w:r>
            <w:r w:rsidRPr="007E0B31">
              <w:rPr>
                <w:rFonts w:cs="Arial"/>
                <w:b/>
              </w:rPr>
              <w:t>Gensets</w:t>
            </w:r>
            <w:r w:rsidRPr="007E0B31">
              <w:rPr>
                <w:rFonts w:cs="Arial"/>
              </w:rPr>
              <w:t xml:space="preserve">) which require a minimum time interval between their </w:t>
            </w:r>
            <w:r w:rsidRPr="007E0B31">
              <w:rPr>
                <w:rFonts w:cs="Arial"/>
                <w:b/>
              </w:rPr>
              <w:t>Synchronising</w:t>
            </w:r>
            <w:r w:rsidRPr="007E0B31">
              <w:rPr>
                <w:rFonts w:cs="Arial"/>
              </w:rPr>
              <w:t xml:space="preserve"> or </w:t>
            </w:r>
            <w:r w:rsidRPr="007E0B31">
              <w:rPr>
                <w:rFonts w:cs="Arial"/>
                <w:b/>
              </w:rPr>
              <w:t xml:space="preserve">De-Synchronising </w:t>
            </w:r>
            <w:r w:rsidRPr="007E0B31">
              <w:rPr>
                <w:rFonts w:cs="Arial"/>
              </w:rPr>
              <w:t>times.</w:t>
            </w:r>
          </w:p>
        </w:tc>
      </w:tr>
      <w:tr w:rsidR="00EB1E5D" w:rsidRPr="007E0B31" w14:paraId="15108730" w14:textId="77777777" w:rsidTr="490DE6A8">
        <w:trPr>
          <w:cantSplit/>
        </w:trPr>
        <w:tc>
          <w:tcPr>
            <w:tcW w:w="2884" w:type="dxa"/>
          </w:tcPr>
          <w:p w14:paraId="1D2DBBCB"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Synchronous Area</w:t>
            </w:r>
          </w:p>
        </w:tc>
        <w:tc>
          <w:tcPr>
            <w:tcW w:w="6634" w:type="dxa"/>
          </w:tcPr>
          <w:p w14:paraId="7E8A273F" w14:textId="77777777" w:rsidR="00EB1E5D" w:rsidRPr="007E0B31" w:rsidRDefault="00EB1E5D" w:rsidP="00EB1E5D">
            <w:pPr>
              <w:jc w:val="both"/>
              <w:rPr>
                <w:rFonts w:cs="Arial"/>
              </w:rPr>
            </w:pPr>
            <w:r w:rsidRPr="007E0B31">
              <w:rPr>
                <w:rFonts w:cs="Arial"/>
              </w:rPr>
              <w:t xml:space="preserve">An area covered by synchronously interconnected </w:t>
            </w:r>
            <w:r w:rsidRPr="007E0B31">
              <w:rPr>
                <w:rFonts w:cs="Arial"/>
                <w:b/>
              </w:rPr>
              <w:t>Transmission Licensees</w:t>
            </w:r>
            <w:r w:rsidRPr="007E0B31">
              <w:rPr>
                <w:rFonts w:cs="Arial"/>
              </w:rPr>
              <w:t xml:space="preserve">, such as the </w:t>
            </w:r>
            <w:r w:rsidRPr="007E0B31">
              <w:rPr>
                <w:rFonts w:cs="Arial"/>
                <w:b/>
              </w:rPr>
              <w:t xml:space="preserve">Synchronous Areas </w:t>
            </w:r>
            <w:r w:rsidRPr="007E0B31">
              <w:rPr>
                <w:rFonts w:cs="Arial"/>
              </w:rPr>
              <w:t xml:space="preserve">of Continental Europe, Great Britain, Ireland-Northern Ireland and Nordic and the power systems of Lithuania, Latvia and Estonia, together referred to as ‘Baltic’ which are part of a wider </w:t>
            </w:r>
            <w:r w:rsidRPr="007E0B31">
              <w:rPr>
                <w:rFonts w:cs="Arial"/>
                <w:b/>
              </w:rPr>
              <w:t>Synchronous Area</w:t>
            </w:r>
            <w:r w:rsidRPr="007E0B31">
              <w:rPr>
                <w:rFonts w:cs="Arial"/>
              </w:rPr>
              <w:t>;</w:t>
            </w:r>
          </w:p>
        </w:tc>
      </w:tr>
      <w:tr w:rsidR="00EB1E5D" w:rsidRPr="007E0B31" w14:paraId="5C3BD77A" w14:textId="77777777" w:rsidTr="490DE6A8">
        <w:trPr>
          <w:cantSplit/>
        </w:trPr>
        <w:tc>
          <w:tcPr>
            <w:tcW w:w="2884" w:type="dxa"/>
          </w:tcPr>
          <w:p w14:paraId="361EF41C" w14:textId="77777777" w:rsidR="00EB1E5D" w:rsidRPr="007E0B31" w:rsidRDefault="00EB1E5D" w:rsidP="00EB1E5D">
            <w:pPr>
              <w:pStyle w:val="Arial11Bold"/>
              <w:rPr>
                <w:rFonts w:cs="Arial"/>
              </w:rPr>
            </w:pPr>
            <w:r w:rsidRPr="007E0B31">
              <w:rPr>
                <w:rFonts w:cs="Arial"/>
              </w:rPr>
              <w:lastRenderedPageBreak/>
              <w:t>Synchronous Compensation</w:t>
            </w:r>
          </w:p>
        </w:tc>
        <w:tc>
          <w:tcPr>
            <w:tcW w:w="6634" w:type="dxa"/>
          </w:tcPr>
          <w:p w14:paraId="5C87AE70" w14:textId="77777777" w:rsidR="00EB1E5D" w:rsidRPr="007E0B31" w:rsidRDefault="00EB1E5D" w:rsidP="00EB1E5D">
            <w:pPr>
              <w:pStyle w:val="TableArial11"/>
              <w:rPr>
                <w:rFonts w:cs="Arial"/>
              </w:rPr>
            </w:pPr>
            <w:r w:rsidRPr="007E0B31">
              <w:rPr>
                <w:rFonts w:cs="Arial"/>
              </w:rPr>
              <w:t xml:space="preserve">The operation of rotating synchronous </w:t>
            </w:r>
            <w:r w:rsidRPr="007E0B31">
              <w:rPr>
                <w:rFonts w:cs="Arial"/>
                <w:b/>
              </w:rPr>
              <w:t>Apparatus</w:t>
            </w:r>
            <w:r w:rsidRPr="007E0B31">
              <w:rPr>
                <w:rFonts w:cs="Arial"/>
              </w:rPr>
              <w:t xml:space="preserve"> for the specific purpose of either the generation or absorption of </w:t>
            </w:r>
            <w:r w:rsidRPr="007E0B31">
              <w:rPr>
                <w:rFonts w:cs="Arial"/>
                <w:b/>
              </w:rPr>
              <w:t>Reactive Power</w:t>
            </w:r>
            <w:r w:rsidRPr="007E0B31">
              <w:rPr>
                <w:rFonts w:cs="Arial"/>
              </w:rPr>
              <w:t>.</w:t>
            </w:r>
          </w:p>
        </w:tc>
      </w:tr>
      <w:tr w:rsidR="00EB1E5D" w:rsidRPr="007E0B31" w14:paraId="09E76574" w14:textId="77777777" w:rsidTr="490DE6A8">
        <w:trPr>
          <w:cantSplit/>
        </w:trPr>
        <w:tc>
          <w:tcPr>
            <w:tcW w:w="2884" w:type="dxa"/>
          </w:tcPr>
          <w:p w14:paraId="7AD1E9C5" w14:textId="20EE06FA" w:rsidR="00EB1E5D" w:rsidRPr="007E0B31" w:rsidRDefault="00EB1E5D" w:rsidP="00EB1E5D">
            <w:pPr>
              <w:pStyle w:val="Arial11Bold"/>
              <w:rPr>
                <w:rFonts w:cs="Arial"/>
              </w:rPr>
            </w:pPr>
            <w:r>
              <w:t>Synchronous Compensation Equipment</w:t>
            </w:r>
          </w:p>
        </w:tc>
        <w:tc>
          <w:tcPr>
            <w:tcW w:w="6634" w:type="dxa"/>
          </w:tcPr>
          <w:p w14:paraId="6202363B" w14:textId="06D11D6B" w:rsidR="00EB1E5D" w:rsidRPr="007E0B31" w:rsidRDefault="00EB1E5D" w:rsidP="00EB1E5D">
            <w:pPr>
              <w:pStyle w:val="TableArial11"/>
              <w:rPr>
                <w:rFonts w:cs="Arial"/>
              </w:rPr>
            </w:pPr>
            <w:r w:rsidRPr="00391E54">
              <w:rPr>
                <w:b/>
              </w:rPr>
              <w:t>Apparatus</w:t>
            </w:r>
            <w:r>
              <w:t xml:space="preserve"> which has the function of providing </w:t>
            </w:r>
            <w:r w:rsidRPr="00391E54">
              <w:rPr>
                <w:b/>
              </w:rPr>
              <w:t>Synchronous Compensation</w:t>
            </w:r>
            <w:r>
              <w:t xml:space="preserve">. For the avoidance of doubt, one or more </w:t>
            </w:r>
            <w:r w:rsidRPr="00391E54">
              <w:rPr>
                <w:b/>
              </w:rPr>
              <w:t>Synchronous Compensation</w:t>
            </w:r>
            <w:r>
              <w:t xml:space="preserve"> units would not constitute an </w:t>
            </w:r>
            <w:r w:rsidRPr="00391E54">
              <w:rPr>
                <w:b/>
              </w:rPr>
              <w:t>Electricity Storage Module</w:t>
            </w:r>
            <w:r>
              <w:t xml:space="preserve"> unless it could be operated in a controllable manner.</w:t>
            </w:r>
          </w:p>
        </w:tc>
      </w:tr>
      <w:tr w:rsidR="00EB1E5D" w:rsidRPr="007E0B31" w14:paraId="44891D1E" w14:textId="77777777" w:rsidTr="490DE6A8">
        <w:trPr>
          <w:cantSplit/>
        </w:trPr>
        <w:tc>
          <w:tcPr>
            <w:tcW w:w="2884" w:type="dxa"/>
          </w:tcPr>
          <w:p w14:paraId="2C8F33FD" w14:textId="6717B83A" w:rsidR="00EB1E5D" w:rsidRPr="007E0B31" w:rsidRDefault="00EB1E5D" w:rsidP="00EB1E5D">
            <w:pPr>
              <w:pStyle w:val="Arial11Bold"/>
              <w:rPr>
                <w:rFonts w:cs="Arial"/>
              </w:rPr>
            </w:pPr>
            <w:r>
              <w:t>Synchronous Electricity Storage Module</w:t>
            </w:r>
          </w:p>
        </w:tc>
        <w:tc>
          <w:tcPr>
            <w:tcW w:w="6634" w:type="dxa"/>
          </w:tcPr>
          <w:p w14:paraId="0CCA3613" w14:textId="3A085331" w:rsidR="00EB1E5D" w:rsidRPr="007E0B31" w:rsidRDefault="00EB1E5D" w:rsidP="00EB1E5D">
            <w:pPr>
              <w:pStyle w:val="TableArial11"/>
              <w:rPr>
                <w:rFonts w:cs="Arial"/>
              </w:rPr>
            </w:pPr>
            <w:r>
              <w:t xml:space="preserve">A </w:t>
            </w:r>
            <w:r w:rsidRPr="00391E54">
              <w:rPr>
                <w:b/>
              </w:rPr>
              <w:t>Synchronous Power Generating Module</w:t>
            </w:r>
            <w:r>
              <w:t xml:space="preserve"> which can convert and reconvert electrical energy from another source of energy such that the frequency of the generated voltage, the rotor speed and the frequency of network voltage are in a constant ratio and thus in synchronism. For the avoidance of doubt a </w:t>
            </w:r>
            <w:r w:rsidRPr="00391E54">
              <w:rPr>
                <w:b/>
              </w:rPr>
              <w:t>Synchronous Electricity Storage Module</w:t>
            </w:r>
            <w:r>
              <w:t xml:space="preserve"> could comprise of one or more </w:t>
            </w:r>
            <w:r w:rsidRPr="00391E54">
              <w:rPr>
                <w:b/>
              </w:rPr>
              <w:t>Synchronous Electricity Storage Units</w:t>
            </w:r>
            <w:r>
              <w:t>.</w:t>
            </w:r>
          </w:p>
        </w:tc>
      </w:tr>
      <w:tr w:rsidR="00EB1E5D" w:rsidRPr="007E0B31" w14:paraId="2D43A999" w14:textId="77777777" w:rsidTr="490DE6A8">
        <w:trPr>
          <w:cantSplit/>
        </w:trPr>
        <w:tc>
          <w:tcPr>
            <w:tcW w:w="2884" w:type="dxa"/>
          </w:tcPr>
          <w:p w14:paraId="4F1100D1" w14:textId="1B9A5EDA" w:rsidR="00EB1E5D" w:rsidRPr="007E0B31" w:rsidRDefault="00EB1E5D" w:rsidP="00EB1E5D">
            <w:pPr>
              <w:pStyle w:val="Arial11Bold"/>
              <w:rPr>
                <w:rFonts w:cs="Arial"/>
              </w:rPr>
            </w:pPr>
            <w:r>
              <w:t>Synchronous Electricity Storage Unit</w:t>
            </w:r>
          </w:p>
        </w:tc>
        <w:tc>
          <w:tcPr>
            <w:tcW w:w="6634" w:type="dxa"/>
          </w:tcPr>
          <w:p w14:paraId="5A5941F1" w14:textId="7A431EFA" w:rsidR="00EB1E5D" w:rsidRPr="007E0B31" w:rsidRDefault="00EB1E5D" w:rsidP="00EB1E5D">
            <w:pPr>
              <w:pStyle w:val="TableArial11"/>
              <w:rPr>
                <w:rFonts w:cs="Arial"/>
              </w:rPr>
            </w:pPr>
            <w:r>
              <w:t xml:space="preserve">A </w:t>
            </w:r>
            <w:r w:rsidRPr="00391E54">
              <w:rPr>
                <w:b/>
              </w:rPr>
              <w:t>Synchronous Generating Unit</w:t>
            </w:r>
            <w:r>
              <w:t xml:space="preserve"> which can supply and absorb electrical energy such that the frequency of the generated voltage, the rotor speed and the frequency of the equipment are in constant ratio and thus in synchronism with the network.</w:t>
            </w:r>
          </w:p>
        </w:tc>
      </w:tr>
      <w:tr w:rsidR="00EB1E5D" w:rsidRPr="007E0B31" w14:paraId="7B664425" w14:textId="77777777" w:rsidTr="490DE6A8">
        <w:trPr>
          <w:cantSplit/>
        </w:trPr>
        <w:tc>
          <w:tcPr>
            <w:tcW w:w="2884" w:type="dxa"/>
          </w:tcPr>
          <w:p w14:paraId="29B76C12" w14:textId="61773681" w:rsidR="00EB1E5D" w:rsidRPr="007E0B31" w:rsidRDefault="00EB1E5D" w:rsidP="00EB1E5D">
            <w:pPr>
              <w:pStyle w:val="Arial11Bold"/>
              <w:rPr>
                <w:rFonts w:cs="Arial"/>
              </w:rPr>
            </w:pPr>
            <w:r>
              <w:t>Synchronous Flywheel</w:t>
            </w:r>
          </w:p>
        </w:tc>
        <w:tc>
          <w:tcPr>
            <w:tcW w:w="6634" w:type="dxa"/>
          </w:tcPr>
          <w:p w14:paraId="7CB9B51E" w14:textId="65FF6627" w:rsidR="00EB1E5D" w:rsidRPr="007E0B31" w:rsidRDefault="00EB1E5D" w:rsidP="00EB1E5D">
            <w:pPr>
              <w:pStyle w:val="TableArial11"/>
              <w:rPr>
                <w:rFonts w:cs="Arial"/>
              </w:rPr>
            </w:pPr>
            <w:r>
              <w:t xml:space="preserve">An item of synchronously rotating </w:t>
            </w:r>
            <w:r w:rsidRPr="00391E54">
              <w:rPr>
                <w:b/>
              </w:rPr>
              <w:t xml:space="preserve">Plant </w:t>
            </w:r>
            <w:r>
              <w:t xml:space="preserve">for the specific purpose of contributing inertia to the </w:t>
            </w:r>
            <w:r w:rsidRPr="00391E54">
              <w:rPr>
                <w:b/>
              </w:rPr>
              <w:t>System</w:t>
            </w:r>
            <w:r>
              <w:t xml:space="preserve">. One or more </w:t>
            </w:r>
            <w:r w:rsidRPr="00391E54">
              <w:rPr>
                <w:b/>
              </w:rPr>
              <w:t>Synchronous Flywheels</w:t>
            </w:r>
            <w:r>
              <w:t xml:space="preserve"> would not be considered to form an </w:t>
            </w:r>
            <w:r w:rsidRPr="00391E54">
              <w:rPr>
                <w:b/>
              </w:rPr>
              <w:t>Electricity Storage Module</w:t>
            </w:r>
            <w:r>
              <w:t xml:space="preserve"> unless it could be operated in a controllable manner for its AC input and output power.</w:t>
            </w:r>
          </w:p>
        </w:tc>
      </w:tr>
      <w:tr w:rsidR="00EB1E5D" w:rsidRPr="007E0B31" w14:paraId="019A8B7A" w14:textId="77777777" w:rsidTr="490DE6A8">
        <w:trPr>
          <w:cantSplit/>
        </w:trPr>
        <w:tc>
          <w:tcPr>
            <w:tcW w:w="2884" w:type="dxa"/>
          </w:tcPr>
          <w:p w14:paraId="7EC64686" w14:textId="77777777" w:rsidR="00EB1E5D" w:rsidRPr="007E0B31" w:rsidRDefault="00EB1E5D" w:rsidP="00EB1E5D">
            <w:pPr>
              <w:pStyle w:val="Arial11Bold"/>
              <w:rPr>
                <w:rFonts w:cs="Arial"/>
              </w:rPr>
            </w:pPr>
            <w:r w:rsidRPr="007E0B31">
              <w:rPr>
                <w:rFonts w:cs="Arial"/>
              </w:rPr>
              <w:t>Synchronous Generating Unit</w:t>
            </w:r>
          </w:p>
        </w:tc>
        <w:tc>
          <w:tcPr>
            <w:tcW w:w="6634" w:type="dxa"/>
          </w:tcPr>
          <w:p w14:paraId="178C6F67" w14:textId="77777777" w:rsidR="00EB1E5D" w:rsidRPr="007E0B31" w:rsidRDefault="00EB1E5D" w:rsidP="00EB1E5D">
            <w:pPr>
              <w:pStyle w:val="TableArial11"/>
              <w:rPr>
                <w:rFonts w:cs="Arial"/>
              </w:rPr>
            </w:pPr>
            <w:r w:rsidRPr="007E0B31">
              <w:rPr>
                <w:rFonts w:cs="Arial"/>
              </w:rPr>
              <w:t xml:space="preserve">Any </w:t>
            </w:r>
            <w:r w:rsidRPr="007E0B31">
              <w:rPr>
                <w:rFonts w:cs="Arial"/>
                <w:b/>
              </w:rPr>
              <w:t>Onshore Synchronous Generating Unit</w:t>
            </w:r>
            <w:r w:rsidRPr="007E0B31">
              <w:rPr>
                <w:rFonts w:cs="Arial"/>
              </w:rPr>
              <w:t xml:space="preserve"> or </w:t>
            </w:r>
            <w:r w:rsidRPr="007E0B31">
              <w:rPr>
                <w:rFonts w:cs="Arial"/>
                <w:b/>
              </w:rPr>
              <w:t>Offshore Synchronous Generating Unit</w:t>
            </w:r>
            <w:r w:rsidRPr="007E0B31">
              <w:rPr>
                <w:rFonts w:cs="Arial"/>
              </w:rPr>
              <w:t>.</w:t>
            </w:r>
          </w:p>
        </w:tc>
      </w:tr>
      <w:tr w:rsidR="00EB1E5D" w:rsidRPr="007E0B31" w14:paraId="27E5B6F9" w14:textId="77777777" w:rsidTr="490DE6A8">
        <w:trPr>
          <w:cantSplit/>
        </w:trPr>
        <w:tc>
          <w:tcPr>
            <w:tcW w:w="2884" w:type="dxa"/>
          </w:tcPr>
          <w:p w14:paraId="20E57E9F" w14:textId="77777777" w:rsidR="00EB1E5D" w:rsidRPr="007E0B31" w:rsidRDefault="00EB1E5D" w:rsidP="00EB1E5D">
            <w:pPr>
              <w:pStyle w:val="Arial11Bold"/>
              <w:rPr>
                <w:rFonts w:cs="Arial"/>
              </w:rPr>
            </w:pPr>
            <w:r w:rsidRPr="007E0B31">
              <w:rPr>
                <w:rFonts w:cs="Arial"/>
              </w:rPr>
              <w:t>Synchronous Generating Unit Performance Chart</w:t>
            </w:r>
          </w:p>
        </w:tc>
        <w:tc>
          <w:tcPr>
            <w:tcW w:w="6634" w:type="dxa"/>
          </w:tcPr>
          <w:p w14:paraId="1F374F30" w14:textId="4EB5627D" w:rsidR="00EB1E5D" w:rsidRPr="007E0B31" w:rsidRDefault="00EB1E5D" w:rsidP="00EB1E5D">
            <w:pPr>
              <w:pStyle w:val="TableArial11"/>
              <w:rPr>
                <w:rFonts w:cs="Arial"/>
              </w:rPr>
            </w:pPr>
            <w:r w:rsidRPr="007E0B31">
              <w:rPr>
                <w:rFonts w:cs="Arial"/>
              </w:rPr>
              <w:t xml:space="preserve">A diagram showing the </w:t>
            </w:r>
            <w:r w:rsidRPr="004C03CD">
              <w:rPr>
                <w:rFonts w:cs="Arial"/>
                <w:b/>
                <w:bCs/>
              </w:rPr>
              <w:t>Active</w:t>
            </w:r>
            <w:r>
              <w:rPr>
                <w:rFonts w:cs="Arial"/>
                <w:b/>
                <w:bCs/>
              </w:rPr>
              <w:t xml:space="preserve"> </w:t>
            </w:r>
            <w:r w:rsidRPr="007E0B31">
              <w:rPr>
                <w:rFonts w:cs="Arial"/>
                <w:b/>
              </w:rPr>
              <w:t xml:space="preserve"> Power</w:t>
            </w:r>
            <w:r w:rsidRPr="007E0B31">
              <w:rPr>
                <w:rFonts w:cs="Arial"/>
              </w:rPr>
              <w:t xml:space="preserve"> (MW) and </w:t>
            </w:r>
            <w:r w:rsidRPr="007E0B31">
              <w:rPr>
                <w:rFonts w:cs="Arial"/>
                <w:b/>
              </w:rPr>
              <w:t>Reactive Power</w:t>
            </w:r>
            <w:r w:rsidRPr="007E0B31">
              <w:rPr>
                <w:rFonts w:cs="Arial"/>
              </w:rPr>
              <w:t xml:space="preserve"> (MVAr) capability limits within which a</w:t>
            </w:r>
            <w:r w:rsidRPr="007E0B31">
              <w:rPr>
                <w:rFonts w:cs="Arial"/>
                <w:b/>
              </w:rPr>
              <w:t xml:space="preserve"> Synchronous Generating Unit</w:t>
            </w:r>
            <w:r w:rsidRPr="007E0B31">
              <w:rPr>
                <w:rFonts w:cs="Arial"/>
              </w:rPr>
              <w:t xml:space="preserve"> at its stator terminals (which is part of a </w:t>
            </w:r>
            <w:r w:rsidRPr="007E0B31">
              <w:rPr>
                <w:rFonts w:cs="Arial"/>
                <w:b/>
              </w:rPr>
              <w:t>Synchronous Power Generating Module</w:t>
            </w:r>
            <w:r w:rsidRPr="007E0B31">
              <w:rPr>
                <w:rFonts w:cs="Arial"/>
              </w:rPr>
              <w:t>) will be expected to operate under steady state conditions.</w:t>
            </w:r>
          </w:p>
        </w:tc>
      </w:tr>
      <w:tr w:rsidR="00EB1E5D" w:rsidRPr="007E0B31" w14:paraId="4145DF38" w14:textId="77777777" w:rsidTr="490DE6A8">
        <w:trPr>
          <w:cantSplit/>
        </w:trPr>
        <w:tc>
          <w:tcPr>
            <w:tcW w:w="2884" w:type="dxa"/>
          </w:tcPr>
          <w:p w14:paraId="32A93813"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Synchronous Power-Generating Module</w:t>
            </w:r>
          </w:p>
        </w:tc>
        <w:tc>
          <w:tcPr>
            <w:tcW w:w="6634" w:type="dxa"/>
          </w:tcPr>
          <w:p w14:paraId="20D90948" w14:textId="6579D802" w:rsidR="00EB1E5D" w:rsidRPr="007E0B31" w:rsidRDefault="00EB1E5D" w:rsidP="00EB1E5D">
            <w:pPr>
              <w:pStyle w:val="Level1Text"/>
              <w:tabs>
                <w:tab w:val="left" w:pos="0"/>
              </w:tabs>
              <w:ind w:left="0" w:firstLine="0"/>
              <w:jc w:val="both"/>
              <w:rPr>
                <w:rFonts w:cs="Arial"/>
                <w:color w:val="auto"/>
                <w:lang w:val="en-GB"/>
              </w:rPr>
            </w:pPr>
            <w:r w:rsidRPr="007E0B31">
              <w:rPr>
                <w:rFonts w:cs="Arial"/>
                <w:color w:val="auto"/>
              </w:rPr>
              <w:t xml:space="preserve">An indivisible set of installations which can </w:t>
            </w:r>
            <w:r>
              <w:rPr>
                <w:rFonts w:cs="Arial"/>
                <w:color w:val="auto"/>
              </w:rPr>
              <w:t>convert or re-convert</w:t>
            </w:r>
            <w:r w:rsidRPr="007E0B31">
              <w:rPr>
                <w:rFonts w:cs="Arial"/>
                <w:color w:val="auto"/>
              </w:rPr>
              <w:t xml:space="preserve"> electrical energy</w:t>
            </w:r>
            <w:r>
              <w:rPr>
                <w:rFonts w:cs="Arial"/>
                <w:color w:val="auto"/>
              </w:rPr>
              <w:t xml:space="preserve"> from another source of energy</w:t>
            </w:r>
            <w:r w:rsidRPr="007E0B31">
              <w:rPr>
                <w:rFonts w:cs="Arial"/>
                <w:color w:val="auto"/>
              </w:rPr>
              <w:t xml:space="preserve"> such that the frequency of the </w:t>
            </w:r>
            <w:r>
              <w:rPr>
                <w:rFonts w:cs="Arial"/>
                <w:color w:val="auto"/>
              </w:rPr>
              <w:t>supplied</w:t>
            </w:r>
            <w:r w:rsidRPr="007E0B31">
              <w:rPr>
                <w:rFonts w:cs="Arial"/>
                <w:color w:val="auto"/>
              </w:rPr>
              <w:t xml:space="preserve"> voltage, the </w:t>
            </w:r>
            <w:r>
              <w:rPr>
                <w:rFonts w:cs="Arial"/>
                <w:color w:val="auto"/>
              </w:rPr>
              <w:t>rotor</w:t>
            </w:r>
            <w:r w:rsidRPr="007E0B31">
              <w:rPr>
                <w:rFonts w:cs="Arial"/>
                <w:color w:val="auto"/>
              </w:rPr>
              <w:t xml:space="preserve"> speed and the frequency of network voltage are in a constant ratio and thus in synchronism.  For the avoidance of doubt</w:t>
            </w:r>
            <w:r>
              <w:rPr>
                <w:rFonts w:cs="Arial"/>
                <w:color w:val="auto"/>
              </w:rPr>
              <w:t xml:space="preserve">, </w:t>
            </w:r>
            <w:r w:rsidRPr="007E0B31">
              <w:rPr>
                <w:rFonts w:cs="Arial"/>
                <w:color w:val="auto"/>
              </w:rPr>
              <w:t xml:space="preserve">a </w:t>
            </w:r>
            <w:r w:rsidRPr="007E0B31">
              <w:rPr>
                <w:rFonts w:cs="Arial"/>
                <w:b/>
                <w:color w:val="auto"/>
              </w:rPr>
              <w:t>Synchronous Power Generating Module</w:t>
            </w:r>
            <w:r w:rsidRPr="007E0B31">
              <w:rPr>
                <w:rFonts w:cs="Arial"/>
                <w:color w:val="auto"/>
              </w:rPr>
              <w:t xml:space="preserve"> could comprise of one or more </w:t>
            </w:r>
            <w:r w:rsidRPr="007E0B31">
              <w:rPr>
                <w:rFonts w:cs="Arial"/>
                <w:b/>
                <w:color w:val="auto"/>
              </w:rPr>
              <w:t>Synchronous</w:t>
            </w:r>
            <w:r w:rsidRPr="00A87826">
              <w:rPr>
                <w:b/>
                <w:color w:val="auto"/>
              </w:rPr>
              <w:t xml:space="preserve"> </w:t>
            </w:r>
            <w:r>
              <w:rPr>
                <w:rFonts w:cs="Arial"/>
                <w:b/>
                <w:color w:val="auto"/>
              </w:rPr>
              <w:t xml:space="preserve">Generating Units </w:t>
            </w:r>
            <w:r>
              <w:rPr>
                <w:rFonts w:cs="Arial"/>
                <w:color w:val="auto"/>
              </w:rPr>
              <w:t xml:space="preserve">or one or more </w:t>
            </w:r>
            <w:r>
              <w:rPr>
                <w:rFonts w:cs="Arial"/>
                <w:b/>
                <w:color w:val="auto"/>
              </w:rPr>
              <w:t xml:space="preserve">Synchronous Electricity </w:t>
            </w:r>
            <w:r w:rsidRPr="00901BEC">
              <w:rPr>
                <w:rFonts w:cs="Arial"/>
                <w:b/>
                <w:color w:val="auto"/>
              </w:rPr>
              <w:t>Storage Units</w:t>
            </w:r>
            <w:r>
              <w:rPr>
                <w:rFonts w:cs="Arial"/>
                <w:shd w:val="clear" w:color="auto" w:fill="FAF9F8"/>
              </w:rPr>
              <w:t>.</w:t>
            </w:r>
          </w:p>
        </w:tc>
      </w:tr>
      <w:tr w:rsidR="00EB1E5D" w:rsidRPr="007E0B31" w14:paraId="4A56AE2F" w14:textId="77777777" w:rsidTr="490DE6A8">
        <w:trPr>
          <w:cantSplit/>
        </w:trPr>
        <w:tc>
          <w:tcPr>
            <w:tcW w:w="2884" w:type="dxa"/>
          </w:tcPr>
          <w:p w14:paraId="30913130"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Synchronous Power Generating Module Matrix</w:t>
            </w:r>
          </w:p>
        </w:tc>
        <w:tc>
          <w:tcPr>
            <w:tcW w:w="6634" w:type="dxa"/>
          </w:tcPr>
          <w:p w14:paraId="4D18C552"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The matrix described in Appendix 1 to BC1 under the heading </w:t>
            </w:r>
            <w:r w:rsidRPr="007E0B31">
              <w:rPr>
                <w:rFonts w:cs="Arial"/>
                <w:b/>
                <w:color w:val="auto"/>
              </w:rPr>
              <w:t>Synchronous Power Generating Module Matrix</w:t>
            </w:r>
            <w:r w:rsidRPr="007E0B31">
              <w:rPr>
                <w:rFonts w:cs="Arial"/>
                <w:color w:val="auto"/>
              </w:rPr>
              <w:t>.</w:t>
            </w:r>
          </w:p>
        </w:tc>
      </w:tr>
      <w:tr w:rsidR="00EB1E5D" w:rsidRPr="007E0B31" w14:paraId="580C9961" w14:textId="77777777" w:rsidTr="490DE6A8">
        <w:trPr>
          <w:cantSplit/>
        </w:trPr>
        <w:tc>
          <w:tcPr>
            <w:tcW w:w="2884" w:type="dxa"/>
          </w:tcPr>
          <w:p w14:paraId="7A652147"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Synchronous Power Generating Module Planning Matrix</w:t>
            </w:r>
          </w:p>
        </w:tc>
        <w:tc>
          <w:tcPr>
            <w:tcW w:w="6634" w:type="dxa"/>
          </w:tcPr>
          <w:p w14:paraId="14BAA9B1"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matrix in the form set out in Appendix 5 of OC2 showing the combination of </w:t>
            </w:r>
            <w:r w:rsidRPr="007E0B31">
              <w:rPr>
                <w:rFonts w:cs="Arial"/>
                <w:b/>
                <w:color w:val="auto"/>
              </w:rPr>
              <w:t>Synchronous Generating Units</w:t>
            </w:r>
            <w:r w:rsidRPr="007E0B31">
              <w:rPr>
                <w:rFonts w:cs="Arial"/>
                <w:color w:val="auto"/>
              </w:rPr>
              <w:t xml:space="preserve"> within a </w:t>
            </w:r>
            <w:r w:rsidRPr="007E0B31">
              <w:rPr>
                <w:rFonts w:cs="Arial"/>
                <w:b/>
                <w:color w:val="auto"/>
              </w:rPr>
              <w:t>Synchronous Power Generating</w:t>
            </w:r>
            <w:r w:rsidRPr="007E0B31">
              <w:rPr>
                <w:rFonts w:cs="Arial"/>
                <w:color w:val="auto"/>
              </w:rPr>
              <w:t xml:space="preserve"> </w:t>
            </w:r>
            <w:r w:rsidRPr="007E0B31">
              <w:rPr>
                <w:rFonts w:cs="Arial"/>
                <w:b/>
                <w:color w:val="auto"/>
              </w:rPr>
              <w:t xml:space="preserve">Module </w:t>
            </w:r>
            <w:r w:rsidRPr="007E0B31">
              <w:rPr>
                <w:rFonts w:cs="Arial"/>
                <w:color w:val="auto"/>
              </w:rPr>
              <w:t>which would be running in relation to any given MW output.</w:t>
            </w:r>
          </w:p>
        </w:tc>
      </w:tr>
      <w:tr w:rsidR="00EB1E5D" w:rsidRPr="007E0B31" w14:paraId="2F063EF7" w14:textId="77777777" w:rsidTr="490DE6A8">
        <w:trPr>
          <w:cantSplit/>
        </w:trPr>
        <w:tc>
          <w:tcPr>
            <w:tcW w:w="2884" w:type="dxa"/>
          </w:tcPr>
          <w:p w14:paraId="76651346"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Synchronous Power Generating Unit</w:t>
            </w:r>
          </w:p>
        </w:tc>
        <w:tc>
          <w:tcPr>
            <w:tcW w:w="6634" w:type="dxa"/>
          </w:tcPr>
          <w:p w14:paraId="1EA159FF"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Has the same meaning as a </w:t>
            </w:r>
            <w:r w:rsidRPr="007E0B31">
              <w:rPr>
                <w:rFonts w:cs="Arial"/>
                <w:b/>
                <w:color w:val="auto"/>
              </w:rPr>
              <w:t xml:space="preserve">Synchronous Generating Unit </w:t>
            </w:r>
            <w:r w:rsidRPr="007E0B31">
              <w:rPr>
                <w:rFonts w:cs="Arial"/>
                <w:color w:val="auto"/>
              </w:rPr>
              <w:t xml:space="preserve">and would be considered to be part of a </w:t>
            </w:r>
            <w:r w:rsidRPr="007E0B31">
              <w:rPr>
                <w:rFonts w:cs="Arial"/>
                <w:b/>
                <w:color w:val="auto"/>
              </w:rPr>
              <w:t>Power Generating Module.</w:t>
            </w:r>
          </w:p>
        </w:tc>
      </w:tr>
      <w:tr w:rsidR="00EB1E5D" w:rsidRPr="007E0B31" w14:paraId="7CE97EC2" w14:textId="77777777" w:rsidTr="490DE6A8">
        <w:trPr>
          <w:cantSplit/>
        </w:trPr>
        <w:tc>
          <w:tcPr>
            <w:tcW w:w="2884" w:type="dxa"/>
          </w:tcPr>
          <w:p w14:paraId="1DAA4D78" w14:textId="77777777" w:rsidR="00EB1E5D" w:rsidRPr="007E0B31" w:rsidRDefault="00EB1E5D" w:rsidP="00EB1E5D">
            <w:pPr>
              <w:pStyle w:val="Arial11Bold"/>
              <w:rPr>
                <w:rFonts w:cs="Arial"/>
              </w:rPr>
            </w:pPr>
            <w:r w:rsidRPr="007E0B31">
              <w:rPr>
                <w:rFonts w:cs="Arial"/>
              </w:rPr>
              <w:t>Synchronous Speed</w:t>
            </w:r>
          </w:p>
        </w:tc>
        <w:tc>
          <w:tcPr>
            <w:tcW w:w="6634" w:type="dxa"/>
          </w:tcPr>
          <w:p w14:paraId="296AAFDD" w14:textId="77777777" w:rsidR="00EB1E5D" w:rsidRPr="007E0B31" w:rsidRDefault="00EB1E5D" w:rsidP="00EB1E5D">
            <w:pPr>
              <w:pStyle w:val="TableArial11"/>
              <w:rPr>
                <w:rFonts w:cs="Arial"/>
              </w:rPr>
            </w:pPr>
            <w:r w:rsidRPr="007E0B31">
              <w:rPr>
                <w:rFonts w:cs="Arial"/>
              </w:rPr>
              <w:t xml:space="preserve">That speed required by a </w:t>
            </w:r>
            <w:r w:rsidRPr="007E0B31">
              <w:rPr>
                <w:rFonts w:cs="Arial"/>
                <w:b/>
              </w:rPr>
              <w:t>Generating Unit</w:t>
            </w:r>
            <w:r w:rsidRPr="007E0B31">
              <w:rPr>
                <w:rFonts w:cs="Arial"/>
              </w:rPr>
              <w:t xml:space="preserve"> to enable it to be </w:t>
            </w:r>
            <w:r w:rsidRPr="007E0B31">
              <w:rPr>
                <w:rFonts w:cs="Arial"/>
                <w:b/>
              </w:rPr>
              <w:t>Synchronised</w:t>
            </w:r>
            <w:r w:rsidRPr="007E0B31">
              <w:rPr>
                <w:rFonts w:cs="Arial"/>
              </w:rPr>
              <w:t xml:space="preserve"> to a </w:t>
            </w:r>
            <w:r w:rsidRPr="007E0B31">
              <w:rPr>
                <w:rFonts w:cs="Arial"/>
                <w:b/>
              </w:rPr>
              <w:t>System</w:t>
            </w:r>
            <w:r w:rsidRPr="007E0B31">
              <w:rPr>
                <w:rFonts w:cs="Arial"/>
              </w:rPr>
              <w:t>.</w:t>
            </w:r>
          </w:p>
        </w:tc>
      </w:tr>
      <w:tr w:rsidR="00EB1E5D" w:rsidRPr="007E0B31" w14:paraId="46A121A4" w14:textId="77777777" w:rsidTr="490DE6A8">
        <w:trPr>
          <w:cantSplit/>
        </w:trPr>
        <w:tc>
          <w:tcPr>
            <w:tcW w:w="2884" w:type="dxa"/>
          </w:tcPr>
          <w:p w14:paraId="24B0D1A3" w14:textId="77777777" w:rsidR="00EB1E5D" w:rsidRPr="007E0B31" w:rsidRDefault="00EB1E5D" w:rsidP="00EB1E5D">
            <w:pPr>
              <w:pStyle w:val="Arial11Bold"/>
              <w:rPr>
                <w:rFonts w:cs="Arial"/>
              </w:rPr>
            </w:pPr>
            <w:r w:rsidRPr="007E0B31">
              <w:rPr>
                <w:rFonts w:cs="Arial"/>
              </w:rPr>
              <w:lastRenderedPageBreak/>
              <w:t>System</w:t>
            </w:r>
          </w:p>
        </w:tc>
        <w:tc>
          <w:tcPr>
            <w:tcW w:w="6634" w:type="dxa"/>
          </w:tcPr>
          <w:p w14:paraId="2E67291E" w14:textId="77777777" w:rsidR="00EB1E5D" w:rsidRPr="007E0B31" w:rsidRDefault="00EB1E5D" w:rsidP="00EB1E5D">
            <w:pPr>
              <w:pStyle w:val="TableArial11"/>
              <w:rPr>
                <w:rFonts w:cs="Arial"/>
              </w:rPr>
            </w:pPr>
            <w:r w:rsidRPr="007E0B31">
              <w:rPr>
                <w:rFonts w:cs="Arial"/>
              </w:rPr>
              <w:t xml:space="preserve">Any </w:t>
            </w:r>
            <w:r w:rsidRPr="007E0B31">
              <w:rPr>
                <w:rFonts w:cs="Arial"/>
                <w:b/>
              </w:rPr>
              <w:t>User System</w:t>
            </w:r>
            <w:r w:rsidRPr="007E0B31">
              <w:rPr>
                <w:rFonts w:cs="Arial"/>
              </w:rPr>
              <w:t xml:space="preserve"> and/or the </w:t>
            </w:r>
            <w:r w:rsidRPr="007E0B31">
              <w:rPr>
                <w:rFonts w:cs="Arial"/>
                <w:b/>
              </w:rPr>
              <w:t>National Electricity Transmission System</w:t>
            </w:r>
            <w:r w:rsidRPr="007E0B31">
              <w:rPr>
                <w:rFonts w:cs="Arial"/>
              </w:rPr>
              <w:t>, as the case may be.</w:t>
            </w:r>
          </w:p>
        </w:tc>
      </w:tr>
      <w:tr w:rsidR="00EB1E5D" w:rsidRPr="007E0B31" w14:paraId="198C9C42" w14:textId="77777777" w:rsidTr="490DE6A8">
        <w:trPr>
          <w:cantSplit/>
        </w:trPr>
        <w:tc>
          <w:tcPr>
            <w:tcW w:w="2884" w:type="dxa"/>
          </w:tcPr>
          <w:p w14:paraId="2E945DD5" w14:textId="77777777" w:rsidR="00EB1E5D" w:rsidRPr="007E0B31" w:rsidRDefault="00EB1E5D" w:rsidP="00EB1E5D">
            <w:pPr>
              <w:pStyle w:val="Arial11Bold"/>
              <w:rPr>
                <w:rFonts w:cs="Arial"/>
              </w:rPr>
            </w:pPr>
            <w:r w:rsidRPr="007E0B31">
              <w:rPr>
                <w:rFonts w:cs="Arial"/>
              </w:rPr>
              <w:t>System Ancillary Services</w:t>
            </w:r>
          </w:p>
        </w:tc>
        <w:tc>
          <w:tcPr>
            <w:tcW w:w="6634" w:type="dxa"/>
          </w:tcPr>
          <w:p w14:paraId="0CE07246" w14:textId="77777777" w:rsidR="00EB1E5D" w:rsidRPr="007E0B31" w:rsidRDefault="00EB1E5D" w:rsidP="00EB1E5D">
            <w:pPr>
              <w:pStyle w:val="TableArial11"/>
              <w:rPr>
                <w:rFonts w:cs="Arial"/>
              </w:rPr>
            </w:pPr>
            <w:r w:rsidRPr="007E0B31">
              <w:rPr>
                <w:rFonts w:cs="Arial"/>
              </w:rPr>
              <w:t xml:space="preserve">Collectively </w:t>
            </w:r>
            <w:r w:rsidRPr="007E0B31">
              <w:rPr>
                <w:rFonts w:cs="Arial"/>
                <w:b/>
              </w:rPr>
              <w:t>Part 1 System Ancillary Services</w:t>
            </w:r>
            <w:r w:rsidRPr="007E0B31">
              <w:rPr>
                <w:rFonts w:cs="Arial"/>
              </w:rPr>
              <w:t xml:space="preserve"> and </w:t>
            </w:r>
            <w:r w:rsidRPr="007E0B31">
              <w:rPr>
                <w:rFonts w:cs="Arial"/>
                <w:b/>
              </w:rPr>
              <w:t>Part 2 System Ancillary Services</w:t>
            </w:r>
            <w:r w:rsidRPr="007E0B31">
              <w:rPr>
                <w:rFonts w:cs="Arial"/>
              </w:rPr>
              <w:t>.</w:t>
            </w:r>
          </w:p>
        </w:tc>
      </w:tr>
      <w:tr w:rsidR="00EB1E5D" w:rsidRPr="007E0B31" w14:paraId="778725C7" w14:textId="77777777" w:rsidTr="490DE6A8">
        <w:trPr>
          <w:cantSplit/>
        </w:trPr>
        <w:tc>
          <w:tcPr>
            <w:tcW w:w="2884" w:type="dxa"/>
          </w:tcPr>
          <w:p w14:paraId="425345A0" w14:textId="77777777" w:rsidR="00EB1E5D" w:rsidRPr="007E0B31" w:rsidRDefault="00EB1E5D" w:rsidP="00EB1E5D">
            <w:pPr>
              <w:pStyle w:val="Arial11Bold"/>
              <w:rPr>
                <w:rFonts w:cs="Arial"/>
              </w:rPr>
            </w:pPr>
            <w:r w:rsidRPr="007E0B31">
              <w:rPr>
                <w:rFonts w:cs="Arial"/>
              </w:rPr>
              <w:t>System Constraint</w:t>
            </w:r>
          </w:p>
        </w:tc>
        <w:tc>
          <w:tcPr>
            <w:tcW w:w="6634" w:type="dxa"/>
          </w:tcPr>
          <w:p w14:paraId="0FA2E711" w14:textId="77777777" w:rsidR="00EB1E5D" w:rsidRPr="007E0B31" w:rsidRDefault="00EB1E5D" w:rsidP="00EB1E5D">
            <w:pPr>
              <w:pStyle w:val="TableArial11"/>
              <w:rPr>
                <w:rFonts w:cs="Arial"/>
              </w:rPr>
            </w:pPr>
            <w:r w:rsidRPr="007E0B31">
              <w:rPr>
                <w:rFonts w:cs="Arial"/>
              </w:rPr>
              <w:t xml:space="preserve">A limitation on the use of a </w:t>
            </w:r>
            <w:r w:rsidRPr="007E0B31">
              <w:rPr>
                <w:rFonts w:cs="Arial"/>
                <w:b/>
              </w:rPr>
              <w:t>System</w:t>
            </w:r>
            <w:r w:rsidRPr="007E0B31">
              <w:rPr>
                <w:rFonts w:cs="Arial"/>
              </w:rPr>
              <w:t xml:space="preserve"> due to lack of transmission capacity or other </w:t>
            </w:r>
            <w:r w:rsidRPr="007E0B31">
              <w:rPr>
                <w:rFonts w:cs="Arial"/>
                <w:b/>
              </w:rPr>
              <w:t>System</w:t>
            </w:r>
            <w:r w:rsidRPr="007E0B31">
              <w:rPr>
                <w:rFonts w:cs="Arial"/>
              </w:rPr>
              <w:t xml:space="preserve"> conditions.</w:t>
            </w:r>
          </w:p>
        </w:tc>
      </w:tr>
      <w:tr w:rsidR="00EB1E5D" w:rsidRPr="007E0B31" w14:paraId="6A6B0B8D" w14:textId="77777777" w:rsidTr="490DE6A8">
        <w:trPr>
          <w:cantSplit/>
        </w:trPr>
        <w:tc>
          <w:tcPr>
            <w:tcW w:w="2884" w:type="dxa"/>
          </w:tcPr>
          <w:p w14:paraId="16C142C0" w14:textId="77777777" w:rsidR="00EB1E5D" w:rsidRPr="007E0B31" w:rsidRDefault="00EB1E5D" w:rsidP="00EB1E5D">
            <w:pPr>
              <w:pStyle w:val="Arial11Bold"/>
              <w:rPr>
                <w:rFonts w:cs="Arial"/>
              </w:rPr>
            </w:pPr>
            <w:r w:rsidRPr="007E0B31">
              <w:rPr>
                <w:rFonts w:cs="Arial"/>
              </w:rPr>
              <w:t>System Constrained Capacity</w:t>
            </w:r>
          </w:p>
        </w:tc>
        <w:tc>
          <w:tcPr>
            <w:tcW w:w="6634" w:type="dxa"/>
          </w:tcPr>
          <w:p w14:paraId="0F2A722E" w14:textId="77777777" w:rsidR="00EB1E5D" w:rsidRPr="007E0B31" w:rsidRDefault="00EB1E5D" w:rsidP="00EB1E5D">
            <w:pPr>
              <w:pStyle w:val="TableArial11"/>
              <w:rPr>
                <w:rFonts w:cs="Arial"/>
              </w:rPr>
            </w:pPr>
            <w:r w:rsidRPr="007E0B31">
              <w:rPr>
                <w:rFonts w:cs="Arial"/>
              </w:rPr>
              <w:t xml:space="preserve">That portion of </w:t>
            </w:r>
            <w:r w:rsidRPr="007E0B31">
              <w:rPr>
                <w:rFonts w:cs="Arial"/>
                <w:b/>
              </w:rPr>
              <w:t>Registered Capacity</w:t>
            </w:r>
            <w:r w:rsidRPr="007E0B31">
              <w:rPr>
                <w:rFonts w:cs="Arial"/>
              </w:rPr>
              <w:t xml:space="preserve"> or Regis</w:t>
            </w:r>
            <w:r w:rsidRPr="007E0B31">
              <w:rPr>
                <w:rFonts w:cs="Arial"/>
                <w:b/>
              </w:rPr>
              <w:t>tered Import Capacity</w:t>
            </w:r>
            <w:r w:rsidRPr="007E0B31">
              <w:rPr>
                <w:rFonts w:cs="Arial"/>
              </w:rPr>
              <w:t xml:space="preserve"> not available due to a </w:t>
            </w:r>
            <w:r w:rsidRPr="007E0B31">
              <w:rPr>
                <w:rFonts w:cs="Arial"/>
                <w:b/>
              </w:rPr>
              <w:t>System Constraint</w:t>
            </w:r>
            <w:r w:rsidRPr="007E0B31">
              <w:rPr>
                <w:rFonts w:cs="Arial"/>
              </w:rPr>
              <w:t>.</w:t>
            </w:r>
          </w:p>
        </w:tc>
      </w:tr>
      <w:tr w:rsidR="00EB1E5D" w:rsidRPr="007E0B31" w14:paraId="2DCCEFE3" w14:textId="77777777" w:rsidTr="490DE6A8">
        <w:trPr>
          <w:cantSplit/>
        </w:trPr>
        <w:tc>
          <w:tcPr>
            <w:tcW w:w="2884" w:type="dxa"/>
          </w:tcPr>
          <w:p w14:paraId="27A70CF2" w14:textId="77777777" w:rsidR="00EB1E5D" w:rsidRPr="007E0B31" w:rsidRDefault="00EB1E5D" w:rsidP="00EB1E5D">
            <w:pPr>
              <w:pStyle w:val="Arial11Bold"/>
              <w:rPr>
                <w:rFonts w:cs="Arial"/>
              </w:rPr>
            </w:pPr>
            <w:r w:rsidRPr="007E0B31">
              <w:rPr>
                <w:rFonts w:cs="Arial"/>
              </w:rPr>
              <w:t>System Constraint Group</w:t>
            </w:r>
          </w:p>
        </w:tc>
        <w:tc>
          <w:tcPr>
            <w:tcW w:w="6634" w:type="dxa"/>
          </w:tcPr>
          <w:p w14:paraId="4EA868E5" w14:textId="77777777" w:rsidR="00EB1E5D" w:rsidRPr="007E0B31" w:rsidRDefault="00EB1E5D" w:rsidP="00EB1E5D">
            <w:pPr>
              <w:pStyle w:val="TableArial11"/>
              <w:rPr>
                <w:rFonts w:cs="Arial"/>
              </w:rPr>
            </w:pPr>
            <w:r w:rsidRPr="007E0B31">
              <w:rPr>
                <w:rFonts w:cs="Arial"/>
              </w:rPr>
              <w:t xml:space="preserve">A part of the </w:t>
            </w:r>
            <w:r w:rsidRPr="007E0B31">
              <w:rPr>
                <w:rFonts w:cs="Arial"/>
                <w:b/>
              </w:rPr>
              <w:t>National Electricity Transmission System</w:t>
            </w:r>
            <w:r w:rsidRPr="007E0B31">
              <w:rPr>
                <w:rFonts w:cs="Arial"/>
              </w:rPr>
              <w:t xml:space="preserve"> which, because of </w:t>
            </w:r>
            <w:r w:rsidRPr="007E0B31">
              <w:rPr>
                <w:rFonts w:cs="Arial"/>
                <w:b/>
              </w:rPr>
              <w:t>System Constraints</w:t>
            </w:r>
            <w:r w:rsidRPr="007E0B31">
              <w:rPr>
                <w:rFonts w:cs="Arial"/>
              </w:rPr>
              <w:t xml:space="preserve">, is subject to limits of </w:t>
            </w:r>
            <w:r w:rsidRPr="007E0B31">
              <w:rPr>
                <w:rFonts w:cs="Arial"/>
                <w:b/>
              </w:rPr>
              <w:t>Active Power</w:t>
            </w:r>
            <w:r w:rsidRPr="007E0B31">
              <w:rPr>
                <w:rFonts w:cs="Arial"/>
              </w:rPr>
              <w:t xml:space="preserve"> which can flow into or out of (as the case may be) that part.</w:t>
            </w:r>
          </w:p>
        </w:tc>
      </w:tr>
      <w:tr w:rsidR="00EB1E5D" w:rsidRPr="007E0B31" w14:paraId="6A7E13AA" w14:textId="77777777" w:rsidTr="490DE6A8">
        <w:trPr>
          <w:cantSplit/>
        </w:trPr>
        <w:tc>
          <w:tcPr>
            <w:tcW w:w="2884" w:type="dxa"/>
          </w:tcPr>
          <w:p w14:paraId="58BAEEED" w14:textId="182D3352" w:rsidR="00EB1E5D" w:rsidRPr="007E0B31" w:rsidRDefault="00EB1E5D" w:rsidP="00EB1E5D">
            <w:pPr>
              <w:pStyle w:val="Arial11Bold"/>
              <w:rPr>
                <w:rFonts w:cs="Arial"/>
              </w:rPr>
            </w:pPr>
            <w:r w:rsidRPr="00636020">
              <w:rPr>
                <w:bCs/>
              </w:rPr>
              <w:t>System Defence Plan</w:t>
            </w:r>
          </w:p>
        </w:tc>
        <w:tc>
          <w:tcPr>
            <w:tcW w:w="6634" w:type="dxa"/>
          </w:tcPr>
          <w:p w14:paraId="166CE446" w14:textId="3D8DFA81" w:rsidR="00EB1E5D" w:rsidRPr="007E0B31" w:rsidRDefault="00EB1E5D" w:rsidP="00EB1E5D">
            <w:pPr>
              <w:pStyle w:val="TableArial11"/>
              <w:rPr>
                <w:rFonts w:cs="Arial"/>
              </w:rPr>
            </w:pPr>
            <w:r w:rsidRPr="00AC216C">
              <w:t xml:space="preserve">A document prepared by </w:t>
            </w:r>
            <w:r w:rsidRPr="00AC216C">
              <w:rPr>
                <w:b/>
              </w:rPr>
              <w:t>The Company</w:t>
            </w:r>
            <w:r w:rsidRPr="00AC216C">
              <w:t>, as</w:t>
            </w:r>
            <w:r w:rsidRPr="00AC216C">
              <w:rPr>
                <w:b/>
              </w:rPr>
              <w:t xml:space="preserve"> </w:t>
            </w:r>
            <w:r w:rsidRPr="00AC216C">
              <w:t>published on its</w:t>
            </w:r>
            <w:r w:rsidRPr="00AC216C">
              <w:rPr>
                <w:b/>
              </w:rPr>
              <w:t xml:space="preserve"> Website</w:t>
            </w:r>
            <w:r w:rsidRPr="00AC216C">
              <w:t>, outlining how the requirements of the “</w:t>
            </w:r>
            <w:r>
              <w:t>defence plan”, as provided for</w:t>
            </w:r>
            <w:r w:rsidRPr="00AC216C">
              <w:t xml:space="preserve"> </w:t>
            </w:r>
            <w:r w:rsidRPr="00875C87">
              <w:t xml:space="preserve">by </w:t>
            </w:r>
            <w:r w:rsidRPr="00875C87">
              <w:rPr>
                <w:b/>
              </w:rPr>
              <w:t>Retained EU Law</w:t>
            </w:r>
            <w:r w:rsidRPr="00875C87">
              <w:t xml:space="preserve"> (Commission Regulation (EU) 2017/2196), has been implemented within the </w:t>
            </w:r>
            <w:r w:rsidRPr="00875C87">
              <w:rPr>
                <w:b/>
              </w:rPr>
              <w:t xml:space="preserve">GB Synchronous </w:t>
            </w:r>
            <w:r w:rsidRPr="00AC216C">
              <w:rPr>
                <w:b/>
              </w:rPr>
              <w:t>Area</w:t>
            </w:r>
            <w:r>
              <w:t>.</w:t>
            </w:r>
          </w:p>
        </w:tc>
      </w:tr>
      <w:tr w:rsidR="00EB1E5D" w:rsidRPr="007E0B31" w14:paraId="4B0C4096" w14:textId="77777777" w:rsidTr="490DE6A8">
        <w:trPr>
          <w:cantSplit/>
        </w:trPr>
        <w:tc>
          <w:tcPr>
            <w:tcW w:w="2884" w:type="dxa"/>
          </w:tcPr>
          <w:p w14:paraId="2A1B9103" w14:textId="77777777" w:rsidR="00EB1E5D" w:rsidRPr="007E0B31" w:rsidRDefault="00EB1E5D" w:rsidP="00EB1E5D">
            <w:pPr>
              <w:pStyle w:val="Arial11Bold"/>
              <w:rPr>
                <w:rFonts w:cs="Arial"/>
              </w:rPr>
            </w:pPr>
            <w:r w:rsidRPr="007E0B31">
              <w:rPr>
                <w:rFonts w:cs="Arial"/>
              </w:rPr>
              <w:t xml:space="preserve">System Fault Dependability Index </w:t>
            </w:r>
            <w:r w:rsidRPr="007E0B31">
              <w:rPr>
                <w:rFonts w:cs="Arial"/>
                <w:b w:val="0"/>
              </w:rPr>
              <w:t>or</w:t>
            </w:r>
            <w:r w:rsidRPr="007E0B31">
              <w:rPr>
                <w:rFonts w:cs="Arial"/>
              </w:rPr>
              <w:t xml:space="preserve"> </w:t>
            </w:r>
            <w:proofErr w:type="spellStart"/>
            <w:r w:rsidRPr="007E0B31">
              <w:rPr>
                <w:rFonts w:cs="Arial"/>
              </w:rPr>
              <w:t>Dp</w:t>
            </w:r>
            <w:proofErr w:type="spellEnd"/>
          </w:p>
        </w:tc>
        <w:tc>
          <w:tcPr>
            <w:tcW w:w="6634" w:type="dxa"/>
          </w:tcPr>
          <w:p w14:paraId="7E96E6BE" w14:textId="77777777" w:rsidR="00EB1E5D" w:rsidRPr="007E0B31" w:rsidRDefault="00EB1E5D" w:rsidP="00EB1E5D">
            <w:pPr>
              <w:pStyle w:val="TableArial11"/>
              <w:rPr>
                <w:rFonts w:cs="Arial"/>
              </w:rPr>
            </w:pPr>
            <w:r w:rsidRPr="007E0B31">
              <w:rPr>
                <w:rFonts w:cs="Arial"/>
              </w:rPr>
              <w:t xml:space="preserve">A measure of the ability of </w:t>
            </w:r>
            <w:r w:rsidRPr="007E0B31">
              <w:rPr>
                <w:rFonts w:cs="Arial"/>
                <w:b/>
              </w:rPr>
              <w:t>Protection</w:t>
            </w:r>
            <w:r w:rsidRPr="007E0B31">
              <w:rPr>
                <w:rFonts w:cs="Arial"/>
              </w:rPr>
              <w:t xml:space="preserve"> to initiate successful tripping of circuit-breakers which are associated with a faulty item of </w:t>
            </w:r>
            <w:r w:rsidRPr="007E0B31">
              <w:rPr>
                <w:rFonts w:cs="Arial"/>
                <w:b/>
              </w:rPr>
              <w:t>Apparatus</w:t>
            </w:r>
            <w:r w:rsidRPr="007E0B31">
              <w:rPr>
                <w:rFonts w:cs="Arial"/>
              </w:rPr>
              <w:t>. It is calculated using the formula:</w:t>
            </w:r>
          </w:p>
          <w:p w14:paraId="7E1F123D" w14:textId="77777777" w:rsidR="00EB1E5D" w:rsidRPr="007E0B31" w:rsidRDefault="00EB1E5D" w:rsidP="00EB1E5D">
            <w:pPr>
              <w:pStyle w:val="TableArial11"/>
              <w:rPr>
                <w:rFonts w:cs="Arial"/>
              </w:rPr>
            </w:pPr>
            <w:proofErr w:type="spellStart"/>
            <w:r w:rsidRPr="007E0B31">
              <w:rPr>
                <w:rFonts w:cs="Arial"/>
                <w:b/>
              </w:rPr>
              <w:t>Dp</w:t>
            </w:r>
            <w:proofErr w:type="spellEnd"/>
            <w:r w:rsidRPr="007E0B31">
              <w:rPr>
                <w:rFonts w:cs="Arial"/>
              </w:rPr>
              <w:t xml:space="preserve"> = 1 – F</w:t>
            </w:r>
            <w:r w:rsidRPr="007E0B31">
              <w:rPr>
                <w:rFonts w:cs="Arial"/>
                <w:vertAlign w:val="subscript"/>
              </w:rPr>
              <w:t>1</w:t>
            </w:r>
            <w:r w:rsidRPr="007E0B31">
              <w:rPr>
                <w:rFonts w:cs="Arial"/>
              </w:rPr>
              <w:t>/A</w:t>
            </w:r>
          </w:p>
          <w:p w14:paraId="090B9AE3" w14:textId="77777777" w:rsidR="00EB1E5D" w:rsidRPr="007E0B31" w:rsidRDefault="00EB1E5D" w:rsidP="00EB1E5D">
            <w:pPr>
              <w:pStyle w:val="TableArial11"/>
              <w:rPr>
                <w:rFonts w:cs="Arial"/>
              </w:rPr>
            </w:pPr>
            <w:r w:rsidRPr="007E0B31">
              <w:rPr>
                <w:rFonts w:cs="Arial"/>
              </w:rPr>
              <w:t>Where:</w:t>
            </w:r>
          </w:p>
          <w:p w14:paraId="1D419929" w14:textId="77777777" w:rsidR="00EB1E5D" w:rsidRPr="007E0B31" w:rsidRDefault="00EB1E5D" w:rsidP="00EB1E5D">
            <w:pPr>
              <w:pStyle w:val="TableArial11"/>
              <w:ind w:left="732" w:hanging="480"/>
              <w:rPr>
                <w:rFonts w:cs="Arial"/>
              </w:rPr>
            </w:pPr>
            <w:r w:rsidRPr="007E0B31">
              <w:rPr>
                <w:rFonts w:cs="Arial"/>
              </w:rPr>
              <w:t xml:space="preserve">A = Total number of </w:t>
            </w:r>
            <w:r w:rsidRPr="007E0B31">
              <w:rPr>
                <w:rFonts w:cs="Arial"/>
                <w:b/>
              </w:rPr>
              <w:t xml:space="preserve">System </w:t>
            </w:r>
            <w:r w:rsidRPr="007E0B31">
              <w:rPr>
                <w:rFonts w:cs="Arial"/>
              </w:rPr>
              <w:t>faults</w:t>
            </w:r>
          </w:p>
          <w:p w14:paraId="789D7130" w14:textId="77777777" w:rsidR="00EB1E5D" w:rsidRPr="007E0B31" w:rsidRDefault="00EB1E5D" w:rsidP="00EB1E5D">
            <w:pPr>
              <w:pStyle w:val="TableArial11"/>
              <w:ind w:left="732" w:hanging="480"/>
              <w:rPr>
                <w:rFonts w:cs="Arial"/>
              </w:rPr>
            </w:pPr>
            <w:r w:rsidRPr="007E0B31">
              <w:rPr>
                <w:rFonts w:cs="Arial"/>
              </w:rPr>
              <w:t>F</w:t>
            </w:r>
            <w:r w:rsidRPr="007E0B31">
              <w:rPr>
                <w:rFonts w:cs="Arial"/>
                <w:vertAlign w:val="subscript"/>
              </w:rPr>
              <w:t>1</w:t>
            </w:r>
            <w:r w:rsidRPr="007E0B31">
              <w:rPr>
                <w:rFonts w:cs="Arial"/>
              </w:rPr>
              <w:t xml:space="preserve"> = Number of </w:t>
            </w:r>
            <w:r w:rsidRPr="007E0B31">
              <w:rPr>
                <w:rFonts w:cs="Arial"/>
                <w:b/>
              </w:rPr>
              <w:t>System</w:t>
            </w:r>
            <w:r w:rsidRPr="007E0B31">
              <w:rPr>
                <w:rFonts w:cs="Arial"/>
              </w:rPr>
              <w:t xml:space="preserve"> faults where there was a failure to trip a circuit-breaker.</w:t>
            </w:r>
          </w:p>
        </w:tc>
      </w:tr>
      <w:tr w:rsidR="00EB1E5D" w:rsidRPr="007E0B31" w14:paraId="4B14F526" w14:textId="77777777" w:rsidTr="001231D8">
        <w:trPr>
          <w:cantSplit/>
          <w:trHeight w:val="552"/>
        </w:trPr>
        <w:tc>
          <w:tcPr>
            <w:tcW w:w="2884" w:type="dxa"/>
          </w:tcPr>
          <w:p w14:paraId="3549E3D2" w14:textId="77777777" w:rsidR="00EB1E5D" w:rsidRPr="001231D8" w:rsidRDefault="00EB1E5D" w:rsidP="001231D8">
            <w:pPr>
              <w:rPr>
                <w:b/>
                <w:bCs/>
              </w:rPr>
            </w:pPr>
            <w:r w:rsidRPr="001231D8">
              <w:rPr>
                <w:b/>
                <w:bCs/>
              </w:rPr>
              <w:t>System Incidents Report</w:t>
            </w:r>
          </w:p>
        </w:tc>
        <w:tc>
          <w:tcPr>
            <w:tcW w:w="6634" w:type="dxa"/>
          </w:tcPr>
          <w:p w14:paraId="6EB5AF5A" w14:textId="77777777" w:rsidR="00EB1E5D" w:rsidRPr="001231D8" w:rsidRDefault="00EB1E5D" w:rsidP="001231D8">
            <w:r w:rsidRPr="001231D8">
              <w:t xml:space="preserve">A report submitted to the GCRP on a monthly basis, containing, but not limited to, a list of </w:t>
            </w:r>
            <w:r w:rsidRPr="001231D8">
              <w:rPr>
                <w:b/>
                <w:bCs/>
              </w:rPr>
              <w:t>Significant Events</w:t>
            </w:r>
            <w:r w:rsidRPr="001231D8">
              <w:t>, as detailed in OC3.4.1.</w:t>
            </w:r>
          </w:p>
        </w:tc>
      </w:tr>
      <w:tr w:rsidR="00EB1E5D" w:rsidRPr="007E0B31" w14:paraId="64E976F1" w14:textId="77777777" w:rsidTr="490DE6A8">
        <w:trPr>
          <w:cantSplit/>
        </w:trPr>
        <w:tc>
          <w:tcPr>
            <w:tcW w:w="2884" w:type="dxa"/>
          </w:tcPr>
          <w:p w14:paraId="3016A7F7" w14:textId="77777777" w:rsidR="00EB1E5D" w:rsidRPr="007E0B31" w:rsidRDefault="00EB1E5D" w:rsidP="00EB1E5D">
            <w:pPr>
              <w:pStyle w:val="Arial11Bold"/>
              <w:rPr>
                <w:rFonts w:cs="Arial"/>
              </w:rPr>
            </w:pPr>
            <w:r w:rsidRPr="007E0B31">
              <w:rPr>
                <w:rFonts w:cs="Arial"/>
              </w:rPr>
              <w:t>System Margin</w:t>
            </w:r>
          </w:p>
        </w:tc>
        <w:tc>
          <w:tcPr>
            <w:tcW w:w="6634" w:type="dxa"/>
          </w:tcPr>
          <w:p w14:paraId="703670AA" w14:textId="77777777" w:rsidR="00EB1E5D" w:rsidRPr="007E0B31" w:rsidRDefault="00EB1E5D" w:rsidP="00EB1E5D">
            <w:pPr>
              <w:pStyle w:val="TableArial11"/>
              <w:rPr>
                <w:rFonts w:cs="Arial"/>
              </w:rPr>
            </w:pPr>
            <w:r w:rsidRPr="007E0B31">
              <w:rPr>
                <w:rFonts w:cs="Arial"/>
              </w:rPr>
              <w:t xml:space="preserve">The margin in any period between </w:t>
            </w:r>
          </w:p>
          <w:p w14:paraId="738D23F7"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sum of Maximum Export Limits and </w:t>
            </w:r>
          </w:p>
          <w:p w14:paraId="08A99E77"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forecast </w:t>
            </w:r>
            <w:r w:rsidRPr="007E0B31">
              <w:rPr>
                <w:rFonts w:cs="Arial"/>
                <w:b/>
              </w:rPr>
              <w:t>Demand</w:t>
            </w:r>
            <w:r w:rsidRPr="007E0B31">
              <w:rPr>
                <w:rFonts w:cs="Arial"/>
              </w:rPr>
              <w:t xml:space="preserve"> and the </w:t>
            </w:r>
            <w:r w:rsidRPr="007E0B31">
              <w:rPr>
                <w:rFonts w:cs="Arial"/>
                <w:b/>
              </w:rPr>
              <w:t>Operating Margin</w:t>
            </w:r>
            <w:r w:rsidRPr="007E0B31">
              <w:rPr>
                <w:rFonts w:cs="Arial"/>
              </w:rPr>
              <w:t xml:space="preserve">, </w:t>
            </w:r>
          </w:p>
          <w:p w14:paraId="6E30E5B6" w14:textId="77777777" w:rsidR="00EB1E5D" w:rsidRPr="007E0B31" w:rsidRDefault="00EB1E5D" w:rsidP="00EB1E5D">
            <w:pPr>
              <w:pStyle w:val="TableArial11"/>
              <w:rPr>
                <w:rFonts w:cs="Arial"/>
                <w:b/>
              </w:rPr>
            </w:pPr>
            <w:r w:rsidRPr="007E0B31">
              <w:rPr>
                <w:rFonts w:cs="Arial"/>
              </w:rPr>
              <w:t>for that period.</w:t>
            </w:r>
          </w:p>
        </w:tc>
      </w:tr>
      <w:tr w:rsidR="00EB1E5D" w:rsidRPr="007E0B31" w14:paraId="3099E31F" w14:textId="77777777" w:rsidTr="490DE6A8">
        <w:trPr>
          <w:cantSplit/>
        </w:trPr>
        <w:tc>
          <w:tcPr>
            <w:tcW w:w="2884" w:type="dxa"/>
          </w:tcPr>
          <w:p w14:paraId="6B84F741" w14:textId="77777777" w:rsidR="00EB1E5D" w:rsidRPr="007E0B31" w:rsidRDefault="00EB1E5D" w:rsidP="00EB1E5D">
            <w:pPr>
              <w:pStyle w:val="Arial11Bold"/>
              <w:rPr>
                <w:rFonts w:cs="Arial"/>
              </w:rPr>
            </w:pPr>
            <w:r w:rsidRPr="007E0B31">
              <w:rPr>
                <w:rFonts w:cs="Arial"/>
              </w:rPr>
              <w:t xml:space="preserve">System Negative Reserve Active Power Margin </w:t>
            </w:r>
            <w:r w:rsidRPr="007E0B31">
              <w:rPr>
                <w:rFonts w:cs="Arial"/>
                <w:b w:val="0"/>
              </w:rPr>
              <w:t>or</w:t>
            </w:r>
            <w:r w:rsidRPr="007E0B31">
              <w:rPr>
                <w:rFonts w:cs="Arial"/>
              </w:rPr>
              <w:t xml:space="preserve"> System NRAPM</w:t>
            </w:r>
          </w:p>
        </w:tc>
        <w:tc>
          <w:tcPr>
            <w:tcW w:w="6634" w:type="dxa"/>
          </w:tcPr>
          <w:p w14:paraId="670E748B" w14:textId="77777777" w:rsidR="00EB1E5D" w:rsidRPr="007E0B31" w:rsidRDefault="00EB1E5D" w:rsidP="00EB1E5D">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the largest loss of </w:t>
            </w:r>
            <w:r w:rsidRPr="007E0B31">
              <w:rPr>
                <w:rFonts w:cs="Arial"/>
                <w:b/>
              </w:rPr>
              <w:t>Load</w:t>
            </w:r>
            <w:r w:rsidRPr="007E0B31">
              <w:rPr>
                <w:rFonts w:cs="Arial"/>
              </w:rPr>
              <w:t xml:space="preserve"> at any time.</w:t>
            </w:r>
          </w:p>
        </w:tc>
      </w:tr>
      <w:tr w:rsidR="00EB1E5D" w:rsidRPr="007E0B31" w14:paraId="3D29B4B3" w14:textId="77777777" w:rsidTr="490DE6A8">
        <w:trPr>
          <w:cantSplit/>
        </w:trPr>
        <w:tc>
          <w:tcPr>
            <w:tcW w:w="2884" w:type="dxa"/>
          </w:tcPr>
          <w:p w14:paraId="1AAAE1F3" w14:textId="77777777" w:rsidR="00EB1E5D" w:rsidRPr="007E0B31" w:rsidRDefault="00EB1E5D" w:rsidP="00EB1E5D">
            <w:pPr>
              <w:pStyle w:val="Arial11Bold"/>
              <w:rPr>
                <w:rFonts w:cs="Arial"/>
              </w:rPr>
            </w:pPr>
            <w:r w:rsidRPr="007E0B31">
              <w:rPr>
                <w:rFonts w:cs="Arial"/>
              </w:rPr>
              <w:t xml:space="preserve">System Operator - Transmission Owner Code </w:t>
            </w:r>
            <w:r w:rsidRPr="007E0B31">
              <w:rPr>
                <w:rFonts w:cs="Arial"/>
                <w:b w:val="0"/>
              </w:rPr>
              <w:t>or</w:t>
            </w:r>
            <w:r w:rsidRPr="007E0B31">
              <w:rPr>
                <w:rFonts w:cs="Arial"/>
              </w:rPr>
              <w:t xml:space="preserve"> STC</w:t>
            </w:r>
          </w:p>
        </w:tc>
        <w:tc>
          <w:tcPr>
            <w:tcW w:w="6634" w:type="dxa"/>
          </w:tcPr>
          <w:p w14:paraId="28AAD7E8" w14:textId="711D3105" w:rsidR="00EB1E5D" w:rsidRPr="007E0B31" w:rsidRDefault="00EB1E5D" w:rsidP="00EB1E5D">
            <w:pPr>
              <w:pStyle w:val="TableArial11"/>
              <w:rPr>
                <w:rFonts w:cs="Arial"/>
              </w:rPr>
            </w:pPr>
            <w:r w:rsidRPr="007E0B31">
              <w:rPr>
                <w:rFonts w:cs="Arial"/>
              </w:rPr>
              <w:t xml:space="preserve">Has the meaning set out in </w:t>
            </w:r>
            <w:r>
              <w:rPr>
                <w:rFonts w:cs="Arial"/>
                <w:b/>
              </w:rPr>
              <w:t>The Company</w:t>
            </w:r>
            <w:r w:rsidRPr="007E0B31">
              <w:rPr>
                <w:rFonts w:cs="Arial"/>
                <w:b/>
              </w:rPr>
              <w:t>’s</w:t>
            </w:r>
            <w:r w:rsidRPr="007E0B31">
              <w:rPr>
                <w:rFonts w:cs="Arial"/>
              </w:rPr>
              <w:t xml:space="preserve"> </w:t>
            </w:r>
            <w:r w:rsidRPr="007E0B31">
              <w:rPr>
                <w:rFonts w:cs="Arial"/>
                <w:b/>
              </w:rPr>
              <w:t>Transmission</w:t>
            </w:r>
            <w:r w:rsidRPr="007E0B31">
              <w:rPr>
                <w:rFonts w:cs="Arial"/>
              </w:rPr>
              <w:t xml:space="preserve"> </w:t>
            </w:r>
            <w:r w:rsidRPr="007E0B31">
              <w:rPr>
                <w:rFonts w:cs="Arial"/>
                <w:b/>
              </w:rPr>
              <w:t>Licence</w:t>
            </w:r>
          </w:p>
        </w:tc>
      </w:tr>
      <w:tr w:rsidR="0093310B" w:rsidRPr="007E0B31" w14:paraId="2E61AADE" w14:textId="77777777" w:rsidTr="490DE6A8">
        <w:trPr>
          <w:cantSplit/>
        </w:trPr>
        <w:tc>
          <w:tcPr>
            <w:tcW w:w="2884" w:type="dxa"/>
          </w:tcPr>
          <w:p w14:paraId="7FAE100E" w14:textId="5C92C90A" w:rsidR="00EB1E5D" w:rsidRPr="00636020" w:rsidRDefault="00EB1E5D" w:rsidP="00EB1E5D">
            <w:pPr>
              <w:pStyle w:val="Arial11Bold"/>
              <w:rPr>
                <w:bCs/>
              </w:rPr>
            </w:pPr>
            <w:r>
              <w:rPr>
                <w:rFonts w:cs="Arial"/>
              </w:rPr>
              <w:t>System Restoration</w:t>
            </w:r>
          </w:p>
        </w:tc>
        <w:tc>
          <w:tcPr>
            <w:tcW w:w="6634" w:type="dxa"/>
          </w:tcPr>
          <w:p w14:paraId="53AAEE62" w14:textId="15529814" w:rsidR="00EB1E5D" w:rsidRPr="00E00BC7" w:rsidRDefault="00EB1E5D" w:rsidP="00EB1E5D">
            <w:pPr>
              <w:pStyle w:val="TableArial11"/>
            </w:pPr>
            <w:r w:rsidRPr="007E0B31">
              <w:rPr>
                <w:rFonts w:cs="Arial"/>
              </w:rPr>
              <w:t xml:space="preserve">The procedure necessary for a recovery from a </w:t>
            </w:r>
            <w:r w:rsidRPr="007E0B31">
              <w:rPr>
                <w:rFonts w:cs="Arial"/>
                <w:b/>
              </w:rPr>
              <w:t>Total Shutdown</w:t>
            </w:r>
            <w:r w:rsidRPr="007E0B31">
              <w:rPr>
                <w:rFonts w:cs="Arial"/>
              </w:rPr>
              <w:t xml:space="preserve"> or </w:t>
            </w:r>
            <w:r w:rsidRPr="007E0B31">
              <w:rPr>
                <w:rFonts w:cs="Arial"/>
                <w:b/>
              </w:rPr>
              <w:t>Partial Shutdown</w:t>
            </w:r>
            <w:r w:rsidRPr="007E0B31">
              <w:rPr>
                <w:rFonts w:cs="Arial"/>
              </w:rPr>
              <w:t>.</w:t>
            </w:r>
          </w:p>
        </w:tc>
      </w:tr>
      <w:tr w:rsidR="0093310B" w:rsidRPr="007E0B31" w14:paraId="2CF3A043" w14:textId="77777777" w:rsidTr="490DE6A8">
        <w:trPr>
          <w:cantSplit/>
        </w:trPr>
        <w:tc>
          <w:tcPr>
            <w:tcW w:w="2884" w:type="dxa"/>
          </w:tcPr>
          <w:p w14:paraId="0120BCB8" w14:textId="3A83B8E2" w:rsidR="00EB1E5D" w:rsidRDefault="00EB1E5D" w:rsidP="00EB1E5D">
            <w:pPr>
              <w:pStyle w:val="Arial11Bold"/>
              <w:rPr>
                <w:rFonts w:cs="Arial"/>
              </w:rPr>
            </w:pPr>
            <w:r>
              <w:rPr>
                <w:rFonts w:cs="Arial"/>
              </w:rPr>
              <w:t>System Restoration Region</w:t>
            </w:r>
          </w:p>
        </w:tc>
        <w:tc>
          <w:tcPr>
            <w:tcW w:w="6634" w:type="dxa"/>
          </w:tcPr>
          <w:p w14:paraId="5FF483DB" w14:textId="1B238D87" w:rsidR="00EB1E5D" w:rsidRPr="007E0B31" w:rsidRDefault="00EB1E5D" w:rsidP="00EB1E5D">
            <w:pPr>
              <w:pStyle w:val="TableArial11"/>
              <w:rPr>
                <w:rFonts w:cs="Arial"/>
              </w:rPr>
            </w:pPr>
            <w:r>
              <w:rPr>
                <w:rFonts w:cs="Arial"/>
              </w:rPr>
              <w:t xml:space="preserve">Those regions of the </w:t>
            </w:r>
            <w:r w:rsidRPr="00313CFB">
              <w:rPr>
                <w:rFonts w:cs="Arial"/>
                <w:b/>
                <w:bCs/>
              </w:rPr>
              <w:t>Total System</w:t>
            </w:r>
            <w:r>
              <w:rPr>
                <w:rFonts w:cs="Arial"/>
              </w:rPr>
              <w:t xml:space="preserve"> as defined in Appendix 1 of OC9.</w:t>
            </w:r>
          </w:p>
        </w:tc>
      </w:tr>
      <w:tr w:rsidR="00EB1E5D" w:rsidRPr="007E0B31" w14:paraId="3847C81E" w14:textId="77777777" w:rsidTr="490DE6A8">
        <w:trPr>
          <w:cantSplit/>
        </w:trPr>
        <w:tc>
          <w:tcPr>
            <w:tcW w:w="2884" w:type="dxa"/>
          </w:tcPr>
          <w:p w14:paraId="7FC4DAB5" w14:textId="7005E6F4" w:rsidR="00EB1E5D" w:rsidRPr="007E0B31" w:rsidRDefault="00EB1E5D" w:rsidP="00EB1E5D">
            <w:pPr>
              <w:pStyle w:val="Arial11Bold"/>
              <w:rPr>
                <w:rFonts w:cs="Arial"/>
              </w:rPr>
            </w:pPr>
            <w:r w:rsidRPr="00636020">
              <w:rPr>
                <w:bCs/>
              </w:rPr>
              <w:lastRenderedPageBreak/>
              <w:t>System Restoration Plan</w:t>
            </w:r>
          </w:p>
        </w:tc>
        <w:tc>
          <w:tcPr>
            <w:tcW w:w="6634" w:type="dxa"/>
          </w:tcPr>
          <w:p w14:paraId="3E074751" w14:textId="0B79F36A" w:rsidR="00EB1E5D" w:rsidRPr="007E0B31" w:rsidRDefault="00EB1E5D" w:rsidP="00EB1E5D">
            <w:pPr>
              <w:pStyle w:val="TableArial11"/>
              <w:rPr>
                <w:rFonts w:cs="Arial"/>
              </w:rPr>
            </w:pPr>
            <w:r w:rsidRPr="00E00BC7">
              <w:t xml:space="preserve">A document prepared by </w:t>
            </w:r>
            <w:r w:rsidRPr="00B915FF">
              <w:rPr>
                <w:b/>
              </w:rPr>
              <w:t>The Company</w:t>
            </w:r>
            <w:r w:rsidRPr="00B915FF">
              <w:t>, as</w:t>
            </w:r>
            <w:r w:rsidRPr="00E00BC7">
              <w:rPr>
                <w:b/>
              </w:rPr>
              <w:t xml:space="preserve"> </w:t>
            </w:r>
            <w:r w:rsidRPr="00B915FF">
              <w:t>published on its</w:t>
            </w:r>
            <w:r w:rsidRPr="00E00BC7">
              <w:rPr>
                <w:b/>
              </w:rPr>
              <w:t xml:space="preserve"> Website</w:t>
            </w:r>
            <w:r w:rsidRPr="00B915FF">
              <w:t>,</w:t>
            </w:r>
            <w:r w:rsidRPr="00E00BC7">
              <w:t xml:space="preserve"> outlining how the requirements of the “restoration plan”</w:t>
            </w:r>
            <w:r>
              <w:t>,</w:t>
            </w:r>
            <w:r w:rsidRPr="00E00BC7">
              <w:t xml:space="preserve"> as defined in </w:t>
            </w:r>
            <w:r w:rsidRPr="00E77BDF">
              <w:rPr>
                <w:b/>
              </w:rPr>
              <w:t xml:space="preserve">Retained EU Law </w:t>
            </w:r>
            <w:r w:rsidRPr="00E77BDF">
              <w:t>(Commission Regulation (EU) 2017/2196),</w:t>
            </w:r>
            <w:r w:rsidRPr="00E77BDF">
              <w:rPr>
                <w:sz w:val="24"/>
              </w:rPr>
              <w:t xml:space="preserve"> </w:t>
            </w:r>
            <w:r>
              <w:t xml:space="preserve">has been implemented within the </w:t>
            </w:r>
            <w:r w:rsidRPr="00B915FF">
              <w:rPr>
                <w:b/>
              </w:rPr>
              <w:t>GB Synchronous Area</w:t>
            </w:r>
            <w:r>
              <w:t>.</w:t>
            </w:r>
          </w:p>
        </w:tc>
      </w:tr>
      <w:tr w:rsidR="00EB1E5D" w:rsidRPr="007E0B31" w14:paraId="6694953E" w14:textId="77777777" w:rsidTr="490DE6A8">
        <w:trPr>
          <w:cantSplit/>
        </w:trPr>
        <w:tc>
          <w:tcPr>
            <w:tcW w:w="2884" w:type="dxa"/>
          </w:tcPr>
          <w:p w14:paraId="04061391" w14:textId="77777777" w:rsidR="00EB1E5D" w:rsidRPr="007E0B31" w:rsidRDefault="00EB1E5D" w:rsidP="00EB1E5D">
            <w:pPr>
              <w:pStyle w:val="Arial11Bold"/>
              <w:rPr>
                <w:rFonts w:cs="Arial"/>
              </w:rPr>
            </w:pPr>
            <w:r w:rsidRPr="007E0B31">
              <w:rPr>
                <w:rFonts w:cs="Arial"/>
              </w:rPr>
              <w:t>System Telephony</w:t>
            </w:r>
          </w:p>
        </w:tc>
        <w:tc>
          <w:tcPr>
            <w:tcW w:w="6634" w:type="dxa"/>
          </w:tcPr>
          <w:p w14:paraId="782961A9" w14:textId="0DAB7FEF" w:rsidR="00EB1E5D" w:rsidRPr="007E0B31" w:rsidRDefault="00EB1E5D" w:rsidP="00EB1E5D">
            <w:pPr>
              <w:pStyle w:val="TableArial11"/>
              <w:rPr>
                <w:rFonts w:cs="Arial"/>
              </w:rPr>
            </w:pPr>
            <w:r w:rsidRPr="007E0B31">
              <w:rPr>
                <w:rFonts w:cs="Arial"/>
              </w:rPr>
              <w:t xml:space="preserve">An alternative method by which a </w:t>
            </w:r>
            <w:r w:rsidRPr="007E0B31">
              <w:rPr>
                <w:rFonts w:cs="Arial"/>
                <w:b/>
              </w:rPr>
              <w:t>User’s Responsible Engineer/Operator</w:t>
            </w:r>
            <w:r w:rsidRPr="009B1D91">
              <w:rPr>
                <w:rFonts w:cs="Arial"/>
                <w:bCs/>
              </w:rPr>
              <w:t xml:space="preserve">, </w:t>
            </w:r>
            <w:r w:rsidRPr="00641A52">
              <w:t xml:space="preserve">the </w:t>
            </w:r>
            <w:r w:rsidRPr="002A73E9">
              <w:rPr>
                <w:rFonts w:cs="Arial"/>
                <w:bCs/>
              </w:rPr>
              <w:t>r</w:t>
            </w:r>
            <w:r w:rsidRPr="002A73E9">
              <w:t>elevant</w:t>
            </w:r>
            <w:r w:rsidRPr="00641A52">
              <w:rPr>
                <w:b/>
              </w:rPr>
              <w:t xml:space="preserve"> Transmission Licensees’ Control </w:t>
            </w:r>
            <w:proofErr w:type="spellStart"/>
            <w:r w:rsidRPr="00641A52">
              <w:rPr>
                <w:b/>
              </w:rPr>
              <w:t>Eng</w:t>
            </w:r>
            <w:r w:rsidRPr="002A73E9">
              <w:rPr>
                <w:rFonts w:cs="Arial"/>
                <w:b/>
              </w:rPr>
              <w:t>e</w:t>
            </w:r>
            <w:r w:rsidRPr="00641A52">
              <w:rPr>
                <w:b/>
              </w:rPr>
              <w:t>ineers</w:t>
            </w:r>
            <w:proofErr w:type="spellEnd"/>
            <w:r w:rsidRPr="00641A52">
              <w:rPr>
                <w:rFonts w:cs="Arial"/>
              </w:rPr>
              <w:t xml:space="preserve"> and </w:t>
            </w:r>
            <w:r w:rsidRPr="00641A52">
              <w:rPr>
                <w:rFonts w:cs="Arial"/>
                <w:b/>
              </w:rPr>
              <w:t>The</w:t>
            </w:r>
            <w:r>
              <w:rPr>
                <w:rFonts w:cs="Arial"/>
                <w:b/>
              </w:rPr>
              <w:t xml:space="preserve"> Company’s</w:t>
            </w:r>
            <w:r w:rsidRPr="007E0B31">
              <w:rPr>
                <w:rFonts w:cs="Arial"/>
                <w:b/>
              </w:rPr>
              <w:t xml:space="preserve"> Control Engineer(s)</w:t>
            </w:r>
            <w:r w:rsidRPr="007E0B31">
              <w:rPr>
                <w:rFonts w:cs="Arial"/>
              </w:rPr>
              <w:t xml:space="preserve"> speak to one and another for the purposes of control of the </w:t>
            </w:r>
            <w:r w:rsidRPr="007E0B31">
              <w:rPr>
                <w:rFonts w:cs="Arial"/>
                <w:b/>
              </w:rPr>
              <w:t>Total System</w:t>
            </w:r>
            <w:r w:rsidRPr="007E0B31">
              <w:rPr>
                <w:rFonts w:cs="Arial"/>
              </w:rPr>
              <w:t xml:space="preserve"> in both normal </w:t>
            </w:r>
            <w:r w:rsidR="00827D48" w:rsidRPr="007E0B31">
              <w:rPr>
                <w:rFonts w:cs="Arial"/>
              </w:rPr>
              <w:t>operating conditions</w:t>
            </w:r>
            <w:r>
              <w:rPr>
                <w:rFonts w:cs="Arial"/>
              </w:rPr>
              <w:t xml:space="preserve"> and </w:t>
            </w:r>
            <w:r w:rsidR="00827D48" w:rsidRPr="007E0B31">
              <w:rPr>
                <w:rFonts w:cs="Arial"/>
              </w:rPr>
              <w:t xml:space="preserve">where practicable, </w:t>
            </w:r>
            <w:r w:rsidRPr="007E0B31">
              <w:rPr>
                <w:rFonts w:cs="Arial"/>
              </w:rPr>
              <w:t>emergency operating conditions.</w:t>
            </w:r>
          </w:p>
        </w:tc>
      </w:tr>
      <w:tr w:rsidR="00EB1E5D" w:rsidRPr="007E0B31" w14:paraId="7CE86D0C" w14:textId="77777777" w:rsidTr="490DE6A8">
        <w:trPr>
          <w:cantSplit/>
        </w:trPr>
        <w:tc>
          <w:tcPr>
            <w:tcW w:w="2884" w:type="dxa"/>
          </w:tcPr>
          <w:p w14:paraId="6D2E474F" w14:textId="77777777" w:rsidR="00EB1E5D" w:rsidRPr="007E0B31" w:rsidRDefault="00EB1E5D" w:rsidP="00EB1E5D">
            <w:pPr>
              <w:pStyle w:val="Arial11Bold"/>
              <w:rPr>
                <w:rFonts w:cs="Arial"/>
              </w:rPr>
            </w:pPr>
            <w:r w:rsidRPr="007E0B31">
              <w:rPr>
                <w:rFonts w:cs="Arial"/>
              </w:rPr>
              <w:t>System Tests</w:t>
            </w:r>
          </w:p>
        </w:tc>
        <w:tc>
          <w:tcPr>
            <w:tcW w:w="6634" w:type="dxa"/>
          </w:tcPr>
          <w:p w14:paraId="23728F19" w14:textId="77777777" w:rsidR="00EB1E5D" w:rsidRPr="007E0B31" w:rsidRDefault="00EB1E5D" w:rsidP="00EB1E5D">
            <w:pPr>
              <w:pStyle w:val="TableArial11"/>
              <w:rPr>
                <w:rFonts w:cs="Arial"/>
              </w:rPr>
            </w:pPr>
            <w:r w:rsidRPr="007E0B31">
              <w:rPr>
                <w:rFonts w:cs="Arial"/>
              </w:rPr>
              <w:t xml:space="preserve">Tests which involve simulating conditions, or the controlled application of irregular, unusual or extreme conditions, on the </w:t>
            </w:r>
            <w:r w:rsidRPr="007E0B31">
              <w:rPr>
                <w:rFonts w:cs="Arial"/>
                <w:b/>
              </w:rPr>
              <w:t>Total System</w:t>
            </w:r>
            <w:r w:rsidRPr="007E0B31">
              <w:rPr>
                <w:rFonts w:cs="Arial"/>
              </w:rPr>
              <w:t xml:space="preserve">, or any part of the </w:t>
            </w:r>
            <w:r w:rsidRPr="007E0B31">
              <w:rPr>
                <w:rFonts w:cs="Arial"/>
                <w:b/>
              </w:rPr>
              <w:t>Total System</w:t>
            </w:r>
            <w:r w:rsidRPr="007E0B31">
              <w:rPr>
                <w:rFonts w:cs="Arial"/>
              </w:rPr>
              <w:t>, but which do not include commissioning or recommissioning tests or any other tests of a minor nature.</w:t>
            </w:r>
          </w:p>
        </w:tc>
      </w:tr>
      <w:tr w:rsidR="00EB1E5D" w:rsidRPr="007E0B31" w14:paraId="08C1037D" w14:textId="77777777" w:rsidTr="490DE6A8">
        <w:trPr>
          <w:cantSplit/>
        </w:trPr>
        <w:tc>
          <w:tcPr>
            <w:tcW w:w="2884" w:type="dxa"/>
          </w:tcPr>
          <w:p w14:paraId="7BAC63AF" w14:textId="77777777" w:rsidR="00EB1E5D" w:rsidRPr="007E0B31" w:rsidRDefault="00EB1E5D" w:rsidP="00EB1E5D">
            <w:pPr>
              <w:pStyle w:val="Arial11Bold"/>
              <w:rPr>
                <w:rFonts w:cs="Arial"/>
              </w:rPr>
            </w:pPr>
            <w:r w:rsidRPr="007E0B31">
              <w:rPr>
                <w:rFonts w:cs="Arial"/>
              </w:rPr>
              <w:t xml:space="preserve">System to Demand </w:t>
            </w:r>
            <w:proofErr w:type="spellStart"/>
            <w:r w:rsidRPr="007E0B31">
              <w:rPr>
                <w:rFonts w:cs="Arial"/>
              </w:rPr>
              <w:t>Intertrip</w:t>
            </w:r>
            <w:proofErr w:type="spellEnd"/>
            <w:r w:rsidRPr="007E0B31">
              <w:rPr>
                <w:rFonts w:cs="Arial"/>
              </w:rPr>
              <w:t xml:space="preserve"> Scheme</w:t>
            </w:r>
          </w:p>
        </w:tc>
        <w:tc>
          <w:tcPr>
            <w:tcW w:w="6634" w:type="dxa"/>
          </w:tcPr>
          <w:p w14:paraId="1F793A5F" w14:textId="77777777" w:rsidR="00EB1E5D" w:rsidRPr="007E0B31" w:rsidRDefault="00EB1E5D" w:rsidP="00EB1E5D">
            <w:pPr>
              <w:pStyle w:val="TableArial11"/>
              <w:rPr>
                <w:rFonts w:cs="Arial"/>
              </w:rPr>
            </w:pPr>
            <w:r w:rsidRPr="007E0B31">
              <w:rPr>
                <w:rFonts w:cs="Arial"/>
              </w:rPr>
              <w:t xml:space="preserve">An </w:t>
            </w:r>
            <w:proofErr w:type="spellStart"/>
            <w:r w:rsidRPr="007E0B31">
              <w:rPr>
                <w:rFonts w:cs="Arial"/>
              </w:rPr>
              <w:t>intertrip</w:t>
            </w:r>
            <w:proofErr w:type="spellEnd"/>
            <w:r w:rsidRPr="007E0B31">
              <w:rPr>
                <w:rFonts w:cs="Arial"/>
              </w:rPr>
              <w:t xml:space="preserve"> scheme which disconnects </w:t>
            </w:r>
            <w:r w:rsidRPr="007E0B31">
              <w:rPr>
                <w:rFonts w:cs="Arial"/>
                <w:b/>
              </w:rPr>
              <w:t>Demand</w:t>
            </w:r>
            <w:r w:rsidRPr="007E0B31">
              <w:rPr>
                <w:rFonts w:cs="Arial"/>
              </w:rPr>
              <w:t xml:space="preserve"> when a </w:t>
            </w:r>
            <w:r w:rsidRPr="007E0B31">
              <w:rPr>
                <w:rFonts w:cs="Arial"/>
                <w:b/>
              </w:rPr>
              <w:t>System</w:t>
            </w:r>
            <w:r w:rsidRPr="007E0B31">
              <w:rPr>
                <w:rFonts w:cs="Arial"/>
              </w:rPr>
              <w:t xml:space="preserve"> fault has arisen to prevent abnormal conditions occurring on the </w:t>
            </w:r>
            <w:r w:rsidRPr="007E0B31">
              <w:rPr>
                <w:rFonts w:cs="Arial"/>
                <w:b/>
              </w:rPr>
              <w:t>System</w:t>
            </w:r>
            <w:r w:rsidRPr="007E0B31">
              <w:rPr>
                <w:rFonts w:cs="Arial"/>
              </w:rPr>
              <w:t>.</w:t>
            </w:r>
          </w:p>
        </w:tc>
      </w:tr>
      <w:tr w:rsidR="00EB1E5D" w:rsidRPr="007E0B31" w14:paraId="0CFD31AD" w14:textId="77777777" w:rsidTr="490DE6A8">
        <w:trPr>
          <w:cantSplit/>
        </w:trPr>
        <w:tc>
          <w:tcPr>
            <w:tcW w:w="2884" w:type="dxa"/>
          </w:tcPr>
          <w:p w14:paraId="6FAF95FE" w14:textId="77777777" w:rsidR="00EB1E5D" w:rsidRPr="007E0B31" w:rsidRDefault="00EB1E5D" w:rsidP="00EB1E5D">
            <w:pPr>
              <w:pStyle w:val="Arial11Bold"/>
              <w:rPr>
                <w:rFonts w:cs="Arial"/>
              </w:rPr>
            </w:pPr>
            <w:r w:rsidRPr="007E0B31">
              <w:rPr>
                <w:rFonts w:cs="Arial"/>
              </w:rPr>
              <w:t xml:space="preserve">System to Generator Operational </w:t>
            </w:r>
            <w:proofErr w:type="spellStart"/>
            <w:r w:rsidRPr="007E0B31">
              <w:rPr>
                <w:rFonts w:cs="Arial"/>
              </w:rPr>
              <w:t>Intertripping</w:t>
            </w:r>
            <w:proofErr w:type="spellEnd"/>
          </w:p>
        </w:tc>
        <w:tc>
          <w:tcPr>
            <w:tcW w:w="6634" w:type="dxa"/>
          </w:tcPr>
          <w:p w14:paraId="3E1A2B55" w14:textId="61971953" w:rsidR="00EB1E5D" w:rsidRPr="007E0B31" w:rsidRDefault="00EB1E5D" w:rsidP="00EB1E5D">
            <w:pPr>
              <w:pStyle w:val="TableArial11"/>
              <w:rPr>
                <w:rFonts w:cs="Arial"/>
              </w:rPr>
            </w:pPr>
            <w:bookmarkStart w:id="56" w:name="_DV_C153"/>
            <w:r w:rsidRPr="007E0B31">
              <w:rPr>
                <w:rFonts w:cs="Arial"/>
              </w:rPr>
              <w:t xml:space="preserve">A </w:t>
            </w:r>
            <w:r w:rsidRPr="007E0B31">
              <w:rPr>
                <w:rFonts w:cs="Arial"/>
                <w:b/>
              </w:rPr>
              <w:t>Balancing Service</w:t>
            </w:r>
            <w:r w:rsidRPr="007E0B31">
              <w:rPr>
                <w:rFonts w:cs="Arial"/>
              </w:rPr>
              <w:t xml:space="preserve"> involving the initiation by a </w:t>
            </w:r>
            <w:r w:rsidRPr="007E0B31">
              <w:rPr>
                <w:rFonts w:cs="Arial"/>
                <w:b/>
              </w:rPr>
              <w:t>System to Generator</w:t>
            </w:r>
            <w:r w:rsidRPr="007E0B31">
              <w:rPr>
                <w:rFonts w:cs="Arial"/>
              </w:rPr>
              <w:t xml:space="preserve"> </w:t>
            </w:r>
            <w:r w:rsidRPr="007E0B31">
              <w:rPr>
                <w:rFonts w:cs="Arial"/>
                <w:b/>
              </w:rPr>
              <w:t xml:space="preserve">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of automatic tripping of the </w:t>
            </w:r>
            <w:r w:rsidRPr="007E0B31">
              <w:rPr>
                <w:rFonts w:cs="Arial"/>
                <w:b/>
              </w:rPr>
              <w:t>User’s</w:t>
            </w:r>
            <w:r w:rsidRPr="007E0B31">
              <w:rPr>
                <w:rFonts w:cs="Arial"/>
              </w:rPr>
              <w:t xml:space="preserve"> circuit breaker(s), or </w:t>
            </w:r>
            <w:r w:rsidRPr="007E0B31">
              <w:rPr>
                <w:rFonts w:cs="Arial"/>
                <w:b/>
              </w:rPr>
              <w:t>Relevant Transmission Licensee’s</w:t>
            </w:r>
            <w:r w:rsidRPr="007E0B31">
              <w:rPr>
                <w:rFonts w:cs="Arial"/>
              </w:rPr>
              <w:t xml:space="preserve"> circuit breaker(s) where agreed by </w:t>
            </w:r>
            <w:r>
              <w:rPr>
                <w:rFonts w:cs="Arial"/>
                <w:b/>
              </w:rPr>
              <w:t>The Company</w:t>
            </w:r>
            <w:r w:rsidRPr="007E0B31">
              <w:rPr>
                <w:rFonts w:cs="Arial"/>
              </w:rPr>
              <w:t xml:space="preserve">, the </w:t>
            </w:r>
            <w:r w:rsidRPr="007E0B31">
              <w:rPr>
                <w:rFonts w:cs="Arial"/>
                <w:b/>
              </w:rPr>
              <w:t>User</w:t>
            </w:r>
            <w:r w:rsidRPr="007E0B31">
              <w:rPr>
                <w:rFonts w:cs="Arial"/>
              </w:rPr>
              <w:t xml:space="preserve"> and the </w:t>
            </w:r>
            <w:r w:rsidRPr="007E0B31">
              <w:rPr>
                <w:rFonts w:cs="Arial"/>
                <w:b/>
              </w:rPr>
              <w:t>Relevant Transmission Licensee</w:t>
            </w:r>
            <w:r w:rsidRPr="007E0B31">
              <w:rPr>
                <w:rFonts w:cs="Arial"/>
              </w:rPr>
              <w:t xml:space="preserve">, resulting in the tripping of </w:t>
            </w:r>
            <w:r w:rsidRPr="007E0B31">
              <w:rPr>
                <w:rFonts w:cs="Arial"/>
                <w:b/>
              </w:rPr>
              <w:t>BM Unit(s)</w:t>
            </w:r>
            <w:r w:rsidRPr="007E0B31">
              <w:rPr>
                <w:rFonts w:cs="Arial"/>
              </w:rPr>
              <w:t xml:space="preserve"> or (where relevant) </w:t>
            </w:r>
            <w:r w:rsidRPr="007E0B31">
              <w:rPr>
                <w:rFonts w:cs="Arial"/>
                <w:b/>
              </w:rPr>
              <w:t>Generating Unit(s)</w:t>
            </w:r>
            <w:r w:rsidRPr="007E0B31">
              <w:rPr>
                <w:rFonts w:cs="Arial"/>
              </w:rPr>
              <w:t xml:space="preserve"> comprised in a </w:t>
            </w:r>
            <w:r w:rsidRPr="007E0B31">
              <w:rPr>
                <w:rFonts w:cs="Arial"/>
                <w:b/>
              </w:rPr>
              <w:t>BM Unit</w:t>
            </w:r>
            <w:r w:rsidRPr="007E0B31">
              <w:rPr>
                <w:rFonts w:cs="Arial"/>
              </w:rPr>
              <w:t xml:space="preserve">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w:t>
            </w:r>
            <w:bookmarkEnd w:id="56"/>
            <w:r w:rsidRPr="007E0B31">
              <w:rPr>
                <w:rFonts w:cs="Arial"/>
              </w:rPr>
              <w:t>.</w:t>
            </w:r>
          </w:p>
        </w:tc>
      </w:tr>
      <w:tr w:rsidR="00EB1E5D" w:rsidRPr="007E0B31" w14:paraId="1DA61D3F" w14:textId="77777777" w:rsidTr="490DE6A8">
        <w:trPr>
          <w:cantSplit/>
        </w:trPr>
        <w:tc>
          <w:tcPr>
            <w:tcW w:w="2884" w:type="dxa"/>
          </w:tcPr>
          <w:p w14:paraId="68676C7F" w14:textId="77777777" w:rsidR="00EB1E5D" w:rsidRPr="007E0B31" w:rsidRDefault="00EB1E5D" w:rsidP="00EB1E5D">
            <w:pPr>
              <w:pStyle w:val="Arial11Bold"/>
              <w:rPr>
                <w:rFonts w:cs="Arial"/>
              </w:rPr>
            </w:pPr>
            <w:r w:rsidRPr="007E0B31">
              <w:rPr>
                <w:rFonts w:cs="Arial"/>
              </w:rPr>
              <w:t xml:space="preserve">System to Generator Operational </w:t>
            </w:r>
            <w:proofErr w:type="spellStart"/>
            <w:r w:rsidRPr="007E0B31">
              <w:rPr>
                <w:rFonts w:cs="Arial"/>
              </w:rPr>
              <w:t>Intertripping</w:t>
            </w:r>
            <w:proofErr w:type="spellEnd"/>
            <w:r w:rsidRPr="007E0B31">
              <w:rPr>
                <w:rFonts w:cs="Arial"/>
              </w:rPr>
              <w:t xml:space="preserve"> Scheme</w:t>
            </w:r>
          </w:p>
        </w:tc>
        <w:tc>
          <w:tcPr>
            <w:tcW w:w="6634" w:type="dxa"/>
          </w:tcPr>
          <w:p w14:paraId="62BA3C3F" w14:textId="7BBA8F9D" w:rsidR="00EB1E5D" w:rsidRPr="007E0B31" w:rsidRDefault="00EB1E5D" w:rsidP="00EB1E5D">
            <w:pPr>
              <w:pStyle w:val="TableArial11"/>
              <w:rPr>
                <w:rFonts w:cs="Arial"/>
              </w:rPr>
            </w:pPr>
            <w:bookmarkStart w:id="57" w:name="_DV_C151"/>
            <w:r w:rsidRPr="007E0B31">
              <w:rPr>
                <w:rFonts w:cs="Arial"/>
              </w:rPr>
              <w:t xml:space="preserve">A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or </w:t>
            </w:r>
            <w:r w:rsidRPr="007E0B31">
              <w:rPr>
                <w:rFonts w:cs="Arial"/>
                <w:b/>
              </w:rPr>
              <w:t>System</w:t>
            </w:r>
            <w:r w:rsidRPr="007E0B31">
              <w:rPr>
                <w:rFonts w:cs="Arial"/>
              </w:rPr>
              <w:t xml:space="preserve"> to </w:t>
            </w:r>
            <w:r w:rsidRPr="007E0B31">
              <w:rPr>
                <w:rFonts w:cs="Arial"/>
                <w:b/>
              </w:rPr>
              <w:t>CCGT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Park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Generating Module</w:t>
            </w:r>
            <w:r w:rsidRPr="00A87826">
              <w:rPr>
                <w:b/>
              </w:rPr>
              <w:t xml:space="preserve"> </w:t>
            </w:r>
            <w:r>
              <w:t xml:space="preserve">or </w:t>
            </w:r>
            <w:r w:rsidRPr="00391E54">
              <w:rPr>
                <w:b/>
              </w:rPr>
              <w:t xml:space="preserve">System </w:t>
            </w:r>
            <w:r>
              <w:t xml:space="preserve">to </w:t>
            </w:r>
            <w:r w:rsidRPr="00391E54">
              <w:rPr>
                <w:b/>
              </w:rPr>
              <w:t>Electricity Storage Module</w:t>
            </w:r>
            <w:r w:rsidRPr="007E0B31">
              <w:rPr>
                <w:rFonts w:cs="Arial"/>
              </w:rPr>
              <w:t xml:space="preserve"> </w:t>
            </w:r>
            <w:proofErr w:type="spellStart"/>
            <w:r w:rsidRPr="007E0B31">
              <w:rPr>
                <w:rFonts w:cs="Arial"/>
                <w:b/>
              </w:rPr>
              <w:t>Intertripping</w:t>
            </w:r>
            <w:proofErr w:type="spellEnd"/>
            <w:r w:rsidRPr="007E0B31">
              <w:rPr>
                <w:rFonts w:cs="Arial"/>
                <w:b/>
              </w:rPr>
              <w:t xml:space="preserve"> Scheme</w:t>
            </w:r>
            <w:r w:rsidRPr="007E0B31">
              <w:rPr>
                <w:rFonts w:cs="Arial"/>
              </w:rPr>
              <w:t xml:space="preserve"> forming a condition of connection and specified in Appendix F3 of the relevant </w:t>
            </w:r>
            <w:r w:rsidRPr="007E0B31">
              <w:rPr>
                <w:rFonts w:cs="Arial"/>
                <w:b/>
              </w:rPr>
              <w:t>Bilateral Agreement</w:t>
            </w:r>
            <w:r w:rsidRPr="007E0B31">
              <w:rPr>
                <w:rFonts w:cs="Arial"/>
              </w:rPr>
              <w:t xml:space="preserve">, being either a </w:t>
            </w:r>
            <w:r w:rsidRPr="007E0B31">
              <w:rPr>
                <w:rFonts w:cs="Arial"/>
                <w:b/>
              </w:rPr>
              <w:t xml:space="preserve">Category 1 </w:t>
            </w:r>
            <w:proofErr w:type="spellStart"/>
            <w:r w:rsidRPr="007E0B31">
              <w:rPr>
                <w:rFonts w:cs="Arial"/>
                <w:b/>
              </w:rPr>
              <w:t>Intertripping</w:t>
            </w:r>
            <w:proofErr w:type="spellEnd"/>
            <w:r w:rsidRPr="007E0B31">
              <w:rPr>
                <w:rFonts w:cs="Arial"/>
                <w:b/>
              </w:rPr>
              <w:t xml:space="preserve"> Scheme</w:t>
            </w:r>
            <w:r w:rsidRPr="007E0B31">
              <w:rPr>
                <w:rFonts w:cs="Arial"/>
              </w:rPr>
              <w:t xml:space="preserve">, </w:t>
            </w:r>
            <w:r w:rsidRPr="007E0B31">
              <w:rPr>
                <w:rFonts w:cs="Arial"/>
                <w:b/>
              </w:rPr>
              <w:t xml:space="preserve">Category 2 </w:t>
            </w:r>
            <w:proofErr w:type="spellStart"/>
            <w:r w:rsidRPr="007E0B31">
              <w:rPr>
                <w:rFonts w:cs="Arial"/>
                <w:b/>
              </w:rPr>
              <w:t>Intertripping</w:t>
            </w:r>
            <w:proofErr w:type="spellEnd"/>
            <w:r w:rsidRPr="007E0B31">
              <w:rPr>
                <w:rFonts w:cs="Arial"/>
                <w:b/>
              </w:rPr>
              <w:t xml:space="preserve"> Scheme</w:t>
            </w:r>
            <w:r w:rsidRPr="007E0B31">
              <w:rPr>
                <w:rFonts w:cs="Arial"/>
              </w:rPr>
              <w:t xml:space="preserve">, </w:t>
            </w:r>
            <w:r w:rsidRPr="007E0B31">
              <w:rPr>
                <w:rFonts w:cs="Arial"/>
                <w:b/>
              </w:rPr>
              <w:t xml:space="preserve">Category 3 </w:t>
            </w:r>
            <w:proofErr w:type="spellStart"/>
            <w:r w:rsidRPr="007E0B31">
              <w:rPr>
                <w:rFonts w:cs="Arial"/>
                <w:b/>
              </w:rPr>
              <w:t>Intertripping</w:t>
            </w:r>
            <w:proofErr w:type="spellEnd"/>
            <w:r w:rsidRPr="007E0B31">
              <w:rPr>
                <w:rFonts w:cs="Arial"/>
                <w:b/>
              </w:rPr>
              <w:t xml:space="preserve"> Scheme</w:t>
            </w:r>
            <w:r w:rsidRPr="007E0B31">
              <w:rPr>
                <w:rFonts w:cs="Arial"/>
              </w:rPr>
              <w:t xml:space="preserve"> or C</w:t>
            </w:r>
            <w:r w:rsidRPr="007E0B31">
              <w:rPr>
                <w:rFonts w:cs="Arial"/>
                <w:b/>
              </w:rPr>
              <w:t xml:space="preserve">ategory 4 </w:t>
            </w:r>
            <w:proofErr w:type="spellStart"/>
            <w:r w:rsidRPr="007E0B31">
              <w:rPr>
                <w:rFonts w:cs="Arial"/>
                <w:b/>
              </w:rPr>
              <w:t>Intertripping</w:t>
            </w:r>
            <w:proofErr w:type="spellEnd"/>
            <w:r w:rsidRPr="007E0B31">
              <w:rPr>
                <w:rFonts w:cs="Arial"/>
                <w:b/>
              </w:rPr>
              <w:t xml:space="preserve"> Scheme</w:t>
            </w:r>
            <w:r w:rsidRPr="007E0B31">
              <w:rPr>
                <w:rFonts w:cs="Arial"/>
              </w:rPr>
              <w:t>.</w:t>
            </w:r>
            <w:bookmarkEnd w:id="57"/>
          </w:p>
        </w:tc>
      </w:tr>
      <w:tr w:rsidR="00EB1E5D" w:rsidRPr="007E0B31" w14:paraId="5E31ADD9" w14:textId="77777777" w:rsidTr="490DE6A8">
        <w:trPr>
          <w:cantSplit/>
        </w:trPr>
        <w:tc>
          <w:tcPr>
            <w:tcW w:w="2884" w:type="dxa"/>
          </w:tcPr>
          <w:p w14:paraId="0CFAE3A8" w14:textId="77777777" w:rsidR="00EB1E5D" w:rsidRPr="007E0B31" w:rsidRDefault="00EB1E5D" w:rsidP="00EB1E5D">
            <w:pPr>
              <w:pStyle w:val="Arial11Bold"/>
              <w:rPr>
                <w:rFonts w:cs="Arial"/>
              </w:rPr>
            </w:pPr>
            <w:r w:rsidRPr="0068623B">
              <w:rPr>
                <w:rFonts w:cs="Arial"/>
              </w:rPr>
              <w:t>Targe</w:t>
            </w:r>
            <w:r w:rsidRPr="00360F5B">
              <w:rPr>
                <w:rFonts w:cs="Arial"/>
              </w:rPr>
              <w:t>t Frequency</w:t>
            </w:r>
          </w:p>
        </w:tc>
        <w:tc>
          <w:tcPr>
            <w:tcW w:w="6634" w:type="dxa"/>
          </w:tcPr>
          <w:p w14:paraId="0FFC5410" w14:textId="4149A4DC" w:rsidR="00EB1E5D" w:rsidRPr="007E0B31" w:rsidRDefault="00EB1E5D" w:rsidP="00EB1E5D">
            <w:pPr>
              <w:pStyle w:val="TableArial11"/>
              <w:rPr>
                <w:rFonts w:cs="Arial"/>
              </w:rPr>
            </w:pPr>
            <w:r w:rsidRPr="007E0B31">
              <w:rPr>
                <w:rFonts w:cs="Arial"/>
              </w:rPr>
              <w:t xml:space="preserve">That </w:t>
            </w:r>
            <w:r w:rsidRPr="007E0B31">
              <w:rPr>
                <w:rFonts w:cs="Arial"/>
                <w:b/>
              </w:rPr>
              <w:t>Frequency</w:t>
            </w:r>
            <w:r w:rsidRPr="007E0B31">
              <w:rPr>
                <w:rFonts w:cs="Arial"/>
              </w:rPr>
              <w:t xml:space="preserve"> determined by </w:t>
            </w:r>
            <w:r>
              <w:rPr>
                <w:rFonts w:cs="Arial"/>
                <w:b/>
              </w:rPr>
              <w:t>The Company</w:t>
            </w:r>
            <w:r w:rsidRPr="007E0B31">
              <w:rPr>
                <w:rFonts w:cs="Arial"/>
              </w:rPr>
              <w:t xml:space="preserve">, in its reasonable opinion, as the desired operating </w:t>
            </w:r>
            <w:r w:rsidRPr="007E0B31">
              <w:rPr>
                <w:rFonts w:cs="Arial"/>
                <w:b/>
              </w:rPr>
              <w:t>Frequency</w:t>
            </w:r>
            <w:r w:rsidRPr="007E0B31">
              <w:rPr>
                <w:rFonts w:cs="Arial"/>
              </w:rPr>
              <w:t xml:space="preserve"> of the </w:t>
            </w:r>
            <w:r w:rsidRPr="007E0B31">
              <w:rPr>
                <w:rFonts w:cs="Arial"/>
                <w:b/>
              </w:rPr>
              <w:t>Total System</w:t>
            </w:r>
            <w:r w:rsidRPr="002A73E9">
              <w:rPr>
                <w:b/>
              </w:rPr>
              <w:t xml:space="preserve"> </w:t>
            </w:r>
            <w:r w:rsidRPr="001006C1">
              <w:rPr>
                <w:rFonts w:cs="Arial"/>
                <w:bCs/>
              </w:rPr>
              <w:t xml:space="preserve">or of a relevant </w:t>
            </w:r>
            <w:r w:rsidRPr="001006C1">
              <w:rPr>
                <w:rFonts w:cs="Arial"/>
                <w:b/>
              </w:rPr>
              <w:t>Power Island</w:t>
            </w:r>
            <w:r w:rsidRPr="007E0B31">
              <w:rPr>
                <w:rFonts w:cs="Arial"/>
              </w:rPr>
              <w:t xml:space="preserve">. This will normally be 50.00Hz plus or minus 0.05Hz, except in exceptional circumstances as determined by </w:t>
            </w:r>
            <w:r>
              <w:rPr>
                <w:rFonts w:cs="Arial"/>
                <w:b/>
              </w:rPr>
              <w:t>The Company</w:t>
            </w:r>
            <w:r w:rsidR="00F548FD">
              <w:rPr>
                <w:rFonts w:cs="Arial"/>
                <w:b/>
              </w:rPr>
              <w:t xml:space="preserve"> </w:t>
            </w:r>
            <w:r w:rsidR="00F548FD" w:rsidRPr="00F548FD">
              <w:rPr>
                <w:rFonts w:cs="Arial"/>
                <w:bCs/>
              </w:rPr>
              <w:t xml:space="preserve">for example </w:t>
            </w:r>
            <w:r w:rsidR="00FC5262">
              <w:rPr>
                <w:rFonts w:cs="Arial"/>
                <w:bCs/>
              </w:rPr>
              <w:t>which</w:t>
            </w:r>
            <w:r w:rsidR="00A17150">
              <w:rPr>
                <w:rFonts w:cs="Arial"/>
              </w:rPr>
              <w:t xml:space="preserve"> </w:t>
            </w:r>
            <w:r w:rsidR="00F61407">
              <w:rPr>
                <w:rFonts w:cs="Arial"/>
              </w:rPr>
              <w:t xml:space="preserve">may </w:t>
            </w:r>
            <w:r w:rsidR="0057073B">
              <w:rPr>
                <w:rFonts w:cs="Arial"/>
              </w:rPr>
              <w:t>be</w:t>
            </w:r>
            <w:r w:rsidRPr="007E0B31">
              <w:rPr>
                <w:rFonts w:cs="Arial"/>
              </w:rPr>
              <w:t xml:space="preserve"> operating the </w:t>
            </w:r>
            <w:r w:rsidRPr="007E0B31">
              <w:rPr>
                <w:rFonts w:cs="Arial"/>
                <w:b/>
              </w:rPr>
              <w:t>System</w:t>
            </w:r>
            <w:r w:rsidRPr="007E0B31">
              <w:rPr>
                <w:rFonts w:cs="Arial"/>
              </w:rPr>
              <w:t xml:space="preserve"> during disputes affecting fuel supplies</w:t>
            </w:r>
            <w:r>
              <w:rPr>
                <w:rFonts w:cs="Arial"/>
              </w:rPr>
              <w:t xml:space="preserve"> </w:t>
            </w:r>
            <w:r w:rsidRPr="001006C1">
              <w:rPr>
                <w:rFonts w:cs="Arial"/>
              </w:rPr>
              <w:t xml:space="preserve">or following a </w:t>
            </w:r>
            <w:r w:rsidRPr="001006C1">
              <w:rPr>
                <w:rFonts w:cs="Arial"/>
                <w:b/>
              </w:rPr>
              <w:t>Total Shutdown</w:t>
            </w:r>
            <w:r w:rsidRPr="001006C1">
              <w:rPr>
                <w:rFonts w:cs="Arial"/>
              </w:rPr>
              <w:t xml:space="preserve"> or </w:t>
            </w:r>
            <w:r w:rsidRPr="001006C1">
              <w:rPr>
                <w:rFonts w:cs="Arial"/>
                <w:b/>
              </w:rPr>
              <w:t>Partial Shutdown</w:t>
            </w:r>
            <w:r w:rsidRPr="001006C1">
              <w:rPr>
                <w:rFonts w:cs="Arial"/>
              </w:rPr>
              <w:t xml:space="preserve"> where </w:t>
            </w:r>
            <w:r w:rsidRPr="001006C1">
              <w:rPr>
                <w:rFonts w:cs="Arial"/>
                <w:b/>
              </w:rPr>
              <w:t>Power Islands</w:t>
            </w:r>
            <w:r w:rsidRPr="001006C1">
              <w:rPr>
                <w:rFonts w:cs="Arial"/>
              </w:rPr>
              <w:t xml:space="preserve"> are established, and each </w:t>
            </w:r>
            <w:r w:rsidRPr="001006C1">
              <w:rPr>
                <w:rFonts w:cs="Arial"/>
                <w:b/>
              </w:rPr>
              <w:t>Power Island</w:t>
            </w:r>
            <w:r w:rsidRPr="001006C1">
              <w:rPr>
                <w:rFonts w:cs="Arial"/>
              </w:rPr>
              <w:t xml:space="preserve"> has its own unique </w:t>
            </w:r>
            <w:r w:rsidR="0068623B">
              <w:rPr>
                <w:rFonts w:cs="Arial"/>
                <w:b/>
              </w:rPr>
              <w:t>F</w:t>
            </w:r>
            <w:r w:rsidRPr="001006C1">
              <w:rPr>
                <w:rFonts w:cs="Arial"/>
                <w:b/>
              </w:rPr>
              <w:t>requency</w:t>
            </w:r>
            <w:r w:rsidRPr="007E0B31">
              <w:rPr>
                <w:rFonts w:cs="Arial"/>
              </w:rPr>
              <w:t xml:space="preserve">. </w:t>
            </w:r>
          </w:p>
        </w:tc>
      </w:tr>
      <w:tr w:rsidR="00EB1E5D" w:rsidRPr="007E0B31" w14:paraId="33638CB5" w14:textId="77777777" w:rsidTr="490DE6A8">
        <w:trPr>
          <w:cantSplit/>
        </w:trPr>
        <w:tc>
          <w:tcPr>
            <w:tcW w:w="2884" w:type="dxa"/>
          </w:tcPr>
          <w:p w14:paraId="32E734FA" w14:textId="77777777" w:rsidR="00EB1E5D" w:rsidRPr="007E0B31" w:rsidRDefault="00EB1E5D" w:rsidP="00EB1E5D">
            <w:pPr>
              <w:pStyle w:val="Arial11Bold"/>
              <w:rPr>
                <w:rFonts w:cs="Arial"/>
              </w:rPr>
            </w:pPr>
            <w:r w:rsidRPr="007E0B31">
              <w:rPr>
                <w:rFonts w:cs="Arial"/>
              </w:rPr>
              <w:t>Technical Specification</w:t>
            </w:r>
          </w:p>
        </w:tc>
        <w:tc>
          <w:tcPr>
            <w:tcW w:w="6634" w:type="dxa"/>
          </w:tcPr>
          <w:p w14:paraId="6AE817CF" w14:textId="77777777" w:rsidR="00EB1E5D" w:rsidRPr="007E0B31" w:rsidRDefault="00EB1E5D" w:rsidP="00EB1E5D">
            <w:pPr>
              <w:pStyle w:val="TableArial11"/>
              <w:rPr>
                <w:rFonts w:cs="Arial"/>
              </w:rPr>
            </w:pPr>
            <w:r w:rsidRPr="007E0B31">
              <w:rPr>
                <w:rFonts w:cs="Arial"/>
              </w:rPr>
              <w:t xml:space="preserve">In relation to </w:t>
            </w:r>
            <w:r w:rsidRPr="007E0B31">
              <w:rPr>
                <w:rFonts w:cs="Arial"/>
                <w:b/>
              </w:rPr>
              <w:t>Plant</w:t>
            </w:r>
            <w:r w:rsidRPr="007E0B31">
              <w:rPr>
                <w:rFonts w:cs="Arial"/>
              </w:rPr>
              <w:t xml:space="preserve"> and/or </w:t>
            </w:r>
            <w:r w:rsidRPr="007E0B31">
              <w:rPr>
                <w:rFonts w:cs="Arial"/>
                <w:b/>
              </w:rPr>
              <w:t>Apparatus</w:t>
            </w:r>
            <w:r w:rsidRPr="007E0B31">
              <w:rPr>
                <w:rFonts w:cs="Arial"/>
              </w:rPr>
              <w:t>,</w:t>
            </w:r>
          </w:p>
          <w:p w14:paraId="64E65ADB"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relevant </w:t>
            </w:r>
            <w:r w:rsidRPr="007E0B31">
              <w:rPr>
                <w:rFonts w:cs="Arial"/>
                <w:b/>
              </w:rPr>
              <w:t>European Specification</w:t>
            </w:r>
            <w:r w:rsidRPr="007E0B31">
              <w:rPr>
                <w:rFonts w:cs="Arial"/>
              </w:rPr>
              <w:t>; or</w:t>
            </w:r>
          </w:p>
          <w:p w14:paraId="74386ABB"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if there is no relevant </w:t>
            </w:r>
            <w:r w:rsidRPr="007E0B31">
              <w:rPr>
                <w:rFonts w:cs="Arial"/>
                <w:b/>
              </w:rPr>
              <w:t>European Specification</w:t>
            </w:r>
            <w:r w:rsidRPr="007E0B31">
              <w:rPr>
                <w:rFonts w:cs="Arial"/>
              </w:rPr>
              <w:t>, other relevant standards which are in common use in the European Community.</w:t>
            </w:r>
          </w:p>
        </w:tc>
      </w:tr>
      <w:tr w:rsidR="00EB1E5D" w:rsidRPr="007E0B31" w14:paraId="4A337598" w14:textId="77777777" w:rsidTr="490DE6A8">
        <w:trPr>
          <w:cantSplit/>
        </w:trPr>
        <w:tc>
          <w:tcPr>
            <w:tcW w:w="2884" w:type="dxa"/>
          </w:tcPr>
          <w:p w14:paraId="39FDCA0F" w14:textId="51FF5C89" w:rsidR="00EB1E5D" w:rsidRPr="007E0B31" w:rsidRDefault="00EB1E5D" w:rsidP="00EB1E5D">
            <w:pPr>
              <w:pStyle w:val="Arial11Bold"/>
              <w:rPr>
                <w:rFonts w:cs="Arial"/>
              </w:rPr>
            </w:pPr>
            <w:r>
              <w:rPr>
                <w:rFonts w:cs="Arial"/>
              </w:rPr>
              <w:t>TERRE</w:t>
            </w:r>
          </w:p>
        </w:tc>
        <w:tc>
          <w:tcPr>
            <w:tcW w:w="6634" w:type="dxa"/>
          </w:tcPr>
          <w:p w14:paraId="583D7EB9" w14:textId="2F95AC51" w:rsidR="00EB1E5D" w:rsidRPr="007E0B31" w:rsidRDefault="00EB1E5D" w:rsidP="00EB1E5D">
            <w:pPr>
              <w:pStyle w:val="TableArial11"/>
              <w:rPr>
                <w:rFonts w:cs="Arial"/>
              </w:rPr>
            </w:pPr>
            <w:r w:rsidRPr="0081264E">
              <w:rPr>
                <w:rFonts w:cs="Arial"/>
              </w:rPr>
              <w:t>Trans European Replacement Reserves Exchange – a market covering the procurement of replacement reserves across Europe</w:t>
            </w:r>
            <w:r>
              <w:rPr>
                <w:rFonts w:cs="Arial"/>
              </w:rPr>
              <w:t>.</w:t>
            </w:r>
            <w:r w:rsidRPr="0081264E">
              <w:rPr>
                <w:rFonts w:cs="Arial"/>
              </w:rPr>
              <w:t xml:space="preserve"> </w:t>
            </w:r>
          </w:p>
        </w:tc>
      </w:tr>
      <w:tr w:rsidR="00EB1E5D" w:rsidRPr="007E0B31" w14:paraId="5926AD32" w14:textId="77777777" w:rsidTr="490DE6A8">
        <w:trPr>
          <w:cantSplit/>
        </w:trPr>
        <w:tc>
          <w:tcPr>
            <w:tcW w:w="2884" w:type="dxa"/>
          </w:tcPr>
          <w:p w14:paraId="567E2BEF" w14:textId="695F4B81" w:rsidR="00EB1E5D" w:rsidRDefault="00EB1E5D" w:rsidP="00EB1E5D">
            <w:pPr>
              <w:pStyle w:val="Arial11Bold"/>
              <w:rPr>
                <w:rFonts w:cs="Arial"/>
              </w:rPr>
            </w:pPr>
            <w:r w:rsidRPr="0081264E">
              <w:rPr>
                <w:rFonts w:cs="Arial"/>
              </w:rPr>
              <w:lastRenderedPageBreak/>
              <w:t>TERRE Activation Period</w:t>
            </w:r>
          </w:p>
        </w:tc>
        <w:tc>
          <w:tcPr>
            <w:tcW w:w="6634" w:type="dxa"/>
          </w:tcPr>
          <w:p w14:paraId="41684B89" w14:textId="1905B62B" w:rsidR="00EB1E5D" w:rsidRPr="0081264E" w:rsidRDefault="00EB1E5D" w:rsidP="00EB1E5D">
            <w:pPr>
              <w:pStyle w:val="TableArial11"/>
              <w:rPr>
                <w:rFonts w:cs="Arial"/>
              </w:rPr>
            </w:pPr>
            <w:r w:rsidRPr="0081264E">
              <w:rPr>
                <w:rFonts w:cs="Arial"/>
              </w:rPr>
              <w:t xml:space="preserve">A period of time lasting 15 minutes and starting at either 0, 15, 30 or 45 minutes past the hour (e.g. 10:00 to 10:15). There are 4 </w:t>
            </w:r>
            <w:r w:rsidRPr="0081264E">
              <w:rPr>
                <w:rFonts w:cs="Arial"/>
                <w:b/>
              </w:rPr>
              <w:t>TERRE Activation Periods</w:t>
            </w:r>
            <w:r w:rsidRPr="0081264E">
              <w:rPr>
                <w:rFonts w:cs="Arial"/>
              </w:rPr>
              <w:t xml:space="preserve"> in one </w:t>
            </w:r>
            <w:r w:rsidRPr="0081264E">
              <w:rPr>
                <w:rFonts w:cs="Arial"/>
                <w:b/>
              </w:rPr>
              <w:t>TERRE Auction Period</w:t>
            </w:r>
            <w:r w:rsidRPr="00A87826">
              <w:rPr>
                <w:rFonts w:cs="Arial"/>
                <w:bCs/>
              </w:rPr>
              <w:t>.</w:t>
            </w:r>
          </w:p>
        </w:tc>
      </w:tr>
      <w:tr w:rsidR="00EB1E5D" w:rsidRPr="007E0B31" w14:paraId="49B52FEC" w14:textId="77777777" w:rsidTr="490DE6A8">
        <w:trPr>
          <w:cantSplit/>
        </w:trPr>
        <w:tc>
          <w:tcPr>
            <w:tcW w:w="2884" w:type="dxa"/>
          </w:tcPr>
          <w:p w14:paraId="1FED211F" w14:textId="533B6423" w:rsidR="00EB1E5D" w:rsidRPr="0081264E" w:rsidRDefault="00EB1E5D" w:rsidP="00EB1E5D">
            <w:pPr>
              <w:pStyle w:val="Arial11Bold"/>
              <w:rPr>
                <w:rFonts w:cs="Arial"/>
              </w:rPr>
            </w:pPr>
            <w:r w:rsidRPr="0081264E">
              <w:rPr>
                <w:rFonts w:cs="Arial"/>
              </w:rPr>
              <w:t>TERRE Auction Period</w:t>
            </w:r>
          </w:p>
        </w:tc>
        <w:tc>
          <w:tcPr>
            <w:tcW w:w="6634" w:type="dxa"/>
          </w:tcPr>
          <w:p w14:paraId="671C74AE" w14:textId="7274A881" w:rsidR="00EB1E5D" w:rsidRPr="0081264E" w:rsidRDefault="00EB1E5D" w:rsidP="00EB1E5D">
            <w:pPr>
              <w:pStyle w:val="TableArial11"/>
              <w:rPr>
                <w:rFonts w:cs="Arial"/>
              </w:rPr>
            </w:pPr>
            <w:r w:rsidRPr="0081264E">
              <w:rPr>
                <w:rFonts w:cs="Arial"/>
              </w:rPr>
              <w:t xml:space="preserve">A period of time lasting one hour and starting and ending on the hour (e.g.  from 10:00 to 11:00). Hence there are 24 </w:t>
            </w:r>
            <w:r w:rsidRPr="0081264E">
              <w:rPr>
                <w:rFonts w:cs="Arial"/>
                <w:b/>
              </w:rPr>
              <w:t>TERRE Auction Periods</w:t>
            </w:r>
            <w:r w:rsidRPr="0081264E">
              <w:rPr>
                <w:rFonts w:cs="Arial"/>
              </w:rPr>
              <w:t xml:space="preserve"> in a day</w:t>
            </w:r>
            <w:r>
              <w:rPr>
                <w:rFonts w:cs="Arial"/>
              </w:rPr>
              <w:t>.</w:t>
            </w:r>
          </w:p>
        </w:tc>
      </w:tr>
      <w:tr w:rsidR="00EB1E5D" w:rsidRPr="007E0B31" w14:paraId="65701A2F" w14:textId="77777777" w:rsidTr="490DE6A8">
        <w:trPr>
          <w:cantSplit/>
        </w:trPr>
        <w:tc>
          <w:tcPr>
            <w:tcW w:w="2884" w:type="dxa"/>
          </w:tcPr>
          <w:p w14:paraId="7DA4E9BF" w14:textId="53EC5DBC" w:rsidR="00EB1E5D" w:rsidRPr="0081264E" w:rsidRDefault="00EB1E5D" w:rsidP="00EB1E5D">
            <w:pPr>
              <w:pStyle w:val="Arial11Bold"/>
              <w:rPr>
                <w:rFonts w:cs="Arial"/>
              </w:rPr>
            </w:pPr>
            <w:r w:rsidRPr="0081264E">
              <w:rPr>
                <w:rFonts w:cs="Arial"/>
              </w:rPr>
              <w:t>TERRE Bid</w:t>
            </w:r>
          </w:p>
        </w:tc>
        <w:tc>
          <w:tcPr>
            <w:tcW w:w="6634" w:type="dxa"/>
          </w:tcPr>
          <w:p w14:paraId="3AA84BC8" w14:textId="59D282F8" w:rsidR="00EB1E5D" w:rsidRPr="0081264E" w:rsidRDefault="00EB1E5D" w:rsidP="00EB1E5D">
            <w:pPr>
              <w:pStyle w:val="TableArial11"/>
              <w:rPr>
                <w:rFonts w:cs="Arial"/>
              </w:rPr>
            </w:pPr>
            <w:r w:rsidRPr="0081264E">
              <w:rPr>
                <w:rFonts w:cs="Arial"/>
              </w:rPr>
              <w:t xml:space="preserve">A submission by a </w:t>
            </w:r>
            <w:r w:rsidRPr="0081264E">
              <w:rPr>
                <w:rFonts w:cs="Arial"/>
                <w:b/>
              </w:rPr>
              <w:t>BM Participant</w:t>
            </w:r>
            <w:r w:rsidRPr="0081264E">
              <w:rPr>
                <w:rFonts w:cs="Arial"/>
              </w:rPr>
              <w:t xml:space="preserve"> covering the price and MW deviation offered into the </w:t>
            </w:r>
            <w:r w:rsidRPr="0081264E">
              <w:rPr>
                <w:rFonts w:cs="Arial"/>
                <w:b/>
              </w:rPr>
              <w:t>TERRE</w:t>
            </w:r>
            <w:r w:rsidRPr="0081264E">
              <w:rPr>
                <w:rFonts w:cs="Arial"/>
              </w:rPr>
              <w:t xml:space="preserve"> auction (please note – in the </w:t>
            </w:r>
            <w:r w:rsidRPr="0081264E">
              <w:rPr>
                <w:rFonts w:cs="Arial"/>
                <w:b/>
              </w:rPr>
              <w:t xml:space="preserve">Balancing Mechanism </w:t>
            </w:r>
            <w:r w:rsidRPr="0081264E">
              <w:rPr>
                <w:rFonts w:cs="Arial"/>
              </w:rPr>
              <w:t>the term bid has a different meaning – in this case a bid can be an upward or downward MW change</w:t>
            </w:r>
            <w:r w:rsidRPr="0079139F">
              <w:rPr>
                <w:rFonts w:cs="Arial"/>
              </w:rPr>
              <w:t>)</w:t>
            </w:r>
            <w:r>
              <w:rPr>
                <w:rFonts w:cs="Arial"/>
              </w:rPr>
              <w:t>.</w:t>
            </w:r>
          </w:p>
        </w:tc>
      </w:tr>
      <w:tr w:rsidR="00EB1E5D" w:rsidRPr="007E0B31" w14:paraId="55062C4A" w14:textId="77777777" w:rsidTr="490DE6A8">
        <w:trPr>
          <w:cantSplit/>
        </w:trPr>
        <w:tc>
          <w:tcPr>
            <w:tcW w:w="2884" w:type="dxa"/>
          </w:tcPr>
          <w:p w14:paraId="0E3BA98F" w14:textId="3DE6A8A3" w:rsidR="00EB1E5D" w:rsidRPr="0081264E" w:rsidRDefault="00EB1E5D" w:rsidP="00EB1E5D">
            <w:pPr>
              <w:pStyle w:val="Arial11Bold"/>
              <w:rPr>
                <w:rFonts w:cs="Arial"/>
              </w:rPr>
            </w:pPr>
            <w:r>
              <w:rPr>
                <w:rFonts w:cs="Arial"/>
              </w:rPr>
              <w:t>TERRE Central Platform</w:t>
            </w:r>
          </w:p>
        </w:tc>
        <w:tc>
          <w:tcPr>
            <w:tcW w:w="6634" w:type="dxa"/>
          </w:tcPr>
          <w:p w14:paraId="21E47917" w14:textId="46FA1734" w:rsidR="00EB1E5D" w:rsidRPr="0081264E" w:rsidRDefault="00EB1E5D" w:rsidP="00EB1E5D">
            <w:pPr>
              <w:pStyle w:val="TableArial11"/>
              <w:rPr>
                <w:rFonts w:cs="Arial"/>
              </w:rPr>
            </w:pPr>
            <w:r>
              <w:rPr>
                <w:rFonts w:cs="Arial"/>
              </w:rPr>
              <w:t xml:space="preserve">An </w:t>
            </w:r>
            <w:r w:rsidRPr="0081264E">
              <w:rPr>
                <w:rFonts w:cs="Arial"/>
              </w:rPr>
              <w:t xml:space="preserve">IT system which implements the </w:t>
            </w:r>
            <w:r w:rsidRPr="0081264E">
              <w:rPr>
                <w:rFonts w:cs="Arial"/>
                <w:b/>
              </w:rPr>
              <w:t>TERRE</w:t>
            </w:r>
            <w:r w:rsidRPr="0081264E">
              <w:rPr>
                <w:rFonts w:cs="Arial"/>
              </w:rPr>
              <w:t xml:space="preserve"> auction</w:t>
            </w:r>
            <w:r>
              <w:rPr>
                <w:rFonts w:cs="Arial"/>
              </w:rPr>
              <w:t>.</w:t>
            </w:r>
          </w:p>
        </w:tc>
      </w:tr>
      <w:tr w:rsidR="00EB1E5D" w:rsidRPr="0079139F" w14:paraId="275B43EB" w14:textId="77777777" w:rsidTr="490DE6A8">
        <w:trPr>
          <w:cantSplit/>
        </w:trPr>
        <w:tc>
          <w:tcPr>
            <w:tcW w:w="2884" w:type="dxa"/>
          </w:tcPr>
          <w:p w14:paraId="2CEC27FA" w14:textId="6D73E446" w:rsidR="00EB1E5D" w:rsidRPr="0079139F" w:rsidRDefault="00EB1E5D" w:rsidP="00EB1E5D">
            <w:pPr>
              <w:pStyle w:val="Arial11Bold"/>
              <w:rPr>
                <w:rFonts w:cs="Arial"/>
              </w:rPr>
            </w:pPr>
            <w:r w:rsidRPr="0079139F">
              <w:rPr>
                <w:rFonts w:cs="Arial"/>
              </w:rPr>
              <w:t>TERRE Data Validation and Consistency Rules</w:t>
            </w:r>
          </w:p>
        </w:tc>
        <w:tc>
          <w:tcPr>
            <w:tcW w:w="6634" w:type="dxa"/>
          </w:tcPr>
          <w:p w14:paraId="7AC65FEF" w14:textId="12093011" w:rsidR="00EB1E5D" w:rsidRDefault="00EB1E5D" w:rsidP="00EB1E5D">
            <w:pPr>
              <w:pStyle w:val="TableArial11"/>
              <w:rPr>
                <w:rFonts w:cs="Arial"/>
              </w:rPr>
            </w:pPr>
            <w:r w:rsidRPr="00BB45B0">
              <w:rPr>
                <w:rFonts w:cs="Arial"/>
              </w:rPr>
              <w:t xml:space="preserve">A document produced by the central </w:t>
            </w:r>
            <w:r w:rsidRPr="003A0672">
              <w:rPr>
                <w:rFonts w:cs="Arial"/>
                <w:b/>
              </w:rPr>
              <w:t>TERRE</w:t>
            </w:r>
            <w:r w:rsidRPr="00AE7FBE">
              <w:rPr>
                <w:rFonts w:cs="Arial"/>
              </w:rPr>
              <w:t xml:space="preserve"> project detailing the correct format of submissions for </w:t>
            </w:r>
            <w:r w:rsidRPr="00AE7FBE">
              <w:rPr>
                <w:rFonts w:cs="Arial"/>
                <w:b/>
              </w:rPr>
              <w:t>TERRE</w:t>
            </w:r>
            <w:r w:rsidRPr="00B6164E">
              <w:rPr>
                <w:rFonts w:cs="Arial"/>
                <w:bCs/>
              </w:rPr>
              <w:t>.</w:t>
            </w:r>
          </w:p>
        </w:tc>
      </w:tr>
      <w:tr w:rsidR="00EB1E5D" w:rsidRPr="007E0B31" w14:paraId="377F57A2" w14:textId="77777777" w:rsidTr="490DE6A8">
        <w:trPr>
          <w:cantSplit/>
        </w:trPr>
        <w:tc>
          <w:tcPr>
            <w:tcW w:w="2884" w:type="dxa"/>
          </w:tcPr>
          <w:p w14:paraId="150333DE" w14:textId="33A1157A" w:rsidR="00EB1E5D" w:rsidRDefault="00EB1E5D" w:rsidP="00EB1E5D">
            <w:pPr>
              <w:pStyle w:val="Arial11Bold"/>
              <w:jc w:val="both"/>
              <w:rPr>
                <w:rFonts w:cs="Arial"/>
              </w:rPr>
            </w:pPr>
            <w:r w:rsidRPr="0081264E">
              <w:rPr>
                <w:rFonts w:cs="Arial"/>
              </w:rPr>
              <w:t>TERRE Gate Closure</w:t>
            </w:r>
          </w:p>
        </w:tc>
        <w:tc>
          <w:tcPr>
            <w:tcW w:w="6634" w:type="dxa"/>
          </w:tcPr>
          <w:p w14:paraId="36E98425" w14:textId="7BF742E0" w:rsidR="00EB1E5D" w:rsidRPr="0081264E" w:rsidRDefault="00EB1E5D" w:rsidP="00EB1E5D">
            <w:pPr>
              <w:pStyle w:val="TableArial11"/>
              <w:rPr>
                <w:rFonts w:cs="Arial"/>
              </w:rPr>
            </w:pPr>
            <w:r>
              <w:t xml:space="preserve">60 minutes before the start of the </w:t>
            </w:r>
            <w:r w:rsidRPr="005C20E3">
              <w:rPr>
                <w:b/>
              </w:rPr>
              <w:t xml:space="preserve">TERRE Auction </w:t>
            </w:r>
            <w:r w:rsidRPr="00A87826">
              <w:rPr>
                <w:rFonts w:cs="Arial"/>
                <w:b/>
                <w:bCs/>
              </w:rPr>
              <w:t>P</w:t>
            </w:r>
            <w:r w:rsidRPr="00A87826">
              <w:rPr>
                <w:b/>
              </w:rPr>
              <w:t>eriod</w:t>
            </w:r>
            <w:r>
              <w:t xml:space="preserve"> (note still ongoing discussions if this may become 55 minutes</w:t>
            </w:r>
            <w:r w:rsidRPr="00BB45B0">
              <w:rPr>
                <w:rFonts w:cs="Arial"/>
              </w:rPr>
              <w:t>)</w:t>
            </w:r>
            <w:r>
              <w:rPr>
                <w:rFonts w:cs="Arial"/>
              </w:rPr>
              <w:t>.</w:t>
            </w:r>
          </w:p>
        </w:tc>
      </w:tr>
      <w:tr w:rsidR="00EB1E5D" w:rsidRPr="007E0B31" w14:paraId="162A65B2" w14:textId="77777777" w:rsidTr="490DE6A8">
        <w:trPr>
          <w:cantSplit/>
        </w:trPr>
        <w:tc>
          <w:tcPr>
            <w:tcW w:w="2884" w:type="dxa"/>
          </w:tcPr>
          <w:p w14:paraId="1E8AEB6A" w14:textId="77777777" w:rsidR="00EB1E5D" w:rsidRDefault="00EB1E5D" w:rsidP="00EB1E5D">
            <w:pPr>
              <w:pStyle w:val="Arial11Bold"/>
              <w:jc w:val="both"/>
              <w:rPr>
                <w:rFonts w:cs="Arial"/>
              </w:rPr>
            </w:pPr>
            <w:r>
              <w:rPr>
                <w:rFonts w:cs="Arial"/>
              </w:rPr>
              <w:t>TERRE Instruction</w:t>
            </w:r>
          </w:p>
          <w:p w14:paraId="6C90D26B" w14:textId="1F6FC951" w:rsidR="00EB1E5D" w:rsidRPr="0081264E" w:rsidRDefault="00EB1E5D" w:rsidP="00EB1E5D">
            <w:pPr>
              <w:pStyle w:val="Arial11Bold"/>
              <w:jc w:val="both"/>
              <w:rPr>
                <w:rFonts w:cs="Arial"/>
              </w:rPr>
            </w:pPr>
            <w:r w:rsidRPr="0081264E">
              <w:rPr>
                <w:rFonts w:cs="Arial"/>
              </w:rPr>
              <w:t>Guide</w:t>
            </w:r>
          </w:p>
        </w:tc>
        <w:tc>
          <w:tcPr>
            <w:tcW w:w="6634" w:type="dxa"/>
          </w:tcPr>
          <w:p w14:paraId="0AE534E2" w14:textId="203C4D64" w:rsidR="00EB1E5D" w:rsidRDefault="00EB1E5D" w:rsidP="00EB1E5D">
            <w:pPr>
              <w:pStyle w:val="TableArial11"/>
            </w:pPr>
            <w:r w:rsidRPr="0081264E">
              <w:t xml:space="preserve">Details specific rules for creating an </w:t>
            </w:r>
            <w:r w:rsidRPr="005C20E3">
              <w:rPr>
                <w:b/>
              </w:rPr>
              <w:t>RR Instruction</w:t>
            </w:r>
            <w:r w:rsidRPr="0081264E">
              <w:t xml:space="preserve"> from an </w:t>
            </w:r>
            <w:r w:rsidRPr="005C20E3">
              <w:rPr>
                <w:b/>
              </w:rPr>
              <w:t>RR Acceptance</w:t>
            </w:r>
            <w:r>
              <w:rPr>
                <w:rFonts w:cs="Arial"/>
              </w:rPr>
              <w:t>.</w:t>
            </w:r>
          </w:p>
        </w:tc>
      </w:tr>
      <w:tr w:rsidR="00EB1E5D" w:rsidRPr="007E0B31" w14:paraId="3B8258A7" w14:textId="77777777" w:rsidTr="490DE6A8">
        <w:trPr>
          <w:cantSplit/>
        </w:trPr>
        <w:tc>
          <w:tcPr>
            <w:tcW w:w="2884" w:type="dxa"/>
          </w:tcPr>
          <w:p w14:paraId="0D19D080" w14:textId="77777777" w:rsidR="00EB1E5D" w:rsidRPr="007E0B31" w:rsidRDefault="00EB1E5D" w:rsidP="00EB1E5D">
            <w:pPr>
              <w:pStyle w:val="Arial11Bold"/>
              <w:rPr>
                <w:rFonts w:cs="Arial"/>
              </w:rPr>
            </w:pPr>
            <w:r w:rsidRPr="007E0B31">
              <w:rPr>
                <w:rFonts w:cs="Arial"/>
              </w:rPr>
              <w:t>Test Co-ordinator</w:t>
            </w:r>
          </w:p>
        </w:tc>
        <w:tc>
          <w:tcPr>
            <w:tcW w:w="6634" w:type="dxa"/>
          </w:tcPr>
          <w:p w14:paraId="326082B0" w14:textId="77777777" w:rsidR="00EB1E5D" w:rsidRPr="007E0B31" w:rsidRDefault="00EB1E5D" w:rsidP="00EB1E5D">
            <w:pPr>
              <w:pStyle w:val="TableArial11"/>
              <w:rPr>
                <w:rFonts w:cs="Arial"/>
              </w:rPr>
            </w:pPr>
            <w:r w:rsidRPr="007E0B31">
              <w:rPr>
                <w:rFonts w:cs="Arial"/>
              </w:rPr>
              <w:t xml:space="preserve">A person who co-ordinates </w:t>
            </w:r>
            <w:r w:rsidRPr="007E0B31">
              <w:rPr>
                <w:rFonts w:cs="Arial"/>
                <w:b/>
              </w:rPr>
              <w:t>System Tests</w:t>
            </w:r>
            <w:r w:rsidRPr="007E0B31">
              <w:rPr>
                <w:rFonts w:cs="Arial"/>
              </w:rPr>
              <w:t>.</w:t>
            </w:r>
          </w:p>
        </w:tc>
      </w:tr>
      <w:tr w:rsidR="00EB1E5D" w:rsidRPr="007E0B31" w14:paraId="01488D17" w14:textId="77777777" w:rsidTr="490DE6A8">
        <w:trPr>
          <w:cantSplit/>
        </w:trPr>
        <w:tc>
          <w:tcPr>
            <w:tcW w:w="2884" w:type="dxa"/>
          </w:tcPr>
          <w:p w14:paraId="128FD9C9" w14:textId="77777777" w:rsidR="00EB1E5D" w:rsidRPr="007E0B31" w:rsidRDefault="00EB1E5D" w:rsidP="00EB1E5D">
            <w:pPr>
              <w:pStyle w:val="Arial11Bold"/>
              <w:rPr>
                <w:rFonts w:cs="Arial"/>
              </w:rPr>
            </w:pPr>
            <w:r w:rsidRPr="007E0B31">
              <w:rPr>
                <w:rFonts w:cs="Arial"/>
              </w:rPr>
              <w:t>Test Panel</w:t>
            </w:r>
          </w:p>
        </w:tc>
        <w:tc>
          <w:tcPr>
            <w:tcW w:w="6634" w:type="dxa"/>
          </w:tcPr>
          <w:p w14:paraId="33A2A2B3" w14:textId="77777777" w:rsidR="00EB1E5D" w:rsidRPr="007E0B31" w:rsidRDefault="00EB1E5D" w:rsidP="00EB1E5D">
            <w:pPr>
              <w:pStyle w:val="TableArial11"/>
              <w:rPr>
                <w:rFonts w:cs="Arial"/>
              </w:rPr>
            </w:pPr>
            <w:r w:rsidRPr="007E0B31">
              <w:rPr>
                <w:rFonts w:cs="Arial"/>
              </w:rPr>
              <w:t xml:space="preserve">A panel, whose composition is detailed in </w:t>
            </w:r>
            <w:r w:rsidRPr="007E0B31">
              <w:rPr>
                <w:rFonts w:cs="Arial"/>
                <w:b/>
              </w:rPr>
              <w:t>OC12</w:t>
            </w:r>
            <w:r w:rsidRPr="007E0B31">
              <w:rPr>
                <w:rFonts w:cs="Arial"/>
              </w:rPr>
              <w:t xml:space="preserve">, which is responsible, inter alia, for considering a proposed </w:t>
            </w:r>
            <w:r w:rsidRPr="007E0B31">
              <w:rPr>
                <w:rFonts w:cs="Arial"/>
                <w:b/>
              </w:rPr>
              <w:t>System Test</w:t>
            </w:r>
            <w:r w:rsidRPr="007E0B31">
              <w:rPr>
                <w:rFonts w:cs="Arial"/>
              </w:rPr>
              <w:t xml:space="preserve">, and submitting a </w:t>
            </w:r>
            <w:r w:rsidRPr="007E0B31">
              <w:rPr>
                <w:rFonts w:cs="Arial"/>
                <w:b/>
              </w:rPr>
              <w:t>Proposal Report</w:t>
            </w:r>
            <w:r w:rsidRPr="007E0B31">
              <w:rPr>
                <w:rFonts w:cs="Arial"/>
              </w:rPr>
              <w:t xml:space="preserve"> and a </w:t>
            </w:r>
            <w:r w:rsidRPr="007E0B31">
              <w:rPr>
                <w:rFonts w:cs="Arial"/>
                <w:b/>
              </w:rPr>
              <w:t>Test Programme</w:t>
            </w:r>
            <w:r w:rsidRPr="007E0B31">
              <w:rPr>
                <w:rFonts w:cs="Arial"/>
              </w:rPr>
              <w:t>.</w:t>
            </w:r>
          </w:p>
        </w:tc>
      </w:tr>
      <w:tr w:rsidR="00EB1E5D" w:rsidRPr="007E0B31" w14:paraId="2164A4E4" w14:textId="77777777" w:rsidTr="490DE6A8">
        <w:trPr>
          <w:cantSplit/>
        </w:trPr>
        <w:tc>
          <w:tcPr>
            <w:tcW w:w="2884" w:type="dxa"/>
          </w:tcPr>
          <w:p w14:paraId="1F60112F" w14:textId="41D5FEBC" w:rsidR="00EB1E5D" w:rsidRPr="00875FA6" w:rsidRDefault="00EB1E5D" w:rsidP="00EB1E5D">
            <w:pPr>
              <w:pStyle w:val="Arial11Bold"/>
            </w:pPr>
            <w:r w:rsidRPr="00875FA6">
              <w:t>Test Plan</w:t>
            </w:r>
          </w:p>
        </w:tc>
        <w:tc>
          <w:tcPr>
            <w:tcW w:w="6634" w:type="dxa"/>
          </w:tcPr>
          <w:p w14:paraId="438005A0" w14:textId="414669A8" w:rsidR="00EB1E5D" w:rsidRPr="00875FA6" w:rsidRDefault="00EB1E5D" w:rsidP="00EB1E5D">
            <w:pPr>
              <w:pStyle w:val="TableArial11"/>
              <w:rPr>
                <w:rFonts w:cs="Arial"/>
              </w:rPr>
            </w:pPr>
            <w:r w:rsidRPr="00875FA6">
              <w:t xml:space="preserve">A document prepared by </w:t>
            </w:r>
            <w:r w:rsidRPr="00875FA6">
              <w:rPr>
                <w:b/>
              </w:rPr>
              <w:t>The Company</w:t>
            </w:r>
            <w:r w:rsidRPr="00875FA6">
              <w:t>, as</w:t>
            </w:r>
            <w:r w:rsidRPr="00875FA6">
              <w:rPr>
                <w:b/>
              </w:rPr>
              <w:t xml:space="preserve"> </w:t>
            </w:r>
            <w:r w:rsidRPr="00875FA6">
              <w:t>published on its</w:t>
            </w:r>
            <w:r w:rsidRPr="00875FA6">
              <w:rPr>
                <w:b/>
              </w:rPr>
              <w:t xml:space="preserve"> Website</w:t>
            </w:r>
            <w:r w:rsidRPr="00875FA6">
              <w:t>, outlining how the requirements of the “</w:t>
            </w:r>
            <w:r w:rsidRPr="002A73E9">
              <w:rPr>
                <w:b/>
                <w:bCs/>
              </w:rPr>
              <w:t>Test Plan</w:t>
            </w:r>
            <w:r w:rsidRPr="00875FA6">
              <w:t xml:space="preserve">”, as provided for by </w:t>
            </w:r>
            <w:r w:rsidRPr="00875FA6">
              <w:rPr>
                <w:b/>
              </w:rPr>
              <w:t>Retained EU Law</w:t>
            </w:r>
            <w:r w:rsidRPr="00875FA6">
              <w:t xml:space="preserve"> (Commission Regulation (EU) 2017/2196), has been implemented within the </w:t>
            </w:r>
            <w:r w:rsidRPr="00875FA6">
              <w:rPr>
                <w:b/>
              </w:rPr>
              <w:t>GB Synchronous Area</w:t>
            </w:r>
            <w:r w:rsidRPr="00875FA6">
              <w:t>.</w:t>
            </w:r>
          </w:p>
        </w:tc>
      </w:tr>
      <w:tr w:rsidR="00EB1E5D" w:rsidRPr="007E0B31" w14:paraId="28AD5A3B" w14:textId="77777777" w:rsidTr="490DE6A8">
        <w:trPr>
          <w:cantSplit/>
        </w:trPr>
        <w:tc>
          <w:tcPr>
            <w:tcW w:w="2884" w:type="dxa"/>
          </w:tcPr>
          <w:p w14:paraId="57595996" w14:textId="77777777" w:rsidR="00EB1E5D" w:rsidRPr="007E0B31" w:rsidRDefault="00EB1E5D" w:rsidP="00EB1E5D">
            <w:pPr>
              <w:pStyle w:val="Arial11Bold"/>
              <w:rPr>
                <w:rFonts w:cs="Arial"/>
              </w:rPr>
            </w:pPr>
            <w:r w:rsidRPr="007E0B31">
              <w:rPr>
                <w:rFonts w:cs="Arial"/>
              </w:rPr>
              <w:t>Test Programme</w:t>
            </w:r>
          </w:p>
        </w:tc>
        <w:tc>
          <w:tcPr>
            <w:tcW w:w="6634" w:type="dxa"/>
          </w:tcPr>
          <w:p w14:paraId="19CEAC1B" w14:textId="77C128C1" w:rsidR="00EB1E5D" w:rsidRPr="007E0B31" w:rsidRDefault="00EB1E5D" w:rsidP="00EB1E5D">
            <w:pPr>
              <w:pStyle w:val="TableArial11"/>
              <w:rPr>
                <w:rFonts w:cs="Arial"/>
              </w:rPr>
            </w:pPr>
            <w:r w:rsidRPr="007E0B31">
              <w:rPr>
                <w:rFonts w:cs="Arial"/>
              </w:rPr>
              <w:t xml:space="preserve">A programme submitted by the </w:t>
            </w:r>
            <w:r w:rsidRPr="007E0B31">
              <w:rPr>
                <w:rFonts w:cs="Arial"/>
                <w:b/>
              </w:rPr>
              <w:t>Test Panel</w:t>
            </w:r>
            <w:r w:rsidRPr="007E0B31">
              <w:rPr>
                <w:rFonts w:cs="Arial"/>
              </w:rPr>
              <w:t xml:space="preserve"> to </w:t>
            </w:r>
            <w:r>
              <w:rPr>
                <w:rFonts w:cs="Arial"/>
                <w:b/>
              </w:rPr>
              <w:t>The Company</w:t>
            </w:r>
            <w:r w:rsidRPr="007E0B31">
              <w:rPr>
                <w:rFonts w:cs="Arial"/>
              </w:rPr>
              <w:t xml:space="preserve">, the </w:t>
            </w:r>
            <w:r w:rsidRPr="007E0B31">
              <w:rPr>
                <w:rFonts w:cs="Arial"/>
                <w:b/>
              </w:rPr>
              <w:t>Test Proposer</w:t>
            </w:r>
            <w:r w:rsidRPr="007E0B31">
              <w:rPr>
                <w:rFonts w:cs="Arial"/>
              </w:rPr>
              <w:t xml:space="preserve">, and each </w:t>
            </w:r>
            <w:r w:rsidRPr="007E0B31">
              <w:rPr>
                <w:rFonts w:cs="Arial"/>
                <w:b/>
              </w:rPr>
              <w:t>User</w:t>
            </w:r>
            <w:r w:rsidRPr="007E0B31">
              <w:rPr>
                <w:rFonts w:cs="Arial"/>
              </w:rPr>
              <w:t xml:space="preserve"> identified by </w:t>
            </w:r>
            <w:r>
              <w:rPr>
                <w:rFonts w:cs="Arial"/>
                <w:b/>
              </w:rPr>
              <w:t>The Company</w:t>
            </w:r>
            <w:r w:rsidRPr="007E0B31">
              <w:rPr>
                <w:rFonts w:cs="Arial"/>
              </w:rPr>
              <w:t xml:space="preserve"> under OC12.4.2.1, which states the switching sequence and proposed timings of the switching sequence, a list of those staff involved in carrying out the </w:t>
            </w:r>
            <w:r w:rsidRPr="007E0B31">
              <w:rPr>
                <w:rFonts w:cs="Arial"/>
                <w:b/>
              </w:rPr>
              <w:t>System Test</w:t>
            </w:r>
            <w:r w:rsidRPr="007E0B31">
              <w:rPr>
                <w:rFonts w:cs="Arial"/>
              </w:rPr>
              <w:t xml:space="preserve"> (including those responsible for the site safety) and such other matters as the </w:t>
            </w:r>
            <w:r w:rsidRPr="007E0B31">
              <w:rPr>
                <w:rFonts w:cs="Arial"/>
                <w:b/>
              </w:rPr>
              <w:t>Test Panel</w:t>
            </w:r>
            <w:r w:rsidRPr="007E0B31">
              <w:rPr>
                <w:rFonts w:cs="Arial"/>
              </w:rPr>
              <w:t xml:space="preserve"> deems appropriate.</w:t>
            </w:r>
          </w:p>
        </w:tc>
      </w:tr>
      <w:tr w:rsidR="00EB1E5D" w:rsidRPr="007E0B31" w14:paraId="1328CFC6" w14:textId="77777777" w:rsidTr="490DE6A8">
        <w:trPr>
          <w:cantSplit/>
        </w:trPr>
        <w:tc>
          <w:tcPr>
            <w:tcW w:w="2884" w:type="dxa"/>
          </w:tcPr>
          <w:p w14:paraId="1D6B5BC8" w14:textId="77777777" w:rsidR="00EB1E5D" w:rsidRPr="007E0B31" w:rsidRDefault="00EB1E5D" w:rsidP="00EB1E5D">
            <w:pPr>
              <w:pStyle w:val="Arial11Bold"/>
              <w:rPr>
                <w:rFonts w:cs="Arial"/>
              </w:rPr>
            </w:pPr>
            <w:r w:rsidRPr="007E0B31">
              <w:rPr>
                <w:rFonts w:cs="Arial"/>
              </w:rPr>
              <w:t>Test Proposer</w:t>
            </w:r>
          </w:p>
        </w:tc>
        <w:tc>
          <w:tcPr>
            <w:tcW w:w="6634" w:type="dxa"/>
          </w:tcPr>
          <w:p w14:paraId="3AACD309" w14:textId="77777777" w:rsidR="00EB1E5D" w:rsidRPr="007E0B31" w:rsidRDefault="00EB1E5D" w:rsidP="00EB1E5D">
            <w:pPr>
              <w:pStyle w:val="TableArial11"/>
              <w:rPr>
                <w:rFonts w:cs="Arial"/>
              </w:rPr>
            </w:pPr>
            <w:r w:rsidRPr="007E0B31">
              <w:rPr>
                <w:rFonts w:cs="Arial"/>
              </w:rPr>
              <w:t xml:space="preserve">The person who submits a </w:t>
            </w:r>
            <w:r w:rsidRPr="007E0B31">
              <w:rPr>
                <w:rFonts w:cs="Arial"/>
                <w:b/>
              </w:rPr>
              <w:t>Proposal Notice</w:t>
            </w:r>
            <w:r w:rsidRPr="007E0B31">
              <w:rPr>
                <w:rFonts w:cs="Arial"/>
              </w:rPr>
              <w:t>.</w:t>
            </w:r>
          </w:p>
        </w:tc>
      </w:tr>
      <w:tr w:rsidR="00EB1E5D" w:rsidRPr="007E0B31" w14:paraId="316C92C8" w14:textId="77777777" w:rsidTr="490DE6A8">
        <w:trPr>
          <w:cantSplit/>
        </w:trPr>
        <w:tc>
          <w:tcPr>
            <w:tcW w:w="2884" w:type="dxa"/>
          </w:tcPr>
          <w:p w14:paraId="06874C34" w14:textId="30838C72" w:rsidR="00EB1E5D" w:rsidRPr="004C03CD" w:rsidRDefault="00EB1E5D" w:rsidP="00EB1E5D">
            <w:pPr>
              <w:pStyle w:val="Arial11Bold"/>
              <w:rPr>
                <w:rFonts w:cs="Arial"/>
              </w:rPr>
            </w:pPr>
            <w:r w:rsidRPr="002510FF">
              <w:rPr>
                <w:rFonts w:cs="Arial"/>
              </w:rPr>
              <w:t>Test Signal</w:t>
            </w:r>
          </w:p>
        </w:tc>
        <w:tc>
          <w:tcPr>
            <w:tcW w:w="6634" w:type="dxa"/>
          </w:tcPr>
          <w:p w14:paraId="0F830BE9" w14:textId="5C14D1D7" w:rsidR="00EB1E5D" w:rsidRPr="004C03CD" w:rsidRDefault="00EB1E5D" w:rsidP="00EB1E5D">
            <w:pPr>
              <w:spacing w:line="228" w:lineRule="auto"/>
            </w:pPr>
            <w:r w:rsidRPr="002510FF">
              <w:rPr>
                <w:rFonts w:cs="Arial"/>
              </w:rPr>
              <w:t xml:space="preserve">A signal in the form of a sine wave, applied to a </w:t>
            </w:r>
            <w:r w:rsidRPr="002510FF">
              <w:rPr>
                <w:rFonts w:cs="Arial"/>
                <w:b/>
              </w:rPr>
              <w:t>GBGF-I</w:t>
            </w:r>
            <w:r w:rsidRPr="002510FF">
              <w:rPr>
                <w:rFonts w:cs="Arial"/>
              </w:rPr>
              <w:t xml:space="preserve"> to demonstrate its ability to contribute to </w:t>
            </w:r>
            <w:r w:rsidRPr="002510FF">
              <w:rPr>
                <w:rFonts w:cs="Arial"/>
                <w:b/>
              </w:rPr>
              <w:t>Active Damping Power</w:t>
            </w:r>
            <w:r w:rsidRPr="002510FF">
              <w:rPr>
                <w:rFonts w:cs="Arial"/>
              </w:rPr>
              <w:t>.</w:t>
            </w:r>
          </w:p>
        </w:tc>
      </w:tr>
      <w:tr w:rsidR="00EB1E5D" w:rsidRPr="007E0B31" w14:paraId="1191920B" w14:textId="77777777" w:rsidTr="490DE6A8">
        <w:trPr>
          <w:cantSplit/>
        </w:trPr>
        <w:tc>
          <w:tcPr>
            <w:tcW w:w="2884" w:type="dxa"/>
          </w:tcPr>
          <w:p w14:paraId="1A32535D" w14:textId="3657B7C0" w:rsidR="00EB1E5D" w:rsidRPr="007E0B31" w:rsidRDefault="00EB1E5D" w:rsidP="00EB1E5D">
            <w:pPr>
              <w:pStyle w:val="Arial11Bold"/>
              <w:rPr>
                <w:rFonts w:cs="Arial"/>
              </w:rPr>
            </w:pPr>
            <w:r>
              <w:rPr>
                <w:rFonts w:cs="Arial"/>
              </w:rPr>
              <w:t>The Company</w:t>
            </w:r>
          </w:p>
        </w:tc>
        <w:tc>
          <w:tcPr>
            <w:tcW w:w="6634" w:type="dxa"/>
          </w:tcPr>
          <w:p w14:paraId="17B4E3BD" w14:textId="6C60723C" w:rsidR="00EB1E5D" w:rsidRPr="007E0B31" w:rsidRDefault="00EB1E5D" w:rsidP="00EB1E5D">
            <w:pPr>
              <w:pStyle w:val="TableArial11"/>
              <w:rPr>
                <w:rFonts w:cs="Arial"/>
              </w:rPr>
            </w:pPr>
            <w:r w:rsidRPr="007E0B31">
              <w:rPr>
                <w:rFonts w:cs="Arial"/>
              </w:rPr>
              <w:t xml:space="preserve">National Grid Electricity </w:t>
            </w:r>
            <w:r>
              <w:rPr>
                <w:rFonts w:cs="Arial"/>
              </w:rPr>
              <w:t>System Operator Limited</w:t>
            </w:r>
            <w:r w:rsidRPr="007E0B31">
              <w:rPr>
                <w:rFonts w:cs="Arial"/>
              </w:rPr>
              <w:t xml:space="preserve"> (NO: </w:t>
            </w:r>
            <w:r>
              <w:rPr>
                <w:rFonts w:cs="Arial"/>
              </w:rPr>
              <w:t>11014226</w:t>
            </w:r>
            <w:r w:rsidRPr="007E0B31">
              <w:rPr>
                <w:rFonts w:cs="Arial"/>
              </w:rPr>
              <w:t>) whose registered office is at 1-3 Strand, London, WC2N 5EH</w:t>
            </w:r>
            <w:r>
              <w:rPr>
                <w:rFonts w:cs="Arial"/>
              </w:rPr>
              <w:t xml:space="preserve"> as the person whose </w:t>
            </w:r>
            <w:r>
              <w:rPr>
                <w:rFonts w:cs="Arial"/>
                <w:b/>
              </w:rPr>
              <w:t xml:space="preserve">Transmission Licence </w:t>
            </w:r>
            <w:r>
              <w:rPr>
                <w:rFonts w:cs="Arial"/>
              </w:rPr>
              <w:t xml:space="preserve">Section C of such </w:t>
            </w:r>
            <w:r>
              <w:rPr>
                <w:rFonts w:cs="Arial"/>
                <w:b/>
              </w:rPr>
              <w:t xml:space="preserve">Transmission Licence </w:t>
            </w:r>
            <w:r>
              <w:rPr>
                <w:rFonts w:cs="Arial"/>
              </w:rPr>
              <w:t>has been given effect</w:t>
            </w:r>
            <w:r w:rsidRPr="007E0B31">
              <w:rPr>
                <w:rFonts w:cs="Arial"/>
              </w:rPr>
              <w:t xml:space="preserve">. </w:t>
            </w:r>
          </w:p>
        </w:tc>
      </w:tr>
      <w:tr w:rsidR="00EB1E5D" w:rsidRPr="007E0B31" w14:paraId="100BAB28" w14:textId="77777777" w:rsidTr="490DE6A8">
        <w:trPr>
          <w:cantSplit/>
        </w:trPr>
        <w:tc>
          <w:tcPr>
            <w:tcW w:w="2884" w:type="dxa"/>
          </w:tcPr>
          <w:p w14:paraId="4F575092" w14:textId="1BAAF1FB" w:rsidR="00EB1E5D" w:rsidRPr="007E0B31" w:rsidRDefault="00EB1E5D" w:rsidP="00EB1E5D">
            <w:pPr>
              <w:pStyle w:val="Arial11Bold"/>
              <w:rPr>
                <w:rFonts w:cs="Arial"/>
              </w:rPr>
            </w:pPr>
            <w:r>
              <w:rPr>
                <w:rFonts w:cs="Arial"/>
              </w:rPr>
              <w:t>The Company</w:t>
            </w:r>
            <w:r w:rsidRPr="007E0B31">
              <w:rPr>
                <w:rFonts w:cs="Arial"/>
              </w:rPr>
              <w:t xml:space="preserve"> Control Engineer</w:t>
            </w:r>
          </w:p>
        </w:tc>
        <w:tc>
          <w:tcPr>
            <w:tcW w:w="6634" w:type="dxa"/>
          </w:tcPr>
          <w:p w14:paraId="63BACB07" w14:textId="0811E3CF" w:rsidR="00EB1E5D" w:rsidRPr="007E0B31" w:rsidRDefault="00EB1E5D" w:rsidP="00EB1E5D">
            <w:pPr>
              <w:pStyle w:val="TableArial11"/>
              <w:rPr>
                <w:rFonts w:cs="Arial"/>
              </w:rPr>
            </w:pPr>
            <w:r w:rsidRPr="007E0B31">
              <w:rPr>
                <w:rFonts w:cs="Arial"/>
              </w:rPr>
              <w:t>The nominated person employed by</w:t>
            </w:r>
            <w:r w:rsidRPr="007E0B31">
              <w:rPr>
                <w:rFonts w:cs="Arial"/>
                <w:b/>
              </w:rPr>
              <w:t xml:space="preserve"> </w:t>
            </w:r>
            <w:r>
              <w:rPr>
                <w:rFonts w:cs="Arial"/>
                <w:b/>
              </w:rPr>
              <w:t>The Company</w:t>
            </w:r>
            <w:r w:rsidRPr="007E0B31">
              <w:rPr>
                <w:rFonts w:cs="Arial"/>
              </w:rPr>
              <w:t xml:space="preserve"> to direct the operation of the </w:t>
            </w:r>
            <w:r w:rsidRPr="007E0B31">
              <w:rPr>
                <w:rFonts w:cs="Arial"/>
                <w:b/>
              </w:rPr>
              <w:t xml:space="preserve">National Electricity Transmission System </w:t>
            </w:r>
            <w:r w:rsidRPr="007E0B31">
              <w:rPr>
                <w:rFonts w:cs="Arial"/>
              </w:rPr>
              <w:t xml:space="preserve">or such person as nominated by </w:t>
            </w:r>
            <w:r>
              <w:rPr>
                <w:rFonts w:cs="Arial"/>
                <w:b/>
              </w:rPr>
              <w:t>The Company</w:t>
            </w:r>
            <w:r w:rsidRPr="007E0B31">
              <w:rPr>
                <w:rFonts w:cs="Arial"/>
              </w:rPr>
              <w:t>.</w:t>
            </w:r>
          </w:p>
        </w:tc>
      </w:tr>
      <w:tr w:rsidR="00EB1E5D" w:rsidRPr="007E0B31" w14:paraId="07C21332" w14:textId="77777777" w:rsidTr="490DE6A8">
        <w:trPr>
          <w:cantSplit/>
        </w:trPr>
        <w:tc>
          <w:tcPr>
            <w:tcW w:w="2884" w:type="dxa"/>
          </w:tcPr>
          <w:p w14:paraId="46DE90D6" w14:textId="315D2376" w:rsidR="00EB1E5D" w:rsidRPr="007E0B31" w:rsidRDefault="00EB1E5D" w:rsidP="00EB1E5D">
            <w:pPr>
              <w:pStyle w:val="Arial11Bold"/>
              <w:rPr>
                <w:rFonts w:cs="Arial"/>
              </w:rPr>
            </w:pPr>
            <w:r>
              <w:rPr>
                <w:rFonts w:cs="Arial"/>
              </w:rPr>
              <w:lastRenderedPageBreak/>
              <w:t>The Company</w:t>
            </w:r>
            <w:r w:rsidRPr="007E0B31">
              <w:rPr>
                <w:rFonts w:cs="Arial"/>
              </w:rPr>
              <w:t xml:space="preserve"> Operational Strategy</w:t>
            </w:r>
          </w:p>
        </w:tc>
        <w:tc>
          <w:tcPr>
            <w:tcW w:w="6634" w:type="dxa"/>
          </w:tcPr>
          <w:p w14:paraId="636729F9" w14:textId="5D264699" w:rsidR="00EB1E5D" w:rsidRPr="007E0B31" w:rsidRDefault="00EB1E5D" w:rsidP="00EB1E5D">
            <w:pPr>
              <w:pStyle w:val="TableArial11"/>
              <w:rPr>
                <w:rFonts w:cs="Arial"/>
              </w:rPr>
            </w:pPr>
            <w:r>
              <w:rPr>
                <w:rFonts w:cs="Arial"/>
                <w:b/>
              </w:rPr>
              <w:t>The Company</w:t>
            </w:r>
            <w:r w:rsidRPr="007E0B31">
              <w:rPr>
                <w:rFonts w:cs="Arial"/>
                <w:b/>
              </w:rPr>
              <w:t>'s</w:t>
            </w:r>
            <w:r w:rsidRPr="007E0B31">
              <w:rPr>
                <w:rFonts w:cs="Arial"/>
              </w:rPr>
              <w:t xml:space="preserve"> operational procedures which form the guidelines for operation of the </w:t>
            </w:r>
            <w:r w:rsidRPr="007E0B31">
              <w:rPr>
                <w:rFonts w:cs="Arial"/>
                <w:b/>
              </w:rPr>
              <w:t>National Electricity Transmission System</w:t>
            </w:r>
            <w:r w:rsidRPr="007E0B31">
              <w:rPr>
                <w:rFonts w:cs="Arial"/>
              </w:rPr>
              <w:t>.</w:t>
            </w:r>
          </w:p>
        </w:tc>
      </w:tr>
      <w:tr w:rsidR="0093310B" w:rsidRPr="007E0B31" w14:paraId="7E0C0F2F" w14:textId="77777777" w:rsidTr="490DE6A8">
        <w:trPr>
          <w:cantSplit/>
        </w:trPr>
        <w:tc>
          <w:tcPr>
            <w:tcW w:w="2884" w:type="dxa"/>
          </w:tcPr>
          <w:p w14:paraId="1E0D9CB3" w14:textId="5082DBB7" w:rsidR="00EB1E5D" w:rsidRPr="00A438EF" w:rsidRDefault="008D1F13" w:rsidP="00EB1E5D">
            <w:pPr>
              <w:pStyle w:val="Arial11Bold"/>
              <w:rPr>
                <w:rFonts w:cs="Arial"/>
              </w:rPr>
            </w:pPr>
            <w:r>
              <w:rPr>
                <w:rFonts w:cs="Arial"/>
              </w:rPr>
              <w:t xml:space="preserve">Total </w:t>
            </w:r>
            <w:proofErr w:type="spellStart"/>
            <w:r>
              <w:rPr>
                <w:rFonts w:cs="Arial"/>
              </w:rPr>
              <w:t>Shutdown</w:t>
            </w:r>
            <w:r w:rsidR="00EB1E5D" w:rsidRPr="00CB1D00">
              <w:rPr>
                <w:rFonts w:cs="Arial"/>
              </w:rPr>
              <w:t>Top</w:t>
            </w:r>
            <w:proofErr w:type="spellEnd"/>
            <w:r w:rsidR="00EB1E5D" w:rsidRPr="00CB1D00">
              <w:rPr>
                <w:rFonts w:cs="Arial"/>
              </w:rPr>
              <w:t xml:space="preserve"> Up</w:t>
            </w:r>
            <w:r w:rsidR="00EB1E5D" w:rsidRPr="00F87A50">
              <w:rPr>
                <w:rFonts w:cs="Arial"/>
              </w:rPr>
              <w:t xml:space="preserve"> </w:t>
            </w:r>
            <w:r w:rsidR="00EB1E5D" w:rsidRPr="00665E9C">
              <w:rPr>
                <w:rFonts w:cs="Arial"/>
              </w:rPr>
              <w:t>Restoration Capability</w:t>
            </w:r>
          </w:p>
        </w:tc>
        <w:tc>
          <w:tcPr>
            <w:tcW w:w="6634" w:type="dxa"/>
          </w:tcPr>
          <w:p w14:paraId="0B413FB2" w14:textId="29174736" w:rsidR="00EB1E5D" w:rsidRPr="00CE4CCF" w:rsidRDefault="00AF6DF2" w:rsidP="00AF6DF2">
            <w:pPr>
              <w:pStyle w:val="Default"/>
              <w:jc w:val="both"/>
            </w:pPr>
            <w:r w:rsidRPr="00AF6DF2">
              <w:rPr>
                <w:sz w:val="20"/>
                <w:szCs w:val="20"/>
              </w:rPr>
              <w:t xml:space="preserve">The situation existing when all generation has ceased and there is no electricity supply from </w:t>
            </w:r>
            <w:r w:rsidRPr="00AF6DF2">
              <w:rPr>
                <w:b/>
                <w:bCs/>
                <w:sz w:val="20"/>
                <w:szCs w:val="20"/>
              </w:rPr>
              <w:t>External Interconnections</w:t>
            </w:r>
            <w:r w:rsidRPr="00AF6DF2">
              <w:rPr>
                <w:sz w:val="20"/>
                <w:szCs w:val="20"/>
              </w:rPr>
              <w:t xml:space="preserve"> and, therefore, the </w:t>
            </w:r>
            <w:r w:rsidRPr="00AF6DF2">
              <w:rPr>
                <w:b/>
                <w:bCs/>
                <w:sz w:val="20"/>
                <w:szCs w:val="20"/>
              </w:rPr>
              <w:t>Total System</w:t>
            </w:r>
            <w:r w:rsidRPr="00AF6DF2">
              <w:rPr>
                <w:sz w:val="20"/>
                <w:szCs w:val="20"/>
              </w:rPr>
              <w:t xml:space="preserve"> has shutdown with the result that it is not possible for the </w:t>
            </w:r>
            <w:r w:rsidRPr="00AF6DF2">
              <w:rPr>
                <w:b/>
                <w:bCs/>
                <w:sz w:val="20"/>
                <w:szCs w:val="20"/>
              </w:rPr>
              <w:t>Total System</w:t>
            </w:r>
            <w:r w:rsidRPr="00AF6DF2">
              <w:rPr>
                <w:sz w:val="20"/>
                <w:szCs w:val="20"/>
              </w:rPr>
              <w:t xml:space="preserve"> to begin to function again without </w:t>
            </w:r>
            <w:r w:rsidRPr="00AF6DF2">
              <w:rPr>
                <w:b/>
                <w:bCs/>
                <w:sz w:val="20"/>
                <w:szCs w:val="20"/>
              </w:rPr>
              <w:t>The Company’s</w:t>
            </w:r>
            <w:r w:rsidRPr="00AF6DF2">
              <w:rPr>
                <w:sz w:val="20"/>
                <w:szCs w:val="20"/>
              </w:rPr>
              <w:t xml:space="preserve"> directions relating to a </w:t>
            </w:r>
            <w:r w:rsidRPr="00AF6DF2">
              <w:rPr>
                <w:b/>
                <w:bCs/>
                <w:sz w:val="20"/>
                <w:szCs w:val="20"/>
              </w:rPr>
              <w:t>Black Start</w:t>
            </w:r>
            <w:r w:rsidRPr="00AF6DF2">
              <w:rPr>
                <w:sz w:val="20"/>
                <w:szCs w:val="20"/>
              </w:rPr>
              <w:t>.</w:t>
            </w:r>
            <w:r>
              <w:rPr>
                <w:sz w:val="20"/>
                <w:szCs w:val="20"/>
              </w:rPr>
              <w:t xml:space="preserve"> </w:t>
            </w:r>
            <w:r w:rsidR="008D1AD0" w:rsidRPr="002A73E9">
              <w:rPr>
                <w:sz w:val="20"/>
                <w:szCs w:val="20"/>
              </w:rPr>
              <w:t xml:space="preserve">The ability of a </w:t>
            </w:r>
            <w:r w:rsidR="00052110" w:rsidRPr="002A73E9">
              <w:rPr>
                <w:b/>
                <w:bCs/>
                <w:sz w:val="20"/>
                <w:szCs w:val="20"/>
              </w:rPr>
              <w:t>Restoration Contractor’s Plant</w:t>
            </w:r>
            <w:r w:rsidR="00052110" w:rsidRPr="002A73E9">
              <w:rPr>
                <w:sz w:val="20"/>
                <w:szCs w:val="20"/>
              </w:rPr>
              <w:t xml:space="preserve"> </w:t>
            </w:r>
            <w:r w:rsidR="008D1AD0" w:rsidRPr="002A73E9">
              <w:rPr>
                <w:sz w:val="20"/>
                <w:szCs w:val="20"/>
              </w:rPr>
              <w:t xml:space="preserve">to </w:t>
            </w:r>
            <w:r w:rsidR="008D1AD0" w:rsidRPr="002A73E9">
              <w:rPr>
                <w:b/>
                <w:bCs/>
                <w:sz w:val="20"/>
                <w:szCs w:val="20"/>
              </w:rPr>
              <w:t>Start-Up</w:t>
            </w:r>
            <w:r w:rsidR="008D1AD0" w:rsidRPr="002A73E9">
              <w:rPr>
                <w:sz w:val="20"/>
                <w:szCs w:val="20"/>
              </w:rPr>
              <w:t xml:space="preserve"> from </w:t>
            </w:r>
            <w:r w:rsidR="008D1AD0" w:rsidRPr="002A73E9">
              <w:rPr>
                <w:b/>
                <w:bCs/>
                <w:sz w:val="20"/>
                <w:szCs w:val="20"/>
              </w:rPr>
              <w:t>Shutdown</w:t>
            </w:r>
            <w:r w:rsidR="008D1AD0" w:rsidRPr="002A73E9">
              <w:rPr>
                <w:sz w:val="20"/>
                <w:szCs w:val="20"/>
              </w:rPr>
              <w:t xml:space="preserve"> and to </w:t>
            </w:r>
            <w:r w:rsidR="00B821F5" w:rsidRPr="002A73E9">
              <w:rPr>
                <w:sz w:val="20"/>
                <w:szCs w:val="20"/>
              </w:rPr>
              <w:t xml:space="preserve">be </w:t>
            </w:r>
            <w:r w:rsidR="00AF3052" w:rsidRPr="002A73E9">
              <w:rPr>
                <w:b/>
                <w:bCs/>
                <w:sz w:val="20"/>
                <w:szCs w:val="20"/>
              </w:rPr>
              <w:t>S</w:t>
            </w:r>
            <w:r w:rsidR="00052110" w:rsidRPr="002A73E9">
              <w:rPr>
                <w:b/>
                <w:bCs/>
                <w:sz w:val="20"/>
                <w:szCs w:val="20"/>
              </w:rPr>
              <w:t>ynchronise</w:t>
            </w:r>
            <w:r w:rsidR="00B821F5" w:rsidRPr="002A73E9">
              <w:rPr>
                <w:b/>
                <w:bCs/>
                <w:sz w:val="20"/>
                <w:szCs w:val="20"/>
              </w:rPr>
              <w:t>d</w:t>
            </w:r>
            <w:r w:rsidR="008D1AD0" w:rsidRPr="002A73E9">
              <w:rPr>
                <w:sz w:val="20"/>
                <w:szCs w:val="20"/>
              </w:rPr>
              <w:t xml:space="preserve"> and </w:t>
            </w:r>
            <w:r w:rsidR="00B821F5" w:rsidRPr="002A73E9">
              <w:rPr>
                <w:sz w:val="20"/>
                <w:szCs w:val="20"/>
              </w:rPr>
              <w:t xml:space="preserve">remain </w:t>
            </w:r>
            <w:r w:rsidR="00AF3052" w:rsidRPr="002A73E9">
              <w:rPr>
                <w:b/>
                <w:bCs/>
                <w:sz w:val="20"/>
                <w:szCs w:val="20"/>
              </w:rPr>
              <w:t>S</w:t>
            </w:r>
            <w:r w:rsidR="00B821F5" w:rsidRPr="002A73E9">
              <w:rPr>
                <w:b/>
                <w:bCs/>
                <w:sz w:val="20"/>
                <w:szCs w:val="20"/>
              </w:rPr>
              <w:t>ynchronised</w:t>
            </w:r>
            <w:r w:rsidR="008D1AD0" w:rsidRPr="002A73E9">
              <w:rPr>
                <w:sz w:val="20"/>
                <w:szCs w:val="20"/>
              </w:rPr>
              <w:t xml:space="preserve"> </w:t>
            </w:r>
            <w:r w:rsidR="00AF3052" w:rsidRPr="002A73E9">
              <w:rPr>
                <w:sz w:val="20"/>
                <w:szCs w:val="20"/>
              </w:rPr>
              <w:t xml:space="preserve">to </w:t>
            </w:r>
            <w:r w:rsidR="008D1AD0" w:rsidRPr="002A73E9">
              <w:rPr>
                <w:sz w:val="20"/>
                <w:szCs w:val="20"/>
              </w:rPr>
              <w:t xml:space="preserve">a part of the </w:t>
            </w:r>
            <w:r w:rsidR="008D1AD0" w:rsidRPr="002A73E9">
              <w:rPr>
                <w:b/>
                <w:bCs/>
                <w:sz w:val="20"/>
                <w:szCs w:val="20"/>
              </w:rPr>
              <w:t>Total System</w:t>
            </w:r>
            <w:r w:rsidR="008D1AD0" w:rsidRPr="002A73E9">
              <w:rPr>
                <w:sz w:val="20"/>
                <w:szCs w:val="20"/>
              </w:rPr>
              <w:t xml:space="preserve"> upon instruction from </w:t>
            </w:r>
            <w:r w:rsidR="008D1AD0" w:rsidRPr="002A73E9">
              <w:rPr>
                <w:b/>
                <w:bCs/>
                <w:sz w:val="20"/>
                <w:szCs w:val="20"/>
              </w:rPr>
              <w:t>The Company</w:t>
            </w:r>
            <w:r w:rsidR="008D1AD0" w:rsidRPr="002A73E9">
              <w:rPr>
                <w:sz w:val="20"/>
                <w:szCs w:val="20"/>
              </w:rPr>
              <w:t xml:space="preserve"> or </w:t>
            </w:r>
            <w:r w:rsidR="008D1AD0" w:rsidRPr="002A73E9">
              <w:rPr>
                <w:b/>
                <w:bCs/>
                <w:sz w:val="20"/>
                <w:szCs w:val="20"/>
              </w:rPr>
              <w:t>Relevant</w:t>
            </w:r>
            <w:r w:rsidR="008D1AD0" w:rsidRPr="002A73E9">
              <w:rPr>
                <w:sz w:val="20"/>
                <w:szCs w:val="20"/>
              </w:rPr>
              <w:t xml:space="preserve"> </w:t>
            </w:r>
            <w:r w:rsidR="008D1AD0" w:rsidRPr="002A73E9">
              <w:rPr>
                <w:b/>
                <w:bCs/>
                <w:sz w:val="20"/>
                <w:szCs w:val="20"/>
              </w:rPr>
              <w:t>Transmission Licensee</w:t>
            </w:r>
            <w:r w:rsidR="008D1AD0" w:rsidRPr="002A73E9">
              <w:rPr>
                <w:sz w:val="20"/>
                <w:szCs w:val="20"/>
              </w:rPr>
              <w:t xml:space="preserve"> (in Scotland) or relevant </w:t>
            </w:r>
            <w:r w:rsidR="008D1AD0" w:rsidRPr="002A73E9">
              <w:rPr>
                <w:b/>
                <w:bCs/>
                <w:sz w:val="20"/>
                <w:szCs w:val="20"/>
              </w:rPr>
              <w:t>Network Operator</w:t>
            </w:r>
            <w:r w:rsidR="008D1AD0" w:rsidRPr="002A73E9">
              <w:rPr>
                <w:sz w:val="20"/>
                <w:szCs w:val="20"/>
              </w:rPr>
              <w:t>, within a defined time period</w:t>
            </w:r>
            <w:r w:rsidR="00096F3A" w:rsidRPr="002A73E9">
              <w:rPr>
                <w:sz w:val="20"/>
                <w:szCs w:val="20"/>
              </w:rPr>
              <w:t>,</w:t>
            </w:r>
            <w:r w:rsidR="000E0153" w:rsidRPr="002A73E9">
              <w:rPr>
                <w:sz w:val="20"/>
                <w:szCs w:val="20"/>
              </w:rPr>
              <w:t xml:space="preserve"> </w:t>
            </w:r>
            <w:r w:rsidR="00096F3A" w:rsidRPr="002A73E9">
              <w:rPr>
                <w:sz w:val="20"/>
                <w:szCs w:val="20"/>
              </w:rPr>
              <w:t>pursuant</w:t>
            </w:r>
            <w:r w:rsidR="000E0153" w:rsidRPr="002A73E9">
              <w:rPr>
                <w:sz w:val="20"/>
                <w:szCs w:val="20"/>
              </w:rPr>
              <w:t xml:space="preserve"> to the </w:t>
            </w:r>
            <w:r w:rsidR="00096F3A" w:rsidRPr="002A73E9">
              <w:rPr>
                <w:sz w:val="20"/>
                <w:szCs w:val="20"/>
              </w:rPr>
              <w:t>terms</w:t>
            </w:r>
            <w:r w:rsidR="000E0153" w:rsidRPr="002A73E9">
              <w:rPr>
                <w:sz w:val="20"/>
                <w:szCs w:val="20"/>
              </w:rPr>
              <w:t xml:space="preserve"> of the </w:t>
            </w:r>
            <w:r w:rsidR="000E0153" w:rsidRPr="002A73E9">
              <w:rPr>
                <w:b/>
                <w:bCs/>
                <w:sz w:val="20"/>
                <w:szCs w:val="20"/>
              </w:rPr>
              <w:t>Top Up Restorat</w:t>
            </w:r>
            <w:r w:rsidR="008428D0" w:rsidRPr="002A73E9">
              <w:rPr>
                <w:b/>
                <w:bCs/>
                <w:sz w:val="20"/>
                <w:szCs w:val="20"/>
              </w:rPr>
              <w:t>i</w:t>
            </w:r>
            <w:r w:rsidR="000E0153" w:rsidRPr="002A73E9">
              <w:rPr>
                <w:b/>
                <w:bCs/>
                <w:sz w:val="20"/>
                <w:szCs w:val="20"/>
              </w:rPr>
              <w:t xml:space="preserve">on </w:t>
            </w:r>
            <w:r w:rsidR="00096F3A" w:rsidRPr="002A73E9">
              <w:rPr>
                <w:b/>
                <w:bCs/>
                <w:sz w:val="20"/>
                <w:szCs w:val="20"/>
              </w:rPr>
              <w:t>Contract</w:t>
            </w:r>
            <w:r w:rsidR="008D1AD0" w:rsidRPr="002A73E9">
              <w:rPr>
                <w:sz w:val="20"/>
                <w:szCs w:val="20"/>
              </w:rPr>
              <w:t>,</w:t>
            </w:r>
            <w:r w:rsidR="00DF4941" w:rsidRPr="002A73E9">
              <w:rPr>
                <w:sz w:val="20"/>
                <w:szCs w:val="20"/>
              </w:rPr>
              <w:t xml:space="preserve"> once external </w:t>
            </w:r>
            <w:r w:rsidR="0062685E" w:rsidRPr="002A73E9">
              <w:rPr>
                <w:sz w:val="20"/>
                <w:szCs w:val="20"/>
              </w:rPr>
              <w:t xml:space="preserve">electrical power supplies are restored to that </w:t>
            </w:r>
            <w:r w:rsidR="000E0153" w:rsidRPr="002A73E9">
              <w:rPr>
                <w:b/>
                <w:bCs/>
                <w:sz w:val="20"/>
                <w:szCs w:val="20"/>
              </w:rPr>
              <w:t>Restoration Contractor’s</w:t>
            </w:r>
            <w:r w:rsidR="000E0153" w:rsidRPr="002A73E9">
              <w:rPr>
                <w:sz w:val="20"/>
                <w:szCs w:val="20"/>
              </w:rPr>
              <w:t xml:space="preserve"> site</w:t>
            </w:r>
            <w:r w:rsidR="008D1AD0" w:rsidRPr="002A73E9">
              <w:rPr>
                <w:sz w:val="20"/>
                <w:szCs w:val="20"/>
              </w:rPr>
              <w:t xml:space="preserve">. </w:t>
            </w:r>
            <w:r w:rsidR="002B3EC8" w:rsidRPr="002A73E9">
              <w:rPr>
                <w:sz w:val="20"/>
                <w:szCs w:val="20"/>
              </w:rPr>
              <w:t xml:space="preserve">In the case of a </w:t>
            </w:r>
            <w:r w:rsidR="002B3EC8" w:rsidRPr="002A73E9">
              <w:rPr>
                <w:b/>
                <w:bCs/>
                <w:sz w:val="20"/>
                <w:szCs w:val="20"/>
              </w:rPr>
              <w:t>Local Joint Restoration Plan</w:t>
            </w:r>
            <w:r w:rsidR="00862E6F" w:rsidRPr="002A73E9">
              <w:rPr>
                <w:sz w:val="20"/>
                <w:szCs w:val="20"/>
              </w:rPr>
              <w:t>,</w:t>
            </w:r>
            <w:r w:rsidR="002B3EC8" w:rsidRPr="002A73E9">
              <w:rPr>
                <w:sz w:val="20"/>
                <w:szCs w:val="20"/>
              </w:rPr>
              <w:t xml:space="preserve"> an instruction </w:t>
            </w:r>
            <w:r w:rsidR="00E658DA" w:rsidRPr="002A73E9">
              <w:rPr>
                <w:sz w:val="20"/>
                <w:szCs w:val="20"/>
              </w:rPr>
              <w:t xml:space="preserve">from </w:t>
            </w:r>
            <w:r w:rsidR="00862E6F" w:rsidRPr="002A73E9">
              <w:rPr>
                <w:b/>
                <w:bCs/>
                <w:sz w:val="20"/>
                <w:szCs w:val="20"/>
              </w:rPr>
              <w:t>The Company</w:t>
            </w:r>
            <w:r w:rsidR="00862E6F" w:rsidRPr="002A73E9">
              <w:rPr>
                <w:sz w:val="20"/>
                <w:szCs w:val="20"/>
              </w:rPr>
              <w:t xml:space="preserve"> </w:t>
            </w:r>
            <w:r w:rsidR="003C5DF1" w:rsidRPr="002A73E9">
              <w:rPr>
                <w:sz w:val="20"/>
                <w:szCs w:val="20"/>
              </w:rPr>
              <w:t xml:space="preserve">or </w:t>
            </w:r>
            <w:r w:rsidR="003C5DF1" w:rsidRPr="002A73E9">
              <w:rPr>
                <w:b/>
                <w:bCs/>
                <w:sz w:val="20"/>
                <w:szCs w:val="20"/>
              </w:rPr>
              <w:t>Transmission L</w:t>
            </w:r>
            <w:r w:rsidR="007A2A32" w:rsidRPr="002A73E9">
              <w:rPr>
                <w:b/>
                <w:bCs/>
                <w:sz w:val="20"/>
                <w:szCs w:val="20"/>
              </w:rPr>
              <w:t>icensee</w:t>
            </w:r>
            <w:r w:rsidR="007A2A32" w:rsidRPr="002A73E9">
              <w:rPr>
                <w:sz w:val="20"/>
                <w:szCs w:val="20"/>
              </w:rPr>
              <w:t xml:space="preserve"> in Scotland </w:t>
            </w:r>
            <w:r w:rsidR="002B3EC8" w:rsidRPr="002A73E9">
              <w:rPr>
                <w:sz w:val="20"/>
                <w:szCs w:val="20"/>
              </w:rPr>
              <w:t>to a</w:t>
            </w:r>
            <w:r w:rsidR="00E658DA" w:rsidRPr="002A73E9">
              <w:rPr>
                <w:sz w:val="20"/>
                <w:szCs w:val="20"/>
              </w:rPr>
              <w:t xml:space="preserve"> </w:t>
            </w:r>
            <w:r w:rsidR="00E658DA" w:rsidRPr="002A73E9">
              <w:rPr>
                <w:b/>
                <w:bCs/>
                <w:sz w:val="20"/>
                <w:szCs w:val="20"/>
              </w:rPr>
              <w:t>Restoration Contractor</w:t>
            </w:r>
            <w:r w:rsidR="00E658DA" w:rsidRPr="002A73E9">
              <w:rPr>
                <w:sz w:val="20"/>
                <w:szCs w:val="20"/>
              </w:rPr>
              <w:t xml:space="preserve"> in respect of their</w:t>
            </w:r>
            <w:r w:rsidR="00862E6F" w:rsidRPr="002A73E9">
              <w:rPr>
                <w:sz w:val="20"/>
                <w:szCs w:val="20"/>
              </w:rPr>
              <w:t xml:space="preserve"> </w:t>
            </w:r>
            <w:r w:rsidR="00862E6F" w:rsidRPr="002A73E9">
              <w:rPr>
                <w:b/>
                <w:bCs/>
                <w:sz w:val="20"/>
                <w:szCs w:val="20"/>
              </w:rPr>
              <w:t xml:space="preserve">Top Up </w:t>
            </w:r>
            <w:r w:rsidR="00C830CA" w:rsidRPr="002A73E9">
              <w:rPr>
                <w:b/>
                <w:bCs/>
                <w:sz w:val="20"/>
                <w:szCs w:val="20"/>
              </w:rPr>
              <w:t xml:space="preserve">Restoration </w:t>
            </w:r>
            <w:r w:rsidR="00862E6F" w:rsidRPr="002A73E9">
              <w:rPr>
                <w:b/>
                <w:bCs/>
                <w:sz w:val="20"/>
                <w:szCs w:val="20"/>
              </w:rPr>
              <w:t>Plant</w:t>
            </w:r>
            <w:r w:rsidR="00862E6F" w:rsidRPr="002A73E9">
              <w:rPr>
                <w:sz w:val="20"/>
                <w:szCs w:val="20"/>
              </w:rPr>
              <w:t xml:space="preserve"> would </w:t>
            </w:r>
            <w:r w:rsidR="00DB0D86" w:rsidRPr="002A73E9">
              <w:rPr>
                <w:sz w:val="20"/>
                <w:szCs w:val="20"/>
              </w:rPr>
              <w:t xml:space="preserve">generally </w:t>
            </w:r>
            <w:r w:rsidR="00862E6F" w:rsidRPr="002A73E9">
              <w:rPr>
                <w:sz w:val="20"/>
                <w:szCs w:val="20"/>
              </w:rPr>
              <w:t xml:space="preserve">be issued </w:t>
            </w:r>
            <w:r w:rsidR="00C36C62" w:rsidRPr="002A73E9">
              <w:rPr>
                <w:sz w:val="20"/>
                <w:szCs w:val="20"/>
              </w:rPr>
              <w:t>immediately</w:t>
            </w:r>
            <w:r w:rsidR="00862E6F" w:rsidRPr="002A73E9">
              <w:rPr>
                <w:sz w:val="20"/>
                <w:szCs w:val="20"/>
              </w:rPr>
              <w:t xml:space="preserve"> after a</w:t>
            </w:r>
            <w:r w:rsidR="00C830CA" w:rsidRPr="002A73E9">
              <w:rPr>
                <w:sz w:val="20"/>
                <w:szCs w:val="20"/>
              </w:rPr>
              <w:t xml:space="preserve">n instruction </w:t>
            </w:r>
            <w:r w:rsidR="00DB0D86" w:rsidRPr="002A73E9">
              <w:rPr>
                <w:sz w:val="20"/>
                <w:szCs w:val="20"/>
              </w:rPr>
              <w:t xml:space="preserve">to an </w:t>
            </w:r>
            <w:r w:rsidR="00DB0D86" w:rsidRPr="002A73E9">
              <w:rPr>
                <w:b/>
                <w:bCs/>
                <w:sz w:val="20"/>
                <w:szCs w:val="20"/>
              </w:rPr>
              <w:t>Anchor Restoration Contractor</w:t>
            </w:r>
            <w:r w:rsidR="00DB0D86" w:rsidRPr="002A73E9">
              <w:rPr>
                <w:sz w:val="20"/>
                <w:szCs w:val="20"/>
              </w:rPr>
              <w:t xml:space="preserve"> with the </w:t>
            </w:r>
            <w:r w:rsidR="003A18DC" w:rsidRPr="002A73E9">
              <w:rPr>
                <w:b/>
                <w:bCs/>
                <w:sz w:val="20"/>
                <w:szCs w:val="20"/>
              </w:rPr>
              <w:t>Top Up Capability</w:t>
            </w:r>
            <w:r w:rsidR="003A18DC" w:rsidRPr="002A73E9">
              <w:rPr>
                <w:sz w:val="20"/>
                <w:szCs w:val="20"/>
              </w:rPr>
              <w:t xml:space="preserve"> </w:t>
            </w:r>
            <w:r w:rsidR="008C0C51" w:rsidRPr="002A73E9">
              <w:rPr>
                <w:sz w:val="20"/>
                <w:szCs w:val="20"/>
              </w:rPr>
              <w:t xml:space="preserve">expected to be </w:t>
            </w:r>
            <w:r w:rsidR="003A18DC" w:rsidRPr="002A73E9">
              <w:rPr>
                <w:sz w:val="20"/>
                <w:szCs w:val="20"/>
              </w:rPr>
              <w:t xml:space="preserve">delivered </w:t>
            </w:r>
            <w:r w:rsidR="00B66FD8" w:rsidRPr="002A73E9">
              <w:rPr>
                <w:sz w:val="20"/>
                <w:szCs w:val="20"/>
              </w:rPr>
              <w:t>cons</w:t>
            </w:r>
            <w:r w:rsidR="004D1710" w:rsidRPr="002A73E9">
              <w:rPr>
                <w:sz w:val="20"/>
                <w:szCs w:val="20"/>
              </w:rPr>
              <w:t>e</w:t>
            </w:r>
            <w:r w:rsidR="00EF41E5" w:rsidRPr="002A73E9">
              <w:rPr>
                <w:sz w:val="20"/>
                <w:szCs w:val="20"/>
              </w:rPr>
              <w:t>cutively</w:t>
            </w:r>
            <w:r w:rsidR="00B66FD8" w:rsidRPr="002A73E9">
              <w:rPr>
                <w:sz w:val="20"/>
                <w:szCs w:val="20"/>
              </w:rPr>
              <w:t xml:space="preserve"> after external power supplies had been restored to th</w:t>
            </w:r>
            <w:r w:rsidR="008C0C51" w:rsidRPr="002A73E9">
              <w:rPr>
                <w:sz w:val="20"/>
                <w:szCs w:val="20"/>
              </w:rPr>
              <w:t xml:space="preserve">e </w:t>
            </w:r>
            <w:r w:rsidR="008C0C51" w:rsidRPr="002A73E9">
              <w:rPr>
                <w:b/>
                <w:bCs/>
                <w:sz w:val="20"/>
                <w:szCs w:val="20"/>
              </w:rPr>
              <w:t>Top Up Restoration Contractor</w:t>
            </w:r>
            <w:r w:rsidR="007507DD" w:rsidRPr="002A73E9">
              <w:rPr>
                <w:b/>
                <w:bCs/>
                <w:sz w:val="20"/>
                <w:szCs w:val="20"/>
              </w:rPr>
              <w:t>’</w:t>
            </w:r>
            <w:r w:rsidR="008C0C51" w:rsidRPr="002A73E9">
              <w:rPr>
                <w:b/>
                <w:bCs/>
                <w:sz w:val="20"/>
                <w:szCs w:val="20"/>
              </w:rPr>
              <w:t>s</w:t>
            </w:r>
            <w:r w:rsidR="008C0C51" w:rsidRPr="002A73E9">
              <w:rPr>
                <w:sz w:val="20"/>
                <w:szCs w:val="20"/>
              </w:rPr>
              <w:t xml:space="preserve"> site.</w:t>
            </w:r>
            <w:r w:rsidR="00DB0D86" w:rsidRPr="002A73E9">
              <w:rPr>
                <w:sz w:val="20"/>
                <w:szCs w:val="20"/>
              </w:rPr>
              <w:t xml:space="preserve"> </w:t>
            </w:r>
            <w:r w:rsidR="00E658DA" w:rsidRPr="002A73E9">
              <w:rPr>
                <w:sz w:val="20"/>
                <w:szCs w:val="20"/>
              </w:rPr>
              <w:t xml:space="preserve"> </w:t>
            </w:r>
            <w:r w:rsidR="008D1AD0" w:rsidRPr="002A73E9">
              <w:rPr>
                <w:sz w:val="20"/>
                <w:szCs w:val="20"/>
              </w:rPr>
              <w:t xml:space="preserve"> </w:t>
            </w:r>
            <w:r w:rsidR="008C0C51" w:rsidRPr="002A73E9">
              <w:rPr>
                <w:sz w:val="20"/>
                <w:szCs w:val="20"/>
              </w:rPr>
              <w:t xml:space="preserve">In the case of a </w:t>
            </w:r>
            <w:r w:rsidR="008C0C51" w:rsidRPr="002A73E9">
              <w:rPr>
                <w:b/>
                <w:bCs/>
                <w:sz w:val="20"/>
                <w:szCs w:val="20"/>
              </w:rPr>
              <w:t>Distribution Restoration Zone Plan</w:t>
            </w:r>
            <w:r w:rsidR="008C0C51" w:rsidRPr="002A73E9">
              <w:rPr>
                <w:sz w:val="20"/>
                <w:szCs w:val="20"/>
              </w:rPr>
              <w:t>, an instruction from a</w:t>
            </w:r>
            <w:r w:rsidR="008C0C51" w:rsidRPr="002A73E9">
              <w:rPr>
                <w:b/>
                <w:bCs/>
                <w:sz w:val="20"/>
                <w:szCs w:val="20"/>
              </w:rPr>
              <w:t xml:space="preserve"> Network Operator</w:t>
            </w:r>
            <w:r w:rsidR="008C0C51" w:rsidRPr="002A73E9">
              <w:rPr>
                <w:sz w:val="20"/>
                <w:szCs w:val="20"/>
              </w:rPr>
              <w:t xml:space="preserve"> to a </w:t>
            </w:r>
            <w:r w:rsidR="008C0C51" w:rsidRPr="002A73E9">
              <w:rPr>
                <w:b/>
                <w:bCs/>
                <w:sz w:val="20"/>
                <w:szCs w:val="20"/>
              </w:rPr>
              <w:t>Restoration Contractor</w:t>
            </w:r>
            <w:r w:rsidR="008C0C51" w:rsidRPr="002A73E9">
              <w:rPr>
                <w:sz w:val="20"/>
                <w:szCs w:val="20"/>
              </w:rPr>
              <w:t xml:space="preserve"> in respect of their </w:t>
            </w:r>
            <w:r w:rsidR="008C0C51" w:rsidRPr="002A73E9">
              <w:rPr>
                <w:b/>
                <w:bCs/>
                <w:sz w:val="20"/>
                <w:szCs w:val="20"/>
              </w:rPr>
              <w:t>Top Up Restoration Plant</w:t>
            </w:r>
            <w:r w:rsidR="008C0C51" w:rsidRPr="002A73E9">
              <w:rPr>
                <w:sz w:val="20"/>
                <w:szCs w:val="20"/>
              </w:rPr>
              <w:t xml:space="preserve"> would generally be issued </w:t>
            </w:r>
            <w:r w:rsidR="0045704D" w:rsidRPr="002A73E9">
              <w:rPr>
                <w:sz w:val="20"/>
                <w:szCs w:val="20"/>
              </w:rPr>
              <w:t>immediately</w:t>
            </w:r>
            <w:r w:rsidR="008C0C51" w:rsidRPr="002A73E9">
              <w:rPr>
                <w:sz w:val="20"/>
                <w:szCs w:val="20"/>
              </w:rPr>
              <w:t xml:space="preserve"> after an instruction to an </w:t>
            </w:r>
            <w:r w:rsidR="008C0C51" w:rsidRPr="002A73E9">
              <w:rPr>
                <w:b/>
                <w:bCs/>
                <w:sz w:val="20"/>
                <w:szCs w:val="20"/>
              </w:rPr>
              <w:t>Anchor Restoration Contractor</w:t>
            </w:r>
            <w:r w:rsidR="008C0C51" w:rsidRPr="002A73E9">
              <w:rPr>
                <w:sz w:val="20"/>
                <w:szCs w:val="20"/>
              </w:rPr>
              <w:t xml:space="preserve"> with the </w:t>
            </w:r>
            <w:r w:rsidR="008C0C51" w:rsidRPr="002A73E9">
              <w:rPr>
                <w:b/>
                <w:bCs/>
                <w:sz w:val="20"/>
                <w:szCs w:val="20"/>
              </w:rPr>
              <w:t>Top Up Capability</w:t>
            </w:r>
            <w:r w:rsidR="008C0C51" w:rsidRPr="002A73E9">
              <w:rPr>
                <w:sz w:val="20"/>
                <w:szCs w:val="20"/>
              </w:rPr>
              <w:t xml:space="preserve"> expected to be delivered conse</w:t>
            </w:r>
            <w:r w:rsidR="00631C9E" w:rsidRPr="002A73E9">
              <w:rPr>
                <w:sz w:val="20"/>
                <w:szCs w:val="20"/>
              </w:rPr>
              <w:t>cutively</w:t>
            </w:r>
            <w:r w:rsidR="008C0C51" w:rsidRPr="002A73E9">
              <w:rPr>
                <w:sz w:val="20"/>
                <w:szCs w:val="20"/>
              </w:rPr>
              <w:t xml:space="preserve"> after external power supplies had been restored to the </w:t>
            </w:r>
            <w:r w:rsidR="008C0C51" w:rsidRPr="002A73E9">
              <w:rPr>
                <w:b/>
                <w:bCs/>
                <w:sz w:val="20"/>
                <w:szCs w:val="20"/>
              </w:rPr>
              <w:t>Top Up Restoration Contractor</w:t>
            </w:r>
            <w:r w:rsidR="007507DD" w:rsidRPr="002A73E9">
              <w:rPr>
                <w:b/>
                <w:bCs/>
                <w:sz w:val="20"/>
                <w:szCs w:val="20"/>
              </w:rPr>
              <w:t>’</w:t>
            </w:r>
            <w:r w:rsidR="008C0C51" w:rsidRPr="002A73E9">
              <w:rPr>
                <w:b/>
                <w:bCs/>
                <w:sz w:val="20"/>
                <w:szCs w:val="20"/>
              </w:rPr>
              <w:t>s</w:t>
            </w:r>
            <w:r w:rsidR="008C0C51" w:rsidRPr="002A73E9">
              <w:rPr>
                <w:sz w:val="20"/>
                <w:szCs w:val="20"/>
              </w:rPr>
              <w:t xml:space="preserve"> site.  </w:t>
            </w:r>
            <w:r w:rsidR="000C1521" w:rsidRPr="002A73E9">
              <w:rPr>
                <w:sz w:val="20"/>
                <w:szCs w:val="20"/>
              </w:rPr>
              <w:t xml:space="preserve">For the avoidance of doubt a </w:t>
            </w:r>
            <w:r w:rsidR="00BF0728" w:rsidRPr="002A73E9">
              <w:rPr>
                <w:b/>
                <w:bCs/>
                <w:sz w:val="20"/>
                <w:szCs w:val="20"/>
              </w:rPr>
              <w:t>Restoration Contractor</w:t>
            </w:r>
            <w:r w:rsidR="00BF0728" w:rsidRPr="002A73E9">
              <w:rPr>
                <w:sz w:val="20"/>
                <w:szCs w:val="20"/>
              </w:rPr>
              <w:t xml:space="preserve"> with a </w:t>
            </w:r>
            <w:r w:rsidR="00BF0728" w:rsidRPr="002A73E9">
              <w:rPr>
                <w:b/>
                <w:bCs/>
                <w:sz w:val="20"/>
                <w:szCs w:val="20"/>
              </w:rPr>
              <w:t>Top Up Restoration Capability</w:t>
            </w:r>
            <w:r w:rsidR="00BF0728" w:rsidRPr="002A73E9">
              <w:rPr>
                <w:sz w:val="20"/>
                <w:szCs w:val="20"/>
              </w:rPr>
              <w:t xml:space="preserve"> shall have </w:t>
            </w:r>
            <w:proofErr w:type="spellStart"/>
            <w:r w:rsidR="00BF0728" w:rsidRPr="002A73E9">
              <w:rPr>
                <w:sz w:val="20"/>
                <w:szCs w:val="20"/>
              </w:rPr>
              <w:t>s</w:t>
            </w:r>
            <w:r w:rsidR="001F10D3" w:rsidRPr="002A73E9">
              <w:rPr>
                <w:sz w:val="20"/>
                <w:szCs w:val="20"/>
              </w:rPr>
              <w:t>u</w:t>
            </w:r>
            <w:r w:rsidR="00BF0728" w:rsidRPr="002A73E9">
              <w:rPr>
                <w:sz w:val="20"/>
                <w:szCs w:val="20"/>
              </w:rPr>
              <w:t>fficent</w:t>
            </w:r>
            <w:proofErr w:type="spellEnd"/>
            <w:r w:rsidR="00BF0728" w:rsidRPr="002A73E9">
              <w:rPr>
                <w:sz w:val="20"/>
                <w:szCs w:val="20"/>
              </w:rPr>
              <w:t xml:space="preserve"> </w:t>
            </w:r>
            <w:r w:rsidR="00BF0728" w:rsidRPr="002A73E9">
              <w:rPr>
                <w:b/>
                <w:bCs/>
                <w:sz w:val="20"/>
                <w:szCs w:val="20"/>
              </w:rPr>
              <w:t>Auxiliary Energy Supplies</w:t>
            </w:r>
            <w:r w:rsidR="00BF0728" w:rsidRPr="002A73E9">
              <w:rPr>
                <w:sz w:val="20"/>
                <w:szCs w:val="20"/>
              </w:rPr>
              <w:t xml:space="preserve"> </w:t>
            </w:r>
            <w:r w:rsidR="001F10D3" w:rsidRPr="002A73E9">
              <w:rPr>
                <w:sz w:val="20"/>
                <w:szCs w:val="20"/>
              </w:rPr>
              <w:t>to be capable of delivering the service they have agreed to</w:t>
            </w:r>
            <w:r w:rsidR="006405E2" w:rsidRPr="002A73E9">
              <w:rPr>
                <w:sz w:val="20"/>
                <w:szCs w:val="20"/>
              </w:rPr>
              <w:t xml:space="preserve"> provide</w:t>
            </w:r>
            <w:r w:rsidR="001F10D3" w:rsidRPr="002A73E9">
              <w:rPr>
                <w:sz w:val="20"/>
                <w:szCs w:val="20"/>
              </w:rPr>
              <w:t xml:space="preserve"> as soon as </w:t>
            </w:r>
            <w:r w:rsidR="00D677C1" w:rsidRPr="002A73E9">
              <w:rPr>
                <w:sz w:val="20"/>
                <w:szCs w:val="20"/>
              </w:rPr>
              <w:t xml:space="preserve">their </w:t>
            </w:r>
            <w:r w:rsidR="00D677C1" w:rsidRPr="002A73E9">
              <w:rPr>
                <w:b/>
                <w:bCs/>
                <w:sz w:val="20"/>
                <w:szCs w:val="20"/>
              </w:rPr>
              <w:t xml:space="preserve">Connection Point </w:t>
            </w:r>
            <w:r w:rsidR="00D677C1" w:rsidRPr="002A73E9">
              <w:rPr>
                <w:sz w:val="20"/>
                <w:szCs w:val="20"/>
              </w:rPr>
              <w:t xml:space="preserve">or </w:t>
            </w:r>
            <w:r w:rsidR="00D677C1" w:rsidRPr="002A73E9">
              <w:rPr>
                <w:b/>
                <w:bCs/>
                <w:sz w:val="20"/>
                <w:szCs w:val="20"/>
              </w:rPr>
              <w:t>User System Entry Point</w:t>
            </w:r>
            <w:r w:rsidR="00D677C1" w:rsidRPr="002A73E9">
              <w:rPr>
                <w:sz w:val="20"/>
                <w:szCs w:val="20"/>
              </w:rPr>
              <w:t xml:space="preserve"> is energised.</w:t>
            </w:r>
            <w:r w:rsidR="008C0C51" w:rsidRPr="002A73E9">
              <w:rPr>
                <w:sz w:val="20"/>
                <w:szCs w:val="20"/>
              </w:rPr>
              <w:t xml:space="preserve"> </w:t>
            </w:r>
          </w:p>
        </w:tc>
      </w:tr>
      <w:tr w:rsidR="0093310B" w:rsidRPr="007E0B31" w14:paraId="051B9233" w14:textId="77777777" w:rsidTr="490DE6A8">
        <w:trPr>
          <w:cantSplit/>
        </w:trPr>
        <w:tc>
          <w:tcPr>
            <w:tcW w:w="2884" w:type="dxa"/>
          </w:tcPr>
          <w:p w14:paraId="2A8B99B3" w14:textId="592766FF" w:rsidR="00EB1E5D" w:rsidRPr="007E0B31" w:rsidRDefault="00EB1E5D" w:rsidP="00EB1E5D">
            <w:pPr>
              <w:pStyle w:val="Arial11Bold"/>
              <w:rPr>
                <w:rFonts w:cs="Arial"/>
              </w:rPr>
            </w:pPr>
            <w:r w:rsidRPr="0001102F">
              <w:rPr>
                <w:rFonts w:cs="Arial"/>
              </w:rPr>
              <w:t>Top Up Restoration Contract</w:t>
            </w:r>
          </w:p>
        </w:tc>
        <w:tc>
          <w:tcPr>
            <w:tcW w:w="6634" w:type="dxa"/>
          </w:tcPr>
          <w:p w14:paraId="48943893" w14:textId="224A59E7" w:rsidR="00EB1E5D" w:rsidRPr="007E0B31" w:rsidRDefault="00970529" w:rsidP="00EB1E5D">
            <w:pPr>
              <w:pStyle w:val="TableArial11"/>
              <w:rPr>
                <w:rFonts w:cs="Arial"/>
              </w:rPr>
            </w:pPr>
            <w:r>
              <w:t xml:space="preserve">In the case of a </w:t>
            </w:r>
            <w:r w:rsidRPr="00570ABF">
              <w:rPr>
                <w:b/>
                <w:bCs/>
              </w:rPr>
              <w:t>Local Joint Rest</w:t>
            </w:r>
            <w:r w:rsidR="00515DE6" w:rsidRPr="00570ABF">
              <w:rPr>
                <w:b/>
                <w:bCs/>
              </w:rPr>
              <w:t>oration Plan</w:t>
            </w:r>
            <w:r w:rsidR="00515DE6">
              <w:t xml:space="preserve"> </w:t>
            </w:r>
            <w:r w:rsidR="00915876">
              <w:t xml:space="preserve">or </w:t>
            </w:r>
            <w:r w:rsidR="00915876" w:rsidRPr="00915876">
              <w:rPr>
                <w:b/>
                <w:bCs/>
              </w:rPr>
              <w:t>Offshore Local Joint Restoration Plan</w:t>
            </w:r>
            <w:r w:rsidR="00915876">
              <w:t xml:space="preserve"> </w:t>
            </w:r>
            <w:r w:rsidR="00515DE6">
              <w:t>i</w:t>
            </w:r>
            <w:r w:rsidR="003A5083">
              <w:t>s a</w:t>
            </w:r>
            <w:r w:rsidR="003A5083" w:rsidRPr="005C20E3">
              <w:t xml:space="preserve"> </w:t>
            </w:r>
            <w:r w:rsidR="004665B7">
              <w:t>contract</w:t>
            </w:r>
            <w:r w:rsidR="003A5083">
              <w:t xml:space="preserve"> </w:t>
            </w:r>
            <w:r w:rsidR="00515DE6">
              <w:t xml:space="preserve">between </w:t>
            </w:r>
            <w:r w:rsidR="00515DE6" w:rsidRPr="00570ABF">
              <w:rPr>
                <w:b/>
                <w:bCs/>
              </w:rPr>
              <w:t>The Company</w:t>
            </w:r>
            <w:r w:rsidR="00515DE6">
              <w:t xml:space="preserve"> and </w:t>
            </w:r>
            <w:r w:rsidR="00515DE6" w:rsidRPr="00570ABF">
              <w:rPr>
                <w:b/>
                <w:bCs/>
              </w:rPr>
              <w:t>Top Up Restoration Contractor</w:t>
            </w:r>
            <w:r w:rsidR="00515DE6">
              <w:t xml:space="preserve"> </w:t>
            </w:r>
            <w:r w:rsidR="0017575F">
              <w:t>for the provision of</w:t>
            </w:r>
            <w:r w:rsidR="005D6D02">
              <w:t xml:space="preserve"> </w:t>
            </w:r>
            <w:r w:rsidR="007507DD">
              <w:t xml:space="preserve">a </w:t>
            </w:r>
            <w:r w:rsidR="005D6D02" w:rsidRPr="006E72C7">
              <w:rPr>
                <w:b/>
                <w:bCs/>
              </w:rPr>
              <w:t>Top Up Restoration</w:t>
            </w:r>
            <w:r w:rsidR="003A5083" w:rsidRPr="00C11132">
              <w:rPr>
                <w:b/>
                <w:bCs/>
              </w:rPr>
              <w:t xml:space="preserve"> </w:t>
            </w:r>
            <w:r w:rsidR="003A5083" w:rsidRPr="005C20E3">
              <w:rPr>
                <w:b/>
              </w:rPr>
              <w:t>Capability</w:t>
            </w:r>
            <w:r w:rsidR="00202A9C" w:rsidRPr="00570ABF">
              <w:rPr>
                <w:bCs/>
              </w:rPr>
              <w:t>.</w:t>
            </w:r>
            <w:r w:rsidR="003A5083" w:rsidRPr="005C20E3">
              <w:rPr>
                <w:b/>
              </w:rPr>
              <w:t xml:space="preserve"> </w:t>
            </w:r>
            <w:r w:rsidR="0017575F">
              <w:rPr>
                <w:b/>
              </w:rPr>
              <w:t xml:space="preserve"> </w:t>
            </w:r>
            <w:r w:rsidR="0017575F">
              <w:t xml:space="preserve">In the case of a </w:t>
            </w:r>
            <w:r w:rsidR="0017575F" w:rsidRPr="000A5C1C">
              <w:rPr>
                <w:b/>
                <w:bCs/>
              </w:rPr>
              <w:t>Distribution Restoration Zone Plan</w:t>
            </w:r>
            <w:r w:rsidR="00DB7B91" w:rsidRPr="00DB7B91">
              <w:t>,</w:t>
            </w:r>
            <w:r w:rsidR="0017575F">
              <w:t xml:space="preserve"> a</w:t>
            </w:r>
            <w:r w:rsidR="0017575F" w:rsidRPr="005C20E3">
              <w:t>n agreement between</w:t>
            </w:r>
            <w:r w:rsidR="0017575F" w:rsidRPr="00C11132">
              <w:rPr>
                <w:bCs/>
              </w:rPr>
              <w:t xml:space="preserve"> </w:t>
            </w:r>
            <w:r w:rsidR="0017575F">
              <w:rPr>
                <w:b/>
              </w:rPr>
              <w:t xml:space="preserve">The Company </w:t>
            </w:r>
            <w:r w:rsidR="0017575F" w:rsidRPr="00C11132">
              <w:rPr>
                <w:bCs/>
              </w:rPr>
              <w:t>and relevant</w:t>
            </w:r>
            <w:r w:rsidR="0017575F">
              <w:rPr>
                <w:b/>
              </w:rPr>
              <w:t xml:space="preserve"> Network Operator </w:t>
            </w:r>
            <w:r w:rsidR="0017575F">
              <w:t xml:space="preserve">and </w:t>
            </w:r>
            <w:r w:rsidR="0017575F" w:rsidRPr="00570ABF">
              <w:rPr>
                <w:b/>
                <w:bCs/>
              </w:rPr>
              <w:t>Top Up</w:t>
            </w:r>
            <w:r w:rsidR="0017575F">
              <w:t xml:space="preserve"> </w:t>
            </w:r>
            <w:r w:rsidR="0017575F" w:rsidRPr="00C11132">
              <w:rPr>
                <w:b/>
                <w:bCs/>
              </w:rPr>
              <w:t>Restoration</w:t>
            </w:r>
            <w:r w:rsidR="0017575F">
              <w:t xml:space="preserve"> </w:t>
            </w:r>
            <w:r w:rsidR="0017575F">
              <w:rPr>
                <w:b/>
              </w:rPr>
              <w:t>Contractor</w:t>
            </w:r>
            <w:r w:rsidR="0017575F" w:rsidRPr="00A87826">
              <w:rPr>
                <w:b/>
              </w:rPr>
              <w:t xml:space="preserve"> </w:t>
            </w:r>
            <w:r w:rsidR="0017575F">
              <w:t xml:space="preserve">for the provision of </w:t>
            </w:r>
            <w:r w:rsidR="0017575F" w:rsidRPr="00570ABF">
              <w:rPr>
                <w:b/>
                <w:bCs/>
              </w:rPr>
              <w:t>Top Up Restoration</w:t>
            </w:r>
            <w:r w:rsidR="0017575F" w:rsidRPr="00C11132">
              <w:rPr>
                <w:b/>
                <w:bCs/>
              </w:rPr>
              <w:t xml:space="preserve"> </w:t>
            </w:r>
            <w:r w:rsidR="0017575F" w:rsidRPr="005C20E3">
              <w:rPr>
                <w:b/>
              </w:rPr>
              <w:t>Capability</w:t>
            </w:r>
            <w:r w:rsidR="0017575F">
              <w:t>.</w:t>
            </w:r>
          </w:p>
        </w:tc>
      </w:tr>
      <w:tr w:rsidR="0093310B" w:rsidRPr="007E0B31" w14:paraId="767E36DB" w14:textId="77777777" w:rsidTr="490DE6A8">
        <w:trPr>
          <w:cantSplit/>
        </w:trPr>
        <w:tc>
          <w:tcPr>
            <w:tcW w:w="2884" w:type="dxa"/>
          </w:tcPr>
          <w:p w14:paraId="130A2E6E" w14:textId="3CD6AF48" w:rsidR="00EB1E5D" w:rsidRPr="007E0B31" w:rsidRDefault="00EB1E5D" w:rsidP="00EB1E5D">
            <w:pPr>
              <w:pStyle w:val="Arial11Bold"/>
              <w:rPr>
                <w:rFonts w:cs="Arial"/>
              </w:rPr>
            </w:pPr>
            <w:r>
              <w:rPr>
                <w:rFonts w:cs="Arial"/>
              </w:rPr>
              <w:t xml:space="preserve">Top Up Restoration </w:t>
            </w:r>
            <w:r w:rsidR="001824A6">
              <w:rPr>
                <w:rFonts w:cs="Arial"/>
              </w:rPr>
              <w:t>Contractor</w:t>
            </w:r>
          </w:p>
        </w:tc>
        <w:tc>
          <w:tcPr>
            <w:tcW w:w="6634" w:type="dxa"/>
          </w:tcPr>
          <w:p w14:paraId="08A3E597" w14:textId="6914F639" w:rsidR="00EB1E5D" w:rsidRPr="007E0B31" w:rsidRDefault="00EB1E5D" w:rsidP="00EB1E5D">
            <w:pPr>
              <w:pStyle w:val="TableArial11"/>
              <w:rPr>
                <w:rFonts w:cs="Arial"/>
              </w:rPr>
            </w:pPr>
            <w:r>
              <w:t xml:space="preserve">A </w:t>
            </w:r>
            <w:r w:rsidRPr="006414D2">
              <w:rPr>
                <w:b/>
                <w:bCs/>
              </w:rPr>
              <w:t xml:space="preserve">Restoration </w:t>
            </w:r>
            <w:r w:rsidR="001E42D7">
              <w:rPr>
                <w:b/>
                <w:bCs/>
              </w:rPr>
              <w:t>Contractor</w:t>
            </w:r>
            <w:r>
              <w:t xml:space="preserve"> with </w:t>
            </w:r>
            <w:proofErr w:type="spellStart"/>
            <w:r>
              <w:t>a</w:t>
            </w:r>
            <w:r>
              <w:rPr>
                <w:b/>
                <w:bCs/>
              </w:rPr>
              <w:t>Top</w:t>
            </w:r>
            <w:proofErr w:type="spellEnd"/>
            <w:r>
              <w:rPr>
                <w:b/>
                <w:bCs/>
              </w:rPr>
              <w:t xml:space="preserve"> Up</w:t>
            </w:r>
            <w:r w:rsidRPr="006414D2">
              <w:rPr>
                <w:b/>
                <w:bCs/>
              </w:rPr>
              <w:t xml:space="preserve"> </w:t>
            </w:r>
            <w:r>
              <w:rPr>
                <w:b/>
                <w:bCs/>
              </w:rPr>
              <w:t>Restoration Contract</w:t>
            </w:r>
            <w:r w:rsidR="00B557F2">
              <w:rPr>
                <w:b/>
                <w:bCs/>
              </w:rPr>
              <w:t>.</w:t>
            </w:r>
          </w:p>
        </w:tc>
      </w:tr>
      <w:tr w:rsidR="0093310B" w:rsidRPr="007E0B31" w14:paraId="7BDEB1D1" w14:textId="77777777" w:rsidTr="490DE6A8">
        <w:trPr>
          <w:cantSplit/>
        </w:trPr>
        <w:tc>
          <w:tcPr>
            <w:tcW w:w="2884" w:type="dxa"/>
          </w:tcPr>
          <w:p w14:paraId="6AAC9811" w14:textId="3492013A" w:rsidR="00EB1E5D" w:rsidRPr="007E0B31" w:rsidRDefault="00EB1E5D" w:rsidP="00EB1E5D">
            <w:pPr>
              <w:pStyle w:val="Arial11Bold"/>
              <w:rPr>
                <w:rFonts w:cs="Arial"/>
              </w:rPr>
            </w:pPr>
            <w:r>
              <w:rPr>
                <w:rFonts w:cs="Arial"/>
              </w:rPr>
              <w:t>Top Up Restoration Plant</w:t>
            </w:r>
          </w:p>
        </w:tc>
        <w:tc>
          <w:tcPr>
            <w:tcW w:w="6634" w:type="dxa"/>
          </w:tcPr>
          <w:p w14:paraId="7A52B53D" w14:textId="73F2688D" w:rsidR="00EB1E5D" w:rsidRPr="007E0B31" w:rsidRDefault="00EB1E5D" w:rsidP="00EB1E5D">
            <w:pPr>
              <w:pStyle w:val="TableArial11"/>
              <w:rPr>
                <w:rFonts w:cs="Arial"/>
              </w:rPr>
            </w:pPr>
            <w:r w:rsidRPr="00727CA3">
              <w:rPr>
                <w:rFonts w:cs="Arial"/>
                <w:b/>
                <w:bCs/>
              </w:rPr>
              <w:t>Plant</w:t>
            </w:r>
            <w:r>
              <w:rPr>
                <w:rFonts w:cs="Arial"/>
              </w:rPr>
              <w:t xml:space="preserve"> owned and operated by a </w:t>
            </w:r>
            <w:r w:rsidRPr="00727CA3">
              <w:rPr>
                <w:rFonts w:cs="Arial"/>
                <w:b/>
                <w:bCs/>
              </w:rPr>
              <w:t xml:space="preserve">Top Up Restoration </w:t>
            </w:r>
            <w:r w:rsidR="001E42D7">
              <w:rPr>
                <w:rFonts w:cs="Arial"/>
                <w:b/>
                <w:bCs/>
              </w:rPr>
              <w:t>Contractor</w:t>
            </w:r>
            <w:r>
              <w:rPr>
                <w:rFonts w:cs="Arial"/>
              </w:rPr>
              <w:t xml:space="preserve">.  </w:t>
            </w:r>
          </w:p>
        </w:tc>
      </w:tr>
      <w:tr w:rsidR="0093310B" w:rsidRPr="007E0B31" w14:paraId="616F93ED" w14:textId="77777777" w:rsidTr="490DE6A8">
        <w:trPr>
          <w:cantSplit/>
        </w:trPr>
        <w:tc>
          <w:tcPr>
            <w:tcW w:w="2884" w:type="dxa"/>
          </w:tcPr>
          <w:p w14:paraId="24BE8F65" w14:textId="7F0CB3AF" w:rsidR="00EB1E5D" w:rsidRPr="007E0B31" w:rsidRDefault="00EB1E5D" w:rsidP="00EB1E5D">
            <w:pPr>
              <w:pStyle w:val="Arial11Bold"/>
              <w:rPr>
                <w:rFonts w:cs="Arial"/>
              </w:rPr>
            </w:pPr>
            <w:r>
              <w:rPr>
                <w:rFonts w:cs="Arial"/>
              </w:rPr>
              <w:t>Top Up Restoration Plant Test</w:t>
            </w:r>
          </w:p>
        </w:tc>
        <w:tc>
          <w:tcPr>
            <w:tcW w:w="6634" w:type="dxa"/>
          </w:tcPr>
          <w:p w14:paraId="3D8FD0F6" w14:textId="218B9E06" w:rsidR="00EB1E5D" w:rsidRPr="007E0B31" w:rsidRDefault="00EB1E5D" w:rsidP="00EB1E5D">
            <w:pPr>
              <w:pStyle w:val="TableArial11"/>
              <w:rPr>
                <w:rFonts w:cs="Arial"/>
              </w:rPr>
            </w:pPr>
            <w:r w:rsidRPr="003301CE">
              <w:rPr>
                <w:bCs/>
              </w:rPr>
              <w:t>A test conducted on a</w:t>
            </w:r>
            <w:r>
              <w:rPr>
                <w:b/>
                <w:bCs/>
              </w:rPr>
              <w:t xml:space="preserve"> Top Up Restoration</w:t>
            </w:r>
            <w:r w:rsidRPr="003301CE">
              <w:rPr>
                <w:b/>
                <w:bCs/>
              </w:rPr>
              <w:t xml:space="preserve"> Plant </w:t>
            </w:r>
            <w:r w:rsidRPr="003301CE">
              <w:rPr>
                <w:bCs/>
              </w:rPr>
              <w:t xml:space="preserve">to confirm it is capable of meeting the requirements of </w:t>
            </w:r>
            <w:r>
              <w:rPr>
                <w:bCs/>
              </w:rPr>
              <w:t xml:space="preserve">a </w:t>
            </w:r>
            <w:r>
              <w:rPr>
                <w:b/>
              </w:rPr>
              <w:t>Top Up</w:t>
            </w:r>
            <w:r>
              <w:rPr>
                <w:bCs/>
              </w:rPr>
              <w:t xml:space="preserve"> </w:t>
            </w:r>
            <w:r w:rsidRPr="003301CE">
              <w:rPr>
                <w:b/>
                <w:bCs/>
              </w:rPr>
              <w:t>Restoration Contract</w:t>
            </w:r>
            <w:r w:rsidRPr="003301CE">
              <w:rPr>
                <w:bCs/>
              </w:rPr>
              <w:t>.</w:t>
            </w:r>
          </w:p>
        </w:tc>
      </w:tr>
      <w:tr w:rsidR="00EB1E5D" w:rsidRPr="007E0B31" w14:paraId="6E50222A" w14:textId="77777777" w:rsidTr="490DE6A8">
        <w:trPr>
          <w:cantSplit/>
        </w:trPr>
        <w:tc>
          <w:tcPr>
            <w:tcW w:w="2884" w:type="dxa"/>
          </w:tcPr>
          <w:p w14:paraId="1FB787B1" w14:textId="77777777" w:rsidR="00EB1E5D" w:rsidRPr="007E0B31" w:rsidRDefault="00EB1E5D" w:rsidP="00EB1E5D">
            <w:pPr>
              <w:pStyle w:val="Arial11Bold"/>
              <w:rPr>
                <w:rFonts w:cs="Arial"/>
              </w:rPr>
            </w:pPr>
            <w:r w:rsidRPr="007E0B31">
              <w:rPr>
                <w:rFonts w:cs="Arial"/>
              </w:rPr>
              <w:t>Total Shutdown</w:t>
            </w:r>
          </w:p>
        </w:tc>
        <w:tc>
          <w:tcPr>
            <w:tcW w:w="6634" w:type="dxa"/>
          </w:tcPr>
          <w:p w14:paraId="5EDD63F2" w14:textId="1C79CF52" w:rsidR="00EB1E5D" w:rsidRPr="007E0B31" w:rsidRDefault="00EB1E5D" w:rsidP="00EB1E5D">
            <w:pPr>
              <w:pStyle w:val="TableArial11"/>
              <w:rPr>
                <w:rFonts w:cs="Arial"/>
              </w:rPr>
            </w:pPr>
            <w:r w:rsidRPr="007E0B31">
              <w:rPr>
                <w:rFonts w:cs="Arial"/>
              </w:rPr>
              <w:t xml:space="preserve">The situation existing when all generation has ceased and there is no electricity supply from </w:t>
            </w:r>
            <w:r w:rsidRPr="007E0B31">
              <w:rPr>
                <w:rFonts w:cs="Arial"/>
                <w:b/>
              </w:rPr>
              <w:t>External Interconnections</w:t>
            </w:r>
            <w:r w:rsidRPr="007E0B31">
              <w:rPr>
                <w:rFonts w:cs="Arial"/>
              </w:rPr>
              <w:t xml:space="preserve"> and, therefore, the </w:t>
            </w:r>
            <w:r w:rsidRPr="007E0B31">
              <w:rPr>
                <w:rFonts w:cs="Arial"/>
                <w:b/>
              </w:rPr>
              <w:t>Total System</w:t>
            </w:r>
            <w:r w:rsidRPr="007E0B31">
              <w:rPr>
                <w:rFonts w:cs="Arial"/>
              </w:rPr>
              <w:t xml:space="preserve"> has shutdown with the result that it is not possible for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Pr>
                <w:rFonts w:cs="Arial"/>
                <w:b/>
              </w:rPr>
              <w:t>System Restoration</w:t>
            </w:r>
            <w:r w:rsidRPr="007E0B31">
              <w:rPr>
                <w:rFonts w:cs="Arial"/>
              </w:rPr>
              <w:t>.</w:t>
            </w:r>
          </w:p>
        </w:tc>
      </w:tr>
      <w:tr w:rsidR="00EB1E5D" w:rsidRPr="007E0B31" w14:paraId="03665F8A" w14:textId="77777777" w:rsidTr="490DE6A8">
        <w:trPr>
          <w:cantSplit/>
        </w:trPr>
        <w:tc>
          <w:tcPr>
            <w:tcW w:w="2884" w:type="dxa"/>
          </w:tcPr>
          <w:p w14:paraId="133B8AA4" w14:textId="77777777" w:rsidR="00EB1E5D" w:rsidRPr="007E0B31" w:rsidRDefault="00EB1E5D" w:rsidP="00EB1E5D">
            <w:pPr>
              <w:pStyle w:val="Arial11Bold"/>
              <w:rPr>
                <w:rFonts w:cs="Arial"/>
              </w:rPr>
            </w:pPr>
            <w:r w:rsidRPr="007E0B31">
              <w:rPr>
                <w:rFonts w:cs="Arial"/>
              </w:rPr>
              <w:t>Total System</w:t>
            </w:r>
          </w:p>
        </w:tc>
        <w:tc>
          <w:tcPr>
            <w:tcW w:w="6634" w:type="dxa"/>
          </w:tcPr>
          <w:p w14:paraId="6E425FE9" w14:textId="77777777" w:rsidR="00EB1E5D" w:rsidRPr="007E0B31" w:rsidRDefault="00EB1E5D" w:rsidP="00EB1E5D">
            <w:pPr>
              <w:pStyle w:val="TableArial11"/>
              <w:rPr>
                <w:rFonts w:cs="Arial"/>
              </w:rPr>
            </w:pPr>
            <w:r w:rsidRPr="007E0B31">
              <w:rPr>
                <w:rFonts w:cs="Arial"/>
              </w:rPr>
              <w:t xml:space="preserve">The </w:t>
            </w:r>
            <w:r w:rsidRPr="007E0B31">
              <w:rPr>
                <w:rFonts w:cs="Arial"/>
                <w:b/>
              </w:rPr>
              <w:t>National Electricity Transmission System</w:t>
            </w:r>
            <w:r w:rsidRPr="007E0B31">
              <w:rPr>
                <w:rFonts w:cs="Arial"/>
              </w:rPr>
              <w:t xml:space="preserve"> and all </w:t>
            </w:r>
            <w:r w:rsidRPr="007E0B31">
              <w:rPr>
                <w:rFonts w:cs="Arial"/>
                <w:b/>
              </w:rPr>
              <w:t>User Systems</w:t>
            </w:r>
            <w:r w:rsidRPr="007E0B31">
              <w:rPr>
                <w:rFonts w:cs="Arial"/>
              </w:rPr>
              <w:t xml:space="preserve"> in the </w:t>
            </w:r>
            <w:r w:rsidRPr="007E0B31">
              <w:rPr>
                <w:rFonts w:cs="Arial"/>
                <w:b/>
              </w:rPr>
              <w:t>National Electricity Transmission System Operator Area</w:t>
            </w:r>
            <w:r w:rsidRPr="007E0B31">
              <w:rPr>
                <w:rFonts w:cs="Arial"/>
              </w:rPr>
              <w:t>.</w:t>
            </w:r>
          </w:p>
        </w:tc>
      </w:tr>
      <w:tr w:rsidR="00EB1E5D" w:rsidRPr="007E0B31" w14:paraId="2CEA121D" w14:textId="77777777" w:rsidTr="490DE6A8">
        <w:trPr>
          <w:cantSplit/>
        </w:trPr>
        <w:tc>
          <w:tcPr>
            <w:tcW w:w="2884" w:type="dxa"/>
          </w:tcPr>
          <w:p w14:paraId="096BE835" w14:textId="77777777" w:rsidR="00EB1E5D" w:rsidRPr="007E0B31" w:rsidRDefault="00EB1E5D" w:rsidP="00EB1E5D">
            <w:pPr>
              <w:pStyle w:val="Arial11Bold"/>
              <w:rPr>
                <w:rFonts w:cs="Arial"/>
              </w:rPr>
            </w:pPr>
            <w:r w:rsidRPr="007E0B31">
              <w:rPr>
                <w:rFonts w:cs="Arial"/>
              </w:rPr>
              <w:lastRenderedPageBreak/>
              <w:t>Trading Point</w:t>
            </w:r>
          </w:p>
        </w:tc>
        <w:tc>
          <w:tcPr>
            <w:tcW w:w="6634" w:type="dxa"/>
          </w:tcPr>
          <w:p w14:paraId="0BB80024" w14:textId="6807865F" w:rsidR="00EB1E5D" w:rsidRPr="007E0B31" w:rsidRDefault="00EB1E5D" w:rsidP="00EB1E5D">
            <w:pPr>
              <w:pStyle w:val="TableArial11"/>
              <w:rPr>
                <w:rFonts w:cs="Arial"/>
              </w:rPr>
            </w:pPr>
            <w:r w:rsidRPr="007E0B31">
              <w:rPr>
                <w:rFonts w:cs="Arial"/>
              </w:rPr>
              <w:t xml:space="preserve">A commercial and, where so specified in the Grid Code, an operational interface between a </w:t>
            </w:r>
            <w:r w:rsidRPr="007E0B31">
              <w:rPr>
                <w:rFonts w:cs="Arial"/>
                <w:b/>
              </w:rPr>
              <w:t>User</w:t>
            </w:r>
            <w:r w:rsidRPr="007E0B31">
              <w:rPr>
                <w:rFonts w:cs="Arial"/>
              </w:rPr>
              <w:t xml:space="preserve"> and </w:t>
            </w:r>
            <w:r>
              <w:rPr>
                <w:rFonts w:cs="Arial"/>
                <w:b/>
              </w:rPr>
              <w:t>The Company</w:t>
            </w:r>
            <w:r w:rsidRPr="007E0B31">
              <w:rPr>
                <w:rFonts w:cs="Arial"/>
              </w:rPr>
              <w:t xml:space="preserve">, which a </w:t>
            </w:r>
            <w:r w:rsidRPr="007E0B31">
              <w:rPr>
                <w:rFonts w:cs="Arial"/>
                <w:b/>
              </w:rPr>
              <w:t>User</w:t>
            </w:r>
            <w:r w:rsidRPr="007E0B31">
              <w:rPr>
                <w:rFonts w:cs="Arial"/>
              </w:rPr>
              <w:t xml:space="preserve"> has notified to </w:t>
            </w:r>
            <w:r>
              <w:rPr>
                <w:rFonts w:cs="Arial"/>
                <w:b/>
              </w:rPr>
              <w:t>The Company</w:t>
            </w:r>
            <w:r w:rsidRPr="007E0B31">
              <w:rPr>
                <w:rFonts w:cs="Arial"/>
              </w:rPr>
              <w:t>.</w:t>
            </w:r>
          </w:p>
        </w:tc>
      </w:tr>
      <w:tr w:rsidR="00EB1E5D" w:rsidRPr="007E0B31" w14:paraId="6355B4EF" w14:textId="77777777" w:rsidTr="490DE6A8">
        <w:trPr>
          <w:cantSplit/>
        </w:trPr>
        <w:tc>
          <w:tcPr>
            <w:tcW w:w="2884" w:type="dxa"/>
          </w:tcPr>
          <w:p w14:paraId="2AC59C62" w14:textId="77777777" w:rsidR="00EB1E5D" w:rsidRPr="007E0B31" w:rsidRDefault="00EB1E5D" w:rsidP="00EB1E5D">
            <w:pPr>
              <w:pStyle w:val="Arial11Bold"/>
              <w:rPr>
                <w:rFonts w:cs="Arial"/>
              </w:rPr>
            </w:pPr>
            <w:r w:rsidRPr="007E0B31">
              <w:rPr>
                <w:rFonts w:cs="Arial"/>
              </w:rPr>
              <w:t>Transfer Date</w:t>
            </w:r>
          </w:p>
        </w:tc>
        <w:tc>
          <w:tcPr>
            <w:tcW w:w="6634" w:type="dxa"/>
          </w:tcPr>
          <w:p w14:paraId="7A0D17C4" w14:textId="77777777" w:rsidR="00EB1E5D" w:rsidRPr="007E0B31" w:rsidRDefault="00EB1E5D" w:rsidP="00EB1E5D">
            <w:pPr>
              <w:pStyle w:val="TableArial11"/>
              <w:rPr>
                <w:rFonts w:cs="Arial"/>
              </w:rPr>
            </w:pPr>
            <w:r w:rsidRPr="007E0B31">
              <w:rPr>
                <w:rFonts w:cs="Arial"/>
              </w:rPr>
              <w:t xml:space="preserve">Such date as may be appointed by the </w:t>
            </w:r>
            <w:r w:rsidRPr="007E0B31">
              <w:rPr>
                <w:rFonts w:cs="Arial"/>
                <w:b/>
              </w:rPr>
              <w:t>Secretary of State</w:t>
            </w:r>
            <w:r w:rsidRPr="007E0B31">
              <w:rPr>
                <w:rFonts w:cs="Arial"/>
              </w:rPr>
              <w:t xml:space="preserve"> by order under section 65 of the </w:t>
            </w:r>
            <w:r w:rsidRPr="007E0B31">
              <w:rPr>
                <w:rFonts w:cs="Arial"/>
                <w:b/>
              </w:rPr>
              <w:t>Act</w:t>
            </w:r>
            <w:r w:rsidRPr="007E0B31">
              <w:rPr>
                <w:rFonts w:cs="Arial"/>
              </w:rPr>
              <w:t>.</w:t>
            </w:r>
          </w:p>
        </w:tc>
      </w:tr>
      <w:tr w:rsidR="00EB1E5D" w:rsidRPr="007E0B31" w14:paraId="2FFD149D" w14:textId="77777777" w:rsidTr="490DE6A8">
        <w:trPr>
          <w:cantSplit/>
        </w:trPr>
        <w:tc>
          <w:tcPr>
            <w:tcW w:w="2884" w:type="dxa"/>
          </w:tcPr>
          <w:p w14:paraId="6A0B230B" w14:textId="77777777" w:rsidR="00EB1E5D" w:rsidRPr="007E0B31" w:rsidRDefault="00EB1E5D" w:rsidP="00EB1E5D">
            <w:pPr>
              <w:pStyle w:val="Arial11Bold"/>
              <w:rPr>
                <w:rFonts w:cs="Arial"/>
              </w:rPr>
            </w:pPr>
            <w:r w:rsidRPr="007E0B31">
              <w:rPr>
                <w:rFonts w:cs="Arial"/>
              </w:rPr>
              <w:t>Transmission</w:t>
            </w:r>
          </w:p>
        </w:tc>
        <w:tc>
          <w:tcPr>
            <w:tcW w:w="6634" w:type="dxa"/>
          </w:tcPr>
          <w:p w14:paraId="484C3E41" w14:textId="77777777" w:rsidR="00EB1E5D" w:rsidRPr="007E0B31" w:rsidRDefault="00EB1E5D" w:rsidP="00EB1E5D">
            <w:pPr>
              <w:pStyle w:val="TableArial11"/>
              <w:rPr>
                <w:rFonts w:cs="Arial"/>
              </w:rPr>
            </w:pPr>
            <w:r w:rsidRPr="007E0B31">
              <w:rPr>
                <w:rFonts w:cs="Arial"/>
              </w:rPr>
              <w:t xml:space="preserve">Means, when used in conjunction with another term relating to equipment or a site, whether defined or not, that the associated term is to be read as being part of or directly associated with the </w:t>
            </w:r>
            <w:r w:rsidRPr="007E0B31">
              <w:rPr>
                <w:rFonts w:cs="Arial"/>
                <w:b/>
              </w:rPr>
              <w:t>National Electricity Transmission System</w:t>
            </w:r>
            <w:r w:rsidRPr="007E0B31">
              <w:rPr>
                <w:rFonts w:cs="Arial"/>
              </w:rPr>
              <w:t xml:space="preserve">, and not of or with the </w:t>
            </w:r>
            <w:r w:rsidRPr="007E0B31">
              <w:rPr>
                <w:rFonts w:cs="Arial"/>
                <w:b/>
              </w:rPr>
              <w:t>User</w:t>
            </w:r>
            <w:r w:rsidRPr="007E0B31">
              <w:rPr>
                <w:rFonts w:cs="Arial"/>
              </w:rPr>
              <w:t xml:space="preserve"> </w:t>
            </w:r>
            <w:r w:rsidRPr="007E0B31">
              <w:rPr>
                <w:rFonts w:cs="Arial"/>
                <w:b/>
              </w:rPr>
              <w:t>System</w:t>
            </w:r>
            <w:r w:rsidRPr="007E0B31">
              <w:rPr>
                <w:rFonts w:cs="Arial"/>
              </w:rPr>
              <w:t>.</w:t>
            </w:r>
          </w:p>
        </w:tc>
      </w:tr>
      <w:tr w:rsidR="00EB1E5D" w:rsidRPr="007E0B31" w14:paraId="369076F1" w14:textId="77777777" w:rsidTr="490DE6A8">
        <w:trPr>
          <w:cantSplit/>
        </w:trPr>
        <w:tc>
          <w:tcPr>
            <w:tcW w:w="2884" w:type="dxa"/>
          </w:tcPr>
          <w:p w14:paraId="1B0C8C13" w14:textId="77777777" w:rsidR="00EB1E5D" w:rsidRPr="007E0B31" w:rsidRDefault="00EB1E5D" w:rsidP="00EB1E5D">
            <w:pPr>
              <w:pStyle w:val="Arial11Bold"/>
              <w:rPr>
                <w:rFonts w:cs="Arial"/>
              </w:rPr>
            </w:pPr>
            <w:r w:rsidRPr="007E0B31">
              <w:rPr>
                <w:rFonts w:cs="Arial"/>
                <w:lang w:val="en-US"/>
              </w:rPr>
              <w:t>Transmission Area</w:t>
            </w:r>
          </w:p>
        </w:tc>
        <w:tc>
          <w:tcPr>
            <w:tcW w:w="6634" w:type="dxa"/>
          </w:tcPr>
          <w:p w14:paraId="4B6681DA"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 xml:space="preserve">Transmission Licence </w:t>
            </w:r>
            <w:r w:rsidRPr="007E0B31">
              <w:rPr>
                <w:rFonts w:cs="Arial"/>
              </w:rPr>
              <w:t xml:space="preserve">of a </w:t>
            </w:r>
            <w:r w:rsidRPr="007E0B31">
              <w:rPr>
                <w:rFonts w:cs="Arial"/>
                <w:b/>
              </w:rPr>
              <w:t>Transmission</w:t>
            </w:r>
            <w:r w:rsidRPr="007E0B31">
              <w:rPr>
                <w:rFonts w:cs="Arial"/>
              </w:rPr>
              <w:t xml:space="preserve"> </w:t>
            </w:r>
            <w:r w:rsidRPr="007E0B31">
              <w:rPr>
                <w:rFonts w:cs="Arial"/>
                <w:b/>
              </w:rPr>
              <w:t>Licensee</w:t>
            </w:r>
            <w:r w:rsidRPr="007E0B31">
              <w:rPr>
                <w:rFonts w:cs="Arial"/>
              </w:rPr>
              <w:t>.</w:t>
            </w:r>
          </w:p>
        </w:tc>
      </w:tr>
      <w:tr w:rsidR="00EB1E5D" w:rsidRPr="007E0B31" w14:paraId="052C965A" w14:textId="77777777" w:rsidTr="490DE6A8">
        <w:trPr>
          <w:cantSplit/>
        </w:trPr>
        <w:tc>
          <w:tcPr>
            <w:tcW w:w="2884" w:type="dxa"/>
          </w:tcPr>
          <w:p w14:paraId="5F2FC0DC" w14:textId="77777777" w:rsidR="00EB1E5D" w:rsidRPr="007E0B31" w:rsidRDefault="00EB1E5D" w:rsidP="00EB1E5D">
            <w:pPr>
              <w:pStyle w:val="Level1Text"/>
              <w:tabs>
                <w:tab w:val="left" w:pos="0"/>
              </w:tabs>
              <w:ind w:left="0" w:firstLine="0"/>
              <w:jc w:val="both"/>
              <w:rPr>
                <w:rFonts w:cs="Arial"/>
                <w:b/>
                <w:color w:val="auto"/>
              </w:rPr>
            </w:pPr>
            <w:r w:rsidRPr="007E0B31">
              <w:rPr>
                <w:rFonts w:cs="Arial"/>
                <w:b/>
                <w:color w:val="auto"/>
              </w:rPr>
              <w:t>Transmission Connected Demand Facilities</w:t>
            </w:r>
          </w:p>
        </w:tc>
        <w:tc>
          <w:tcPr>
            <w:tcW w:w="6634" w:type="dxa"/>
          </w:tcPr>
          <w:p w14:paraId="4606926F"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Demand Facility</w:t>
            </w:r>
            <w:r w:rsidRPr="007E0B31">
              <w:rPr>
                <w:rFonts w:cs="Arial"/>
                <w:color w:val="auto"/>
              </w:rPr>
              <w:t xml:space="preserve"> which has a </w:t>
            </w:r>
            <w:r w:rsidRPr="007E0B31">
              <w:rPr>
                <w:rFonts w:cs="Arial"/>
                <w:b/>
                <w:color w:val="auto"/>
              </w:rPr>
              <w:t>Grid Supply Point</w:t>
            </w:r>
            <w:r w:rsidRPr="007E0B31">
              <w:rPr>
                <w:rFonts w:cs="Arial"/>
                <w:color w:val="auto"/>
              </w:rPr>
              <w:t xml:space="preserve"> to the </w:t>
            </w:r>
            <w:r w:rsidRPr="007E0B31">
              <w:rPr>
                <w:rFonts w:cs="Arial"/>
                <w:b/>
                <w:color w:val="auto"/>
              </w:rPr>
              <w:t>National Electricity Transmission System</w:t>
            </w:r>
            <w:r w:rsidRPr="00A87826">
              <w:rPr>
                <w:rFonts w:cs="Arial"/>
                <w:bCs/>
                <w:color w:val="auto"/>
              </w:rPr>
              <w:t>.</w:t>
            </w:r>
          </w:p>
        </w:tc>
      </w:tr>
      <w:tr w:rsidR="00EB1E5D" w:rsidRPr="007E0B31" w14:paraId="0DDE5639" w14:textId="77777777" w:rsidTr="490DE6A8">
        <w:trPr>
          <w:cantSplit/>
        </w:trPr>
        <w:tc>
          <w:tcPr>
            <w:tcW w:w="2884" w:type="dxa"/>
          </w:tcPr>
          <w:p w14:paraId="1A90AEFF" w14:textId="77777777" w:rsidR="00EB1E5D" w:rsidRPr="007E0B31" w:rsidRDefault="00EB1E5D" w:rsidP="00EB1E5D">
            <w:pPr>
              <w:pStyle w:val="Arial11Bold"/>
              <w:rPr>
                <w:rFonts w:cs="Arial"/>
              </w:rPr>
            </w:pPr>
            <w:r w:rsidRPr="007E0B31">
              <w:rPr>
                <w:rFonts w:cs="Arial"/>
              </w:rPr>
              <w:t>Transmission DC Converter</w:t>
            </w:r>
          </w:p>
        </w:tc>
        <w:tc>
          <w:tcPr>
            <w:tcW w:w="6634" w:type="dxa"/>
          </w:tcPr>
          <w:p w14:paraId="3B963E3C" w14:textId="77777777" w:rsidR="00EB1E5D" w:rsidRPr="007E0B31" w:rsidRDefault="00EB1E5D" w:rsidP="00EB1E5D">
            <w:pPr>
              <w:pStyle w:val="TableArial11"/>
              <w:rPr>
                <w:rFonts w:cs="Arial"/>
              </w:rPr>
            </w:pPr>
            <w:r w:rsidRPr="007E0B31">
              <w:rPr>
                <w:rFonts w:cs="Arial"/>
              </w:rPr>
              <w:t xml:space="preserve">Any </w:t>
            </w:r>
            <w:r w:rsidRPr="007E0B31">
              <w:rPr>
                <w:rFonts w:cs="Arial"/>
                <w:b/>
              </w:rPr>
              <w:t>Transmission Licensee</w:t>
            </w:r>
            <w:r w:rsidRPr="007E0B31">
              <w:rPr>
                <w:rFonts w:cs="Arial"/>
              </w:rPr>
              <w:t xml:space="preserve"> </w:t>
            </w:r>
            <w:r w:rsidRPr="007E0B31">
              <w:rPr>
                <w:rFonts w:cs="Arial"/>
                <w:b/>
              </w:rPr>
              <w:t>Apparatus</w:t>
            </w:r>
            <w:r w:rsidRPr="007E0B31">
              <w:rPr>
                <w:rFonts w:cs="Arial"/>
              </w:rPr>
              <w:t xml:space="preserve"> (or </w:t>
            </w:r>
            <w:r w:rsidRPr="007E0B31">
              <w:rPr>
                <w:rFonts w:cs="Arial"/>
                <w:b/>
              </w:rPr>
              <w:t>OTSUA</w:t>
            </w:r>
            <w:r w:rsidRPr="007E0B31">
              <w:rPr>
                <w:rFonts w:cs="Arial"/>
              </w:rPr>
              <w:t xml:space="preserve"> that will become </w:t>
            </w:r>
            <w:r w:rsidRPr="007E0B31">
              <w:rPr>
                <w:rFonts w:cs="Arial"/>
                <w:b/>
              </w:rPr>
              <w:t>Transmission Licensee Apparatus</w:t>
            </w:r>
            <w:r w:rsidRPr="007E0B31">
              <w:rPr>
                <w:rFonts w:cs="Arial"/>
              </w:rPr>
              <w:t xml:space="preserve"> at the </w:t>
            </w:r>
            <w:r w:rsidRPr="007E0B31">
              <w:rPr>
                <w:rFonts w:cs="Arial"/>
                <w:b/>
              </w:rPr>
              <w:t>OTSUA Transfer Time</w:t>
            </w:r>
            <w:r w:rsidRPr="007E0B31">
              <w:rPr>
                <w:rFonts w:cs="Arial"/>
              </w:rPr>
              <w:t xml:space="preserve">) used to convert alternating current electricity to direct current electricity, or vice versa. A </w:t>
            </w:r>
            <w:r w:rsidRPr="007E0B31">
              <w:rPr>
                <w:rFonts w:cs="Arial"/>
                <w:b/>
              </w:rPr>
              <w:t>Transmission Network DC Converter</w:t>
            </w:r>
            <w:r w:rsidRPr="007E0B31">
              <w:rPr>
                <w:rFonts w:cs="Arial"/>
              </w:rPr>
              <w:t xml:space="preserve"> (which could include an </w:t>
            </w:r>
            <w:r w:rsidRPr="007E0B31">
              <w:rPr>
                <w:rFonts w:cs="Arial"/>
                <w:b/>
              </w:rPr>
              <w:t>HVDC System</w:t>
            </w:r>
            <w:r w:rsidRPr="007E0B31">
              <w:rPr>
                <w:rFonts w:cs="Arial"/>
              </w:rPr>
              <w:t xml:space="preserve"> owned by an </w:t>
            </w:r>
            <w:r w:rsidRPr="007E0B31">
              <w:rPr>
                <w:rFonts w:cs="Arial"/>
                <w:b/>
              </w:rPr>
              <w:t>Offshore Transmission Licensee</w:t>
            </w:r>
            <w:r w:rsidRPr="007E0B31">
              <w:rPr>
                <w:rFonts w:cs="Arial"/>
              </w:rPr>
              <w:t xml:space="preserve"> or </w:t>
            </w:r>
            <w:r w:rsidRPr="007E0B31">
              <w:rPr>
                <w:rFonts w:cs="Arial"/>
                <w:b/>
              </w:rPr>
              <w:t>Generator</w:t>
            </w:r>
            <w:r w:rsidRPr="007E0B31">
              <w:rPr>
                <w:rFonts w:cs="Arial"/>
              </w:rPr>
              <w:t xml:space="preserve"> in respect of </w:t>
            </w:r>
            <w:r w:rsidRPr="007E0B31">
              <w:rPr>
                <w:rFonts w:cs="Arial"/>
                <w:b/>
              </w:rPr>
              <w:t>OTSUA</w:t>
            </w:r>
            <w:r w:rsidRPr="007E0B31">
              <w:rPr>
                <w:rFonts w:cs="Arial"/>
              </w:rPr>
              <w:t>) is a standalone operative configuration at a single site comprising one or more converter bridges, together with one or more converter transformers, converter control equipment, essential protective and switching devices and auxiliaries, if any, used for conversion.</w:t>
            </w:r>
          </w:p>
        </w:tc>
      </w:tr>
      <w:tr w:rsidR="00EB1E5D" w:rsidRPr="007E0B31" w14:paraId="5F8263B5" w14:textId="77777777" w:rsidTr="490DE6A8">
        <w:trPr>
          <w:cantSplit/>
        </w:trPr>
        <w:tc>
          <w:tcPr>
            <w:tcW w:w="2884" w:type="dxa"/>
          </w:tcPr>
          <w:p w14:paraId="259E74B1" w14:textId="77777777" w:rsidR="00EB1E5D" w:rsidRPr="007E0B31" w:rsidRDefault="00EB1E5D" w:rsidP="00EB1E5D">
            <w:pPr>
              <w:pStyle w:val="Arial11Bold"/>
              <w:rPr>
                <w:rFonts w:cs="Arial"/>
              </w:rPr>
            </w:pPr>
            <w:r w:rsidRPr="007E0B31">
              <w:rPr>
                <w:rFonts w:cs="Arial"/>
              </w:rPr>
              <w:t>Transmission Entry Capacity</w:t>
            </w:r>
          </w:p>
        </w:tc>
        <w:tc>
          <w:tcPr>
            <w:tcW w:w="6634" w:type="dxa"/>
          </w:tcPr>
          <w:p w14:paraId="4AEF75AE"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EB1E5D" w:rsidRPr="007E0B31" w14:paraId="01834965" w14:textId="77777777" w:rsidTr="490DE6A8">
        <w:trPr>
          <w:cantSplit/>
        </w:trPr>
        <w:tc>
          <w:tcPr>
            <w:tcW w:w="2884" w:type="dxa"/>
          </w:tcPr>
          <w:p w14:paraId="28380C3E" w14:textId="77777777" w:rsidR="00EB1E5D" w:rsidRPr="007E0B31" w:rsidRDefault="00EB1E5D" w:rsidP="00EB1E5D">
            <w:pPr>
              <w:pStyle w:val="Arial11Bold"/>
              <w:rPr>
                <w:rFonts w:cs="Arial"/>
              </w:rPr>
            </w:pPr>
            <w:r w:rsidRPr="007E0B31">
              <w:rPr>
                <w:rFonts w:cs="Arial"/>
              </w:rPr>
              <w:t>Transmission Interface Circuit</w:t>
            </w:r>
          </w:p>
        </w:tc>
        <w:tc>
          <w:tcPr>
            <w:tcW w:w="6634" w:type="dxa"/>
          </w:tcPr>
          <w:p w14:paraId="093A792C" w14:textId="73A7926F" w:rsidR="00EB1E5D" w:rsidRPr="007E0B31" w:rsidRDefault="00EB1E5D" w:rsidP="00EB1E5D">
            <w:pPr>
              <w:pStyle w:val="TableArial11"/>
              <w:rPr>
                <w:rFonts w:cs="Arial"/>
              </w:rPr>
            </w:pPr>
            <w:r w:rsidRPr="007E0B31">
              <w:rPr>
                <w:rFonts w:cs="Arial"/>
              </w:rPr>
              <w:t xml:space="preserve">In </w:t>
            </w:r>
            <w:r>
              <w:rPr>
                <w:rFonts w:cs="Arial"/>
                <w:b/>
              </w:rPr>
              <w:t>NGET</w:t>
            </w:r>
            <w:r w:rsidRPr="007E0B31">
              <w:rPr>
                <w:rFonts w:cs="Arial"/>
                <w:b/>
              </w:rPr>
              <w:t>’s Transmission Area</w:t>
            </w:r>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above 132kV to a </w:t>
            </w:r>
            <w:r w:rsidRPr="007E0B31">
              <w:rPr>
                <w:rFonts w:cs="Arial"/>
                <w:b/>
              </w:rPr>
              <w:t xml:space="preserve">System </w:t>
            </w:r>
            <w:r w:rsidRPr="007E0B31">
              <w:rPr>
                <w:rFonts w:cs="Arial"/>
              </w:rPr>
              <w:t>operating at a voltage of 132kV or below</w:t>
            </w:r>
          </w:p>
          <w:p w14:paraId="23474DE0" w14:textId="77777777" w:rsidR="00EB1E5D" w:rsidRPr="007E0B31" w:rsidRDefault="00EB1E5D" w:rsidP="00EB1E5D">
            <w:pPr>
              <w:pStyle w:val="TableArial11"/>
              <w:rPr>
                <w:rFonts w:cs="Arial"/>
              </w:rPr>
            </w:pPr>
            <w:r w:rsidRPr="007E0B31">
              <w:rPr>
                <w:rFonts w:cs="Arial"/>
              </w:rPr>
              <w:t xml:space="preserve">In </w:t>
            </w:r>
            <w:r w:rsidRPr="007E0B31">
              <w:rPr>
                <w:rFonts w:cs="Arial"/>
                <w:b/>
              </w:rPr>
              <w:t xml:space="preserve">SHETL’s Transmission Area </w:t>
            </w:r>
            <w:r w:rsidRPr="007E0B31">
              <w:rPr>
                <w:rFonts w:cs="Arial"/>
              </w:rPr>
              <w:t xml:space="preserve">and </w:t>
            </w:r>
            <w:r w:rsidRPr="007E0B31">
              <w:rPr>
                <w:rFonts w:cs="Arial"/>
                <w:b/>
              </w:rPr>
              <w:t>SPT’s Transmission Area</w:t>
            </w:r>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of 132kV or above to a </w:t>
            </w:r>
            <w:r w:rsidRPr="007E0B31">
              <w:rPr>
                <w:rFonts w:cs="Arial"/>
                <w:b/>
              </w:rPr>
              <w:t xml:space="preserve">System </w:t>
            </w:r>
            <w:r w:rsidRPr="007E0B31">
              <w:rPr>
                <w:rFonts w:cs="Arial"/>
              </w:rPr>
              <w:t>operating at a voltage below 132kV.</w:t>
            </w:r>
          </w:p>
        </w:tc>
      </w:tr>
      <w:tr w:rsidR="00EB1E5D" w:rsidRPr="007E0B31" w14:paraId="14A60B97" w14:textId="77777777" w:rsidTr="490DE6A8">
        <w:trPr>
          <w:cantSplit/>
        </w:trPr>
        <w:tc>
          <w:tcPr>
            <w:tcW w:w="2884" w:type="dxa"/>
          </w:tcPr>
          <w:p w14:paraId="24A351F4" w14:textId="77777777" w:rsidR="00EB1E5D" w:rsidRPr="007E0B31" w:rsidRDefault="00EB1E5D" w:rsidP="00EB1E5D">
            <w:pPr>
              <w:pStyle w:val="Arial11Bold"/>
              <w:rPr>
                <w:rFonts w:cs="Arial"/>
              </w:rPr>
            </w:pPr>
            <w:r w:rsidRPr="007E0B31">
              <w:rPr>
                <w:rFonts w:cs="Arial"/>
              </w:rPr>
              <w:t>Transmission Interface Point</w:t>
            </w:r>
          </w:p>
        </w:tc>
        <w:tc>
          <w:tcPr>
            <w:tcW w:w="6634" w:type="dxa"/>
          </w:tcPr>
          <w:p w14:paraId="288BC234" w14:textId="0940EB1B" w:rsidR="00EB1E5D" w:rsidRPr="007E0B31" w:rsidRDefault="00EB1E5D" w:rsidP="00EB1E5D">
            <w:pPr>
              <w:pStyle w:val="TableArial11"/>
              <w:rPr>
                <w:rFonts w:cs="Arial"/>
              </w:rPr>
            </w:pPr>
            <w:r>
              <w:rPr>
                <w:rFonts w:cs="Arial"/>
              </w:rPr>
              <w:t>M</w:t>
            </w:r>
            <w:r w:rsidRPr="007E0B31">
              <w:rPr>
                <w:rFonts w:cs="Arial"/>
              </w:rPr>
              <w:t xml:space="preserve">eans the electrical point of connection between the </w:t>
            </w:r>
            <w:r w:rsidRPr="007E0B31">
              <w:rPr>
                <w:rFonts w:cs="Arial"/>
                <w:b/>
              </w:rPr>
              <w:t>Offshore Transmission System</w:t>
            </w:r>
            <w:r w:rsidRPr="007E0B31">
              <w:rPr>
                <w:rFonts w:cs="Arial"/>
              </w:rPr>
              <w:t xml:space="preserve"> and an </w:t>
            </w:r>
            <w:r w:rsidRPr="007E0B31">
              <w:rPr>
                <w:rFonts w:cs="Arial"/>
                <w:b/>
              </w:rPr>
              <w:t>Onshore</w:t>
            </w:r>
            <w:r w:rsidRPr="007E0B31">
              <w:rPr>
                <w:rFonts w:cs="Arial"/>
              </w:rPr>
              <w:t xml:space="preserve"> </w:t>
            </w:r>
            <w:r w:rsidRPr="007E0B31">
              <w:rPr>
                <w:rFonts w:cs="Arial"/>
                <w:b/>
              </w:rPr>
              <w:t>Transmission System</w:t>
            </w:r>
            <w:r w:rsidRPr="007E0B31">
              <w:rPr>
                <w:rFonts w:cs="Arial"/>
              </w:rPr>
              <w:t>.</w:t>
            </w:r>
          </w:p>
        </w:tc>
      </w:tr>
      <w:tr w:rsidR="00EB1E5D" w:rsidRPr="007E0B31" w14:paraId="12E4E169" w14:textId="77777777" w:rsidTr="490DE6A8">
        <w:trPr>
          <w:cantSplit/>
        </w:trPr>
        <w:tc>
          <w:tcPr>
            <w:tcW w:w="2884" w:type="dxa"/>
          </w:tcPr>
          <w:p w14:paraId="41174EA6" w14:textId="77777777" w:rsidR="00EB1E5D" w:rsidRPr="007E0B31" w:rsidRDefault="00EB1E5D" w:rsidP="00EB1E5D">
            <w:pPr>
              <w:pStyle w:val="Arial11Bold"/>
              <w:rPr>
                <w:rFonts w:cs="Arial"/>
              </w:rPr>
            </w:pPr>
            <w:r w:rsidRPr="007E0B31">
              <w:rPr>
                <w:rFonts w:cs="Arial"/>
              </w:rPr>
              <w:t>Transmission Interface Site</w:t>
            </w:r>
          </w:p>
        </w:tc>
        <w:tc>
          <w:tcPr>
            <w:tcW w:w="6634" w:type="dxa"/>
          </w:tcPr>
          <w:p w14:paraId="36310DA2" w14:textId="1A88231F" w:rsidR="00EB1E5D" w:rsidRPr="007E0B31" w:rsidRDefault="00EB1E5D" w:rsidP="00EB1E5D">
            <w:pPr>
              <w:pStyle w:val="TableArial11"/>
              <w:rPr>
                <w:rFonts w:cs="Arial"/>
              </w:rPr>
            </w:pPr>
            <w:r>
              <w:rPr>
                <w:rFonts w:cs="Arial"/>
              </w:rPr>
              <w:t>T</w:t>
            </w:r>
            <w:r w:rsidRPr="007E0B31">
              <w:rPr>
                <w:rFonts w:cs="Arial"/>
              </w:rPr>
              <w:t xml:space="preserve">he site at which the </w:t>
            </w:r>
            <w:r w:rsidRPr="007E0B31">
              <w:rPr>
                <w:rFonts w:cs="Arial"/>
                <w:b/>
              </w:rPr>
              <w:t>Transmission Interface Point</w:t>
            </w:r>
            <w:r w:rsidRPr="007E0B31">
              <w:rPr>
                <w:rFonts w:cs="Arial"/>
              </w:rPr>
              <w:t xml:space="preserve"> is located. </w:t>
            </w:r>
          </w:p>
        </w:tc>
      </w:tr>
      <w:tr w:rsidR="00EB1E5D" w:rsidRPr="007E0B31" w14:paraId="0B4F08F2" w14:textId="77777777" w:rsidTr="490DE6A8">
        <w:trPr>
          <w:cantSplit/>
        </w:trPr>
        <w:tc>
          <w:tcPr>
            <w:tcW w:w="2884" w:type="dxa"/>
          </w:tcPr>
          <w:p w14:paraId="71A83FA6" w14:textId="77777777" w:rsidR="00EB1E5D" w:rsidRPr="007E0B31" w:rsidRDefault="00EB1E5D" w:rsidP="00EB1E5D">
            <w:pPr>
              <w:pStyle w:val="Arial11Bold"/>
              <w:rPr>
                <w:rFonts w:cs="Arial"/>
              </w:rPr>
            </w:pPr>
            <w:r w:rsidRPr="007E0B31">
              <w:rPr>
                <w:rFonts w:cs="Arial"/>
              </w:rPr>
              <w:t>Transmission Licence</w:t>
            </w:r>
          </w:p>
        </w:tc>
        <w:tc>
          <w:tcPr>
            <w:tcW w:w="6634" w:type="dxa"/>
          </w:tcPr>
          <w:p w14:paraId="5E9EC095" w14:textId="77777777" w:rsidR="00EB1E5D" w:rsidRPr="007E0B31" w:rsidRDefault="00EB1E5D" w:rsidP="00EB1E5D">
            <w:pPr>
              <w:pStyle w:val="TableArial11"/>
              <w:rPr>
                <w:rFonts w:cs="Arial"/>
              </w:rPr>
            </w:pPr>
            <w:r w:rsidRPr="007E0B31">
              <w:rPr>
                <w:rFonts w:cs="Arial"/>
              </w:rPr>
              <w:t xml:space="preserve">A licence granted under Section 6(1)(b) of the </w:t>
            </w:r>
            <w:r w:rsidRPr="007E0B31">
              <w:rPr>
                <w:rFonts w:cs="Arial"/>
                <w:b/>
              </w:rPr>
              <w:t>Act</w:t>
            </w:r>
            <w:r w:rsidRPr="007E0B31">
              <w:rPr>
                <w:rFonts w:cs="Arial"/>
              </w:rPr>
              <w:t>.</w:t>
            </w:r>
          </w:p>
        </w:tc>
      </w:tr>
      <w:tr w:rsidR="00EB1E5D" w:rsidRPr="007E0B31" w14:paraId="1F5A6A84" w14:textId="77777777" w:rsidTr="490DE6A8">
        <w:trPr>
          <w:cantSplit/>
        </w:trPr>
        <w:tc>
          <w:tcPr>
            <w:tcW w:w="2884" w:type="dxa"/>
          </w:tcPr>
          <w:p w14:paraId="7216E635" w14:textId="77777777" w:rsidR="00EB1E5D" w:rsidRPr="007E0B31" w:rsidRDefault="00EB1E5D" w:rsidP="00EB1E5D">
            <w:pPr>
              <w:pStyle w:val="Arial11Bold"/>
              <w:rPr>
                <w:rFonts w:cs="Arial"/>
              </w:rPr>
            </w:pPr>
            <w:r w:rsidRPr="007E0B31">
              <w:rPr>
                <w:rFonts w:cs="Arial"/>
              </w:rPr>
              <w:t>Transmission Licensee</w:t>
            </w:r>
          </w:p>
        </w:tc>
        <w:tc>
          <w:tcPr>
            <w:tcW w:w="6634" w:type="dxa"/>
          </w:tcPr>
          <w:p w14:paraId="738A653A" w14:textId="745338B5" w:rsidR="00EB1E5D" w:rsidRPr="007E0B31" w:rsidRDefault="00EB1E5D" w:rsidP="00EB1E5D">
            <w:pPr>
              <w:pStyle w:val="TableArial11"/>
              <w:rPr>
                <w:rFonts w:cs="Arial"/>
              </w:rPr>
            </w:pPr>
            <w:r w:rsidRPr="0066591B">
              <w:rPr>
                <w:rFonts w:cs="Arial"/>
                <w:b/>
              </w:rPr>
              <w:t>The Company</w:t>
            </w:r>
            <w:r>
              <w:rPr>
                <w:rFonts w:cs="Arial"/>
              </w:rPr>
              <w:t xml:space="preserve"> and a</w:t>
            </w:r>
            <w:r w:rsidRPr="007E0B31">
              <w:rPr>
                <w:rFonts w:cs="Arial"/>
              </w:rPr>
              <w:t xml:space="preserve">ny </w:t>
            </w:r>
            <w:r w:rsidRPr="007E0B31">
              <w:rPr>
                <w:rFonts w:cs="Arial"/>
                <w:b/>
              </w:rPr>
              <w:t>Onshore Transmission Licensee</w:t>
            </w:r>
            <w:r w:rsidRPr="007E0B31">
              <w:rPr>
                <w:rFonts w:cs="Arial"/>
              </w:rPr>
              <w:t xml:space="preserve"> or </w:t>
            </w:r>
            <w:r w:rsidRPr="007E0B31">
              <w:rPr>
                <w:rFonts w:cs="Arial"/>
                <w:b/>
              </w:rPr>
              <w:t>Offshore Transmission Licensee</w:t>
            </w:r>
            <w:r w:rsidRPr="00A87826">
              <w:rPr>
                <w:rFonts w:cs="Arial"/>
                <w:bCs/>
              </w:rPr>
              <w:t>.</w:t>
            </w:r>
            <w:r w:rsidRPr="007E0B31" w:rsidDel="00DB44E9">
              <w:rPr>
                <w:rFonts w:cs="Arial"/>
              </w:rPr>
              <w:t xml:space="preserve"> </w:t>
            </w:r>
          </w:p>
        </w:tc>
      </w:tr>
      <w:tr w:rsidR="00EB1E5D" w:rsidRPr="007E0B31" w14:paraId="6ED18EA3" w14:textId="77777777" w:rsidTr="490DE6A8">
        <w:trPr>
          <w:cantSplit/>
        </w:trPr>
        <w:tc>
          <w:tcPr>
            <w:tcW w:w="2884" w:type="dxa"/>
          </w:tcPr>
          <w:p w14:paraId="6AB51AF3" w14:textId="77777777" w:rsidR="00EB1E5D" w:rsidRPr="007E0B31" w:rsidRDefault="00EB1E5D" w:rsidP="00EB1E5D">
            <w:pPr>
              <w:pStyle w:val="Arial11Bold"/>
              <w:rPr>
                <w:rFonts w:cs="Arial"/>
              </w:rPr>
            </w:pPr>
            <w:r w:rsidRPr="007E0B31">
              <w:rPr>
                <w:rFonts w:cs="Arial"/>
              </w:rPr>
              <w:t>Transmission Site</w:t>
            </w:r>
          </w:p>
        </w:tc>
        <w:tc>
          <w:tcPr>
            <w:tcW w:w="6634" w:type="dxa"/>
          </w:tcPr>
          <w:p w14:paraId="307AB72A" w14:textId="46F51AFD" w:rsidR="00EB1E5D" w:rsidRPr="007E0B31" w:rsidRDefault="00EB1E5D" w:rsidP="00EB1E5D">
            <w:pPr>
              <w:pStyle w:val="TableArial11"/>
              <w:rPr>
                <w:rFonts w:cs="Arial"/>
              </w:rPr>
            </w:pPr>
            <w:r>
              <w:rPr>
                <w:rFonts w:cs="Arial"/>
              </w:rPr>
              <w:t>M</w:t>
            </w:r>
            <w:r w:rsidRPr="007E0B31">
              <w:rPr>
                <w:rFonts w:cs="Arial"/>
              </w:rPr>
              <w:t xml:space="preserve">eans a site owned (or occupied pursuant to a lease, licence or other agreement) by a </w:t>
            </w:r>
            <w:r w:rsidRPr="007E0B31">
              <w:rPr>
                <w:rFonts w:cs="Arial"/>
                <w:b/>
              </w:rPr>
              <w:t xml:space="preserve">Relevant Transmission Licensee </w:t>
            </w:r>
            <w:r w:rsidRPr="007E0B31">
              <w:rPr>
                <w:rFonts w:cs="Arial"/>
              </w:rPr>
              <w:t xml:space="preserve">in which there is a </w:t>
            </w:r>
            <w:r w:rsidRPr="007E0B31">
              <w:rPr>
                <w:rFonts w:cs="Arial"/>
                <w:b/>
              </w:rPr>
              <w:t>Connection Point</w:t>
            </w:r>
            <w:r w:rsidRPr="007E0B31">
              <w:rPr>
                <w:rFonts w:cs="Arial"/>
              </w:rPr>
              <w:t xml:space="preserve">. </w:t>
            </w:r>
            <w:r>
              <w:rPr>
                <w:rFonts w:cs="Arial"/>
              </w:rPr>
              <w:t xml:space="preserve"> </w:t>
            </w:r>
            <w:r w:rsidRPr="007E0B31">
              <w:rPr>
                <w:rFonts w:cs="Arial"/>
              </w:rPr>
              <w:t xml:space="preserve">For the avoidance of doubt, a site owned by a </w:t>
            </w:r>
            <w:r w:rsidRPr="007E0B31">
              <w:rPr>
                <w:rFonts w:cs="Arial"/>
                <w:b/>
              </w:rPr>
              <w:t>User</w:t>
            </w:r>
            <w:r w:rsidRPr="007E0B31">
              <w:rPr>
                <w:rFonts w:cs="Arial"/>
              </w:rPr>
              <w:t xml:space="preserve"> but occupied by the </w:t>
            </w:r>
            <w:r w:rsidRPr="007E0B31">
              <w:rPr>
                <w:rFonts w:cs="Arial"/>
                <w:b/>
              </w:rPr>
              <w:t>Relevant Transmission Licensee</w:t>
            </w:r>
            <w:r w:rsidRPr="007E0B31">
              <w:rPr>
                <w:rFonts w:cs="Arial"/>
              </w:rPr>
              <w:t xml:space="preserve"> as aforesaid, is a </w:t>
            </w:r>
            <w:r w:rsidRPr="007E0B31">
              <w:rPr>
                <w:rFonts w:cs="Arial"/>
                <w:b/>
              </w:rPr>
              <w:t>Transmission Site</w:t>
            </w:r>
            <w:r w:rsidRPr="007E0B31">
              <w:rPr>
                <w:rFonts w:cs="Arial"/>
              </w:rPr>
              <w:t>.</w:t>
            </w:r>
          </w:p>
        </w:tc>
      </w:tr>
      <w:tr w:rsidR="00EB1E5D" w:rsidRPr="007E0B31" w14:paraId="6581C4CA" w14:textId="77777777" w:rsidTr="490DE6A8">
        <w:trPr>
          <w:cantSplit/>
        </w:trPr>
        <w:tc>
          <w:tcPr>
            <w:tcW w:w="2884" w:type="dxa"/>
          </w:tcPr>
          <w:p w14:paraId="7859EEE2" w14:textId="77777777" w:rsidR="00EB1E5D" w:rsidRPr="007E0B31" w:rsidRDefault="00EB1E5D" w:rsidP="00EB1E5D">
            <w:pPr>
              <w:pStyle w:val="Arial11Bold"/>
              <w:rPr>
                <w:rFonts w:cs="Arial"/>
              </w:rPr>
            </w:pPr>
            <w:r w:rsidRPr="007E0B31">
              <w:rPr>
                <w:rFonts w:cs="Arial"/>
              </w:rPr>
              <w:lastRenderedPageBreak/>
              <w:t>Transmission System</w:t>
            </w:r>
          </w:p>
        </w:tc>
        <w:tc>
          <w:tcPr>
            <w:tcW w:w="6634" w:type="dxa"/>
          </w:tcPr>
          <w:p w14:paraId="2D2E550E" w14:textId="77777777" w:rsidR="00EB1E5D" w:rsidRPr="007E0B31" w:rsidRDefault="00EB1E5D" w:rsidP="00EB1E5D">
            <w:pPr>
              <w:pStyle w:val="TableArial11"/>
              <w:rPr>
                <w:rFonts w:cs="Arial"/>
              </w:rPr>
            </w:pPr>
            <w:r w:rsidRPr="007E0B31">
              <w:rPr>
                <w:rFonts w:cs="Arial"/>
              </w:rPr>
              <w:t xml:space="preserve">Has the same meaning as the term "licensee's transmission system" in the </w:t>
            </w:r>
            <w:r w:rsidRPr="007E0B31">
              <w:rPr>
                <w:rFonts w:cs="Arial"/>
                <w:b/>
              </w:rPr>
              <w:t>Transmission Licence</w:t>
            </w:r>
            <w:r w:rsidRPr="007E0B31">
              <w:rPr>
                <w:rFonts w:cs="Arial"/>
              </w:rPr>
              <w:t xml:space="preserve"> of a </w:t>
            </w:r>
            <w:r w:rsidRPr="007E0B31">
              <w:rPr>
                <w:rFonts w:cs="Arial"/>
                <w:b/>
              </w:rPr>
              <w:t>Transmission Licensee</w:t>
            </w:r>
            <w:r w:rsidRPr="007E0B31">
              <w:rPr>
                <w:rFonts w:cs="Arial"/>
              </w:rPr>
              <w:t>.</w:t>
            </w:r>
          </w:p>
        </w:tc>
      </w:tr>
      <w:tr w:rsidR="00EB1E5D" w:rsidRPr="007E0B31" w14:paraId="6D673E45" w14:textId="77777777" w:rsidTr="490DE6A8">
        <w:trPr>
          <w:cantSplit/>
        </w:trPr>
        <w:tc>
          <w:tcPr>
            <w:tcW w:w="2884" w:type="dxa"/>
          </w:tcPr>
          <w:p w14:paraId="3E6756E5" w14:textId="77777777" w:rsidR="00EB1E5D" w:rsidRPr="007E0B31" w:rsidRDefault="00EB1E5D" w:rsidP="00EB1E5D">
            <w:pPr>
              <w:pStyle w:val="Arial11Bold"/>
              <w:rPr>
                <w:rFonts w:cs="Arial"/>
              </w:rPr>
            </w:pPr>
            <w:r w:rsidRPr="007E0B31">
              <w:rPr>
                <w:rFonts w:cs="Arial"/>
              </w:rPr>
              <w:t>Turbine Time Constant</w:t>
            </w:r>
          </w:p>
        </w:tc>
        <w:tc>
          <w:tcPr>
            <w:tcW w:w="6634" w:type="dxa"/>
          </w:tcPr>
          <w:p w14:paraId="1D7D5D0B" w14:textId="77777777" w:rsidR="00EB1E5D" w:rsidRPr="007E0B31" w:rsidRDefault="00EB1E5D" w:rsidP="00EB1E5D">
            <w:pPr>
              <w:pStyle w:val="TableArial11"/>
              <w:rPr>
                <w:rFonts w:cs="Arial"/>
              </w:rPr>
            </w:pPr>
            <w:r w:rsidRPr="007E0B31">
              <w:rPr>
                <w:rFonts w:cs="Arial"/>
              </w:rPr>
              <w:t xml:space="preserve">Determined at </w:t>
            </w:r>
            <w:r w:rsidRPr="007E0B31">
              <w:rPr>
                <w:rFonts w:cs="Arial"/>
                <w:b/>
              </w:rPr>
              <w:t>Registered Capacity</w:t>
            </w:r>
            <w:r w:rsidRPr="007E0B31">
              <w:rPr>
                <w:rFonts w:cs="Arial"/>
              </w:rPr>
              <w:t>, the turbine time constant will be construed in accordance with the principles of the IEEE Committee Report "Dynamic Models for Steam and Hydro Turbines in Power System Studies" published in 1973 which apply to such phrase.</w:t>
            </w:r>
          </w:p>
        </w:tc>
      </w:tr>
      <w:tr w:rsidR="00EB1E5D" w:rsidRPr="007E0B31" w14:paraId="69758B0F" w14:textId="77777777" w:rsidTr="490DE6A8">
        <w:trPr>
          <w:cantSplit/>
        </w:trPr>
        <w:tc>
          <w:tcPr>
            <w:tcW w:w="2884" w:type="dxa"/>
          </w:tcPr>
          <w:p w14:paraId="2CCCBDA7" w14:textId="77777777" w:rsidR="00EB1E5D" w:rsidRPr="007E0B31" w:rsidRDefault="00EB1E5D" w:rsidP="00EB1E5D">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A Power Generating Module</w:t>
            </w:r>
          </w:p>
        </w:tc>
        <w:tc>
          <w:tcPr>
            <w:tcW w:w="6634" w:type="dxa"/>
          </w:tcPr>
          <w:p w14:paraId="45946864" w14:textId="7F6B9525" w:rsidR="00EB1E5D" w:rsidRPr="007E0B31" w:rsidRDefault="00EB1E5D" w:rsidP="00EB1E5D">
            <w:pPr>
              <w:spacing w:line="0" w:lineRule="atLeast"/>
              <w:ind w:left="34"/>
              <w:jc w:val="both"/>
              <w:rPr>
                <w:rFonts w:cs="Arial"/>
              </w:rPr>
            </w:pPr>
            <w:r w:rsidRPr="007E0B31">
              <w:rPr>
                <w:rFonts w:cs="Arial"/>
              </w:rPr>
              <w:t>A</w:t>
            </w:r>
            <w:r w:rsidRPr="007E0B31">
              <w:rPr>
                <w:rFonts w:cs="Arial"/>
                <w:b/>
              </w:rPr>
              <w:t xml:space="preserve"> Power-Generating Module</w:t>
            </w:r>
            <w:r w:rsidRPr="00A87826">
              <w:rPr>
                <w:b/>
              </w:rPr>
              <w:t xml:space="preserve"> </w:t>
            </w:r>
            <w:r>
              <w:t xml:space="preserve">(including an </w:t>
            </w:r>
            <w:r w:rsidRPr="00391E54">
              <w:rPr>
                <w:b/>
              </w:rPr>
              <w:t>Electricity Storage Module</w:t>
            </w:r>
            <w:r>
              <w:t>)</w:t>
            </w:r>
            <w:r w:rsidRPr="007E0B31">
              <w:rPr>
                <w:rFonts w:cs="Arial"/>
              </w:rPr>
              <w:t xml:space="preserve"> 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below 110 kV and a </w:t>
            </w:r>
            <w:r w:rsidRPr="007E0B31">
              <w:rPr>
                <w:rFonts w:cs="Arial"/>
                <w:b/>
              </w:rPr>
              <w:t>Maximum Capacity</w:t>
            </w:r>
            <w:r w:rsidRPr="007E0B31">
              <w:rPr>
                <w:rFonts w:cs="Arial"/>
              </w:rPr>
              <w:t xml:space="preserve"> of 0.8 kW or greater but less than 1MW;</w:t>
            </w:r>
          </w:p>
        </w:tc>
      </w:tr>
      <w:tr w:rsidR="00EB1E5D" w:rsidRPr="007E0B31" w14:paraId="617806BC" w14:textId="77777777" w:rsidTr="490DE6A8">
        <w:trPr>
          <w:cantSplit/>
        </w:trPr>
        <w:tc>
          <w:tcPr>
            <w:tcW w:w="2884" w:type="dxa"/>
          </w:tcPr>
          <w:p w14:paraId="5D64AA45" w14:textId="77777777" w:rsidR="00EB1E5D" w:rsidRPr="007E0B31" w:rsidRDefault="00EB1E5D" w:rsidP="00EB1E5D">
            <w:pPr>
              <w:pStyle w:val="Level1Text"/>
              <w:tabs>
                <w:tab w:val="left" w:pos="0"/>
                <w:tab w:val="left" w:pos="1701"/>
              </w:tabs>
              <w:spacing w:after="0" w:line="240" w:lineRule="auto"/>
              <w:ind w:left="34" w:hanging="34"/>
              <w:rPr>
                <w:rFonts w:cs="Arial"/>
                <w:b/>
                <w:color w:val="auto"/>
                <w:lang w:val="en-GB"/>
              </w:rPr>
            </w:pPr>
            <w:r w:rsidRPr="007E0B31">
              <w:rPr>
                <w:rFonts w:cs="Arial"/>
                <w:b/>
                <w:color w:val="auto"/>
                <w:lang w:val="en-GB"/>
              </w:rPr>
              <w:t>Type B Power Generating Module</w:t>
            </w:r>
          </w:p>
        </w:tc>
        <w:tc>
          <w:tcPr>
            <w:tcW w:w="6634" w:type="dxa"/>
          </w:tcPr>
          <w:p w14:paraId="79E50183" w14:textId="6C848A78" w:rsidR="00EB1E5D" w:rsidRPr="007E0B31" w:rsidRDefault="00EB1E5D" w:rsidP="002A73E9">
            <w:pPr>
              <w:pStyle w:val="Level1Text"/>
              <w:tabs>
                <w:tab w:val="left" w:pos="34"/>
                <w:tab w:val="left" w:pos="1701"/>
              </w:tabs>
              <w:spacing w:after="0" w:line="240" w:lineRule="auto"/>
              <w:ind w:left="0" w:firstLine="0"/>
              <w:jc w:val="both"/>
              <w:rPr>
                <w:rFonts w:cs="Arial"/>
                <w:b/>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391E54">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1MW or greater but less than 10MW;</w:t>
            </w:r>
          </w:p>
        </w:tc>
      </w:tr>
      <w:tr w:rsidR="00EB1E5D" w:rsidRPr="007E0B31" w14:paraId="4DC46CF3" w14:textId="77777777" w:rsidTr="490DE6A8">
        <w:trPr>
          <w:cantSplit/>
        </w:trPr>
        <w:tc>
          <w:tcPr>
            <w:tcW w:w="2884" w:type="dxa"/>
          </w:tcPr>
          <w:p w14:paraId="54A735C9" w14:textId="77777777" w:rsidR="00EB1E5D" w:rsidRPr="007E0B31" w:rsidRDefault="00EB1E5D" w:rsidP="00EB1E5D">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C Power Generating Module</w:t>
            </w:r>
          </w:p>
        </w:tc>
        <w:tc>
          <w:tcPr>
            <w:tcW w:w="6634" w:type="dxa"/>
          </w:tcPr>
          <w:p w14:paraId="2DC7318B" w14:textId="73E93AA5" w:rsidR="00EB1E5D" w:rsidRPr="007E0B31" w:rsidRDefault="00EB1E5D" w:rsidP="002A73E9">
            <w:pPr>
              <w:pStyle w:val="Level1Text"/>
              <w:tabs>
                <w:tab w:val="left" w:pos="1701"/>
              </w:tabs>
              <w:spacing w:after="0" w:line="240" w:lineRule="auto"/>
              <w:ind w:left="34" w:hanging="34"/>
              <w:jc w:val="both"/>
              <w:rPr>
                <w:rFonts w:cs="Arial"/>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070786">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10MW or greater but less than 50MW;</w:t>
            </w:r>
          </w:p>
        </w:tc>
      </w:tr>
      <w:tr w:rsidR="00EB1E5D" w:rsidRPr="007E0B31" w14:paraId="04971D97" w14:textId="77777777" w:rsidTr="490DE6A8">
        <w:trPr>
          <w:cantSplit/>
        </w:trPr>
        <w:tc>
          <w:tcPr>
            <w:tcW w:w="2884" w:type="dxa"/>
          </w:tcPr>
          <w:p w14:paraId="03947CC0" w14:textId="77777777" w:rsidR="00EB1E5D" w:rsidRPr="007E0B31" w:rsidRDefault="00EB1E5D" w:rsidP="00EB1E5D">
            <w:pPr>
              <w:pStyle w:val="Level1Text"/>
              <w:tabs>
                <w:tab w:val="left" w:pos="0"/>
                <w:tab w:val="left" w:pos="1701"/>
              </w:tabs>
              <w:spacing w:after="0" w:line="240" w:lineRule="auto"/>
              <w:ind w:left="0" w:firstLine="0"/>
              <w:rPr>
                <w:rFonts w:cs="Arial"/>
                <w:b/>
                <w:color w:val="auto"/>
                <w:lang w:val="en-GB"/>
              </w:rPr>
            </w:pPr>
            <w:r w:rsidRPr="007E0B31">
              <w:rPr>
                <w:rFonts w:cs="Arial"/>
                <w:b/>
                <w:color w:val="auto"/>
                <w:lang w:val="en-GB"/>
              </w:rPr>
              <w:t>Type D Power Generating Module</w:t>
            </w:r>
          </w:p>
        </w:tc>
        <w:tc>
          <w:tcPr>
            <w:tcW w:w="6634" w:type="dxa"/>
          </w:tcPr>
          <w:p w14:paraId="72827663" w14:textId="4FF26CB6" w:rsidR="00EB1E5D" w:rsidRPr="007E0B31" w:rsidRDefault="00EB1E5D" w:rsidP="00EB1E5D">
            <w:pPr>
              <w:tabs>
                <w:tab w:val="left" w:pos="1418"/>
              </w:tabs>
              <w:rPr>
                <w:rFonts w:cs="Arial"/>
                <w:b/>
              </w:rPr>
            </w:pPr>
            <w:r w:rsidRPr="007E0B31">
              <w:rPr>
                <w:rFonts w:cs="Arial"/>
              </w:rPr>
              <w:t xml:space="preserve">A </w:t>
            </w:r>
            <w:r w:rsidRPr="007E0B31">
              <w:rPr>
                <w:rFonts w:cs="Arial"/>
                <w:b/>
              </w:rPr>
              <w:t>Power-generating Module</w:t>
            </w:r>
            <w:r w:rsidRPr="0079139F">
              <w:rPr>
                <w:rFonts w:cs="Arial"/>
              </w:rPr>
              <w:t>:</w:t>
            </w:r>
            <w:r>
              <w:t xml:space="preserve"> (including an </w:t>
            </w:r>
            <w:r>
              <w:rPr>
                <w:b/>
              </w:rPr>
              <w:t xml:space="preserve">Electricity Storage </w:t>
            </w:r>
            <w:r w:rsidRPr="00070786">
              <w:rPr>
                <w:b/>
              </w:rPr>
              <w:t>Module</w:t>
            </w:r>
            <w:r>
              <w:t>)</w:t>
            </w:r>
            <w:r w:rsidRPr="007E0B31">
              <w:rPr>
                <w:rFonts w:cs="Arial"/>
              </w:rPr>
              <w:t>:</w:t>
            </w:r>
            <w:r w:rsidRPr="007E0B31">
              <w:rPr>
                <w:rFonts w:cs="Arial"/>
                <w:b/>
              </w:rPr>
              <w:t xml:space="preserve"> </w:t>
            </w:r>
          </w:p>
          <w:p w14:paraId="1204AD5A" w14:textId="77777777" w:rsidR="00EB1E5D" w:rsidRPr="007E0B31" w:rsidRDefault="00EB1E5D" w:rsidP="00EB1E5D">
            <w:pPr>
              <w:tabs>
                <w:tab w:val="left" w:pos="1418"/>
              </w:tabs>
              <w:rPr>
                <w:rFonts w:cs="Arial"/>
              </w:rPr>
            </w:pPr>
            <w:r w:rsidRPr="007E0B31">
              <w:rPr>
                <w:rFonts w:cs="Arial"/>
              </w:rPr>
              <w:t xml:space="preserve">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at, or greater than, 110 kV; or</w:t>
            </w:r>
          </w:p>
          <w:p w14:paraId="587B130F" w14:textId="77777777" w:rsidR="00EB1E5D" w:rsidRPr="007E0B31" w:rsidRDefault="00EB1E5D" w:rsidP="00EB1E5D">
            <w:pPr>
              <w:pStyle w:val="Arial14"/>
              <w:ind w:left="33"/>
              <w:rPr>
                <w:rFonts w:cs="Arial"/>
                <w:b/>
                <w:sz w:val="20"/>
                <w:szCs w:val="20"/>
              </w:rPr>
            </w:pPr>
            <w:r w:rsidRPr="007E0B31">
              <w:rPr>
                <w:rFonts w:cs="Arial"/>
                <w:sz w:val="20"/>
                <w:szCs w:val="20"/>
              </w:rPr>
              <w:t xml:space="preserve">with a </w:t>
            </w:r>
            <w:r w:rsidRPr="007E0B31">
              <w:rPr>
                <w:rFonts w:cs="Arial"/>
                <w:b/>
                <w:sz w:val="20"/>
                <w:szCs w:val="20"/>
              </w:rPr>
              <w:t xml:space="preserve">Grid Entry Point </w:t>
            </w:r>
            <w:r w:rsidRPr="007E0B31">
              <w:rPr>
                <w:rFonts w:cs="Arial"/>
                <w:sz w:val="20"/>
                <w:szCs w:val="20"/>
              </w:rPr>
              <w:t>or</w:t>
            </w:r>
            <w:r w:rsidRPr="007E0B31">
              <w:rPr>
                <w:rFonts w:cs="Arial"/>
                <w:b/>
                <w:sz w:val="20"/>
                <w:szCs w:val="20"/>
              </w:rPr>
              <w:t xml:space="preserve"> User System Entry Point</w:t>
            </w:r>
            <w:r w:rsidRPr="007E0B31">
              <w:rPr>
                <w:rFonts w:cs="Arial"/>
                <w:sz w:val="20"/>
                <w:szCs w:val="20"/>
              </w:rPr>
              <w:t xml:space="preserve"> below 110 kV and with </w:t>
            </w:r>
            <w:r w:rsidRPr="007E0B31">
              <w:rPr>
                <w:rFonts w:cs="Arial"/>
                <w:b/>
                <w:sz w:val="20"/>
                <w:szCs w:val="20"/>
              </w:rPr>
              <w:t>Maximum Capacity</w:t>
            </w:r>
            <w:r w:rsidRPr="007E0B31">
              <w:rPr>
                <w:rFonts w:cs="Arial"/>
                <w:sz w:val="20"/>
                <w:szCs w:val="20"/>
              </w:rPr>
              <w:t xml:space="preserve"> of 50MW or greater</w:t>
            </w:r>
          </w:p>
        </w:tc>
      </w:tr>
      <w:tr w:rsidR="00EB1E5D" w:rsidRPr="007E0B31" w14:paraId="23E68C54" w14:textId="77777777" w:rsidTr="490DE6A8">
        <w:trPr>
          <w:cantSplit/>
        </w:trPr>
        <w:tc>
          <w:tcPr>
            <w:tcW w:w="2884" w:type="dxa"/>
          </w:tcPr>
          <w:p w14:paraId="3456D5FD" w14:textId="77777777" w:rsidR="00EB1E5D" w:rsidRPr="007E0B31" w:rsidRDefault="00EB1E5D" w:rsidP="00EB1E5D">
            <w:pPr>
              <w:pStyle w:val="Arial11Bold"/>
              <w:rPr>
                <w:rFonts w:cs="Arial"/>
              </w:rPr>
            </w:pPr>
            <w:r w:rsidRPr="007E0B31">
              <w:rPr>
                <w:rFonts w:cs="Arial"/>
              </w:rPr>
              <w:t>Unbalanced Load</w:t>
            </w:r>
          </w:p>
        </w:tc>
        <w:tc>
          <w:tcPr>
            <w:tcW w:w="6634" w:type="dxa"/>
          </w:tcPr>
          <w:p w14:paraId="025C243B" w14:textId="77777777" w:rsidR="00EB1E5D" w:rsidRPr="007E0B31" w:rsidRDefault="00EB1E5D" w:rsidP="00EB1E5D">
            <w:pPr>
              <w:pStyle w:val="TableArial11"/>
              <w:rPr>
                <w:rFonts w:cs="Arial"/>
              </w:rPr>
            </w:pPr>
            <w:r w:rsidRPr="007E0B31">
              <w:rPr>
                <w:rFonts w:cs="Arial"/>
              </w:rPr>
              <w:t xml:space="preserve">The situation where the </w:t>
            </w:r>
            <w:r w:rsidRPr="007E0B31">
              <w:rPr>
                <w:rFonts w:cs="Arial"/>
                <w:b/>
              </w:rPr>
              <w:t>Load</w:t>
            </w:r>
            <w:r w:rsidRPr="007E0B31">
              <w:rPr>
                <w:rFonts w:cs="Arial"/>
              </w:rPr>
              <w:t xml:space="preserve"> on each phase is not equal. </w:t>
            </w:r>
          </w:p>
        </w:tc>
      </w:tr>
      <w:tr w:rsidR="00EB1E5D" w:rsidRPr="007E0B31" w14:paraId="6D642429" w14:textId="77777777" w:rsidTr="490DE6A8">
        <w:trPr>
          <w:cantSplit/>
        </w:trPr>
        <w:tc>
          <w:tcPr>
            <w:tcW w:w="2884" w:type="dxa"/>
          </w:tcPr>
          <w:p w14:paraId="5EA24264" w14:textId="77777777" w:rsidR="00EB1E5D" w:rsidRPr="007E0B31" w:rsidRDefault="00EB1E5D" w:rsidP="00EB1E5D">
            <w:pPr>
              <w:pStyle w:val="Arial11Bold"/>
              <w:rPr>
                <w:rFonts w:cs="Arial"/>
              </w:rPr>
            </w:pPr>
            <w:r w:rsidRPr="007E0B31">
              <w:rPr>
                <w:rFonts w:cs="Arial"/>
              </w:rPr>
              <w:t>Under-excitation Limiter</w:t>
            </w:r>
          </w:p>
        </w:tc>
        <w:tc>
          <w:tcPr>
            <w:tcW w:w="6634" w:type="dxa"/>
          </w:tcPr>
          <w:p w14:paraId="11D9D8F0" w14:textId="73B80FD9" w:rsidR="00EB1E5D" w:rsidRPr="007E0B31" w:rsidRDefault="00EB1E5D" w:rsidP="00EB1E5D">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EB1E5D" w:rsidRPr="007E0B31" w14:paraId="0050BCB9" w14:textId="77777777" w:rsidTr="490DE6A8">
        <w:trPr>
          <w:cantSplit/>
        </w:trPr>
        <w:tc>
          <w:tcPr>
            <w:tcW w:w="2884" w:type="dxa"/>
          </w:tcPr>
          <w:p w14:paraId="35CC22D8" w14:textId="77777777" w:rsidR="00EB1E5D" w:rsidRPr="007E0B31" w:rsidRDefault="00EB1E5D" w:rsidP="00EB1E5D">
            <w:pPr>
              <w:pStyle w:val="Arial11Bold"/>
              <w:rPr>
                <w:rFonts w:cs="Arial"/>
              </w:rPr>
            </w:pPr>
            <w:r w:rsidRPr="007E0B31">
              <w:rPr>
                <w:rFonts w:cs="Arial"/>
              </w:rPr>
              <w:t>Under Frequency Relay</w:t>
            </w:r>
          </w:p>
        </w:tc>
        <w:tc>
          <w:tcPr>
            <w:tcW w:w="6634" w:type="dxa"/>
          </w:tcPr>
          <w:p w14:paraId="73618C50" w14:textId="77777777" w:rsidR="00EB1E5D" w:rsidRPr="007E0B31" w:rsidRDefault="00EB1E5D" w:rsidP="00EB1E5D">
            <w:pPr>
              <w:pStyle w:val="TableArial11"/>
              <w:rPr>
                <w:rFonts w:cs="Arial"/>
              </w:rPr>
            </w:pPr>
            <w:r w:rsidRPr="007E0B31">
              <w:rPr>
                <w:rFonts w:cs="Arial"/>
              </w:rPr>
              <w:t>An electrical measuring relay intended to operate when its characteristic quantity (</w:t>
            </w:r>
            <w:r w:rsidRPr="007E0B31">
              <w:rPr>
                <w:rFonts w:cs="Arial"/>
                <w:b/>
              </w:rPr>
              <w:t>Frequency</w:t>
            </w:r>
            <w:r w:rsidRPr="007E0B31">
              <w:rPr>
                <w:rFonts w:cs="Arial"/>
              </w:rPr>
              <w:t xml:space="preserve">) reaches the relay settings by </w:t>
            </w:r>
            <w:r>
              <w:rPr>
                <w:rFonts w:cs="Arial"/>
              </w:rPr>
              <w:t xml:space="preserve">a </w:t>
            </w:r>
            <w:r w:rsidRPr="007E0B31">
              <w:rPr>
                <w:rFonts w:cs="Arial"/>
              </w:rPr>
              <w:t xml:space="preserve">decrease in </w:t>
            </w:r>
            <w:r w:rsidRPr="007E0B31">
              <w:rPr>
                <w:rFonts w:cs="Arial"/>
                <w:b/>
              </w:rPr>
              <w:t>Frequency</w:t>
            </w:r>
            <w:r w:rsidRPr="007E0B31">
              <w:rPr>
                <w:rFonts w:cs="Arial"/>
              </w:rPr>
              <w:t>.</w:t>
            </w:r>
          </w:p>
        </w:tc>
      </w:tr>
      <w:tr w:rsidR="00EB1E5D" w:rsidRPr="007E0B31" w14:paraId="38841ED8" w14:textId="77777777" w:rsidTr="490DE6A8">
        <w:trPr>
          <w:cantSplit/>
        </w:trPr>
        <w:tc>
          <w:tcPr>
            <w:tcW w:w="2884" w:type="dxa"/>
          </w:tcPr>
          <w:p w14:paraId="3464A8CD" w14:textId="77777777" w:rsidR="00EB1E5D" w:rsidRPr="007E0B31" w:rsidRDefault="00EB1E5D" w:rsidP="00EB1E5D">
            <w:pPr>
              <w:pStyle w:val="Arial11Bold"/>
              <w:rPr>
                <w:rFonts w:cs="Arial"/>
              </w:rPr>
            </w:pPr>
            <w:r w:rsidRPr="007E0B31">
              <w:rPr>
                <w:rFonts w:cs="Arial"/>
              </w:rPr>
              <w:t>Unit Board</w:t>
            </w:r>
          </w:p>
        </w:tc>
        <w:tc>
          <w:tcPr>
            <w:tcW w:w="6634" w:type="dxa"/>
          </w:tcPr>
          <w:p w14:paraId="14AC7EAB" w14:textId="77777777" w:rsidR="00EB1E5D" w:rsidRPr="007E0B31" w:rsidRDefault="00EB1E5D" w:rsidP="00EB1E5D">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xml:space="preserve"> and which is supplied by a </w:t>
            </w:r>
            <w:r w:rsidRPr="007E0B31">
              <w:rPr>
                <w:rFonts w:cs="Arial"/>
                <w:b/>
              </w:rPr>
              <w:t>Unit Transformer</w:t>
            </w:r>
            <w:r w:rsidRPr="007E0B31">
              <w:rPr>
                <w:rFonts w:cs="Arial"/>
              </w:rPr>
              <w:t xml:space="preserve">. It may be interconnected with a </w:t>
            </w:r>
            <w:r w:rsidRPr="007E0B31">
              <w:rPr>
                <w:rFonts w:cs="Arial"/>
                <w:b/>
              </w:rPr>
              <w:t>Station Board</w:t>
            </w:r>
            <w:r w:rsidRPr="007E0B31">
              <w:rPr>
                <w:rFonts w:cs="Arial"/>
              </w:rPr>
              <w:t>.</w:t>
            </w:r>
          </w:p>
        </w:tc>
      </w:tr>
      <w:tr w:rsidR="00EB1E5D" w:rsidRPr="007E0B31" w14:paraId="50BA31C8" w14:textId="77777777" w:rsidTr="490DE6A8">
        <w:trPr>
          <w:cantSplit/>
        </w:trPr>
        <w:tc>
          <w:tcPr>
            <w:tcW w:w="2884" w:type="dxa"/>
          </w:tcPr>
          <w:p w14:paraId="3FA00B34" w14:textId="77777777" w:rsidR="00EB1E5D" w:rsidRPr="007E0B31" w:rsidRDefault="00EB1E5D" w:rsidP="00EB1E5D">
            <w:pPr>
              <w:pStyle w:val="Arial11Bold"/>
              <w:rPr>
                <w:rFonts w:cs="Arial"/>
              </w:rPr>
            </w:pPr>
            <w:r w:rsidRPr="007E0B31">
              <w:rPr>
                <w:rFonts w:cs="Arial"/>
              </w:rPr>
              <w:t>Unit Transformer</w:t>
            </w:r>
          </w:p>
        </w:tc>
        <w:tc>
          <w:tcPr>
            <w:tcW w:w="6634" w:type="dxa"/>
          </w:tcPr>
          <w:p w14:paraId="79DA8F59" w14:textId="7744E723" w:rsidR="00EB1E5D" w:rsidRPr="007E0B31" w:rsidRDefault="00EB1E5D" w:rsidP="00EB1E5D">
            <w:pPr>
              <w:pStyle w:val="TableArial11"/>
              <w:rPr>
                <w:rFonts w:cs="Arial"/>
              </w:rPr>
            </w:pPr>
            <w:r w:rsidRPr="007E0B31">
              <w:rPr>
                <w:rFonts w:cs="Arial"/>
              </w:rPr>
              <w:t xml:space="preserve">A transformer directly connected to a </w:t>
            </w:r>
            <w:r w:rsidRPr="007E0B31">
              <w:rPr>
                <w:rFonts w:cs="Arial"/>
                <w:b/>
              </w:rPr>
              <w:t>Generating Unit’s</w:t>
            </w:r>
            <w:r w:rsidRPr="007E0B31">
              <w:rPr>
                <w:rFonts w:cs="Arial"/>
              </w:rPr>
              <w:t xml:space="preserve"> terminals, and which supplies power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Typical voltage ratios are 23/11kV and 15/6.</w:t>
            </w:r>
            <w:r w:rsidRPr="0079139F">
              <w:rPr>
                <w:rFonts w:cs="Arial"/>
              </w:rPr>
              <w:t>6</w:t>
            </w:r>
            <w:r>
              <w:rPr>
                <w:rFonts w:cs="Arial"/>
              </w:rPr>
              <w:t>kV</w:t>
            </w:r>
            <w:r w:rsidRPr="007E0B31">
              <w:rPr>
                <w:rFonts w:cs="Arial"/>
              </w:rPr>
              <w:t>.</w:t>
            </w:r>
          </w:p>
        </w:tc>
      </w:tr>
      <w:tr w:rsidR="00EB1E5D" w:rsidRPr="007E0B31" w14:paraId="423C36C8" w14:textId="77777777" w:rsidTr="490DE6A8">
        <w:trPr>
          <w:cantSplit/>
        </w:trPr>
        <w:tc>
          <w:tcPr>
            <w:tcW w:w="2884" w:type="dxa"/>
          </w:tcPr>
          <w:p w14:paraId="1214A797" w14:textId="77777777" w:rsidR="00EB1E5D" w:rsidRPr="007E0B31" w:rsidRDefault="00EB1E5D" w:rsidP="00EB1E5D">
            <w:pPr>
              <w:pStyle w:val="Arial11Bold"/>
              <w:rPr>
                <w:rFonts w:cs="Arial"/>
              </w:rPr>
            </w:pPr>
            <w:r w:rsidRPr="007E0B31">
              <w:rPr>
                <w:rFonts w:cs="Arial"/>
              </w:rPr>
              <w:t>Unit Load Controller Response Time Constant</w:t>
            </w:r>
          </w:p>
        </w:tc>
        <w:tc>
          <w:tcPr>
            <w:tcW w:w="6634" w:type="dxa"/>
          </w:tcPr>
          <w:p w14:paraId="3D6E0ED8" w14:textId="77777777" w:rsidR="00EB1E5D" w:rsidRPr="007E0B31" w:rsidRDefault="00EB1E5D" w:rsidP="00EB1E5D">
            <w:pPr>
              <w:pStyle w:val="TableArial11"/>
              <w:rPr>
                <w:rFonts w:cs="Arial"/>
              </w:rPr>
            </w:pPr>
            <w:r w:rsidRPr="007E0B31">
              <w:rPr>
                <w:rFonts w:cs="Arial"/>
              </w:rPr>
              <w:t xml:space="preserve">The time constant, expressed in units of seconds, of the power output increase which occurs in the </w:t>
            </w:r>
            <w:r w:rsidRPr="007E0B31">
              <w:rPr>
                <w:rFonts w:cs="Arial"/>
                <w:b/>
              </w:rPr>
              <w:t>Secondary Response</w:t>
            </w:r>
            <w:r w:rsidRPr="007E0B31">
              <w:rPr>
                <w:rFonts w:cs="Arial"/>
              </w:rPr>
              <w:t xml:space="preserve"> timescale in response to a step change in </w:t>
            </w:r>
            <w:r w:rsidRPr="007E0B31">
              <w:rPr>
                <w:rFonts w:cs="Arial"/>
                <w:b/>
              </w:rPr>
              <w:t>System Frequency</w:t>
            </w:r>
            <w:r w:rsidRPr="007E0B31">
              <w:rPr>
                <w:rFonts w:cs="Arial"/>
              </w:rPr>
              <w:t>.</w:t>
            </w:r>
          </w:p>
        </w:tc>
      </w:tr>
      <w:tr w:rsidR="00EB1E5D" w:rsidRPr="007E0B31" w14:paraId="720B1B79" w14:textId="77777777" w:rsidTr="490DE6A8">
        <w:trPr>
          <w:cantSplit/>
        </w:trPr>
        <w:tc>
          <w:tcPr>
            <w:tcW w:w="2884" w:type="dxa"/>
          </w:tcPr>
          <w:p w14:paraId="1B0E66FB" w14:textId="4F0E4CAC" w:rsidR="00EB1E5D" w:rsidRPr="007E0B31" w:rsidRDefault="00EB1E5D" w:rsidP="00EB1E5D">
            <w:pPr>
              <w:pStyle w:val="Arial11Bold"/>
              <w:rPr>
                <w:rFonts w:cs="Arial"/>
              </w:rPr>
            </w:pPr>
            <w:bookmarkStart w:id="58" w:name="_DV_C47"/>
            <w:r w:rsidRPr="007E0B31">
              <w:rPr>
                <w:rFonts w:cs="Arial"/>
              </w:rPr>
              <w:t>Unresolved Issues</w:t>
            </w:r>
            <w:bookmarkEnd w:id="58"/>
          </w:p>
        </w:tc>
        <w:tc>
          <w:tcPr>
            <w:tcW w:w="6634" w:type="dxa"/>
          </w:tcPr>
          <w:p w14:paraId="12917A3C" w14:textId="564B64BE" w:rsidR="00EB1E5D" w:rsidRPr="007E0B31" w:rsidRDefault="00EB1E5D" w:rsidP="00EB1E5D">
            <w:pPr>
              <w:pStyle w:val="TableArial11"/>
              <w:rPr>
                <w:rFonts w:cs="Arial"/>
              </w:rPr>
            </w:pPr>
            <w:bookmarkStart w:id="59" w:name="_DV_C48"/>
            <w:r w:rsidRPr="007E0B31">
              <w:rPr>
                <w:rFonts w:cs="Arial"/>
              </w:rPr>
              <w:t xml:space="preserve">Any relevant Grid Code provisions or </w:t>
            </w:r>
            <w:r w:rsidRPr="007E0B31">
              <w:rPr>
                <w:rFonts w:cs="Arial"/>
                <w:b/>
              </w:rPr>
              <w:t>Bilateral Agreement</w:t>
            </w:r>
            <w:r w:rsidRPr="007E0B31">
              <w:rPr>
                <w:rFonts w:cs="Arial"/>
              </w:rPr>
              <w:t xml:space="preserve"> requirements identified by </w:t>
            </w:r>
            <w:r>
              <w:rPr>
                <w:rFonts w:cs="Arial"/>
                <w:b/>
              </w:rPr>
              <w:t>The Company</w:t>
            </w:r>
            <w:r w:rsidRPr="007E0B31">
              <w:rPr>
                <w:rFonts w:cs="Arial"/>
              </w:rPr>
              <w:t xml:space="preserve"> with which the relevant </w:t>
            </w:r>
            <w:r w:rsidRPr="007E0B31">
              <w:rPr>
                <w:rFonts w:cs="Arial"/>
                <w:b/>
              </w:rPr>
              <w:t>User</w:t>
            </w:r>
            <w:r w:rsidRPr="007E0B31">
              <w:rPr>
                <w:rFonts w:cs="Arial"/>
              </w:rPr>
              <w:t xml:space="preserve"> has not demonstrated compliance to </w:t>
            </w:r>
            <w:r>
              <w:rPr>
                <w:rFonts w:cs="Arial"/>
                <w:b/>
              </w:rPr>
              <w:t>The Company</w:t>
            </w:r>
            <w:r w:rsidRPr="007E0B31">
              <w:rPr>
                <w:rFonts w:cs="Arial"/>
                <w:b/>
              </w:rPr>
              <w:t>’s</w:t>
            </w:r>
            <w:r w:rsidRPr="007E0B31">
              <w:rPr>
                <w:rFonts w:cs="Arial"/>
              </w:rPr>
              <w:t xml:space="preserve"> reasonable satisfaction at the date of issue of the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 xml:space="preserve"> and which are detailed in such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w:t>
            </w:r>
            <w:bookmarkEnd w:id="59"/>
          </w:p>
        </w:tc>
      </w:tr>
      <w:tr w:rsidR="00EB1E5D" w:rsidRPr="007E0B31" w14:paraId="4EF10D55" w14:textId="77777777" w:rsidTr="490DE6A8">
        <w:trPr>
          <w:cantSplit/>
        </w:trPr>
        <w:tc>
          <w:tcPr>
            <w:tcW w:w="2884" w:type="dxa"/>
          </w:tcPr>
          <w:p w14:paraId="2F29DC55" w14:textId="77777777" w:rsidR="00EB1E5D" w:rsidRPr="007E0B31" w:rsidRDefault="00EB1E5D" w:rsidP="00EB1E5D">
            <w:pPr>
              <w:pStyle w:val="Arial11Bold"/>
              <w:rPr>
                <w:rFonts w:cs="Arial"/>
              </w:rPr>
            </w:pPr>
            <w:r w:rsidRPr="007E0B31">
              <w:rPr>
                <w:rFonts w:cs="Arial"/>
              </w:rPr>
              <w:t>Urgent Modification</w:t>
            </w:r>
          </w:p>
        </w:tc>
        <w:tc>
          <w:tcPr>
            <w:tcW w:w="6634" w:type="dxa"/>
          </w:tcPr>
          <w:p w14:paraId="73F66797" w14:textId="77777777" w:rsidR="00EB1E5D" w:rsidRPr="007E0B31" w:rsidRDefault="00EB1E5D" w:rsidP="00EB1E5D">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treated or to be treated as an </w:t>
            </w:r>
            <w:r w:rsidRPr="007E0B31">
              <w:rPr>
                <w:rFonts w:cs="Arial"/>
                <w:b/>
              </w:rPr>
              <w:t>Urgent Modification</w:t>
            </w:r>
            <w:r w:rsidRPr="007E0B31">
              <w:rPr>
                <w:rFonts w:cs="Arial"/>
              </w:rPr>
              <w:t xml:space="preserve"> in accordance with GR.23.</w:t>
            </w:r>
          </w:p>
        </w:tc>
      </w:tr>
      <w:tr w:rsidR="00EB1E5D" w:rsidRPr="007E0B31" w14:paraId="0EBC8358" w14:textId="77777777" w:rsidTr="490DE6A8">
        <w:trPr>
          <w:cantSplit/>
        </w:trPr>
        <w:tc>
          <w:tcPr>
            <w:tcW w:w="2884" w:type="dxa"/>
          </w:tcPr>
          <w:p w14:paraId="10994AED" w14:textId="77777777" w:rsidR="00EB1E5D" w:rsidRPr="007E0B31" w:rsidRDefault="00EB1E5D" w:rsidP="00EB1E5D">
            <w:pPr>
              <w:pStyle w:val="Arial11Bold"/>
              <w:rPr>
                <w:rFonts w:cs="Arial"/>
              </w:rPr>
            </w:pPr>
            <w:r w:rsidRPr="007E0B31">
              <w:rPr>
                <w:rFonts w:cs="Arial"/>
              </w:rPr>
              <w:lastRenderedPageBreak/>
              <w:t>User</w:t>
            </w:r>
          </w:p>
        </w:tc>
        <w:tc>
          <w:tcPr>
            <w:tcW w:w="6634" w:type="dxa"/>
          </w:tcPr>
          <w:p w14:paraId="63DC1FCA" w14:textId="70173463" w:rsidR="00EB1E5D" w:rsidRPr="007E0B31" w:rsidRDefault="00EB1E5D" w:rsidP="00EB1E5D">
            <w:pPr>
              <w:pStyle w:val="TableArial11"/>
              <w:rPr>
                <w:rFonts w:cs="Arial"/>
              </w:rPr>
            </w:pPr>
            <w:r w:rsidRPr="007E0B31">
              <w:rPr>
                <w:rFonts w:cs="Arial"/>
              </w:rPr>
              <w:t xml:space="preserve">A term utilised in various sections of the Grid Code to refer to the persons using the </w:t>
            </w:r>
            <w:r w:rsidRPr="007E0B31">
              <w:rPr>
                <w:rFonts w:cs="Arial"/>
                <w:b/>
              </w:rPr>
              <w:t>National Electricity Transmission System</w:t>
            </w:r>
            <w:r w:rsidRPr="007E0B31">
              <w:rPr>
                <w:rFonts w:cs="Arial"/>
              </w:rPr>
              <w:t xml:space="preserve">, as more particularly identified in each section of the Grid Code concerned. In the </w:t>
            </w:r>
            <w:r w:rsidRPr="007E0B31">
              <w:rPr>
                <w:rFonts w:cs="Arial"/>
                <w:b/>
              </w:rPr>
              <w:t>Preface</w:t>
            </w:r>
            <w:r w:rsidRPr="007E0B31">
              <w:rPr>
                <w:rFonts w:cs="Arial"/>
              </w:rPr>
              <w:t xml:space="preserve"> and the </w:t>
            </w:r>
            <w:r w:rsidRPr="007E0B31">
              <w:rPr>
                <w:rFonts w:cs="Arial"/>
                <w:b/>
              </w:rPr>
              <w:t>General Conditions</w:t>
            </w:r>
            <w:r w:rsidRPr="007E0B31">
              <w:rPr>
                <w:rFonts w:cs="Arial"/>
              </w:rPr>
              <w:t xml:space="preserve"> the term means any person to whom the Grid Code applies.  The term </w:t>
            </w:r>
            <w:r w:rsidRPr="007E0B31">
              <w:rPr>
                <w:rFonts w:cs="Arial"/>
                <w:b/>
              </w:rPr>
              <w:t>User</w:t>
            </w:r>
            <w:r w:rsidRPr="007E0B31">
              <w:rPr>
                <w:rFonts w:cs="Arial"/>
              </w:rPr>
              <w:t xml:space="preserve"> includes a</w:t>
            </w:r>
            <w:r>
              <w:rPr>
                <w:rFonts w:cs="Arial"/>
              </w:rPr>
              <w:t>n</w:t>
            </w:r>
            <w:r w:rsidRPr="007E0B31">
              <w:rPr>
                <w:rFonts w:cs="Arial"/>
              </w:rPr>
              <w:t xml:space="preserve"> </w:t>
            </w:r>
            <w:r w:rsidRPr="007E0B31">
              <w:rPr>
                <w:rFonts w:cs="Arial"/>
                <w:b/>
              </w:rPr>
              <w:t>EU Code User</w:t>
            </w:r>
            <w:r w:rsidRPr="007E0B31">
              <w:rPr>
                <w:rFonts w:cs="Arial"/>
              </w:rPr>
              <w:t xml:space="preserve"> and a</w:t>
            </w:r>
            <w:r w:rsidRPr="007E0B31">
              <w:rPr>
                <w:rFonts w:cs="Arial"/>
                <w:b/>
              </w:rPr>
              <w:t xml:space="preserve"> GB Code User</w:t>
            </w:r>
            <w:r w:rsidRPr="007E0B31">
              <w:rPr>
                <w:rFonts w:cs="Arial"/>
              </w:rPr>
              <w:t>.</w:t>
            </w:r>
          </w:p>
        </w:tc>
      </w:tr>
      <w:tr w:rsidR="00EB1E5D" w:rsidRPr="007E0B31" w14:paraId="1F55286A" w14:textId="77777777" w:rsidTr="490DE6A8">
        <w:trPr>
          <w:cantSplit/>
        </w:trPr>
        <w:tc>
          <w:tcPr>
            <w:tcW w:w="2884" w:type="dxa"/>
          </w:tcPr>
          <w:p w14:paraId="71077D37" w14:textId="33CFD5CB" w:rsidR="00EB1E5D" w:rsidRPr="007E0B31" w:rsidRDefault="00EB1E5D" w:rsidP="00EB1E5D">
            <w:pPr>
              <w:pStyle w:val="Arial11Bold"/>
              <w:rPr>
                <w:rFonts w:cs="Arial"/>
                <w:u w:val="single"/>
              </w:rPr>
            </w:pPr>
            <w:bookmarkStart w:id="60" w:name="_DV_C49"/>
            <w:r w:rsidRPr="007E0B31">
              <w:rPr>
                <w:rFonts w:cs="Arial"/>
              </w:rPr>
              <w:t>User Data File Structure</w:t>
            </w:r>
            <w:bookmarkEnd w:id="60"/>
          </w:p>
        </w:tc>
        <w:tc>
          <w:tcPr>
            <w:tcW w:w="6634" w:type="dxa"/>
          </w:tcPr>
          <w:p w14:paraId="475B944D" w14:textId="77258ADD" w:rsidR="00EB1E5D" w:rsidRPr="007E0B31" w:rsidRDefault="00EB1E5D" w:rsidP="00EB1E5D">
            <w:pPr>
              <w:pStyle w:val="TableArial11"/>
              <w:rPr>
                <w:rFonts w:cs="Arial"/>
              </w:rPr>
            </w:pPr>
            <w:bookmarkStart w:id="61" w:name="_DV_C50"/>
            <w:r w:rsidRPr="007E0B31">
              <w:rPr>
                <w:rFonts w:cs="Arial"/>
              </w:rPr>
              <w:t xml:space="preserve">The file structure given at </w:t>
            </w:r>
            <w:r w:rsidRPr="007E0B31">
              <w:rPr>
                <w:rFonts w:cs="Arial"/>
                <w:b/>
              </w:rPr>
              <w:t>DRC 18</w:t>
            </w:r>
            <w:r w:rsidRPr="007E0B31">
              <w:rPr>
                <w:rFonts w:cs="Arial"/>
              </w:rPr>
              <w:t xml:space="preserve"> which will be specified by </w:t>
            </w:r>
            <w:r>
              <w:rPr>
                <w:rFonts w:cs="Arial"/>
                <w:b/>
              </w:rPr>
              <w:t>The Company</w:t>
            </w:r>
            <w:r w:rsidRPr="007E0B31">
              <w:rPr>
                <w:rFonts w:cs="Arial"/>
              </w:rPr>
              <w:t xml:space="preserve"> which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w:t>
            </w:r>
            <w:r w:rsidRPr="007E0B31">
              <w:rPr>
                <w:rFonts w:cs="Arial"/>
                <w:b/>
              </w:rPr>
              <w:t xml:space="preserve"> HVDC System O</w:t>
            </w:r>
            <w:r>
              <w:rPr>
                <w:rFonts w:cs="Arial"/>
                <w:b/>
              </w:rPr>
              <w:t>wn</w:t>
            </w:r>
            <w:r w:rsidRPr="007E0B31">
              <w:rPr>
                <w:rFonts w:cs="Arial"/>
                <w:b/>
              </w:rPr>
              <w:t>er</w:t>
            </w:r>
            <w:r w:rsidRPr="007E0B31">
              <w:rPr>
                <w:rFonts w:cs="Arial"/>
              </w:rPr>
              <w:t xml:space="preserve"> must use for the purposes of </w:t>
            </w:r>
            <w:r w:rsidRPr="0079139F">
              <w:rPr>
                <w:rFonts w:cs="Arial"/>
              </w:rPr>
              <w:t xml:space="preserve">the </w:t>
            </w:r>
            <w:r w:rsidRPr="007E0B31">
              <w:rPr>
                <w:rFonts w:cs="Arial"/>
                <w:b/>
              </w:rPr>
              <w:t>CP</w:t>
            </w:r>
            <w:r w:rsidRPr="0079139F">
              <w:rPr>
                <w:rFonts w:cs="Arial"/>
              </w:rPr>
              <w:t xml:space="preserve"> or the </w:t>
            </w:r>
            <w:r w:rsidRPr="00A87826">
              <w:rPr>
                <w:rFonts w:cs="Arial"/>
                <w:b/>
              </w:rPr>
              <w:t>ECP</w:t>
            </w:r>
            <w:r w:rsidRPr="007E0B31">
              <w:rPr>
                <w:rFonts w:cs="Arial"/>
              </w:rPr>
              <w:t xml:space="preserve"> to submit </w:t>
            </w:r>
            <w:r w:rsidRPr="007E0B31">
              <w:rPr>
                <w:rFonts w:cs="Arial"/>
                <w:b/>
              </w:rPr>
              <w:t>DRC</w:t>
            </w:r>
            <w:r w:rsidRPr="007E0B31">
              <w:rPr>
                <w:rFonts w:cs="Arial"/>
              </w:rPr>
              <w:t xml:space="preserve"> data Schedules and information demonstrating compliance with the Grid Code and, where applicable, with the </w:t>
            </w:r>
            <w:r w:rsidRPr="007E0B31">
              <w:rPr>
                <w:rFonts w:cs="Arial"/>
                <w:b/>
              </w:rPr>
              <w:t>CUSC</w:t>
            </w:r>
            <w:r w:rsidRPr="007E0B31">
              <w:rPr>
                <w:rFonts w:cs="Arial"/>
              </w:rPr>
              <w:t xml:space="preserve"> </w:t>
            </w:r>
            <w:r w:rsidRPr="007E0B31">
              <w:rPr>
                <w:rFonts w:cs="Arial"/>
                <w:b/>
              </w:rPr>
              <w:t>Contract(s)</w:t>
            </w:r>
            <w:r w:rsidRPr="007E0B31">
              <w:rPr>
                <w:rFonts w:cs="Arial"/>
              </w:rPr>
              <w:t xml:space="preserve">, unless otherwise agreed by </w:t>
            </w:r>
            <w:r>
              <w:rPr>
                <w:rFonts w:cs="Arial"/>
                <w:b/>
              </w:rPr>
              <w:t>The Company</w:t>
            </w:r>
            <w:r w:rsidRPr="007E0B31">
              <w:rPr>
                <w:rFonts w:cs="Arial"/>
              </w:rPr>
              <w:t xml:space="preserve">. </w:t>
            </w:r>
            <w:bookmarkEnd w:id="61"/>
          </w:p>
        </w:tc>
      </w:tr>
      <w:tr w:rsidR="00EB1E5D" w:rsidRPr="007E0B31" w14:paraId="24C40449" w14:textId="77777777" w:rsidTr="490DE6A8">
        <w:trPr>
          <w:cantSplit/>
        </w:trPr>
        <w:tc>
          <w:tcPr>
            <w:tcW w:w="2884" w:type="dxa"/>
          </w:tcPr>
          <w:p w14:paraId="20FC2734" w14:textId="77777777" w:rsidR="00EB1E5D" w:rsidRPr="007E0B31" w:rsidRDefault="00EB1E5D" w:rsidP="00EB1E5D">
            <w:pPr>
              <w:pStyle w:val="Arial11Bold"/>
              <w:rPr>
                <w:rFonts w:cs="Arial"/>
              </w:rPr>
            </w:pPr>
            <w:r w:rsidRPr="007E0B31">
              <w:rPr>
                <w:rFonts w:cs="Arial"/>
              </w:rPr>
              <w:t>User Development</w:t>
            </w:r>
          </w:p>
        </w:tc>
        <w:tc>
          <w:tcPr>
            <w:tcW w:w="6634" w:type="dxa"/>
          </w:tcPr>
          <w:p w14:paraId="0478AE51" w14:textId="77777777" w:rsidR="00EB1E5D" w:rsidRPr="007E0B31" w:rsidRDefault="00EB1E5D" w:rsidP="00EB1E5D">
            <w:pPr>
              <w:pStyle w:val="TableArial11"/>
              <w:rPr>
                <w:rFonts w:cs="Arial"/>
              </w:rPr>
            </w:pPr>
            <w:r w:rsidRPr="007E0B31">
              <w:rPr>
                <w:rFonts w:cs="Arial"/>
              </w:rPr>
              <w:t xml:space="preserve">In the </w:t>
            </w:r>
            <w:r w:rsidRPr="007E0B31">
              <w:rPr>
                <w:rFonts w:cs="Arial"/>
                <w:b/>
              </w:rPr>
              <w:t>PC</w:t>
            </w:r>
            <w:r w:rsidRPr="007E0B31">
              <w:rPr>
                <w:rFonts w:cs="Arial"/>
              </w:rPr>
              <w:t xml:space="preserve"> means either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to be connected to the </w:t>
            </w:r>
            <w:r w:rsidRPr="007E0B31">
              <w:rPr>
                <w:rFonts w:cs="Arial"/>
                <w:b/>
              </w:rPr>
              <w:t>National Electricity Transmission System</w:t>
            </w:r>
            <w:r w:rsidRPr="007E0B31">
              <w:rPr>
                <w:rFonts w:cs="Arial"/>
              </w:rPr>
              <w:t xml:space="preserve">, or a </w:t>
            </w:r>
            <w:r w:rsidRPr="007E0B31">
              <w:rPr>
                <w:rFonts w:cs="Arial"/>
                <w:b/>
              </w:rPr>
              <w:t>Modification</w:t>
            </w:r>
            <w:r w:rsidRPr="007E0B31">
              <w:rPr>
                <w:rFonts w:cs="Arial"/>
              </w:rPr>
              <w:t xml:space="preserve"> relating to a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already connected to the </w:t>
            </w:r>
            <w:r w:rsidRPr="007E0B31">
              <w:rPr>
                <w:rFonts w:cs="Arial"/>
                <w:b/>
              </w:rPr>
              <w:t>National Electricity Transmission System</w:t>
            </w:r>
            <w:r w:rsidRPr="007E0B31">
              <w:rPr>
                <w:rFonts w:cs="Arial"/>
              </w:rPr>
              <w:t xml:space="preserve">, or a proposed new connection or </w:t>
            </w:r>
            <w:r w:rsidRPr="007E0B31">
              <w:rPr>
                <w:rFonts w:cs="Arial"/>
                <w:b/>
              </w:rPr>
              <w:t>Modification</w:t>
            </w:r>
            <w:r w:rsidRPr="007E0B31">
              <w:rPr>
                <w:rFonts w:cs="Arial"/>
              </w:rPr>
              <w:t xml:space="preserve"> to the connection within the </w:t>
            </w:r>
            <w:r w:rsidRPr="007E0B31">
              <w:rPr>
                <w:rFonts w:cs="Arial"/>
                <w:b/>
              </w:rPr>
              <w:t>User System</w:t>
            </w:r>
            <w:r w:rsidRPr="007E0B31">
              <w:rPr>
                <w:rFonts w:cs="Arial"/>
              </w:rPr>
              <w:t>.</w:t>
            </w:r>
          </w:p>
        </w:tc>
      </w:tr>
      <w:tr w:rsidR="00EB1E5D" w:rsidRPr="007E0B31" w14:paraId="3332ECCB" w14:textId="77777777" w:rsidTr="490DE6A8">
        <w:trPr>
          <w:cantSplit/>
        </w:trPr>
        <w:tc>
          <w:tcPr>
            <w:tcW w:w="2884" w:type="dxa"/>
          </w:tcPr>
          <w:p w14:paraId="0EE53A77" w14:textId="02AE4348" w:rsidR="00EB1E5D" w:rsidRPr="007E0B31" w:rsidRDefault="00EB1E5D" w:rsidP="00EB1E5D">
            <w:pPr>
              <w:pStyle w:val="Arial11Bold"/>
              <w:rPr>
                <w:rFonts w:cs="Arial"/>
              </w:rPr>
            </w:pPr>
            <w:bookmarkStart w:id="62" w:name="_DV_C51"/>
            <w:r w:rsidRPr="007E0B31">
              <w:rPr>
                <w:rFonts w:cs="Arial"/>
              </w:rPr>
              <w:t>User Self Certification of Compliance</w:t>
            </w:r>
            <w:bookmarkEnd w:id="62"/>
          </w:p>
        </w:tc>
        <w:tc>
          <w:tcPr>
            <w:tcW w:w="6634" w:type="dxa"/>
          </w:tcPr>
          <w:p w14:paraId="0B00A7D2" w14:textId="77777777" w:rsidR="00EB1E5D" w:rsidRPr="007E0B31" w:rsidRDefault="00EB1E5D" w:rsidP="00EB1E5D">
            <w:pPr>
              <w:pStyle w:val="TableArial11"/>
              <w:rPr>
                <w:rFonts w:cs="Arial"/>
              </w:rPr>
            </w:pPr>
            <w:bookmarkStart w:id="63" w:name="_DV_C52"/>
            <w:r w:rsidRPr="007E0B31">
              <w:rPr>
                <w:rFonts w:cs="Arial"/>
              </w:rPr>
              <w:t>A certificate, in the form attached at CP.A.2</w:t>
            </w:r>
            <w:bookmarkStart w:id="64" w:name="_DV_C53"/>
            <w:bookmarkEnd w:id="63"/>
            <w:r w:rsidRPr="007E0B31">
              <w:rPr>
                <w:rFonts w:cs="Arial"/>
              </w:rPr>
              <w:t xml:space="preserve">.(1) or ECP.A.2.(1) completed by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which the </w:t>
            </w:r>
            <w:r w:rsidRPr="007E0B31">
              <w:rPr>
                <w:rFonts w:cs="Arial"/>
                <w:b/>
              </w:rPr>
              <w:t>Compliance Statement</w:t>
            </w:r>
            <w:r w:rsidRPr="007E0B31">
              <w:rPr>
                <w:rFonts w:cs="Arial"/>
              </w:rPr>
              <w:t xml:space="preserve"> is attached</w:t>
            </w:r>
            <w:bookmarkStart w:id="65" w:name="_DV_C56"/>
            <w:bookmarkEnd w:id="64"/>
            <w:r w:rsidRPr="007E0B31">
              <w:rPr>
                <w:rFonts w:cs="Arial"/>
              </w:rPr>
              <w:t xml:space="preserve"> which confirms that such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complies with the relevant Grid Code provisions and where appropriate, with the </w:t>
            </w:r>
            <w:r w:rsidRPr="007E0B31">
              <w:rPr>
                <w:rFonts w:cs="Arial"/>
                <w:b/>
              </w:rPr>
              <w:t>CUSC Contract</w:t>
            </w:r>
            <w:r w:rsidRPr="007E0B31">
              <w:rPr>
                <w:rFonts w:cs="Arial"/>
              </w:rPr>
              <w:t xml:space="preserve">(s), as identified in the </w:t>
            </w:r>
            <w:r w:rsidRPr="007E0B31">
              <w:rPr>
                <w:rFonts w:cs="Arial"/>
                <w:b/>
              </w:rPr>
              <w:t>Compliance Statement</w:t>
            </w:r>
            <w:r w:rsidRPr="007E0B31">
              <w:rPr>
                <w:rFonts w:cs="Arial"/>
              </w:rPr>
              <w:t xml:space="preserve"> and, if appropriate, identifies any </w:t>
            </w:r>
            <w:r w:rsidRPr="007E0B31">
              <w:rPr>
                <w:rFonts w:cs="Arial"/>
                <w:b/>
              </w:rPr>
              <w:t>Unresolved Issues</w:t>
            </w:r>
            <w:r w:rsidRPr="007E0B31">
              <w:rPr>
                <w:rFonts w:cs="Arial"/>
              </w:rPr>
              <w:t xml:space="preserve"> and/or any exceptions to such compliance and details the derogation(s) granted in respect of such exceptions. </w:t>
            </w:r>
            <w:bookmarkEnd w:id="65"/>
          </w:p>
        </w:tc>
      </w:tr>
      <w:tr w:rsidR="00EB1E5D" w:rsidRPr="007E0B31" w14:paraId="1875D733" w14:textId="77777777" w:rsidTr="490DE6A8">
        <w:trPr>
          <w:cantSplit/>
        </w:trPr>
        <w:tc>
          <w:tcPr>
            <w:tcW w:w="2884" w:type="dxa"/>
          </w:tcPr>
          <w:p w14:paraId="43B308DA" w14:textId="77777777" w:rsidR="00EB1E5D" w:rsidRPr="007E0B31" w:rsidRDefault="00EB1E5D" w:rsidP="00EB1E5D">
            <w:pPr>
              <w:pStyle w:val="Arial11Bold"/>
              <w:rPr>
                <w:rFonts w:cs="Arial"/>
              </w:rPr>
            </w:pPr>
            <w:r w:rsidRPr="007E0B31">
              <w:rPr>
                <w:rFonts w:cs="Arial"/>
              </w:rPr>
              <w:t>User Site</w:t>
            </w:r>
          </w:p>
        </w:tc>
        <w:tc>
          <w:tcPr>
            <w:tcW w:w="6634" w:type="dxa"/>
          </w:tcPr>
          <w:p w14:paraId="0B24A90C" w14:textId="7ABB869F" w:rsidR="00EB1E5D" w:rsidRPr="007E0B31" w:rsidRDefault="00EB1E5D" w:rsidP="00EB1E5D">
            <w:pPr>
              <w:pStyle w:val="TableArial11"/>
              <w:rPr>
                <w:rFonts w:cs="Arial"/>
              </w:rPr>
            </w:pPr>
            <w:r>
              <w:rPr>
                <w:rFonts w:cs="Arial"/>
              </w:rPr>
              <w:t>A</w:t>
            </w:r>
            <w:r w:rsidRPr="007E0B31">
              <w:rPr>
                <w:rFonts w:cs="Arial"/>
              </w:rPr>
              <w:t xml:space="preserve"> site owned (or occupied pursuant to a lease, licence or other agreement) by a </w:t>
            </w:r>
            <w:r w:rsidRPr="007E0B31">
              <w:rPr>
                <w:rFonts w:cs="Arial"/>
                <w:b/>
              </w:rPr>
              <w:t>User</w:t>
            </w:r>
            <w:r w:rsidRPr="007E0B31">
              <w:rPr>
                <w:rFonts w:cs="Arial"/>
              </w:rPr>
              <w:t xml:space="preserve"> in which there is a </w:t>
            </w:r>
            <w:r w:rsidRPr="007E0B31">
              <w:rPr>
                <w:rFonts w:cs="Arial"/>
                <w:b/>
              </w:rPr>
              <w:t>Connection Point</w:t>
            </w:r>
            <w:r w:rsidRPr="007E0B31">
              <w:rPr>
                <w:rFonts w:cs="Arial"/>
              </w:rPr>
              <w:t xml:space="preserve">. For the avoidance of doubt, a site owned by a </w:t>
            </w:r>
            <w:r w:rsidRPr="007E0B31">
              <w:rPr>
                <w:rFonts w:cs="Arial"/>
                <w:b/>
              </w:rPr>
              <w:t>Relevant</w:t>
            </w:r>
            <w:r w:rsidRPr="007E0B31">
              <w:rPr>
                <w:rFonts w:cs="Arial"/>
              </w:rPr>
              <w:t xml:space="preserve"> </w:t>
            </w:r>
            <w:r w:rsidRPr="007E0B31">
              <w:rPr>
                <w:rFonts w:cs="Arial"/>
                <w:b/>
              </w:rPr>
              <w:t>Transmission</w:t>
            </w:r>
            <w:r w:rsidRPr="007E0B31">
              <w:rPr>
                <w:rFonts w:cs="Arial"/>
              </w:rPr>
              <w:t xml:space="preserve"> </w:t>
            </w:r>
            <w:r w:rsidRPr="007E0B31">
              <w:rPr>
                <w:rFonts w:cs="Arial"/>
                <w:b/>
              </w:rPr>
              <w:t>Licensee</w:t>
            </w:r>
            <w:r w:rsidRPr="007E0B31">
              <w:rPr>
                <w:rFonts w:cs="Arial"/>
              </w:rPr>
              <w:t xml:space="preserve"> but occupied by a </w:t>
            </w:r>
            <w:r w:rsidRPr="007E0B31">
              <w:rPr>
                <w:rFonts w:cs="Arial"/>
                <w:b/>
              </w:rPr>
              <w:t>User</w:t>
            </w:r>
            <w:r w:rsidRPr="007E0B31">
              <w:rPr>
                <w:rFonts w:cs="Arial"/>
              </w:rPr>
              <w:t xml:space="preserve"> as aforesaid, is a </w:t>
            </w:r>
            <w:r w:rsidRPr="007E0B31">
              <w:rPr>
                <w:rFonts w:cs="Arial"/>
                <w:b/>
              </w:rPr>
              <w:t>User</w:t>
            </w:r>
            <w:r w:rsidRPr="007E0B31">
              <w:rPr>
                <w:rFonts w:cs="Arial"/>
              </w:rPr>
              <w:t xml:space="preserve"> </w:t>
            </w:r>
            <w:r w:rsidRPr="007E0B31">
              <w:rPr>
                <w:rFonts w:cs="Arial"/>
                <w:b/>
              </w:rPr>
              <w:t>Site</w:t>
            </w:r>
            <w:r w:rsidRPr="007E0B31">
              <w:rPr>
                <w:rFonts w:cs="Arial"/>
              </w:rPr>
              <w:t>.</w:t>
            </w:r>
          </w:p>
        </w:tc>
      </w:tr>
      <w:tr w:rsidR="00EB1E5D" w:rsidRPr="007E0B31" w14:paraId="12D3AE6B" w14:textId="77777777" w:rsidTr="490DE6A8">
        <w:trPr>
          <w:cantSplit/>
        </w:trPr>
        <w:tc>
          <w:tcPr>
            <w:tcW w:w="2884" w:type="dxa"/>
          </w:tcPr>
          <w:p w14:paraId="7BCD8EF3" w14:textId="77777777" w:rsidR="00EB1E5D" w:rsidRPr="007E0B31" w:rsidRDefault="00EB1E5D" w:rsidP="00EB1E5D">
            <w:pPr>
              <w:pStyle w:val="Arial11Bold"/>
              <w:rPr>
                <w:rFonts w:cs="Arial"/>
              </w:rPr>
            </w:pPr>
            <w:r w:rsidRPr="007E0B31">
              <w:rPr>
                <w:rFonts w:cs="Arial"/>
              </w:rPr>
              <w:t>User System</w:t>
            </w:r>
          </w:p>
        </w:tc>
        <w:tc>
          <w:tcPr>
            <w:tcW w:w="6634" w:type="dxa"/>
          </w:tcPr>
          <w:p w14:paraId="17F1EECD" w14:textId="77777777" w:rsidR="00EB1E5D" w:rsidRPr="007E0B31" w:rsidRDefault="00EB1E5D" w:rsidP="00EB1E5D">
            <w:pPr>
              <w:pStyle w:val="TableArial11"/>
              <w:rPr>
                <w:rFonts w:cs="Arial"/>
              </w:rPr>
            </w:pPr>
            <w:r w:rsidRPr="007E0B31">
              <w:rPr>
                <w:rFonts w:cs="Arial"/>
              </w:rPr>
              <w:t xml:space="preserve">Any system owned or operated by a </w:t>
            </w:r>
            <w:r w:rsidRPr="007E0B31">
              <w:rPr>
                <w:rFonts w:cs="Arial"/>
                <w:b/>
              </w:rPr>
              <w:t>User</w:t>
            </w:r>
            <w:r w:rsidRPr="007E0B31">
              <w:rPr>
                <w:rFonts w:cs="Arial"/>
              </w:rPr>
              <w:t xml:space="preserve"> comprising:-</w:t>
            </w:r>
          </w:p>
          <w:p w14:paraId="3762DEF4" w14:textId="77777777" w:rsidR="00EB1E5D" w:rsidRPr="007E0B31" w:rsidRDefault="00EB1E5D" w:rsidP="00EB1E5D">
            <w:pPr>
              <w:pStyle w:val="TableArial11"/>
              <w:ind w:left="567" w:hanging="567"/>
              <w:rPr>
                <w:rFonts w:cs="Arial"/>
              </w:rPr>
            </w:pPr>
            <w:r w:rsidRPr="007E0B31">
              <w:rPr>
                <w:rFonts w:cs="Arial"/>
              </w:rPr>
              <w:t>(a)</w:t>
            </w:r>
            <w:r w:rsidRPr="007E0B31">
              <w:rPr>
                <w:rFonts w:cs="Arial"/>
                <w:b/>
              </w:rPr>
              <w:tab/>
              <w:t xml:space="preserve">Power Generating Modules </w:t>
            </w:r>
            <w:r w:rsidRPr="007E0B31">
              <w:rPr>
                <w:rFonts w:cs="Arial"/>
              </w:rPr>
              <w:t>or</w:t>
            </w:r>
            <w:r w:rsidRPr="007E0B31">
              <w:rPr>
                <w:rFonts w:cs="Arial"/>
                <w:b/>
              </w:rPr>
              <w:t xml:space="preserve"> Generating Units</w:t>
            </w:r>
            <w:r w:rsidRPr="007E0B31">
              <w:rPr>
                <w:rFonts w:cs="Arial"/>
              </w:rPr>
              <w:t xml:space="preserve">; and/or </w:t>
            </w:r>
          </w:p>
          <w:p w14:paraId="670FFE1F"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Systems consisting (wholly or mainly) of electric lines used for the distribution of electricity from </w:t>
            </w:r>
            <w:r w:rsidRPr="007E0B31">
              <w:rPr>
                <w:rFonts w:cs="Arial"/>
                <w:b/>
              </w:rPr>
              <w:t>Grid Supply Points</w:t>
            </w:r>
            <w:r w:rsidRPr="007E0B31">
              <w:rPr>
                <w:rFonts w:cs="Arial"/>
              </w:rPr>
              <w:t xml:space="preserve"> or </w:t>
            </w:r>
            <w:r w:rsidRPr="007E0B31">
              <w:rPr>
                <w:rFonts w:cs="Arial"/>
                <w:b/>
              </w:rPr>
              <w:t>Generating Units</w:t>
            </w:r>
            <w:r w:rsidRPr="007E0B31">
              <w:rPr>
                <w:rFonts w:cs="Arial"/>
              </w:rPr>
              <w:t xml:space="preserve"> or </w:t>
            </w:r>
            <w:r w:rsidRPr="007E0B31">
              <w:rPr>
                <w:rFonts w:cs="Arial"/>
                <w:b/>
              </w:rPr>
              <w:t>Power Generating Modules</w:t>
            </w:r>
            <w:r w:rsidRPr="007E0B31">
              <w:rPr>
                <w:rFonts w:cs="Arial"/>
              </w:rPr>
              <w:t xml:space="preserve"> or other entry points to the point of delivery to </w:t>
            </w:r>
            <w:r w:rsidRPr="007E0B31">
              <w:rPr>
                <w:rFonts w:cs="Arial"/>
                <w:b/>
              </w:rPr>
              <w:t>Customers</w:t>
            </w:r>
            <w:r w:rsidRPr="007E0B31">
              <w:rPr>
                <w:rFonts w:cs="Arial"/>
              </w:rPr>
              <w:t xml:space="preserve">, or other </w:t>
            </w:r>
            <w:r w:rsidRPr="007E0B31">
              <w:rPr>
                <w:rFonts w:cs="Arial"/>
                <w:b/>
              </w:rPr>
              <w:t>Users</w:t>
            </w:r>
            <w:r w:rsidRPr="007E0B31">
              <w:rPr>
                <w:rFonts w:cs="Arial"/>
              </w:rPr>
              <w:t>;</w:t>
            </w:r>
          </w:p>
          <w:p w14:paraId="6B94D00A" w14:textId="77777777" w:rsidR="00EB1E5D" w:rsidRPr="007E0B31" w:rsidRDefault="00EB1E5D" w:rsidP="00EB1E5D">
            <w:pPr>
              <w:pStyle w:val="TableArial11"/>
              <w:rPr>
                <w:rFonts w:cs="Arial"/>
              </w:rPr>
            </w:pPr>
            <w:r w:rsidRPr="007E0B31">
              <w:rPr>
                <w:rFonts w:cs="Arial"/>
              </w:rPr>
              <w:t xml:space="preserve">and </w:t>
            </w:r>
            <w:r w:rsidRPr="007E0B31">
              <w:rPr>
                <w:rFonts w:cs="Arial"/>
                <w:b/>
              </w:rPr>
              <w:t>Plant</w:t>
            </w:r>
            <w:r w:rsidRPr="007E0B31">
              <w:rPr>
                <w:rFonts w:cs="Arial"/>
              </w:rPr>
              <w:t xml:space="preserve"> and/or </w:t>
            </w:r>
            <w:r w:rsidRPr="007E0B31">
              <w:rPr>
                <w:rFonts w:cs="Arial"/>
                <w:b/>
              </w:rPr>
              <w:t xml:space="preserve">Apparatus </w:t>
            </w:r>
            <w:r w:rsidRPr="007E0B31">
              <w:rPr>
                <w:rFonts w:cs="Arial"/>
              </w:rPr>
              <w:t xml:space="preserve">(including prior to the </w:t>
            </w:r>
            <w:r w:rsidRPr="007E0B31">
              <w:rPr>
                <w:rFonts w:cs="Arial"/>
                <w:b/>
              </w:rPr>
              <w:t>OTSUA Transfer Time</w:t>
            </w:r>
            <w:r w:rsidRPr="007E0B31">
              <w:rPr>
                <w:rFonts w:cs="Arial"/>
              </w:rPr>
              <w:t xml:space="preserve">, any </w:t>
            </w:r>
            <w:r w:rsidRPr="007E0B31">
              <w:rPr>
                <w:rFonts w:cs="Arial"/>
                <w:b/>
              </w:rPr>
              <w:t>OTSUA</w:t>
            </w:r>
            <w:r w:rsidRPr="007E0B31">
              <w:rPr>
                <w:rFonts w:cs="Arial"/>
              </w:rPr>
              <w:t>)  connecting:-</w:t>
            </w:r>
          </w:p>
          <w:p w14:paraId="46FDF53C"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The system as described above; or </w:t>
            </w:r>
          </w:p>
          <w:p w14:paraId="17B5E454" w14:textId="77777777" w:rsidR="00EB1E5D" w:rsidRPr="007E0B31" w:rsidRDefault="00EB1E5D" w:rsidP="00EB1E5D">
            <w:pPr>
              <w:pStyle w:val="TableArial11"/>
              <w:ind w:left="567" w:hanging="567"/>
              <w:rPr>
                <w:rFonts w:cs="Arial"/>
              </w:rPr>
            </w:pPr>
            <w:r w:rsidRPr="007E0B31">
              <w:rPr>
                <w:rFonts w:cs="Arial"/>
              </w:rPr>
              <w:t>(d)</w:t>
            </w:r>
            <w:r w:rsidRPr="007E0B31">
              <w:rPr>
                <w:rFonts w:cs="Arial"/>
                <w:b/>
              </w:rPr>
              <w:tab/>
              <w:t>Non-Embedded Customers</w:t>
            </w:r>
            <w:r w:rsidRPr="007E0B31">
              <w:rPr>
                <w:rFonts w:cs="Arial"/>
              </w:rPr>
              <w:t xml:space="preserve"> equipment; </w:t>
            </w:r>
          </w:p>
          <w:p w14:paraId="380522B6" w14:textId="77777777" w:rsidR="00EB1E5D" w:rsidRPr="007E0B31" w:rsidRDefault="00EB1E5D" w:rsidP="00EB1E5D">
            <w:pPr>
              <w:pStyle w:val="TableArial11"/>
              <w:rPr>
                <w:rFonts w:cs="Arial"/>
              </w:rPr>
            </w:pPr>
            <w:r w:rsidRPr="007E0B31">
              <w:rPr>
                <w:rFonts w:cs="Arial"/>
              </w:rPr>
              <w:t xml:space="preserve">to the </w:t>
            </w:r>
            <w:r w:rsidRPr="007E0B31">
              <w:rPr>
                <w:rFonts w:cs="Arial"/>
                <w:b/>
              </w:rPr>
              <w:t>National Electricity Transmission System</w:t>
            </w:r>
            <w:r w:rsidRPr="007E0B31">
              <w:rPr>
                <w:rFonts w:cs="Arial"/>
              </w:rPr>
              <w:t xml:space="preserve"> or to the relevant other </w:t>
            </w:r>
            <w:r w:rsidRPr="007E0B31">
              <w:rPr>
                <w:rFonts w:cs="Arial"/>
                <w:b/>
              </w:rPr>
              <w:t>User</w:t>
            </w:r>
            <w:r w:rsidRPr="007E0B31">
              <w:rPr>
                <w:rFonts w:cs="Arial"/>
              </w:rPr>
              <w:t xml:space="preserve"> </w:t>
            </w:r>
            <w:r w:rsidRPr="007E0B31">
              <w:rPr>
                <w:rFonts w:cs="Arial"/>
                <w:b/>
              </w:rPr>
              <w:t>System</w:t>
            </w:r>
            <w:r w:rsidRPr="007E0B31">
              <w:rPr>
                <w:rFonts w:cs="Arial"/>
              </w:rPr>
              <w:t>, as the case may be.</w:t>
            </w:r>
          </w:p>
          <w:p w14:paraId="381182CC" w14:textId="77777777" w:rsidR="00EB1E5D" w:rsidRPr="007E0B31" w:rsidRDefault="00EB1E5D" w:rsidP="00EB1E5D">
            <w:pPr>
              <w:pStyle w:val="TableArial11"/>
              <w:rPr>
                <w:rFonts w:cs="Arial"/>
              </w:rPr>
            </w:pPr>
            <w:r w:rsidRPr="007E0B31">
              <w:rPr>
                <w:rFonts w:cs="Arial"/>
              </w:rPr>
              <w:t xml:space="preserve">The </w:t>
            </w:r>
            <w:r w:rsidRPr="007E0B31">
              <w:rPr>
                <w:rFonts w:cs="Arial"/>
                <w:b/>
              </w:rPr>
              <w:t>User System</w:t>
            </w:r>
            <w:r w:rsidRPr="007E0B31">
              <w:rPr>
                <w:rFonts w:cs="Arial"/>
              </w:rPr>
              <w:t xml:space="preserve"> includes any </w:t>
            </w:r>
            <w:r w:rsidRPr="007E0B31">
              <w:rPr>
                <w:rFonts w:cs="Arial"/>
                <w:b/>
              </w:rPr>
              <w:t>Remote Transmission Assets</w:t>
            </w:r>
            <w:r w:rsidRPr="007E0B31">
              <w:rPr>
                <w:rFonts w:cs="Arial"/>
              </w:rPr>
              <w:t xml:space="preserve"> operated by such </w:t>
            </w:r>
            <w:r w:rsidRPr="007E0B31">
              <w:rPr>
                <w:rFonts w:cs="Arial"/>
                <w:b/>
              </w:rPr>
              <w:t>User</w:t>
            </w:r>
            <w:r w:rsidRPr="007E0B31">
              <w:rPr>
                <w:rFonts w:cs="Arial"/>
              </w:rPr>
              <w:t xml:space="preserve"> or other person and any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and meters owned or operated by the </w:t>
            </w:r>
            <w:r w:rsidRPr="007E0B31">
              <w:rPr>
                <w:rFonts w:cs="Arial"/>
                <w:b/>
              </w:rPr>
              <w:t>User</w:t>
            </w:r>
            <w:r w:rsidRPr="007E0B31">
              <w:rPr>
                <w:rFonts w:cs="Arial"/>
              </w:rPr>
              <w:t xml:space="preserve"> or other person in connection with the distribution of electricity but does not include any part of the </w:t>
            </w:r>
            <w:r w:rsidRPr="007E0B31">
              <w:rPr>
                <w:rFonts w:cs="Arial"/>
                <w:b/>
              </w:rPr>
              <w:t>National Electricity Transmission System</w:t>
            </w:r>
            <w:r w:rsidRPr="007E0B31">
              <w:rPr>
                <w:rFonts w:cs="Arial"/>
              </w:rPr>
              <w:t>.</w:t>
            </w:r>
          </w:p>
        </w:tc>
      </w:tr>
      <w:tr w:rsidR="00EB1E5D" w:rsidRPr="007E0B31" w14:paraId="2DEDB843" w14:textId="77777777" w:rsidTr="490DE6A8">
        <w:trPr>
          <w:cantSplit/>
        </w:trPr>
        <w:tc>
          <w:tcPr>
            <w:tcW w:w="2884" w:type="dxa"/>
          </w:tcPr>
          <w:p w14:paraId="5DD6FE55" w14:textId="77777777" w:rsidR="00EB1E5D" w:rsidRPr="007E0B31" w:rsidRDefault="00EB1E5D" w:rsidP="00EB1E5D">
            <w:pPr>
              <w:pStyle w:val="Arial11Bold"/>
              <w:rPr>
                <w:rFonts w:cs="Arial"/>
              </w:rPr>
            </w:pPr>
            <w:r w:rsidRPr="007E0B31">
              <w:rPr>
                <w:rFonts w:cs="Arial"/>
              </w:rPr>
              <w:lastRenderedPageBreak/>
              <w:t>User System Entry Point</w:t>
            </w:r>
          </w:p>
        </w:tc>
        <w:tc>
          <w:tcPr>
            <w:tcW w:w="6634" w:type="dxa"/>
          </w:tcPr>
          <w:p w14:paraId="6382FA56" w14:textId="266D53CF" w:rsidR="00EB1E5D" w:rsidRDefault="00EB1E5D" w:rsidP="00EB1E5D">
            <w:pPr>
              <w:pStyle w:val="TableArial11"/>
              <w:rPr>
                <w:rFonts w:cs="Arial"/>
              </w:rPr>
            </w:pPr>
            <w:r w:rsidRPr="007E0B31">
              <w:rPr>
                <w:rFonts w:cs="Arial"/>
              </w:rPr>
              <w:t>A point at which</w:t>
            </w:r>
            <w:r>
              <w:rPr>
                <w:rFonts w:cs="Arial"/>
              </w:rPr>
              <w:t>;</w:t>
            </w:r>
          </w:p>
          <w:p w14:paraId="08877A38" w14:textId="4B34FA20" w:rsidR="00EB1E5D" w:rsidRDefault="00467C46" w:rsidP="00EB1E5D">
            <w:pPr>
              <w:pStyle w:val="TableArial11"/>
              <w:ind w:left="440"/>
              <w:rPr>
                <w:rFonts w:cs="Arial"/>
              </w:rPr>
            </w:pPr>
            <w:r w:rsidRPr="00D6712D">
              <w:rPr>
                <w:rFonts w:cs="Arial"/>
                <w:bCs/>
              </w:rPr>
              <w:t>a</w:t>
            </w:r>
            <w:r w:rsidRPr="002A73E9">
              <w:rPr>
                <w:b/>
              </w:rPr>
              <w:t xml:space="preserve"> </w:t>
            </w:r>
            <w:r w:rsidR="00EB1E5D" w:rsidRPr="007E0B31">
              <w:rPr>
                <w:rFonts w:cs="Arial"/>
                <w:b/>
              </w:rPr>
              <w:t>Power Generating Module</w:t>
            </w:r>
            <w:r w:rsidR="00827D48" w:rsidRPr="007E0B31">
              <w:rPr>
                <w:rFonts w:cs="Arial"/>
              </w:rPr>
              <w:t>,</w:t>
            </w:r>
            <w:r w:rsidR="00EB1E5D" w:rsidRPr="00D9732F">
              <w:rPr>
                <w:rFonts w:cs="Arial"/>
                <w:bCs/>
              </w:rPr>
              <w:t>; or</w:t>
            </w:r>
            <w:r w:rsidR="00EB1E5D" w:rsidRPr="007E0B31">
              <w:rPr>
                <w:rFonts w:cs="Arial"/>
              </w:rPr>
              <w:t xml:space="preserve"> </w:t>
            </w:r>
          </w:p>
          <w:p w14:paraId="4FA3893D" w14:textId="7C3E8DBA" w:rsidR="00EB1E5D" w:rsidRDefault="00467C46" w:rsidP="00EB1E5D">
            <w:pPr>
              <w:pStyle w:val="TableArial11"/>
              <w:ind w:left="440"/>
              <w:rPr>
                <w:rFonts w:cs="Arial"/>
              </w:rPr>
            </w:pPr>
            <w:r w:rsidRPr="00D6712D">
              <w:rPr>
                <w:rFonts w:cs="Arial"/>
                <w:bCs/>
              </w:rPr>
              <w:t>a</w:t>
            </w:r>
            <w:r w:rsidRPr="002A73E9">
              <w:rPr>
                <w:b/>
              </w:rPr>
              <w:t xml:space="preserve"> </w:t>
            </w:r>
            <w:r w:rsidR="00EB1E5D" w:rsidRPr="007E0B31">
              <w:rPr>
                <w:rFonts w:cs="Arial"/>
                <w:b/>
              </w:rPr>
              <w:t>Generating Unit</w:t>
            </w:r>
            <w:r w:rsidR="00827D48" w:rsidRPr="007E0B31">
              <w:rPr>
                <w:rFonts w:cs="Arial"/>
              </w:rPr>
              <w:t xml:space="preserve">, </w:t>
            </w:r>
            <w:r w:rsidR="00EB1E5D" w:rsidRPr="00D9732F">
              <w:rPr>
                <w:rFonts w:cs="Arial"/>
                <w:bCs/>
              </w:rPr>
              <w:t>; or</w:t>
            </w:r>
            <w:r w:rsidR="00EB1E5D" w:rsidRPr="007E0B31">
              <w:rPr>
                <w:rFonts w:cs="Arial"/>
              </w:rPr>
              <w:t>,</w:t>
            </w:r>
          </w:p>
          <w:p w14:paraId="72C2BD5F" w14:textId="4A6C73DE" w:rsidR="00EB1E5D" w:rsidRDefault="00EB1E5D" w:rsidP="00EB1E5D">
            <w:pPr>
              <w:pStyle w:val="TableArial11"/>
              <w:ind w:left="440"/>
              <w:rPr>
                <w:rFonts w:cs="Arial"/>
              </w:rPr>
            </w:pPr>
            <w:r w:rsidRPr="007E0B31">
              <w:rPr>
                <w:rFonts w:cs="Arial"/>
              </w:rPr>
              <w:t xml:space="preserve">a </w:t>
            </w:r>
            <w:r w:rsidRPr="007E0B31">
              <w:rPr>
                <w:rFonts w:cs="Arial"/>
                <w:b/>
              </w:rPr>
              <w:t xml:space="preserve">CCGT </w:t>
            </w:r>
            <w:proofErr w:type="spellStart"/>
            <w:r w:rsidRPr="007E0B31">
              <w:rPr>
                <w:rFonts w:cs="Arial"/>
                <w:b/>
              </w:rPr>
              <w:t>Module</w:t>
            </w:r>
            <w:r w:rsidRPr="00D9732F">
              <w:rPr>
                <w:rFonts w:cs="Arial"/>
                <w:bCs/>
              </w:rPr>
              <w:t>;</w:t>
            </w:r>
            <w:r w:rsidRPr="007E0B31">
              <w:rPr>
                <w:rFonts w:cs="Arial"/>
              </w:rPr>
              <w:t>or</w:t>
            </w:r>
            <w:proofErr w:type="spellEnd"/>
            <w:r w:rsidRPr="007E0B31">
              <w:rPr>
                <w:rFonts w:cs="Arial"/>
              </w:rPr>
              <w:t xml:space="preserve"> </w:t>
            </w:r>
          </w:p>
          <w:p w14:paraId="327A4C78" w14:textId="77777777" w:rsidR="00EB1E5D" w:rsidRDefault="00EB1E5D" w:rsidP="00EB1E5D">
            <w:pPr>
              <w:pStyle w:val="TableArial11"/>
              <w:ind w:left="440"/>
              <w:rPr>
                <w:rFonts w:cs="Arial"/>
              </w:rPr>
            </w:pPr>
            <w:r w:rsidRPr="007E0B31">
              <w:rPr>
                <w:rFonts w:cs="Arial"/>
              </w:rPr>
              <w:t xml:space="preserve">a </w:t>
            </w:r>
            <w:r w:rsidRPr="007E0B31">
              <w:rPr>
                <w:rFonts w:cs="Arial"/>
                <w:b/>
              </w:rPr>
              <w:t>CCGT Unit</w:t>
            </w:r>
            <w:r w:rsidRPr="00D9732F">
              <w:rPr>
                <w:rFonts w:cs="Arial"/>
                <w:bCs/>
              </w:rPr>
              <w:t>;</w:t>
            </w:r>
            <w:r w:rsidRPr="007E0B31">
              <w:rPr>
                <w:rFonts w:cs="Arial"/>
              </w:rPr>
              <w:t xml:space="preserve"> or </w:t>
            </w:r>
          </w:p>
          <w:p w14:paraId="113B63DD" w14:textId="3DA5E81C" w:rsidR="00EB1E5D" w:rsidRDefault="00EB1E5D" w:rsidP="00EB1E5D">
            <w:pPr>
              <w:pStyle w:val="TableArial11"/>
              <w:ind w:left="440"/>
            </w:pPr>
            <w:r w:rsidRPr="007E0B31">
              <w:rPr>
                <w:rFonts w:cs="Arial"/>
              </w:rPr>
              <w:t>a</w:t>
            </w:r>
            <w:r w:rsidRPr="007E0B31">
              <w:rPr>
                <w:rFonts w:cs="Arial"/>
                <w:b/>
              </w:rPr>
              <w:t xml:space="preserve"> Power Park Module</w:t>
            </w:r>
            <w:r w:rsidRPr="00D9732F">
              <w:rPr>
                <w:rFonts w:cs="Arial"/>
                <w:bCs/>
              </w:rPr>
              <w:t>;</w:t>
            </w:r>
            <w:r>
              <w:t xml:space="preserve"> or</w:t>
            </w:r>
            <w:r w:rsidR="00827D48">
              <w:t xml:space="preserve"> </w:t>
            </w:r>
          </w:p>
          <w:p w14:paraId="6DD8A142" w14:textId="77777777" w:rsidR="00EB1E5D" w:rsidRDefault="00EB1E5D" w:rsidP="00EB1E5D">
            <w:pPr>
              <w:pStyle w:val="TableArial11"/>
              <w:ind w:left="440"/>
              <w:rPr>
                <w:rFonts w:cs="Arial"/>
              </w:rPr>
            </w:pPr>
            <w:r>
              <w:t xml:space="preserve">an </w:t>
            </w:r>
            <w:r w:rsidRPr="00070786">
              <w:rPr>
                <w:b/>
              </w:rPr>
              <w:t>Electricity Storage Module</w:t>
            </w:r>
            <w:r w:rsidRPr="00D9732F">
              <w:rPr>
                <w:bCs/>
              </w:rPr>
              <w:t>;</w:t>
            </w:r>
            <w:r>
              <w:t xml:space="preserve"> </w:t>
            </w:r>
            <w:r w:rsidRPr="007E0B31">
              <w:rPr>
                <w:rFonts w:cs="Arial"/>
              </w:rPr>
              <w:t xml:space="preserve">or </w:t>
            </w:r>
          </w:p>
          <w:p w14:paraId="3C18244A" w14:textId="20C6598F" w:rsidR="00EB1E5D" w:rsidRDefault="00EB1E5D" w:rsidP="00EB1E5D">
            <w:pPr>
              <w:pStyle w:val="TableArial11"/>
              <w:ind w:left="440"/>
              <w:rPr>
                <w:rFonts w:cs="Arial"/>
                <w:bCs/>
              </w:rPr>
            </w:pPr>
            <w:r w:rsidRPr="007E0B31">
              <w:rPr>
                <w:rFonts w:cs="Arial"/>
              </w:rPr>
              <w:t xml:space="preserve">a </w:t>
            </w:r>
            <w:r w:rsidRPr="007E0B31">
              <w:rPr>
                <w:rFonts w:cs="Arial"/>
                <w:b/>
              </w:rPr>
              <w:t>DC Converter</w:t>
            </w:r>
            <w:r w:rsidRPr="00D9732F">
              <w:rPr>
                <w:rFonts w:cs="Arial"/>
                <w:bCs/>
              </w:rPr>
              <w:t>;</w:t>
            </w:r>
            <w:r w:rsidRPr="007E0B31">
              <w:rPr>
                <w:rFonts w:cs="Arial"/>
                <w:b/>
                <w:bCs/>
              </w:rPr>
              <w:t xml:space="preserve"> </w:t>
            </w:r>
            <w:r w:rsidRPr="007E0B31">
              <w:rPr>
                <w:rFonts w:cs="Arial"/>
                <w:bCs/>
              </w:rPr>
              <w:t>or</w:t>
            </w:r>
          </w:p>
          <w:p w14:paraId="043838BD" w14:textId="74667F30" w:rsidR="00EB1E5D" w:rsidRDefault="00EB1E5D" w:rsidP="00EB1E5D">
            <w:pPr>
              <w:pStyle w:val="TableArial11"/>
              <w:ind w:left="440"/>
              <w:rPr>
                <w:rFonts w:cs="Arial"/>
              </w:rPr>
            </w:pPr>
            <w:r w:rsidRPr="007E0B31">
              <w:rPr>
                <w:rFonts w:cs="Arial"/>
                <w:bCs/>
              </w:rPr>
              <w:t xml:space="preserve">an </w:t>
            </w:r>
            <w:r w:rsidRPr="007E0B31">
              <w:rPr>
                <w:rFonts w:cs="Arial"/>
                <w:b/>
                <w:bCs/>
              </w:rPr>
              <w:t>HVDC Converter</w:t>
            </w:r>
            <w:r w:rsidRPr="007E0B31">
              <w:rPr>
                <w:rFonts w:cs="Arial"/>
              </w:rPr>
              <w:t xml:space="preserve">, </w:t>
            </w:r>
          </w:p>
          <w:p w14:paraId="1BE7FD50" w14:textId="476EE869" w:rsidR="00EB1E5D" w:rsidRPr="002A73E9" w:rsidRDefault="00EB1E5D" w:rsidP="002A73E9">
            <w:pPr>
              <w:pStyle w:val="TableArial11"/>
              <w:ind w:left="15"/>
            </w:pPr>
            <w:r>
              <w:rPr>
                <w:rFonts w:cs="Arial"/>
              </w:rPr>
              <w:t xml:space="preserve">and </w:t>
            </w:r>
            <w:r w:rsidRPr="007E0B31">
              <w:rPr>
                <w:rFonts w:cs="Arial"/>
              </w:rPr>
              <w:t xml:space="preserve">which is </w:t>
            </w:r>
            <w:r w:rsidRPr="007E0B31">
              <w:rPr>
                <w:rFonts w:cs="Arial"/>
                <w:b/>
              </w:rPr>
              <w:t>Embedded</w:t>
            </w:r>
            <w:r w:rsidRPr="007E0B31">
              <w:rPr>
                <w:rFonts w:cs="Arial"/>
              </w:rPr>
              <w:t xml:space="preserve"> connects to the </w:t>
            </w:r>
            <w:r w:rsidRPr="007E0B31">
              <w:rPr>
                <w:rFonts w:cs="Arial"/>
                <w:b/>
              </w:rPr>
              <w:t>User System</w:t>
            </w:r>
            <w:r w:rsidRPr="007E0B31">
              <w:rPr>
                <w:rFonts w:cs="Arial"/>
              </w:rPr>
              <w:t>.</w:t>
            </w:r>
          </w:p>
        </w:tc>
      </w:tr>
      <w:tr w:rsidR="00EB1E5D" w:rsidRPr="007E0B31" w14:paraId="71382D54" w14:textId="77777777" w:rsidTr="490DE6A8">
        <w:trPr>
          <w:cantSplit/>
        </w:trPr>
        <w:tc>
          <w:tcPr>
            <w:tcW w:w="2884" w:type="dxa"/>
          </w:tcPr>
          <w:p w14:paraId="648F4727" w14:textId="0C0E36FB" w:rsidR="00EB1E5D" w:rsidRPr="003A2637" w:rsidRDefault="00EB1E5D" w:rsidP="00EB1E5D">
            <w:pPr>
              <w:pStyle w:val="Arial11Bold"/>
            </w:pPr>
            <w:r w:rsidRPr="003A2637">
              <w:t>Virtual Lead Party</w:t>
            </w:r>
          </w:p>
        </w:tc>
        <w:tc>
          <w:tcPr>
            <w:tcW w:w="6634" w:type="dxa"/>
          </w:tcPr>
          <w:p w14:paraId="67A99EA6" w14:textId="583435A8" w:rsidR="00EB1E5D" w:rsidRPr="003A2637" w:rsidRDefault="00EB1E5D" w:rsidP="00EB1E5D">
            <w:pPr>
              <w:pStyle w:val="TableArial11"/>
            </w:pPr>
            <w:r w:rsidRPr="003A2637">
              <w:t xml:space="preserve">As defined in the </w:t>
            </w:r>
            <w:r w:rsidRPr="003A2637">
              <w:rPr>
                <w:b/>
              </w:rPr>
              <w:t>BSC</w:t>
            </w:r>
            <w:r w:rsidRPr="003A2637">
              <w:t>.</w:t>
            </w:r>
          </w:p>
        </w:tc>
      </w:tr>
      <w:tr w:rsidR="00EB1E5D" w:rsidRPr="00C45ED9" w14:paraId="2DBF5F7B" w14:textId="77777777" w:rsidTr="490DE6A8">
        <w:trPr>
          <w:cantSplit/>
        </w:trPr>
        <w:tc>
          <w:tcPr>
            <w:tcW w:w="2884" w:type="dxa"/>
          </w:tcPr>
          <w:p w14:paraId="70F12CA8" w14:textId="3CBA11F6" w:rsidR="00EB1E5D" w:rsidRPr="00C45ED9" w:rsidRDefault="00EB1E5D" w:rsidP="00EB1E5D">
            <w:pPr>
              <w:pStyle w:val="Arial11Bold"/>
              <w:rPr>
                <w:rFonts w:cs="Arial"/>
              </w:rPr>
            </w:pPr>
            <w:r w:rsidRPr="002510FF">
              <w:rPr>
                <w:rFonts w:cs="Arial"/>
              </w:rPr>
              <w:t>Voltage Jump Reactive Power</w:t>
            </w:r>
          </w:p>
        </w:tc>
        <w:tc>
          <w:tcPr>
            <w:tcW w:w="6634" w:type="dxa"/>
          </w:tcPr>
          <w:p w14:paraId="494FF092" w14:textId="77777777" w:rsidR="00EB1E5D" w:rsidRPr="002510FF" w:rsidRDefault="00EB1E5D" w:rsidP="00EB1E5D">
            <w:pPr>
              <w:pStyle w:val="Default"/>
              <w:jc w:val="both"/>
              <w:rPr>
                <w:color w:val="auto"/>
                <w:sz w:val="20"/>
                <w:szCs w:val="20"/>
              </w:rPr>
            </w:pPr>
            <w:r w:rsidRPr="002510FF">
              <w:rPr>
                <w:color w:val="auto"/>
                <w:sz w:val="20"/>
                <w:szCs w:val="20"/>
              </w:rPr>
              <w:t xml:space="preserve">The transient </w:t>
            </w:r>
            <w:r w:rsidRPr="002510FF">
              <w:rPr>
                <w:b/>
                <w:color w:val="auto"/>
                <w:sz w:val="20"/>
                <w:szCs w:val="20"/>
              </w:rPr>
              <w:t>Reactive</w:t>
            </w:r>
            <w:r w:rsidRPr="002510FF">
              <w:rPr>
                <w:b/>
                <w:bCs/>
                <w:color w:val="auto"/>
                <w:sz w:val="20"/>
                <w:szCs w:val="20"/>
              </w:rPr>
              <w:t xml:space="preserve"> Power</w:t>
            </w:r>
            <w:r w:rsidRPr="002510FF">
              <w:rPr>
                <w:color w:val="auto"/>
                <w:sz w:val="20"/>
                <w:szCs w:val="20"/>
              </w:rPr>
              <w:t xml:space="preserve"> injected or absorbed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either a step or ramp change in the difference between the voltage magnitude and/or phase of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1ACCE197" w14:textId="77777777" w:rsidR="00EB1E5D" w:rsidRPr="002510FF" w:rsidRDefault="00EB1E5D" w:rsidP="00EB1E5D">
            <w:pPr>
              <w:pStyle w:val="Default"/>
              <w:jc w:val="both"/>
              <w:rPr>
                <w:color w:val="auto"/>
                <w:sz w:val="20"/>
                <w:szCs w:val="20"/>
              </w:rPr>
            </w:pPr>
          </w:p>
          <w:p w14:paraId="6F4B105B" w14:textId="40F71B72" w:rsidR="00EB1E5D" w:rsidRPr="00C45ED9" w:rsidRDefault="00EB1E5D" w:rsidP="00EB1E5D">
            <w:pPr>
              <w:pStyle w:val="TableArial11"/>
              <w:rPr>
                <w:rFonts w:cs="Arial"/>
              </w:rPr>
            </w:pPr>
            <w:r w:rsidRPr="002510FF">
              <w:rPr>
                <w:rFonts w:cs="Arial"/>
              </w:rPr>
              <w:t xml:space="preserve">In the event of a voltage magnitude and phase change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 </w:t>
            </w:r>
            <w:r w:rsidRPr="002510FF">
              <w:rPr>
                <w:rFonts w:cs="Arial"/>
                <w:b/>
                <w:bCs/>
              </w:rPr>
              <w:t xml:space="preserve">Grid Forming Plant </w:t>
            </w:r>
            <w:r w:rsidRPr="002510FF">
              <w:rPr>
                <w:rFonts w:cs="Arial"/>
              </w:rPr>
              <w:t xml:space="preserve">will instantaneously (within 5ms) supply </w:t>
            </w:r>
            <w:r w:rsidRPr="002510FF">
              <w:rPr>
                <w:rFonts w:cs="Arial"/>
                <w:b/>
                <w:bCs/>
              </w:rPr>
              <w:t>Voltage Jump</w:t>
            </w:r>
            <w:r w:rsidRPr="002510FF">
              <w:rPr>
                <w:rFonts w:cs="Arial"/>
              </w:rPr>
              <w:t xml:space="preserve"> </w:t>
            </w:r>
            <w:r w:rsidRPr="002510FF">
              <w:rPr>
                <w:rFonts w:cs="Arial"/>
                <w:b/>
                <w:bCs/>
              </w:rPr>
              <w:t>Reactive Power</w:t>
            </w:r>
            <w:r w:rsidRPr="002510FF">
              <w:rPr>
                <w:rFonts w:cs="Arial"/>
              </w:rPr>
              <w:t xml:space="preserve"> to the </w:t>
            </w:r>
            <w:r w:rsidRPr="002510FF">
              <w:rPr>
                <w:rFonts w:cs="Arial"/>
                <w:b/>
                <w:bCs/>
              </w:rPr>
              <w:t>Total System</w:t>
            </w:r>
            <w:r w:rsidRPr="002510FF">
              <w:rPr>
                <w:rFonts w:cs="Arial"/>
              </w:rPr>
              <w:t xml:space="preserve"> as a result of the voltage magnitude change.  </w:t>
            </w:r>
          </w:p>
        </w:tc>
      </w:tr>
      <w:tr w:rsidR="00EB1E5D" w:rsidRPr="007E0B31" w14:paraId="28BB7E6E" w14:textId="77777777" w:rsidTr="490DE6A8">
        <w:trPr>
          <w:cantSplit/>
        </w:trPr>
        <w:tc>
          <w:tcPr>
            <w:tcW w:w="2884" w:type="dxa"/>
          </w:tcPr>
          <w:p w14:paraId="13C29FC9" w14:textId="77777777" w:rsidR="00EB1E5D" w:rsidRPr="007E0B31" w:rsidRDefault="00EB1E5D" w:rsidP="00EB1E5D">
            <w:pPr>
              <w:pStyle w:val="Arial11Bold"/>
              <w:rPr>
                <w:rFonts w:cs="Arial"/>
              </w:rPr>
            </w:pPr>
            <w:r w:rsidRPr="007E0B31">
              <w:rPr>
                <w:rFonts w:cs="Arial"/>
              </w:rPr>
              <w:t>Water Time Constant</w:t>
            </w:r>
          </w:p>
        </w:tc>
        <w:tc>
          <w:tcPr>
            <w:tcW w:w="6634" w:type="dxa"/>
          </w:tcPr>
          <w:p w14:paraId="2C789366" w14:textId="77777777" w:rsidR="00EB1E5D" w:rsidRPr="007E0B31" w:rsidRDefault="00EB1E5D" w:rsidP="00EB1E5D">
            <w:pPr>
              <w:pStyle w:val="TableArial11"/>
              <w:rPr>
                <w:rFonts w:cs="Arial"/>
              </w:rPr>
            </w:pPr>
            <w:r w:rsidRPr="007E0B31">
              <w:rPr>
                <w:rFonts w:cs="Arial"/>
              </w:rPr>
              <w:t xml:space="preserve">Bears the meaning ascribed to the term "Water inertia time" in </w:t>
            </w:r>
            <w:r w:rsidRPr="007E0B31">
              <w:rPr>
                <w:rFonts w:cs="Arial"/>
                <w:b/>
              </w:rPr>
              <w:t>IEC</w:t>
            </w:r>
            <w:r w:rsidRPr="007E0B31">
              <w:rPr>
                <w:rFonts w:cs="Arial"/>
              </w:rPr>
              <w:t xml:space="preserve">308. </w:t>
            </w:r>
          </w:p>
        </w:tc>
      </w:tr>
      <w:tr w:rsidR="00EB1E5D" w:rsidRPr="007E0B31" w14:paraId="10B4E60E" w14:textId="77777777" w:rsidTr="490DE6A8">
        <w:trPr>
          <w:cantSplit/>
        </w:trPr>
        <w:tc>
          <w:tcPr>
            <w:tcW w:w="2884" w:type="dxa"/>
          </w:tcPr>
          <w:p w14:paraId="3BEE1BA7" w14:textId="77777777" w:rsidR="00EB1E5D" w:rsidRPr="007E0B31" w:rsidRDefault="00EB1E5D" w:rsidP="00EB1E5D">
            <w:pPr>
              <w:pStyle w:val="Arial11Bold"/>
              <w:rPr>
                <w:rFonts w:cs="Arial"/>
              </w:rPr>
            </w:pPr>
            <w:r w:rsidRPr="007E0B31">
              <w:rPr>
                <w:rFonts w:cs="Arial"/>
              </w:rPr>
              <w:t>Website</w:t>
            </w:r>
          </w:p>
        </w:tc>
        <w:tc>
          <w:tcPr>
            <w:tcW w:w="6634" w:type="dxa"/>
          </w:tcPr>
          <w:p w14:paraId="38A79967" w14:textId="68B9F503" w:rsidR="00EB1E5D" w:rsidRPr="007E0B31" w:rsidRDefault="00EB1E5D" w:rsidP="00EB1E5D">
            <w:pPr>
              <w:pStyle w:val="TableArial11"/>
              <w:rPr>
                <w:rFonts w:cs="Arial"/>
              </w:rPr>
            </w:pPr>
            <w:r w:rsidRPr="007E0B31">
              <w:rPr>
                <w:rFonts w:cs="Arial"/>
              </w:rPr>
              <w:t xml:space="preserve">The site established by </w:t>
            </w:r>
            <w:r>
              <w:rPr>
                <w:rFonts w:cs="Arial"/>
                <w:b/>
              </w:rPr>
              <w:t>The Company</w:t>
            </w:r>
            <w:r w:rsidRPr="007E0B31">
              <w:rPr>
                <w:rFonts w:cs="Arial"/>
              </w:rPr>
              <w:t xml:space="preserve"> on the World-Wide Web for the exchange of information among </w:t>
            </w:r>
            <w:r w:rsidRPr="007E0B31">
              <w:rPr>
                <w:rFonts w:cs="Arial"/>
                <w:b/>
              </w:rPr>
              <w:t>Users</w:t>
            </w:r>
            <w:r w:rsidRPr="007E0B31">
              <w:rPr>
                <w:rFonts w:cs="Arial"/>
              </w:rPr>
              <w:t xml:space="preserve"> and other interested persons in accordance with such restrictions on access as may be determined from time to time by </w:t>
            </w:r>
            <w:r>
              <w:rPr>
                <w:rFonts w:cs="Arial"/>
                <w:b/>
              </w:rPr>
              <w:t>The Company</w:t>
            </w:r>
            <w:r w:rsidRPr="007E0B31">
              <w:rPr>
                <w:rFonts w:cs="Arial"/>
              </w:rPr>
              <w:t>.</w:t>
            </w:r>
          </w:p>
        </w:tc>
      </w:tr>
      <w:tr w:rsidR="00EB1E5D" w:rsidRPr="007E0B31" w14:paraId="16BFB7FB" w14:textId="77777777" w:rsidTr="490DE6A8">
        <w:trPr>
          <w:cantSplit/>
        </w:trPr>
        <w:tc>
          <w:tcPr>
            <w:tcW w:w="2884" w:type="dxa"/>
          </w:tcPr>
          <w:p w14:paraId="06EA4E34" w14:textId="77777777" w:rsidR="00EB1E5D" w:rsidRPr="007E0B31" w:rsidRDefault="00EB1E5D" w:rsidP="00EB1E5D">
            <w:pPr>
              <w:pStyle w:val="Arial11Bold"/>
              <w:rPr>
                <w:rFonts w:cs="Arial"/>
              </w:rPr>
            </w:pPr>
            <w:r w:rsidRPr="007E0B31">
              <w:rPr>
                <w:rFonts w:cs="Arial"/>
              </w:rPr>
              <w:t>Weekly ACS Conditions</w:t>
            </w:r>
          </w:p>
        </w:tc>
        <w:tc>
          <w:tcPr>
            <w:tcW w:w="6634" w:type="dxa"/>
          </w:tcPr>
          <w:p w14:paraId="65C6CD52" w14:textId="77777777" w:rsidR="00EB1E5D" w:rsidRPr="007E0B31" w:rsidRDefault="00EB1E5D" w:rsidP="00EB1E5D">
            <w:pPr>
              <w:pStyle w:val="TableArial11"/>
              <w:rPr>
                <w:rFonts w:cs="Arial"/>
              </w:rPr>
            </w:pPr>
            <w:r w:rsidRPr="007E0B31">
              <w:rPr>
                <w:rFonts w:cs="Arial"/>
              </w:rPr>
              <w:t xml:space="preserve">Means that particular combination of weather elements that gives rise to a level of peak </w:t>
            </w:r>
            <w:r w:rsidRPr="007E0B31">
              <w:rPr>
                <w:rFonts w:cs="Arial"/>
                <w:b/>
              </w:rPr>
              <w:t>Demand</w:t>
            </w:r>
            <w:r w:rsidRPr="007E0B31">
              <w:rPr>
                <w:rFonts w:cs="Arial"/>
              </w:rPr>
              <w:t xml:space="preserve"> within a week, taken to commence on a Monday and end on a Sunday, which has a particular chance of being exceeded as a result of weather variation alone. This particular chance is determined such that the combined probabilities of </w:t>
            </w:r>
            <w:r w:rsidRPr="007E0B31">
              <w:rPr>
                <w:rFonts w:cs="Arial"/>
                <w:b/>
              </w:rPr>
              <w:t>Demand</w:t>
            </w:r>
            <w:r w:rsidRPr="007E0B31">
              <w:rPr>
                <w:rFonts w:cs="Arial"/>
              </w:rPr>
              <w:t xml:space="preserve"> in all weeks of the year exceeding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 xml:space="preserve"> is 50%, and in the week of maximum risk the weekly peak </w:t>
            </w:r>
            <w:r w:rsidRPr="007E0B31">
              <w:rPr>
                <w:rFonts w:cs="Arial"/>
                <w:b/>
              </w:rPr>
              <w:t>Demand</w:t>
            </w:r>
            <w:r w:rsidRPr="007E0B31">
              <w:rPr>
                <w:rFonts w:cs="Arial"/>
              </w:rPr>
              <w:t xml:space="preserve"> under </w:t>
            </w:r>
            <w:r w:rsidRPr="007E0B31">
              <w:rPr>
                <w:rFonts w:cs="Arial"/>
                <w:b/>
              </w:rPr>
              <w:t>Weekly ACS Conditions</w:t>
            </w:r>
            <w:r w:rsidRPr="007E0B31">
              <w:rPr>
                <w:rFonts w:cs="Arial"/>
              </w:rPr>
              <w:t xml:space="preserve"> is equal to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w:t>
            </w:r>
          </w:p>
        </w:tc>
      </w:tr>
      <w:tr w:rsidR="00EB1E5D" w:rsidRPr="007E0B31" w14:paraId="52CA6CC1" w14:textId="77777777" w:rsidTr="490DE6A8">
        <w:trPr>
          <w:cantSplit/>
        </w:trPr>
        <w:tc>
          <w:tcPr>
            <w:tcW w:w="2884" w:type="dxa"/>
          </w:tcPr>
          <w:p w14:paraId="5401CEF5" w14:textId="77777777" w:rsidR="00EB1E5D" w:rsidRPr="007E0B31" w:rsidRDefault="00EB1E5D" w:rsidP="00EB1E5D">
            <w:pPr>
              <w:pStyle w:val="Arial11Bold"/>
              <w:rPr>
                <w:rFonts w:cs="Arial"/>
              </w:rPr>
            </w:pPr>
            <w:r w:rsidRPr="007E0B31">
              <w:rPr>
                <w:rFonts w:cs="Arial"/>
              </w:rPr>
              <w:t>WG Consultation Alternative Request</w:t>
            </w:r>
          </w:p>
        </w:tc>
        <w:tc>
          <w:tcPr>
            <w:tcW w:w="6634" w:type="dxa"/>
          </w:tcPr>
          <w:p w14:paraId="646D5E60" w14:textId="0ED4CB18" w:rsidR="00EB1E5D" w:rsidRPr="007E0B31" w:rsidRDefault="00EB1E5D" w:rsidP="00EB1E5D">
            <w:pPr>
              <w:pStyle w:val="TableArial11"/>
              <w:rPr>
                <w:rFonts w:cs="Arial"/>
              </w:rPr>
            </w:pPr>
            <w:r w:rsidRPr="007E0B31">
              <w:rPr>
                <w:rFonts w:cs="Arial"/>
              </w:rPr>
              <w:t xml:space="preserve">Any request from an </w:t>
            </w:r>
            <w:r w:rsidRPr="007E0B31">
              <w:rPr>
                <w:rFonts w:cs="Arial"/>
                <w:b/>
              </w:rPr>
              <w:t>Authorised Electricity Operator</w:t>
            </w:r>
            <w:r w:rsidRPr="007E0B31">
              <w:rPr>
                <w:rFonts w:cs="Arial"/>
              </w:rPr>
              <w:t xml:space="preserve">; the </w:t>
            </w:r>
            <w:r w:rsidRPr="007E0B31">
              <w:rPr>
                <w:rFonts w:cs="Arial"/>
                <w:b/>
              </w:rPr>
              <w:t>Citizens</w:t>
            </w:r>
            <w:r w:rsidRPr="007E0B31">
              <w:rPr>
                <w:rFonts w:cs="Arial"/>
              </w:rPr>
              <w:t xml:space="preserve"> </w:t>
            </w:r>
            <w:r w:rsidRPr="007E0B31">
              <w:rPr>
                <w:rFonts w:cs="Arial"/>
                <w:b/>
              </w:rPr>
              <w:t>Advice</w:t>
            </w:r>
            <w:r w:rsidRPr="007E0B31">
              <w:rPr>
                <w:rFonts w:cs="Arial"/>
              </w:rPr>
              <w:t xml:space="preserve"> or the </w:t>
            </w:r>
            <w:r w:rsidRPr="007E0B31">
              <w:rPr>
                <w:rFonts w:cs="Arial"/>
                <w:b/>
              </w:rPr>
              <w:t>Citizens Advice</w:t>
            </w:r>
            <w:r w:rsidRPr="007E0B31">
              <w:rPr>
                <w:rFonts w:cs="Arial"/>
              </w:rPr>
              <w:t xml:space="preserve"> </w:t>
            </w:r>
            <w:r w:rsidRPr="007E0B31">
              <w:rPr>
                <w:rFonts w:cs="Arial"/>
                <w:b/>
              </w:rPr>
              <w:t>Scotland</w:t>
            </w:r>
            <w:r w:rsidRPr="007E0B31">
              <w:rPr>
                <w:rFonts w:cs="Arial"/>
              </w:rPr>
              <w:t xml:space="preserve">, </w:t>
            </w:r>
            <w:r>
              <w:rPr>
                <w:rFonts w:cs="Arial"/>
                <w:b/>
              </w:rPr>
              <w:t>The Company</w:t>
            </w:r>
            <w:r w:rsidRPr="007E0B31">
              <w:rPr>
                <w:rFonts w:cs="Arial"/>
              </w:rPr>
              <w:t xml:space="preserve"> or a </w:t>
            </w:r>
            <w:r w:rsidRPr="007E0B31">
              <w:rPr>
                <w:rFonts w:cs="Arial"/>
                <w:b/>
              </w:rPr>
              <w:t>Materially</w:t>
            </w:r>
            <w:r w:rsidRPr="007E0B31">
              <w:rPr>
                <w:rFonts w:cs="Arial"/>
              </w:rPr>
              <w:t xml:space="preserve"> </w:t>
            </w:r>
            <w:r w:rsidRPr="007E0B31">
              <w:rPr>
                <w:rFonts w:cs="Arial"/>
                <w:b/>
              </w:rPr>
              <w:t>Affected</w:t>
            </w:r>
            <w:r w:rsidRPr="007E0B31">
              <w:rPr>
                <w:rFonts w:cs="Arial"/>
              </w:rPr>
              <w:t xml:space="preserve"> </w:t>
            </w:r>
            <w:r w:rsidRPr="007E0B31">
              <w:rPr>
                <w:rFonts w:cs="Arial"/>
                <w:b/>
              </w:rPr>
              <w:t>Party</w:t>
            </w:r>
            <w:r w:rsidRPr="007E0B31">
              <w:rPr>
                <w:rFonts w:cs="Arial"/>
              </w:rPr>
              <w:t xml:space="preserve"> for a </w:t>
            </w:r>
            <w:r w:rsidRPr="007E0B31">
              <w:rPr>
                <w:rFonts w:cs="Arial"/>
                <w:b/>
              </w:rPr>
              <w:t>Workgroup Alternative Grid Code Modification</w:t>
            </w:r>
            <w:r w:rsidRPr="007E0B31">
              <w:rPr>
                <w:rFonts w:cs="Arial"/>
              </w:rPr>
              <w:t xml:space="preserve"> to be developed by the </w:t>
            </w:r>
            <w:r w:rsidRPr="007E0B31">
              <w:rPr>
                <w:rFonts w:cs="Arial"/>
                <w:b/>
              </w:rPr>
              <w:t>Workgroup</w:t>
            </w:r>
            <w:r w:rsidRPr="007E0B31">
              <w:rPr>
                <w:rFonts w:cs="Arial"/>
              </w:rPr>
              <w:t xml:space="preserve"> expressed as such and which contains the information referred to at GR.20.1</w:t>
            </w:r>
            <w:r>
              <w:rPr>
                <w:rFonts w:cs="Arial"/>
              </w:rPr>
              <w:t>6</w:t>
            </w:r>
            <w:r w:rsidRPr="007E0B31">
              <w:rPr>
                <w:rFonts w:cs="Arial"/>
              </w:rPr>
              <w:t>. For the avoidance of doubt</w:t>
            </w:r>
            <w:r w:rsidRPr="0079139F">
              <w:rPr>
                <w:rFonts w:cs="Arial"/>
              </w:rPr>
              <w:t>,</w:t>
            </w:r>
            <w:r w:rsidRPr="007E0B31">
              <w:rPr>
                <w:rFonts w:cs="Arial"/>
              </w:rPr>
              <w:t xml:space="preserve"> any </w:t>
            </w:r>
            <w:r w:rsidRPr="007E0B31">
              <w:rPr>
                <w:rFonts w:cs="Arial"/>
                <w:b/>
              </w:rPr>
              <w:t>WG Consultation Alternative Request</w:t>
            </w:r>
            <w:r w:rsidRPr="007E0B31">
              <w:rPr>
                <w:rFonts w:cs="Arial"/>
              </w:rPr>
              <w:t xml:space="preserve"> does not constitute either a </w:t>
            </w:r>
            <w:r w:rsidRPr="007E0B31">
              <w:rPr>
                <w:rFonts w:cs="Arial"/>
                <w:b/>
              </w:rPr>
              <w:t>Grid Code Modification Proposal</w:t>
            </w:r>
            <w:r w:rsidRPr="007E0B31">
              <w:rPr>
                <w:rFonts w:cs="Arial"/>
              </w:rPr>
              <w:t xml:space="preserve"> or a </w:t>
            </w:r>
            <w:r w:rsidRPr="007E0B31">
              <w:rPr>
                <w:rFonts w:cs="Arial"/>
                <w:b/>
              </w:rPr>
              <w:t>Workgroup Alternative Grid Code Modification</w:t>
            </w:r>
            <w:r w:rsidRPr="00A87826">
              <w:rPr>
                <w:rFonts w:cs="Arial"/>
                <w:bCs/>
              </w:rPr>
              <w:t>.</w:t>
            </w:r>
          </w:p>
        </w:tc>
      </w:tr>
      <w:tr w:rsidR="00EB1E5D" w:rsidRPr="007E0B31" w14:paraId="77D7428B" w14:textId="77777777" w:rsidTr="490DE6A8">
        <w:trPr>
          <w:cantSplit/>
        </w:trPr>
        <w:tc>
          <w:tcPr>
            <w:tcW w:w="2884" w:type="dxa"/>
          </w:tcPr>
          <w:p w14:paraId="3ABB06D3" w14:textId="77777777" w:rsidR="00EB1E5D" w:rsidRPr="007E0B31" w:rsidRDefault="00EB1E5D" w:rsidP="00EB1E5D">
            <w:pPr>
              <w:pStyle w:val="Arial11Bold"/>
              <w:rPr>
                <w:rFonts w:cs="Arial"/>
              </w:rPr>
            </w:pPr>
            <w:r w:rsidRPr="007E0B31">
              <w:rPr>
                <w:rFonts w:cs="Arial"/>
              </w:rPr>
              <w:t>Workgroup</w:t>
            </w:r>
          </w:p>
        </w:tc>
        <w:tc>
          <w:tcPr>
            <w:tcW w:w="6634" w:type="dxa"/>
          </w:tcPr>
          <w:p w14:paraId="3C071C58" w14:textId="3E96F164" w:rsidR="00EB1E5D" w:rsidRPr="007E0B31" w:rsidRDefault="00EB1E5D" w:rsidP="00EB1E5D">
            <w:pPr>
              <w:widowControl/>
              <w:autoSpaceDE w:val="0"/>
              <w:autoSpaceDN w:val="0"/>
              <w:adjustRightInd w:val="0"/>
              <w:snapToGrid w:val="0"/>
              <w:rPr>
                <w:rFonts w:cs="Arial"/>
              </w:rPr>
            </w:pPr>
            <w:r>
              <w:rPr>
                <w:rFonts w:cs="Arial"/>
              </w:rPr>
              <w:t>A</w:t>
            </w:r>
            <w:r w:rsidRPr="007E0B31">
              <w:rPr>
                <w:rFonts w:cs="Arial"/>
                <w:lang w:val="x-none"/>
              </w:rPr>
              <w:t xml:space="preserve"> </w:t>
            </w:r>
            <w:r w:rsidRPr="007E0B31">
              <w:rPr>
                <w:rFonts w:cs="Arial"/>
                <w:b/>
                <w:lang w:val="x-none"/>
              </w:rPr>
              <w:t xml:space="preserve">Workgroup </w:t>
            </w:r>
            <w:r w:rsidRPr="007E0B31">
              <w:rPr>
                <w:rFonts w:cs="Arial"/>
                <w:lang w:val="x-none"/>
              </w:rPr>
              <w:t xml:space="preserve">established by the </w:t>
            </w:r>
            <w:r w:rsidRPr="007E0B31">
              <w:rPr>
                <w:rFonts w:cs="Arial"/>
                <w:b/>
                <w:lang w:val="x-none"/>
              </w:rPr>
              <w:t>Grid Code</w:t>
            </w:r>
            <w:r w:rsidRPr="007E0B31">
              <w:rPr>
                <w:rFonts w:cs="Arial"/>
                <w:b/>
              </w:rPr>
              <w:t xml:space="preserve"> </w:t>
            </w:r>
            <w:r w:rsidRPr="007E0B31">
              <w:rPr>
                <w:rFonts w:cs="Arial"/>
                <w:b/>
                <w:lang w:val="x-none"/>
              </w:rPr>
              <w:t xml:space="preserve">Review Panel </w:t>
            </w:r>
            <w:r w:rsidRPr="007E0B31">
              <w:rPr>
                <w:rFonts w:cs="Arial"/>
                <w:lang w:val="x-none"/>
              </w:rPr>
              <w:t>pursuant to GR.20.1;</w:t>
            </w:r>
          </w:p>
        </w:tc>
      </w:tr>
      <w:tr w:rsidR="00EB1E5D" w:rsidRPr="007E0B31" w14:paraId="0DB5431E" w14:textId="77777777" w:rsidTr="490DE6A8">
        <w:trPr>
          <w:cantSplit/>
        </w:trPr>
        <w:tc>
          <w:tcPr>
            <w:tcW w:w="2884" w:type="dxa"/>
          </w:tcPr>
          <w:p w14:paraId="1820C1E3" w14:textId="77777777" w:rsidR="00EB1E5D" w:rsidRPr="007E0B31" w:rsidRDefault="00EB1E5D" w:rsidP="00EB1E5D">
            <w:pPr>
              <w:pStyle w:val="Arial11Bold"/>
              <w:rPr>
                <w:rFonts w:cs="Arial"/>
              </w:rPr>
            </w:pPr>
            <w:r w:rsidRPr="007E0B31">
              <w:rPr>
                <w:rFonts w:cs="Arial"/>
              </w:rPr>
              <w:lastRenderedPageBreak/>
              <w:t>Workgroup Consultation</w:t>
            </w:r>
          </w:p>
        </w:tc>
        <w:tc>
          <w:tcPr>
            <w:tcW w:w="6634" w:type="dxa"/>
          </w:tcPr>
          <w:p w14:paraId="3BBAF0D1" w14:textId="4A8FF3F0" w:rsidR="00EB1E5D" w:rsidRPr="007E0B31" w:rsidRDefault="00EB1E5D" w:rsidP="00EB1E5D">
            <w:pPr>
              <w:widowControl/>
              <w:autoSpaceDE w:val="0"/>
              <w:autoSpaceDN w:val="0"/>
              <w:adjustRightInd w:val="0"/>
              <w:snapToGrid w:val="0"/>
              <w:jc w:val="both"/>
              <w:rPr>
                <w:rFonts w:cs="Arial"/>
                <w:lang w:val="x-none"/>
              </w:rPr>
            </w:pPr>
            <w:r>
              <w:rPr>
                <w:rFonts w:cs="Arial"/>
              </w:rPr>
              <w:t>A</w:t>
            </w:r>
            <w:r w:rsidRPr="007E0B31">
              <w:rPr>
                <w:rFonts w:cs="Arial"/>
                <w:lang w:val="x-none"/>
              </w:rPr>
              <w:t>s defined in GR.20.1</w:t>
            </w:r>
            <w:r>
              <w:rPr>
                <w:rFonts w:cs="Arial"/>
              </w:rPr>
              <w:t>3</w:t>
            </w:r>
            <w:r w:rsidRPr="007E0B31">
              <w:rPr>
                <w:rFonts w:cs="Arial"/>
                <w:lang w:val="x-none"/>
              </w:rPr>
              <w:t>, and any further</w:t>
            </w:r>
            <w:r w:rsidRPr="007E0B31">
              <w:rPr>
                <w:rFonts w:cs="Arial"/>
              </w:rPr>
              <w:t xml:space="preserve"> </w:t>
            </w:r>
            <w:r w:rsidRPr="007E0B31">
              <w:rPr>
                <w:rFonts w:cs="Arial"/>
                <w:lang w:val="x-none"/>
              </w:rPr>
              <w:t xml:space="preserve">consultation which may be directed by the </w:t>
            </w:r>
            <w:r w:rsidRPr="007E0B31">
              <w:rPr>
                <w:rFonts w:cs="Arial"/>
                <w:b/>
                <w:lang w:val="x-none"/>
              </w:rPr>
              <w:t>Grid</w:t>
            </w:r>
            <w:r w:rsidRPr="007E0B31">
              <w:rPr>
                <w:rFonts w:cs="Arial"/>
              </w:rPr>
              <w:t xml:space="preserve"> </w:t>
            </w:r>
            <w:r w:rsidRPr="007E0B31">
              <w:rPr>
                <w:rFonts w:cs="Arial"/>
                <w:b/>
                <w:lang w:val="x-none"/>
              </w:rPr>
              <w:t xml:space="preserve">Code Review Panel </w:t>
            </w:r>
            <w:r w:rsidRPr="007E0B31">
              <w:rPr>
                <w:rFonts w:cs="Arial"/>
                <w:lang w:val="x-none"/>
              </w:rPr>
              <w:t>pursuant to GR.20.</w:t>
            </w:r>
            <w:r>
              <w:rPr>
                <w:rFonts w:cs="Arial"/>
              </w:rPr>
              <w:t>20</w:t>
            </w:r>
            <w:r w:rsidRPr="007E0B31">
              <w:rPr>
                <w:rFonts w:cs="Arial"/>
                <w:lang w:val="x-none"/>
              </w:rPr>
              <w:t>;</w:t>
            </w:r>
          </w:p>
        </w:tc>
      </w:tr>
      <w:tr w:rsidR="00EB1E5D" w:rsidRPr="007E0B31" w14:paraId="5FE213B7" w14:textId="77777777" w:rsidTr="490DE6A8">
        <w:trPr>
          <w:cantSplit/>
        </w:trPr>
        <w:tc>
          <w:tcPr>
            <w:tcW w:w="2884" w:type="dxa"/>
          </w:tcPr>
          <w:p w14:paraId="7DDC8A6B" w14:textId="77777777" w:rsidR="00EB1E5D" w:rsidRPr="007E0B31" w:rsidRDefault="00EB1E5D" w:rsidP="00EB1E5D">
            <w:pPr>
              <w:pStyle w:val="Arial11Bold"/>
              <w:rPr>
                <w:rFonts w:cs="Arial"/>
              </w:rPr>
            </w:pPr>
            <w:r w:rsidRPr="007E0B31">
              <w:rPr>
                <w:rFonts w:cs="Arial"/>
              </w:rPr>
              <w:t>Workgroup Alternative Grid Code Modification</w:t>
            </w:r>
          </w:p>
        </w:tc>
        <w:tc>
          <w:tcPr>
            <w:tcW w:w="6634" w:type="dxa"/>
          </w:tcPr>
          <w:p w14:paraId="10B737BD" w14:textId="58EA8ECE" w:rsidR="00EB1E5D" w:rsidRPr="007E0B31" w:rsidRDefault="00EB1E5D" w:rsidP="00EB1E5D">
            <w:pPr>
              <w:widowControl/>
              <w:autoSpaceDE w:val="0"/>
              <w:autoSpaceDN w:val="0"/>
              <w:adjustRightInd w:val="0"/>
              <w:snapToGrid w:val="0"/>
              <w:jc w:val="both"/>
              <w:rPr>
                <w:rFonts w:cs="Arial"/>
                <w:b/>
                <w:lang w:val="x-none"/>
              </w:rPr>
            </w:pPr>
            <w:r>
              <w:rPr>
                <w:rFonts w:cs="Arial"/>
              </w:rPr>
              <w:t>A</w:t>
            </w:r>
            <w:r w:rsidRPr="007E0B31">
              <w:rPr>
                <w:rFonts w:cs="Arial"/>
                <w:lang w:val="x-none"/>
              </w:rPr>
              <w:t xml:space="preserve">n alternative modification to the </w:t>
            </w:r>
            <w:r w:rsidRPr="007E0B31">
              <w:rPr>
                <w:rFonts w:cs="Arial"/>
                <w:b/>
                <w:lang w:val="x-none"/>
              </w:rPr>
              <w:t>Grid Code</w:t>
            </w:r>
            <w:r w:rsidRPr="007E0B31">
              <w:rPr>
                <w:rFonts w:cs="Arial"/>
                <w:b/>
              </w:rPr>
              <w:t xml:space="preserve"> </w:t>
            </w:r>
            <w:r w:rsidRPr="007E0B31">
              <w:rPr>
                <w:rFonts w:cs="Arial"/>
                <w:b/>
                <w:lang w:val="x-none"/>
              </w:rPr>
              <w:t xml:space="preserve">Modification Proposal </w:t>
            </w:r>
            <w:r w:rsidRPr="007E0B31">
              <w:rPr>
                <w:rFonts w:cs="Arial"/>
                <w:lang w:val="x-none"/>
              </w:rPr>
              <w:t>developed by the</w:t>
            </w:r>
            <w:r w:rsidRPr="007E0B31">
              <w:rPr>
                <w:rFonts w:cs="Arial"/>
              </w:rPr>
              <w:t xml:space="preserve"> </w:t>
            </w:r>
            <w:r w:rsidRPr="007E0B31">
              <w:rPr>
                <w:rFonts w:cs="Arial"/>
                <w:b/>
                <w:lang w:val="x-none"/>
              </w:rPr>
              <w:t xml:space="preserve">Workgroup </w:t>
            </w:r>
            <w:r w:rsidRPr="007E0B31">
              <w:rPr>
                <w:rFonts w:cs="Arial"/>
                <w:lang w:val="x-none"/>
              </w:rPr>
              <w:t xml:space="preserve">under the </w:t>
            </w:r>
            <w:r w:rsidRPr="007E0B31">
              <w:rPr>
                <w:rFonts w:cs="Arial"/>
                <w:b/>
                <w:lang w:val="x-none"/>
              </w:rPr>
              <w:t xml:space="preserve">Workgroup </w:t>
            </w:r>
            <w:r w:rsidRPr="007E0B31">
              <w:rPr>
                <w:rFonts w:cs="Arial"/>
                <w:lang w:val="x-none"/>
              </w:rPr>
              <w:t>terms of</w:t>
            </w:r>
            <w:r w:rsidRPr="007E0B31">
              <w:rPr>
                <w:rFonts w:cs="Arial"/>
              </w:rPr>
              <w:t xml:space="preserve"> </w:t>
            </w:r>
            <w:r w:rsidRPr="007E0B31">
              <w:rPr>
                <w:rFonts w:cs="Arial"/>
                <w:lang w:val="x-none"/>
              </w:rPr>
              <w:t xml:space="preserve">reference (either as a result of a </w:t>
            </w:r>
            <w:r w:rsidRPr="007E0B31">
              <w:rPr>
                <w:rFonts w:cs="Arial"/>
                <w:b/>
                <w:lang w:val="x-none"/>
              </w:rPr>
              <w:t>Workgroup</w:t>
            </w:r>
            <w:r w:rsidRPr="007E0B31">
              <w:rPr>
                <w:rFonts w:cs="Arial"/>
                <w:b/>
              </w:rPr>
              <w:t xml:space="preserve"> </w:t>
            </w:r>
            <w:r w:rsidRPr="007E0B31">
              <w:rPr>
                <w:rFonts w:cs="Arial"/>
                <w:b/>
                <w:lang w:val="x-none"/>
              </w:rPr>
              <w:t xml:space="preserve">Consultation </w:t>
            </w:r>
            <w:r w:rsidRPr="007E0B31">
              <w:rPr>
                <w:rFonts w:cs="Arial"/>
                <w:lang w:val="x-none"/>
              </w:rPr>
              <w:t>or otherwise) and which is believed</w:t>
            </w:r>
            <w:r w:rsidRPr="007E0B31">
              <w:rPr>
                <w:rFonts w:cs="Arial"/>
              </w:rPr>
              <w:t xml:space="preserve"> </w:t>
            </w:r>
            <w:r w:rsidRPr="007E0B31">
              <w:rPr>
                <w:rFonts w:cs="Arial"/>
                <w:lang w:val="x-none"/>
              </w:rPr>
              <w:t xml:space="preserve">by a majority of the members of the </w:t>
            </w:r>
            <w:r w:rsidRPr="007E0B31">
              <w:rPr>
                <w:rFonts w:cs="Arial"/>
                <w:b/>
                <w:lang w:val="x-none"/>
              </w:rPr>
              <w:t xml:space="preserve">Workgroup </w:t>
            </w:r>
            <w:r w:rsidRPr="007E0B31">
              <w:rPr>
                <w:rFonts w:cs="Arial"/>
                <w:lang w:val="x-none"/>
              </w:rPr>
              <w:t>or</w:t>
            </w:r>
            <w:r w:rsidRPr="007E0B31">
              <w:rPr>
                <w:rFonts w:cs="Arial"/>
              </w:rPr>
              <w:t xml:space="preserve"> </w:t>
            </w:r>
            <w:r w:rsidRPr="007E0B31">
              <w:rPr>
                <w:rFonts w:cs="Arial"/>
                <w:lang w:val="x-none"/>
              </w:rPr>
              <w:t>by the chair</w:t>
            </w:r>
            <w:r>
              <w:rPr>
                <w:rFonts w:cs="Arial"/>
              </w:rPr>
              <w:t>person</w:t>
            </w:r>
            <w:r w:rsidRPr="007E0B31">
              <w:rPr>
                <w:rFonts w:cs="Arial"/>
                <w:lang w:val="x-none"/>
              </w:rPr>
              <w:t xml:space="preserve"> of the </w:t>
            </w:r>
            <w:r w:rsidRPr="007E0B31">
              <w:rPr>
                <w:rFonts w:cs="Arial"/>
                <w:b/>
                <w:lang w:val="x-none"/>
              </w:rPr>
              <w:t xml:space="preserve">Workgroup </w:t>
            </w:r>
            <w:r w:rsidRPr="007E0B31">
              <w:rPr>
                <w:rFonts w:cs="Arial"/>
                <w:lang w:val="x-none"/>
              </w:rPr>
              <w:t>to better</w:t>
            </w:r>
            <w:r w:rsidRPr="007E0B31">
              <w:rPr>
                <w:rFonts w:cs="Arial"/>
              </w:rPr>
              <w:t xml:space="preserve"> </w:t>
            </w:r>
            <w:r w:rsidRPr="007E0B31">
              <w:rPr>
                <w:rFonts w:cs="Arial"/>
                <w:lang w:val="x-none"/>
              </w:rPr>
              <w:t xml:space="preserve">facilitate the </w:t>
            </w:r>
            <w:r w:rsidRPr="007E0B31">
              <w:rPr>
                <w:rFonts w:cs="Arial"/>
                <w:b/>
                <w:lang w:val="x-none"/>
              </w:rPr>
              <w:t xml:space="preserve">Grid Code Objectives </w:t>
            </w:r>
            <w:r w:rsidRPr="007E0B31">
              <w:rPr>
                <w:rFonts w:cs="Arial"/>
                <w:lang w:val="x-none"/>
              </w:rPr>
              <w:t xml:space="preserve">than the </w:t>
            </w:r>
            <w:r w:rsidRPr="007E0B31">
              <w:rPr>
                <w:rFonts w:cs="Arial"/>
                <w:b/>
                <w:lang w:val="x-none"/>
              </w:rPr>
              <w:t>Grid</w:t>
            </w:r>
            <w:r w:rsidRPr="007E0B31">
              <w:rPr>
                <w:rFonts w:cs="Arial"/>
                <w:b/>
              </w:rPr>
              <w:t xml:space="preserve"> </w:t>
            </w:r>
            <w:r w:rsidRPr="007E0B31">
              <w:rPr>
                <w:rFonts w:cs="Arial"/>
                <w:b/>
                <w:lang w:val="x-none"/>
              </w:rPr>
              <w:t xml:space="preserve">Code Modification Proposal </w:t>
            </w:r>
            <w:r w:rsidRPr="007E0B31">
              <w:rPr>
                <w:rFonts w:cs="Arial"/>
                <w:lang w:val="x-none"/>
              </w:rPr>
              <w:t>or the current version</w:t>
            </w:r>
            <w:r>
              <w:rPr>
                <w:rFonts w:cs="Arial"/>
              </w:rPr>
              <w:t xml:space="preserve"> </w:t>
            </w:r>
            <w:r w:rsidRPr="007E0B31">
              <w:rPr>
                <w:rFonts w:cs="Arial"/>
                <w:lang w:val="x-none"/>
              </w:rPr>
              <w:t xml:space="preserve">of the </w:t>
            </w:r>
            <w:r w:rsidRPr="007E0B31">
              <w:rPr>
                <w:rFonts w:cs="Arial"/>
                <w:b/>
                <w:lang w:val="x-none"/>
              </w:rPr>
              <w:t>Grid Code</w:t>
            </w:r>
            <w:r w:rsidRPr="005C20E3">
              <w:rPr>
                <w:lang w:val="x-none"/>
              </w:rPr>
              <w:t>;</w:t>
            </w:r>
          </w:p>
        </w:tc>
      </w:tr>
      <w:tr w:rsidR="00EB1E5D" w:rsidRPr="007E0B31" w14:paraId="0C414BA6" w14:textId="77777777" w:rsidTr="490DE6A8">
        <w:trPr>
          <w:cantSplit/>
        </w:trPr>
        <w:tc>
          <w:tcPr>
            <w:tcW w:w="2884" w:type="dxa"/>
          </w:tcPr>
          <w:p w14:paraId="7F1B4D4F" w14:textId="77777777" w:rsidR="00EB1E5D" w:rsidRPr="007E0B31" w:rsidRDefault="00EB1E5D" w:rsidP="00EB1E5D">
            <w:pPr>
              <w:pStyle w:val="Arial11Bold"/>
              <w:rPr>
                <w:rFonts w:cs="Arial"/>
              </w:rPr>
            </w:pPr>
            <w:r w:rsidRPr="007E0B31">
              <w:rPr>
                <w:rFonts w:cs="Arial"/>
              </w:rPr>
              <w:t>Zonal System Security Requirements</w:t>
            </w:r>
          </w:p>
        </w:tc>
        <w:tc>
          <w:tcPr>
            <w:tcW w:w="6634" w:type="dxa"/>
          </w:tcPr>
          <w:p w14:paraId="5571DD3D" w14:textId="77777777" w:rsidR="00EB1E5D" w:rsidRPr="007E0B31" w:rsidRDefault="00EB1E5D" w:rsidP="00EB1E5D">
            <w:pPr>
              <w:pStyle w:val="TableArial11"/>
              <w:rPr>
                <w:rFonts w:cs="Arial"/>
              </w:rPr>
            </w:pPr>
            <w:r w:rsidRPr="007E0B31">
              <w:rPr>
                <w:rFonts w:cs="Arial"/>
              </w:rPr>
              <w:t xml:space="preserve">That generation required, within the boundary circuits defining the </w:t>
            </w:r>
            <w:r w:rsidRPr="007E0B31">
              <w:rPr>
                <w:rFonts w:cs="Arial"/>
                <w:b/>
              </w:rPr>
              <w:t>System Zone</w:t>
            </w:r>
            <w:r w:rsidRPr="007E0B31">
              <w:rPr>
                <w:rFonts w:cs="Arial"/>
              </w:rPr>
              <w:t xml:space="preserve">, which when added to the secured transfer capability of the boundary circuits exactly matches the </w:t>
            </w:r>
            <w:r w:rsidRPr="007E0B31">
              <w:rPr>
                <w:rFonts w:cs="Arial"/>
                <w:b/>
              </w:rPr>
              <w:t>Demand</w:t>
            </w:r>
            <w:r w:rsidRPr="007E0B31">
              <w:rPr>
                <w:rFonts w:cs="Arial"/>
              </w:rPr>
              <w:t xml:space="preserve"> within the </w:t>
            </w:r>
            <w:r w:rsidRPr="007E0B31">
              <w:rPr>
                <w:rFonts w:cs="Arial"/>
                <w:b/>
              </w:rPr>
              <w:t>System Zone</w:t>
            </w:r>
            <w:r w:rsidRPr="007E0B31">
              <w:rPr>
                <w:rFonts w:cs="Arial"/>
              </w:rPr>
              <w:t>.</w:t>
            </w:r>
          </w:p>
        </w:tc>
      </w:tr>
    </w:tbl>
    <w:p w14:paraId="3FFFD4A7" w14:textId="77777777" w:rsidR="008F1F3E" w:rsidRPr="007E0B31" w:rsidRDefault="008F1F3E" w:rsidP="00932A98">
      <w:pPr>
        <w:rPr>
          <w:rFonts w:cs="Arial"/>
        </w:rPr>
      </w:pPr>
    </w:p>
    <w:p w14:paraId="548DF118" w14:textId="77777777" w:rsidR="00756550" w:rsidRPr="007E0B31" w:rsidRDefault="001E2E19" w:rsidP="00316BC4">
      <w:pPr>
        <w:pStyle w:val="Level1Text"/>
        <w:ind w:left="0" w:firstLine="0"/>
        <w:rPr>
          <w:rFonts w:cs="Arial"/>
          <w:color w:val="auto"/>
        </w:rPr>
      </w:pPr>
      <w:r w:rsidRPr="007E0B31">
        <w:rPr>
          <w:rFonts w:cs="Arial"/>
          <w:color w:val="auto"/>
        </w:rPr>
        <w:t xml:space="preserve">A number of the terms listed above are defined in other documents, such as the </w:t>
      </w:r>
      <w:r w:rsidRPr="007E0B31">
        <w:rPr>
          <w:rFonts w:cs="Arial"/>
          <w:b/>
          <w:color w:val="auto"/>
        </w:rPr>
        <w:t>Balancing and Settlement Code</w:t>
      </w:r>
      <w:r w:rsidRPr="007E0B31">
        <w:rPr>
          <w:rFonts w:cs="Arial"/>
          <w:color w:val="auto"/>
        </w:rPr>
        <w:t xml:space="preserve"> and the </w:t>
      </w:r>
      <w:r w:rsidRPr="007E0B31">
        <w:rPr>
          <w:rFonts w:cs="Arial"/>
          <w:b/>
          <w:color w:val="auto"/>
        </w:rPr>
        <w:t xml:space="preserve">Transmission </w:t>
      </w:r>
      <w:proofErr w:type="spellStart"/>
      <w:r w:rsidRPr="007E0B31">
        <w:rPr>
          <w:rFonts w:cs="Arial"/>
          <w:b/>
          <w:color w:val="auto"/>
        </w:rPr>
        <w:t>Licence</w:t>
      </w:r>
      <w:proofErr w:type="spellEnd"/>
      <w:r w:rsidRPr="007E0B31">
        <w:rPr>
          <w:rFonts w:cs="Arial"/>
          <w:color w:val="auto"/>
        </w:rPr>
        <w:t xml:space="preserve">.  Appendix 1 sets out the current definitions from the other documents of those terms so used in the </w:t>
      </w:r>
      <w:r w:rsidR="00C05BF3" w:rsidRPr="007E0B31">
        <w:rPr>
          <w:rFonts w:cs="Arial"/>
          <w:color w:val="auto"/>
        </w:rPr>
        <w:t>Grid Code</w:t>
      </w:r>
      <w:r w:rsidRPr="007E0B31">
        <w:rPr>
          <w:rFonts w:cs="Arial"/>
          <w:color w:val="auto"/>
        </w:rPr>
        <w:t xml:space="preserve"> and defined in other documents for ease of reference, but does not form part of the </w:t>
      </w:r>
      <w:r w:rsidR="00C05BF3" w:rsidRPr="007E0B31">
        <w:rPr>
          <w:rFonts w:cs="Arial"/>
          <w:color w:val="auto"/>
        </w:rPr>
        <w:t>Grid Code</w:t>
      </w:r>
      <w:r w:rsidRPr="007E0B31">
        <w:rPr>
          <w:rFonts w:cs="Arial"/>
          <w:color w:val="auto"/>
        </w:rPr>
        <w:t>.</w:t>
      </w:r>
    </w:p>
    <w:p w14:paraId="64670B2B" w14:textId="6606C013" w:rsidR="00BD14FE" w:rsidRPr="007E0B31" w:rsidRDefault="00542B80" w:rsidP="00316BC4">
      <w:pPr>
        <w:pStyle w:val="Level1Text"/>
        <w:ind w:left="0" w:firstLine="0"/>
        <w:rPr>
          <w:rFonts w:cs="Arial"/>
          <w:color w:val="auto"/>
        </w:rPr>
      </w:pPr>
      <w:r w:rsidRPr="007E0B31">
        <w:rPr>
          <w:rFonts w:cs="Arial"/>
          <w:color w:val="auto"/>
        </w:rPr>
        <w:t>GD.</w:t>
      </w:r>
      <w:r w:rsidR="00BD14FE" w:rsidRPr="007E0B31">
        <w:rPr>
          <w:rFonts w:cs="Arial"/>
          <w:color w:val="auto"/>
        </w:rPr>
        <w:t>2</w:t>
      </w:r>
      <w:r w:rsidRPr="007E0B31">
        <w:rPr>
          <w:rFonts w:cs="Arial"/>
          <w:color w:val="auto"/>
        </w:rPr>
        <w:tab/>
      </w:r>
      <w:r w:rsidR="00BD14FE" w:rsidRPr="007E0B31">
        <w:rPr>
          <w:rFonts w:cs="Arial"/>
          <w:color w:val="auto"/>
        </w:rPr>
        <w:t>Construction of References</w:t>
      </w:r>
    </w:p>
    <w:p w14:paraId="60246E93" w14:textId="77777777" w:rsidR="00BD14FE" w:rsidRPr="007E0B31" w:rsidRDefault="00542B80" w:rsidP="00542B80">
      <w:pPr>
        <w:pStyle w:val="Level1Text"/>
        <w:rPr>
          <w:rFonts w:cs="Arial"/>
          <w:color w:val="auto"/>
        </w:rPr>
      </w:pPr>
      <w:r w:rsidRPr="007E0B31">
        <w:rPr>
          <w:rFonts w:cs="Arial"/>
          <w:color w:val="auto"/>
        </w:rPr>
        <w:t>GD.2.1</w:t>
      </w:r>
      <w:r w:rsidRPr="007E0B31">
        <w:rPr>
          <w:rFonts w:cs="Arial"/>
          <w:color w:val="auto"/>
        </w:rPr>
        <w:tab/>
      </w:r>
      <w:r w:rsidR="00BD14FE" w:rsidRPr="007E0B31">
        <w:rPr>
          <w:rFonts w:cs="Arial"/>
          <w:color w:val="auto"/>
        </w:rPr>
        <w:t xml:space="preserve">In the </w:t>
      </w:r>
      <w:r w:rsidR="00C05BF3" w:rsidRPr="007E0B31">
        <w:rPr>
          <w:rFonts w:cs="Arial"/>
          <w:color w:val="auto"/>
        </w:rPr>
        <w:t>Grid Code</w:t>
      </w:r>
      <w:r w:rsidR="00BD14FE" w:rsidRPr="007E0B31">
        <w:rPr>
          <w:rFonts w:cs="Arial"/>
          <w:color w:val="auto"/>
        </w:rPr>
        <w:t>:</w:t>
      </w:r>
    </w:p>
    <w:p w14:paraId="70B2E434" w14:textId="77777777" w:rsidR="00BD14FE" w:rsidRPr="007E0B31" w:rsidRDefault="00BD14FE" w:rsidP="00D23324">
      <w:pPr>
        <w:pStyle w:val="Level2Text"/>
        <w:jc w:val="both"/>
        <w:rPr>
          <w:rFonts w:cs="Arial"/>
        </w:rPr>
      </w:pPr>
      <w:r w:rsidRPr="007E0B31">
        <w:rPr>
          <w:rFonts w:cs="Arial"/>
        </w:rPr>
        <w:t>(i)</w:t>
      </w:r>
      <w:r w:rsidRPr="007E0B31">
        <w:rPr>
          <w:rFonts w:cs="Arial"/>
        </w:rPr>
        <w:tab/>
        <w:t xml:space="preserve">a table of contents, a Preface, a Revision section, headings, and the Appendix to this </w:t>
      </w:r>
      <w:r w:rsidRPr="007E0B31">
        <w:rPr>
          <w:rFonts w:cs="Arial"/>
          <w:b/>
        </w:rPr>
        <w:t>Glossary and Definitions</w:t>
      </w:r>
      <w:r w:rsidRPr="007E0B31">
        <w:rPr>
          <w:rFonts w:cs="Arial"/>
        </w:rPr>
        <w:t xml:space="preserve"> are inserted for convenience only and shall be ignored in construing the </w:t>
      </w:r>
      <w:r w:rsidR="00C05BF3" w:rsidRPr="007E0B31">
        <w:rPr>
          <w:rFonts w:cs="Arial"/>
        </w:rPr>
        <w:t>Grid Code</w:t>
      </w:r>
      <w:r w:rsidRPr="007E0B31">
        <w:rPr>
          <w:rFonts w:cs="Arial"/>
        </w:rPr>
        <w:t>;</w:t>
      </w:r>
    </w:p>
    <w:p w14:paraId="19E980D3" w14:textId="77777777" w:rsidR="00BD14FE" w:rsidRPr="007E0B31" w:rsidRDefault="00BD14FE" w:rsidP="00D23324">
      <w:pPr>
        <w:pStyle w:val="Level2Text"/>
        <w:jc w:val="both"/>
        <w:rPr>
          <w:rFonts w:cs="Arial"/>
        </w:rPr>
      </w:pPr>
      <w:r w:rsidRPr="007E0B31">
        <w:rPr>
          <w:rFonts w:cs="Arial"/>
        </w:rPr>
        <w:t>(ii)</w:t>
      </w:r>
      <w:r w:rsidRPr="007E0B31">
        <w:rPr>
          <w:rFonts w:cs="Arial"/>
        </w:rPr>
        <w:tab/>
        <w:t xml:space="preserve">unless the context otherwise requires, all references to a particular paragraph, sub-paragraph, Appendix or Schedule shall be a reference to that paragraph, sub-paragraph Appendix or Schedule in or to that part of the </w:t>
      </w:r>
      <w:r w:rsidR="00C05BF3" w:rsidRPr="007E0B31">
        <w:rPr>
          <w:rFonts w:cs="Arial"/>
        </w:rPr>
        <w:t>Grid Code</w:t>
      </w:r>
      <w:r w:rsidRPr="007E0B31">
        <w:rPr>
          <w:rFonts w:cs="Arial"/>
        </w:rPr>
        <w:t xml:space="preserve"> in which the reference is made;</w:t>
      </w:r>
    </w:p>
    <w:p w14:paraId="2DFFE1B7" w14:textId="77777777" w:rsidR="00BD14FE" w:rsidRPr="007E0B31" w:rsidRDefault="00BD14FE" w:rsidP="00D23324">
      <w:pPr>
        <w:pStyle w:val="Level2Text"/>
        <w:jc w:val="both"/>
        <w:rPr>
          <w:rFonts w:cs="Arial"/>
        </w:rPr>
      </w:pPr>
      <w:r w:rsidRPr="007E0B31">
        <w:rPr>
          <w:rFonts w:cs="Arial"/>
        </w:rPr>
        <w:t>(iii)</w:t>
      </w:r>
      <w:r w:rsidRPr="007E0B31">
        <w:rPr>
          <w:rFonts w:cs="Arial"/>
        </w:rPr>
        <w:tab/>
        <w:t xml:space="preserve">unless the context otherwise requires, the singular shall include the plural and vice versa, references to any gender shall include all other genders and references to persons shall include any individual, body corporate, corporation, joint venture, trust, unincorporated association, </w:t>
      </w:r>
      <w:proofErr w:type="spellStart"/>
      <w:r w:rsidRPr="007E0B31">
        <w:rPr>
          <w:rFonts w:cs="Arial"/>
        </w:rPr>
        <w:t>organisation</w:t>
      </w:r>
      <w:proofErr w:type="spellEnd"/>
      <w:r w:rsidRPr="007E0B31">
        <w:rPr>
          <w:rFonts w:cs="Arial"/>
        </w:rPr>
        <w:t>, firm or partnership and any other entity, in each case whether or not having a separate legal personality;</w:t>
      </w:r>
    </w:p>
    <w:p w14:paraId="4C82F2C3" w14:textId="77777777" w:rsidR="00BD14FE" w:rsidRPr="007E0B31" w:rsidRDefault="00BD14FE" w:rsidP="00D23324">
      <w:pPr>
        <w:pStyle w:val="Level2Text"/>
        <w:jc w:val="both"/>
        <w:rPr>
          <w:rFonts w:cs="Arial"/>
        </w:rPr>
      </w:pPr>
      <w:r w:rsidRPr="007E0B31">
        <w:rPr>
          <w:rFonts w:cs="Arial"/>
        </w:rPr>
        <w:t>(iv)</w:t>
      </w:r>
      <w:r w:rsidRPr="007E0B31">
        <w:rPr>
          <w:rFonts w:cs="Arial"/>
        </w:rPr>
        <w:tab/>
        <w:t>references to the words "include" or "including" are to be construed without limitation to the generality of the preceding words;</w:t>
      </w:r>
    </w:p>
    <w:p w14:paraId="56A7EF0A" w14:textId="77777777" w:rsidR="00BD14FE" w:rsidRPr="007E0B31" w:rsidRDefault="00BD14FE" w:rsidP="00D23324">
      <w:pPr>
        <w:pStyle w:val="Level2Text"/>
        <w:jc w:val="both"/>
        <w:rPr>
          <w:rFonts w:cs="Arial"/>
        </w:rPr>
      </w:pPr>
      <w:r w:rsidRPr="007E0B31">
        <w:rPr>
          <w:rFonts w:cs="Arial"/>
        </w:rPr>
        <w:t>(v)</w:t>
      </w:r>
      <w:r w:rsidRPr="007E0B31">
        <w:rPr>
          <w:rFonts w:cs="Arial"/>
        </w:rPr>
        <w:tab/>
        <w:t xml:space="preserve">unless there is something in the subject matter or the context which is inconsistent therewith, any reference to an Act of Parliament or any Section of or Schedule to, or other provision of an Act of Parliament shall be construed at the particular time, as including a reference to any modification, extension or re-enactment thereof then in force and to all instruments, orders and regulations then in force and made under or deriving validity from the relevant Act of Parliament; </w:t>
      </w:r>
    </w:p>
    <w:p w14:paraId="038A486D" w14:textId="77777777" w:rsidR="00BD14FE" w:rsidRPr="007E0B31" w:rsidRDefault="00BD14FE" w:rsidP="00D23324">
      <w:pPr>
        <w:pStyle w:val="Level2Text"/>
        <w:jc w:val="both"/>
        <w:rPr>
          <w:rFonts w:cs="Arial"/>
        </w:rPr>
      </w:pPr>
      <w:r w:rsidRPr="007E0B31">
        <w:rPr>
          <w:rFonts w:cs="Arial"/>
        </w:rPr>
        <w:t>(vi)</w:t>
      </w:r>
      <w:r w:rsidRPr="007E0B31">
        <w:rPr>
          <w:rFonts w:cs="Arial"/>
        </w:rPr>
        <w:tab/>
        <w:t xml:space="preserve">where the </w:t>
      </w:r>
      <w:r w:rsidRPr="007E0B31">
        <w:rPr>
          <w:rFonts w:cs="Arial"/>
          <w:b/>
        </w:rPr>
        <w:t>Glossary and Definitions</w:t>
      </w:r>
      <w:r w:rsidRPr="007E0B31">
        <w:rPr>
          <w:rFonts w:cs="Arial"/>
        </w:rPr>
        <w:t xml:space="preserve"> refers to any word or term which is more particularly defined in a part of the </w:t>
      </w:r>
      <w:r w:rsidR="00C05BF3" w:rsidRPr="007E0B31">
        <w:rPr>
          <w:rFonts w:cs="Arial"/>
        </w:rPr>
        <w:t>Grid Code</w:t>
      </w:r>
      <w:r w:rsidRPr="007E0B31">
        <w:rPr>
          <w:rFonts w:cs="Arial"/>
        </w:rPr>
        <w:t xml:space="preserve">, the definition in that part of the </w:t>
      </w:r>
      <w:r w:rsidR="00C05BF3" w:rsidRPr="007E0B31">
        <w:rPr>
          <w:rFonts w:cs="Arial"/>
        </w:rPr>
        <w:t>Grid Code</w:t>
      </w:r>
      <w:r w:rsidRPr="007E0B31">
        <w:rPr>
          <w:rFonts w:cs="Arial"/>
        </w:rPr>
        <w:t xml:space="preserve"> will prevail (unless otherwise stated) over the definition in the </w:t>
      </w:r>
      <w:r w:rsidRPr="007E0B31">
        <w:rPr>
          <w:rFonts w:cs="Arial"/>
          <w:b/>
        </w:rPr>
        <w:t>Glossary &amp; Definitions</w:t>
      </w:r>
      <w:r w:rsidRPr="007E0B31">
        <w:rPr>
          <w:rFonts w:cs="Arial"/>
        </w:rPr>
        <w:t xml:space="preserve"> in the event of any inconsistency;</w:t>
      </w:r>
    </w:p>
    <w:p w14:paraId="6B091F63" w14:textId="77777777" w:rsidR="00BD14FE" w:rsidRPr="007E0B31" w:rsidRDefault="00BD14FE" w:rsidP="00D23324">
      <w:pPr>
        <w:pStyle w:val="Level2Text"/>
        <w:jc w:val="both"/>
        <w:rPr>
          <w:rFonts w:cs="Arial"/>
        </w:rPr>
      </w:pPr>
      <w:r w:rsidRPr="007E0B31">
        <w:rPr>
          <w:rFonts w:cs="Arial"/>
        </w:rPr>
        <w:t>(vii)</w:t>
      </w:r>
      <w:r w:rsidRPr="007E0B31">
        <w:rPr>
          <w:rFonts w:cs="Arial"/>
        </w:rPr>
        <w:tab/>
        <w:t xml:space="preserve">a cross-reference to another document or part of the </w:t>
      </w:r>
      <w:r w:rsidR="00C05BF3" w:rsidRPr="007E0B31">
        <w:rPr>
          <w:rFonts w:cs="Arial"/>
        </w:rPr>
        <w:t>Grid Code</w:t>
      </w:r>
      <w:r w:rsidRPr="007E0B31">
        <w:rPr>
          <w:rFonts w:cs="Arial"/>
        </w:rPr>
        <w:t xml:space="preserve"> shall not of itself impose any additional or further or co-existent obligation or confer any additional or further or co-existent right in the part of the text where such cross-reference is contained;</w:t>
      </w:r>
    </w:p>
    <w:p w14:paraId="58061618" w14:textId="3D1A50FB" w:rsidR="00BD14FE" w:rsidRPr="007E0B31" w:rsidRDefault="00BD14FE" w:rsidP="00D23324">
      <w:pPr>
        <w:pStyle w:val="Level2Text"/>
        <w:jc w:val="both"/>
        <w:rPr>
          <w:rFonts w:cs="Arial"/>
        </w:rPr>
      </w:pPr>
      <w:r w:rsidRPr="007E0B31">
        <w:rPr>
          <w:rFonts w:cs="Arial"/>
        </w:rPr>
        <w:t>(viii)</w:t>
      </w:r>
      <w:r w:rsidRPr="007E0B31">
        <w:rPr>
          <w:rFonts w:cs="Arial"/>
        </w:rPr>
        <w:tab/>
        <w:t xml:space="preserve">nothing in the </w:t>
      </w:r>
      <w:r w:rsidR="00C05BF3" w:rsidRPr="007E0B31">
        <w:rPr>
          <w:rFonts w:cs="Arial"/>
        </w:rPr>
        <w:t>Grid Code</w:t>
      </w:r>
      <w:r w:rsidRPr="007E0B31">
        <w:rPr>
          <w:rFonts w:cs="Arial"/>
        </w:rPr>
        <w:t xml:space="preserve"> is intended to or shall derogate from </w:t>
      </w:r>
      <w:r w:rsidR="00161E0D">
        <w:rPr>
          <w:rFonts w:cs="Arial"/>
          <w:b/>
        </w:rPr>
        <w:t>The Company</w:t>
      </w:r>
      <w:r w:rsidRPr="007E0B31">
        <w:rPr>
          <w:rFonts w:cs="Arial"/>
          <w:b/>
        </w:rPr>
        <w:t>'s</w:t>
      </w:r>
      <w:r w:rsidRPr="007E0B31">
        <w:rPr>
          <w:rFonts w:cs="Arial"/>
        </w:rPr>
        <w:t xml:space="preserve"> statutory or </w:t>
      </w:r>
      <w:proofErr w:type="spellStart"/>
      <w:r w:rsidRPr="007E0B31">
        <w:rPr>
          <w:rFonts w:cs="Arial"/>
        </w:rPr>
        <w:t>licence</w:t>
      </w:r>
      <w:proofErr w:type="spellEnd"/>
      <w:r w:rsidRPr="007E0B31">
        <w:rPr>
          <w:rFonts w:cs="Arial"/>
        </w:rPr>
        <w:t xml:space="preserve"> obligations;</w:t>
      </w:r>
    </w:p>
    <w:p w14:paraId="7C8A7DBE" w14:textId="77777777" w:rsidR="00BD14FE" w:rsidRPr="007E0B31" w:rsidRDefault="00BD14FE" w:rsidP="00D23324">
      <w:pPr>
        <w:pStyle w:val="Level2Text"/>
        <w:jc w:val="both"/>
        <w:rPr>
          <w:rFonts w:cs="Arial"/>
        </w:rPr>
      </w:pPr>
      <w:r w:rsidRPr="007E0B31">
        <w:rPr>
          <w:rFonts w:cs="Arial"/>
        </w:rPr>
        <w:t>(ix)</w:t>
      </w:r>
      <w:r w:rsidRPr="007E0B31">
        <w:rPr>
          <w:rFonts w:cs="Arial"/>
        </w:rPr>
        <w:tab/>
        <w:t xml:space="preserve">a "holding company" means, in relation to any person, a holding company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latter section were in force at such date;</w:t>
      </w:r>
    </w:p>
    <w:p w14:paraId="6806D8DC" w14:textId="77777777" w:rsidR="00BD14FE" w:rsidRPr="007E0B31" w:rsidRDefault="00BD14FE" w:rsidP="00D23324">
      <w:pPr>
        <w:pStyle w:val="Level2Text"/>
        <w:jc w:val="both"/>
        <w:rPr>
          <w:rFonts w:cs="Arial"/>
        </w:rPr>
      </w:pPr>
      <w:r w:rsidRPr="007E0B31">
        <w:rPr>
          <w:rFonts w:cs="Arial"/>
        </w:rPr>
        <w:lastRenderedPageBreak/>
        <w:t>(x)</w:t>
      </w:r>
      <w:r w:rsidRPr="007E0B31">
        <w:rPr>
          <w:rFonts w:cs="Arial"/>
        </w:rPr>
        <w:tab/>
        <w:t xml:space="preserve">a "subsidiary" means, in relation to any person, a subsidiary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date; </w:t>
      </w:r>
    </w:p>
    <w:p w14:paraId="69BA4D0E" w14:textId="77777777" w:rsidR="00BD14FE" w:rsidRPr="007E0B31" w:rsidRDefault="00BD14FE" w:rsidP="00D23324">
      <w:pPr>
        <w:pStyle w:val="Level2Text"/>
        <w:jc w:val="both"/>
        <w:rPr>
          <w:rFonts w:cs="Arial"/>
        </w:rPr>
      </w:pPr>
      <w:r w:rsidRPr="007E0B31">
        <w:rPr>
          <w:rFonts w:cs="Arial"/>
        </w:rPr>
        <w:t>(xi)</w:t>
      </w:r>
      <w:r w:rsidRPr="007E0B31">
        <w:rPr>
          <w:rFonts w:cs="Arial"/>
        </w:rPr>
        <w:tab/>
        <w:t>references to time are to London time; and</w:t>
      </w:r>
    </w:p>
    <w:p w14:paraId="2B2B09D3" w14:textId="77777777" w:rsidR="00BD14FE" w:rsidRPr="007E0B31" w:rsidRDefault="00BD14FE" w:rsidP="00D23324">
      <w:pPr>
        <w:pStyle w:val="Level2Text"/>
        <w:jc w:val="both"/>
        <w:rPr>
          <w:rFonts w:cs="Arial"/>
        </w:rPr>
      </w:pPr>
      <w:r w:rsidRPr="007E0B31">
        <w:rPr>
          <w:rFonts w:cs="Arial"/>
        </w:rPr>
        <w:t>(xii)</w:t>
      </w:r>
      <w:r w:rsidRPr="007E0B31">
        <w:rPr>
          <w:rFonts w:cs="Arial"/>
        </w:rPr>
        <w:tab/>
        <w:t xml:space="preserve">(a) Save where (b) below applies, where there is a reference to an item of data being </w:t>
      </w:r>
      <w:r w:rsidR="00503261">
        <w:rPr>
          <w:rFonts w:cs="Arial"/>
        </w:rPr>
        <w:tab/>
      </w:r>
      <w:r w:rsidRPr="007E0B31">
        <w:rPr>
          <w:rFonts w:cs="Arial"/>
        </w:rPr>
        <w:t xml:space="preserve">expressed in a whole number of MW, fractions of a MW below 0.5 shall be rounded </w:t>
      </w:r>
      <w:r w:rsidR="00503261">
        <w:rPr>
          <w:rFonts w:cs="Arial"/>
        </w:rPr>
        <w:tab/>
      </w:r>
      <w:r w:rsidRPr="007E0B31">
        <w:rPr>
          <w:rFonts w:cs="Arial"/>
        </w:rPr>
        <w:t xml:space="preserve">down to the nearest whole MW and fractions of a MW of 0.5 and above shall be </w:t>
      </w:r>
      <w:r w:rsidR="00503261">
        <w:rPr>
          <w:rFonts w:cs="Arial"/>
        </w:rPr>
        <w:tab/>
      </w:r>
      <w:r w:rsidRPr="007E0B31">
        <w:rPr>
          <w:rFonts w:cs="Arial"/>
        </w:rPr>
        <w:t>rounded up to the nearest whole MW;</w:t>
      </w:r>
    </w:p>
    <w:p w14:paraId="2D24A12C" w14:textId="77777777" w:rsidR="00BD14FE" w:rsidRPr="007E0B31" w:rsidRDefault="00BD14FE" w:rsidP="00D23324">
      <w:pPr>
        <w:pStyle w:val="Level2Text"/>
        <w:jc w:val="both"/>
        <w:rPr>
          <w:rFonts w:cs="Arial"/>
        </w:rPr>
      </w:pPr>
      <w:r w:rsidRPr="007E0B31">
        <w:rPr>
          <w:rFonts w:cs="Arial"/>
        </w:rPr>
        <w:tab/>
        <w:t>(b)</w:t>
      </w:r>
      <w:r w:rsidR="00417CE1" w:rsidRPr="007E0B31">
        <w:rPr>
          <w:rFonts w:cs="Arial"/>
        </w:rPr>
        <w:t xml:space="preserve"> </w:t>
      </w:r>
      <w:r w:rsidRPr="007E0B31">
        <w:rPr>
          <w:rFonts w:cs="Arial"/>
        </w:rPr>
        <w:t xml:space="preserve">In the case of the definition of </w:t>
      </w:r>
      <w:r w:rsidRPr="007E0B31">
        <w:rPr>
          <w:rFonts w:cs="Arial"/>
          <w:b/>
        </w:rPr>
        <w:t>Registered Capacity</w:t>
      </w:r>
      <w:r w:rsidR="003E58F3" w:rsidRPr="007E0B31">
        <w:rPr>
          <w:rFonts w:cs="Arial"/>
          <w:b/>
        </w:rPr>
        <w:t xml:space="preserve"> </w:t>
      </w:r>
      <w:r w:rsidR="003E58F3" w:rsidRPr="007E0B31">
        <w:rPr>
          <w:rFonts w:cs="Arial"/>
        </w:rPr>
        <w:t>or</w:t>
      </w:r>
      <w:r w:rsidR="003E58F3" w:rsidRPr="007E0B31">
        <w:rPr>
          <w:rFonts w:cs="Arial"/>
          <w:b/>
        </w:rPr>
        <w:t xml:space="preserve"> Maximum Capacity</w:t>
      </w:r>
      <w:r w:rsidRPr="007E0B31">
        <w:rPr>
          <w:rFonts w:cs="Arial"/>
        </w:rPr>
        <w:t xml:space="preserve">, fractions </w:t>
      </w:r>
      <w:r w:rsidR="00503261">
        <w:rPr>
          <w:rFonts w:cs="Arial"/>
        </w:rPr>
        <w:tab/>
      </w:r>
      <w:r w:rsidRPr="007E0B31">
        <w:rPr>
          <w:rFonts w:cs="Arial"/>
        </w:rPr>
        <w:t xml:space="preserve">of a MW below 0.05 shall be rounded down to one decimal place and fractions of a </w:t>
      </w:r>
      <w:r w:rsidR="00503261">
        <w:rPr>
          <w:rFonts w:cs="Arial"/>
        </w:rPr>
        <w:tab/>
      </w:r>
      <w:r w:rsidRPr="007E0B31">
        <w:rPr>
          <w:rFonts w:cs="Arial"/>
        </w:rPr>
        <w:t>MW of 0.05 and above shall be rounded up to one decimal place.</w:t>
      </w:r>
    </w:p>
    <w:p w14:paraId="6A9D0021" w14:textId="6E6E48A6" w:rsidR="00542B80" w:rsidRDefault="00264E89" w:rsidP="00791ED2">
      <w:pPr>
        <w:pStyle w:val="Level2Text"/>
        <w:jc w:val="both"/>
        <w:rPr>
          <w:rFonts w:cs="Arial"/>
          <w:lang w:val="en-GB"/>
        </w:rPr>
      </w:pPr>
      <w:r w:rsidRPr="007E0B31">
        <w:rPr>
          <w:rFonts w:cs="Arial"/>
        </w:rPr>
        <w:t>(xiii)</w:t>
      </w:r>
      <w:r w:rsidRPr="007E0B31">
        <w:rPr>
          <w:rFonts w:cs="Arial"/>
        </w:rPr>
        <w:tab/>
      </w:r>
      <w:r w:rsidRPr="007E0B31">
        <w:rPr>
          <w:rFonts w:cs="Arial"/>
          <w:lang w:val="en-GB"/>
        </w:rPr>
        <w:t>For the purposes of the Grid Code, physical quantities such as current or voltage are not defined terms as their meaning will vary depending upon the context of the obligation.  For example, voltage could mean positive phase sequence root mean square voltage, instantaneous voltage, phase to phase voltage, phase to earth voltage. The same issue equally</w:t>
      </w:r>
      <w:r w:rsidR="006D4159" w:rsidRPr="007E0B31">
        <w:rPr>
          <w:rFonts w:cs="Arial"/>
          <w:lang w:val="en-GB"/>
        </w:rPr>
        <w:t xml:space="preserve"> applies to current, and</w:t>
      </w:r>
      <w:r w:rsidRPr="007E0B31">
        <w:rPr>
          <w:rFonts w:cs="Arial"/>
          <w:lang w:val="en-GB"/>
        </w:rPr>
        <w:t xml:space="preserve"> therefore the terms current and voltage should remain undefined with the meaning depending upon the context of the application. </w:t>
      </w:r>
      <w:r w:rsidR="00762DBA" w:rsidRPr="00762DBA">
        <w:rPr>
          <w:b/>
        </w:rPr>
        <w:t>Retained EU Law</w:t>
      </w:r>
      <w:r w:rsidR="00762DBA" w:rsidRPr="00762DBA">
        <w:t xml:space="preserve"> (Commission</w:t>
      </w:r>
      <w:r w:rsidR="00762DBA" w:rsidRPr="00762DBA">
        <w:rPr>
          <w:b/>
        </w:rPr>
        <w:t xml:space="preserve"> </w:t>
      </w:r>
      <w:r w:rsidR="00762DBA" w:rsidRPr="00762DBA">
        <w:t>Regulation (EU) 2016/631)</w:t>
      </w:r>
      <w:r w:rsidR="00762DBA">
        <w:t xml:space="preserve"> </w:t>
      </w:r>
      <w:r w:rsidRPr="00762DBA">
        <w:rPr>
          <w:rFonts w:cs="Arial"/>
          <w:lang w:val="en-GB"/>
        </w:rPr>
        <w:t xml:space="preserve">defines </w:t>
      </w:r>
      <w:r w:rsidRPr="007E0B31">
        <w:rPr>
          <w:rFonts w:cs="Arial"/>
          <w:lang w:val="en-GB"/>
        </w:rPr>
        <w:t>requirements of current and voltage but they have not been adopted as part of EU implementation for the reasons outlined above.</w:t>
      </w:r>
    </w:p>
    <w:p w14:paraId="17E5E79E" w14:textId="59A9EDD1" w:rsidR="00693DE7" w:rsidRPr="00693DE7" w:rsidRDefault="00693DE7" w:rsidP="00791ED2">
      <w:pPr>
        <w:pStyle w:val="Level2Text"/>
        <w:jc w:val="both"/>
        <w:rPr>
          <w:rFonts w:cs="Arial"/>
        </w:rPr>
      </w:pPr>
      <w:bookmarkStart w:id="66" w:name="_Hlk55278844"/>
      <w:r w:rsidRPr="00693DE7">
        <w:t>(xiv) Except where expressly stated to the contrary, reference to Commission</w:t>
      </w:r>
      <w:r w:rsidR="003C73FA">
        <w:t xml:space="preserve"> </w:t>
      </w:r>
      <w:r w:rsidRPr="00693DE7">
        <w:t xml:space="preserve">Regulations means the Commission Regulation (EU) as it forms part of </w:t>
      </w:r>
      <w:r w:rsidRPr="00693DE7">
        <w:rPr>
          <w:b/>
        </w:rPr>
        <w:t>Retained EU Law</w:t>
      </w:r>
      <w:r w:rsidRPr="00693DE7">
        <w:t>, as such regulation may be amended.</w:t>
      </w:r>
      <w:bookmarkEnd w:id="66"/>
    </w:p>
    <w:p w14:paraId="7CC1D8A4" w14:textId="77777777" w:rsidR="00791ED2" w:rsidRPr="007E0B31" w:rsidRDefault="00791ED2" w:rsidP="00791ED2">
      <w:pPr>
        <w:pStyle w:val="Level2Text"/>
        <w:jc w:val="both"/>
        <w:rPr>
          <w:rFonts w:cs="Arial"/>
        </w:rPr>
      </w:pPr>
    </w:p>
    <w:p w14:paraId="747389E8" w14:textId="2DB6B15B" w:rsidR="00756550" w:rsidRDefault="00BD14FE" w:rsidP="0006069B">
      <w:pPr>
        <w:widowControl/>
        <w:jc w:val="center"/>
        <w:rPr>
          <w:rFonts w:cs="Arial"/>
          <w:b/>
        </w:rPr>
      </w:pPr>
      <w:r w:rsidRPr="007E0B31">
        <w:rPr>
          <w:rFonts w:cs="Arial"/>
          <w:b/>
        </w:rPr>
        <w:t>&lt;</w:t>
      </w:r>
      <w:r w:rsidR="00791ED2">
        <w:rPr>
          <w:rFonts w:cs="Arial"/>
          <w:b/>
        </w:rPr>
        <w:t xml:space="preserve"> END OF GLOSSARY &amp; DEFINITIONS</w:t>
      </w:r>
      <w:r w:rsidR="00F56D5D">
        <w:rPr>
          <w:rFonts w:cs="Arial"/>
          <w:b/>
        </w:rPr>
        <w:t>&gt;</w:t>
      </w:r>
    </w:p>
    <w:p w14:paraId="3EF29803" w14:textId="77777777" w:rsidR="00AB7C03" w:rsidRDefault="00AB7C03" w:rsidP="00AB7C03">
      <w:pPr>
        <w:rPr>
          <w:rFonts w:cs="Arial"/>
          <w:b/>
        </w:rPr>
      </w:pPr>
    </w:p>
    <w:sectPr w:rsidR="00AB7C03" w:rsidSect="00B265E1">
      <w:headerReference w:type="default" r:id="rId11"/>
      <w:footerReference w:type="default" r:id="rId12"/>
      <w:pgSz w:w="11905" w:h="16837" w:code="9"/>
      <w:pgMar w:top="851" w:right="851" w:bottom="851" w:left="1418" w:header="851" w:footer="567"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579B75" w14:textId="77777777" w:rsidR="00A6238A" w:rsidRDefault="00A6238A" w:rsidP="008F1F3E">
      <w:pPr>
        <w:pStyle w:val="Header"/>
      </w:pPr>
      <w:r>
        <w:separator/>
      </w:r>
    </w:p>
  </w:endnote>
  <w:endnote w:type="continuationSeparator" w:id="0">
    <w:p w14:paraId="4E195D03" w14:textId="77777777" w:rsidR="00A6238A" w:rsidRDefault="00A6238A" w:rsidP="008F1F3E">
      <w:pPr>
        <w:pStyle w:val="Header"/>
      </w:pPr>
      <w:r>
        <w:continuationSeparator/>
      </w:r>
    </w:p>
  </w:endnote>
  <w:endnote w:type="continuationNotice" w:id="1">
    <w:p w14:paraId="575E9771" w14:textId="77777777" w:rsidR="00A6238A" w:rsidRDefault="00A623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90DC7" w14:textId="20F27EC4" w:rsidR="008166DC" w:rsidRDefault="008166DC" w:rsidP="00490943">
    <w:pPr>
      <w:pStyle w:val="Footer"/>
      <w:tabs>
        <w:tab w:val="clear" w:pos="4153"/>
        <w:tab w:val="clear" w:pos="8306"/>
        <w:tab w:val="left" w:pos="0"/>
        <w:tab w:val="center" w:pos="4800"/>
        <w:tab w:val="right" w:pos="9600"/>
      </w:tabs>
      <w:rPr>
        <w:rStyle w:val="PageNumber"/>
        <w:sz w:val="16"/>
        <w:szCs w:val="16"/>
      </w:rPr>
    </w:pPr>
    <w:r>
      <w:rPr>
        <w:rStyle w:val="PageNumber"/>
        <w:sz w:val="16"/>
        <w:szCs w:val="16"/>
      </w:rPr>
      <w:t xml:space="preserve">Issue 6 Revision </w:t>
    </w:r>
    <w:r w:rsidR="00EA5903">
      <w:rPr>
        <w:rStyle w:val="PageNumber"/>
        <w:sz w:val="16"/>
        <w:szCs w:val="16"/>
      </w:rPr>
      <w:t>21</w:t>
    </w:r>
    <w:r>
      <w:rPr>
        <w:rStyle w:val="PageNumber"/>
        <w:sz w:val="16"/>
        <w:szCs w:val="16"/>
      </w:rPr>
      <w:tab/>
      <w:t>GD</w:t>
    </w:r>
    <w:r w:rsidRPr="002B5019">
      <w:rPr>
        <w:rStyle w:val="PageNumber"/>
        <w:sz w:val="16"/>
        <w:szCs w:val="16"/>
      </w:rPr>
      <w:tab/>
    </w:r>
    <w:r w:rsidR="00EF3BC0">
      <w:rPr>
        <w:sz w:val="16"/>
        <w:szCs w:val="16"/>
      </w:rPr>
      <w:t>04 March 2024</w:t>
    </w:r>
  </w:p>
  <w:p w14:paraId="60524C2E" w14:textId="605FFB97" w:rsidR="008166DC" w:rsidRPr="007D12BC" w:rsidRDefault="008166DC" w:rsidP="00756550">
    <w:pPr>
      <w:pStyle w:val="Footer"/>
      <w:tabs>
        <w:tab w:val="clear" w:pos="4153"/>
        <w:tab w:val="clear" w:pos="8306"/>
        <w:tab w:val="left" w:pos="0"/>
        <w:tab w:val="center" w:pos="4800"/>
        <w:tab w:val="right" w:pos="9600"/>
      </w:tabs>
      <w:rPr>
        <w:sz w:val="16"/>
        <w:szCs w:val="16"/>
      </w:rPr>
    </w:pPr>
    <w:r>
      <w:rPr>
        <w:rStyle w:val="PageNumber"/>
        <w:sz w:val="16"/>
        <w:szCs w:val="16"/>
      </w:rPr>
      <w:tab/>
    </w:r>
    <w:r w:rsidR="00DE349E" w:rsidRPr="007D12BC">
      <w:rPr>
        <w:rStyle w:val="PageNumber"/>
        <w:sz w:val="16"/>
        <w:szCs w:val="16"/>
      </w:rPr>
      <w:fldChar w:fldCharType="begin"/>
    </w:r>
    <w:r w:rsidR="00DE349E" w:rsidRPr="007D12BC">
      <w:rPr>
        <w:rStyle w:val="PageNumber"/>
        <w:sz w:val="16"/>
        <w:szCs w:val="16"/>
      </w:rPr>
      <w:instrText xml:space="preserve"> PAGE  \* Arabic  \* MERGEFORMAT </w:instrText>
    </w:r>
    <w:r w:rsidR="00DE349E" w:rsidRPr="007D12BC">
      <w:rPr>
        <w:rStyle w:val="PageNumber"/>
        <w:sz w:val="16"/>
        <w:szCs w:val="16"/>
      </w:rPr>
      <w:fldChar w:fldCharType="separate"/>
    </w:r>
    <w:r w:rsidR="00DE349E" w:rsidRPr="007D12BC">
      <w:rPr>
        <w:rStyle w:val="PageNumber"/>
        <w:noProof/>
        <w:sz w:val="16"/>
        <w:szCs w:val="16"/>
      </w:rPr>
      <w:t>1</w:t>
    </w:r>
    <w:r w:rsidR="00DE349E" w:rsidRPr="007D12BC">
      <w:rPr>
        <w:rStyle w:val="PageNumber"/>
        <w:sz w:val="16"/>
        <w:szCs w:val="16"/>
      </w:rPr>
      <w:fldChar w:fldCharType="end"/>
    </w:r>
    <w:r w:rsidR="00DE349E" w:rsidRPr="007D12BC">
      <w:rPr>
        <w:rStyle w:val="PageNumber"/>
        <w:sz w:val="16"/>
        <w:szCs w:val="16"/>
      </w:rPr>
      <w:t xml:space="preserve"> of </w:t>
    </w:r>
    <w:r w:rsidR="001454A3" w:rsidRPr="007D12BC">
      <w:rPr>
        <w:rStyle w:val="PageNumber"/>
        <w:sz w:val="16"/>
        <w:szCs w:val="16"/>
      </w:rPr>
      <w:t>8</w:t>
    </w:r>
    <w:r w:rsidR="00553586">
      <w:rPr>
        <w:rStyle w:val="PageNumber"/>
        <w:sz w:val="16"/>
        <w:szCs w:val="16"/>
      </w:rPr>
      <w:t>4</w:t>
    </w:r>
  </w:p>
  <w:p w14:paraId="50416617" w14:textId="77777777" w:rsidR="008166DC" w:rsidRPr="009313F1" w:rsidRDefault="008166DC" w:rsidP="009313F1">
    <w:pPr>
      <w:pStyle w:val="Footer"/>
      <w:tabs>
        <w:tab w:val="clear" w:pos="4153"/>
        <w:tab w:val="clear" w:pos="8306"/>
        <w:tab w:val="left" w:pos="0"/>
        <w:tab w:val="center" w:pos="4800"/>
        <w:tab w:val="right" w:pos="960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4B8C5A" w14:textId="77777777" w:rsidR="00A6238A" w:rsidRDefault="00A6238A" w:rsidP="008F1F3E">
      <w:pPr>
        <w:pStyle w:val="Header"/>
      </w:pPr>
      <w:r>
        <w:separator/>
      </w:r>
    </w:p>
  </w:footnote>
  <w:footnote w:type="continuationSeparator" w:id="0">
    <w:p w14:paraId="0315A69F" w14:textId="77777777" w:rsidR="00A6238A" w:rsidRDefault="00A6238A" w:rsidP="008F1F3E">
      <w:pPr>
        <w:pStyle w:val="Header"/>
      </w:pPr>
      <w:r>
        <w:continuationSeparator/>
      </w:r>
    </w:p>
  </w:footnote>
  <w:footnote w:type="continuationNotice" w:id="1">
    <w:p w14:paraId="26230921" w14:textId="77777777" w:rsidR="00A6238A" w:rsidRDefault="00A6238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008166DC" w14:paraId="6F7012FB" w14:textId="77777777" w:rsidTr="56193979">
      <w:tc>
        <w:tcPr>
          <w:tcW w:w="3210" w:type="dxa"/>
        </w:tcPr>
        <w:p w14:paraId="1C17BB54" w14:textId="6D26633C" w:rsidR="008166DC" w:rsidRDefault="008166DC" w:rsidP="56193979">
          <w:pPr>
            <w:pStyle w:val="Header"/>
            <w:ind w:left="-115"/>
          </w:pPr>
        </w:p>
      </w:tc>
      <w:tc>
        <w:tcPr>
          <w:tcW w:w="3210" w:type="dxa"/>
        </w:tcPr>
        <w:p w14:paraId="523EA832" w14:textId="66AFF797" w:rsidR="008166DC" w:rsidRDefault="008166DC" w:rsidP="56193979">
          <w:pPr>
            <w:pStyle w:val="Header"/>
            <w:jc w:val="center"/>
          </w:pPr>
        </w:p>
      </w:tc>
      <w:tc>
        <w:tcPr>
          <w:tcW w:w="3210" w:type="dxa"/>
        </w:tcPr>
        <w:p w14:paraId="7C4733F6" w14:textId="7C072BC3" w:rsidR="008166DC" w:rsidRDefault="008166DC" w:rsidP="56193979">
          <w:pPr>
            <w:pStyle w:val="Header"/>
            <w:ind w:right="-115"/>
            <w:jc w:val="right"/>
          </w:pPr>
        </w:p>
      </w:tc>
    </w:tr>
  </w:tbl>
  <w:p w14:paraId="5880EB8B" w14:textId="4E0671EF" w:rsidR="008166DC" w:rsidRDefault="008166DC" w:rsidP="561939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86AED"/>
    <w:multiLevelType w:val="hybridMultilevel"/>
    <w:tmpl w:val="ABDC9524"/>
    <w:lvl w:ilvl="0" w:tplc="B64E3B4A">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4870B7"/>
    <w:multiLevelType w:val="hybridMultilevel"/>
    <w:tmpl w:val="B9A69F76"/>
    <w:lvl w:ilvl="0" w:tplc="0958F3DA">
      <w:start w:val="2"/>
      <w:numFmt w:val="low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0A4E02E0"/>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E3667FA"/>
    <w:multiLevelType w:val="hybridMultilevel"/>
    <w:tmpl w:val="276E19D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4" w15:restartNumberingAfterBreak="0">
    <w:nsid w:val="19674420"/>
    <w:multiLevelType w:val="multilevel"/>
    <w:tmpl w:val="E77E4FCC"/>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B082FCC"/>
    <w:multiLevelType w:val="singleLevel"/>
    <w:tmpl w:val="35E0232C"/>
    <w:lvl w:ilvl="0">
      <w:start w:val="1"/>
      <w:numFmt w:val="lowerLetter"/>
      <w:pStyle w:val="Heading4"/>
      <w:lvlText w:val="%1)"/>
      <w:lvlJc w:val="left"/>
      <w:pPr>
        <w:tabs>
          <w:tab w:val="num" w:pos="720"/>
        </w:tabs>
        <w:ind w:left="720" w:hanging="720"/>
      </w:pPr>
      <w:rPr>
        <w:b w:val="0"/>
        <w:i w:val="0"/>
      </w:rPr>
    </w:lvl>
  </w:abstractNum>
  <w:abstractNum w:abstractNumId="6" w15:restartNumberingAfterBreak="0">
    <w:nsid w:val="1B60706B"/>
    <w:multiLevelType w:val="hybridMultilevel"/>
    <w:tmpl w:val="504278AC"/>
    <w:lvl w:ilvl="0" w:tplc="14A8C80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1D532282"/>
    <w:multiLevelType w:val="multilevel"/>
    <w:tmpl w:val="0902FBD2"/>
    <w:lvl w:ilvl="0">
      <w:start w:val="1"/>
      <w:numFmt w:val="decimal"/>
      <w:lvlText w:val="%1"/>
      <w:lvlJc w:val="left"/>
      <w:pPr>
        <w:tabs>
          <w:tab w:val="num" w:pos="1620"/>
        </w:tabs>
        <w:ind w:left="1620" w:hanging="36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827"/>
        </w:tabs>
        <w:ind w:left="1827" w:hanging="567"/>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27"/>
        </w:tabs>
        <w:ind w:left="1827" w:firstLine="0"/>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827"/>
        </w:tabs>
        <w:ind w:left="1827" w:firstLine="0"/>
      </w:pPr>
      <w:rPr>
        <w:rFonts w:hint="default"/>
        <w:color w:val="auto"/>
      </w:rPr>
    </w:lvl>
    <w:lvl w:ilvl="4">
      <w:start w:val="1"/>
      <w:numFmt w:val="lowerRoman"/>
      <w:pStyle w:val="Heading5"/>
      <w:lvlText w:val="(%5)"/>
      <w:lvlJc w:val="left"/>
      <w:pPr>
        <w:tabs>
          <w:tab w:val="num" w:pos="1827"/>
        </w:tabs>
        <w:ind w:left="1827" w:firstLine="0"/>
      </w:pPr>
      <w:rPr>
        <w:rFonts w:hint="default"/>
      </w:rPr>
    </w:lvl>
    <w:lvl w:ilvl="5">
      <w:start w:val="1"/>
      <w:numFmt w:val="bullet"/>
      <w:pStyle w:val="Heading6"/>
      <w:lvlText w:val=""/>
      <w:lvlJc w:val="left"/>
      <w:pPr>
        <w:tabs>
          <w:tab w:val="num" w:pos="1827"/>
        </w:tabs>
        <w:ind w:left="1827" w:firstLine="0"/>
      </w:pPr>
      <w:rPr>
        <w:rFonts w:ascii="Symbol" w:hAnsi="Symbol" w:hint="default"/>
        <w:color w:val="auto"/>
      </w:rPr>
    </w:lvl>
    <w:lvl w:ilvl="6">
      <w:start w:val="1"/>
      <w:numFmt w:val="bullet"/>
      <w:pStyle w:val="Heading7"/>
      <w:lvlText w:val="o"/>
      <w:lvlJc w:val="left"/>
      <w:pPr>
        <w:tabs>
          <w:tab w:val="num" w:pos="2556"/>
        </w:tabs>
        <w:ind w:left="2556" w:hanging="1296"/>
      </w:pPr>
      <w:rPr>
        <w:rFonts w:ascii="Courier New" w:hAnsi="Courier New" w:hint="default"/>
      </w:rPr>
    </w:lvl>
    <w:lvl w:ilvl="7">
      <w:start w:val="1"/>
      <w:numFmt w:val="decimal"/>
      <w:pStyle w:val="Heading8"/>
      <w:lvlText w:val="%1.%2.%3.%4.%5.%6.%7.%8"/>
      <w:lvlJc w:val="left"/>
      <w:pPr>
        <w:tabs>
          <w:tab w:val="num" w:pos="2700"/>
        </w:tabs>
        <w:ind w:left="2700" w:hanging="1440"/>
      </w:pPr>
      <w:rPr>
        <w:rFonts w:hint="default"/>
      </w:rPr>
    </w:lvl>
    <w:lvl w:ilvl="8">
      <w:start w:val="1"/>
      <w:numFmt w:val="decimal"/>
      <w:pStyle w:val="Heading9"/>
      <w:lvlText w:val="%1.%2.%3.%4.%5.%6.%7.%8.%9"/>
      <w:lvlJc w:val="left"/>
      <w:pPr>
        <w:tabs>
          <w:tab w:val="num" w:pos="2844"/>
        </w:tabs>
        <w:ind w:left="2844" w:hanging="1584"/>
      </w:pPr>
      <w:rPr>
        <w:rFonts w:hint="default"/>
      </w:rPr>
    </w:lvl>
  </w:abstractNum>
  <w:abstractNum w:abstractNumId="8"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07C7381"/>
    <w:multiLevelType w:val="hybridMultilevel"/>
    <w:tmpl w:val="18C8076C"/>
    <w:lvl w:ilvl="0" w:tplc="1DE4F96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2C8108A"/>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D097D25"/>
    <w:multiLevelType w:val="hybridMultilevel"/>
    <w:tmpl w:val="E8FCB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F632CD1"/>
    <w:multiLevelType w:val="hybridMultilevel"/>
    <w:tmpl w:val="2AA2EA0A"/>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3"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15" w15:restartNumberingAfterBreak="0">
    <w:nsid w:val="4CE94010"/>
    <w:multiLevelType w:val="hybridMultilevel"/>
    <w:tmpl w:val="0FCECD50"/>
    <w:lvl w:ilvl="0" w:tplc="9A6A749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58480DF6"/>
    <w:multiLevelType w:val="hybridMultilevel"/>
    <w:tmpl w:val="9E165FEA"/>
    <w:lvl w:ilvl="0" w:tplc="A48C0B6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59C10073"/>
    <w:multiLevelType w:val="hybridMultilevel"/>
    <w:tmpl w:val="0824D05C"/>
    <w:lvl w:ilvl="0" w:tplc="69F41A9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5DE57767"/>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23F6473"/>
    <w:multiLevelType w:val="hybridMultilevel"/>
    <w:tmpl w:val="A90005F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20" w15:restartNumberingAfterBreak="0">
    <w:nsid w:val="73B95C08"/>
    <w:multiLevelType w:val="multilevel"/>
    <w:tmpl w:val="058C3EE2"/>
    <w:lvl w:ilvl="0">
      <w:start w:val="1"/>
      <w:numFmt w:val="lowerLetter"/>
      <w:lvlText w:val="(%1)"/>
      <w:lvlJc w:val="left"/>
      <w:pPr>
        <w:tabs>
          <w:tab w:val="num" w:pos="405"/>
        </w:tabs>
        <w:ind w:left="405" w:hanging="360"/>
      </w:pPr>
      <w:rPr>
        <w:rFonts w:hint="default"/>
      </w:rPr>
    </w:lvl>
    <w:lvl w:ilvl="1" w:tentative="1">
      <w:start w:val="1"/>
      <w:numFmt w:val="lowerLetter"/>
      <w:lvlText w:val="%2."/>
      <w:lvlJc w:val="left"/>
      <w:pPr>
        <w:tabs>
          <w:tab w:val="num" w:pos="1125"/>
        </w:tabs>
        <w:ind w:left="1125" w:hanging="360"/>
      </w:pPr>
    </w:lvl>
    <w:lvl w:ilvl="2" w:tentative="1">
      <w:start w:val="1"/>
      <w:numFmt w:val="lowerLetter"/>
      <w:lvlText w:val="%3."/>
      <w:lvlJc w:val="left"/>
      <w:pPr>
        <w:tabs>
          <w:tab w:val="num" w:pos="1845"/>
        </w:tabs>
        <w:ind w:left="1845" w:hanging="360"/>
      </w:pPr>
    </w:lvl>
    <w:lvl w:ilvl="3" w:tentative="1">
      <w:start w:val="1"/>
      <w:numFmt w:val="lowerLetter"/>
      <w:lvlText w:val="%4."/>
      <w:lvlJc w:val="left"/>
      <w:pPr>
        <w:tabs>
          <w:tab w:val="num" w:pos="2565"/>
        </w:tabs>
        <w:ind w:left="2565" w:hanging="360"/>
      </w:pPr>
    </w:lvl>
    <w:lvl w:ilvl="4" w:tentative="1">
      <w:start w:val="1"/>
      <w:numFmt w:val="lowerLetter"/>
      <w:lvlText w:val="%5."/>
      <w:lvlJc w:val="left"/>
      <w:pPr>
        <w:tabs>
          <w:tab w:val="num" w:pos="3285"/>
        </w:tabs>
        <w:ind w:left="3285" w:hanging="360"/>
      </w:pPr>
    </w:lvl>
    <w:lvl w:ilvl="5" w:tentative="1">
      <w:start w:val="1"/>
      <w:numFmt w:val="lowerLetter"/>
      <w:lvlText w:val="%6."/>
      <w:lvlJc w:val="left"/>
      <w:pPr>
        <w:tabs>
          <w:tab w:val="num" w:pos="4005"/>
        </w:tabs>
        <w:ind w:left="4005" w:hanging="360"/>
      </w:pPr>
    </w:lvl>
    <w:lvl w:ilvl="6" w:tentative="1">
      <w:start w:val="1"/>
      <w:numFmt w:val="lowerLetter"/>
      <w:lvlText w:val="%7."/>
      <w:lvlJc w:val="left"/>
      <w:pPr>
        <w:tabs>
          <w:tab w:val="num" w:pos="4725"/>
        </w:tabs>
        <w:ind w:left="4725" w:hanging="360"/>
      </w:pPr>
    </w:lvl>
    <w:lvl w:ilvl="7" w:tentative="1">
      <w:start w:val="1"/>
      <w:numFmt w:val="lowerLetter"/>
      <w:lvlText w:val="%8."/>
      <w:lvlJc w:val="left"/>
      <w:pPr>
        <w:tabs>
          <w:tab w:val="num" w:pos="5445"/>
        </w:tabs>
        <w:ind w:left="5445" w:hanging="360"/>
      </w:pPr>
    </w:lvl>
    <w:lvl w:ilvl="8" w:tentative="1">
      <w:start w:val="1"/>
      <w:numFmt w:val="lowerLetter"/>
      <w:lvlText w:val="%9."/>
      <w:lvlJc w:val="left"/>
      <w:pPr>
        <w:tabs>
          <w:tab w:val="num" w:pos="6165"/>
        </w:tabs>
        <w:ind w:left="6165" w:hanging="360"/>
      </w:pPr>
    </w:lvl>
  </w:abstractNum>
  <w:abstractNum w:abstractNumId="21" w15:restartNumberingAfterBreak="0">
    <w:nsid w:val="753D70B5"/>
    <w:multiLevelType w:val="hybridMultilevel"/>
    <w:tmpl w:val="FB627FF2"/>
    <w:lvl w:ilvl="0" w:tplc="D7127C0A">
      <w:start w:val="1"/>
      <w:numFmt w:val="lowerRoman"/>
      <w:lvlText w:val="(%1)"/>
      <w:lvlJc w:val="left"/>
      <w:pPr>
        <w:ind w:left="927" w:hanging="360"/>
      </w:pPr>
      <w:rPr>
        <w:rFonts w:ascii="Calibri" w:eastAsia="Times New Roman" w:hAnsi="Calibri" w:cs="Arial"/>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296641616">
    <w:abstractNumId w:val="7"/>
  </w:num>
  <w:num w:numId="2" w16cid:durableId="995688694">
    <w:abstractNumId w:val="5"/>
  </w:num>
  <w:num w:numId="3" w16cid:durableId="1442189003">
    <w:abstractNumId w:val="14"/>
  </w:num>
  <w:num w:numId="4" w16cid:durableId="726075327">
    <w:abstractNumId w:val="3"/>
  </w:num>
  <w:num w:numId="5" w16cid:durableId="2124567235">
    <w:abstractNumId w:val="19"/>
  </w:num>
  <w:num w:numId="6" w16cid:durableId="480273325">
    <w:abstractNumId w:val="12"/>
  </w:num>
  <w:num w:numId="7" w16cid:durableId="445466415">
    <w:abstractNumId w:val="16"/>
  </w:num>
  <w:num w:numId="8" w16cid:durableId="832067174">
    <w:abstractNumId w:val="6"/>
  </w:num>
  <w:num w:numId="9" w16cid:durableId="505753300">
    <w:abstractNumId w:val="0"/>
  </w:num>
  <w:num w:numId="10" w16cid:durableId="1244877714">
    <w:abstractNumId w:val="9"/>
  </w:num>
  <w:num w:numId="11" w16cid:durableId="1258177850">
    <w:abstractNumId w:val="17"/>
  </w:num>
  <w:num w:numId="12" w16cid:durableId="1158228106">
    <w:abstractNumId w:val="13"/>
  </w:num>
  <w:num w:numId="13" w16cid:durableId="1056006280">
    <w:abstractNumId w:val="21"/>
  </w:num>
  <w:num w:numId="14" w16cid:durableId="2009595922">
    <w:abstractNumId w:val="1"/>
  </w:num>
  <w:num w:numId="15" w16cid:durableId="923563355">
    <w:abstractNumId w:val="20"/>
  </w:num>
  <w:num w:numId="16" w16cid:durableId="484206205">
    <w:abstractNumId w:val="4"/>
  </w:num>
  <w:num w:numId="17" w16cid:durableId="1334843998">
    <w:abstractNumId w:val="11"/>
  </w:num>
  <w:num w:numId="18" w16cid:durableId="773092555">
    <w:abstractNumId w:val="2"/>
  </w:num>
  <w:num w:numId="19" w16cid:durableId="1958488827">
    <w:abstractNumId w:val="8"/>
  </w:num>
  <w:num w:numId="20" w16cid:durableId="1968198102">
    <w:abstractNumId w:val="10"/>
  </w:num>
  <w:num w:numId="21" w16cid:durableId="1956867075">
    <w:abstractNumId w:val="18"/>
  </w:num>
  <w:num w:numId="22" w16cid:durableId="1829663286">
    <w:abstractNumId w:val="15"/>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tony Johnson (ESO)">
    <w15:presenceInfo w15:providerId="AD" w15:userId="S::Antony.Johnson@uk.nationalgrid.com::ea3158fb-3b36-4d33-b3dc-8adf0fb14d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mirrorMargin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F3E"/>
    <w:rsid w:val="00000285"/>
    <w:rsid w:val="00000EE6"/>
    <w:rsid w:val="00001564"/>
    <w:rsid w:val="000025E6"/>
    <w:rsid w:val="00002FCB"/>
    <w:rsid w:val="00003B88"/>
    <w:rsid w:val="00003C71"/>
    <w:rsid w:val="000045E3"/>
    <w:rsid w:val="00004980"/>
    <w:rsid w:val="0000506B"/>
    <w:rsid w:val="000062AE"/>
    <w:rsid w:val="000070A2"/>
    <w:rsid w:val="00007774"/>
    <w:rsid w:val="00007EE1"/>
    <w:rsid w:val="00010222"/>
    <w:rsid w:val="00010363"/>
    <w:rsid w:val="0001061B"/>
    <w:rsid w:val="0001102F"/>
    <w:rsid w:val="00012DF8"/>
    <w:rsid w:val="00014126"/>
    <w:rsid w:val="00015432"/>
    <w:rsid w:val="000154B2"/>
    <w:rsid w:val="00015A88"/>
    <w:rsid w:val="000161AA"/>
    <w:rsid w:val="00016B65"/>
    <w:rsid w:val="00017379"/>
    <w:rsid w:val="00020048"/>
    <w:rsid w:val="00021711"/>
    <w:rsid w:val="00021AB9"/>
    <w:rsid w:val="00022E96"/>
    <w:rsid w:val="00024138"/>
    <w:rsid w:val="000245C7"/>
    <w:rsid w:val="00025343"/>
    <w:rsid w:val="00025663"/>
    <w:rsid w:val="00025CB5"/>
    <w:rsid w:val="00026250"/>
    <w:rsid w:val="00026B96"/>
    <w:rsid w:val="00027334"/>
    <w:rsid w:val="000304F8"/>
    <w:rsid w:val="00031630"/>
    <w:rsid w:val="000317EB"/>
    <w:rsid w:val="0003213A"/>
    <w:rsid w:val="00032390"/>
    <w:rsid w:val="00033691"/>
    <w:rsid w:val="000341A6"/>
    <w:rsid w:val="00034ED5"/>
    <w:rsid w:val="000355CF"/>
    <w:rsid w:val="00035985"/>
    <w:rsid w:val="000359EA"/>
    <w:rsid w:val="000362F8"/>
    <w:rsid w:val="000363D8"/>
    <w:rsid w:val="000365D6"/>
    <w:rsid w:val="000400ED"/>
    <w:rsid w:val="00040FC6"/>
    <w:rsid w:val="0004166F"/>
    <w:rsid w:val="0004177E"/>
    <w:rsid w:val="0004236F"/>
    <w:rsid w:val="0004439C"/>
    <w:rsid w:val="00044A90"/>
    <w:rsid w:val="0004564C"/>
    <w:rsid w:val="00045E74"/>
    <w:rsid w:val="00046274"/>
    <w:rsid w:val="000469E0"/>
    <w:rsid w:val="000519B4"/>
    <w:rsid w:val="00051CD0"/>
    <w:rsid w:val="00051DEE"/>
    <w:rsid w:val="00052110"/>
    <w:rsid w:val="0005225F"/>
    <w:rsid w:val="00052895"/>
    <w:rsid w:val="00054AD8"/>
    <w:rsid w:val="00054B19"/>
    <w:rsid w:val="000556C6"/>
    <w:rsid w:val="00055A38"/>
    <w:rsid w:val="00055DDE"/>
    <w:rsid w:val="00056E40"/>
    <w:rsid w:val="000571BC"/>
    <w:rsid w:val="00057685"/>
    <w:rsid w:val="00057CBA"/>
    <w:rsid w:val="0006008A"/>
    <w:rsid w:val="0006069B"/>
    <w:rsid w:val="000619EA"/>
    <w:rsid w:val="00062B73"/>
    <w:rsid w:val="00062D5C"/>
    <w:rsid w:val="00063CBD"/>
    <w:rsid w:val="000642CC"/>
    <w:rsid w:val="000649D6"/>
    <w:rsid w:val="0006512B"/>
    <w:rsid w:val="000668EA"/>
    <w:rsid w:val="000701FD"/>
    <w:rsid w:val="000705ED"/>
    <w:rsid w:val="00070786"/>
    <w:rsid w:val="00070B7B"/>
    <w:rsid w:val="00070D1B"/>
    <w:rsid w:val="00070E03"/>
    <w:rsid w:val="000717FE"/>
    <w:rsid w:val="00071A83"/>
    <w:rsid w:val="0007222B"/>
    <w:rsid w:val="00072670"/>
    <w:rsid w:val="0007294A"/>
    <w:rsid w:val="00072EC8"/>
    <w:rsid w:val="0007501B"/>
    <w:rsid w:val="000754B9"/>
    <w:rsid w:val="000757AB"/>
    <w:rsid w:val="00075B2D"/>
    <w:rsid w:val="00077935"/>
    <w:rsid w:val="00077AC6"/>
    <w:rsid w:val="00080821"/>
    <w:rsid w:val="00080969"/>
    <w:rsid w:val="00081849"/>
    <w:rsid w:val="000821A8"/>
    <w:rsid w:val="00082ECD"/>
    <w:rsid w:val="00083788"/>
    <w:rsid w:val="00083CB4"/>
    <w:rsid w:val="000840E3"/>
    <w:rsid w:val="0008434A"/>
    <w:rsid w:val="00085A60"/>
    <w:rsid w:val="00086208"/>
    <w:rsid w:val="00086CEE"/>
    <w:rsid w:val="000872E0"/>
    <w:rsid w:val="0008749C"/>
    <w:rsid w:val="00087760"/>
    <w:rsid w:val="00087B6F"/>
    <w:rsid w:val="000908AB"/>
    <w:rsid w:val="00090905"/>
    <w:rsid w:val="00091D8D"/>
    <w:rsid w:val="00091DE7"/>
    <w:rsid w:val="00091E64"/>
    <w:rsid w:val="0009212D"/>
    <w:rsid w:val="000921DF"/>
    <w:rsid w:val="00093267"/>
    <w:rsid w:val="00093E84"/>
    <w:rsid w:val="00094CAD"/>
    <w:rsid w:val="000956A1"/>
    <w:rsid w:val="0009587F"/>
    <w:rsid w:val="00096F3A"/>
    <w:rsid w:val="00097048"/>
    <w:rsid w:val="000971DC"/>
    <w:rsid w:val="00097F26"/>
    <w:rsid w:val="000A0049"/>
    <w:rsid w:val="000A0333"/>
    <w:rsid w:val="000A0B65"/>
    <w:rsid w:val="000A0CD7"/>
    <w:rsid w:val="000A125B"/>
    <w:rsid w:val="000A1A3E"/>
    <w:rsid w:val="000A2732"/>
    <w:rsid w:val="000A3D3B"/>
    <w:rsid w:val="000A3FE9"/>
    <w:rsid w:val="000A5C1C"/>
    <w:rsid w:val="000A5CCC"/>
    <w:rsid w:val="000A63D5"/>
    <w:rsid w:val="000A76DB"/>
    <w:rsid w:val="000A77CC"/>
    <w:rsid w:val="000A79A5"/>
    <w:rsid w:val="000B0546"/>
    <w:rsid w:val="000B0A35"/>
    <w:rsid w:val="000B191E"/>
    <w:rsid w:val="000B3943"/>
    <w:rsid w:val="000B39CF"/>
    <w:rsid w:val="000B47E5"/>
    <w:rsid w:val="000B675D"/>
    <w:rsid w:val="000B695C"/>
    <w:rsid w:val="000B69EA"/>
    <w:rsid w:val="000B6DF9"/>
    <w:rsid w:val="000B6FF5"/>
    <w:rsid w:val="000B7208"/>
    <w:rsid w:val="000B73E8"/>
    <w:rsid w:val="000B7CC5"/>
    <w:rsid w:val="000C06BA"/>
    <w:rsid w:val="000C129B"/>
    <w:rsid w:val="000C14D3"/>
    <w:rsid w:val="000C1521"/>
    <w:rsid w:val="000C171F"/>
    <w:rsid w:val="000C1BB4"/>
    <w:rsid w:val="000C1DCB"/>
    <w:rsid w:val="000C2FFA"/>
    <w:rsid w:val="000C42FD"/>
    <w:rsid w:val="000C4948"/>
    <w:rsid w:val="000C61D6"/>
    <w:rsid w:val="000C64D4"/>
    <w:rsid w:val="000C77D7"/>
    <w:rsid w:val="000C788F"/>
    <w:rsid w:val="000D1208"/>
    <w:rsid w:val="000D120A"/>
    <w:rsid w:val="000D1F06"/>
    <w:rsid w:val="000D22B4"/>
    <w:rsid w:val="000D5ABD"/>
    <w:rsid w:val="000D77A7"/>
    <w:rsid w:val="000E0153"/>
    <w:rsid w:val="000E037A"/>
    <w:rsid w:val="000E07E3"/>
    <w:rsid w:val="000E18CB"/>
    <w:rsid w:val="000E1BC6"/>
    <w:rsid w:val="000E1C0F"/>
    <w:rsid w:val="000E203C"/>
    <w:rsid w:val="000E2D55"/>
    <w:rsid w:val="000E307B"/>
    <w:rsid w:val="000E4122"/>
    <w:rsid w:val="000E4D6A"/>
    <w:rsid w:val="000E4E18"/>
    <w:rsid w:val="000E5686"/>
    <w:rsid w:val="000E6E41"/>
    <w:rsid w:val="000E73E3"/>
    <w:rsid w:val="000F0104"/>
    <w:rsid w:val="000F0316"/>
    <w:rsid w:val="000F032A"/>
    <w:rsid w:val="000F2089"/>
    <w:rsid w:val="000F2BF8"/>
    <w:rsid w:val="000F2E9E"/>
    <w:rsid w:val="000F47D1"/>
    <w:rsid w:val="000F4C96"/>
    <w:rsid w:val="000F50BF"/>
    <w:rsid w:val="000F54C5"/>
    <w:rsid w:val="000F5D1B"/>
    <w:rsid w:val="000F638B"/>
    <w:rsid w:val="000F69A7"/>
    <w:rsid w:val="000F734A"/>
    <w:rsid w:val="000F7706"/>
    <w:rsid w:val="00100103"/>
    <w:rsid w:val="0010032A"/>
    <w:rsid w:val="001005A9"/>
    <w:rsid w:val="00100706"/>
    <w:rsid w:val="00100EA5"/>
    <w:rsid w:val="0010168A"/>
    <w:rsid w:val="001016AC"/>
    <w:rsid w:val="00101A74"/>
    <w:rsid w:val="00101D5E"/>
    <w:rsid w:val="00104B3C"/>
    <w:rsid w:val="00105C6E"/>
    <w:rsid w:val="00106C31"/>
    <w:rsid w:val="001075DE"/>
    <w:rsid w:val="00107BE9"/>
    <w:rsid w:val="0011000F"/>
    <w:rsid w:val="001101A1"/>
    <w:rsid w:val="001116EF"/>
    <w:rsid w:val="0011176D"/>
    <w:rsid w:val="00112FC3"/>
    <w:rsid w:val="0011356E"/>
    <w:rsid w:val="00114CE7"/>
    <w:rsid w:val="001157D0"/>
    <w:rsid w:val="00115AAE"/>
    <w:rsid w:val="00116ED0"/>
    <w:rsid w:val="001172A6"/>
    <w:rsid w:val="00120FB5"/>
    <w:rsid w:val="00120FFF"/>
    <w:rsid w:val="001214C1"/>
    <w:rsid w:val="0012256D"/>
    <w:rsid w:val="001227B2"/>
    <w:rsid w:val="001228AB"/>
    <w:rsid w:val="00122B87"/>
    <w:rsid w:val="001231D8"/>
    <w:rsid w:val="00123474"/>
    <w:rsid w:val="001238DE"/>
    <w:rsid w:val="00124A50"/>
    <w:rsid w:val="00124C02"/>
    <w:rsid w:val="00127FF6"/>
    <w:rsid w:val="00130486"/>
    <w:rsid w:val="00131037"/>
    <w:rsid w:val="0013182E"/>
    <w:rsid w:val="00131876"/>
    <w:rsid w:val="00131B2E"/>
    <w:rsid w:val="00131F38"/>
    <w:rsid w:val="00132166"/>
    <w:rsid w:val="00132D71"/>
    <w:rsid w:val="001352BF"/>
    <w:rsid w:val="0013649C"/>
    <w:rsid w:val="0013698A"/>
    <w:rsid w:val="00136CB4"/>
    <w:rsid w:val="00141116"/>
    <w:rsid w:val="00141C7B"/>
    <w:rsid w:val="0014291E"/>
    <w:rsid w:val="001430D8"/>
    <w:rsid w:val="001454A3"/>
    <w:rsid w:val="0014560E"/>
    <w:rsid w:val="00145B28"/>
    <w:rsid w:val="00146756"/>
    <w:rsid w:val="00146A6F"/>
    <w:rsid w:val="00146EA7"/>
    <w:rsid w:val="00147586"/>
    <w:rsid w:val="0014796B"/>
    <w:rsid w:val="00147993"/>
    <w:rsid w:val="00150138"/>
    <w:rsid w:val="001504B3"/>
    <w:rsid w:val="00151674"/>
    <w:rsid w:val="001517E1"/>
    <w:rsid w:val="00151CE2"/>
    <w:rsid w:val="00152797"/>
    <w:rsid w:val="00153389"/>
    <w:rsid w:val="00153B44"/>
    <w:rsid w:val="001547C7"/>
    <w:rsid w:val="00154A18"/>
    <w:rsid w:val="00157564"/>
    <w:rsid w:val="0015789D"/>
    <w:rsid w:val="00160F31"/>
    <w:rsid w:val="00161866"/>
    <w:rsid w:val="00161E0D"/>
    <w:rsid w:val="00162181"/>
    <w:rsid w:val="00162F36"/>
    <w:rsid w:val="00163368"/>
    <w:rsid w:val="00164657"/>
    <w:rsid w:val="001658AE"/>
    <w:rsid w:val="00165AB2"/>
    <w:rsid w:val="00165BC9"/>
    <w:rsid w:val="001663B3"/>
    <w:rsid w:val="00166D67"/>
    <w:rsid w:val="00167624"/>
    <w:rsid w:val="00167A20"/>
    <w:rsid w:val="00170058"/>
    <w:rsid w:val="001710CF"/>
    <w:rsid w:val="00171516"/>
    <w:rsid w:val="001715BC"/>
    <w:rsid w:val="00171D38"/>
    <w:rsid w:val="00172580"/>
    <w:rsid w:val="001731C5"/>
    <w:rsid w:val="0017375B"/>
    <w:rsid w:val="001738C9"/>
    <w:rsid w:val="001750CE"/>
    <w:rsid w:val="0017575F"/>
    <w:rsid w:val="00176A1D"/>
    <w:rsid w:val="001801CA"/>
    <w:rsid w:val="00180748"/>
    <w:rsid w:val="00180774"/>
    <w:rsid w:val="001812C8"/>
    <w:rsid w:val="0018137F"/>
    <w:rsid w:val="001816E5"/>
    <w:rsid w:val="001824A6"/>
    <w:rsid w:val="00182995"/>
    <w:rsid w:val="00182C65"/>
    <w:rsid w:val="00182D28"/>
    <w:rsid w:val="00185002"/>
    <w:rsid w:val="00185AE9"/>
    <w:rsid w:val="00185EA4"/>
    <w:rsid w:val="001864C9"/>
    <w:rsid w:val="001865B3"/>
    <w:rsid w:val="00186F1A"/>
    <w:rsid w:val="00187098"/>
    <w:rsid w:val="00187F6D"/>
    <w:rsid w:val="00190260"/>
    <w:rsid w:val="00191591"/>
    <w:rsid w:val="001927F8"/>
    <w:rsid w:val="0019341E"/>
    <w:rsid w:val="001939DB"/>
    <w:rsid w:val="0019442B"/>
    <w:rsid w:val="00194632"/>
    <w:rsid w:val="00196A22"/>
    <w:rsid w:val="00196E5F"/>
    <w:rsid w:val="00197311"/>
    <w:rsid w:val="001A02D3"/>
    <w:rsid w:val="001A2383"/>
    <w:rsid w:val="001A30E2"/>
    <w:rsid w:val="001A3574"/>
    <w:rsid w:val="001A3645"/>
    <w:rsid w:val="001A36A8"/>
    <w:rsid w:val="001A3852"/>
    <w:rsid w:val="001A38EA"/>
    <w:rsid w:val="001A4103"/>
    <w:rsid w:val="001A5C78"/>
    <w:rsid w:val="001A6C6A"/>
    <w:rsid w:val="001A7D19"/>
    <w:rsid w:val="001A7DDB"/>
    <w:rsid w:val="001B1B41"/>
    <w:rsid w:val="001B1B75"/>
    <w:rsid w:val="001B2B1A"/>
    <w:rsid w:val="001B2EA0"/>
    <w:rsid w:val="001B302B"/>
    <w:rsid w:val="001B453D"/>
    <w:rsid w:val="001B47D6"/>
    <w:rsid w:val="001B4D72"/>
    <w:rsid w:val="001B5BBC"/>
    <w:rsid w:val="001B5E13"/>
    <w:rsid w:val="001B66AF"/>
    <w:rsid w:val="001B66FE"/>
    <w:rsid w:val="001B6BDF"/>
    <w:rsid w:val="001B7CEA"/>
    <w:rsid w:val="001B7F9C"/>
    <w:rsid w:val="001C1420"/>
    <w:rsid w:val="001C27B6"/>
    <w:rsid w:val="001C3FDA"/>
    <w:rsid w:val="001C44DB"/>
    <w:rsid w:val="001C48A9"/>
    <w:rsid w:val="001D0BB8"/>
    <w:rsid w:val="001D0CB2"/>
    <w:rsid w:val="001D15B1"/>
    <w:rsid w:val="001D227F"/>
    <w:rsid w:val="001D274D"/>
    <w:rsid w:val="001D2A93"/>
    <w:rsid w:val="001D30E6"/>
    <w:rsid w:val="001D376E"/>
    <w:rsid w:val="001D3770"/>
    <w:rsid w:val="001D3D55"/>
    <w:rsid w:val="001D4747"/>
    <w:rsid w:val="001D4BA1"/>
    <w:rsid w:val="001D580A"/>
    <w:rsid w:val="001D5C3A"/>
    <w:rsid w:val="001D5E8C"/>
    <w:rsid w:val="001D68E2"/>
    <w:rsid w:val="001D757F"/>
    <w:rsid w:val="001D7E46"/>
    <w:rsid w:val="001E07D0"/>
    <w:rsid w:val="001E17AF"/>
    <w:rsid w:val="001E192B"/>
    <w:rsid w:val="001E2363"/>
    <w:rsid w:val="001E2539"/>
    <w:rsid w:val="001E255C"/>
    <w:rsid w:val="001E2E19"/>
    <w:rsid w:val="001E3350"/>
    <w:rsid w:val="001E3C4D"/>
    <w:rsid w:val="001E3F22"/>
    <w:rsid w:val="001E3F9E"/>
    <w:rsid w:val="001E42D7"/>
    <w:rsid w:val="001E5C54"/>
    <w:rsid w:val="001E5C7A"/>
    <w:rsid w:val="001E6459"/>
    <w:rsid w:val="001E6518"/>
    <w:rsid w:val="001E7179"/>
    <w:rsid w:val="001E777B"/>
    <w:rsid w:val="001F0399"/>
    <w:rsid w:val="001F0B50"/>
    <w:rsid w:val="001F10D3"/>
    <w:rsid w:val="001F14D1"/>
    <w:rsid w:val="001F1507"/>
    <w:rsid w:val="001F1A1B"/>
    <w:rsid w:val="001F2024"/>
    <w:rsid w:val="001F377B"/>
    <w:rsid w:val="001F38C4"/>
    <w:rsid w:val="001F431D"/>
    <w:rsid w:val="001F43C1"/>
    <w:rsid w:val="001F50B6"/>
    <w:rsid w:val="001F5AFA"/>
    <w:rsid w:val="001F652C"/>
    <w:rsid w:val="001F70BC"/>
    <w:rsid w:val="001F785F"/>
    <w:rsid w:val="00200593"/>
    <w:rsid w:val="0020089A"/>
    <w:rsid w:val="00200E24"/>
    <w:rsid w:val="00201213"/>
    <w:rsid w:val="0020174A"/>
    <w:rsid w:val="00201962"/>
    <w:rsid w:val="00202A9C"/>
    <w:rsid w:val="002033BF"/>
    <w:rsid w:val="002033F4"/>
    <w:rsid w:val="002035FD"/>
    <w:rsid w:val="00203D64"/>
    <w:rsid w:val="00203F0B"/>
    <w:rsid w:val="00204B41"/>
    <w:rsid w:val="002051CD"/>
    <w:rsid w:val="00205EFA"/>
    <w:rsid w:val="002060CE"/>
    <w:rsid w:val="00206650"/>
    <w:rsid w:val="002067F9"/>
    <w:rsid w:val="00206A9F"/>
    <w:rsid w:val="00207464"/>
    <w:rsid w:val="00210BE6"/>
    <w:rsid w:val="0021242F"/>
    <w:rsid w:val="00212B61"/>
    <w:rsid w:val="00213EC2"/>
    <w:rsid w:val="002142B8"/>
    <w:rsid w:val="00214B77"/>
    <w:rsid w:val="00214C33"/>
    <w:rsid w:val="00216317"/>
    <w:rsid w:val="00216D1D"/>
    <w:rsid w:val="00216F13"/>
    <w:rsid w:val="0021714A"/>
    <w:rsid w:val="00221562"/>
    <w:rsid w:val="002218F2"/>
    <w:rsid w:val="00221DE3"/>
    <w:rsid w:val="00222BDC"/>
    <w:rsid w:val="002236AD"/>
    <w:rsid w:val="00223703"/>
    <w:rsid w:val="00223903"/>
    <w:rsid w:val="00223B54"/>
    <w:rsid w:val="002242F5"/>
    <w:rsid w:val="002243D6"/>
    <w:rsid w:val="0022478A"/>
    <w:rsid w:val="00225C93"/>
    <w:rsid w:val="0022624C"/>
    <w:rsid w:val="00227CDD"/>
    <w:rsid w:val="00227CFA"/>
    <w:rsid w:val="00227E58"/>
    <w:rsid w:val="00230030"/>
    <w:rsid w:val="00231D7C"/>
    <w:rsid w:val="002325C9"/>
    <w:rsid w:val="00233137"/>
    <w:rsid w:val="002335A5"/>
    <w:rsid w:val="00234539"/>
    <w:rsid w:val="00234762"/>
    <w:rsid w:val="002353DB"/>
    <w:rsid w:val="002354AC"/>
    <w:rsid w:val="002362A8"/>
    <w:rsid w:val="0023645E"/>
    <w:rsid w:val="00237154"/>
    <w:rsid w:val="0024141D"/>
    <w:rsid w:val="00242625"/>
    <w:rsid w:val="00243260"/>
    <w:rsid w:val="0024382C"/>
    <w:rsid w:val="00243D79"/>
    <w:rsid w:val="00243D8A"/>
    <w:rsid w:val="00244145"/>
    <w:rsid w:val="00245330"/>
    <w:rsid w:val="002453DD"/>
    <w:rsid w:val="002470DB"/>
    <w:rsid w:val="002475F8"/>
    <w:rsid w:val="00247DBF"/>
    <w:rsid w:val="002510FF"/>
    <w:rsid w:val="002511C7"/>
    <w:rsid w:val="00251477"/>
    <w:rsid w:val="0025321A"/>
    <w:rsid w:val="00253EEF"/>
    <w:rsid w:val="00254996"/>
    <w:rsid w:val="00254A70"/>
    <w:rsid w:val="00254DD5"/>
    <w:rsid w:val="002559AA"/>
    <w:rsid w:val="00257603"/>
    <w:rsid w:val="0026012D"/>
    <w:rsid w:val="00260AE8"/>
    <w:rsid w:val="0026133D"/>
    <w:rsid w:val="00262190"/>
    <w:rsid w:val="00262B48"/>
    <w:rsid w:val="00263E08"/>
    <w:rsid w:val="002641FF"/>
    <w:rsid w:val="0026445C"/>
    <w:rsid w:val="00264635"/>
    <w:rsid w:val="00264E89"/>
    <w:rsid w:val="002662E1"/>
    <w:rsid w:val="002665FF"/>
    <w:rsid w:val="00272398"/>
    <w:rsid w:val="00272C70"/>
    <w:rsid w:val="00273E2B"/>
    <w:rsid w:val="00273E52"/>
    <w:rsid w:val="00273E68"/>
    <w:rsid w:val="00274AFB"/>
    <w:rsid w:val="00274B57"/>
    <w:rsid w:val="00274E12"/>
    <w:rsid w:val="00274FE8"/>
    <w:rsid w:val="0027509F"/>
    <w:rsid w:val="002756F1"/>
    <w:rsid w:val="00275774"/>
    <w:rsid w:val="00275DAB"/>
    <w:rsid w:val="00276989"/>
    <w:rsid w:val="00277C3C"/>
    <w:rsid w:val="00277E3F"/>
    <w:rsid w:val="002825DF"/>
    <w:rsid w:val="00285EAC"/>
    <w:rsid w:val="0028697E"/>
    <w:rsid w:val="00286FFF"/>
    <w:rsid w:val="00287D77"/>
    <w:rsid w:val="0029003F"/>
    <w:rsid w:val="002906EE"/>
    <w:rsid w:val="00290E47"/>
    <w:rsid w:val="002926BE"/>
    <w:rsid w:val="0029290F"/>
    <w:rsid w:val="00293C53"/>
    <w:rsid w:val="00293D00"/>
    <w:rsid w:val="002947EF"/>
    <w:rsid w:val="00294D0A"/>
    <w:rsid w:val="00294D43"/>
    <w:rsid w:val="00294ECB"/>
    <w:rsid w:val="00296CBB"/>
    <w:rsid w:val="00297DF2"/>
    <w:rsid w:val="002A08DE"/>
    <w:rsid w:val="002A1B94"/>
    <w:rsid w:val="002A2281"/>
    <w:rsid w:val="002A2629"/>
    <w:rsid w:val="002A2839"/>
    <w:rsid w:val="002A2D51"/>
    <w:rsid w:val="002A5305"/>
    <w:rsid w:val="002A5E6F"/>
    <w:rsid w:val="002A65D8"/>
    <w:rsid w:val="002A6659"/>
    <w:rsid w:val="002A66C8"/>
    <w:rsid w:val="002A6DA8"/>
    <w:rsid w:val="002A73E9"/>
    <w:rsid w:val="002A7646"/>
    <w:rsid w:val="002B0152"/>
    <w:rsid w:val="002B0296"/>
    <w:rsid w:val="002B0302"/>
    <w:rsid w:val="002B0AF9"/>
    <w:rsid w:val="002B16FB"/>
    <w:rsid w:val="002B191B"/>
    <w:rsid w:val="002B245D"/>
    <w:rsid w:val="002B32B0"/>
    <w:rsid w:val="002B3B0E"/>
    <w:rsid w:val="002B3EC8"/>
    <w:rsid w:val="002B4555"/>
    <w:rsid w:val="002B5019"/>
    <w:rsid w:val="002B63E6"/>
    <w:rsid w:val="002B7159"/>
    <w:rsid w:val="002C0464"/>
    <w:rsid w:val="002C1202"/>
    <w:rsid w:val="002C142F"/>
    <w:rsid w:val="002C1CC9"/>
    <w:rsid w:val="002C2B78"/>
    <w:rsid w:val="002C32D7"/>
    <w:rsid w:val="002C3596"/>
    <w:rsid w:val="002C3627"/>
    <w:rsid w:val="002C6E53"/>
    <w:rsid w:val="002C7003"/>
    <w:rsid w:val="002C730F"/>
    <w:rsid w:val="002C7455"/>
    <w:rsid w:val="002C78D8"/>
    <w:rsid w:val="002D083A"/>
    <w:rsid w:val="002D08AD"/>
    <w:rsid w:val="002D099D"/>
    <w:rsid w:val="002D1F28"/>
    <w:rsid w:val="002D3390"/>
    <w:rsid w:val="002D3F91"/>
    <w:rsid w:val="002D45C4"/>
    <w:rsid w:val="002D497A"/>
    <w:rsid w:val="002D4A6E"/>
    <w:rsid w:val="002D4B09"/>
    <w:rsid w:val="002D680A"/>
    <w:rsid w:val="002D775E"/>
    <w:rsid w:val="002D7D65"/>
    <w:rsid w:val="002E07DB"/>
    <w:rsid w:val="002E0B1D"/>
    <w:rsid w:val="002E0F32"/>
    <w:rsid w:val="002E102B"/>
    <w:rsid w:val="002E2435"/>
    <w:rsid w:val="002E26DB"/>
    <w:rsid w:val="002E3677"/>
    <w:rsid w:val="002E4005"/>
    <w:rsid w:val="002E4C32"/>
    <w:rsid w:val="002E4D10"/>
    <w:rsid w:val="002E55AD"/>
    <w:rsid w:val="002E55E2"/>
    <w:rsid w:val="002E5701"/>
    <w:rsid w:val="002E5B44"/>
    <w:rsid w:val="002E6C79"/>
    <w:rsid w:val="002E7875"/>
    <w:rsid w:val="002E7960"/>
    <w:rsid w:val="002E7DBC"/>
    <w:rsid w:val="002F07CB"/>
    <w:rsid w:val="002F13F2"/>
    <w:rsid w:val="002F2D8C"/>
    <w:rsid w:val="002F3E17"/>
    <w:rsid w:val="002F46A9"/>
    <w:rsid w:val="002F5283"/>
    <w:rsid w:val="002F6B8C"/>
    <w:rsid w:val="003000A4"/>
    <w:rsid w:val="00300601"/>
    <w:rsid w:val="00300696"/>
    <w:rsid w:val="00301CB9"/>
    <w:rsid w:val="00301D71"/>
    <w:rsid w:val="00302263"/>
    <w:rsid w:val="00302DC4"/>
    <w:rsid w:val="00303C2B"/>
    <w:rsid w:val="00304109"/>
    <w:rsid w:val="003048AC"/>
    <w:rsid w:val="00306436"/>
    <w:rsid w:val="00306579"/>
    <w:rsid w:val="00306887"/>
    <w:rsid w:val="00306AAF"/>
    <w:rsid w:val="00307A6C"/>
    <w:rsid w:val="003110D0"/>
    <w:rsid w:val="003113C6"/>
    <w:rsid w:val="00312A17"/>
    <w:rsid w:val="00312EBC"/>
    <w:rsid w:val="00313CFB"/>
    <w:rsid w:val="00313F0E"/>
    <w:rsid w:val="0031460E"/>
    <w:rsid w:val="003146E8"/>
    <w:rsid w:val="00314D8F"/>
    <w:rsid w:val="00316663"/>
    <w:rsid w:val="00316797"/>
    <w:rsid w:val="003168E5"/>
    <w:rsid w:val="00316BC4"/>
    <w:rsid w:val="00316C1A"/>
    <w:rsid w:val="003172CB"/>
    <w:rsid w:val="00317A9E"/>
    <w:rsid w:val="00320A03"/>
    <w:rsid w:val="00320B72"/>
    <w:rsid w:val="00320C84"/>
    <w:rsid w:val="00321E28"/>
    <w:rsid w:val="003247A3"/>
    <w:rsid w:val="00325486"/>
    <w:rsid w:val="00326823"/>
    <w:rsid w:val="00326843"/>
    <w:rsid w:val="00326B7D"/>
    <w:rsid w:val="00327026"/>
    <w:rsid w:val="00327416"/>
    <w:rsid w:val="00327939"/>
    <w:rsid w:val="003301CE"/>
    <w:rsid w:val="003319B6"/>
    <w:rsid w:val="003332B4"/>
    <w:rsid w:val="00333BC1"/>
    <w:rsid w:val="00333D74"/>
    <w:rsid w:val="00333F56"/>
    <w:rsid w:val="0033429B"/>
    <w:rsid w:val="00335326"/>
    <w:rsid w:val="003353DC"/>
    <w:rsid w:val="00336884"/>
    <w:rsid w:val="00336B96"/>
    <w:rsid w:val="00337323"/>
    <w:rsid w:val="00337897"/>
    <w:rsid w:val="0033794C"/>
    <w:rsid w:val="00337D7F"/>
    <w:rsid w:val="003406F5"/>
    <w:rsid w:val="00341E2C"/>
    <w:rsid w:val="00341ED6"/>
    <w:rsid w:val="00342C33"/>
    <w:rsid w:val="003435D1"/>
    <w:rsid w:val="003448DD"/>
    <w:rsid w:val="0034495D"/>
    <w:rsid w:val="00345E35"/>
    <w:rsid w:val="003473EA"/>
    <w:rsid w:val="00347928"/>
    <w:rsid w:val="00351BFF"/>
    <w:rsid w:val="00352736"/>
    <w:rsid w:val="00352D79"/>
    <w:rsid w:val="00352E12"/>
    <w:rsid w:val="00353223"/>
    <w:rsid w:val="00354162"/>
    <w:rsid w:val="00355826"/>
    <w:rsid w:val="00355A8F"/>
    <w:rsid w:val="003600B8"/>
    <w:rsid w:val="003608C3"/>
    <w:rsid w:val="00360A16"/>
    <w:rsid w:val="00360F5B"/>
    <w:rsid w:val="00362367"/>
    <w:rsid w:val="003625F1"/>
    <w:rsid w:val="0036288F"/>
    <w:rsid w:val="00363290"/>
    <w:rsid w:val="00363D38"/>
    <w:rsid w:val="00365635"/>
    <w:rsid w:val="00366088"/>
    <w:rsid w:val="00366B0F"/>
    <w:rsid w:val="00366FA3"/>
    <w:rsid w:val="0037043D"/>
    <w:rsid w:val="0037065B"/>
    <w:rsid w:val="00372021"/>
    <w:rsid w:val="003721E7"/>
    <w:rsid w:val="00372ACE"/>
    <w:rsid w:val="00374794"/>
    <w:rsid w:val="00376F00"/>
    <w:rsid w:val="003774EE"/>
    <w:rsid w:val="0037797A"/>
    <w:rsid w:val="003801A9"/>
    <w:rsid w:val="003803FD"/>
    <w:rsid w:val="00380E99"/>
    <w:rsid w:val="0038123F"/>
    <w:rsid w:val="00381B9F"/>
    <w:rsid w:val="00382A1E"/>
    <w:rsid w:val="003835EA"/>
    <w:rsid w:val="00383A1D"/>
    <w:rsid w:val="003846DF"/>
    <w:rsid w:val="003853E7"/>
    <w:rsid w:val="003854C6"/>
    <w:rsid w:val="00385C0C"/>
    <w:rsid w:val="003870F7"/>
    <w:rsid w:val="00387391"/>
    <w:rsid w:val="00387A28"/>
    <w:rsid w:val="00390539"/>
    <w:rsid w:val="003908A5"/>
    <w:rsid w:val="0039116B"/>
    <w:rsid w:val="00391B22"/>
    <w:rsid w:val="00391E54"/>
    <w:rsid w:val="00392136"/>
    <w:rsid w:val="003921BD"/>
    <w:rsid w:val="003927B8"/>
    <w:rsid w:val="00392AB4"/>
    <w:rsid w:val="00392AFF"/>
    <w:rsid w:val="00392D72"/>
    <w:rsid w:val="00393A2C"/>
    <w:rsid w:val="00394666"/>
    <w:rsid w:val="00394B40"/>
    <w:rsid w:val="00395C4F"/>
    <w:rsid w:val="00396436"/>
    <w:rsid w:val="00397F43"/>
    <w:rsid w:val="003A00BF"/>
    <w:rsid w:val="003A04FE"/>
    <w:rsid w:val="003A0672"/>
    <w:rsid w:val="003A1372"/>
    <w:rsid w:val="003A1576"/>
    <w:rsid w:val="003A18DC"/>
    <w:rsid w:val="003A18F8"/>
    <w:rsid w:val="003A2637"/>
    <w:rsid w:val="003A2C12"/>
    <w:rsid w:val="003A464A"/>
    <w:rsid w:val="003A5083"/>
    <w:rsid w:val="003A5443"/>
    <w:rsid w:val="003A6281"/>
    <w:rsid w:val="003A6B14"/>
    <w:rsid w:val="003A6B20"/>
    <w:rsid w:val="003B0DFA"/>
    <w:rsid w:val="003B1A08"/>
    <w:rsid w:val="003B28D1"/>
    <w:rsid w:val="003B2D63"/>
    <w:rsid w:val="003B3D05"/>
    <w:rsid w:val="003B52D3"/>
    <w:rsid w:val="003B642E"/>
    <w:rsid w:val="003B6A56"/>
    <w:rsid w:val="003B77D3"/>
    <w:rsid w:val="003C0107"/>
    <w:rsid w:val="003C1E8C"/>
    <w:rsid w:val="003C1EC1"/>
    <w:rsid w:val="003C2C7C"/>
    <w:rsid w:val="003C3CDE"/>
    <w:rsid w:val="003C3FD9"/>
    <w:rsid w:val="003C45B5"/>
    <w:rsid w:val="003C5786"/>
    <w:rsid w:val="003C5DF1"/>
    <w:rsid w:val="003C5E2D"/>
    <w:rsid w:val="003C6521"/>
    <w:rsid w:val="003C6C2F"/>
    <w:rsid w:val="003C70EB"/>
    <w:rsid w:val="003C73FA"/>
    <w:rsid w:val="003C7B52"/>
    <w:rsid w:val="003C7BA8"/>
    <w:rsid w:val="003D0ECE"/>
    <w:rsid w:val="003D1AD5"/>
    <w:rsid w:val="003D1E65"/>
    <w:rsid w:val="003D268D"/>
    <w:rsid w:val="003D2B77"/>
    <w:rsid w:val="003D2DEB"/>
    <w:rsid w:val="003D363F"/>
    <w:rsid w:val="003D5F03"/>
    <w:rsid w:val="003D6478"/>
    <w:rsid w:val="003D6E55"/>
    <w:rsid w:val="003D6ED2"/>
    <w:rsid w:val="003D7529"/>
    <w:rsid w:val="003D7618"/>
    <w:rsid w:val="003D7FC3"/>
    <w:rsid w:val="003E1E00"/>
    <w:rsid w:val="003E2228"/>
    <w:rsid w:val="003E2930"/>
    <w:rsid w:val="003E2C7C"/>
    <w:rsid w:val="003E31C7"/>
    <w:rsid w:val="003E3F54"/>
    <w:rsid w:val="003E40AA"/>
    <w:rsid w:val="003E43EF"/>
    <w:rsid w:val="003E4520"/>
    <w:rsid w:val="003E49AE"/>
    <w:rsid w:val="003E531E"/>
    <w:rsid w:val="003E58F3"/>
    <w:rsid w:val="003E60FE"/>
    <w:rsid w:val="003E6477"/>
    <w:rsid w:val="003F025C"/>
    <w:rsid w:val="003F0894"/>
    <w:rsid w:val="003F1D33"/>
    <w:rsid w:val="003F230F"/>
    <w:rsid w:val="003F252D"/>
    <w:rsid w:val="003F28CF"/>
    <w:rsid w:val="003F29C2"/>
    <w:rsid w:val="003F2F28"/>
    <w:rsid w:val="003F46A9"/>
    <w:rsid w:val="003F4B71"/>
    <w:rsid w:val="003F5B0B"/>
    <w:rsid w:val="003F7434"/>
    <w:rsid w:val="0040077B"/>
    <w:rsid w:val="0040115B"/>
    <w:rsid w:val="00401EF1"/>
    <w:rsid w:val="004029D5"/>
    <w:rsid w:val="00402B86"/>
    <w:rsid w:val="00403363"/>
    <w:rsid w:val="00410024"/>
    <w:rsid w:val="00410A88"/>
    <w:rsid w:val="00410DA4"/>
    <w:rsid w:val="00411513"/>
    <w:rsid w:val="00412B27"/>
    <w:rsid w:val="00412E9E"/>
    <w:rsid w:val="00413735"/>
    <w:rsid w:val="00413E6F"/>
    <w:rsid w:val="00414E36"/>
    <w:rsid w:val="00415F5F"/>
    <w:rsid w:val="004161F0"/>
    <w:rsid w:val="00417CE1"/>
    <w:rsid w:val="00420259"/>
    <w:rsid w:val="00420698"/>
    <w:rsid w:val="00420F5A"/>
    <w:rsid w:val="00421805"/>
    <w:rsid w:val="0042316B"/>
    <w:rsid w:val="00423A90"/>
    <w:rsid w:val="00424552"/>
    <w:rsid w:val="0042480C"/>
    <w:rsid w:val="00424F44"/>
    <w:rsid w:val="00425187"/>
    <w:rsid w:val="0042789A"/>
    <w:rsid w:val="00430E59"/>
    <w:rsid w:val="0043176A"/>
    <w:rsid w:val="004318C6"/>
    <w:rsid w:val="00431A78"/>
    <w:rsid w:val="004320C6"/>
    <w:rsid w:val="004325DC"/>
    <w:rsid w:val="00432DAF"/>
    <w:rsid w:val="0043323D"/>
    <w:rsid w:val="004339F2"/>
    <w:rsid w:val="004342E0"/>
    <w:rsid w:val="004351C1"/>
    <w:rsid w:val="004372EC"/>
    <w:rsid w:val="0044031F"/>
    <w:rsid w:val="00440B4A"/>
    <w:rsid w:val="00440DF1"/>
    <w:rsid w:val="00440E40"/>
    <w:rsid w:val="00441CE5"/>
    <w:rsid w:val="0044263F"/>
    <w:rsid w:val="00442A41"/>
    <w:rsid w:val="00442BCE"/>
    <w:rsid w:val="0044308D"/>
    <w:rsid w:val="00443897"/>
    <w:rsid w:val="00443B8E"/>
    <w:rsid w:val="00443CA6"/>
    <w:rsid w:val="00444B91"/>
    <w:rsid w:val="00445433"/>
    <w:rsid w:val="00446C90"/>
    <w:rsid w:val="004504DC"/>
    <w:rsid w:val="00450987"/>
    <w:rsid w:val="00450AE6"/>
    <w:rsid w:val="00450BFC"/>
    <w:rsid w:val="00451029"/>
    <w:rsid w:val="00451FE5"/>
    <w:rsid w:val="00452347"/>
    <w:rsid w:val="00452A54"/>
    <w:rsid w:val="00453550"/>
    <w:rsid w:val="00453C0E"/>
    <w:rsid w:val="00456317"/>
    <w:rsid w:val="0045704D"/>
    <w:rsid w:val="00457A4E"/>
    <w:rsid w:val="004608DA"/>
    <w:rsid w:val="00460A82"/>
    <w:rsid w:val="00460DE9"/>
    <w:rsid w:val="004616C5"/>
    <w:rsid w:val="00462C48"/>
    <w:rsid w:val="00462D46"/>
    <w:rsid w:val="00463997"/>
    <w:rsid w:val="00463FCE"/>
    <w:rsid w:val="00464B95"/>
    <w:rsid w:val="004665B7"/>
    <w:rsid w:val="00466B1D"/>
    <w:rsid w:val="00467276"/>
    <w:rsid w:val="00467B12"/>
    <w:rsid w:val="00467C46"/>
    <w:rsid w:val="00467D99"/>
    <w:rsid w:val="0047024D"/>
    <w:rsid w:val="00470BCD"/>
    <w:rsid w:val="004710C7"/>
    <w:rsid w:val="00471EC6"/>
    <w:rsid w:val="004722D7"/>
    <w:rsid w:val="00473366"/>
    <w:rsid w:val="00473475"/>
    <w:rsid w:val="00473A49"/>
    <w:rsid w:val="00473AB5"/>
    <w:rsid w:val="00473D8E"/>
    <w:rsid w:val="0047437F"/>
    <w:rsid w:val="004743BD"/>
    <w:rsid w:val="00480535"/>
    <w:rsid w:val="00484275"/>
    <w:rsid w:val="0048511E"/>
    <w:rsid w:val="00485185"/>
    <w:rsid w:val="00487486"/>
    <w:rsid w:val="004876CD"/>
    <w:rsid w:val="00487ECB"/>
    <w:rsid w:val="00490943"/>
    <w:rsid w:val="004909DE"/>
    <w:rsid w:val="004911DF"/>
    <w:rsid w:val="004941C6"/>
    <w:rsid w:val="00494746"/>
    <w:rsid w:val="00494873"/>
    <w:rsid w:val="00494E72"/>
    <w:rsid w:val="00495A20"/>
    <w:rsid w:val="00495DC5"/>
    <w:rsid w:val="004962B1"/>
    <w:rsid w:val="00496A1B"/>
    <w:rsid w:val="00496AAB"/>
    <w:rsid w:val="00496EA6"/>
    <w:rsid w:val="00497849"/>
    <w:rsid w:val="004A03F4"/>
    <w:rsid w:val="004A0FB4"/>
    <w:rsid w:val="004A1040"/>
    <w:rsid w:val="004A1B8C"/>
    <w:rsid w:val="004A2381"/>
    <w:rsid w:val="004A3906"/>
    <w:rsid w:val="004A521D"/>
    <w:rsid w:val="004A529D"/>
    <w:rsid w:val="004A6593"/>
    <w:rsid w:val="004A6F0D"/>
    <w:rsid w:val="004A78DB"/>
    <w:rsid w:val="004A7CB3"/>
    <w:rsid w:val="004B045B"/>
    <w:rsid w:val="004B09FA"/>
    <w:rsid w:val="004B0A07"/>
    <w:rsid w:val="004B0B2C"/>
    <w:rsid w:val="004B0D7B"/>
    <w:rsid w:val="004B1291"/>
    <w:rsid w:val="004B1303"/>
    <w:rsid w:val="004B2969"/>
    <w:rsid w:val="004B2F7D"/>
    <w:rsid w:val="004B4CD9"/>
    <w:rsid w:val="004B580E"/>
    <w:rsid w:val="004B585A"/>
    <w:rsid w:val="004B5C08"/>
    <w:rsid w:val="004B6F56"/>
    <w:rsid w:val="004B7922"/>
    <w:rsid w:val="004C03CD"/>
    <w:rsid w:val="004C1544"/>
    <w:rsid w:val="004C1AB4"/>
    <w:rsid w:val="004C29A3"/>
    <w:rsid w:val="004C32C0"/>
    <w:rsid w:val="004C44FC"/>
    <w:rsid w:val="004C4812"/>
    <w:rsid w:val="004C4A32"/>
    <w:rsid w:val="004C632E"/>
    <w:rsid w:val="004C652C"/>
    <w:rsid w:val="004C6B04"/>
    <w:rsid w:val="004C6B96"/>
    <w:rsid w:val="004C77B9"/>
    <w:rsid w:val="004D0070"/>
    <w:rsid w:val="004D0F3D"/>
    <w:rsid w:val="004D1710"/>
    <w:rsid w:val="004D17B6"/>
    <w:rsid w:val="004D4DEA"/>
    <w:rsid w:val="004D5F5A"/>
    <w:rsid w:val="004D6153"/>
    <w:rsid w:val="004D7245"/>
    <w:rsid w:val="004D7573"/>
    <w:rsid w:val="004E056D"/>
    <w:rsid w:val="004E07A5"/>
    <w:rsid w:val="004E0DE9"/>
    <w:rsid w:val="004E17B4"/>
    <w:rsid w:val="004E1B11"/>
    <w:rsid w:val="004E2001"/>
    <w:rsid w:val="004E235F"/>
    <w:rsid w:val="004E2597"/>
    <w:rsid w:val="004E3CAD"/>
    <w:rsid w:val="004E4312"/>
    <w:rsid w:val="004E4984"/>
    <w:rsid w:val="004E520D"/>
    <w:rsid w:val="004E5AD8"/>
    <w:rsid w:val="004E6B17"/>
    <w:rsid w:val="004E6FB9"/>
    <w:rsid w:val="004E7A2B"/>
    <w:rsid w:val="004E7FE5"/>
    <w:rsid w:val="004F1C45"/>
    <w:rsid w:val="004F1DF0"/>
    <w:rsid w:val="004F2607"/>
    <w:rsid w:val="004F2C96"/>
    <w:rsid w:val="004F3D36"/>
    <w:rsid w:val="004F40BD"/>
    <w:rsid w:val="004F4358"/>
    <w:rsid w:val="004F45D7"/>
    <w:rsid w:val="004F4ADF"/>
    <w:rsid w:val="004F512D"/>
    <w:rsid w:val="004F51F7"/>
    <w:rsid w:val="004F64D0"/>
    <w:rsid w:val="004F73AF"/>
    <w:rsid w:val="005011BD"/>
    <w:rsid w:val="00501DCE"/>
    <w:rsid w:val="00502C4E"/>
    <w:rsid w:val="00502DD0"/>
    <w:rsid w:val="005030FE"/>
    <w:rsid w:val="00503261"/>
    <w:rsid w:val="00503378"/>
    <w:rsid w:val="005034B5"/>
    <w:rsid w:val="00503AC5"/>
    <w:rsid w:val="0050437C"/>
    <w:rsid w:val="005051B4"/>
    <w:rsid w:val="00505BEB"/>
    <w:rsid w:val="005060AD"/>
    <w:rsid w:val="005069C2"/>
    <w:rsid w:val="00507A27"/>
    <w:rsid w:val="00510F5E"/>
    <w:rsid w:val="005116DB"/>
    <w:rsid w:val="00512128"/>
    <w:rsid w:val="00512A27"/>
    <w:rsid w:val="00512D08"/>
    <w:rsid w:val="00513A73"/>
    <w:rsid w:val="00513DDF"/>
    <w:rsid w:val="00513FFA"/>
    <w:rsid w:val="0051441C"/>
    <w:rsid w:val="00514CA8"/>
    <w:rsid w:val="00514D22"/>
    <w:rsid w:val="0051522B"/>
    <w:rsid w:val="00515DE6"/>
    <w:rsid w:val="00515EE0"/>
    <w:rsid w:val="00516389"/>
    <w:rsid w:val="0051676F"/>
    <w:rsid w:val="00516DDF"/>
    <w:rsid w:val="0051737E"/>
    <w:rsid w:val="00517DA3"/>
    <w:rsid w:val="00521102"/>
    <w:rsid w:val="0052218A"/>
    <w:rsid w:val="005226D7"/>
    <w:rsid w:val="00522E05"/>
    <w:rsid w:val="005230B1"/>
    <w:rsid w:val="005231A5"/>
    <w:rsid w:val="00523533"/>
    <w:rsid w:val="00523654"/>
    <w:rsid w:val="005236D8"/>
    <w:rsid w:val="00523A1D"/>
    <w:rsid w:val="005249BB"/>
    <w:rsid w:val="0052540B"/>
    <w:rsid w:val="0052650D"/>
    <w:rsid w:val="005274A4"/>
    <w:rsid w:val="005311E3"/>
    <w:rsid w:val="0053170A"/>
    <w:rsid w:val="00532349"/>
    <w:rsid w:val="005324A2"/>
    <w:rsid w:val="005328CA"/>
    <w:rsid w:val="00532990"/>
    <w:rsid w:val="005334A5"/>
    <w:rsid w:val="005342C6"/>
    <w:rsid w:val="005348B2"/>
    <w:rsid w:val="00535401"/>
    <w:rsid w:val="00535D26"/>
    <w:rsid w:val="00537025"/>
    <w:rsid w:val="005370D4"/>
    <w:rsid w:val="00537C57"/>
    <w:rsid w:val="00537F3F"/>
    <w:rsid w:val="0054145A"/>
    <w:rsid w:val="0054229C"/>
    <w:rsid w:val="00542351"/>
    <w:rsid w:val="00542B80"/>
    <w:rsid w:val="00544D07"/>
    <w:rsid w:val="005466BF"/>
    <w:rsid w:val="00546BD1"/>
    <w:rsid w:val="00547F86"/>
    <w:rsid w:val="00550DEA"/>
    <w:rsid w:val="00550FDB"/>
    <w:rsid w:val="00551D62"/>
    <w:rsid w:val="00552F47"/>
    <w:rsid w:val="00553488"/>
    <w:rsid w:val="00553586"/>
    <w:rsid w:val="00555EE4"/>
    <w:rsid w:val="00556A79"/>
    <w:rsid w:val="00560265"/>
    <w:rsid w:val="0056158D"/>
    <w:rsid w:val="005625DD"/>
    <w:rsid w:val="005628E8"/>
    <w:rsid w:val="00562ABB"/>
    <w:rsid w:val="00564137"/>
    <w:rsid w:val="00564A1D"/>
    <w:rsid w:val="005652E2"/>
    <w:rsid w:val="0057073B"/>
    <w:rsid w:val="00570ABF"/>
    <w:rsid w:val="00571056"/>
    <w:rsid w:val="005711A2"/>
    <w:rsid w:val="0057189B"/>
    <w:rsid w:val="00571998"/>
    <w:rsid w:val="005721A7"/>
    <w:rsid w:val="0057395F"/>
    <w:rsid w:val="00574667"/>
    <w:rsid w:val="00574BFA"/>
    <w:rsid w:val="0057505A"/>
    <w:rsid w:val="0057563D"/>
    <w:rsid w:val="005760DF"/>
    <w:rsid w:val="0057622D"/>
    <w:rsid w:val="00576315"/>
    <w:rsid w:val="0057639E"/>
    <w:rsid w:val="00576DD7"/>
    <w:rsid w:val="00576EA2"/>
    <w:rsid w:val="00577817"/>
    <w:rsid w:val="0058005E"/>
    <w:rsid w:val="005805AB"/>
    <w:rsid w:val="005822EE"/>
    <w:rsid w:val="00582A16"/>
    <w:rsid w:val="00582A9E"/>
    <w:rsid w:val="00583258"/>
    <w:rsid w:val="00583882"/>
    <w:rsid w:val="00584902"/>
    <w:rsid w:val="00584C9B"/>
    <w:rsid w:val="00584DFB"/>
    <w:rsid w:val="00584F25"/>
    <w:rsid w:val="00584F88"/>
    <w:rsid w:val="00585D91"/>
    <w:rsid w:val="00586705"/>
    <w:rsid w:val="00586884"/>
    <w:rsid w:val="0059099A"/>
    <w:rsid w:val="00590AD4"/>
    <w:rsid w:val="00592A54"/>
    <w:rsid w:val="00592C2A"/>
    <w:rsid w:val="00592EB2"/>
    <w:rsid w:val="00593297"/>
    <w:rsid w:val="00593B61"/>
    <w:rsid w:val="00593CC9"/>
    <w:rsid w:val="00595E9A"/>
    <w:rsid w:val="00595F8D"/>
    <w:rsid w:val="00595FD1"/>
    <w:rsid w:val="005969DB"/>
    <w:rsid w:val="005A0FEC"/>
    <w:rsid w:val="005A15A1"/>
    <w:rsid w:val="005A213E"/>
    <w:rsid w:val="005A3AE6"/>
    <w:rsid w:val="005A3DF9"/>
    <w:rsid w:val="005A443F"/>
    <w:rsid w:val="005A49DF"/>
    <w:rsid w:val="005A5BBE"/>
    <w:rsid w:val="005A74B4"/>
    <w:rsid w:val="005A7E5E"/>
    <w:rsid w:val="005B0213"/>
    <w:rsid w:val="005B02D9"/>
    <w:rsid w:val="005B0F78"/>
    <w:rsid w:val="005B2CDA"/>
    <w:rsid w:val="005B2D63"/>
    <w:rsid w:val="005B3CC3"/>
    <w:rsid w:val="005B3D91"/>
    <w:rsid w:val="005B437C"/>
    <w:rsid w:val="005B68B2"/>
    <w:rsid w:val="005B68C9"/>
    <w:rsid w:val="005B725F"/>
    <w:rsid w:val="005B79C2"/>
    <w:rsid w:val="005C0772"/>
    <w:rsid w:val="005C119B"/>
    <w:rsid w:val="005C1B88"/>
    <w:rsid w:val="005C20E3"/>
    <w:rsid w:val="005C2450"/>
    <w:rsid w:val="005C26F0"/>
    <w:rsid w:val="005C2CC4"/>
    <w:rsid w:val="005C2FFC"/>
    <w:rsid w:val="005C32A6"/>
    <w:rsid w:val="005C4277"/>
    <w:rsid w:val="005C4DF6"/>
    <w:rsid w:val="005C64BE"/>
    <w:rsid w:val="005C6D03"/>
    <w:rsid w:val="005C6FA0"/>
    <w:rsid w:val="005C724C"/>
    <w:rsid w:val="005D06E1"/>
    <w:rsid w:val="005D0E4F"/>
    <w:rsid w:val="005D1F8C"/>
    <w:rsid w:val="005D259F"/>
    <w:rsid w:val="005D2D0C"/>
    <w:rsid w:val="005D33BF"/>
    <w:rsid w:val="005D5087"/>
    <w:rsid w:val="005D622F"/>
    <w:rsid w:val="005D6D02"/>
    <w:rsid w:val="005E2D37"/>
    <w:rsid w:val="005E2F34"/>
    <w:rsid w:val="005E3460"/>
    <w:rsid w:val="005E349C"/>
    <w:rsid w:val="005E34D3"/>
    <w:rsid w:val="005E407D"/>
    <w:rsid w:val="005E4A21"/>
    <w:rsid w:val="005E57B8"/>
    <w:rsid w:val="005E6191"/>
    <w:rsid w:val="005E62A9"/>
    <w:rsid w:val="005E6514"/>
    <w:rsid w:val="005E6EA9"/>
    <w:rsid w:val="005F0F8B"/>
    <w:rsid w:val="005F126B"/>
    <w:rsid w:val="005F17A4"/>
    <w:rsid w:val="005F57D9"/>
    <w:rsid w:val="005F58DC"/>
    <w:rsid w:val="005F601F"/>
    <w:rsid w:val="005F6C53"/>
    <w:rsid w:val="005F6E7D"/>
    <w:rsid w:val="005F7886"/>
    <w:rsid w:val="005F78E9"/>
    <w:rsid w:val="005F7D6D"/>
    <w:rsid w:val="0060121F"/>
    <w:rsid w:val="006014FB"/>
    <w:rsid w:val="006042C9"/>
    <w:rsid w:val="0060530E"/>
    <w:rsid w:val="006053B6"/>
    <w:rsid w:val="00606459"/>
    <w:rsid w:val="006070F3"/>
    <w:rsid w:val="00607162"/>
    <w:rsid w:val="006077FA"/>
    <w:rsid w:val="00610561"/>
    <w:rsid w:val="00610A55"/>
    <w:rsid w:val="00610B23"/>
    <w:rsid w:val="0061100A"/>
    <w:rsid w:val="00611A6C"/>
    <w:rsid w:val="00612E81"/>
    <w:rsid w:val="00613026"/>
    <w:rsid w:val="0061433E"/>
    <w:rsid w:val="0061463C"/>
    <w:rsid w:val="00615150"/>
    <w:rsid w:val="00615D0D"/>
    <w:rsid w:val="00616B63"/>
    <w:rsid w:val="00616E41"/>
    <w:rsid w:val="00617C37"/>
    <w:rsid w:val="006201CC"/>
    <w:rsid w:val="00621452"/>
    <w:rsid w:val="00623005"/>
    <w:rsid w:val="006232E1"/>
    <w:rsid w:val="00623992"/>
    <w:rsid w:val="00624345"/>
    <w:rsid w:val="006254BD"/>
    <w:rsid w:val="00625784"/>
    <w:rsid w:val="0062685E"/>
    <w:rsid w:val="00627976"/>
    <w:rsid w:val="00631C9E"/>
    <w:rsid w:val="00631FFD"/>
    <w:rsid w:val="00632281"/>
    <w:rsid w:val="00632811"/>
    <w:rsid w:val="00632A06"/>
    <w:rsid w:val="00632E68"/>
    <w:rsid w:val="006334A8"/>
    <w:rsid w:val="0063389C"/>
    <w:rsid w:val="00634805"/>
    <w:rsid w:val="00635630"/>
    <w:rsid w:val="00635958"/>
    <w:rsid w:val="00635B53"/>
    <w:rsid w:val="00636F28"/>
    <w:rsid w:val="00637F94"/>
    <w:rsid w:val="006405E2"/>
    <w:rsid w:val="0064062F"/>
    <w:rsid w:val="00640FE9"/>
    <w:rsid w:val="006414D2"/>
    <w:rsid w:val="00641A52"/>
    <w:rsid w:val="00642879"/>
    <w:rsid w:val="00643EE8"/>
    <w:rsid w:val="00644655"/>
    <w:rsid w:val="00645392"/>
    <w:rsid w:val="00646A8C"/>
    <w:rsid w:val="00647138"/>
    <w:rsid w:val="00647650"/>
    <w:rsid w:val="006479A6"/>
    <w:rsid w:val="00650E3E"/>
    <w:rsid w:val="00650F65"/>
    <w:rsid w:val="0065415E"/>
    <w:rsid w:val="006545C3"/>
    <w:rsid w:val="00655166"/>
    <w:rsid w:val="006557D8"/>
    <w:rsid w:val="00656AC7"/>
    <w:rsid w:val="00657010"/>
    <w:rsid w:val="006607DA"/>
    <w:rsid w:val="00660BCB"/>
    <w:rsid w:val="006626FF"/>
    <w:rsid w:val="00662C0E"/>
    <w:rsid w:val="00663142"/>
    <w:rsid w:val="00664636"/>
    <w:rsid w:val="00664C8E"/>
    <w:rsid w:val="0066591B"/>
    <w:rsid w:val="00665E9C"/>
    <w:rsid w:val="00666076"/>
    <w:rsid w:val="0066733B"/>
    <w:rsid w:val="006678DA"/>
    <w:rsid w:val="006706CB"/>
    <w:rsid w:val="0067145B"/>
    <w:rsid w:val="00671AAB"/>
    <w:rsid w:val="00671C1E"/>
    <w:rsid w:val="006720B4"/>
    <w:rsid w:val="006729A8"/>
    <w:rsid w:val="00673010"/>
    <w:rsid w:val="006739EB"/>
    <w:rsid w:val="00673D5C"/>
    <w:rsid w:val="006752A6"/>
    <w:rsid w:val="00675DC9"/>
    <w:rsid w:val="00676566"/>
    <w:rsid w:val="0067670B"/>
    <w:rsid w:val="0067767F"/>
    <w:rsid w:val="00680149"/>
    <w:rsid w:val="00681158"/>
    <w:rsid w:val="0068351E"/>
    <w:rsid w:val="0068362D"/>
    <w:rsid w:val="00683A8D"/>
    <w:rsid w:val="006840AC"/>
    <w:rsid w:val="00684BD5"/>
    <w:rsid w:val="00685050"/>
    <w:rsid w:val="00685277"/>
    <w:rsid w:val="006859CC"/>
    <w:rsid w:val="0068623B"/>
    <w:rsid w:val="006876C8"/>
    <w:rsid w:val="00687AA8"/>
    <w:rsid w:val="0069016F"/>
    <w:rsid w:val="00690A4C"/>
    <w:rsid w:val="00690E2E"/>
    <w:rsid w:val="00691A7B"/>
    <w:rsid w:val="00693DE7"/>
    <w:rsid w:val="00694BFA"/>
    <w:rsid w:val="00694E36"/>
    <w:rsid w:val="0069559A"/>
    <w:rsid w:val="006958B7"/>
    <w:rsid w:val="00695CCF"/>
    <w:rsid w:val="00696AC0"/>
    <w:rsid w:val="0069795F"/>
    <w:rsid w:val="006A0422"/>
    <w:rsid w:val="006A0445"/>
    <w:rsid w:val="006A08CD"/>
    <w:rsid w:val="006A15A9"/>
    <w:rsid w:val="006A21C1"/>
    <w:rsid w:val="006A2358"/>
    <w:rsid w:val="006A37CA"/>
    <w:rsid w:val="006A3F03"/>
    <w:rsid w:val="006A502B"/>
    <w:rsid w:val="006A558D"/>
    <w:rsid w:val="006A5B9B"/>
    <w:rsid w:val="006A5C8D"/>
    <w:rsid w:val="006A5E83"/>
    <w:rsid w:val="006A60D9"/>
    <w:rsid w:val="006A6BF7"/>
    <w:rsid w:val="006A7412"/>
    <w:rsid w:val="006A7804"/>
    <w:rsid w:val="006B0155"/>
    <w:rsid w:val="006B0908"/>
    <w:rsid w:val="006B1FC8"/>
    <w:rsid w:val="006B2966"/>
    <w:rsid w:val="006B4FED"/>
    <w:rsid w:val="006B5431"/>
    <w:rsid w:val="006B6BA0"/>
    <w:rsid w:val="006B6D57"/>
    <w:rsid w:val="006B6DEA"/>
    <w:rsid w:val="006C045F"/>
    <w:rsid w:val="006C0932"/>
    <w:rsid w:val="006C169F"/>
    <w:rsid w:val="006C18A6"/>
    <w:rsid w:val="006C3B23"/>
    <w:rsid w:val="006C4084"/>
    <w:rsid w:val="006C417B"/>
    <w:rsid w:val="006C4D4A"/>
    <w:rsid w:val="006C5231"/>
    <w:rsid w:val="006C559E"/>
    <w:rsid w:val="006C56AE"/>
    <w:rsid w:val="006C5A21"/>
    <w:rsid w:val="006C5D1D"/>
    <w:rsid w:val="006C657F"/>
    <w:rsid w:val="006C6766"/>
    <w:rsid w:val="006C68C7"/>
    <w:rsid w:val="006D14B9"/>
    <w:rsid w:val="006D272F"/>
    <w:rsid w:val="006D2784"/>
    <w:rsid w:val="006D3148"/>
    <w:rsid w:val="006D3FEF"/>
    <w:rsid w:val="006D4159"/>
    <w:rsid w:val="006D5C49"/>
    <w:rsid w:val="006D65CB"/>
    <w:rsid w:val="006E079D"/>
    <w:rsid w:val="006E0D46"/>
    <w:rsid w:val="006E194E"/>
    <w:rsid w:val="006E2992"/>
    <w:rsid w:val="006E461E"/>
    <w:rsid w:val="006E5482"/>
    <w:rsid w:val="006E6886"/>
    <w:rsid w:val="006E69AD"/>
    <w:rsid w:val="006E6C2C"/>
    <w:rsid w:val="006E72C7"/>
    <w:rsid w:val="006E757F"/>
    <w:rsid w:val="006F0921"/>
    <w:rsid w:val="006F0B17"/>
    <w:rsid w:val="006F0BFE"/>
    <w:rsid w:val="006F2148"/>
    <w:rsid w:val="006F21A8"/>
    <w:rsid w:val="006F2525"/>
    <w:rsid w:val="006F35C3"/>
    <w:rsid w:val="006F4B30"/>
    <w:rsid w:val="006F4BF1"/>
    <w:rsid w:val="006F50AF"/>
    <w:rsid w:val="006F57A3"/>
    <w:rsid w:val="006F5F8E"/>
    <w:rsid w:val="006F6F25"/>
    <w:rsid w:val="006F7239"/>
    <w:rsid w:val="006F7B56"/>
    <w:rsid w:val="007002F2"/>
    <w:rsid w:val="007003B3"/>
    <w:rsid w:val="00700550"/>
    <w:rsid w:val="007006B8"/>
    <w:rsid w:val="00702887"/>
    <w:rsid w:val="007031C1"/>
    <w:rsid w:val="00703421"/>
    <w:rsid w:val="00703BD1"/>
    <w:rsid w:val="00703EC9"/>
    <w:rsid w:val="0070482D"/>
    <w:rsid w:val="00704C80"/>
    <w:rsid w:val="00705B65"/>
    <w:rsid w:val="00705E57"/>
    <w:rsid w:val="0070676D"/>
    <w:rsid w:val="0071063D"/>
    <w:rsid w:val="00710FF3"/>
    <w:rsid w:val="00712CD6"/>
    <w:rsid w:val="007146A1"/>
    <w:rsid w:val="00715ABE"/>
    <w:rsid w:val="00715FAF"/>
    <w:rsid w:val="00716093"/>
    <w:rsid w:val="007163D0"/>
    <w:rsid w:val="00716D33"/>
    <w:rsid w:val="00717008"/>
    <w:rsid w:val="0071765D"/>
    <w:rsid w:val="0071795C"/>
    <w:rsid w:val="007201A7"/>
    <w:rsid w:val="00721A8D"/>
    <w:rsid w:val="00724498"/>
    <w:rsid w:val="00724A66"/>
    <w:rsid w:val="00725427"/>
    <w:rsid w:val="0072610F"/>
    <w:rsid w:val="00726BF1"/>
    <w:rsid w:val="007276FE"/>
    <w:rsid w:val="00727CA3"/>
    <w:rsid w:val="00731325"/>
    <w:rsid w:val="007323AE"/>
    <w:rsid w:val="00733388"/>
    <w:rsid w:val="0073489C"/>
    <w:rsid w:val="007369FA"/>
    <w:rsid w:val="00736BC1"/>
    <w:rsid w:val="00737AD2"/>
    <w:rsid w:val="00737D9B"/>
    <w:rsid w:val="00740627"/>
    <w:rsid w:val="007408C5"/>
    <w:rsid w:val="00742964"/>
    <w:rsid w:val="00742C85"/>
    <w:rsid w:val="00744BB2"/>
    <w:rsid w:val="00745344"/>
    <w:rsid w:val="007454CB"/>
    <w:rsid w:val="007455E9"/>
    <w:rsid w:val="00745A4F"/>
    <w:rsid w:val="00745CFC"/>
    <w:rsid w:val="007464BF"/>
    <w:rsid w:val="00746EA9"/>
    <w:rsid w:val="007477AE"/>
    <w:rsid w:val="007507DD"/>
    <w:rsid w:val="007508F7"/>
    <w:rsid w:val="00750A76"/>
    <w:rsid w:val="00752308"/>
    <w:rsid w:val="007531EB"/>
    <w:rsid w:val="00753A74"/>
    <w:rsid w:val="007540F1"/>
    <w:rsid w:val="00754D00"/>
    <w:rsid w:val="00755172"/>
    <w:rsid w:val="0075579A"/>
    <w:rsid w:val="007557CA"/>
    <w:rsid w:val="00756550"/>
    <w:rsid w:val="007602C1"/>
    <w:rsid w:val="00760D37"/>
    <w:rsid w:val="00760EA2"/>
    <w:rsid w:val="00761B88"/>
    <w:rsid w:val="0076233B"/>
    <w:rsid w:val="00762C75"/>
    <w:rsid w:val="00762DBA"/>
    <w:rsid w:val="00762F6E"/>
    <w:rsid w:val="0076348C"/>
    <w:rsid w:val="007640EA"/>
    <w:rsid w:val="00764BAC"/>
    <w:rsid w:val="00764DA2"/>
    <w:rsid w:val="00765314"/>
    <w:rsid w:val="007654F2"/>
    <w:rsid w:val="00766B45"/>
    <w:rsid w:val="00767703"/>
    <w:rsid w:val="007708EF"/>
    <w:rsid w:val="007725BD"/>
    <w:rsid w:val="00772927"/>
    <w:rsid w:val="00773191"/>
    <w:rsid w:val="007735DA"/>
    <w:rsid w:val="00773CB8"/>
    <w:rsid w:val="007742B7"/>
    <w:rsid w:val="0077442B"/>
    <w:rsid w:val="007754CA"/>
    <w:rsid w:val="00775B78"/>
    <w:rsid w:val="00775C56"/>
    <w:rsid w:val="00776B28"/>
    <w:rsid w:val="007812BC"/>
    <w:rsid w:val="00781A4D"/>
    <w:rsid w:val="0078466C"/>
    <w:rsid w:val="00785A83"/>
    <w:rsid w:val="00785E5F"/>
    <w:rsid w:val="00786457"/>
    <w:rsid w:val="0078708D"/>
    <w:rsid w:val="007871A3"/>
    <w:rsid w:val="00787455"/>
    <w:rsid w:val="0079139F"/>
    <w:rsid w:val="0079166F"/>
    <w:rsid w:val="00791B07"/>
    <w:rsid w:val="00791E12"/>
    <w:rsid w:val="00791ED2"/>
    <w:rsid w:val="00791F43"/>
    <w:rsid w:val="00792155"/>
    <w:rsid w:val="00792B35"/>
    <w:rsid w:val="00792F6D"/>
    <w:rsid w:val="0079361D"/>
    <w:rsid w:val="00794648"/>
    <w:rsid w:val="0079487D"/>
    <w:rsid w:val="007956C9"/>
    <w:rsid w:val="00795890"/>
    <w:rsid w:val="00795A93"/>
    <w:rsid w:val="00795DDA"/>
    <w:rsid w:val="00795DDB"/>
    <w:rsid w:val="00795E35"/>
    <w:rsid w:val="00797293"/>
    <w:rsid w:val="007A008C"/>
    <w:rsid w:val="007A0FD7"/>
    <w:rsid w:val="007A2A32"/>
    <w:rsid w:val="007A36BA"/>
    <w:rsid w:val="007A36ED"/>
    <w:rsid w:val="007A53C3"/>
    <w:rsid w:val="007A68BF"/>
    <w:rsid w:val="007A6AB8"/>
    <w:rsid w:val="007A6ED9"/>
    <w:rsid w:val="007A7B30"/>
    <w:rsid w:val="007B0131"/>
    <w:rsid w:val="007B25D9"/>
    <w:rsid w:val="007B2F64"/>
    <w:rsid w:val="007B378A"/>
    <w:rsid w:val="007B416F"/>
    <w:rsid w:val="007B5317"/>
    <w:rsid w:val="007B537D"/>
    <w:rsid w:val="007B549B"/>
    <w:rsid w:val="007B5936"/>
    <w:rsid w:val="007B6405"/>
    <w:rsid w:val="007B6A5A"/>
    <w:rsid w:val="007B6C1B"/>
    <w:rsid w:val="007B6F4F"/>
    <w:rsid w:val="007B700C"/>
    <w:rsid w:val="007B7706"/>
    <w:rsid w:val="007B7E3B"/>
    <w:rsid w:val="007C229E"/>
    <w:rsid w:val="007C2ADC"/>
    <w:rsid w:val="007C3047"/>
    <w:rsid w:val="007C4A43"/>
    <w:rsid w:val="007C51CC"/>
    <w:rsid w:val="007C5E04"/>
    <w:rsid w:val="007C685F"/>
    <w:rsid w:val="007C7628"/>
    <w:rsid w:val="007C78FD"/>
    <w:rsid w:val="007C7E8F"/>
    <w:rsid w:val="007D12BC"/>
    <w:rsid w:val="007D1906"/>
    <w:rsid w:val="007D28C3"/>
    <w:rsid w:val="007D2EAF"/>
    <w:rsid w:val="007D2F1D"/>
    <w:rsid w:val="007D3BD9"/>
    <w:rsid w:val="007D43BC"/>
    <w:rsid w:val="007D5877"/>
    <w:rsid w:val="007D72B5"/>
    <w:rsid w:val="007D7792"/>
    <w:rsid w:val="007D7840"/>
    <w:rsid w:val="007E02D3"/>
    <w:rsid w:val="007E071E"/>
    <w:rsid w:val="007E0AE5"/>
    <w:rsid w:val="007E0B31"/>
    <w:rsid w:val="007E13E2"/>
    <w:rsid w:val="007E1B45"/>
    <w:rsid w:val="007E1DD4"/>
    <w:rsid w:val="007E2599"/>
    <w:rsid w:val="007E294D"/>
    <w:rsid w:val="007E297B"/>
    <w:rsid w:val="007E38EF"/>
    <w:rsid w:val="007E5A37"/>
    <w:rsid w:val="007E61E2"/>
    <w:rsid w:val="007E6318"/>
    <w:rsid w:val="007E6D43"/>
    <w:rsid w:val="007E74BD"/>
    <w:rsid w:val="007E7601"/>
    <w:rsid w:val="007E77C9"/>
    <w:rsid w:val="007E77E6"/>
    <w:rsid w:val="007E7975"/>
    <w:rsid w:val="007F0545"/>
    <w:rsid w:val="007F119D"/>
    <w:rsid w:val="007F154B"/>
    <w:rsid w:val="007F1DFE"/>
    <w:rsid w:val="007F1FA1"/>
    <w:rsid w:val="007F2219"/>
    <w:rsid w:val="007F339A"/>
    <w:rsid w:val="007F3AA4"/>
    <w:rsid w:val="007F4472"/>
    <w:rsid w:val="007F5638"/>
    <w:rsid w:val="007F5AF4"/>
    <w:rsid w:val="007F6454"/>
    <w:rsid w:val="007F68E5"/>
    <w:rsid w:val="007F7C49"/>
    <w:rsid w:val="008006DB"/>
    <w:rsid w:val="008010D5"/>
    <w:rsid w:val="00801FE2"/>
    <w:rsid w:val="00802165"/>
    <w:rsid w:val="00802400"/>
    <w:rsid w:val="00802571"/>
    <w:rsid w:val="00802BF8"/>
    <w:rsid w:val="00802F5E"/>
    <w:rsid w:val="00803051"/>
    <w:rsid w:val="0080312F"/>
    <w:rsid w:val="00803955"/>
    <w:rsid w:val="0080459B"/>
    <w:rsid w:val="008054F4"/>
    <w:rsid w:val="00805665"/>
    <w:rsid w:val="00805D97"/>
    <w:rsid w:val="008061FD"/>
    <w:rsid w:val="008066F4"/>
    <w:rsid w:val="00806E9C"/>
    <w:rsid w:val="00807332"/>
    <w:rsid w:val="0080757C"/>
    <w:rsid w:val="0080764B"/>
    <w:rsid w:val="00807A1E"/>
    <w:rsid w:val="00807CFB"/>
    <w:rsid w:val="00807DFE"/>
    <w:rsid w:val="00811825"/>
    <w:rsid w:val="0081264E"/>
    <w:rsid w:val="00812F14"/>
    <w:rsid w:val="00813AC0"/>
    <w:rsid w:val="008166DC"/>
    <w:rsid w:val="008167AE"/>
    <w:rsid w:val="00816AE8"/>
    <w:rsid w:val="008171E9"/>
    <w:rsid w:val="00817CBF"/>
    <w:rsid w:val="00820AC6"/>
    <w:rsid w:val="00820B8F"/>
    <w:rsid w:val="00820E7F"/>
    <w:rsid w:val="008212CB"/>
    <w:rsid w:val="00821FEB"/>
    <w:rsid w:val="0082234C"/>
    <w:rsid w:val="00822E0A"/>
    <w:rsid w:val="00822ECB"/>
    <w:rsid w:val="0082391D"/>
    <w:rsid w:val="00824A22"/>
    <w:rsid w:val="008254DF"/>
    <w:rsid w:val="008254F8"/>
    <w:rsid w:val="00825830"/>
    <w:rsid w:val="00825A98"/>
    <w:rsid w:val="0082632E"/>
    <w:rsid w:val="008264A9"/>
    <w:rsid w:val="00826958"/>
    <w:rsid w:val="00826A18"/>
    <w:rsid w:val="00827788"/>
    <w:rsid w:val="00827C1B"/>
    <w:rsid w:val="00827D48"/>
    <w:rsid w:val="00830489"/>
    <w:rsid w:val="00830768"/>
    <w:rsid w:val="008308DB"/>
    <w:rsid w:val="00830921"/>
    <w:rsid w:val="0083126F"/>
    <w:rsid w:val="00831321"/>
    <w:rsid w:val="00832080"/>
    <w:rsid w:val="0083312F"/>
    <w:rsid w:val="00833B32"/>
    <w:rsid w:val="00834884"/>
    <w:rsid w:val="00834EFD"/>
    <w:rsid w:val="008355B7"/>
    <w:rsid w:val="00835722"/>
    <w:rsid w:val="00835C62"/>
    <w:rsid w:val="00835EAC"/>
    <w:rsid w:val="008370C7"/>
    <w:rsid w:val="008370E3"/>
    <w:rsid w:val="0084066A"/>
    <w:rsid w:val="00841327"/>
    <w:rsid w:val="00841D53"/>
    <w:rsid w:val="00842219"/>
    <w:rsid w:val="008428D0"/>
    <w:rsid w:val="0084363F"/>
    <w:rsid w:val="008447CE"/>
    <w:rsid w:val="008450DA"/>
    <w:rsid w:val="00845BD2"/>
    <w:rsid w:val="00845E49"/>
    <w:rsid w:val="00847F4F"/>
    <w:rsid w:val="00850272"/>
    <w:rsid w:val="00850904"/>
    <w:rsid w:val="00851307"/>
    <w:rsid w:val="008516C7"/>
    <w:rsid w:val="00852F78"/>
    <w:rsid w:val="00854B3E"/>
    <w:rsid w:val="00855094"/>
    <w:rsid w:val="00855D30"/>
    <w:rsid w:val="00857E32"/>
    <w:rsid w:val="00860658"/>
    <w:rsid w:val="0086198C"/>
    <w:rsid w:val="00862098"/>
    <w:rsid w:val="00862213"/>
    <w:rsid w:val="00862A8F"/>
    <w:rsid w:val="00862E42"/>
    <w:rsid w:val="00862E6F"/>
    <w:rsid w:val="008630BD"/>
    <w:rsid w:val="008631C1"/>
    <w:rsid w:val="00865244"/>
    <w:rsid w:val="00865A94"/>
    <w:rsid w:val="00865ADF"/>
    <w:rsid w:val="00865E77"/>
    <w:rsid w:val="00873265"/>
    <w:rsid w:val="008733D3"/>
    <w:rsid w:val="0087417E"/>
    <w:rsid w:val="00874268"/>
    <w:rsid w:val="0087454F"/>
    <w:rsid w:val="0087495B"/>
    <w:rsid w:val="00874F37"/>
    <w:rsid w:val="00875477"/>
    <w:rsid w:val="00875C87"/>
    <w:rsid w:val="00875FA6"/>
    <w:rsid w:val="0087630F"/>
    <w:rsid w:val="00876983"/>
    <w:rsid w:val="00876E1A"/>
    <w:rsid w:val="008803D9"/>
    <w:rsid w:val="0088165A"/>
    <w:rsid w:val="00881671"/>
    <w:rsid w:val="008821C5"/>
    <w:rsid w:val="008840D5"/>
    <w:rsid w:val="00884C8B"/>
    <w:rsid w:val="0088505B"/>
    <w:rsid w:val="0088729E"/>
    <w:rsid w:val="008873B6"/>
    <w:rsid w:val="0088779E"/>
    <w:rsid w:val="008879A7"/>
    <w:rsid w:val="00887F08"/>
    <w:rsid w:val="008905AB"/>
    <w:rsid w:val="0089100D"/>
    <w:rsid w:val="00892150"/>
    <w:rsid w:val="00893212"/>
    <w:rsid w:val="00893658"/>
    <w:rsid w:val="008938F9"/>
    <w:rsid w:val="008943B3"/>
    <w:rsid w:val="0089459A"/>
    <w:rsid w:val="00894767"/>
    <w:rsid w:val="0089480E"/>
    <w:rsid w:val="00896CDB"/>
    <w:rsid w:val="008973DD"/>
    <w:rsid w:val="0089771B"/>
    <w:rsid w:val="00897AB6"/>
    <w:rsid w:val="00897BA2"/>
    <w:rsid w:val="008A07FF"/>
    <w:rsid w:val="008A1550"/>
    <w:rsid w:val="008A1D07"/>
    <w:rsid w:val="008A2CDC"/>
    <w:rsid w:val="008A3746"/>
    <w:rsid w:val="008A490A"/>
    <w:rsid w:val="008A4A36"/>
    <w:rsid w:val="008A5F4C"/>
    <w:rsid w:val="008A618C"/>
    <w:rsid w:val="008A66CC"/>
    <w:rsid w:val="008A6CA2"/>
    <w:rsid w:val="008A71AC"/>
    <w:rsid w:val="008A7F5F"/>
    <w:rsid w:val="008B06AB"/>
    <w:rsid w:val="008B09E4"/>
    <w:rsid w:val="008B10BA"/>
    <w:rsid w:val="008B1135"/>
    <w:rsid w:val="008B1CD4"/>
    <w:rsid w:val="008B2356"/>
    <w:rsid w:val="008B449A"/>
    <w:rsid w:val="008B45B8"/>
    <w:rsid w:val="008B46F2"/>
    <w:rsid w:val="008B53AB"/>
    <w:rsid w:val="008B5BFF"/>
    <w:rsid w:val="008B629F"/>
    <w:rsid w:val="008B64D0"/>
    <w:rsid w:val="008B65C2"/>
    <w:rsid w:val="008B7803"/>
    <w:rsid w:val="008B7AB8"/>
    <w:rsid w:val="008B7BBE"/>
    <w:rsid w:val="008C04E2"/>
    <w:rsid w:val="008C0601"/>
    <w:rsid w:val="008C0C51"/>
    <w:rsid w:val="008C0FD0"/>
    <w:rsid w:val="008C1151"/>
    <w:rsid w:val="008C6964"/>
    <w:rsid w:val="008C6C40"/>
    <w:rsid w:val="008C7269"/>
    <w:rsid w:val="008C73BC"/>
    <w:rsid w:val="008C7B33"/>
    <w:rsid w:val="008C7C46"/>
    <w:rsid w:val="008D1450"/>
    <w:rsid w:val="008D14B4"/>
    <w:rsid w:val="008D177D"/>
    <w:rsid w:val="008D1AB4"/>
    <w:rsid w:val="008D1AD0"/>
    <w:rsid w:val="008D1F13"/>
    <w:rsid w:val="008D2D72"/>
    <w:rsid w:val="008D2F83"/>
    <w:rsid w:val="008D3359"/>
    <w:rsid w:val="008D3BD1"/>
    <w:rsid w:val="008D4CEF"/>
    <w:rsid w:val="008D5BEE"/>
    <w:rsid w:val="008E0C16"/>
    <w:rsid w:val="008E1915"/>
    <w:rsid w:val="008E2916"/>
    <w:rsid w:val="008E2DFD"/>
    <w:rsid w:val="008E41A4"/>
    <w:rsid w:val="008E4664"/>
    <w:rsid w:val="008E4ACA"/>
    <w:rsid w:val="008E4BC8"/>
    <w:rsid w:val="008E6317"/>
    <w:rsid w:val="008F1CE4"/>
    <w:rsid w:val="008F1F3E"/>
    <w:rsid w:val="008F2439"/>
    <w:rsid w:val="008F2523"/>
    <w:rsid w:val="008F2C61"/>
    <w:rsid w:val="008F2F5E"/>
    <w:rsid w:val="008F4FDB"/>
    <w:rsid w:val="008F5452"/>
    <w:rsid w:val="008F5ECD"/>
    <w:rsid w:val="00901962"/>
    <w:rsid w:val="00901BEC"/>
    <w:rsid w:val="00902B0F"/>
    <w:rsid w:val="00902D1A"/>
    <w:rsid w:val="00904F96"/>
    <w:rsid w:val="009061A0"/>
    <w:rsid w:val="00907E5B"/>
    <w:rsid w:val="00907FF7"/>
    <w:rsid w:val="00911817"/>
    <w:rsid w:val="00912103"/>
    <w:rsid w:val="00913800"/>
    <w:rsid w:val="00913E28"/>
    <w:rsid w:val="00914CF3"/>
    <w:rsid w:val="00915876"/>
    <w:rsid w:val="00915BA0"/>
    <w:rsid w:val="00916A01"/>
    <w:rsid w:val="00916DDD"/>
    <w:rsid w:val="0091716C"/>
    <w:rsid w:val="00917915"/>
    <w:rsid w:val="00917B39"/>
    <w:rsid w:val="00920751"/>
    <w:rsid w:val="00921EEC"/>
    <w:rsid w:val="0092498A"/>
    <w:rsid w:val="00927866"/>
    <w:rsid w:val="00927B9D"/>
    <w:rsid w:val="00927BC2"/>
    <w:rsid w:val="0093010B"/>
    <w:rsid w:val="00930486"/>
    <w:rsid w:val="009313F1"/>
    <w:rsid w:val="00931DAC"/>
    <w:rsid w:val="00931E34"/>
    <w:rsid w:val="00931ECC"/>
    <w:rsid w:val="0093269A"/>
    <w:rsid w:val="00932A98"/>
    <w:rsid w:val="00932B26"/>
    <w:rsid w:val="00932FAC"/>
    <w:rsid w:val="0093310B"/>
    <w:rsid w:val="00933E8D"/>
    <w:rsid w:val="0093437F"/>
    <w:rsid w:val="00934F92"/>
    <w:rsid w:val="00935139"/>
    <w:rsid w:val="009356FB"/>
    <w:rsid w:val="009358EB"/>
    <w:rsid w:val="00935F8E"/>
    <w:rsid w:val="00936C4A"/>
    <w:rsid w:val="00940200"/>
    <w:rsid w:val="00940E1D"/>
    <w:rsid w:val="00941171"/>
    <w:rsid w:val="00941876"/>
    <w:rsid w:val="00941A4E"/>
    <w:rsid w:val="00942B80"/>
    <w:rsid w:val="0094357E"/>
    <w:rsid w:val="00943BB7"/>
    <w:rsid w:val="00943D68"/>
    <w:rsid w:val="0094519C"/>
    <w:rsid w:val="0094566D"/>
    <w:rsid w:val="00945964"/>
    <w:rsid w:val="0094651D"/>
    <w:rsid w:val="00946F2C"/>
    <w:rsid w:val="00946F7A"/>
    <w:rsid w:val="0095027C"/>
    <w:rsid w:val="00950FBF"/>
    <w:rsid w:val="009511FE"/>
    <w:rsid w:val="0095167A"/>
    <w:rsid w:val="00952B5A"/>
    <w:rsid w:val="00953B15"/>
    <w:rsid w:val="00953EEC"/>
    <w:rsid w:val="00955275"/>
    <w:rsid w:val="00955C61"/>
    <w:rsid w:val="0095753D"/>
    <w:rsid w:val="00957999"/>
    <w:rsid w:val="00962A32"/>
    <w:rsid w:val="00963774"/>
    <w:rsid w:val="00963932"/>
    <w:rsid w:val="0096443C"/>
    <w:rsid w:val="009645C6"/>
    <w:rsid w:val="009646AD"/>
    <w:rsid w:val="00965250"/>
    <w:rsid w:val="00965E71"/>
    <w:rsid w:val="0096671B"/>
    <w:rsid w:val="00966D1F"/>
    <w:rsid w:val="00966DD7"/>
    <w:rsid w:val="00966F8A"/>
    <w:rsid w:val="00967476"/>
    <w:rsid w:val="009678E4"/>
    <w:rsid w:val="00967A04"/>
    <w:rsid w:val="00967AE0"/>
    <w:rsid w:val="00967B5F"/>
    <w:rsid w:val="00967C01"/>
    <w:rsid w:val="0097017C"/>
    <w:rsid w:val="00970529"/>
    <w:rsid w:val="00970947"/>
    <w:rsid w:val="0097101B"/>
    <w:rsid w:val="009716D2"/>
    <w:rsid w:val="00971AA0"/>
    <w:rsid w:val="009730EF"/>
    <w:rsid w:val="0097314F"/>
    <w:rsid w:val="0097382F"/>
    <w:rsid w:val="009744C8"/>
    <w:rsid w:val="00974F35"/>
    <w:rsid w:val="0097582C"/>
    <w:rsid w:val="00976235"/>
    <w:rsid w:val="00977FB4"/>
    <w:rsid w:val="009809AD"/>
    <w:rsid w:val="00980DE5"/>
    <w:rsid w:val="0098123A"/>
    <w:rsid w:val="00982417"/>
    <w:rsid w:val="00982D04"/>
    <w:rsid w:val="009837F8"/>
    <w:rsid w:val="00983ECC"/>
    <w:rsid w:val="0098474F"/>
    <w:rsid w:val="00984884"/>
    <w:rsid w:val="00985221"/>
    <w:rsid w:val="009858DF"/>
    <w:rsid w:val="00985947"/>
    <w:rsid w:val="0098680A"/>
    <w:rsid w:val="009871B0"/>
    <w:rsid w:val="009873E3"/>
    <w:rsid w:val="00987B44"/>
    <w:rsid w:val="00987C19"/>
    <w:rsid w:val="00990BA3"/>
    <w:rsid w:val="0099115E"/>
    <w:rsid w:val="009919AE"/>
    <w:rsid w:val="00991A57"/>
    <w:rsid w:val="00991F03"/>
    <w:rsid w:val="009934F6"/>
    <w:rsid w:val="0099355C"/>
    <w:rsid w:val="00993B79"/>
    <w:rsid w:val="00994375"/>
    <w:rsid w:val="0099521A"/>
    <w:rsid w:val="00995332"/>
    <w:rsid w:val="00995501"/>
    <w:rsid w:val="0099613B"/>
    <w:rsid w:val="009A0CAC"/>
    <w:rsid w:val="009A0FC7"/>
    <w:rsid w:val="009A1DE3"/>
    <w:rsid w:val="009A289B"/>
    <w:rsid w:val="009A379F"/>
    <w:rsid w:val="009A3BD8"/>
    <w:rsid w:val="009A4964"/>
    <w:rsid w:val="009A4B09"/>
    <w:rsid w:val="009A551F"/>
    <w:rsid w:val="009A5925"/>
    <w:rsid w:val="009A62F0"/>
    <w:rsid w:val="009A702A"/>
    <w:rsid w:val="009A7849"/>
    <w:rsid w:val="009A7AAE"/>
    <w:rsid w:val="009B0FFA"/>
    <w:rsid w:val="009B143A"/>
    <w:rsid w:val="009B1AA8"/>
    <w:rsid w:val="009B1C24"/>
    <w:rsid w:val="009B1C65"/>
    <w:rsid w:val="009B1D91"/>
    <w:rsid w:val="009B1DFC"/>
    <w:rsid w:val="009B1ED7"/>
    <w:rsid w:val="009B3B1D"/>
    <w:rsid w:val="009B42E0"/>
    <w:rsid w:val="009B4737"/>
    <w:rsid w:val="009B4C71"/>
    <w:rsid w:val="009B5CCC"/>
    <w:rsid w:val="009B68A9"/>
    <w:rsid w:val="009B7A36"/>
    <w:rsid w:val="009C00B0"/>
    <w:rsid w:val="009C03CA"/>
    <w:rsid w:val="009C42DF"/>
    <w:rsid w:val="009C4870"/>
    <w:rsid w:val="009C4EA3"/>
    <w:rsid w:val="009C53F0"/>
    <w:rsid w:val="009C7C6E"/>
    <w:rsid w:val="009D007C"/>
    <w:rsid w:val="009D0E56"/>
    <w:rsid w:val="009D1056"/>
    <w:rsid w:val="009D11FA"/>
    <w:rsid w:val="009D1708"/>
    <w:rsid w:val="009D1890"/>
    <w:rsid w:val="009D1DFC"/>
    <w:rsid w:val="009D1FE9"/>
    <w:rsid w:val="009D288C"/>
    <w:rsid w:val="009D3283"/>
    <w:rsid w:val="009D3688"/>
    <w:rsid w:val="009D36E7"/>
    <w:rsid w:val="009D42C3"/>
    <w:rsid w:val="009D4615"/>
    <w:rsid w:val="009D47A6"/>
    <w:rsid w:val="009D4B8D"/>
    <w:rsid w:val="009D51EC"/>
    <w:rsid w:val="009D7375"/>
    <w:rsid w:val="009D760B"/>
    <w:rsid w:val="009E00B5"/>
    <w:rsid w:val="009E03DE"/>
    <w:rsid w:val="009E0601"/>
    <w:rsid w:val="009E08DF"/>
    <w:rsid w:val="009E0B39"/>
    <w:rsid w:val="009E0D93"/>
    <w:rsid w:val="009E185B"/>
    <w:rsid w:val="009E2779"/>
    <w:rsid w:val="009E3314"/>
    <w:rsid w:val="009E367C"/>
    <w:rsid w:val="009E3FBD"/>
    <w:rsid w:val="009E4BA3"/>
    <w:rsid w:val="009E5960"/>
    <w:rsid w:val="009E5E6F"/>
    <w:rsid w:val="009E6157"/>
    <w:rsid w:val="009E638B"/>
    <w:rsid w:val="009E67D1"/>
    <w:rsid w:val="009E6B3E"/>
    <w:rsid w:val="009E7F1A"/>
    <w:rsid w:val="009F013F"/>
    <w:rsid w:val="009F0EC8"/>
    <w:rsid w:val="009F11EF"/>
    <w:rsid w:val="009F1333"/>
    <w:rsid w:val="009F2283"/>
    <w:rsid w:val="009F29FB"/>
    <w:rsid w:val="009F46BE"/>
    <w:rsid w:val="009F55AD"/>
    <w:rsid w:val="009F5A06"/>
    <w:rsid w:val="009F5C12"/>
    <w:rsid w:val="009F6F8E"/>
    <w:rsid w:val="009F79B7"/>
    <w:rsid w:val="009F7FB1"/>
    <w:rsid w:val="00A00C41"/>
    <w:rsid w:val="00A00E8A"/>
    <w:rsid w:val="00A024B1"/>
    <w:rsid w:val="00A02FE1"/>
    <w:rsid w:val="00A0305C"/>
    <w:rsid w:val="00A03364"/>
    <w:rsid w:val="00A04AFE"/>
    <w:rsid w:val="00A0568C"/>
    <w:rsid w:val="00A06140"/>
    <w:rsid w:val="00A0616A"/>
    <w:rsid w:val="00A06B99"/>
    <w:rsid w:val="00A06C17"/>
    <w:rsid w:val="00A070F8"/>
    <w:rsid w:val="00A071B5"/>
    <w:rsid w:val="00A1027A"/>
    <w:rsid w:val="00A11946"/>
    <w:rsid w:val="00A12032"/>
    <w:rsid w:val="00A13D11"/>
    <w:rsid w:val="00A14C19"/>
    <w:rsid w:val="00A14E2B"/>
    <w:rsid w:val="00A14FC5"/>
    <w:rsid w:val="00A1616C"/>
    <w:rsid w:val="00A16D00"/>
    <w:rsid w:val="00A17150"/>
    <w:rsid w:val="00A1744C"/>
    <w:rsid w:val="00A20623"/>
    <w:rsid w:val="00A20702"/>
    <w:rsid w:val="00A2149D"/>
    <w:rsid w:val="00A21B1B"/>
    <w:rsid w:val="00A21B5C"/>
    <w:rsid w:val="00A21F69"/>
    <w:rsid w:val="00A22E76"/>
    <w:rsid w:val="00A23F95"/>
    <w:rsid w:val="00A24C6C"/>
    <w:rsid w:val="00A254A7"/>
    <w:rsid w:val="00A25BB0"/>
    <w:rsid w:val="00A262D7"/>
    <w:rsid w:val="00A265DE"/>
    <w:rsid w:val="00A26778"/>
    <w:rsid w:val="00A270CD"/>
    <w:rsid w:val="00A27B83"/>
    <w:rsid w:val="00A30A34"/>
    <w:rsid w:val="00A31832"/>
    <w:rsid w:val="00A31B41"/>
    <w:rsid w:val="00A31B7E"/>
    <w:rsid w:val="00A3211E"/>
    <w:rsid w:val="00A321F4"/>
    <w:rsid w:val="00A3485A"/>
    <w:rsid w:val="00A3544C"/>
    <w:rsid w:val="00A35498"/>
    <w:rsid w:val="00A358EC"/>
    <w:rsid w:val="00A35E3B"/>
    <w:rsid w:val="00A361E5"/>
    <w:rsid w:val="00A36833"/>
    <w:rsid w:val="00A37606"/>
    <w:rsid w:val="00A40740"/>
    <w:rsid w:val="00A407B5"/>
    <w:rsid w:val="00A415D4"/>
    <w:rsid w:val="00A42C57"/>
    <w:rsid w:val="00A42EE9"/>
    <w:rsid w:val="00A438EF"/>
    <w:rsid w:val="00A44642"/>
    <w:rsid w:val="00A4473B"/>
    <w:rsid w:val="00A44E55"/>
    <w:rsid w:val="00A502EA"/>
    <w:rsid w:val="00A504C8"/>
    <w:rsid w:val="00A509E9"/>
    <w:rsid w:val="00A5223D"/>
    <w:rsid w:val="00A53A03"/>
    <w:rsid w:val="00A53EEF"/>
    <w:rsid w:val="00A53FC5"/>
    <w:rsid w:val="00A5418E"/>
    <w:rsid w:val="00A54484"/>
    <w:rsid w:val="00A550C3"/>
    <w:rsid w:val="00A5527C"/>
    <w:rsid w:val="00A554A5"/>
    <w:rsid w:val="00A564EB"/>
    <w:rsid w:val="00A57912"/>
    <w:rsid w:val="00A6044C"/>
    <w:rsid w:val="00A61808"/>
    <w:rsid w:val="00A61C60"/>
    <w:rsid w:val="00A621E7"/>
    <w:rsid w:val="00A6238A"/>
    <w:rsid w:val="00A62BB2"/>
    <w:rsid w:val="00A62C29"/>
    <w:rsid w:val="00A6313A"/>
    <w:rsid w:val="00A63EE9"/>
    <w:rsid w:val="00A678E7"/>
    <w:rsid w:val="00A70311"/>
    <w:rsid w:val="00A70F7F"/>
    <w:rsid w:val="00A7252C"/>
    <w:rsid w:val="00A72623"/>
    <w:rsid w:val="00A72997"/>
    <w:rsid w:val="00A72ACD"/>
    <w:rsid w:val="00A733EA"/>
    <w:rsid w:val="00A739F0"/>
    <w:rsid w:val="00A76AA9"/>
    <w:rsid w:val="00A7751D"/>
    <w:rsid w:val="00A77D2B"/>
    <w:rsid w:val="00A80791"/>
    <w:rsid w:val="00A8089D"/>
    <w:rsid w:val="00A80EBD"/>
    <w:rsid w:val="00A818D2"/>
    <w:rsid w:val="00A8193E"/>
    <w:rsid w:val="00A83DB8"/>
    <w:rsid w:val="00A84ADB"/>
    <w:rsid w:val="00A861C4"/>
    <w:rsid w:val="00A8638D"/>
    <w:rsid w:val="00A8672F"/>
    <w:rsid w:val="00A87826"/>
    <w:rsid w:val="00A90FE9"/>
    <w:rsid w:val="00A927A9"/>
    <w:rsid w:val="00A95B89"/>
    <w:rsid w:val="00A96479"/>
    <w:rsid w:val="00A96BA1"/>
    <w:rsid w:val="00A97193"/>
    <w:rsid w:val="00A978C8"/>
    <w:rsid w:val="00AA1379"/>
    <w:rsid w:val="00AA2343"/>
    <w:rsid w:val="00AA259D"/>
    <w:rsid w:val="00AA30A5"/>
    <w:rsid w:val="00AA31EC"/>
    <w:rsid w:val="00AA3EEE"/>
    <w:rsid w:val="00AA4108"/>
    <w:rsid w:val="00AA4446"/>
    <w:rsid w:val="00AA5601"/>
    <w:rsid w:val="00AA5A43"/>
    <w:rsid w:val="00AA64E2"/>
    <w:rsid w:val="00AA719F"/>
    <w:rsid w:val="00AA7697"/>
    <w:rsid w:val="00AB0296"/>
    <w:rsid w:val="00AB12D4"/>
    <w:rsid w:val="00AB1BDC"/>
    <w:rsid w:val="00AB27DD"/>
    <w:rsid w:val="00AB4225"/>
    <w:rsid w:val="00AB4A0C"/>
    <w:rsid w:val="00AB614E"/>
    <w:rsid w:val="00AB6BD7"/>
    <w:rsid w:val="00AB6BE3"/>
    <w:rsid w:val="00AB7297"/>
    <w:rsid w:val="00AB73F0"/>
    <w:rsid w:val="00AB7C03"/>
    <w:rsid w:val="00AC016D"/>
    <w:rsid w:val="00AC0B68"/>
    <w:rsid w:val="00AC14EF"/>
    <w:rsid w:val="00AC213F"/>
    <w:rsid w:val="00AC2A66"/>
    <w:rsid w:val="00AC341B"/>
    <w:rsid w:val="00AC3AB9"/>
    <w:rsid w:val="00AC4779"/>
    <w:rsid w:val="00AC4ECC"/>
    <w:rsid w:val="00AC5EFF"/>
    <w:rsid w:val="00AC6FB7"/>
    <w:rsid w:val="00AC7841"/>
    <w:rsid w:val="00AD0ACF"/>
    <w:rsid w:val="00AD13DC"/>
    <w:rsid w:val="00AD19BE"/>
    <w:rsid w:val="00AD1CC8"/>
    <w:rsid w:val="00AD2AB4"/>
    <w:rsid w:val="00AD2ACD"/>
    <w:rsid w:val="00AD531A"/>
    <w:rsid w:val="00AD5523"/>
    <w:rsid w:val="00AD5969"/>
    <w:rsid w:val="00AD5B9A"/>
    <w:rsid w:val="00AD65DE"/>
    <w:rsid w:val="00AD69D1"/>
    <w:rsid w:val="00AD6F82"/>
    <w:rsid w:val="00AD708A"/>
    <w:rsid w:val="00AD7EE2"/>
    <w:rsid w:val="00AE010D"/>
    <w:rsid w:val="00AE0325"/>
    <w:rsid w:val="00AE104B"/>
    <w:rsid w:val="00AE107E"/>
    <w:rsid w:val="00AE31FF"/>
    <w:rsid w:val="00AE3CF3"/>
    <w:rsid w:val="00AE454C"/>
    <w:rsid w:val="00AE4564"/>
    <w:rsid w:val="00AE504F"/>
    <w:rsid w:val="00AE59F8"/>
    <w:rsid w:val="00AE5F2C"/>
    <w:rsid w:val="00AE6155"/>
    <w:rsid w:val="00AE69B6"/>
    <w:rsid w:val="00AE7BC0"/>
    <w:rsid w:val="00AE7CCF"/>
    <w:rsid w:val="00AE7FBE"/>
    <w:rsid w:val="00AF0C62"/>
    <w:rsid w:val="00AF0CEC"/>
    <w:rsid w:val="00AF1677"/>
    <w:rsid w:val="00AF238A"/>
    <w:rsid w:val="00AF3052"/>
    <w:rsid w:val="00AF3627"/>
    <w:rsid w:val="00AF4241"/>
    <w:rsid w:val="00AF427C"/>
    <w:rsid w:val="00AF4591"/>
    <w:rsid w:val="00AF46C3"/>
    <w:rsid w:val="00AF532A"/>
    <w:rsid w:val="00AF5639"/>
    <w:rsid w:val="00AF6413"/>
    <w:rsid w:val="00AF6DF2"/>
    <w:rsid w:val="00AF6F09"/>
    <w:rsid w:val="00AF712C"/>
    <w:rsid w:val="00AF77FF"/>
    <w:rsid w:val="00AF7B48"/>
    <w:rsid w:val="00B007B9"/>
    <w:rsid w:val="00B014DA"/>
    <w:rsid w:val="00B019E1"/>
    <w:rsid w:val="00B01C3E"/>
    <w:rsid w:val="00B01CC5"/>
    <w:rsid w:val="00B029A5"/>
    <w:rsid w:val="00B03410"/>
    <w:rsid w:val="00B0421B"/>
    <w:rsid w:val="00B043BC"/>
    <w:rsid w:val="00B0568F"/>
    <w:rsid w:val="00B0589E"/>
    <w:rsid w:val="00B05F15"/>
    <w:rsid w:val="00B06AB7"/>
    <w:rsid w:val="00B07DD0"/>
    <w:rsid w:val="00B1039F"/>
    <w:rsid w:val="00B1185A"/>
    <w:rsid w:val="00B12F3A"/>
    <w:rsid w:val="00B13174"/>
    <w:rsid w:val="00B13922"/>
    <w:rsid w:val="00B156F3"/>
    <w:rsid w:val="00B1589B"/>
    <w:rsid w:val="00B15DE0"/>
    <w:rsid w:val="00B165B5"/>
    <w:rsid w:val="00B16841"/>
    <w:rsid w:val="00B17954"/>
    <w:rsid w:val="00B17F8B"/>
    <w:rsid w:val="00B202E3"/>
    <w:rsid w:val="00B206DE"/>
    <w:rsid w:val="00B20AC0"/>
    <w:rsid w:val="00B20B12"/>
    <w:rsid w:val="00B20BBD"/>
    <w:rsid w:val="00B21363"/>
    <w:rsid w:val="00B22F75"/>
    <w:rsid w:val="00B23D37"/>
    <w:rsid w:val="00B24D5F"/>
    <w:rsid w:val="00B2521B"/>
    <w:rsid w:val="00B25A30"/>
    <w:rsid w:val="00B265E1"/>
    <w:rsid w:val="00B26817"/>
    <w:rsid w:val="00B27176"/>
    <w:rsid w:val="00B27414"/>
    <w:rsid w:val="00B27C81"/>
    <w:rsid w:val="00B27D5C"/>
    <w:rsid w:val="00B30395"/>
    <w:rsid w:val="00B31FE1"/>
    <w:rsid w:val="00B320B7"/>
    <w:rsid w:val="00B326C9"/>
    <w:rsid w:val="00B35717"/>
    <w:rsid w:val="00B35AFA"/>
    <w:rsid w:val="00B37490"/>
    <w:rsid w:val="00B378E7"/>
    <w:rsid w:val="00B402FE"/>
    <w:rsid w:val="00B4121E"/>
    <w:rsid w:val="00B4122C"/>
    <w:rsid w:val="00B417F8"/>
    <w:rsid w:val="00B41AAE"/>
    <w:rsid w:val="00B43630"/>
    <w:rsid w:val="00B43684"/>
    <w:rsid w:val="00B43A5F"/>
    <w:rsid w:val="00B449D5"/>
    <w:rsid w:val="00B45345"/>
    <w:rsid w:val="00B5137F"/>
    <w:rsid w:val="00B518C8"/>
    <w:rsid w:val="00B520FB"/>
    <w:rsid w:val="00B52D92"/>
    <w:rsid w:val="00B53509"/>
    <w:rsid w:val="00B53B86"/>
    <w:rsid w:val="00B53F5E"/>
    <w:rsid w:val="00B546B1"/>
    <w:rsid w:val="00B557F2"/>
    <w:rsid w:val="00B60743"/>
    <w:rsid w:val="00B6366C"/>
    <w:rsid w:val="00B645FA"/>
    <w:rsid w:val="00B64B06"/>
    <w:rsid w:val="00B64C6B"/>
    <w:rsid w:val="00B654B1"/>
    <w:rsid w:val="00B661FB"/>
    <w:rsid w:val="00B66FD8"/>
    <w:rsid w:val="00B67357"/>
    <w:rsid w:val="00B71636"/>
    <w:rsid w:val="00B718D1"/>
    <w:rsid w:val="00B71926"/>
    <w:rsid w:val="00B71FB4"/>
    <w:rsid w:val="00B7485E"/>
    <w:rsid w:val="00B756DC"/>
    <w:rsid w:val="00B75AF3"/>
    <w:rsid w:val="00B765FB"/>
    <w:rsid w:val="00B77ABB"/>
    <w:rsid w:val="00B814EF"/>
    <w:rsid w:val="00B81F4E"/>
    <w:rsid w:val="00B821F5"/>
    <w:rsid w:val="00B828B0"/>
    <w:rsid w:val="00B831DA"/>
    <w:rsid w:val="00B8555A"/>
    <w:rsid w:val="00B86158"/>
    <w:rsid w:val="00B87646"/>
    <w:rsid w:val="00B91721"/>
    <w:rsid w:val="00B92191"/>
    <w:rsid w:val="00B9276C"/>
    <w:rsid w:val="00B927C6"/>
    <w:rsid w:val="00B928E5"/>
    <w:rsid w:val="00B941F7"/>
    <w:rsid w:val="00B942AA"/>
    <w:rsid w:val="00B9499E"/>
    <w:rsid w:val="00B94AEA"/>
    <w:rsid w:val="00B95495"/>
    <w:rsid w:val="00B9558F"/>
    <w:rsid w:val="00B96086"/>
    <w:rsid w:val="00B96F1E"/>
    <w:rsid w:val="00BA0D71"/>
    <w:rsid w:val="00BA0DB4"/>
    <w:rsid w:val="00BA1BD4"/>
    <w:rsid w:val="00BA26FA"/>
    <w:rsid w:val="00BA2D29"/>
    <w:rsid w:val="00BA4344"/>
    <w:rsid w:val="00BA4F64"/>
    <w:rsid w:val="00BA6C5B"/>
    <w:rsid w:val="00BA72C2"/>
    <w:rsid w:val="00BA7BAE"/>
    <w:rsid w:val="00BA7C4A"/>
    <w:rsid w:val="00BA7DED"/>
    <w:rsid w:val="00BA7EE4"/>
    <w:rsid w:val="00BB0557"/>
    <w:rsid w:val="00BB16D6"/>
    <w:rsid w:val="00BB1C2A"/>
    <w:rsid w:val="00BB3C86"/>
    <w:rsid w:val="00BB3E83"/>
    <w:rsid w:val="00BB40F4"/>
    <w:rsid w:val="00BB416E"/>
    <w:rsid w:val="00BB42A0"/>
    <w:rsid w:val="00BB45B0"/>
    <w:rsid w:val="00BB52ED"/>
    <w:rsid w:val="00BB6540"/>
    <w:rsid w:val="00BB795C"/>
    <w:rsid w:val="00BB7BC1"/>
    <w:rsid w:val="00BB7D02"/>
    <w:rsid w:val="00BC0A66"/>
    <w:rsid w:val="00BC0A6C"/>
    <w:rsid w:val="00BC1CEA"/>
    <w:rsid w:val="00BC3F32"/>
    <w:rsid w:val="00BC445E"/>
    <w:rsid w:val="00BC4849"/>
    <w:rsid w:val="00BC4860"/>
    <w:rsid w:val="00BC75F7"/>
    <w:rsid w:val="00BD02F4"/>
    <w:rsid w:val="00BD0ACE"/>
    <w:rsid w:val="00BD14FE"/>
    <w:rsid w:val="00BD215C"/>
    <w:rsid w:val="00BD2CFB"/>
    <w:rsid w:val="00BD45F3"/>
    <w:rsid w:val="00BD468C"/>
    <w:rsid w:val="00BD4BCF"/>
    <w:rsid w:val="00BD4F8A"/>
    <w:rsid w:val="00BD59AB"/>
    <w:rsid w:val="00BD5BF8"/>
    <w:rsid w:val="00BD63FE"/>
    <w:rsid w:val="00BD6848"/>
    <w:rsid w:val="00BD6EDD"/>
    <w:rsid w:val="00BD77BF"/>
    <w:rsid w:val="00BE0E9A"/>
    <w:rsid w:val="00BE15E3"/>
    <w:rsid w:val="00BE1747"/>
    <w:rsid w:val="00BE24EA"/>
    <w:rsid w:val="00BE2ECF"/>
    <w:rsid w:val="00BE3373"/>
    <w:rsid w:val="00BE3832"/>
    <w:rsid w:val="00BE3C5B"/>
    <w:rsid w:val="00BE4EA7"/>
    <w:rsid w:val="00BE6939"/>
    <w:rsid w:val="00BE71B0"/>
    <w:rsid w:val="00BE7ABF"/>
    <w:rsid w:val="00BF0063"/>
    <w:rsid w:val="00BF061A"/>
    <w:rsid w:val="00BF0728"/>
    <w:rsid w:val="00BF086D"/>
    <w:rsid w:val="00BF0893"/>
    <w:rsid w:val="00BF08CD"/>
    <w:rsid w:val="00BF16AD"/>
    <w:rsid w:val="00BF264B"/>
    <w:rsid w:val="00BF2C14"/>
    <w:rsid w:val="00BF3168"/>
    <w:rsid w:val="00BF3AD7"/>
    <w:rsid w:val="00BF3B6F"/>
    <w:rsid w:val="00BF3C45"/>
    <w:rsid w:val="00BF4072"/>
    <w:rsid w:val="00BF40B1"/>
    <w:rsid w:val="00BF43DD"/>
    <w:rsid w:val="00BF5C30"/>
    <w:rsid w:val="00BF7F4E"/>
    <w:rsid w:val="00C0030D"/>
    <w:rsid w:val="00C01268"/>
    <w:rsid w:val="00C01D78"/>
    <w:rsid w:val="00C02797"/>
    <w:rsid w:val="00C02B7F"/>
    <w:rsid w:val="00C03CC4"/>
    <w:rsid w:val="00C05471"/>
    <w:rsid w:val="00C05593"/>
    <w:rsid w:val="00C0565C"/>
    <w:rsid w:val="00C05BF3"/>
    <w:rsid w:val="00C05C36"/>
    <w:rsid w:val="00C06241"/>
    <w:rsid w:val="00C0718E"/>
    <w:rsid w:val="00C10D22"/>
    <w:rsid w:val="00C10E11"/>
    <w:rsid w:val="00C10F49"/>
    <w:rsid w:val="00C11132"/>
    <w:rsid w:val="00C11A10"/>
    <w:rsid w:val="00C11CC8"/>
    <w:rsid w:val="00C121D5"/>
    <w:rsid w:val="00C126F5"/>
    <w:rsid w:val="00C131C8"/>
    <w:rsid w:val="00C13564"/>
    <w:rsid w:val="00C13CF1"/>
    <w:rsid w:val="00C14747"/>
    <w:rsid w:val="00C14B46"/>
    <w:rsid w:val="00C14DED"/>
    <w:rsid w:val="00C15052"/>
    <w:rsid w:val="00C17009"/>
    <w:rsid w:val="00C17763"/>
    <w:rsid w:val="00C205BB"/>
    <w:rsid w:val="00C20D54"/>
    <w:rsid w:val="00C21A93"/>
    <w:rsid w:val="00C22DE6"/>
    <w:rsid w:val="00C22EB5"/>
    <w:rsid w:val="00C22F21"/>
    <w:rsid w:val="00C23B41"/>
    <w:rsid w:val="00C23BCB"/>
    <w:rsid w:val="00C24BD9"/>
    <w:rsid w:val="00C24F2F"/>
    <w:rsid w:val="00C25EFF"/>
    <w:rsid w:val="00C26110"/>
    <w:rsid w:val="00C26B33"/>
    <w:rsid w:val="00C27D1A"/>
    <w:rsid w:val="00C3052A"/>
    <w:rsid w:val="00C30FF4"/>
    <w:rsid w:val="00C3222E"/>
    <w:rsid w:val="00C3328F"/>
    <w:rsid w:val="00C33458"/>
    <w:rsid w:val="00C33567"/>
    <w:rsid w:val="00C33934"/>
    <w:rsid w:val="00C33D04"/>
    <w:rsid w:val="00C344A3"/>
    <w:rsid w:val="00C34C5F"/>
    <w:rsid w:val="00C366F3"/>
    <w:rsid w:val="00C36C62"/>
    <w:rsid w:val="00C36FEB"/>
    <w:rsid w:val="00C378FC"/>
    <w:rsid w:val="00C401AB"/>
    <w:rsid w:val="00C40DC8"/>
    <w:rsid w:val="00C414C9"/>
    <w:rsid w:val="00C41935"/>
    <w:rsid w:val="00C419FB"/>
    <w:rsid w:val="00C41B15"/>
    <w:rsid w:val="00C424C1"/>
    <w:rsid w:val="00C42913"/>
    <w:rsid w:val="00C43C75"/>
    <w:rsid w:val="00C44482"/>
    <w:rsid w:val="00C44CBA"/>
    <w:rsid w:val="00C44CD3"/>
    <w:rsid w:val="00C45ED9"/>
    <w:rsid w:val="00C46017"/>
    <w:rsid w:val="00C4610E"/>
    <w:rsid w:val="00C46B3D"/>
    <w:rsid w:val="00C4790F"/>
    <w:rsid w:val="00C5044C"/>
    <w:rsid w:val="00C50F5C"/>
    <w:rsid w:val="00C51D39"/>
    <w:rsid w:val="00C520A2"/>
    <w:rsid w:val="00C526D4"/>
    <w:rsid w:val="00C53DFC"/>
    <w:rsid w:val="00C552C0"/>
    <w:rsid w:val="00C57009"/>
    <w:rsid w:val="00C57D44"/>
    <w:rsid w:val="00C61451"/>
    <w:rsid w:val="00C614EB"/>
    <w:rsid w:val="00C620F1"/>
    <w:rsid w:val="00C62442"/>
    <w:rsid w:val="00C625E3"/>
    <w:rsid w:val="00C63006"/>
    <w:rsid w:val="00C63FF2"/>
    <w:rsid w:val="00C6406F"/>
    <w:rsid w:val="00C64BCE"/>
    <w:rsid w:val="00C64E13"/>
    <w:rsid w:val="00C6561B"/>
    <w:rsid w:val="00C65973"/>
    <w:rsid w:val="00C65ADB"/>
    <w:rsid w:val="00C66455"/>
    <w:rsid w:val="00C67361"/>
    <w:rsid w:val="00C679DD"/>
    <w:rsid w:val="00C67ACC"/>
    <w:rsid w:val="00C70B1C"/>
    <w:rsid w:val="00C712C1"/>
    <w:rsid w:val="00C72736"/>
    <w:rsid w:val="00C733E3"/>
    <w:rsid w:val="00C742B0"/>
    <w:rsid w:val="00C74B78"/>
    <w:rsid w:val="00C74DC8"/>
    <w:rsid w:val="00C75A19"/>
    <w:rsid w:val="00C75AC6"/>
    <w:rsid w:val="00C75D85"/>
    <w:rsid w:val="00C77506"/>
    <w:rsid w:val="00C81369"/>
    <w:rsid w:val="00C818F0"/>
    <w:rsid w:val="00C822FC"/>
    <w:rsid w:val="00C82E1D"/>
    <w:rsid w:val="00C830CA"/>
    <w:rsid w:val="00C83564"/>
    <w:rsid w:val="00C83565"/>
    <w:rsid w:val="00C83664"/>
    <w:rsid w:val="00C83F84"/>
    <w:rsid w:val="00C844FC"/>
    <w:rsid w:val="00C85A8C"/>
    <w:rsid w:val="00C87099"/>
    <w:rsid w:val="00C8778E"/>
    <w:rsid w:val="00C87926"/>
    <w:rsid w:val="00C87BB9"/>
    <w:rsid w:val="00C90321"/>
    <w:rsid w:val="00C9037F"/>
    <w:rsid w:val="00C905C1"/>
    <w:rsid w:val="00C90785"/>
    <w:rsid w:val="00C907CB"/>
    <w:rsid w:val="00C91982"/>
    <w:rsid w:val="00C9274C"/>
    <w:rsid w:val="00C92ED9"/>
    <w:rsid w:val="00C941E2"/>
    <w:rsid w:val="00C944BD"/>
    <w:rsid w:val="00C95A1D"/>
    <w:rsid w:val="00C95F94"/>
    <w:rsid w:val="00C965EE"/>
    <w:rsid w:val="00C96B3C"/>
    <w:rsid w:val="00C974C7"/>
    <w:rsid w:val="00C97FE5"/>
    <w:rsid w:val="00CA0F53"/>
    <w:rsid w:val="00CA1187"/>
    <w:rsid w:val="00CA12D2"/>
    <w:rsid w:val="00CA12E4"/>
    <w:rsid w:val="00CA1BF5"/>
    <w:rsid w:val="00CA1CD7"/>
    <w:rsid w:val="00CA1DA0"/>
    <w:rsid w:val="00CA29DA"/>
    <w:rsid w:val="00CA2A45"/>
    <w:rsid w:val="00CA3243"/>
    <w:rsid w:val="00CA3520"/>
    <w:rsid w:val="00CA42F5"/>
    <w:rsid w:val="00CA4AB6"/>
    <w:rsid w:val="00CA4D9F"/>
    <w:rsid w:val="00CA5A3D"/>
    <w:rsid w:val="00CA63CA"/>
    <w:rsid w:val="00CB0791"/>
    <w:rsid w:val="00CB0A50"/>
    <w:rsid w:val="00CB127A"/>
    <w:rsid w:val="00CB15DF"/>
    <w:rsid w:val="00CB18FA"/>
    <w:rsid w:val="00CB1D00"/>
    <w:rsid w:val="00CB2441"/>
    <w:rsid w:val="00CB2500"/>
    <w:rsid w:val="00CB26B7"/>
    <w:rsid w:val="00CB2946"/>
    <w:rsid w:val="00CB2AE1"/>
    <w:rsid w:val="00CB2DFF"/>
    <w:rsid w:val="00CB2F34"/>
    <w:rsid w:val="00CB3A44"/>
    <w:rsid w:val="00CB49BB"/>
    <w:rsid w:val="00CB5309"/>
    <w:rsid w:val="00CB537D"/>
    <w:rsid w:val="00CB67BC"/>
    <w:rsid w:val="00CB6B01"/>
    <w:rsid w:val="00CB7EF6"/>
    <w:rsid w:val="00CC0007"/>
    <w:rsid w:val="00CC03A0"/>
    <w:rsid w:val="00CC0EC7"/>
    <w:rsid w:val="00CC104B"/>
    <w:rsid w:val="00CC16F7"/>
    <w:rsid w:val="00CC18EE"/>
    <w:rsid w:val="00CC1D6E"/>
    <w:rsid w:val="00CC1E11"/>
    <w:rsid w:val="00CC423C"/>
    <w:rsid w:val="00CC432E"/>
    <w:rsid w:val="00CC5812"/>
    <w:rsid w:val="00CC6503"/>
    <w:rsid w:val="00CC7B6C"/>
    <w:rsid w:val="00CD0C29"/>
    <w:rsid w:val="00CD0CA5"/>
    <w:rsid w:val="00CD0E77"/>
    <w:rsid w:val="00CD101A"/>
    <w:rsid w:val="00CD1359"/>
    <w:rsid w:val="00CD3B63"/>
    <w:rsid w:val="00CD5624"/>
    <w:rsid w:val="00CD5B33"/>
    <w:rsid w:val="00CD5E77"/>
    <w:rsid w:val="00CD68EB"/>
    <w:rsid w:val="00CE18FA"/>
    <w:rsid w:val="00CE235F"/>
    <w:rsid w:val="00CE3311"/>
    <w:rsid w:val="00CE348B"/>
    <w:rsid w:val="00CE3AC2"/>
    <w:rsid w:val="00CE4842"/>
    <w:rsid w:val="00CE4CCF"/>
    <w:rsid w:val="00CE6B74"/>
    <w:rsid w:val="00CF0BE2"/>
    <w:rsid w:val="00CF1CC8"/>
    <w:rsid w:val="00CF22B2"/>
    <w:rsid w:val="00CF35CF"/>
    <w:rsid w:val="00CF4484"/>
    <w:rsid w:val="00CF500D"/>
    <w:rsid w:val="00CF5BB4"/>
    <w:rsid w:val="00CF6762"/>
    <w:rsid w:val="00CF6D79"/>
    <w:rsid w:val="00D012DF"/>
    <w:rsid w:val="00D019FC"/>
    <w:rsid w:val="00D02DB7"/>
    <w:rsid w:val="00D02E0E"/>
    <w:rsid w:val="00D0393F"/>
    <w:rsid w:val="00D039CA"/>
    <w:rsid w:val="00D04160"/>
    <w:rsid w:val="00D04BAC"/>
    <w:rsid w:val="00D05781"/>
    <w:rsid w:val="00D05A9D"/>
    <w:rsid w:val="00D05DEC"/>
    <w:rsid w:val="00D0602D"/>
    <w:rsid w:val="00D0664F"/>
    <w:rsid w:val="00D066AC"/>
    <w:rsid w:val="00D06B77"/>
    <w:rsid w:val="00D06F4C"/>
    <w:rsid w:val="00D0732D"/>
    <w:rsid w:val="00D10448"/>
    <w:rsid w:val="00D10787"/>
    <w:rsid w:val="00D10992"/>
    <w:rsid w:val="00D10A4F"/>
    <w:rsid w:val="00D1319B"/>
    <w:rsid w:val="00D13976"/>
    <w:rsid w:val="00D139CF"/>
    <w:rsid w:val="00D13B12"/>
    <w:rsid w:val="00D13BD6"/>
    <w:rsid w:val="00D13D4E"/>
    <w:rsid w:val="00D158B0"/>
    <w:rsid w:val="00D1590D"/>
    <w:rsid w:val="00D1626E"/>
    <w:rsid w:val="00D1651E"/>
    <w:rsid w:val="00D2009C"/>
    <w:rsid w:val="00D209FF"/>
    <w:rsid w:val="00D21E61"/>
    <w:rsid w:val="00D2281C"/>
    <w:rsid w:val="00D2283D"/>
    <w:rsid w:val="00D231D9"/>
    <w:rsid w:val="00D23324"/>
    <w:rsid w:val="00D24878"/>
    <w:rsid w:val="00D249F9"/>
    <w:rsid w:val="00D24BC2"/>
    <w:rsid w:val="00D24D8D"/>
    <w:rsid w:val="00D24DBD"/>
    <w:rsid w:val="00D26555"/>
    <w:rsid w:val="00D26683"/>
    <w:rsid w:val="00D26D09"/>
    <w:rsid w:val="00D271BB"/>
    <w:rsid w:val="00D27D14"/>
    <w:rsid w:val="00D27D1F"/>
    <w:rsid w:val="00D30BA2"/>
    <w:rsid w:val="00D31B9E"/>
    <w:rsid w:val="00D31C6F"/>
    <w:rsid w:val="00D3217F"/>
    <w:rsid w:val="00D32B1C"/>
    <w:rsid w:val="00D32C84"/>
    <w:rsid w:val="00D33943"/>
    <w:rsid w:val="00D341FB"/>
    <w:rsid w:val="00D343D4"/>
    <w:rsid w:val="00D361EB"/>
    <w:rsid w:val="00D4038D"/>
    <w:rsid w:val="00D4108E"/>
    <w:rsid w:val="00D411CA"/>
    <w:rsid w:val="00D41C32"/>
    <w:rsid w:val="00D41C63"/>
    <w:rsid w:val="00D43AA4"/>
    <w:rsid w:val="00D44E83"/>
    <w:rsid w:val="00D46025"/>
    <w:rsid w:val="00D4744F"/>
    <w:rsid w:val="00D5025E"/>
    <w:rsid w:val="00D5078D"/>
    <w:rsid w:val="00D50FC9"/>
    <w:rsid w:val="00D51151"/>
    <w:rsid w:val="00D523BB"/>
    <w:rsid w:val="00D52CDB"/>
    <w:rsid w:val="00D533DB"/>
    <w:rsid w:val="00D53B1C"/>
    <w:rsid w:val="00D54012"/>
    <w:rsid w:val="00D54097"/>
    <w:rsid w:val="00D547EB"/>
    <w:rsid w:val="00D549B7"/>
    <w:rsid w:val="00D54C18"/>
    <w:rsid w:val="00D55938"/>
    <w:rsid w:val="00D55B0E"/>
    <w:rsid w:val="00D564EC"/>
    <w:rsid w:val="00D56512"/>
    <w:rsid w:val="00D56EB7"/>
    <w:rsid w:val="00D5712D"/>
    <w:rsid w:val="00D6146B"/>
    <w:rsid w:val="00D6191B"/>
    <w:rsid w:val="00D6240D"/>
    <w:rsid w:val="00D63210"/>
    <w:rsid w:val="00D6379A"/>
    <w:rsid w:val="00D641DF"/>
    <w:rsid w:val="00D65F35"/>
    <w:rsid w:val="00D66468"/>
    <w:rsid w:val="00D6712D"/>
    <w:rsid w:val="00D675CD"/>
    <w:rsid w:val="00D677C1"/>
    <w:rsid w:val="00D67C90"/>
    <w:rsid w:val="00D67D7D"/>
    <w:rsid w:val="00D7086D"/>
    <w:rsid w:val="00D73207"/>
    <w:rsid w:val="00D734EE"/>
    <w:rsid w:val="00D735D5"/>
    <w:rsid w:val="00D7456C"/>
    <w:rsid w:val="00D74C6B"/>
    <w:rsid w:val="00D75C3B"/>
    <w:rsid w:val="00D763BD"/>
    <w:rsid w:val="00D77056"/>
    <w:rsid w:val="00D80301"/>
    <w:rsid w:val="00D807AF"/>
    <w:rsid w:val="00D816BE"/>
    <w:rsid w:val="00D81FE3"/>
    <w:rsid w:val="00D821FB"/>
    <w:rsid w:val="00D82A3D"/>
    <w:rsid w:val="00D82AFC"/>
    <w:rsid w:val="00D83C49"/>
    <w:rsid w:val="00D8556B"/>
    <w:rsid w:val="00D856F1"/>
    <w:rsid w:val="00D87011"/>
    <w:rsid w:val="00D87429"/>
    <w:rsid w:val="00D8764F"/>
    <w:rsid w:val="00D87988"/>
    <w:rsid w:val="00D917AF"/>
    <w:rsid w:val="00D91D92"/>
    <w:rsid w:val="00D91F5C"/>
    <w:rsid w:val="00D9224A"/>
    <w:rsid w:val="00D92764"/>
    <w:rsid w:val="00D94463"/>
    <w:rsid w:val="00D94547"/>
    <w:rsid w:val="00D9459E"/>
    <w:rsid w:val="00D95428"/>
    <w:rsid w:val="00D95CC0"/>
    <w:rsid w:val="00D96095"/>
    <w:rsid w:val="00D9732F"/>
    <w:rsid w:val="00D97714"/>
    <w:rsid w:val="00D97C3A"/>
    <w:rsid w:val="00DA03CF"/>
    <w:rsid w:val="00DA2007"/>
    <w:rsid w:val="00DA47DB"/>
    <w:rsid w:val="00DA53A2"/>
    <w:rsid w:val="00DA598F"/>
    <w:rsid w:val="00DA6C4D"/>
    <w:rsid w:val="00DA73B4"/>
    <w:rsid w:val="00DA741B"/>
    <w:rsid w:val="00DA7965"/>
    <w:rsid w:val="00DB0D86"/>
    <w:rsid w:val="00DB1E62"/>
    <w:rsid w:val="00DB45D8"/>
    <w:rsid w:val="00DB5131"/>
    <w:rsid w:val="00DB5224"/>
    <w:rsid w:val="00DB5776"/>
    <w:rsid w:val="00DB5F7E"/>
    <w:rsid w:val="00DB65AD"/>
    <w:rsid w:val="00DB7814"/>
    <w:rsid w:val="00DB7B91"/>
    <w:rsid w:val="00DB7EA1"/>
    <w:rsid w:val="00DC23AF"/>
    <w:rsid w:val="00DC2D15"/>
    <w:rsid w:val="00DC3DC3"/>
    <w:rsid w:val="00DC4929"/>
    <w:rsid w:val="00DC5F35"/>
    <w:rsid w:val="00DC64DD"/>
    <w:rsid w:val="00DC69E7"/>
    <w:rsid w:val="00DD000B"/>
    <w:rsid w:val="00DD029F"/>
    <w:rsid w:val="00DD0814"/>
    <w:rsid w:val="00DD131E"/>
    <w:rsid w:val="00DD25EF"/>
    <w:rsid w:val="00DD2906"/>
    <w:rsid w:val="00DD33C6"/>
    <w:rsid w:val="00DD4D04"/>
    <w:rsid w:val="00DD4DA6"/>
    <w:rsid w:val="00DD6243"/>
    <w:rsid w:val="00DD6954"/>
    <w:rsid w:val="00DD71AF"/>
    <w:rsid w:val="00DD71D7"/>
    <w:rsid w:val="00DD71DC"/>
    <w:rsid w:val="00DD79CA"/>
    <w:rsid w:val="00DD7E1A"/>
    <w:rsid w:val="00DE0465"/>
    <w:rsid w:val="00DE0AA9"/>
    <w:rsid w:val="00DE0FB4"/>
    <w:rsid w:val="00DE349E"/>
    <w:rsid w:val="00DE5710"/>
    <w:rsid w:val="00DE584B"/>
    <w:rsid w:val="00DE6221"/>
    <w:rsid w:val="00DE6304"/>
    <w:rsid w:val="00DE6AE2"/>
    <w:rsid w:val="00DE788D"/>
    <w:rsid w:val="00DF0164"/>
    <w:rsid w:val="00DF1C9D"/>
    <w:rsid w:val="00DF21C3"/>
    <w:rsid w:val="00DF26BD"/>
    <w:rsid w:val="00DF2BDF"/>
    <w:rsid w:val="00DF3354"/>
    <w:rsid w:val="00DF35B6"/>
    <w:rsid w:val="00DF36A4"/>
    <w:rsid w:val="00DF3725"/>
    <w:rsid w:val="00DF4542"/>
    <w:rsid w:val="00DF4941"/>
    <w:rsid w:val="00DF54AB"/>
    <w:rsid w:val="00DF650D"/>
    <w:rsid w:val="00DF764F"/>
    <w:rsid w:val="00DF7791"/>
    <w:rsid w:val="00DF7E5F"/>
    <w:rsid w:val="00DF7EC9"/>
    <w:rsid w:val="00E00C55"/>
    <w:rsid w:val="00E01003"/>
    <w:rsid w:val="00E016C4"/>
    <w:rsid w:val="00E01839"/>
    <w:rsid w:val="00E01981"/>
    <w:rsid w:val="00E02DE9"/>
    <w:rsid w:val="00E031D5"/>
    <w:rsid w:val="00E0443C"/>
    <w:rsid w:val="00E0443D"/>
    <w:rsid w:val="00E04AB4"/>
    <w:rsid w:val="00E05374"/>
    <w:rsid w:val="00E06136"/>
    <w:rsid w:val="00E07476"/>
    <w:rsid w:val="00E076D8"/>
    <w:rsid w:val="00E07BE6"/>
    <w:rsid w:val="00E114A5"/>
    <w:rsid w:val="00E11ADD"/>
    <w:rsid w:val="00E121E8"/>
    <w:rsid w:val="00E12A3C"/>
    <w:rsid w:val="00E1349B"/>
    <w:rsid w:val="00E14E89"/>
    <w:rsid w:val="00E157FF"/>
    <w:rsid w:val="00E15F90"/>
    <w:rsid w:val="00E16207"/>
    <w:rsid w:val="00E1688B"/>
    <w:rsid w:val="00E16990"/>
    <w:rsid w:val="00E16DF9"/>
    <w:rsid w:val="00E17759"/>
    <w:rsid w:val="00E17D0C"/>
    <w:rsid w:val="00E17ED9"/>
    <w:rsid w:val="00E20603"/>
    <w:rsid w:val="00E21277"/>
    <w:rsid w:val="00E21378"/>
    <w:rsid w:val="00E246CD"/>
    <w:rsid w:val="00E2482A"/>
    <w:rsid w:val="00E2524E"/>
    <w:rsid w:val="00E26718"/>
    <w:rsid w:val="00E271D2"/>
    <w:rsid w:val="00E27292"/>
    <w:rsid w:val="00E274E6"/>
    <w:rsid w:val="00E27ACB"/>
    <w:rsid w:val="00E27E45"/>
    <w:rsid w:val="00E30411"/>
    <w:rsid w:val="00E30F37"/>
    <w:rsid w:val="00E33347"/>
    <w:rsid w:val="00E33DEC"/>
    <w:rsid w:val="00E34B68"/>
    <w:rsid w:val="00E35B84"/>
    <w:rsid w:val="00E35C5E"/>
    <w:rsid w:val="00E3624C"/>
    <w:rsid w:val="00E36ECF"/>
    <w:rsid w:val="00E370BB"/>
    <w:rsid w:val="00E40971"/>
    <w:rsid w:val="00E40AB7"/>
    <w:rsid w:val="00E40F82"/>
    <w:rsid w:val="00E419F9"/>
    <w:rsid w:val="00E42289"/>
    <w:rsid w:val="00E42B76"/>
    <w:rsid w:val="00E431A8"/>
    <w:rsid w:val="00E4445A"/>
    <w:rsid w:val="00E445DE"/>
    <w:rsid w:val="00E447FC"/>
    <w:rsid w:val="00E44907"/>
    <w:rsid w:val="00E45923"/>
    <w:rsid w:val="00E45F99"/>
    <w:rsid w:val="00E465F5"/>
    <w:rsid w:val="00E47EBA"/>
    <w:rsid w:val="00E50400"/>
    <w:rsid w:val="00E504DB"/>
    <w:rsid w:val="00E51722"/>
    <w:rsid w:val="00E51ECD"/>
    <w:rsid w:val="00E52628"/>
    <w:rsid w:val="00E52BDF"/>
    <w:rsid w:val="00E52F74"/>
    <w:rsid w:val="00E53FBE"/>
    <w:rsid w:val="00E54114"/>
    <w:rsid w:val="00E54238"/>
    <w:rsid w:val="00E54761"/>
    <w:rsid w:val="00E551F0"/>
    <w:rsid w:val="00E55582"/>
    <w:rsid w:val="00E57C60"/>
    <w:rsid w:val="00E60206"/>
    <w:rsid w:val="00E60DCC"/>
    <w:rsid w:val="00E61A96"/>
    <w:rsid w:val="00E61CEA"/>
    <w:rsid w:val="00E61DC7"/>
    <w:rsid w:val="00E62D0F"/>
    <w:rsid w:val="00E633E3"/>
    <w:rsid w:val="00E63626"/>
    <w:rsid w:val="00E6403D"/>
    <w:rsid w:val="00E64134"/>
    <w:rsid w:val="00E642D9"/>
    <w:rsid w:val="00E64608"/>
    <w:rsid w:val="00E651CB"/>
    <w:rsid w:val="00E653BD"/>
    <w:rsid w:val="00E658DA"/>
    <w:rsid w:val="00E6642A"/>
    <w:rsid w:val="00E67316"/>
    <w:rsid w:val="00E67641"/>
    <w:rsid w:val="00E700DA"/>
    <w:rsid w:val="00E7026B"/>
    <w:rsid w:val="00E70554"/>
    <w:rsid w:val="00E71684"/>
    <w:rsid w:val="00E71B0A"/>
    <w:rsid w:val="00E72442"/>
    <w:rsid w:val="00E73A7E"/>
    <w:rsid w:val="00E7545F"/>
    <w:rsid w:val="00E754FE"/>
    <w:rsid w:val="00E759AF"/>
    <w:rsid w:val="00E761F2"/>
    <w:rsid w:val="00E76BFD"/>
    <w:rsid w:val="00E76C00"/>
    <w:rsid w:val="00E76F6F"/>
    <w:rsid w:val="00E77189"/>
    <w:rsid w:val="00E771CC"/>
    <w:rsid w:val="00E77BDF"/>
    <w:rsid w:val="00E801B2"/>
    <w:rsid w:val="00E829B9"/>
    <w:rsid w:val="00E841A5"/>
    <w:rsid w:val="00E845ED"/>
    <w:rsid w:val="00E85256"/>
    <w:rsid w:val="00E86631"/>
    <w:rsid w:val="00E86FEA"/>
    <w:rsid w:val="00E87C29"/>
    <w:rsid w:val="00E951E5"/>
    <w:rsid w:val="00E9653D"/>
    <w:rsid w:val="00E96D23"/>
    <w:rsid w:val="00EA00FC"/>
    <w:rsid w:val="00EA04DD"/>
    <w:rsid w:val="00EA0874"/>
    <w:rsid w:val="00EA0F7E"/>
    <w:rsid w:val="00EA102C"/>
    <w:rsid w:val="00EA1124"/>
    <w:rsid w:val="00EA292D"/>
    <w:rsid w:val="00EA2BAC"/>
    <w:rsid w:val="00EA3401"/>
    <w:rsid w:val="00EA345A"/>
    <w:rsid w:val="00EA3784"/>
    <w:rsid w:val="00EA3B95"/>
    <w:rsid w:val="00EA4CE6"/>
    <w:rsid w:val="00EA53B7"/>
    <w:rsid w:val="00EA54EE"/>
    <w:rsid w:val="00EA5903"/>
    <w:rsid w:val="00EB1918"/>
    <w:rsid w:val="00EB1E5D"/>
    <w:rsid w:val="00EB22E7"/>
    <w:rsid w:val="00EB3043"/>
    <w:rsid w:val="00EB3BDC"/>
    <w:rsid w:val="00EB3DB6"/>
    <w:rsid w:val="00EB6893"/>
    <w:rsid w:val="00EB6EA4"/>
    <w:rsid w:val="00EB7300"/>
    <w:rsid w:val="00EB7441"/>
    <w:rsid w:val="00EB7718"/>
    <w:rsid w:val="00EC0AFB"/>
    <w:rsid w:val="00EC2F63"/>
    <w:rsid w:val="00EC33C1"/>
    <w:rsid w:val="00EC3BE1"/>
    <w:rsid w:val="00EC3C99"/>
    <w:rsid w:val="00EC4D7F"/>
    <w:rsid w:val="00EC64C7"/>
    <w:rsid w:val="00ED0CD8"/>
    <w:rsid w:val="00ED3C1F"/>
    <w:rsid w:val="00ED4E0B"/>
    <w:rsid w:val="00ED5885"/>
    <w:rsid w:val="00ED60A3"/>
    <w:rsid w:val="00ED7399"/>
    <w:rsid w:val="00ED78B8"/>
    <w:rsid w:val="00EE087B"/>
    <w:rsid w:val="00EE2B7D"/>
    <w:rsid w:val="00EE3822"/>
    <w:rsid w:val="00EE4CEC"/>
    <w:rsid w:val="00EE567A"/>
    <w:rsid w:val="00EE5DC8"/>
    <w:rsid w:val="00EE7242"/>
    <w:rsid w:val="00EF028A"/>
    <w:rsid w:val="00EF06E8"/>
    <w:rsid w:val="00EF0992"/>
    <w:rsid w:val="00EF0E98"/>
    <w:rsid w:val="00EF3BC0"/>
    <w:rsid w:val="00EF41E5"/>
    <w:rsid w:val="00EF4E5E"/>
    <w:rsid w:val="00EF5C08"/>
    <w:rsid w:val="00EF5E2E"/>
    <w:rsid w:val="00EF6675"/>
    <w:rsid w:val="00EF6C1F"/>
    <w:rsid w:val="00EF7EE4"/>
    <w:rsid w:val="00F009F6"/>
    <w:rsid w:val="00F01171"/>
    <w:rsid w:val="00F01E4D"/>
    <w:rsid w:val="00F01FB8"/>
    <w:rsid w:val="00F0212B"/>
    <w:rsid w:val="00F0297E"/>
    <w:rsid w:val="00F02E91"/>
    <w:rsid w:val="00F03654"/>
    <w:rsid w:val="00F03D2D"/>
    <w:rsid w:val="00F0556E"/>
    <w:rsid w:val="00F05EA0"/>
    <w:rsid w:val="00F06905"/>
    <w:rsid w:val="00F070F1"/>
    <w:rsid w:val="00F07136"/>
    <w:rsid w:val="00F07E1D"/>
    <w:rsid w:val="00F07E2D"/>
    <w:rsid w:val="00F10D3A"/>
    <w:rsid w:val="00F1112D"/>
    <w:rsid w:val="00F11F16"/>
    <w:rsid w:val="00F1246D"/>
    <w:rsid w:val="00F12675"/>
    <w:rsid w:val="00F152B7"/>
    <w:rsid w:val="00F17102"/>
    <w:rsid w:val="00F17782"/>
    <w:rsid w:val="00F17E46"/>
    <w:rsid w:val="00F2023F"/>
    <w:rsid w:val="00F20770"/>
    <w:rsid w:val="00F21577"/>
    <w:rsid w:val="00F216ED"/>
    <w:rsid w:val="00F227F9"/>
    <w:rsid w:val="00F229F2"/>
    <w:rsid w:val="00F22C4A"/>
    <w:rsid w:val="00F2351B"/>
    <w:rsid w:val="00F24825"/>
    <w:rsid w:val="00F24EEC"/>
    <w:rsid w:val="00F257D6"/>
    <w:rsid w:val="00F26F44"/>
    <w:rsid w:val="00F306AE"/>
    <w:rsid w:val="00F30B79"/>
    <w:rsid w:val="00F31047"/>
    <w:rsid w:val="00F312A5"/>
    <w:rsid w:val="00F324F3"/>
    <w:rsid w:val="00F327A8"/>
    <w:rsid w:val="00F33E95"/>
    <w:rsid w:val="00F351D6"/>
    <w:rsid w:val="00F36F2C"/>
    <w:rsid w:val="00F3724A"/>
    <w:rsid w:val="00F3777C"/>
    <w:rsid w:val="00F37F80"/>
    <w:rsid w:val="00F4036C"/>
    <w:rsid w:val="00F40B09"/>
    <w:rsid w:val="00F40B1E"/>
    <w:rsid w:val="00F40B9A"/>
    <w:rsid w:val="00F4133D"/>
    <w:rsid w:val="00F4305A"/>
    <w:rsid w:val="00F43373"/>
    <w:rsid w:val="00F43F16"/>
    <w:rsid w:val="00F454C7"/>
    <w:rsid w:val="00F45A37"/>
    <w:rsid w:val="00F476D6"/>
    <w:rsid w:val="00F47BCB"/>
    <w:rsid w:val="00F47CEF"/>
    <w:rsid w:val="00F47E97"/>
    <w:rsid w:val="00F506D5"/>
    <w:rsid w:val="00F52544"/>
    <w:rsid w:val="00F53860"/>
    <w:rsid w:val="00F53DEA"/>
    <w:rsid w:val="00F546C7"/>
    <w:rsid w:val="00F548FD"/>
    <w:rsid w:val="00F54F49"/>
    <w:rsid w:val="00F553AA"/>
    <w:rsid w:val="00F554EE"/>
    <w:rsid w:val="00F55954"/>
    <w:rsid w:val="00F5609C"/>
    <w:rsid w:val="00F56331"/>
    <w:rsid w:val="00F56D5D"/>
    <w:rsid w:val="00F5CDB9"/>
    <w:rsid w:val="00F60071"/>
    <w:rsid w:val="00F600A8"/>
    <w:rsid w:val="00F603F8"/>
    <w:rsid w:val="00F60FD8"/>
    <w:rsid w:val="00F61407"/>
    <w:rsid w:val="00F620F3"/>
    <w:rsid w:val="00F628BB"/>
    <w:rsid w:val="00F629A2"/>
    <w:rsid w:val="00F62A2C"/>
    <w:rsid w:val="00F62F49"/>
    <w:rsid w:val="00F6331A"/>
    <w:rsid w:val="00F64063"/>
    <w:rsid w:val="00F65995"/>
    <w:rsid w:val="00F65DFD"/>
    <w:rsid w:val="00F66009"/>
    <w:rsid w:val="00F66661"/>
    <w:rsid w:val="00F66DEA"/>
    <w:rsid w:val="00F671D9"/>
    <w:rsid w:val="00F673C6"/>
    <w:rsid w:val="00F6789F"/>
    <w:rsid w:val="00F700E3"/>
    <w:rsid w:val="00F71EB1"/>
    <w:rsid w:val="00F72477"/>
    <w:rsid w:val="00F731C2"/>
    <w:rsid w:val="00F73BE3"/>
    <w:rsid w:val="00F74159"/>
    <w:rsid w:val="00F7465B"/>
    <w:rsid w:val="00F75C57"/>
    <w:rsid w:val="00F76A61"/>
    <w:rsid w:val="00F80D22"/>
    <w:rsid w:val="00F81395"/>
    <w:rsid w:val="00F825F2"/>
    <w:rsid w:val="00F82697"/>
    <w:rsid w:val="00F82CFC"/>
    <w:rsid w:val="00F83765"/>
    <w:rsid w:val="00F8432E"/>
    <w:rsid w:val="00F847B0"/>
    <w:rsid w:val="00F848ED"/>
    <w:rsid w:val="00F85E79"/>
    <w:rsid w:val="00F87A50"/>
    <w:rsid w:val="00F90208"/>
    <w:rsid w:val="00F90395"/>
    <w:rsid w:val="00F90F8E"/>
    <w:rsid w:val="00F9141B"/>
    <w:rsid w:val="00F91F37"/>
    <w:rsid w:val="00F93209"/>
    <w:rsid w:val="00F938FF"/>
    <w:rsid w:val="00F939A3"/>
    <w:rsid w:val="00F94891"/>
    <w:rsid w:val="00F94A20"/>
    <w:rsid w:val="00F95478"/>
    <w:rsid w:val="00F95779"/>
    <w:rsid w:val="00F9588C"/>
    <w:rsid w:val="00F9655A"/>
    <w:rsid w:val="00FA0A66"/>
    <w:rsid w:val="00FA130C"/>
    <w:rsid w:val="00FA1538"/>
    <w:rsid w:val="00FA1C07"/>
    <w:rsid w:val="00FA35DF"/>
    <w:rsid w:val="00FA3AF5"/>
    <w:rsid w:val="00FA3B51"/>
    <w:rsid w:val="00FA3F8D"/>
    <w:rsid w:val="00FA50AD"/>
    <w:rsid w:val="00FA556A"/>
    <w:rsid w:val="00FA6A07"/>
    <w:rsid w:val="00FA7F34"/>
    <w:rsid w:val="00FB04D1"/>
    <w:rsid w:val="00FB0E69"/>
    <w:rsid w:val="00FB1287"/>
    <w:rsid w:val="00FB1296"/>
    <w:rsid w:val="00FB1BE5"/>
    <w:rsid w:val="00FB3DE1"/>
    <w:rsid w:val="00FB43E1"/>
    <w:rsid w:val="00FB56CB"/>
    <w:rsid w:val="00FB7C86"/>
    <w:rsid w:val="00FB7DFE"/>
    <w:rsid w:val="00FC071A"/>
    <w:rsid w:val="00FC10E1"/>
    <w:rsid w:val="00FC164A"/>
    <w:rsid w:val="00FC186F"/>
    <w:rsid w:val="00FC1CE8"/>
    <w:rsid w:val="00FC20D2"/>
    <w:rsid w:val="00FC2F0A"/>
    <w:rsid w:val="00FC3F51"/>
    <w:rsid w:val="00FC4CB9"/>
    <w:rsid w:val="00FC5262"/>
    <w:rsid w:val="00FC5F4C"/>
    <w:rsid w:val="00FC7436"/>
    <w:rsid w:val="00FC7A27"/>
    <w:rsid w:val="00FD039C"/>
    <w:rsid w:val="00FD10A2"/>
    <w:rsid w:val="00FD1FBF"/>
    <w:rsid w:val="00FD2294"/>
    <w:rsid w:val="00FD2A48"/>
    <w:rsid w:val="00FD32F1"/>
    <w:rsid w:val="00FD378A"/>
    <w:rsid w:val="00FD3DFF"/>
    <w:rsid w:val="00FD3F19"/>
    <w:rsid w:val="00FD4BDC"/>
    <w:rsid w:val="00FD56A1"/>
    <w:rsid w:val="00FD5B58"/>
    <w:rsid w:val="00FD661C"/>
    <w:rsid w:val="00FD6675"/>
    <w:rsid w:val="00FD7A17"/>
    <w:rsid w:val="00FE0D83"/>
    <w:rsid w:val="00FE1B81"/>
    <w:rsid w:val="00FE24DB"/>
    <w:rsid w:val="00FE28C4"/>
    <w:rsid w:val="00FE4F44"/>
    <w:rsid w:val="00FE5311"/>
    <w:rsid w:val="00FE568B"/>
    <w:rsid w:val="00FE787E"/>
    <w:rsid w:val="00FF0A73"/>
    <w:rsid w:val="00FF22E6"/>
    <w:rsid w:val="00FF290F"/>
    <w:rsid w:val="00FF2EAE"/>
    <w:rsid w:val="00FF3FBC"/>
    <w:rsid w:val="00FF55B2"/>
    <w:rsid w:val="00FF581B"/>
    <w:rsid w:val="00FF6200"/>
    <w:rsid w:val="00FF71F0"/>
    <w:rsid w:val="01EEFE5B"/>
    <w:rsid w:val="024814CE"/>
    <w:rsid w:val="03699396"/>
    <w:rsid w:val="05028182"/>
    <w:rsid w:val="052C780A"/>
    <w:rsid w:val="05BDE351"/>
    <w:rsid w:val="063EAA0E"/>
    <w:rsid w:val="06582573"/>
    <w:rsid w:val="0692FAB5"/>
    <w:rsid w:val="06F5AC08"/>
    <w:rsid w:val="073B6A6D"/>
    <w:rsid w:val="079664A0"/>
    <w:rsid w:val="08F19397"/>
    <w:rsid w:val="093B163A"/>
    <w:rsid w:val="09642979"/>
    <w:rsid w:val="0A4B3A28"/>
    <w:rsid w:val="0D0861D7"/>
    <w:rsid w:val="0E350034"/>
    <w:rsid w:val="0E8B3CAC"/>
    <w:rsid w:val="0F43C736"/>
    <w:rsid w:val="0F8A4451"/>
    <w:rsid w:val="133B9611"/>
    <w:rsid w:val="136E0ABF"/>
    <w:rsid w:val="13BF0B8E"/>
    <w:rsid w:val="1696CF44"/>
    <w:rsid w:val="17594FFC"/>
    <w:rsid w:val="1787747C"/>
    <w:rsid w:val="1799446D"/>
    <w:rsid w:val="1855205E"/>
    <w:rsid w:val="1A1BF1CB"/>
    <w:rsid w:val="1ABDBEA7"/>
    <w:rsid w:val="1C1908EA"/>
    <w:rsid w:val="1D161A58"/>
    <w:rsid w:val="1D17C62E"/>
    <w:rsid w:val="1DB6F706"/>
    <w:rsid w:val="1EA4DF98"/>
    <w:rsid w:val="1EA956D5"/>
    <w:rsid w:val="1F4B4F33"/>
    <w:rsid w:val="2167C630"/>
    <w:rsid w:val="22EBF693"/>
    <w:rsid w:val="24B915E9"/>
    <w:rsid w:val="25751FEC"/>
    <w:rsid w:val="25AF2D6E"/>
    <w:rsid w:val="25D19D8A"/>
    <w:rsid w:val="26B3C965"/>
    <w:rsid w:val="27245157"/>
    <w:rsid w:val="2727E857"/>
    <w:rsid w:val="27669E10"/>
    <w:rsid w:val="296CFF40"/>
    <w:rsid w:val="2A39862D"/>
    <w:rsid w:val="2B328115"/>
    <w:rsid w:val="2C2A44FC"/>
    <w:rsid w:val="2DCD3474"/>
    <w:rsid w:val="2DD57B90"/>
    <w:rsid w:val="2EA30350"/>
    <w:rsid w:val="32219D39"/>
    <w:rsid w:val="325F248B"/>
    <w:rsid w:val="326CDACF"/>
    <w:rsid w:val="328CDF3F"/>
    <w:rsid w:val="35488AFA"/>
    <w:rsid w:val="354A6F93"/>
    <w:rsid w:val="36358B8B"/>
    <w:rsid w:val="36712D15"/>
    <w:rsid w:val="3701F70C"/>
    <w:rsid w:val="377A74F7"/>
    <w:rsid w:val="37F66310"/>
    <w:rsid w:val="3951C338"/>
    <w:rsid w:val="3959E42E"/>
    <w:rsid w:val="39F7FB50"/>
    <w:rsid w:val="3AA2F63B"/>
    <w:rsid w:val="3C637107"/>
    <w:rsid w:val="3CB0E7F4"/>
    <w:rsid w:val="3D2523E9"/>
    <w:rsid w:val="3D2574A5"/>
    <w:rsid w:val="3D4F252B"/>
    <w:rsid w:val="3DB6734A"/>
    <w:rsid w:val="3F92BD7E"/>
    <w:rsid w:val="4049DCD2"/>
    <w:rsid w:val="4067C042"/>
    <w:rsid w:val="40BF30BF"/>
    <w:rsid w:val="4188A5FD"/>
    <w:rsid w:val="4366A436"/>
    <w:rsid w:val="4401B2A3"/>
    <w:rsid w:val="4508D664"/>
    <w:rsid w:val="490DE6A8"/>
    <w:rsid w:val="4B3B0B82"/>
    <w:rsid w:val="4CABE918"/>
    <w:rsid w:val="4CD6DBE3"/>
    <w:rsid w:val="510C255C"/>
    <w:rsid w:val="520FB413"/>
    <w:rsid w:val="5315DC35"/>
    <w:rsid w:val="536EBA33"/>
    <w:rsid w:val="5380E473"/>
    <w:rsid w:val="54D14A69"/>
    <w:rsid w:val="5516A5FF"/>
    <w:rsid w:val="553D06D9"/>
    <w:rsid w:val="55F0EBB6"/>
    <w:rsid w:val="56193979"/>
    <w:rsid w:val="57A999CD"/>
    <w:rsid w:val="581AEAAD"/>
    <w:rsid w:val="583409A4"/>
    <w:rsid w:val="595894F0"/>
    <w:rsid w:val="5B1B76D9"/>
    <w:rsid w:val="5B6B1F1F"/>
    <w:rsid w:val="5BA46045"/>
    <w:rsid w:val="5BF78F61"/>
    <w:rsid w:val="5CAC66C9"/>
    <w:rsid w:val="5CD80E7C"/>
    <w:rsid w:val="5DD08E80"/>
    <w:rsid w:val="5F1AAB16"/>
    <w:rsid w:val="61792393"/>
    <w:rsid w:val="632A98DD"/>
    <w:rsid w:val="6499C628"/>
    <w:rsid w:val="64CBA6E5"/>
    <w:rsid w:val="64FA1908"/>
    <w:rsid w:val="66556998"/>
    <w:rsid w:val="6674EEB8"/>
    <w:rsid w:val="672D935B"/>
    <w:rsid w:val="689E0A80"/>
    <w:rsid w:val="6955ECE3"/>
    <w:rsid w:val="6A058B51"/>
    <w:rsid w:val="6A23A102"/>
    <w:rsid w:val="6C314A4D"/>
    <w:rsid w:val="6C7E7B85"/>
    <w:rsid w:val="6CFBE995"/>
    <w:rsid w:val="6D8772CC"/>
    <w:rsid w:val="6DF2C57B"/>
    <w:rsid w:val="6E58EA9F"/>
    <w:rsid w:val="6EB19070"/>
    <w:rsid w:val="708293DA"/>
    <w:rsid w:val="71017817"/>
    <w:rsid w:val="71DDE3D1"/>
    <w:rsid w:val="72A408F1"/>
    <w:rsid w:val="73877898"/>
    <w:rsid w:val="747D9017"/>
    <w:rsid w:val="74E5DD13"/>
    <w:rsid w:val="7540C284"/>
    <w:rsid w:val="7A09DCCC"/>
    <w:rsid w:val="7CFDC8B9"/>
    <w:rsid w:val="7DEBA0BF"/>
    <w:rsid w:val="7DFBCF5D"/>
    <w:rsid w:val="7F7276D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05802"/>
  <w15:docId w15:val="{46A68F91-15A4-40E2-93EB-72FD58F41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iPriority="25" w:unhideWhenUsed="1" w:qFormat="1"/>
    <w:lsdException w:name="heading 5" w:semiHidden="1" w:uiPriority="25"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5019"/>
    <w:pPr>
      <w:widowControl w:val="0"/>
    </w:pPr>
    <w:rPr>
      <w:rFonts w:ascii="Arial" w:hAnsi="Arial"/>
      <w:snapToGrid w:val="0"/>
      <w:lang w:eastAsia="en-US"/>
    </w:rPr>
  </w:style>
  <w:style w:type="paragraph" w:styleId="Heading1">
    <w:name w:val="heading 1"/>
    <w:basedOn w:val="Normal"/>
    <w:next w:val="Normal"/>
    <w:qFormat/>
    <w:rsid w:val="00091E64"/>
    <w:pPr>
      <w:widowControl/>
      <w:tabs>
        <w:tab w:val="center" w:pos="7200"/>
        <w:tab w:val="right" w:pos="14400"/>
      </w:tabs>
      <w:jc w:val="center"/>
      <w:outlineLvl w:val="0"/>
    </w:pPr>
    <w:rPr>
      <w:b/>
      <w:u w:val="single"/>
    </w:rPr>
  </w:style>
  <w:style w:type="paragraph" w:styleId="Heading2">
    <w:name w:val="heading 2"/>
    <w:basedOn w:val="Normal"/>
    <w:next w:val="Normal"/>
    <w:qFormat/>
    <w:rsid w:val="00091E64"/>
    <w:pPr>
      <w:keepNext/>
      <w:numPr>
        <w:ilvl w:val="1"/>
        <w:numId w:val="1"/>
      </w:numPr>
      <w:spacing w:before="240" w:after="60"/>
      <w:outlineLvl w:val="1"/>
    </w:pPr>
    <w:rPr>
      <w:rFonts w:cs="Arial"/>
      <w:b/>
      <w:bCs/>
      <w:i/>
      <w:iCs/>
      <w:sz w:val="28"/>
      <w:szCs w:val="28"/>
    </w:rPr>
  </w:style>
  <w:style w:type="paragraph" w:styleId="Heading3">
    <w:name w:val="heading 3"/>
    <w:basedOn w:val="Normal"/>
    <w:next w:val="Normal"/>
    <w:qFormat/>
    <w:rsid w:val="00091E64"/>
    <w:pPr>
      <w:keepNext/>
      <w:numPr>
        <w:ilvl w:val="2"/>
        <w:numId w:val="1"/>
      </w:numPr>
      <w:spacing w:before="240" w:after="60"/>
      <w:outlineLvl w:val="2"/>
    </w:pPr>
    <w:rPr>
      <w:rFonts w:cs="Arial"/>
      <w:b/>
      <w:bCs/>
      <w:sz w:val="26"/>
      <w:szCs w:val="26"/>
    </w:rPr>
  </w:style>
  <w:style w:type="paragraph" w:styleId="Heading4">
    <w:name w:val="heading 4"/>
    <w:aliases w:val="Heading 4 (table &amp; chart)"/>
    <w:basedOn w:val="Normal"/>
    <w:next w:val="Normal"/>
    <w:uiPriority w:val="25"/>
    <w:qFormat/>
    <w:rsid w:val="00B765FB"/>
    <w:pPr>
      <w:numPr>
        <w:numId w:val="2"/>
      </w:numPr>
      <w:tabs>
        <w:tab w:val="clear" w:pos="720"/>
      </w:tabs>
      <w:spacing w:after="240"/>
      <w:ind w:left="731" w:hanging="482"/>
      <w:jc w:val="both"/>
      <w:outlineLvl w:val="3"/>
    </w:pPr>
  </w:style>
  <w:style w:type="paragraph" w:styleId="Heading5">
    <w:name w:val="heading 5"/>
    <w:basedOn w:val="Normal"/>
    <w:next w:val="TableArial11"/>
    <w:link w:val="Heading5Char"/>
    <w:uiPriority w:val="25"/>
    <w:qFormat/>
    <w:rsid w:val="00F01FB8"/>
    <w:pPr>
      <w:numPr>
        <w:ilvl w:val="4"/>
        <w:numId w:val="1"/>
      </w:numPr>
      <w:tabs>
        <w:tab w:val="clear" w:pos="1827"/>
      </w:tabs>
      <w:spacing w:after="240"/>
      <w:ind w:left="714" w:hanging="465"/>
      <w:outlineLvl w:val="4"/>
    </w:pPr>
    <w:rPr>
      <w:bCs/>
      <w:iCs/>
      <w:szCs w:val="22"/>
    </w:rPr>
  </w:style>
  <w:style w:type="paragraph" w:styleId="Heading6">
    <w:name w:val="heading 6"/>
    <w:basedOn w:val="Normal"/>
    <w:next w:val="Normal"/>
    <w:uiPriority w:val="25"/>
    <w:qFormat/>
    <w:rsid w:val="00091E64"/>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uiPriority w:val="25"/>
    <w:qFormat/>
    <w:rsid w:val="00091E64"/>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uiPriority w:val="25"/>
    <w:qFormat/>
    <w:rsid w:val="00091E64"/>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rsid w:val="00091E64"/>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F3E"/>
    <w:pPr>
      <w:tabs>
        <w:tab w:val="center" w:pos="4153"/>
        <w:tab w:val="right" w:pos="8306"/>
      </w:tabs>
    </w:pPr>
  </w:style>
  <w:style w:type="table" w:styleId="TableGrid">
    <w:name w:val="Table Grid"/>
    <w:basedOn w:val="TableNormal"/>
    <w:rsid w:val="008F1F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9274C"/>
  </w:style>
  <w:style w:type="paragraph" w:customStyle="1" w:styleId="Arial11Bold">
    <w:name w:val="Arial 11 Bold"/>
    <w:basedOn w:val="Normal"/>
    <w:rsid w:val="00510F5E"/>
    <w:pPr>
      <w:spacing w:before="120" w:after="120"/>
    </w:pPr>
    <w:rPr>
      <w:b/>
    </w:rPr>
  </w:style>
  <w:style w:type="paragraph" w:customStyle="1" w:styleId="TableArial11">
    <w:name w:val="Table Arial 11"/>
    <w:basedOn w:val="Normal"/>
    <w:link w:val="TableArial11Char"/>
    <w:rsid w:val="00510F5E"/>
    <w:pPr>
      <w:spacing w:before="120" w:after="120" w:line="264" w:lineRule="auto"/>
      <w:jc w:val="both"/>
    </w:pPr>
  </w:style>
  <w:style w:type="paragraph" w:customStyle="1" w:styleId="BodyTextNumbering">
    <w:name w:val="Body Text Numbering"/>
    <w:basedOn w:val="Normal"/>
    <w:rsid w:val="00A87826"/>
    <w:pPr>
      <w:numPr>
        <w:numId w:val="3"/>
      </w:numPr>
    </w:pPr>
    <w:rPr>
      <w:rFonts w:ascii="Courier New" w:hAnsi="Courier New"/>
      <w:sz w:val="24"/>
    </w:rPr>
  </w:style>
  <w:style w:type="paragraph" w:styleId="Footer">
    <w:name w:val="footer"/>
    <w:basedOn w:val="Normal"/>
    <w:rsid w:val="007871A3"/>
    <w:pPr>
      <w:tabs>
        <w:tab w:val="center" w:pos="4153"/>
        <w:tab w:val="right" w:pos="8306"/>
      </w:tabs>
    </w:pPr>
  </w:style>
  <w:style w:type="paragraph" w:styleId="BodyText">
    <w:name w:val="Body Text"/>
    <w:basedOn w:val="Normal"/>
    <w:rsid w:val="00E73A7E"/>
    <w:pPr>
      <w:widowControl/>
    </w:pPr>
    <w:rPr>
      <w:b/>
      <w:u w:val="single"/>
    </w:rPr>
  </w:style>
  <w:style w:type="character" w:styleId="PageNumber">
    <w:name w:val="page number"/>
    <w:basedOn w:val="DefaultParagraphFont"/>
    <w:rsid w:val="007871A3"/>
  </w:style>
  <w:style w:type="paragraph" w:styleId="NormalWeb">
    <w:name w:val="Normal (Web)"/>
    <w:basedOn w:val="Normal"/>
    <w:rsid w:val="000649D6"/>
    <w:pPr>
      <w:widowControl/>
      <w:spacing w:before="100" w:beforeAutospacing="1" w:after="100" w:afterAutospacing="1"/>
    </w:pPr>
    <w:rPr>
      <w:rFonts w:ascii="Times New Roman" w:hAnsi="Times New Roman"/>
      <w:snapToGrid/>
      <w:sz w:val="24"/>
      <w:szCs w:val="24"/>
      <w:lang w:eastAsia="en-GB"/>
    </w:rPr>
  </w:style>
  <w:style w:type="character" w:customStyle="1" w:styleId="TableArial11Char">
    <w:name w:val="Table Arial 11 Char"/>
    <w:link w:val="TableArial11"/>
    <w:rsid w:val="00510F5E"/>
    <w:rPr>
      <w:rFonts w:ascii="Arial" w:hAnsi="Arial"/>
      <w:snapToGrid w:val="0"/>
      <w:lang w:val="en-GB" w:eastAsia="en-US" w:bidi="ar-SA"/>
    </w:rPr>
  </w:style>
  <w:style w:type="paragraph" w:customStyle="1" w:styleId="Level1Text">
    <w:name w:val="Level 1 Text"/>
    <w:basedOn w:val="Normal"/>
    <w:link w:val="Level1TextChar"/>
    <w:rsid w:val="00842219"/>
    <w:pPr>
      <w:keepLines/>
      <w:widowControl/>
      <w:spacing w:after="120" w:line="264" w:lineRule="auto"/>
      <w:ind w:left="1418" w:hanging="1418"/>
    </w:pPr>
    <w:rPr>
      <w:color w:val="000000"/>
      <w:lang w:val="en-US"/>
    </w:rPr>
  </w:style>
  <w:style w:type="paragraph" w:customStyle="1" w:styleId="Level2Text">
    <w:name w:val="Level 2 Text"/>
    <w:basedOn w:val="Normal"/>
    <w:rsid w:val="00542B80"/>
    <w:pPr>
      <w:keepLines/>
      <w:tabs>
        <w:tab w:val="left" w:pos="1843"/>
      </w:tabs>
      <w:spacing w:after="120" w:line="264" w:lineRule="auto"/>
      <w:ind w:left="1843" w:hanging="425"/>
    </w:pPr>
    <w:rPr>
      <w:lang w:val="en-US"/>
    </w:rPr>
  </w:style>
  <w:style w:type="character" w:customStyle="1" w:styleId="DeltaViewInsertion">
    <w:name w:val="DeltaView Insertion"/>
    <w:rsid w:val="00D9459E"/>
    <w:rPr>
      <w:color w:val="0000FF"/>
      <w:spacing w:val="0"/>
      <w:u w:val="double"/>
    </w:rPr>
  </w:style>
  <w:style w:type="character" w:customStyle="1" w:styleId="DocF2">
    <w:name w:val="DocF 2"/>
    <w:basedOn w:val="DefaultParagraphFont"/>
    <w:rsid w:val="00B645FA"/>
  </w:style>
  <w:style w:type="paragraph" w:styleId="BalloonText">
    <w:name w:val="Balloon Text"/>
    <w:basedOn w:val="Normal"/>
    <w:link w:val="BalloonTextChar"/>
    <w:rsid w:val="00C65ADB"/>
    <w:rPr>
      <w:rFonts w:ascii="Tahoma" w:hAnsi="Tahoma" w:cs="Tahoma"/>
      <w:sz w:val="16"/>
      <w:szCs w:val="16"/>
    </w:rPr>
  </w:style>
  <w:style w:type="character" w:customStyle="1" w:styleId="BalloonTextChar">
    <w:name w:val="Balloon Text Char"/>
    <w:link w:val="BalloonText"/>
    <w:rsid w:val="00C65ADB"/>
    <w:rPr>
      <w:rFonts w:ascii="Tahoma" w:hAnsi="Tahoma" w:cs="Tahoma"/>
      <w:snapToGrid w:val="0"/>
      <w:sz w:val="16"/>
      <w:szCs w:val="16"/>
      <w:lang w:eastAsia="en-US"/>
    </w:rPr>
  </w:style>
  <w:style w:type="character" w:styleId="CommentReference">
    <w:name w:val="annotation reference"/>
    <w:uiPriority w:val="99"/>
    <w:rsid w:val="00627976"/>
    <w:rPr>
      <w:sz w:val="16"/>
      <w:szCs w:val="16"/>
    </w:rPr>
  </w:style>
  <w:style w:type="paragraph" w:styleId="CommentText">
    <w:name w:val="annotation text"/>
    <w:basedOn w:val="Normal"/>
    <w:link w:val="CommentTextChar"/>
    <w:rsid w:val="00627976"/>
  </w:style>
  <w:style w:type="character" w:customStyle="1" w:styleId="CommentTextChar">
    <w:name w:val="Comment Text Char"/>
    <w:link w:val="CommentText"/>
    <w:rsid w:val="00627976"/>
    <w:rPr>
      <w:rFonts w:ascii="Arial" w:hAnsi="Arial"/>
      <w:snapToGrid w:val="0"/>
      <w:lang w:eastAsia="en-US"/>
    </w:rPr>
  </w:style>
  <w:style w:type="paragraph" w:styleId="CommentSubject">
    <w:name w:val="annotation subject"/>
    <w:basedOn w:val="CommentText"/>
    <w:next w:val="CommentText"/>
    <w:link w:val="CommentSubjectChar"/>
    <w:rsid w:val="00627976"/>
    <w:rPr>
      <w:b/>
      <w:bCs/>
    </w:rPr>
  </w:style>
  <w:style w:type="character" w:customStyle="1" w:styleId="CommentSubjectChar">
    <w:name w:val="Comment Subject Char"/>
    <w:link w:val="CommentSubject"/>
    <w:rsid w:val="00627976"/>
    <w:rPr>
      <w:rFonts w:ascii="Arial" w:hAnsi="Arial"/>
      <w:b/>
      <w:bCs/>
      <w:snapToGrid w:val="0"/>
      <w:lang w:eastAsia="en-US"/>
    </w:rPr>
  </w:style>
  <w:style w:type="paragraph" w:styleId="Revision">
    <w:name w:val="Revision"/>
    <w:hidden/>
    <w:uiPriority w:val="99"/>
    <w:semiHidden/>
    <w:rsid w:val="00D06B77"/>
    <w:rPr>
      <w:rFonts w:ascii="Arial" w:hAnsi="Arial"/>
      <w:snapToGrid w:val="0"/>
      <w:lang w:eastAsia="en-US"/>
    </w:rPr>
  </w:style>
  <w:style w:type="character" w:customStyle="1" w:styleId="CommentTextChar1">
    <w:name w:val="Comment Text Char1"/>
    <w:locked/>
    <w:rsid w:val="00C40DC8"/>
    <w:rPr>
      <w:rFonts w:ascii="Arial" w:hAnsi="Arial"/>
    </w:rPr>
  </w:style>
  <w:style w:type="paragraph" w:styleId="ListParagraph">
    <w:name w:val="List Paragraph"/>
    <w:aliases w:val="UEDAŞ Bullet,abc siralı,Use Case List Paragraph,Heading2,Body Bullet,List Paragraph1,BULLET,List Paragraph-rfp content"/>
    <w:basedOn w:val="Normal"/>
    <w:link w:val="ListParagraphChar"/>
    <w:uiPriority w:val="34"/>
    <w:qFormat/>
    <w:rsid w:val="00093267"/>
    <w:pPr>
      <w:widowControl/>
      <w:spacing w:after="200" w:line="276" w:lineRule="auto"/>
      <w:ind w:left="720"/>
      <w:contextualSpacing/>
    </w:pPr>
    <w:rPr>
      <w:rFonts w:ascii="Calibri" w:eastAsia="Calibri" w:hAnsi="Calibri"/>
      <w:snapToGrid/>
      <w:sz w:val="22"/>
      <w:szCs w:val="22"/>
      <w:lang w:val="en-US"/>
    </w:rPr>
  </w:style>
  <w:style w:type="paragraph" w:customStyle="1" w:styleId="Arial14">
    <w:name w:val="Arial 14"/>
    <w:basedOn w:val="Normal"/>
    <w:rsid w:val="00D1590D"/>
    <w:pPr>
      <w:widowControl/>
      <w:spacing w:line="300" w:lineRule="atLeast"/>
    </w:pPr>
    <w:rPr>
      <w:snapToGrid/>
      <w:sz w:val="28"/>
      <w:szCs w:val="24"/>
      <w:lang w:eastAsia="en-GB"/>
    </w:rPr>
  </w:style>
  <w:style w:type="character" w:customStyle="1" w:styleId="Level1TextChar">
    <w:name w:val="Level 1 Text Char"/>
    <w:link w:val="Level1Text"/>
    <w:rsid w:val="00087B6F"/>
    <w:rPr>
      <w:rFonts w:ascii="Arial" w:hAnsi="Arial"/>
      <w:snapToGrid w:val="0"/>
      <w:color w:val="000000"/>
      <w:lang w:val="en-US" w:eastAsia="en-US"/>
    </w:rPr>
  </w:style>
  <w:style w:type="paragraph" w:customStyle="1" w:styleId="Default">
    <w:name w:val="Default"/>
    <w:rsid w:val="00E42289"/>
    <w:pPr>
      <w:autoSpaceDE w:val="0"/>
      <w:autoSpaceDN w:val="0"/>
      <w:adjustRightInd w:val="0"/>
    </w:pPr>
    <w:rPr>
      <w:rFonts w:ascii="Arial" w:eastAsia="Cambria" w:hAnsi="Arial" w:cs="Arial"/>
      <w:color w:val="000000"/>
      <w:sz w:val="24"/>
      <w:szCs w:val="24"/>
    </w:rPr>
  </w:style>
  <w:style w:type="paragraph" w:styleId="BlockText">
    <w:name w:val="Block Text"/>
    <w:basedOn w:val="Footer"/>
    <w:link w:val="BlockTextChar"/>
    <w:rsid w:val="00A87826"/>
    <w:pPr>
      <w:widowControl/>
      <w:spacing w:before="120" w:after="120" w:line="220" w:lineRule="atLeast"/>
    </w:pPr>
    <w:rPr>
      <w:snapToGrid/>
      <w:color w:val="FFFFFF"/>
      <w:sz w:val="18"/>
      <w:szCs w:val="24"/>
      <w:lang w:eastAsia="en-GB"/>
    </w:rPr>
  </w:style>
  <w:style w:type="character" w:customStyle="1" w:styleId="BlockTextChar">
    <w:name w:val="Block Text Char"/>
    <w:link w:val="BlockText"/>
    <w:rsid w:val="00A87826"/>
    <w:rPr>
      <w:rFonts w:ascii="Arial" w:hAnsi="Arial"/>
      <w:color w:val="FFFFFF"/>
      <w:sz w:val="18"/>
      <w:szCs w:val="24"/>
    </w:rPr>
  </w:style>
  <w:style w:type="character" w:customStyle="1" w:styleId="normaltextrun">
    <w:name w:val="normaltextrun"/>
    <w:basedOn w:val="DefaultParagraphFont"/>
    <w:rsid w:val="00A35E3B"/>
  </w:style>
  <w:style w:type="character" w:customStyle="1" w:styleId="eop">
    <w:name w:val="eop"/>
    <w:basedOn w:val="DefaultParagraphFont"/>
    <w:rsid w:val="00A35E3B"/>
  </w:style>
  <w:style w:type="paragraph" w:customStyle="1" w:styleId="paragraph">
    <w:name w:val="paragraph"/>
    <w:basedOn w:val="Normal"/>
    <w:rsid w:val="00A35E3B"/>
    <w:pPr>
      <w:widowControl/>
      <w:spacing w:before="100" w:beforeAutospacing="1" w:after="100" w:afterAutospacing="1"/>
    </w:pPr>
    <w:rPr>
      <w:rFonts w:ascii="Times New Roman" w:hAnsi="Times New Roman"/>
      <w:snapToGrid/>
      <w:sz w:val="24"/>
      <w:szCs w:val="24"/>
      <w:lang w:eastAsia="en-GB"/>
    </w:rPr>
  </w:style>
  <w:style w:type="character" w:customStyle="1" w:styleId="Heading5Char">
    <w:name w:val="Heading 5 Char"/>
    <w:basedOn w:val="DefaultParagraphFont"/>
    <w:link w:val="Heading5"/>
    <w:uiPriority w:val="25"/>
    <w:rsid w:val="003600B8"/>
    <w:rPr>
      <w:rFonts w:ascii="Arial" w:hAnsi="Arial"/>
      <w:bCs/>
      <w:iCs/>
      <w:snapToGrid w:val="0"/>
      <w:szCs w:val="22"/>
      <w:lang w:eastAsia="en-US"/>
    </w:rPr>
  </w:style>
  <w:style w:type="character" w:customStyle="1" w:styleId="ListParagraphChar">
    <w:name w:val="List Paragraph Char"/>
    <w:aliases w:val="UEDAŞ Bullet Char,abc siralı Char,Use Case List Paragraph Char,Heading2 Char,Body Bullet Char,List Paragraph1 Char,BULLET Char,List Paragraph-rfp content Char"/>
    <w:link w:val="ListParagraph"/>
    <w:uiPriority w:val="34"/>
    <w:locked/>
    <w:rsid w:val="00213EC2"/>
    <w:rPr>
      <w:rFonts w:ascii="Calibri" w:eastAsia="Calibri" w:hAnsi="Calibri"/>
      <w:sz w:val="22"/>
      <w:szCs w:val="22"/>
      <w:lang w:val="en-US" w:eastAsia="en-US"/>
    </w:rPr>
  </w:style>
  <w:style w:type="paragraph" w:styleId="FootnoteText">
    <w:name w:val="footnote text"/>
    <w:basedOn w:val="Normal"/>
    <w:link w:val="FootnoteTextChar"/>
    <w:semiHidden/>
    <w:rsid w:val="009B4C71"/>
    <w:pPr>
      <w:spacing w:line="264" w:lineRule="auto"/>
    </w:pPr>
  </w:style>
  <w:style w:type="character" w:customStyle="1" w:styleId="FootnoteTextChar">
    <w:name w:val="Footnote Text Char"/>
    <w:basedOn w:val="DefaultParagraphFont"/>
    <w:link w:val="FootnoteText"/>
    <w:semiHidden/>
    <w:rsid w:val="009B4C71"/>
    <w:rPr>
      <w:rFonts w:ascii="Arial" w:hAnsi="Arial"/>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761277">
      <w:bodyDiv w:val="1"/>
      <w:marLeft w:val="0"/>
      <w:marRight w:val="0"/>
      <w:marTop w:val="0"/>
      <w:marBottom w:val="0"/>
      <w:divBdr>
        <w:top w:val="none" w:sz="0" w:space="0" w:color="auto"/>
        <w:left w:val="none" w:sz="0" w:space="0" w:color="auto"/>
        <w:bottom w:val="none" w:sz="0" w:space="0" w:color="auto"/>
        <w:right w:val="none" w:sz="0" w:space="0" w:color="auto"/>
      </w:divBdr>
      <w:divsChild>
        <w:div w:id="536894985">
          <w:marLeft w:val="0"/>
          <w:marRight w:val="0"/>
          <w:marTop w:val="0"/>
          <w:marBottom w:val="0"/>
          <w:divBdr>
            <w:top w:val="none" w:sz="0" w:space="0" w:color="auto"/>
            <w:left w:val="none" w:sz="0" w:space="0" w:color="auto"/>
            <w:bottom w:val="none" w:sz="0" w:space="0" w:color="auto"/>
            <w:right w:val="none" w:sz="0" w:space="0" w:color="auto"/>
          </w:divBdr>
        </w:div>
        <w:div w:id="569972897">
          <w:marLeft w:val="0"/>
          <w:marRight w:val="0"/>
          <w:marTop w:val="0"/>
          <w:marBottom w:val="0"/>
          <w:divBdr>
            <w:top w:val="none" w:sz="0" w:space="0" w:color="auto"/>
            <w:left w:val="none" w:sz="0" w:space="0" w:color="auto"/>
            <w:bottom w:val="none" w:sz="0" w:space="0" w:color="auto"/>
            <w:right w:val="none" w:sz="0" w:space="0" w:color="auto"/>
          </w:divBdr>
        </w:div>
        <w:div w:id="1840610707">
          <w:marLeft w:val="0"/>
          <w:marRight w:val="0"/>
          <w:marTop w:val="0"/>
          <w:marBottom w:val="0"/>
          <w:divBdr>
            <w:top w:val="none" w:sz="0" w:space="0" w:color="auto"/>
            <w:left w:val="none" w:sz="0" w:space="0" w:color="auto"/>
            <w:bottom w:val="none" w:sz="0" w:space="0" w:color="auto"/>
            <w:right w:val="none" w:sz="0" w:space="0" w:color="auto"/>
          </w:divBdr>
        </w:div>
      </w:divsChild>
    </w:div>
    <w:div w:id="1118790532">
      <w:bodyDiv w:val="1"/>
      <w:marLeft w:val="0"/>
      <w:marRight w:val="0"/>
      <w:marTop w:val="0"/>
      <w:marBottom w:val="0"/>
      <w:divBdr>
        <w:top w:val="none" w:sz="0" w:space="0" w:color="auto"/>
        <w:left w:val="none" w:sz="0" w:space="0" w:color="auto"/>
        <w:bottom w:val="none" w:sz="0" w:space="0" w:color="auto"/>
        <w:right w:val="none" w:sz="0" w:space="0" w:color="auto"/>
      </w:divBdr>
    </w:div>
    <w:div w:id="1320573500">
      <w:bodyDiv w:val="1"/>
      <w:marLeft w:val="0"/>
      <w:marRight w:val="0"/>
      <w:marTop w:val="0"/>
      <w:marBottom w:val="0"/>
      <w:divBdr>
        <w:top w:val="none" w:sz="0" w:space="0" w:color="auto"/>
        <w:left w:val="none" w:sz="0" w:space="0" w:color="auto"/>
        <w:bottom w:val="none" w:sz="0" w:space="0" w:color="auto"/>
        <w:right w:val="none" w:sz="0" w:space="0" w:color="auto"/>
      </w:divBdr>
      <w:divsChild>
        <w:div w:id="991830573">
          <w:marLeft w:val="0"/>
          <w:marRight w:val="0"/>
          <w:marTop w:val="0"/>
          <w:marBottom w:val="0"/>
          <w:divBdr>
            <w:top w:val="none" w:sz="0" w:space="0" w:color="auto"/>
            <w:left w:val="none" w:sz="0" w:space="0" w:color="auto"/>
            <w:bottom w:val="none" w:sz="0" w:space="0" w:color="auto"/>
            <w:right w:val="none" w:sz="0" w:space="0" w:color="auto"/>
          </w:divBdr>
          <w:divsChild>
            <w:div w:id="866257219">
              <w:marLeft w:val="0"/>
              <w:marRight w:val="0"/>
              <w:marTop w:val="0"/>
              <w:marBottom w:val="0"/>
              <w:divBdr>
                <w:top w:val="none" w:sz="0" w:space="0" w:color="auto"/>
                <w:left w:val="none" w:sz="0" w:space="0" w:color="auto"/>
                <w:bottom w:val="none" w:sz="0" w:space="0" w:color="auto"/>
                <w:right w:val="none" w:sz="0" w:space="0" w:color="auto"/>
              </w:divBdr>
            </w:div>
            <w:div w:id="1311523349">
              <w:marLeft w:val="0"/>
              <w:marRight w:val="0"/>
              <w:marTop w:val="0"/>
              <w:marBottom w:val="0"/>
              <w:divBdr>
                <w:top w:val="none" w:sz="0" w:space="0" w:color="auto"/>
                <w:left w:val="none" w:sz="0" w:space="0" w:color="auto"/>
                <w:bottom w:val="none" w:sz="0" w:space="0" w:color="auto"/>
                <w:right w:val="none" w:sz="0" w:space="0" w:color="auto"/>
              </w:divBdr>
            </w:div>
          </w:divsChild>
        </w:div>
        <w:div w:id="1580165572">
          <w:marLeft w:val="0"/>
          <w:marRight w:val="0"/>
          <w:marTop w:val="0"/>
          <w:marBottom w:val="0"/>
          <w:divBdr>
            <w:top w:val="none" w:sz="0" w:space="0" w:color="auto"/>
            <w:left w:val="none" w:sz="0" w:space="0" w:color="auto"/>
            <w:bottom w:val="none" w:sz="0" w:space="0" w:color="auto"/>
            <w:right w:val="none" w:sz="0" w:space="0" w:color="auto"/>
          </w:divBdr>
          <w:divsChild>
            <w:div w:id="702436313">
              <w:marLeft w:val="0"/>
              <w:marRight w:val="0"/>
              <w:marTop w:val="0"/>
              <w:marBottom w:val="0"/>
              <w:divBdr>
                <w:top w:val="none" w:sz="0" w:space="0" w:color="auto"/>
                <w:left w:val="none" w:sz="0" w:space="0" w:color="auto"/>
                <w:bottom w:val="none" w:sz="0" w:space="0" w:color="auto"/>
                <w:right w:val="none" w:sz="0" w:space="0" w:color="auto"/>
              </w:divBdr>
            </w:div>
            <w:div w:id="1384408023">
              <w:marLeft w:val="0"/>
              <w:marRight w:val="0"/>
              <w:marTop w:val="0"/>
              <w:marBottom w:val="0"/>
              <w:divBdr>
                <w:top w:val="none" w:sz="0" w:space="0" w:color="auto"/>
                <w:left w:val="none" w:sz="0" w:space="0" w:color="auto"/>
                <w:bottom w:val="none" w:sz="0" w:space="0" w:color="auto"/>
                <w:right w:val="none" w:sz="0" w:space="0" w:color="auto"/>
              </w:divBdr>
            </w:div>
            <w:div w:id="15701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00608">
      <w:bodyDiv w:val="1"/>
      <w:marLeft w:val="0"/>
      <w:marRight w:val="0"/>
      <w:marTop w:val="0"/>
      <w:marBottom w:val="0"/>
      <w:divBdr>
        <w:top w:val="none" w:sz="0" w:space="0" w:color="auto"/>
        <w:left w:val="none" w:sz="0" w:space="0" w:color="auto"/>
        <w:bottom w:val="none" w:sz="0" w:space="0" w:color="auto"/>
        <w:right w:val="none" w:sz="0" w:space="0" w:color="auto"/>
      </w:divBdr>
    </w:div>
    <w:div w:id="1372652015">
      <w:bodyDiv w:val="1"/>
      <w:marLeft w:val="0"/>
      <w:marRight w:val="0"/>
      <w:marTop w:val="0"/>
      <w:marBottom w:val="0"/>
      <w:divBdr>
        <w:top w:val="none" w:sz="0" w:space="0" w:color="auto"/>
        <w:left w:val="none" w:sz="0" w:space="0" w:color="auto"/>
        <w:bottom w:val="none" w:sz="0" w:space="0" w:color="auto"/>
        <w:right w:val="none" w:sz="0" w:space="0" w:color="auto"/>
      </w:divBdr>
    </w:div>
    <w:div w:id="1593707415">
      <w:bodyDiv w:val="1"/>
      <w:marLeft w:val="0"/>
      <w:marRight w:val="0"/>
      <w:marTop w:val="0"/>
      <w:marBottom w:val="0"/>
      <w:divBdr>
        <w:top w:val="none" w:sz="0" w:space="0" w:color="auto"/>
        <w:left w:val="none" w:sz="0" w:space="0" w:color="auto"/>
        <w:bottom w:val="none" w:sz="0" w:space="0" w:color="auto"/>
        <w:right w:val="none" w:sz="0" w:space="0" w:color="auto"/>
      </w:divBdr>
    </w:div>
    <w:div w:id="1902523804">
      <w:bodyDiv w:val="1"/>
      <w:marLeft w:val="0"/>
      <w:marRight w:val="0"/>
      <w:marTop w:val="0"/>
      <w:marBottom w:val="0"/>
      <w:divBdr>
        <w:top w:val="none" w:sz="0" w:space="0" w:color="auto"/>
        <w:left w:val="none" w:sz="0" w:space="0" w:color="auto"/>
        <w:bottom w:val="none" w:sz="0" w:space="0" w:color="auto"/>
        <w:right w:val="none" w:sz="0" w:space="0" w:color="auto"/>
      </w:divBdr>
      <w:divsChild>
        <w:div w:id="63796009">
          <w:marLeft w:val="0"/>
          <w:marRight w:val="0"/>
          <w:marTop w:val="0"/>
          <w:marBottom w:val="0"/>
          <w:divBdr>
            <w:top w:val="none" w:sz="0" w:space="0" w:color="auto"/>
            <w:left w:val="none" w:sz="0" w:space="0" w:color="auto"/>
            <w:bottom w:val="none" w:sz="0" w:space="0" w:color="auto"/>
            <w:right w:val="none" w:sz="0" w:space="0" w:color="auto"/>
          </w:divBdr>
          <w:divsChild>
            <w:div w:id="398477197">
              <w:marLeft w:val="0"/>
              <w:marRight w:val="0"/>
              <w:marTop w:val="0"/>
              <w:marBottom w:val="0"/>
              <w:divBdr>
                <w:top w:val="none" w:sz="0" w:space="0" w:color="auto"/>
                <w:left w:val="none" w:sz="0" w:space="0" w:color="auto"/>
                <w:bottom w:val="none" w:sz="0" w:space="0" w:color="auto"/>
                <w:right w:val="none" w:sz="0" w:space="0" w:color="auto"/>
              </w:divBdr>
            </w:div>
            <w:div w:id="1075476064">
              <w:marLeft w:val="0"/>
              <w:marRight w:val="0"/>
              <w:marTop w:val="0"/>
              <w:marBottom w:val="0"/>
              <w:divBdr>
                <w:top w:val="none" w:sz="0" w:space="0" w:color="auto"/>
                <w:left w:val="none" w:sz="0" w:space="0" w:color="auto"/>
                <w:bottom w:val="none" w:sz="0" w:space="0" w:color="auto"/>
                <w:right w:val="none" w:sz="0" w:space="0" w:color="auto"/>
              </w:divBdr>
            </w:div>
            <w:div w:id="1773355437">
              <w:marLeft w:val="0"/>
              <w:marRight w:val="0"/>
              <w:marTop w:val="0"/>
              <w:marBottom w:val="0"/>
              <w:divBdr>
                <w:top w:val="none" w:sz="0" w:space="0" w:color="auto"/>
                <w:left w:val="none" w:sz="0" w:space="0" w:color="auto"/>
                <w:bottom w:val="none" w:sz="0" w:space="0" w:color="auto"/>
                <w:right w:val="none" w:sz="0" w:space="0" w:color="auto"/>
              </w:divBdr>
            </w:div>
          </w:divsChild>
        </w:div>
        <w:div w:id="413547876">
          <w:marLeft w:val="0"/>
          <w:marRight w:val="0"/>
          <w:marTop w:val="0"/>
          <w:marBottom w:val="0"/>
          <w:divBdr>
            <w:top w:val="none" w:sz="0" w:space="0" w:color="auto"/>
            <w:left w:val="none" w:sz="0" w:space="0" w:color="auto"/>
            <w:bottom w:val="none" w:sz="0" w:space="0" w:color="auto"/>
            <w:right w:val="none" w:sz="0" w:space="0" w:color="auto"/>
          </w:divBdr>
          <w:divsChild>
            <w:div w:id="44415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145104">
      <w:bodyDiv w:val="1"/>
      <w:marLeft w:val="0"/>
      <w:marRight w:val="0"/>
      <w:marTop w:val="0"/>
      <w:marBottom w:val="0"/>
      <w:divBdr>
        <w:top w:val="none" w:sz="0" w:space="0" w:color="auto"/>
        <w:left w:val="none" w:sz="0" w:space="0" w:color="auto"/>
        <w:bottom w:val="none" w:sz="0" w:space="0" w:color="auto"/>
        <w:right w:val="none" w:sz="0" w:space="0" w:color="auto"/>
      </w:divBdr>
    </w:div>
    <w:div w:id="2050257592">
      <w:bodyDiv w:val="1"/>
      <w:marLeft w:val="0"/>
      <w:marRight w:val="0"/>
      <w:marTop w:val="0"/>
      <w:marBottom w:val="0"/>
      <w:divBdr>
        <w:top w:val="none" w:sz="0" w:space="0" w:color="auto"/>
        <w:left w:val="none" w:sz="0" w:space="0" w:color="auto"/>
        <w:bottom w:val="none" w:sz="0" w:space="0" w:color="auto"/>
        <w:right w:val="none" w:sz="0" w:space="0" w:color="auto"/>
      </w:divBdr>
      <w:divsChild>
        <w:div w:id="563374415">
          <w:marLeft w:val="0"/>
          <w:marRight w:val="0"/>
          <w:marTop w:val="0"/>
          <w:marBottom w:val="0"/>
          <w:divBdr>
            <w:top w:val="none" w:sz="0" w:space="0" w:color="auto"/>
            <w:left w:val="none" w:sz="0" w:space="0" w:color="auto"/>
            <w:bottom w:val="none" w:sz="0" w:space="0" w:color="auto"/>
            <w:right w:val="none" w:sz="0" w:space="0" w:color="auto"/>
          </w:divBdr>
        </w:div>
        <w:div w:id="823199940">
          <w:marLeft w:val="0"/>
          <w:marRight w:val="0"/>
          <w:marTop w:val="0"/>
          <w:marBottom w:val="0"/>
          <w:divBdr>
            <w:top w:val="none" w:sz="0" w:space="0" w:color="auto"/>
            <w:left w:val="none" w:sz="0" w:space="0" w:color="auto"/>
            <w:bottom w:val="none" w:sz="0" w:space="0" w:color="auto"/>
            <w:right w:val="none" w:sz="0" w:space="0" w:color="auto"/>
          </w:divBdr>
        </w:div>
        <w:div w:id="15089792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60d7a50598b94c3906e01402446b52">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a67f18e0e8561c96ccc9f031b507f457"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dec74c4c-1639-4502-8f90-b4ce03410dfb">
      <Terms xmlns="http://schemas.microsoft.com/office/infopath/2007/PartnerControls"/>
    </lcf76f155ced4ddcb4097134ff3c332f>
    <SharedWithUsers xmlns="97b6fe81-1556-4112-94ca-31043ca39b71">
      <UserInfo>
        <DisplayName/>
        <AccountId xsi:nil="true"/>
        <AccountType/>
      </UserInfo>
    </SharedWithUsers>
    <MediaLengthInSeconds xmlns="dec74c4c-1639-4502-8f90-b4ce03410dfb" xsi:nil="true"/>
  </documentManagement>
</p:properties>
</file>

<file path=customXml/itemProps1.xml><?xml version="1.0" encoding="utf-8"?>
<ds:datastoreItem xmlns:ds="http://schemas.openxmlformats.org/officeDocument/2006/customXml" ds:itemID="{06AF8377-A159-4FD1-854B-01FA05092E2D}">
  <ds:schemaRefs>
    <ds:schemaRef ds:uri="http://schemas.openxmlformats.org/officeDocument/2006/bibliography"/>
  </ds:schemaRefs>
</ds:datastoreItem>
</file>

<file path=customXml/itemProps2.xml><?xml version="1.0" encoding="utf-8"?>
<ds:datastoreItem xmlns:ds="http://schemas.openxmlformats.org/officeDocument/2006/customXml" ds:itemID="{F52FAC5D-4327-4BC1-855E-2E6CE98225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740590-4CAD-4BCE-9E15-1BEBECA5D5AF}">
  <ds:schemaRefs>
    <ds:schemaRef ds:uri="http://schemas.microsoft.com/sharepoint/v3/contenttype/forms"/>
  </ds:schemaRefs>
</ds:datastoreItem>
</file>

<file path=customXml/itemProps4.xml><?xml version="1.0" encoding="utf-8"?>
<ds:datastoreItem xmlns:ds="http://schemas.openxmlformats.org/officeDocument/2006/customXml" ds:itemID="{5CABF875-694C-481F-92B0-50FF0BE9C28C}">
  <ds:schemaRefs>
    <ds:schemaRef ds:uri="http://schemas.microsoft.com/office/2006/metadata/properties"/>
    <ds:schemaRef ds:uri="http://schemas.microsoft.com/office/infopath/2007/PartnerControls"/>
    <ds:schemaRef ds:uri="cadce026-d35b-4a62-a2ee-1436bb44fb55"/>
    <ds:schemaRef ds:uri="dec74c4c-1639-4502-8f90-b4ce03410dfb"/>
    <ds:schemaRef ds:uri="97b6fe81-1556-4112-94ca-31043ca39b71"/>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85</Pages>
  <Words>32993</Words>
  <Characters>188065</Characters>
  <Application>Microsoft Office Word</Application>
  <DocSecurity>0</DocSecurity>
  <Lines>1567</Lines>
  <Paragraphs>441</Paragraphs>
  <ScaleCrop>false</ScaleCrop>
  <Company>National Grid</Company>
  <LinksUpToDate>false</LinksUpToDate>
  <CharactersWithSpaces>220617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subject/>
  <dc:creator>Thomas.Derry</dc:creator>
  <cp:keywords/>
  <cp:lastModifiedBy>Antony Johnson (ESO)</cp:lastModifiedBy>
  <cp:revision>3</cp:revision>
  <cp:lastPrinted>2022-02-02T15:54:00Z</cp:lastPrinted>
  <dcterms:created xsi:type="dcterms:W3CDTF">2024-03-12T11:12:00Z</dcterms:created>
  <dcterms:modified xsi:type="dcterms:W3CDTF">2024-03-12T11:12:00Z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0x010100D6D827E7FA3BF940826F8BFC00472608</vt:lpwstr>
  </property>
  <property fmtid="{D5CDD505-2E9C-101B-9397-08002B2CF9AE}" pid="4" name="MediaServiceImageTags">
    <vt:lpwstr/>
  </property>
  <property fmtid="{D5CDD505-2E9C-101B-9397-08002B2CF9AE}" pid="5" name="Order">
    <vt:r8>3285500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ies>
</file>