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4642B" w14:textId="77777777" w:rsidR="00685EB6" w:rsidRPr="0064046A" w:rsidRDefault="00685EB6">
      <w:pPr>
        <w:pStyle w:val="ScheduleTitle"/>
      </w:pPr>
      <w:r w:rsidRPr="0064046A">
        <w:t>SECTION J: INTERPRETATION AND DEFINITIONS</w:t>
      </w:r>
    </w:p>
    <w:p w14:paraId="24237D98" w14:textId="77777777" w:rsidR="00685EB6" w:rsidRPr="0064046A" w:rsidRDefault="00685EB6" w:rsidP="00440D57">
      <w:pPr>
        <w:pStyle w:val="Schedule1"/>
        <w:tabs>
          <w:tab w:val="left" w:pos="6680"/>
        </w:tabs>
        <w:ind w:left="0" w:firstLine="0"/>
        <w:rPr>
          <w:b/>
        </w:rPr>
      </w:pPr>
      <w:r w:rsidRPr="0064046A">
        <w:rPr>
          <w:b/>
        </w:rPr>
        <w:t>1.</w:t>
      </w:r>
      <w:r w:rsidRPr="0064046A">
        <w:rPr>
          <w:b/>
        </w:rPr>
        <w:tab/>
        <w:t>INTRODUCTION</w:t>
      </w:r>
      <w:r w:rsidR="006E46FF">
        <w:rPr>
          <w:b/>
        </w:rPr>
        <w:tab/>
      </w:r>
    </w:p>
    <w:p w14:paraId="0095FE00"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53DE7F2"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02F7ED42" w14:textId="77777777" w:rsidR="00685EB6" w:rsidRPr="0064046A" w:rsidRDefault="00685EB6">
      <w:pPr>
        <w:ind w:left="720" w:hanging="720"/>
      </w:pPr>
      <w:r w:rsidRPr="0064046A">
        <w:t>2.1</w:t>
      </w:r>
      <w:r w:rsidRPr="0064046A">
        <w:tab/>
        <w:t>In this Code and in each TO Construction Agreement:</w:t>
      </w:r>
    </w:p>
    <w:p w14:paraId="7C55C0BF" w14:textId="77777777" w:rsidR="00685EB6" w:rsidRPr="0064046A" w:rsidRDefault="00685EB6">
      <w:pPr>
        <w:ind w:left="720" w:hanging="720"/>
      </w:pPr>
      <w:r w:rsidRPr="0064046A">
        <w:tab/>
        <w:t>2.1.1</w:t>
      </w:r>
      <w:r w:rsidRPr="0064046A">
        <w:tab/>
        <w:t>the interpretation rules in this paragraph 2; and</w:t>
      </w:r>
    </w:p>
    <w:p w14:paraId="00D057B1" w14:textId="77777777" w:rsidR="00685EB6" w:rsidRPr="0064046A" w:rsidRDefault="00685EB6">
      <w:pPr>
        <w:ind w:left="720" w:hanging="720"/>
      </w:pPr>
      <w:r w:rsidRPr="0064046A">
        <w:tab/>
        <w:t>2.1.2</w:t>
      </w:r>
      <w:r w:rsidRPr="0064046A">
        <w:tab/>
        <w:t>the words and expressions defined in paragraph 3,</w:t>
      </w:r>
    </w:p>
    <w:p w14:paraId="53C0CA49" w14:textId="77777777" w:rsidR="00685EB6" w:rsidRPr="0064046A" w:rsidRDefault="00685EB6">
      <w:pPr>
        <w:ind w:left="720" w:hanging="720"/>
      </w:pPr>
      <w:r w:rsidRPr="0064046A">
        <w:tab/>
        <w:t>shall, unless the subject matter or context otherwise requires or is inconsistent therewith, apply.</w:t>
      </w:r>
    </w:p>
    <w:p w14:paraId="261D3A13" w14:textId="77777777"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4A49AAE4" w14:textId="77777777" w:rsidR="00685EB6" w:rsidRPr="0064046A" w:rsidRDefault="00685EB6">
      <w:pPr>
        <w:ind w:left="720" w:hanging="720"/>
      </w:pPr>
      <w:r w:rsidRPr="0064046A">
        <w:t>2.3</w:t>
      </w:r>
      <w:r w:rsidRPr="0064046A">
        <w:tab/>
        <w:t xml:space="preserve">If such Consent is required from any </w:t>
      </w:r>
      <w:proofErr w:type="gramStart"/>
      <w:r w:rsidRPr="0064046A">
        <w:t>Party</w:t>
      </w:r>
      <w:proofErr w:type="gramEnd"/>
      <w:r w:rsidRPr="0064046A">
        <w:t xml:space="preserve"> then such Party shall grant such Consent unless it is unable to do so or it would be unlawful for it to do so provided that such grant by such Party may be made subject to such reasonable conditions as such Party shall reasonably determine.</w:t>
      </w:r>
    </w:p>
    <w:p w14:paraId="072DCB51" w14:textId="77777777"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02DD97C7" w14:textId="77777777" w:rsidR="00685EB6" w:rsidRPr="0064046A" w:rsidRDefault="00685EB6">
      <w:pPr>
        <w:ind w:left="720" w:hanging="720"/>
      </w:pPr>
      <w:r w:rsidRPr="0064046A">
        <w:t>2.5</w:t>
      </w:r>
      <w:r w:rsidRPr="0064046A">
        <w:tab/>
        <w:t xml:space="preserve">Without limitation to paragraphs 2.2, 2.3 or 2.4, each Party shall, to the extent reasonably practicable, comply with any request from a Party for advice or assistance in connection with seeking, </w:t>
      </w:r>
      <w:proofErr w:type="gramStart"/>
      <w:r w:rsidRPr="0064046A">
        <w:t>obtaining</w:t>
      </w:r>
      <w:proofErr w:type="gramEnd"/>
      <w:r w:rsidRPr="0064046A">
        <w:t xml:space="preserve"> or maintaining Consents.</w:t>
      </w:r>
    </w:p>
    <w:p w14:paraId="0A146D5C" w14:textId="77777777" w:rsidR="00685EB6" w:rsidRPr="0064046A" w:rsidRDefault="00685EB6">
      <w:pPr>
        <w:ind w:left="720" w:hanging="720"/>
      </w:pPr>
      <w:r w:rsidRPr="0064046A">
        <w:t>2.6</w:t>
      </w:r>
      <w:r w:rsidRPr="0064046A">
        <w:tab/>
        <w:t>In this Code and in each TO Construction Agreement:</w:t>
      </w:r>
    </w:p>
    <w:p w14:paraId="4CB42183" w14:textId="77777777" w:rsidR="00685EB6" w:rsidRPr="0064046A" w:rsidRDefault="00685EB6">
      <w:pPr>
        <w:ind w:left="1418" w:hanging="709"/>
      </w:pPr>
      <w:r w:rsidRPr="0064046A">
        <w:t>2.6.1</w:t>
      </w:r>
      <w:r w:rsidRPr="0064046A">
        <w:tab/>
        <w:t xml:space="preserve">unless the context otherwise requires, all references to a particular paragraph, Part, Section, </w:t>
      </w:r>
      <w:proofErr w:type="gramStart"/>
      <w:r w:rsidRPr="0064046A">
        <w:t>Schedule</w:t>
      </w:r>
      <w:proofErr w:type="gramEnd"/>
      <w:r w:rsidRPr="0064046A">
        <w:t xml:space="preserv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14:paraId="35768D2D" w14:textId="77777777" w:rsidR="00685EB6" w:rsidRPr="0064046A" w:rsidRDefault="00685EB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2012C5CD" w14:textId="77777777" w:rsidR="00685EB6" w:rsidRPr="0064046A" w:rsidRDefault="00685EB6">
      <w:pPr>
        <w:ind w:left="1418" w:hanging="709"/>
      </w:pPr>
      <w:r w:rsidRPr="0064046A">
        <w:t>2.6.3</w:t>
      </w:r>
      <w:r w:rsidRPr="0064046A">
        <w:tab/>
        <w:t>references to the word "include" or "including" are to be construed without limitation to the generality of the preceding words;</w:t>
      </w:r>
    </w:p>
    <w:p w14:paraId="0B3B03C5"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720C5C2E"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F3932B7"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305B86CD"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424F24AA" w14:textId="77777777" w:rsidR="00685EB6" w:rsidRPr="0064046A" w:rsidRDefault="00685EB6">
      <w:pPr>
        <w:pStyle w:val="Schedule1"/>
        <w:ind w:left="0" w:firstLine="0"/>
      </w:pPr>
      <w:r w:rsidRPr="0064046A">
        <w:t>The following terms shall have the following meanings:</w:t>
      </w:r>
    </w:p>
    <w:tbl>
      <w:tblPr>
        <w:tblW w:w="8755" w:type="dxa"/>
        <w:tblLayout w:type="fixed"/>
        <w:tblLook w:val="0000" w:firstRow="0" w:lastRow="0" w:firstColumn="0" w:lastColumn="0" w:noHBand="0" w:noVBand="0"/>
      </w:tblPr>
      <w:tblGrid>
        <w:gridCol w:w="2943"/>
        <w:gridCol w:w="5812"/>
      </w:tblGrid>
      <w:tr w:rsidR="009D60F8" w:rsidRPr="0064046A" w14:paraId="0CE86258" w14:textId="77777777" w:rsidTr="00E72AD8">
        <w:tc>
          <w:tcPr>
            <w:tcW w:w="2943" w:type="dxa"/>
          </w:tcPr>
          <w:p w14:paraId="713E5E74" w14:textId="77777777" w:rsidR="00685EB6" w:rsidRPr="0064046A" w:rsidRDefault="00685EB6">
            <w:pPr>
              <w:jc w:val="left"/>
              <w:rPr>
                <w:b/>
              </w:rPr>
            </w:pPr>
            <w:r w:rsidRPr="0064046A">
              <w:rPr>
                <w:b/>
              </w:rPr>
              <w:t>"Accession Agreement"</w:t>
            </w:r>
          </w:p>
        </w:tc>
        <w:tc>
          <w:tcPr>
            <w:tcW w:w="5812" w:type="dxa"/>
          </w:tcPr>
          <w:p w14:paraId="00BA7A09" w14:textId="77777777" w:rsidR="002C067C" w:rsidRPr="0064046A" w:rsidRDefault="00685EB6">
            <w:r w:rsidRPr="0064046A">
              <w:t>an agreement in the form set out in Schedule One whereby a Party Applicant accedes to the Framework Agreement;</w:t>
            </w:r>
          </w:p>
        </w:tc>
      </w:tr>
      <w:tr w:rsidR="009D60F8" w:rsidRPr="0064046A" w14:paraId="4C319340" w14:textId="77777777" w:rsidTr="00E72AD8">
        <w:tc>
          <w:tcPr>
            <w:tcW w:w="2943" w:type="dxa"/>
          </w:tcPr>
          <w:p w14:paraId="4A1190DA" w14:textId="77777777" w:rsidR="002C067C" w:rsidRPr="0064046A" w:rsidRDefault="002C067C">
            <w:pPr>
              <w:jc w:val="left"/>
              <w:rPr>
                <w:b/>
              </w:rPr>
            </w:pPr>
            <w:r>
              <w:rPr>
                <w:b/>
              </w:rPr>
              <w:t>“AC Offshore Transmission System”</w:t>
            </w:r>
          </w:p>
        </w:tc>
        <w:tc>
          <w:tcPr>
            <w:tcW w:w="5812" w:type="dxa"/>
          </w:tcPr>
          <w:p w14:paraId="1EEEDA18" w14:textId="77777777" w:rsidR="002C067C" w:rsidRPr="0064046A" w:rsidRDefault="002C067C">
            <w:r>
              <w:t>An Offshore Transmission System which does not comprise a Transmission DC Converter</w:t>
            </w:r>
          </w:p>
        </w:tc>
      </w:tr>
      <w:tr w:rsidR="009D60F8" w:rsidRPr="0064046A" w14:paraId="77B5CB8D" w14:textId="77777777" w:rsidTr="00E72AD8">
        <w:tc>
          <w:tcPr>
            <w:tcW w:w="2943" w:type="dxa"/>
          </w:tcPr>
          <w:p w14:paraId="24EAD17F" w14:textId="77777777" w:rsidR="00685EB6" w:rsidRPr="0064046A" w:rsidRDefault="00685EB6">
            <w:pPr>
              <w:jc w:val="left"/>
              <w:rPr>
                <w:b/>
              </w:rPr>
            </w:pPr>
            <w:r w:rsidRPr="0064046A">
              <w:rPr>
                <w:b/>
              </w:rPr>
              <w:t>"Act"</w:t>
            </w:r>
          </w:p>
        </w:tc>
        <w:tc>
          <w:tcPr>
            <w:tcW w:w="5812" w:type="dxa"/>
          </w:tcPr>
          <w:p w14:paraId="5F73C768" w14:textId="77777777" w:rsidR="00685EB6" w:rsidRPr="0064046A" w:rsidRDefault="00685EB6">
            <w:r w:rsidRPr="0064046A">
              <w:t>the Electricity Act 1989;</w:t>
            </w:r>
          </w:p>
        </w:tc>
      </w:tr>
      <w:tr w:rsidR="009D60F8" w:rsidRPr="0064046A" w14:paraId="54F1E688" w14:textId="77777777" w:rsidTr="00E72AD8">
        <w:tc>
          <w:tcPr>
            <w:tcW w:w="2943" w:type="dxa"/>
          </w:tcPr>
          <w:p w14:paraId="144EDA35" w14:textId="77777777" w:rsidR="00A3404E" w:rsidRPr="0064046A" w:rsidRDefault="00A3404E">
            <w:pPr>
              <w:jc w:val="left"/>
              <w:rPr>
                <w:b/>
              </w:rPr>
            </w:pPr>
            <w:r w:rsidRPr="0064046A">
              <w:t>“</w:t>
            </w:r>
            <w:r w:rsidRPr="0064046A">
              <w:rPr>
                <w:b/>
              </w:rPr>
              <w:t>Active Power</w:t>
            </w:r>
            <w:r w:rsidRPr="0064046A">
              <w:t>”</w:t>
            </w:r>
          </w:p>
        </w:tc>
        <w:tc>
          <w:tcPr>
            <w:tcW w:w="5812" w:type="dxa"/>
          </w:tcPr>
          <w:p w14:paraId="3015F201" w14:textId="77777777" w:rsidR="00A3404E" w:rsidRPr="0064046A" w:rsidRDefault="00A3404E">
            <w:r w:rsidRPr="0064046A">
              <w:t>As defined in the Grid Code</w:t>
            </w:r>
          </w:p>
        </w:tc>
      </w:tr>
      <w:tr w:rsidR="009D60F8" w:rsidRPr="0064046A" w14:paraId="552014AE" w14:textId="77777777" w:rsidTr="00E72AD8">
        <w:tc>
          <w:tcPr>
            <w:tcW w:w="2943" w:type="dxa"/>
          </w:tcPr>
          <w:p w14:paraId="5F25C4E6" w14:textId="77777777" w:rsidR="00C267F5" w:rsidRPr="00C267F5" w:rsidRDefault="00C267F5">
            <w:pPr>
              <w:jc w:val="left"/>
              <w:rPr>
                <w:b/>
              </w:rPr>
            </w:pPr>
            <w:r w:rsidRPr="00C267F5">
              <w:rPr>
                <w:b/>
              </w:rPr>
              <w:t>“AF Rules”</w:t>
            </w:r>
          </w:p>
        </w:tc>
        <w:tc>
          <w:tcPr>
            <w:tcW w:w="5812" w:type="dxa"/>
          </w:tcPr>
          <w:p w14:paraId="46FF8F0F" w14:textId="77777777" w:rsidR="00C267F5" w:rsidRPr="0064046A" w:rsidRDefault="00C267F5">
            <w:r>
              <w:t>Has the meaning given to “allocation framework” in section 13(2) of the Energy Act 2013;</w:t>
            </w:r>
          </w:p>
        </w:tc>
      </w:tr>
      <w:tr w:rsidR="009D60F8" w:rsidRPr="0064046A" w14:paraId="0616F30A" w14:textId="77777777" w:rsidTr="00E72AD8">
        <w:tc>
          <w:tcPr>
            <w:tcW w:w="2943" w:type="dxa"/>
          </w:tcPr>
          <w:p w14:paraId="4AC63612" w14:textId="77777777" w:rsidR="00E5497E" w:rsidRDefault="00E5497E">
            <w:pPr>
              <w:jc w:val="left"/>
              <w:rPr>
                <w:b/>
                <w:bCs/>
              </w:rPr>
            </w:pPr>
            <w:r w:rsidRPr="0064046A">
              <w:rPr>
                <w:b/>
                <w:bCs/>
              </w:rPr>
              <w:t>“Affected User”</w:t>
            </w:r>
          </w:p>
          <w:p w14:paraId="311528BB" w14:textId="77777777" w:rsidR="00290901" w:rsidRPr="0064046A" w:rsidRDefault="00290901">
            <w:pPr>
              <w:jc w:val="left"/>
              <w:rPr>
                <w:b/>
                <w:bCs/>
              </w:rPr>
            </w:pPr>
            <w:r>
              <w:rPr>
                <w:b/>
                <w:bCs/>
              </w:rPr>
              <w:t>“</w:t>
            </w:r>
            <w:proofErr w:type="spellStart"/>
            <w:r>
              <w:rPr>
                <w:b/>
                <w:bCs/>
              </w:rPr>
              <w:t>Affilite</w:t>
            </w:r>
            <w:proofErr w:type="spellEnd"/>
            <w:r>
              <w:rPr>
                <w:b/>
                <w:bCs/>
              </w:rPr>
              <w:t>”</w:t>
            </w:r>
          </w:p>
        </w:tc>
        <w:tc>
          <w:tcPr>
            <w:tcW w:w="5812" w:type="dxa"/>
          </w:tcPr>
          <w:p w14:paraId="13C85FC2" w14:textId="77777777" w:rsidR="00E5497E" w:rsidRDefault="00E5497E">
            <w:r w:rsidRPr="0064046A">
              <w:t>As defined in the CUSC</w:t>
            </w:r>
          </w:p>
          <w:p w14:paraId="090E5671" w14:textId="77777777" w:rsidR="00290901" w:rsidRPr="0064046A" w:rsidRDefault="00290901">
            <w:r>
              <w:t>As defined in the Gride Code</w:t>
            </w:r>
          </w:p>
        </w:tc>
      </w:tr>
      <w:tr w:rsidR="009D60F8" w:rsidRPr="0064046A" w14:paraId="65EF7851" w14:textId="77777777" w:rsidTr="00E72AD8">
        <w:tc>
          <w:tcPr>
            <w:tcW w:w="2943" w:type="dxa"/>
          </w:tcPr>
          <w:p w14:paraId="39766CC6" w14:textId="77777777" w:rsidR="00ED75CC" w:rsidRPr="00ED75CC" w:rsidRDefault="00ED75CC" w:rsidP="0091410E">
            <w:pPr>
              <w:rPr>
                <w:b/>
              </w:rPr>
            </w:pPr>
            <w:r w:rsidRPr="00ED75CC">
              <w:rPr>
                <w:rFonts w:cs="Arial"/>
                <w:b/>
              </w:rPr>
              <w:t>“Agency”</w:t>
            </w:r>
          </w:p>
        </w:tc>
        <w:tc>
          <w:tcPr>
            <w:tcW w:w="5812" w:type="dxa"/>
          </w:tcPr>
          <w:p w14:paraId="0F37ACDE" w14:textId="77777777" w:rsidR="00ED75CC" w:rsidRPr="00ED75CC" w:rsidRDefault="00ED75CC" w:rsidP="0091410E">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lastRenderedPageBreak/>
              <w:t>Cooperation of Energy Regulators as amended from time to time;</w:t>
            </w:r>
          </w:p>
        </w:tc>
      </w:tr>
      <w:tr w:rsidR="009D60F8" w:rsidRPr="0064046A" w14:paraId="55A50B94" w14:textId="77777777" w:rsidTr="00E72AD8">
        <w:tc>
          <w:tcPr>
            <w:tcW w:w="2943" w:type="dxa"/>
          </w:tcPr>
          <w:p w14:paraId="2EE7BA0E" w14:textId="77777777" w:rsidR="00ED75CC" w:rsidRPr="0064046A" w:rsidRDefault="00C267F5">
            <w:pPr>
              <w:jc w:val="left"/>
              <w:rPr>
                <w:b/>
              </w:rPr>
            </w:pPr>
            <w:r>
              <w:rPr>
                <w:b/>
              </w:rPr>
              <w:lastRenderedPageBreak/>
              <w:t>“</w:t>
            </w:r>
            <w:r w:rsidR="00ED75CC" w:rsidRPr="0064046A">
              <w:rPr>
                <w:b/>
              </w:rPr>
              <w:t>Agreed Transitional Timetable</w:t>
            </w:r>
            <w:r>
              <w:rPr>
                <w:b/>
              </w:rPr>
              <w:t>”</w:t>
            </w:r>
          </w:p>
        </w:tc>
        <w:tc>
          <w:tcPr>
            <w:tcW w:w="5812" w:type="dxa"/>
          </w:tcPr>
          <w:p w14:paraId="0AD983E1" w14:textId="77777777" w:rsidR="00ED75CC" w:rsidRPr="0064046A" w:rsidRDefault="00ED75CC">
            <w:r w:rsidRPr="0064046A">
              <w:t>as defined in sub-paragraph 10.1.1 of Section I;</w:t>
            </w:r>
          </w:p>
        </w:tc>
      </w:tr>
      <w:tr w:rsidR="009D60F8" w:rsidRPr="0064046A" w14:paraId="6FB96805" w14:textId="77777777" w:rsidTr="00E72AD8">
        <w:tc>
          <w:tcPr>
            <w:tcW w:w="2943" w:type="dxa"/>
          </w:tcPr>
          <w:p w14:paraId="37BA197D" w14:textId="77777777" w:rsidR="00ED75CC" w:rsidRPr="0064046A" w:rsidRDefault="00ED75CC">
            <w:pPr>
              <w:jc w:val="left"/>
              <w:rPr>
                <w:b/>
              </w:rPr>
            </w:pPr>
            <w:r w:rsidRPr="0064046A">
              <w:rPr>
                <w:b/>
              </w:rPr>
              <w:t>“Agreement for Energisation”</w:t>
            </w:r>
          </w:p>
        </w:tc>
        <w:tc>
          <w:tcPr>
            <w:tcW w:w="5812" w:type="dxa"/>
          </w:tcPr>
          <w:p w14:paraId="79709963" w14:textId="77777777"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9D60F8" w:rsidRPr="0064046A" w14:paraId="1CBB0CB0" w14:textId="77777777" w:rsidTr="00E72AD8">
        <w:tc>
          <w:tcPr>
            <w:tcW w:w="2943" w:type="dxa"/>
          </w:tcPr>
          <w:p w14:paraId="36D867CD" w14:textId="77777777" w:rsidR="00ED75CC" w:rsidRPr="0064046A" w:rsidRDefault="00ED75CC">
            <w:pPr>
              <w:jc w:val="left"/>
              <w:rPr>
                <w:b/>
              </w:rPr>
            </w:pPr>
            <w:r w:rsidRPr="0064046A">
              <w:rPr>
                <w:b/>
              </w:rPr>
              <w:t>“Agreement for Interim Operational Notification”</w:t>
            </w:r>
          </w:p>
        </w:tc>
        <w:tc>
          <w:tcPr>
            <w:tcW w:w="5812" w:type="dxa"/>
          </w:tcPr>
          <w:p w14:paraId="2712F12D" w14:textId="77777777"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9D60F8" w:rsidRPr="0064046A" w14:paraId="4AF8033C" w14:textId="77777777" w:rsidTr="00E72AD8">
        <w:tc>
          <w:tcPr>
            <w:tcW w:w="2943" w:type="dxa"/>
          </w:tcPr>
          <w:p w14:paraId="4EE27E66"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6217ED50"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9D60F8" w:rsidRPr="0064046A" w14:paraId="62BF376C" w14:textId="77777777" w:rsidTr="00E72AD8">
        <w:tc>
          <w:tcPr>
            <w:tcW w:w="2943" w:type="dxa"/>
          </w:tcPr>
          <w:p w14:paraId="27A0E13A" w14:textId="77777777" w:rsidR="00ED75CC" w:rsidRPr="0064046A" w:rsidRDefault="003177AF">
            <w:pPr>
              <w:jc w:val="left"/>
              <w:rPr>
                <w:b/>
              </w:rPr>
            </w:pPr>
            <w:ins w:id="0" w:author="Author">
              <w:r>
                <w:rPr>
                  <w:rFonts w:cs="Arial"/>
                  <w:b/>
                  <w:bCs/>
                  <w:lang w:eastAsia="en-GB"/>
                </w:rPr>
                <w:t>“</w:t>
              </w:r>
            </w:ins>
            <w:r w:rsidR="00ED75CC" w:rsidRPr="0064046A">
              <w:rPr>
                <w:rFonts w:cs="Arial"/>
                <w:b/>
                <w:bCs/>
                <w:lang w:eastAsia="en-GB"/>
              </w:rPr>
              <w:t>Alternate Representatives</w:t>
            </w:r>
            <w:ins w:id="1" w:author="Author">
              <w:r>
                <w:rPr>
                  <w:rFonts w:cs="Arial"/>
                  <w:b/>
                  <w:bCs/>
                  <w:lang w:eastAsia="en-GB"/>
                </w:rPr>
                <w:t>”</w:t>
              </w:r>
            </w:ins>
          </w:p>
        </w:tc>
        <w:tc>
          <w:tcPr>
            <w:tcW w:w="5812" w:type="dxa"/>
          </w:tcPr>
          <w:p w14:paraId="61ED2C09" w14:textId="77777777" w:rsidR="00ED75CC" w:rsidRPr="0064046A" w:rsidRDefault="00ED75CC">
            <w:r w:rsidRPr="0064046A">
              <w:rPr>
                <w:rFonts w:cs="Arial"/>
                <w:lang w:eastAsia="en-GB"/>
              </w:rPr>
              <w:t>Persons appointed as such pursuant to Section B, sub-paragraph 6.1A</w:t>
            </w:r>
          </w:p>
        </w:tc>
      </w:tr>
      <w:tr w:rsidR="009D60F8" w:rsidRPr="0064046A" w14:paraId="3452248B" w14:textId="77777777" w:rsidTr="00E72AD8">
        <w:tc>
          <w:tcPr>
            <w:tcW w:w="2943" w:type="dxa"/>
          </w:tcPr>
          <w:p w14:paraId="5CBE287D" w14:textId="77777777" w:rsidR="00ED75CC" w:rsidRDefault="00C267F5">
            <w:pPr>
              <w:jc w:val="left"/>
              <w:rPr>
                <w:b/>
              </w:rPr>
            </w:pPr>
            <w:r>
              <w:rPr>
                <w:b/>
              </w:rPr>
              <w:t>“</w:t>
            </w:r>
            <w:r w:rsidR="00ED75CC">
              <w:rPr>
                <w:b/>
              </w:rPr>
              <w:t>Annual Wider Cancellation Charge Statement</w:t>
            </w:r>
            <w:r>
              <w:rPr>
                <w:b/>
              </w:rPr>
              <w:t>”</w:t>
            </w:r>
          </w:p>
          <w:p w14:paraId="06241FBA" w14:textId="77777777" w:rsidR="00ED75CC" w:rsidRPr="0064046A" w:rsidRDefault="00C267F5">
            <w:pPr>
              <w:jc w:val="left"/>
              <w:rPr>
                <w:b/>
              </w:rPr>
            </w:pPr>
            <w:r>
              <w:rPr>
                <w:b/>
              </w:rPr>
              <w:t>“</w:t>
            </w:r>
            <w:r w:rsidR="00ED75CC" w:rsidRPr="0064046A">
              <w:rPr>
                <w:b/>
              </w:rPr>
              <w:t>Apparatus</w:t>
            </w:r>
            <w:r>
              <w:rPr>
                <w:b/>
              </w:rPr>
              <w:t>”</w:t>
            </w:r>
          </w:p>
        </w:tc>
        <w:tc>
          <w:tcPr>
            <w:tcW w:w="5812" w:type="dxa"/>
          </w:tcPr>
          <w:p w14:paraId="32E1CDA8" w14:textId="77777777" w:rsidR="00ED75CC" w:rsidRDefault="00ED75CC">
            <w:r>
              <w:t xml:space="preserve">the statement published by </w:t>
            </w:r>
            <w:r w:rsidR="00CF5B43">
              <w:t>The Company</w:t>
            </w:r>
            <w:r>
              <w:t xml:space="preserve"> each Financial Year in accordance with the User Commitment Methodology;</w:t>
            </w:r>
          </w:p>
          <w:p w14:paraId="1B9B6A85" w14:textId="77777777" w:rsidR="00ED75CC" w:rsidRPr="0064046A" w:rsidRDefault="00ED75CC">
            <w:r w:rsidRPr="0064046A">
              <w:t>all equipment in which electrical conductors are used, supported or of which they may form a part;</w:t>
            </w:r>
          </w:p>
        </w:tc>
      </w:tr>
      <w:tr w:rsidR="009D60F8" w:rsidRPr="0064046A" w14:paraId="2D0AA898" w14:textId="77777777" w:rsidTr="00E72AD8">
        <w:tc>
          <w:tcPr>
            <w:tcW w:w="2943" w:type="dxa"/>
          </w:tcPr>
          <w:p w14:paraId="4E50B320"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08F4A92C" w14:textId="77777777" w:rsidR="00ED75CC" w:rsidRPr="0064046A" w:rsidRDefault="00ED75CC" w:rsidP="00D67FFA">
            <w:r w:rsidRPr="0064046A">
              <w:t>as defined in Standard Condition B12;</w:t>
            </w:r>
          </w:p>
        </w:tc>
      </w:tr>
      <w:tr w:rsidR="009D60F8" w:rsidRPr="0064046A" w14:paraId="3033F89E" w14:textId="77777777" w:rsidTr="00E72AD8">
        <w:tc>
          <w:tcPr>
            <w:tcW w:w="2943" w:type="dxa"/>
          </w:tcPr>
          <w:p w14:paraId="0CF29E1F"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52A8C900"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9D60F8" w:rsidRPr="0064046A" w14:paraId="7B09538C" w14:textId="77777777" w:rsidTr="00E72AD8">
        <w:tc>
          <w:tcPr>
            <w:tcW w:w="2943" w:type="dxa"/>
          </w:tcPr>
          <w:p w14:paraId="54D5834A" w14:textId="77777777" w:rsidR="00ED75CC" w:rsidRPr="0064046A" w:rsidRDefault="00C267F5">
            <w:pPr>
              <w:jc w:val="left"/>
              <w:rPr>
                <w:b/>
              </w:rPr>
            </w:pPr>
            <w:r>
              <w:rPr>
                <w:b/>
              </w:rPr>
              <w:t>“</w:t>
            </w:r>
            <w:r w:rsidR="00ED75CC" w:rsidRPr="0064046A">
              <w:rPr>
                <w:b/>
              </w:rPr>
              <w:t>Assessment</w:t>
            </w:r>
            <w:r>
              <w:rPr>
                <w:b/>
              </w:rPr>
              <w:t>”</w:t>
            </w:r>
          </w:p>
        </w:tc>
        <w:tc>
          <w:tcPr>
            <w:tcW w:w="5812" w:type="dxa"/>
          </w:tcPr>
          <w:p w14:paraId="1E1A8913" w14:textId="77777777" w:rsidR="00ED75CC" w:rsidRPr="0064046A" w:rsidRDefault="00ED75CC">
            <w:r w:rsidRPr="0064046A">
              <w:t>the analysis and impact assessment commissioned in accordance with and as defined in Section B, sub-paragraph 7.2.5.2;</w:t>
            </w:r>
          </w:p>
        </w:tc>
      </w:tr>
      <w:tr w:rsidR="009D60F8" w:rsidRPr="0064046A" w14:paraId="038A9040" w14:textId="77777777" w:rsidTr="00E72AD8">
        <w:tc>
          <w:tcPr>
            <w:tcW w:w="2943" w:type="dxa"/>
          </w:tcPr>
          <w:p w14:paraId="2FD72429" w14:textId="77777777" w:rsidR="00ED75CC" w:rsidRPr="0064046A" w:rsidRDefault="00C267F5">
            <w:pPr>
              <w:jc w:val="left"/>
              <w:rPr>
                <w:b/>
              </w:rPr>
            </w:pPr>
            <w:r>
              <w:rPr>
                <w:b/>
              </w:rPr>
              <w:t>“</w:t>
            </w:r>
            <w:r w:rsidR="00ED75CC" w:rsidRPr="0064046A">
              <w:rPr>
                <w:b/>
              </w:rPr>
              <w:t>Assessment and Report Phase</w:t>
            </w:r>
            <w:r>
              <w:rPr>
                <w:b/>
              </w:rPr>
              <w:t>”</w:t>
            </w:r>
          </w:p>
        </w:tc>
        <w:tc>
          <w:tcPr>
            <w:tcW w:w="5812" w:type="dxa"/>
          </w:tcPr>
          <w:p w14:paraId="6B930DF0" w14:textId="77777777" w:rsidR="00ED75CC" w:rsidRPr="0064046A" w:rsidRDefault="00ED75CC">
            <w:r w:rsidRPr="0064046A">
              <w:t xml:space="preserve">the process for assessing </w:t>
            </w:r>
            <w:r>
              <w:t>STC Modification Proposals</w:t>
            </w:r>
            <w:r w:rsidRPr="0064046A">
              <w:t xml:space="preserve"> and any Alternative </w:t>
            </w:r>
            <w:r>
              <w:t>STC Modifications</w:t>
            </w:r>
            <w:r w:rsidRPr="0064046A">
              <w:t xml:space="preserve"> and formulating an </w:t>
            </w:r>
            <w:r>
              <w:t>STC Modification</w:t>
            </w:r>
            <w:r w:rsidRPr="0064046A">
              <w:t xml:space="preserve"> Report as set out in Section B, sub-paragraph 7.2.5;</w:t>
            </w:r>
          </w:p>
        </w:tc>
      </w:tr>
      <w:tr w:rsidR="009D60F8" w:rsidRPr="0064046A" w14:paraId="6F1ADBB4" w14:textId="77777777" w:rsidTr="00E72AD8">
        <w:tc>
          <w:tcPr>
            <w:tcW w:w="2943" w:type="dxa"/>
          </w:tcPr>
          <w:p w14:paraId="75CC95A1" w14:textId="77777777" w:rsidR="00ED75CC" w:rsidRDefault="00C267F5">
            <w:pPr>
              <w:jc w:val="left"/>
              <w:rPr>
                <w:b/>
              </w:rPr>
            </w:pPr>
            <w:r>
              <w:rPr>
                <w:b/>
              </w:rPr>
              <w:t>“</w:t>
            </w:r>
            <w:r w:rsidR="00ED75CC" w:rsidRPr="0064046A">
              <w:rPr>
                <w:b/>
              </w:rPr>
              <w:t>At</w:t>
            </w:r>
            <w:r w:rsidR="00ED75CC">
              <w:rPr>
                <w:b/>
              </w:rPr>
              <w:t>tributable Works</w:t>
            </w:r>
            <w:r>
              <w:rPr>
                <w:b/>
              </w:rPr>
              <w:t>”</w:t>
            </w:r>
          </w:p>
          <w:p w14:paraId="44952C09" w14:textId="77777777" w:rsidR="00ED75CC" w:rsidRDefault="00ED75CC">
            <w:pPr>
              <w:jc w:val="left"/>
              <w:rPr>
                <w:b/>
              </w:rPr>
            </w:pPr>
          </w:p>
          <w:p w14:paraId="29C73A80" w14:textId="77777777" w:rsidR="00ED75CC" w:rsidRDefault="00ED75CC">
            <w:pPr>
              <w:jc w:val="left"/>
              <w:rPr>
                <w:b/>
              </w:rPr>
            </w:pPr>
          </w:p>
          <w:p w14:paraId="5B1C032F" w14:textId="77777777" w:rsidR="00ED75CC" w:rsidRDefault="00ED75CC">
            <w:pPr>
              <w:jc w:val="left"/>
              <w:rPr>
                <w:b/>
              </w:rPr>
            </w:pPr>
          </w:p>
          <w:p w14:paraId="5CB3153D" w14:textId="77777777" w:rsidR="00ED75CC" w:rsidRDefault="00ED75CC">
            <w:pPr>
              <w:jc w:val="left"/>
              <w:rPr>
                <w:b/>
              </w:rPr>
            </w:pPr>
          </w:p>
          <w:p w14:paraId="5D42A5F7" w14:textId="77777777" w:rsidR="00ED75CC" w:rsidRPr="0064046A" w:rsidRDefault="00ED75CC">
            <w:pPr>
              <w:jc w:val="left"/>
              <w:rPr>
                <w:b/>
              </w:rPr>
            </w:pPr>
          </w:p>
        </w:tc>
        <w:tc>
          <w:tcPr>
            <w:tcW w:w="5812" w:type="dxa"/>
          </w:tcPr>
          <w:p w14:paraId="60E5E8A5" w14:textId="77777777" w:rsidR="00ED75CC" w:rsidRPr="0064046A" w:rsidRDefault="00ED75CC">
            <w:r>
              <w:lastRenderedPageBreak/>
              <w:t xml:space="preserve">those components of the Transmission Construction Works which are required (a) to connect a </w:t>
            </w:r>
            <w:smartTag w:uri="urn:schemas-microsoft-com:office:smarttags" w:element="Street">
              <w:smartTag w:uri="urn:schemas-microsoft-com:office:smarttags" w:element="address">
                <w:r>
                  <w:t>Power St</w:t>
                </w:r>
              </w:smartTag>
            </w:smartTag>
            <w:r>
              <w:t xml:space="preserve">ation which is to be connected at a </w:t>
            </w:r>
            <w:smartTag w:uri="urn:schemas-microsoft-com:office:smarttags" w:element="State">
              <w:r>
                <w:t>Conn</w:t>
              </w:r>
            </w:smartTag>
            <w:r>
              <w:t xml:space="preserve">ection Site to the nearest </w:t>
            </w:r>
            <w:smartTag w:uri="urn:schemas-microsoft-com:office:smarttags" w:element="City">
              <w:smartTag w:uri="urn:schemas-microsoft-com:office:smarttags" w:element="place">
                <w:r>
                  <w:t>suita</w:t>
                </w:r>
              </w:smartTag>
            </w:smartTag>
            <w:r>
              <w:t xml:space="preserve">ble MITS Node; or (b) in respect of an Embedded Power Station from the relevant Grid Supply Point to the nearest suitable MITS Node (and in any case above where the Construction Works include a Transmission substation that once constructed will become </w:t>
            </w:r>
            <w:r>
              <w:lastRenderedPageBreak/>
              <w:t>the MITS Node, the Attributable Works will include such Transmission substation) and which in relation to a particular User are as specified in the relevant TO Construction Agreement;</w:t>
            </w:r>
          </w:p>
        </w:tc>
      </w:tr>
      <w:tr w:rsidR="009D60F8" w:rsidRPr="0064046A" w14:paraId="7FF6563F" w14:textId="77777777" w:rsidTr="00E72AD8">
        <w:tc>
          <w:tcPr>
            <w:tcW w:w="2943" w:type="dxa"/>
          </w:tcPr>
          <w:p w14:paraId="746B7974" w14:textId="77777777" w:rsidR="00ED75CC" w:rsidRPr="0064046A" w:rsidRDefault="00C267F5">
            <w:pPr>
              <w:jc w:val="left"/>
              <w:rPr>
                <w:b/>
              </w:rPr>
            </w:pPr>
            <w:r>
              <w:rPr>
                <w:b/>
              </w:rPr>
              <w:lastRenderedPageBreak/>
              <w:t>“</w:t>
            </w:r>
            <w:r w:rsidR="00ED75CC" w:rsidRPr="0064046A">
              <w:rPr>
                <w:b/>
              </w:rPr>
              <w:t>At</w:t>
            </w:r>
            <w:r w:rsidR="00ED75CC">
              <w:rPr>
                <w:b/>
              </w:rPr>
              <w:t>tributable Works Capital Cost</w:t>
            </w:r>
            <w:r>
              <w:rPr>
                <w:b/>
              </w:rPr>
              <w:t>”</w:t>
            </w:r>
          </w:p>
        </w:tc>
        <w:tc>
          <w:tcPr>
            <w:tcW w:w="5812" w:type="dxa"/>
          </w:tcPr>
          <w:p w14:paraId="5A1F5B17" w14:textId="77777777" w:rsidR="00ED75CC" w:rsidRDefault="00ED75CC">
            <w:r>
              <w:t>means the fees, expenses and costs of whatever nature reasonably and properly incurred or due in respect of each component within the Attributable Works;</w:t>
            </w:r>
          </w:p>
        </w:tc>
      </w:tr>
      <w:tr w:rsidR="009D60F8" w:rsidRPr="0064046A" w14:paraId="30EE5A2A" w14:textId="77777777" w:rsidTr="00E72AD8">
        <w:tc>
          <w:tcPr>
            <w:tcW w:w="2943" w:type="dxa"/>
          </w:tcPr>
          <w:p w14:paraId="2857A760"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45BCC459" w14:textId="77777777" w:rsidR="00ED75CC" w:rsidRDefault="00ED75CC">
            <w:r w:rsidRPr="0064046A">
              <w:t>the Gas and Electricity Markets Authority established under section 1 of the Utilities Act 2000;</w:t>
            </w:r>
          </w:p>
          <w:p w14:paraId="75C56631" w14:textId="77777777" w:rsidR="007A15A5" w:rsidRDefault="007A15A5"/>
        </w:tc>
      </w:tr>
      <w:tr w:rsidR="009D60F8" w:rsidRPr="0064046A" w14:paraId="35E8AA03" w14:textId="77777777" w:rsidTr="00E72AD8">
        <w:tc>
          <w:tcPr>
            <w:tcW w:w="2943" w:type="dxa"/>
          </w:tcPr>
          <w:p w14:paraId="4305DA8B" w14:textId="77777777" w:rsidR="007A15A5" w:rsidRPr="00D36552" w:rsidRDefault="007A15A5">
            <w:pPr>
              <w:jc w:val="left"/>
              <w:rPr>
                <w:b/>
              </w:rPr>
            </w:pPr>
            <w:r w:rsidRPr="00D36552">
              <w:rPr>
                <w:b/>
              </w:rPr>
              <w:t>“Authority Led STC Modification”</w:t>
            </w:r>
          </w:p>
          <w:p w14:paraId="529DE5CE" w14:textId="77777777" w:rsidR="007A15A5" w:rsidRPr="00D36552" w:rsidRDefault="007A15A5" w:rsidP="006A7867">
            <w:pPr>
              <w:rPr>
                <w:b/>
              </w:rPr>
            </w:pPr>
          </w:p>
          <w:p w14:paraId="0E85EB7A" w14:textId="77777777" w:rsidR="007A15A5" w:rsidRPr="00D36552" w:rsidRDefault="007A15A5" w:rsidP="007A15A5">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42A7606A" w14:textId="77777777" w:rsidR="007A15A5" w:rsidRPr="00D36552" w:rsidRDefault="007A15A5" w:rsidP="006A7867">
            <w:pPr>
              <w:rPr>
                <w:b/>
              </w:rPr>
            </w:pPr>
          </w:p>
          <w:p w14:paraId="2A2AAC15" w14:textId="77777777" w:rsidR="007A15A5" w:rsidRPr="00D36552" w:rsidRDefault="007A15A5" w:rsidP="007A15A5">
            <w:pPr>
              <w:jc w:val="left"/>
              <w:rPr>
                <w:b/>
              </w:rPr>
            </w:pPr>
            <w:r w:rsidRPr="00D36552">
              <w:rPr>
                <w:b/>
              </w:rPr>
              <w:t xml:space="preserve">“Authority Led STC Modification Report” </w:t>
            </w:r>
          </w:p>
          <w:p w14:paraId="421878D8" w14:textId="77777777" w:rsidR="007A15A5" w:rsidRPr="00D36552" w:rsidRDefault="007A15A5" w:rsidP="007A15A5">
            <w:pPr>
              <w:jc w:val="left"/>
              <w:rPr>
                <w:b/>
              </w:rPr>
            </w:pPr>
          </w:p>
          <w:p w14:paraId="3FE0E0CB" w14:textId="77777777" w:rsidR="007A15A5" w:rsidRPr="0097020E" w:rsidRDefault="007A15A5" w:rsidP="0097020E">
            <w:r w:rsidRPr="00D36552">
              <w:rPr>
                <w:b/>
              </w:rPr>
              <w:t>“Backstop Direction”</w:t>
            </w:r>
          </w:p>
        </w:tc>
        <w:tc>
          <w:tcPr>
            <w:tcW w:w="5812" w:type="dxa"/>
          </w:tcPr>
          <w:p w14:paraId="311C9BEC" w14:textId="77777777" w:rsidR="007A15A5" w:rsidRDefault="007A15A5" w:rsidP="007A15A5">
            <w:r>
              <w:t>a proposal to modify the STC which directly arises from a Significant Code Review and where the process of the modification is led by the Authority;</w:t>
            </w:r>
          </w:p>
          <w:p w14:paraId="31966DD9" w14:textId="77777777" w:rsidR="007A15A5" w:rsidRDefault="007A15A5" w:rsidP="007A15A5"/>
          <w:p w14:paraId="7300F1C0" w14:textId="77777777" w:rsidR="007A15A5" w:rsidRDefault="007A15A5">
            <w:r>
              <w:t>a proposal for an Authority Led STC modification which has been submitted pursuant to and in accordance with Section B 7.1.10A.1;</w:t>
            </w:r>
          </w:p>
          <w:p w14:paraId="06473D60" w14:textId="77777777" w:rsidR="007A15A5" w:rsidRDefault="007A15A5">
            <w:r>
              <w:t>means, in relation to an Authority Led STC Modification Proposal the report prepared pursuant to and in accordance with Section B 7.1.10A.2;</w:t>
            </w:r>
          </w:p>
          <w:p w14:paraId="760A51A1" w14:textId="77777777" w:rsidR="007A15A5" w:rsidRDefault="007A15A5">
            <w:r>
              <w:t>has the meaning given to it in Section B 7.1.10B;</w:t>
            </w:r>
          </w:p>
          <w:p w14:paraId="04EA91D1" w14:textId="77777777" w:rsidR="007A15A5" w:rsidRPr="0064046A" w:rsidRDefault="007A15A5"/>
        </w:tc>
      </w:tr>
      <w:tr w:rsidR="009D60F8" w:rsidRPr="0064046A" w14:paraId="1C9B18E8" w14:textId="77777777" w:rsidTr="00E72AD8">
        <w:tc>
          <w:tcPr>
            <w:tcW w:w="2943" w:type="dxa"/>
          </w:tcPr>
          <w:p w14:paraId="39CEF993" w14:textId="77777777" w:rsidR="00ED75CC" w:rsidRPr="0064046A" w:rsidRDefault="00C267F5">
            <w:pPr>
              <w:jc w:val="left"/>
              <w:rPr>
                <w:b/>
              </w:rPr>
            </w:pPr>
            <w:r>
              <w:t>“</w:t>
            </w:r>
            <w:r w:rsidR="00ED75CC" w:rsidRPr="0064046A">
              <w:rPr>
                <w:b/>
              </w:rPr>
              <w:t>Back-Stop Date</w:t>
            </w:r>
            <w:r>
              <w:t>”</w:t>
            </w:r>
          </w:p>
        </w:tc>
        <w:tc>
          <w:tcPr>
            <w:tcW w:w="5812" w:type="dxa"/>
          </w:tcPr>
          <w:p w14:paraId="544956FD" w14:textId="77777777" w:rsidR="00ED75CC" w:rsidRPr="0064046A" w:rsidRDefault="00ED75CC">
            <w:r w:rsidRPr="0064046A">
              <w:t>the date by which an item of Derogated Plant is to attain its Required Standard, as specified in or pursuant to a Transmission Derogation;</w:t>
            </w:r>
          </w:p>
        </w:tc>
      </w:tr>
      <w:tr w:rsidR="009D60F8" w:rsidRPr="0064046A" w14:paraId="6AEF1301" w14:textId="77777777" w:rsidTr="00E72AD8">
        <w:tc>
          <w:tcPr>
            <w:tcW w:w="2943" w:type="dxa"/>
          </w:tcPr>
          <w:p w14:paraId="05172C77" w14:textId="77777777" w:rsidR="00ED75CC" w:rsidRPr="0064046A" w:rsidRDefault="00ED75CC">
            <w:pPr>
              <w:jc w:val="left"/>
            </w:pPr>
            <w:r w:rsidRPr="0064046A">
              <w:t>“</w:t>
            </w:r>
            <w:r w:rsidRPr="0064046A">
              <w:rPr>
                <w:b/>
              </w:rPr>
              <w:t>Back-Up Protection</w:t>
            </w:r>
            <w:r w:rsidRPr="0064046A">
              <w:t>”</w:t>
            </w:r>
          </w:p>
        </w:tc>
        <w:tc>
          <w:tcPr>
            <w:tcW w:w="5812" w:type="dxa"/>
          </w:tcPr>
          <w:p w14:paraId="65117CD6" w14:textId="77777777" w:rsidR="00ED75CC" w:rsidRPr="0064046A" w:rsidRDefault="00ED75CC">
            <w:r w:rsidRPr="0064046A">
              <w:t>as defined in the Grid Code;</w:t>
            </w:r>
          </w:p>
        </w:tc>
      </w:tr>
      <w:tr w:rsidR="009D60F8" w:rsidRPr="0064046A" w14:paraId="612E23CC" w14:textId="77777777" w:rsidTr="00E72AD8">
        <w:tc>
          <w:tcPr>
            <w:tcW w:w="2943" w:type="dxa"/>
          </w:tcPr>
          <w:p w14:paraId="70B8F177" w14:textId="77777777" w:rsidR="00ED75CC" w:rsidRPr="0064046A" w:rsidRDefault="00ED75CC">
            <w:pPr>
              <w:jc w:val="left"/>
              <w:rPr>
                <w:b/>
              </w:rPr>
            </w:pPr>
            <w:r w:rsidRPr="0064046A">
              <w:rPr>
                <w:b/>
              </w:rPr>
              <w:t>“Bank Account”</w:t>
            </w:r>
          </w:p>
        </w:tc>
        <w:tc>
          <w:tcPr>
            <w:tcW w:w="5812" w:type="dxa"/>
          </w:tcPr>
          <w:p w14:paraId="021455D9" w14:textId="77777777"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w:t>
            </w:r>
            <w:r w:rsidRPr="0064046A">
              <w:lastRenderedPageBreak/>
              <w:t>accrued to the Bank Account to such bank account as the Transmission Owner may specify;</w:t>
            </w:r>
          </w:p>
        </w:tc>
      </w:tr>
      <w:tr w:rsidR="009D60F8" w:rsidRPr="0064046A" w14:paraId="2124C6D4" w14:textId="77777777" w:rsidTr="00E72AD8">
        <w:tc>
          <w:tcPr>
            <w:tcW w:w="2943" w:type="dxa"/>
          </w:tcPr>
          <w:p w14:paraId="42202B45" w14:textId="77777777" w:rsidR="00ED75CC" w:rsidRPr="0064046A" w:rsidRDefault="00C267F5">
            <w:pPr>
              <w:jc w:val="left"/>
              <w:rPr>
                <w:b/>
              </w:rPr>
            </w:pPr>
            <w:r>
              <w:rPr>
                <w:b/>
              </w:rPr>
              <w:lastRenderedPageBreak/>
              <w:t>“</w:t>
            </w:r>
            <w:r w:rsidR="00ED75CC" w:rsidRPr="0064046A">
              <w:rPr>
                <w:b/>
              </w:rPr>
              <w:t>Base Rate</w:t>
            </w:r>
            <w:r>
              <w:rPr>
                <w:b/>
              </w:rPr>
              <w:t>”</w:t>
            </w:r>
          </w:p>
        </w:tc>
        <w:tc>
          <w:tcPr>
            <w:tcW w:w="5812" w:type="dxa"/>
          </w:tcPr>
          <w:p w14:paraId="6728BE98"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9D60F8" w:rsidRPr="0064046A" w14:paraId="7A2A0CDD" w14:textId="77777777" w:rsidTr="00E72AD8">
        <w:tc>
          <w:tcPr>
            <w:tcW w:w="2943" w:type="dxa"/>
          </w:tcPr>
          <w:p w14:paraId="1AEC854A"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7EC22C4A" w14:textId="77777777"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9D60F8" w:rsidRPr="0064046A" w14:paraId="494FAA12" w14:textId="77777777" w:rsidTr="00E72AD8">
        <w:tc>
          <w:tcPr>
            <w:tcW w:w="2943" w:type="dxa"/>
          </w:tcPr>
          <w:p w14:paraId="3A3C6F66" w14:textId="77777777" w:rsidR="00ED75CC" w:rsidRPr="0064046A" w:rsidRDefault="00C267F5">
            <w:pPr>
              <w:jc w:val="left"/>
              <w:rPr>
                <w:b/>
              </w:rPr>
            </w:pPr>
            <w:r>
              <w:t>“</w:t>
            </w:r>
            <w:r w:rsidR="00ED75CC" w:rsidRPr="0064046A">
              <w:rPr>
                <w:b/>
              </w:rPr>
              <w:t>Black Start</w:t>
            </w:r>
            <w:r>
              <w:t>”</w:t>
            </w:r>
          </w:p>
        </w:tc>
        <w:tc>
          <w:tcPr>
            <w:tcW w:w="5812" w:type="dxa"/>
          </w:tcPr>
          <w:p w14:paraId="3B8A724C" w14:textId="77777777" w:rsidR="00ED75CC" w:rsidRPr="0064046A" w:rsidRDefault="00ED75CC">
            <w:r w:rsidRPr="0064046A">
              <w:t>the process necessary for a recovery from a Total Shutdown or Partial Shutdown;</w:t>
            </w:r>
          </w:p>
        </w:tc>
      </w:tr>
      <w:tr w:rsidR="009D60F8" w:rsidRPr="0064046A" w14:paraId="5AC54FF1" w14:textId="77777777" w:rsidTr="00E72AD8">
        <w:tc>
          <w:tcPr>
            <w:tcW w:w="2943" w:type="dxa"/>
          </w:tcPr>
          <w:p w14:paraId="103C53ED" w14:textId="77777777" w:rsidR="00ED75CC" w:rsidRPr="0064046A" w:rsidRDefault="00C267F5">
            <w:pPr>
              <w:jc w:val="left"/>
              <w:rPr>
                <w:b/>
              </w:rPr>
            </w:pPr>
            <w:r>
              <w:rPr>
                <w:b/>
              </w:rPr>
              <w:t>“</w:t>
            </w:r>
            <w:r w:rsidR="00ED75CC" w:rsidRPr="0064046A">
              <w:rPr>
                <w:b/>
              </w:rPr>
              <w:t>BSC</w:t>
            </w:r>
            <w:r>
              <w:rPr>
                <w:b/>
              </w:rPr>
              <w:t>”</w:t>
            </w:r>
          </w:p>
        </w:tc>
        <w:tc>
          <w:tcPr>
            <w:tcW w:w="5812" w:type="dxa"/>
          </w:tcPr>
          <w:p w14:paraId="756C6756" w14:textId="77777777" w:rsidR="00ED75CC" w:rsidRPr="0064046A" w:rsidRDefault="00ED75CC">
            <w:r w:rsidRPr="0064046A">
              <w:t xml:space="preserve">as defined in Standard Condition C1 of </w:t>
            </w:r>
            <w:r w:rsidR="00CF5B43">
              <w:t>The Company</w:t>
            </w:r>
            <w:r w:rsidR="00C267F5">
              <w:t>’</w:t>
            </w:r>
            <w:r w:rsidRPr="0064046A">
              <w:t>s Transmission Licence;</w:t>
            </w:r>
          </w:p>
        </w:tc>
      </w:tr>
      <w:tr w:rsidR="009D60F8" w:rsidRPr="0064046A" w14:paraId="718381C5" w14:textId="77777777" w:rsidTr="00E72AD8">
        <w:tc>
          <w:tcPr>
            <w:tcW w:w="2943" w:type="dxa"/>
          </w:tcPr>
          <w:p w14:paraId="5E98BA93"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243A7411" w14:textId="77777777" w:rsidR="00ED75CC" w:rsidRPr="0064046A" w:rsidRDefault="00ED75CC">
            <w:r w:rsidRPr="0064046A">
              <w:t xml:space="preserve">as defined in Standard Condition C1 of </w:t>
            </w:r>
            <w:r w:rsidR="00CF5B43">
              <w:t>The Company</w:t>
            </w:r>
            <w:r w:rsidR="00C267F5">
              <w:t>’</w:t>
            </w:r>
            <w:r w:rsidRPr="0064046A">
              <w:t>s Transmission Licence;</w:t>
            </w:r>
          </w:p>
        </w:tc>
      </w:tr>
      <w:tr w:rsidR="009D60F8" w:rsidRPr="0064046A" w14:paraId="5813975F" w14:textId="77777777" w:rsidTr="00E72AD8">
        <w:tc>
          <w:tcPr>
            <w:tcW w:w="2943" w:type="dxa"/>
          </w:tcPr>
          <w:p w14:paraId="5D165B59"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3DBB5E0B" w14:textId="77777777" w:rsidR="00ED75CC" w:rsidRPr="0064046A" w:rsidRDefault="00ED75CC">
            <w:r w:rsidRPr="0064046A">
              <w:t xml:space="preserve">any week day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9D60F8" w:rsidRPr="0064046A" w14:paraId="326CA20D" w14:textId="77777777" w:rsidTr="00E72AD8">
        <w:tc>
          <w:tcPr>
            <w:tcW w:w="2943" w:type="dxa"/>
          </w:tcPr>
          <w:p w14:paraId="02A30D61"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4444EB00" w14:textId="77777777" w:rsidR="00ED75CC" w:rsidRPr="0064046A" w:rsidRDefault="00ED75CC" w:rsidP="00D8595F">
            <w:pPr>
              <w:tabs>
                <w:tab w:val="left" w:pos="1985"/>
              </w:tabs>
            </w:pPr>
            <w:r w:rsidRPr="0064046A">
              <w:t>any person who:</w:t>
            </w:r>
          </w:p>
          <w:p w14:paraId="22F831A6" w14:textId="77777777" w:rsidR="00ED75CC" w:rsidRPr="0064046A" w:rsidRDefault="00ED75CC">
            <w:pPr>
              <w:pStyle w:val="TOC9"/>
            </w:pPr>
            <w:r w:rsidRPr="0064046A">
              <w:t>(a)</w:t>
            </w:r>
            <w:r w:rsidRPr="0064046A">
              <w:tab/>
              <w:t>is an officer of the Party; or</w:t>
            </w:r>
          </w:p>
          <w:p w14:paraId="26958533" w14:textId="77777777"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5123AB7A" w14:textId="77777777" w:rsidR="00ED75CC" w:rsidRPr="0064046A" w:rsidRDefault="00C267F5">
            <w:pPr>
              <w:pStyle w:val="BodyTextIndent2"/>
              <w:spacing w:after="240" w:line="300" w:lineRule="atLeast"/>
              <w:ind w:left="743" w:hanging="743"/>
            </w:pPr>
            <w:r>
              <w:t>©</w:t>
            </w:r>
            <w:r w:rsidR="00ED75CC" w:rsidRPr="0064046A">
              <w:tab/>
              <w:t xml:space="preserve">is engaged by or on behalf of the Party as an agent, sub-contractor or adviser to or otherwise to perform work in relation to services for in the case of </w:t>
            </w:r>
            <w:r w:rsidR="00CF5B43">
              <w:t>The Company</w:t>
            </w:r>
            <w:r w:rsidR="00ED75CC" w:rsidRPr="0064046A">
              <w:t xml:space="preserve"> the Main Business and in the case of a Transmission Owner, the Transmission Business,</w:t>
            </w:r>
          </w:p>
          <w:p w14:paraId="607638C4"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9D60F8" w:rsidRPr="0064046A" w14:paraId="2058C6D8" w14:textId="77777777" w:rsidTr="00E72AD8">
        <w:tc>
          <w:tcPr>
            <w:tcW w:w="2943" w:type="dxa"/>
          </w:tcPr>
          <w:p w14:paraId="0C91A750"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4ACC72B1" w14:textId="77777777" w:rsidR="00ED75CC" w:rsidRPr="0064046A" w:rsidRDefault="00ED75CC">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9D60F8" w:rsidRPr="0064046A" w14:paraId="10638563" w14:textId="77777777" w:rsidTr="00E72AD8">
        <w:tc>
          <w:tcPr>
            <w:tcW w:w="2943" w:type="dxa"/>
          </w:tcPr>
          <w:p w14:paraId="08D11E72" w14:textId="77777777" w:rsidR="00C267F5" w:rsidRPr="0064046A" w:rsidRDefault="00C267F5">
            <w:pPr>
              <w:jc w:val="left"/>
              <w:rPr>
                <w:b/>
              </w:rPr>
            </w:pPr>
            <w:r>
              <w:rPr>
                <w:b/>
              </w:rPr>
              <w:lastRenderedPageBreak/>
              <w:t>“Capacity Market Documents”</w:t>
            </w:r>
          </w:p>
        </w:tc>
        <w:tc>
          <w:tcPr>
            <w:tcW w:w="5812" w:type="dxa"/>
          </w:tcPr>
          <w:p w14:paraId="5989A3F3" w14:textId="77777777" w:rsidR="00C267F5" w:rsidRPr="0064046A" w:rsidRDefault="00C267F5">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t>Chaper</w:t>
            </w:r>
            <w:proofErr w:type="spellEnd"/>
            <w:r>
              <w:rPr>
                <w:caps w:val="0"/>
              </w:rPr>
              <w:t xml:space="preserve"> 3 of Part 2 of the Energy Act 2014 which are in force from time to time;</w:t>
            </w:r>
          </w:p>
        </w:tc>
      </w:tr>
      <w:tr w:rsidR="009D60F8" w:rsidRPr="0064046A" w14:paraId="05DEFEF8" w14:textId="77777777" w:rsidTr="00E72AD8">
        <w:tc>
          <w:tcPr>
            <w:tcW w:w="2943" w:type="dxa"/>
          </w:tcPr>
          <w:p w14:paraId="5500CDDA" w14:textId="77777777" w:rsidR="00C267F5" w:rsidRDefault="00C267F5">
            <w:pPr>
              <w:jc w:val="left"/>
              <w:rPr>
                <w:b/>
              </w:rPr>
            </w:pPr>
            <w:r>
              <w:rPr>
                <w:b/>
              </w:rPr>
              <w:t>“Capacity Market Rules”</w:t>
            </w:r>
          </w:p>
        </w:tc>
        <w:tc>
          <w:tcPr>
            <w:tcW w:w="5812" w:type="dxa"/>
          </w:tcPr>
          <w:p w14:paraId="1AE60874" w14:textId="5856BA9A" w:rsidR="007F574E" w:rsidRDefault="00C267F5" w:rsidP="00A067C0">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0A16F0" w:rsidRPr="0064046A" w14:paraId="719575B3" w14:textId="77777777" w:rsidTr="00E72AD8">
        <w:trPr>
          <w:ins w:id="2" w:author="Author"/>
        </w:trPr>
        <w:tc>
          <w:tcPr>
            <w:tcW w:w="2943" w:type="dxa"/>
          </w:tcPr>
          <w:p w14:paraId="6020A4D0" w14:textId="00BE125D" w:rsidR="000A16F0" w:rsidRDefault="000A16F0">
            <w:pPr>
              <w:jc w:val="left"/>
              <w:rPr>
                <w:ins w:id="3" w:author="Author"/>
                <w:b/>
              </w:rPr>
            </w:pPr>
            <w:bookmarkStart w:id="4" w:name="_Hlk143856034"/>
            <w:ins w:id="5" w:author="Author">
              <w:r>
                <w:rPr>
                  <w:b/>
                </w:rPr>
                <w:t>“CATO Connection Schedule”</w:t>
              </w:r>
            </w:ins>
          </w:p>
        </w:tc>
        <w:tc>
          <w:tcPr>
            <w:tcW w:w="5812" w:type="dxa"/>
          </w:tcPr>
          <w:p w14:paraId="5F5F99A0" w14:textId="14CC6E82" w:rsidR="000A16F0" w:rsidRDefault="000A16F0" w:rsidP="00A067C0">
            <w:pPr>
              <w:pStyle w:val="PartyDetail"/>
              <w:spacing w:after="240" w:line="300" w:lineRule="atLeast"/>
              <w:rPr>
                <w:ins w:id="6" w:author="Author"/>
                <w:caps w:val="0"/>
              </w:rPr>
            </w:pPr>
            <w:ins w:id="7" w:author="Author">
              <w:r w:rsidRPr="00874C79">
                <w:rPr>
                  <w:caps w:val="0"/>
                </w:rPr>
                <w:t>As defined in Section D, Part 3, para 2.1.1</w:t>
              </w:r>
            </w:ins>
          </w:p>
        </w:tc>
      </w:tr>
      <w:tr w:rsidR="000A16F0" w:rsidRPr="0064046A" w14:paraId="11537D91" w14:textId="77777777" w:rsidTr="00E72AD8">
        <w:trPr>
          <w:ins w:id="8" w:author="Author"/>
        </w:trPr>
        <w:tc>
          <w:tcPr>
            <w:tcW w:w="2943" w:type="dxa"/>
          </w:tcPr>
          <w:p w14:paraId="5E566E85" w14:textId="77777777" w:rsidR="000A16F0" w:rsidRDefault="000A16F0" w:rsidP="000A16F0">
            <w:pPr>
              <w:jc w:val="left"/>
              <w:rPr>
                <w:ins w:id="9" w:author="Author"/>
                <w:b/>
              </w:rPr>
            </w:pPr>
            <w:ins w:id="10" w:author="Author">
              <w:r>
                <w:rPr>
                  <w:b/>
                </w:rPr>
                <w:t>“CATO Interface Point”</w:t>
              </w:r>
            </w:ins>
          </w:p>
          <w:p w14:paraId="10DD15F9" w14:textId="77777777" w:rsidR="000A16F0" w:rsidRDefault="000A16F0">
            <w:pPr>
              <w:jc w:val="left"/>
              <w:rPr>
                <w:ins w:id="11" w:author="Author"/>
                <w:b/>
              </w:rPr>
            </w:pPr>
          </w:p>
          <w:p w14:paraId="5B4FF49A" w14:textId="0F53D4C8" w:rsidR="00D05A89" w:rsidRDefault="00D05A89">
            <w:pPr>
              <w:jc w:val="left"/>
              <w:rPr>
                <w:ins w:id="12" w:author="Author"/>
                <w:b/>
              </w:rPr>
            </w:pPr>
            <w:ins w:id="13" w:author="Author">
              <w:r>
                <w:rPr>
                  <w:b/>
                </w:rPr>
                <w:t>CATO Inter</w:t>
              </w:r>
              <w:r w:rsidR="002E3AAA">
                <w:rPr>
                  <w:b/>
                </w:rPr>
                <w:t>face Point Capacity</w:t>
              </w:r>
            </w:ins>
          </w:p>
        </w:tc>
        <w:tc>
          <w:tcPr>
            <w:tcW w:w="5812" w:type="dxa"/>
          </w:tcPr>
          <w:p w14:paraId="7F789A97" w14:textId="77777777" w:rsidR="000A16F0" w:rsidRDefault="000A16F0" w:rsidP="00A067C0">
            <w:pPr>
              <w:pStyle w:val="PartyDetail"/>
              <w:spacing w:after="240" w:line="300" w:lineRule="atLeast"/>
              <w:rPr>
                <w:ins w:id="14" w:author="Author"/>
                <w:caps w:val="0"/>
              </w:rPr>
            </w:pPr>
            <w:ins w:id="15" w:author="Author">
              <w:r>
                <w:rPr>
                  <w:caps w:val="0"/>
                </w:rPr>
                <w:t xml:space="preserve">The </w:t>
              </w:r>
              <w:r w:rsidRPr="006E12B1">
                <w:rPr>
                  <w:caps w:val="0"/>
                </w:rPr>
                <w:t>electrical point of connection between a Transmission System owned by a Competitively Appointed Transmission Owner and the Onshore Transmission System</w:t>
              </w:r>
            </w:ins>
          </w:p>
          <w:p w14:paraId="256791DC" w14:textId="1C87E039" w:rsidR="00D05A89" w:rsidRPr="00874C79" w:rsidRDefault="00A75211" w:rsidP="00A067C0">
            <w:pPr>
              <w:pStyle w:val="PartyDetail"/>
              <w:spacing w:after="240" w:line="300" w:lineRule="atLeast"/>
              <w:rPr>
                <w:ins w:id="16" w:author="Author"/>
                <w:caps w:val="0"/>
              </w:rPr>
            </w:pPr>
            <w:ins w:id="17" w:author="Author">
              <w:r>
                <w:rPr>
                  <w:caps w:val="0"/>
                  <w:color w:val="FF0000"/>
                  <w:u w:val="single"/>
                </w:rPr>
                <w:t xml:space="preserve">The maximum </w:t>
              </w:r>
              <w:r w:rsidRPr="005A4B4B">
                <w:rPr>
                  <w:caps w:val="0"/>
                  <w:color w:val="FF0000"/>
                  <w:u w:val="single"/>
                </w:rPr>
                <w:t xml:space="preserve">continuous </w:t>
              </w:r>
              <w:r w:rsidR="008A7253" w:rsidRPr="00B13DCF">
                <w:rPr>
                  <w:caps w:val="0"/>
                  <w:color w:val="FF0000"/>
                  <w:u w:val="single"/>
                </w:rPr>
                <w:t>a</w:t>
              </w:r>
              <w:r w:rsidRPr="00B13DCF">
                <w:rPr>
                  <w:caps w:val="0"/>
                  <w:color w:val="FF0000"/>
                  <w:u w:val="single"/>
                </w:rPr>
                <w:t xml:space="preserve">pparent </w:t>
              </w:r>
              <w:r w:rsidR="008A7253" w:rsidRPr="00B13DCF">
                <w:rPr>
                  <w:caps w:val="0"/>
                  <w:color w:val="FF0000"/>
                  <w:u w:val="single"/>
                </w:rPr>
                <w:t>p</w:t>
              </w:r>
              <w:r w:rsidRPr="00B13DCF">
                <w:rPr>
                  <w:caps w:val="0"/>
                  <w:color w:val="FF0000"/>
                  <w:u w:val="single"/>
                </w:rPr>
                <w:t>ower</w:t>
              </w:r>
              <w:r w:rsidRPr="005A4B4B">
                <w:rPr>
                  <w:caps w:val="0"/>
                  <w:color w:val="FF0000"/>
                  <w:u w:val="single"/>
                </w:rPr>
                <w:t xml:space="preserve"> expressed in </w:t>
              </w:r>
              <w:proofErr w:type="gramStart"/>
              <w:r w:rsidRPr="005A4B4B">
                <w:rPr>
                  <w:caps w:val="0"/>
                  <w:color w:val="FF0000"/>
                  <w:u w:val="single"/>
                </w:rPr>
                <w:t>MVA</w:t>
              </w:r>
              <w:proofErr w:type="gramEnd"/>
              <w:r w:rsidRPr="005A4B4B">
                <w:rPr>
                  <w:caps w:val="0"/>
                  <w:color w:val="FF0000"/>
                  <w:u w:val="single"/>
                </w:rPr>
                <w:t xml:space="preserve"> and maximum continuous </w:t>
              </w:r>
              <w:r w:rsidR="007B1219" w:rsidRPr="00B13DCF">
                <w:rPr>
                  <w:caps w:val="0"/>
                  <w:color w:val="FF0000"/>
                  <w:u w:val="single"/>
                </w:rPr>
                <w:t>a</w:t>
              </w:r>
              <w:r w:rsidRPr="00B13DCF">
                <w:rPr>
                  <w:caps w:val="0"/>
                  <w:color w:val="FF0000"/>
                  <w:u w:val="single"/>
                </w:rPr>
                <w:t xml:space="preserve">ctive </w:t>
              </w:r>
              <w:r w:rsidR="007B1219" w:rsidRPr="00B13DCF">
                <w:rPr>
                  <w:caps w:val="0"/>
                  <w:color w:val="FF0000"/>
                  <w:u w:val="single"/>
                </w:rPr>
                <w:t>p</w:t>
              </w:r>
              <w:r w:rsidRPr="00B13DCF">
                <w:rPr>
                  <w:caps w:val="0"/>
                  <w:color w:val="FF0000"/>
                  <w:u w:val="single"/>
                </w:rPr>
                <w:t>ower</w:t>
              </w:r>
              <w:r w:rsidRPr="005A4B4B">
                <w:rPr>
                  <w:caps w:val="0"/>
                  <w:color w:val="FF0000"/>
                  <w:u w:val="single"/>
                </w:rPr>
                <w:t xml:space="preserve"> expressed in MW which can flow at the </w:t>
              </w:r>
              <w:r w:rsidRPr="00B13DCF">
                <w:rPr>
                  <w:caps w:val="0"/>
                  <w:color w:val="FF0000"/>
                  <w:u w:val="single"/>
                </w:rPr>
                <w:t>CATO Interface Point</w:t>
              </w:r>
              <w:r w:rsidRPr="005A4B4B">
                <w:rPr>
                  <w:caps w:val="0"/>
                  <w:color w:val="FF0000"/>
                  <w:u w:val="single"/>
                </w:rPr>
                <w:t xml:space="preserve"> as declared by a </w:t>
              </w:r>
              <w:r w:rsidRPr="00B13DCF">
                <w:rPr>
                  <w:caps w:val="0"/>
                  <w:color w:val="FF0000"/>
                  <w:u w:val="single"/>
                </w:rPr>
                <w:t>Competitively Appointed Transmission Owner</w:t>
              </w:r>
              <w:r w:rsidRPr="005A4B4B">
                <w:rPr>
                  <w:color w:val="FF0000"/>
                  <w:u w:val="single"/>
                </w:rPr>
                <w:t>.</w:t>
              </w:r>
            </w:ins>
          </w:p>
        </w:tc>
      </w:tr>
      <w:tr w:rsidR="000A16F0" w:rsidRPr="0064046A" w14:paraId="5B485D08" w14:textId="77777777" w:rsidTr="00E72AD8">
        <w:trPr>
          <w:ins w:id="18" w:author="Author"/>
        </w:trPr>
        <w:tc>
          <w:tcPr>
            <w:tcW w:w="2943" w:type="dxa"/>
          </w:tcPr>
          <w:p w14:paraId="2F178A0A" w14:textId="77777777" w:rsidR="000A16F0" w:rsidRDefault="000A16F0" w:rsidP="000A16F0">
            <w:pPr>
              <w:spacing w:after="0"/>
              <w:jc w:val="left"/>
              <w:rPr>
                <w:ins w:id="19" w:author="Author"/>
                <w:b/>
              </w:rPr>
            </w:pPr>
            <w:ins w:id="20" w:author="Author">
              <w:r>
                <w:rPr>
                  <w:b/>
                </w:rPr>
                <w:t>“CATO-TO Connection Project”</w:t>
              </w:r>
            </w:ins>
          </w:p>
          <w:p w14:paraId="1C94C57C" w14:textId="77777777" w:rsidR="000A16F0" w:rsidRDefault="000A16F0" w:rsidP="000A16F0">
            <w:pPr>
              <w:jc w:val="left"/>
              <w:rPr>
                <w:ins w:id="21" w:author="Author"/>
                <w:b/>
              </w:rPr>
            </w:pPr>
          </w:p>
        </w:tc>
        <w:tc>
          <w:tcPr>
            <w:tcW w:w="5812" w:type="dxa"/>
          </w:tcPr>
          <w:p w14:paraId="1268D88D" w14:textId="27B26817" w:rsidR="000A16F0" w:rsidRDefault="000A16F0" w:rsidP="005B21CF">
            <w:pPr>
              <w:pStyle w:val="PartyDetail"/>
              <w:spacing w:after="240" w:line="260" w:lineRule="atLeast"/>
              <w:rPr>
                <w:ins w:id="22" w:author="Author"/>
                <w:caps w:val="0"/>
              </w:rPr>
            </w:pPr>
            <w:ins w:id="23" w:author="Author">
              <w:r w:rsidRPr="00DB7409">
                <w:rPr>
                  <w:caps w:val="0"/>
                </w:rPr>
                <w:t xml:space="preserve">The project established by the CATO-TO Connection Sub-Group </w:t>
              </w:r>
              <w:r w:rsidR="00440A6D">
                <w:rPr>
                  <w:caps w:val="0"/>
                </w:rPr>
                <w:t xml:space="preserve">(as defined in STCP 16.1) </w:t>
              </w:r>
              <w:r w:rsidRPr="00DB7409">
                <w:rPr>
                  <w:caps w:val="0"/>
                </w:rPr>
                <w:t>to progress and deliver the connection of a CATO asset to the Transmission System for the first time.</w:t>
              </w:r>
            </w:ins>
          </w:p>
        </w:tc>
      </w:tr>
      <w:tr w:rsidR="000A16F0" w:rsidRPr="0064046A" w14:paraId="216E8EFB" w14:textId="77777777" w:rsidTr="00E72AD8">
        <w:trPr>
          <w:ins w:id="24" w:author="Author"/>
        </w:trPr>
        <w:tc>
          <w:tcPr>
            <w:tcW w:w="2943" w:type="dxa"/>
          </w:tcPr>
          <w:p w14:paraId="00070184" w14:textId="77777777" w:rsidR="000A16F0" w:rsidRDefault="000A16F0" w:rsidP="000A16F0">
            <w:pPr>
              <w:jc w:val="left"/>
              <w:rPr>
                <w:ins w:id="25" w:author="Author"/>
                <w:b/>
              </w:rPr>
            </w:pPr>
            <w:ins w:id="26" w:author="Author">
              <w:r>
                <w:rPr>
                  <w:b/>
                </w:rPr>
                <w:t>“CATO-TO Independent Engineer”</w:t>
              </w:r>
            </w:ins>
          </w:p>
          <w:p w14:paraId="2A173DF9" w14:textId="77777777" w:rsidR="000A16F0" w:rsidRDefault="000A16F0" w:rsidP="000A16F0">
            <w:pPr>
              <w:spacing w:after="0"/>
              <w:jc w:val="left"/>
              <w:rPr>
                <w:ins w:id="27" w:author="Author"/>
                <w:b/>
              </w:rPr>
            </w:pPr>
          </w:p>
        </w:tc>
        <w:tc>
          <w:tcPr>
            <w:tcW w:w="5812" w:type="dxa"/>
          </w:tcPr>
          <w:p w14:paraId="1892CA45" w14:textId="77777777" w:rsidR="000A16F0" w:rsidRPr="00446953" w:rsidRDefault="000A16F0" w:rsidP="000A16F0">
            <w:pPr>
              <w:spacing w:after="0" w:line="240" w:lineRule="auto"/>
              <w:rPr>
                <w:ins w:id="28" w:author="Author"/>
                <w:rFonts w:cs="Arial"/>
                <w:color w:val="000000"/>
                <w:lang w:eastAsia="en-GB"/>
              </w:rPr>
            </w:pPr>
            <w:ins w:id="29" w:author="Author">
              <w:r w:rsidRPr="00446953">
                <w:rPr>
                  <w:rFonts w:cs="Arial"/>
                  <w:color w:val="000000"/>
                </w:rPr>
                <w:t>As defined in STCP 18-5, para 3.2.17</w:t>
              </w:r>
            </w:ins>
          </w:p>
          <w:p w14:paraId="58B135EC" w14:textId="77777777" w:rsidR="000A16F0" w:rsidRPr="00DB7409" w:rsidRDefault="000A16F0" w:rsidP="000A16F0">
            <w:pPr>
              <w:pStyle w:val="PartyDetail"/>
              <w:spacing w:after="240" w:line="260" w:lineRule="atLeast"/>
              <w:rPr>
                <w:ins w:id="30" w:author="Author"/>
                <w:caps w:val="0"/>
              </w:rPr>
            </w:pPr>
          </w:p>
        </w:tc>
      </w:tr>
      <w:tr w:rsidR="000A16F0" w:rsidRPr="0064046A" w14:paraId="0A4DCE34" w14:textId="77777777" w:rsidTr="00E72AD8">
        <w:trPr>
          <w:ins w:id="31" w:author="Author"/>
        </w:trPr>
        <w:tc>
          <w:tcPr>
            <w:tcW w:w="2943" w:type="dxa"/>
          </w:tcPr>
          <w:p w14:paraId="11E8E9C6" w14:textId="77777777" w:rsidR="000A16F0" w:rsidRDefault="000A16F0" w:rsidP="000A16F0">
            <w:pPr>
              <w:spacing w:after="0"/>
              <w:jc w:val="left"/>
              <w:rPr>
                <w:ins w:id="32" w:author="Author"/>
                <w:b/>
              </w:rPr>
            </w:pPr>
            <w:ins w:id="33" w:author="Author">
              <w:r>
                <w:rPr>
                  <w:b/>
                </w:rPr>
                <w:t>“CATO Transmission Interface Point Boundary”</w:t>
              </w:r>
            </w:ins>
          </w:p>
          <w:p w14:paraId="52753048" w14:textId="77777777" w:rsidR="000A16F0" w:rsidRDefault="000A16F0" w:rsidP="000A16F0">
            <w:pPr>
              <w:spacing w:after="0"/>
              <w:jc w:val="left"/>
              <w:rPr>
                <w:ins w:id="34" w:author="Author"/>
                <w:b/>
              </w:rPr>
            </w:pPr>
          </w:p>
        </w:tc>
        <w:tc>
          <w:tcPr>
            <w:tcW w:w="5812" w:type="dxa"/>
          </w:tcPr>
          <w:p w14:paraId="63106727" w14:textId="7589D44D" w:rsidR="000A16F0" w:rsidRDefault="000A16F0" w:rsidP="000A16F0">
            <w:pPr>
              <w:pStyle w:val="PartyDetail"/>
              <w:spacing w:line="180" w:lineRule="atLeast"/>
              <w:rPr>
                <w:ins w:id="35" w:author="Author"/>
                <w:caps w:val="0"/>
              </w:rPr>
            </w:pPr>
            <w:ins w:id="36" w:author="Author">
              <w:r>
                <w:rPr>
                  <w:caps w:val="0"/>
                </w:rPr>
                <w:t xml:space="preserve">As defined in </w:t>
              </w:r>
              <w:r w:rsidR="00C72628">
                <w:rPr>
                  <w:caps w:val="0"/>
                </w:rPr>
                <w:t>the CTISS</w:t>
              </w:r>
              <w:r w:rsidR="0081732B">
                <w:rPr>
                  <w:caps w:val="0"/>
                </w:rPr>
                <w:t xml:space="preserve">, which shall be in accordance with </w:t>
              </w:r>
              <w:r>
                <w:rPr>
                  <w:caps w:val="0"/>
                </w:rPr>
                <w:t xml:space="preserve">STC Section D Part </w:t>
              </w:r>
              <w:r w:rsidR="00263E85">
                <w:rPr>
                  <w:caps w:val="0"/>
                </w:rPr>
                <w:t>One</w:t>
              </w:r>
              <w:r>
                <w:rPr>
                  <w:caps w:val="0"/>
                </w:rPr>
                <w:t>,</w:t>
              </w:r>
              <w:r w:rsidR="00263E85">
                <w:rPr>
                  <w:caps w:val="0"/>
                </w:rPr>
                <w:t xml:space="preserve"> paragraph</w:t>
              </w:r>
              <w:r>
                <w:rPr>
                  <w:caps w:val="0"/>
                </w:rPr>
                <w:t xml:space="preserve"> 2.</w:t>
              </w:r>
              <w:r w:rsidR="002A332B">
                <w:rPr>
                  <w:caps w:val="0"/>
                </w:rPr>
                <w:t>9</w:t>
              </w:r>
            </w:ins>
          </w:p>
          <w:p w14:paraId="74CA272D" w14:textId="77777777" w:rsidR="000A16F0" w:rsidRPr="00DB7409" w:rsidRDefault="000A16F0" w:rsidP="000A16F0">
            <w:pPr>
              <w:pStyle w:val="PartyDetail"/>
              <w:spacing w:after="240" w:line="260" w:lineRule="atLeast"/>
              <w:rPr>
                <w:ins w:id="37" w:author="Author"/>
                <w:caps w:val="0"/>
              </w:rPr>
            </w:pPr>
          </w:p>
        </w:tc>
      </w:tr>
      <w:tr w:rsidR="000A16F0" w:rsidRPr="0064046A" w14:paraId="6AB319B6" w14:textId="77777777" w:rsidTr="00E72AD8">
        <w:trPr>
          <w:ins w:id="38" w:author="Author"/>
        </w:trPr>
        <w:tc>
          <w:tcPr>
            <w:tcW w:w="2943" w:type="dxa"/>
          </w:tcPr>
          <w:p w14:paraId="7EDE30E8" w14:textId="77777777" w:rsidR="000A16F0" w:rsidRDefault="000A16F0" w:rsidP="000A16F0">
            <w:pPr>
              <w:spacing w:after="0"/>
              <w:jc w:val="left"/>
              <w:rPr>
                <w:ins w:id="39" w:author="Author"/>
                <w:b/>
              </w:rPr>
            </w:pPr>
            <w:ins w:id="40" w:author="Author">
              <w:r>
                <w:rPr>
                  <w:b/>
                </w:rPr>
                <w:t>“CATO Transmission Interface Site”</w:t>
              </w:r>
            </w:ins>
          </w:p>
          <w:p w14:paraId="5087B948" w14:textId="77777777" w:rsidR="000A16F0" w:rsidRDefault="000A16F0" w:rsidP="000A16F0">
            <w:pPr>
              <w:spacing w:after="0"/>
              <w:jc w:val="left"/>
              <w:rPr>
                <w:ins w:id="41" w:author="Author"/>
                <w:b/>
              </w:rPr>
            </w:pPr>
          </w:p>
        </w:tc>
        <w:tc>
          <w:tcPr>
            <w:tcW w:w="5812" w:type="dxa"/>
          </w:tcPr>
          <w:p w14:paraId="01DBDCD2" w14:textId="53955333" w:rsidR="000A16F0" w:rsidRPr="00226140" w:rsidRDefault="006B2F64" w:rsidP="000A16F0">
            <w:pPr>
              <w:pStyle w:val="PartyDetail"/>
              <w:spacing w:after="240" w:line="260" w:lineRule="atLeast"/>
              <w:rPr>
                <w:ins w:id="42" w:author="Author"/>
                <w:caps w:val="0"/>
              </w:rPr>
            </w:pPr>
            <w:ins w:id="43" w:author="Author">
              <w:r>
                <w:rPr>
                  <w:caps w:val="0"/>
                </w:rPr>
                <w:t xml:space="preserve">Site at which </w:t>
              </w:r>
              <w:r w:rsidR="00035B99">
                <w:rPr>
                  <w:caps w:val="0"/>
                </w:rPr>
                <w:t>a CATO and PTO are connected.</w:t>
              </w:r>
            </w:ins>
          </w:p>
        </w:tc>
      </w:tr>
      <w:tr w:rsidR="000A16F0" w:rsidRPr="0064046A" w14:paraId="295BA6EC" w14:textId="77777777" w:rsidTr="00E72AD8">
        <w:trPr>
          <w:ins w:id="44" w:author="Author"/>
        </w:trPr>
        <w:tc>
          <w:tcPr>
            <w:tcW w:w="2943" w:type="dxa"/>
          </w:tcPr>
          <w:p w14:paraId="60A4F553" w14:textId="12199FF3" w:rsidR="000A16F0" w:rsidRDefault="000A16F0" w:rsidP="000A16F0">
            <w:pPr>
              <w:spacing w:after="0"/>
              <w:jc w:val="left"/>
              <w:rPr>
                <w:ins w:id="45" w:author="Author"/>
                <w:b/>
              </w:rPr>
            </w:pPr>
            <w:ins w:id="46" w:author="Author">
              <w:r>
                <w:rPr>
                  <w:b/>
                </w:rPr>
                <w:t>CATO Transmission Interface Site Specification</w:t>
              </w:r>
              <w:r w:rsidR="00327545">
                <w:rPr>
                  <w:b/>
                </w:rPr>
                <w:t xml:space="preserve"> (CTISS</w:t>
              </w:r>
              <w:r w:rsidR="00701288">
                <w:rPr>
                  <w:b/>
                </w:rPr>
                <w:t>)</w:t>
              </w:r>
              <w:r>
                <w:rPr>
                  <w:b/>
                </w:rPr>
                <w:t>”</w:t>
              </w:r>
            </w:ins>
          </w:p>
        </w:tc>
        <w:tc>
          <w:tcPr>
            <w:tcW w:w="5812" w:type="dxa"/>
          </w:tcPr>
          <w:p w14:paraId="5E00C1B8" w14:textId="7C2248E1" w:rsidR="000A16F0" w:rsidRDefault="000A16F0" w:rsidP="000A16F0">
            <w:pPr>
              <w:pStyle w:val="PartyDetail"/>
              <w:spacing w:line="300" w:lineRule="atLeast"/>
              <w:rPr>
                <w:ins w:id="47" w:author="Author"/>
                <w:caps w:val="0"/>
              </w:rPr>
            </w:pPr>
            <w:ins w:id="48" w:author="Author">
              <w:r>
                <w:rPr>
                  <w:caps w:val="0"/>
                </w:rPr>
                <w:t xml:space="preserve">CATO </w:t>
              </w:r>
              <w:r w:rsidRPr="001871B1">
                <w:rPr>
                  <w:caps w:val="0"/>
                </w:rPr>
                <w:t xml:space="preserve">Transmission Interface Site Specification, as defined in Appendix </w:t>
              </w:r>
              <w:r>
                <w:rPr>
                  <w:caps w:val="0"/>
                </w:rPr>
                <w:t>A</w:t>
              </w:r>
              <w:r w:rsidR="000A484A">
                <w:rPr>
                  <w:caps w:val="0"/>
                </w:rPr>
                <w:t>1</w:t>
              </w:r>
              <w:r w:rsidRPr="001871B1">
                <w:rPr>
                  <w:caps w:val="0"/>
                </w:rPr>
                <w:t xml:space="preserve"> of STCP 18-5</w:t>
              </w:r>
            </w:ins>
          </w:p>
          <w:p w14:paraId="33644945" w14:textId="77777777" w:rsidR="000A16F0" w:rsidRPr="00226140" w:rsidRDefault="000A16F0" w:rsidP="000A16F0">
            <w:pPr>
              <w:pStyle w:val="PartyDetail"/>
              <w:spacing w:after="240" w:line="260" w:lineRule="atLeast"/>
              <w:rPr>
                <w:ins w:id="49" w:author="Author"/>
                <w:caps w:val="0"/>
              </w:rPr>
            </w:pPr>
          </w:p>
        </w:tc>
      </w:tr>
      <w:bookmarkEnd w:id="4"/>
      <w:tr w:rsidR="007F574E" w:rsidRPr="0064046A" w14:paraId="0998E5FC" w14:textId="77777777" w:rsidTr="00E72AD8">
        <w:tc>
          <w:tcPr>
            <w:tcW w:w="2943" w:type="dxa"/>
          </w:tcPr>
          <w:p w14:paraId="25A17C99" w14:textId="37251BD2" w:rsidR="007F574E" w:rsidRDefault="007F574E" w:rsidP="007F7E6F">
            <w:pPr>
              <w:spacing w:after="0"/>
              <w:jc w:val="left"/>
              <w:rPr>
                <w:b/>
              </w:rPr>
            </w:pPr>
            <w:r>
              <w:rPr>
                <w:b/>
              </w:rPr>
              <w:t>“</w:t>
            </w:r>
            <w:proofErr w:type="spellStart"/>
            <w:r>
              <w:rPr>
                <w:b/>
              </w:rPr>
              <w:t>CfD</w:t>
            </w:r>
            <w:proofErr w:type="spellEnd"/>
            <w:r>
              <w:rPr>
                <w:b/>
              </w:rPr>
              <w:t xml:space="preserve"> Administrative Parties”</w:t>
            </w:r>
          </w:p>
        </w:tc>
        <w:tc>
          <w:tcPr>
            <w:tcW w:w="5812" w:type="dxa"/>
          </w:tcPr>
          <w:p w14:paraId="3F35AF75" w14:textId="12F7ADF1" w:rsidR="007F574E" w:rsidRDefault="007F574E" w:rsidP="007F7E6F">
            <w:pPr>
              <w:pStyle w:val="PartyDetail"/>
              <w:spacing w:line="300" w:lineRule="atLeast"/>
              <w:rPr>
                <w:caps w:val="0"/>
              </w:rPr>
            </w:pPr>
            <w:r>
              <w:rPr>
                <w:caps w:val="0"/>
              </w:rPr>
              <w:t xml:space="preserve">The Secretary of State, any </w:t>
            </w:r>
            <w:proofErr w:type="spellStart"/>
            <w:r>
              <w:rPr>
                <w:caps w:val="0"/>
              </w:rPr>
              <w:t>CfD</w:t>
            </w:r>
            <w:proofErr w:type="spellEnd"/>
            <w:r>
              <w:rPr>
                <w:caps w:val="0"/>
              </w:rPr>
              <w:t xml:space="preserve"> Counterparty and any </w:t>
            </w:r>
            <w:proofErr w:type="spellStart"/>
            <w:r>
              <w:rPr>
                <w:caps w:val="0"/>
              </w:rPr>
              <w:t>CfD</w:t>
            </w:r>
            <w:proofErr w:type="spellEnd"/>
            <w:r>
              <w:rPr>
                <w:caps w:val="0"/>
              </w:rPr>
              <w:t xml:space="preserve"> Settlement Services Provider;</w:t>
            </w:r>
          </w:p>
        </w:tc>
      </w:tr>
      <w:tr w:rsidR="007F574E" w:rsidRPr="0064046A" w14:paraId="39428CC1" w14:textId="77777777" w:rsidTr="00E72AD8">
        <w:tc>
          <w:tcPr>
            <w:tcW w:w="2943" w:type="dxa"/>
          </w:tcPr>
          <w:p w14:paraId="49BBBD27" w14:textId="77777777" w:rsidR="007F574E" w:rsidRDefault="007F574E" w:rsidP="007F574E">
            <w:pPr>
              <w:jc w:val="left"/>
              <w:rPr>
                <w:b/>
              </w:rPr>
            </w:pPr>
            <w:r>
              <w:rPr>
                <w:b/>
              </w:rPr>
              <w:t>“</w:t>
            </w:r>
            <w:proofErr w:type="spellStart"/>
            <w:r>
              <w:rPr>
                <w:b/>
              </w:rPr>
              <w:t>CfD</w:t>
            </w:r>
            <w:proofErr w:type="spellEnd"/>
            <w:r>
              <w:rPr>
                <w:b/>
              </w:rPr>
              <w:t xml:space="preserve"> Counterparty”</w:t>
            </w:r>
          </w:p>
        </w:tc>
        <w:tc>
          <w:tcPr>
            <w:tcW w:w="5812" w:type="dxa"/>
          </w:tcPr>
          <w:p w14:paraId="42545B62" w14:textId="77777777" w:rsidR="007F574E" w:rsidRDefault="007F574E" w:rsidP="007F574E">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7F574E" w:rsidRPr="0064046A" w14:paraId="6A349E2C" w14:textId="77777777" w:rsidTr="00E72AD8">
        <w:tc>
          <w:tcPr>
            <w:tcW w:w="2943" w:type="dxa"/>
          </w:tcPr>
          <w:p w14:paraId="491E8CE6" w14:textId="77777777" w:rsidR="007F574E" w:rsidRDefault="007F574E" w:rsidP="007F574E">
            <w:pPr>
              <w:jc w:val="left"/>
              <w:rPr>
                <w:b/>
              </w:rPr>
            </w:pPr>
            <w:r>
              <w:rPr>
                <w:b/>
              </w:rPr>
              <w:t>“</w:t>
            </w:r>
            <w:proofErr w:type="spellStart"/>
            <w:r>
              <w:rPr>
                <w:b/>
              </w:rPr>
              <w:t>CfD</w:t>
            </w:r>
            <w:proofErr w:type="spellEnd"/>
            <w:r>
              <w:rPr>
                <w:b/>
              </w:rPr>
              <w:t xml:space="preserve"> Documents”</w:t>
            </w:r>
          </w:p>
        </w:tc>
        <w:tc>
          <w:tcPr>
            <w:tcW w:w="5812" w:type="dxa"/>
          </w:tcPr>
          <w:p w14:paraId="341023A7" w14:textId="77777777" w:rsidR="007F574E" w:rsidRDefault="007F574E" w:rsidP="007F574E">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w:t>
            </w:r>
            <w:r>
              <w:rPr>
                <w:caps w:val="0"/>
              </w:rPr>
              <w:lastRenderedPageBreak/>
              <w:t xml:space="preserve">and any other regulations </w:t>
            </w:r>
            <w:proofErr w:type="spellStart"/>
            <w:r>
              <w:rPr>
                <w:caps w:val="0"/>
              </w:rPr>
              <w:t>ade</w:t>
            </w:r>
            <w:proofErr w:type="spellEnd"/>
            <w:r>
              <w:rPr>
                <w:caps w:val="0"/>
              </w:rPr>
              <w:t xml:space="preserve"> under Chapter 2 of Part 2 of the Energy Act 2013 which are in force from time to time;</w:t>
            </w:r>
          </w:p>
        </w:tc>
      </w:tr>
      <w:tr w:rsidR="007F574E" w:rsidRPr="0064046A" w14:paraId="53AF4BFC" w14:textId="77777777" w:rsidTr="00E72AD8">
        <w:tc>
          <w:tcPr>
            <w:tcW w:w="2943" w:type="dxa"/>
          </w:tcPr>
          <w:p w14:paraId="7FA4FC63" w14:textId="77777777" w:rsidR="007F574E" w:rsidRDefault="007F574E" w:rsidP="007F574E">
            <w:pPr>
              <w:jc w:val="left"/>
              <w:rPr>
                <w:b/>
              </w:rPr>
            </w:pPr>
            <w:r>
              <w:rPr>
                <w:b/>
              </w:rPr>
              <w:lastRenderedPageBreak/>
              <w:t>“</w:t>
            </w:r>
            <w:proofErr w:type="spellStart"/>
            <w:r>
              <w:rPr>
                <w:b/>
              </w:rPr>
              <w:t>CfD</w:t>
            </w:r>
            <w:proofErr w:type="spellEnd"/>
            <w:r>
              <w:rPr>
                <w:b/>
              </w:rPr>
              <w:t xml:space="preserve"> Settlement Services Provider”</w:t>
            </w:r>
          </w:p>
        </w:tc>
        <w:tc>
          <w:tcPr>
            <w:tcW w:w="5812" w:type="dxa"/>
          </w:tcPr>
          <w:p w14:paraId="77734C36" w14:textId="77777777" w:rsidR="007F574E" w:rsidRDefault="007F574E" w:rsidP="007F574E">
            <w:pPr>
              <w:pStyle w:val="PartyDetail"/>
              <w:spacing w:after="240" w:line="300" w:lineRule="atLeast"/>
              <w:rPr>
                <w:caps w:val="0"/>
              </w:rPr>
            </w:pPr>
            <w:r>
              <w:rPr>
                <w:caps w:val="0"/>
              </w:rPr>
              <w:t>means any person:</w:t>
            </w:r>
          </w:p>
          <w:p w14:paraId="1D3FA356" w14:textId="77777777" w:rsidR="007F574E" w:rsidRDefault="007F574E" w:rsidP="007F574E">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2D69ED7D" w14:textId="77777777" w:rsidR="007F574E" w:rsidRDefault="007F574E" w:rsidP="007F574E">
            <w:pPr>
              <w:pStyle w:val="PartyDetail"/>
              <w:numPr>
                <w:ilvl w:val="0"/>
                <w:numId w:val="26"/>
              </w:numPr>
              <w:spacing w:after="240" w:line="300" w:lineRule="atLeast"/>
              <w:rPr>
                <w:caps w:val="0"/>
              </w:rPr>
            </w:pPr>
            <w:r>
              <w:rPr>
                <w:caps w:val="0"/>
              </w:rPr>
              <w:t>who is designated by virtue of Section C1.2.1B of the BSC;</w:t>
            </w:r>
          </w:p>
          <w:p w14:paraId="53C8A6AE" w14:textId="77777777" w:rsidR="007F574E" w:rsidRDefault="007F574E" w:rsidP="007F574E">
            <w:pPr>
              <w:pStyle w:val="PartyDetail"/>
              <w:spacing w:after="240" w:line="300" w:lineRule="atLeast"/>
              <w:rPr>
                <w:caps w:val="0"/>
              </w:rPr>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7F574E" w:rsidRPr="0064046A" w14:paraId="0FD158AF" w14:textId="77777777" w:rsidTr="00E72AD8">
        <w:tc>
          <w:tcPr>
            <w:tcW w:w="2943" w:type="dxa"/>
          </w:tcPr>
          <w:p w14:paraId="0702D62C" w14:textId="773589AE" w:rsidR="007F574E" w:rsidRPr="0064046A" w:rsidRDefault="007F574E" w:rsidP="007F574E">
            <w:pPr>
              <w:jc w:val="left"/>
              <w:rPr>
                <w:b/>
              </w:rPr>
            </w:pPr>
            <w:bookmarkStart w:id="50" w:name="OLE_LINK8"/>
            <w:bookmarkStart w:id="51" w:name="OLE_LINK9"/>
            <w:r>
              <w:rPr>
                <w:b/>
              </w:rPr>
              <w:t>“</w:t>
            </w:r>
            <w:r w:rsidRPr="0064046A">
              <w:rPr>
                <w:b/>
              </w:rPr>
              <w:t>Change</w:t>
            </w:r>
            <w:r>
              <w:rPr>
                <w:b/>
              </w:rPr>
              <w:t>”</w:t>
            </w:r>
            <w:bookmarkEnd w:id="50"/>
            <w:bookmarkEnd w:id="51"/>
          </w:p>
        </w:tc>
        <w:tc>
          <w:tcPr>
            <w:tcW w:w="5812" w:type="dxa"/>
          </w:tcPr>
          <w:p w14:paraId="12DEFE60" w14:textId="77777777" w:rsidR="007F574E" w:rsidRPr="0064046A" w:rsidRDefault="007F574E" w:rsidP="007F574E">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7F574E" w:rsidRPr="0064046A" w14:paraId="69FCFF6C" w14:textId="77777777" w:rsidTr="00E72AD8">
        <w:tc>
          <w:tcPr>
            <w:tcW w:w="2943" w:type="dxa"/>
          </w:tcPr>
          <w:p w14:paraId="6D43E0B4" w14:textId="77777777" w:rsidR="007F574E" w:rsidRPr="0064046A" w:rsidRDefault="007F574E" w:rsidP="007F574E">
            <w:pPr>
              <w:jc w:val="left"/>
              <w:rPr>
                <w:b/>
              </w:rPr>
            </w:pPr>
            <w:r>
              <w:rPr>
                <w:b/>
              </w:rPr>
              <w:t>“CM Administrative Parties”</w:t>
            </w:r>
          </w:p>
        </w:tc>
        <w:tc>
          <w:tcPr>
            <w:tcW w:w="5812" w:type="dxa"/>
          </w:tcPr>
          <w:p w14:paraId="60103CE5" w14:textId="77777777" w:rsidR="007F574E" w:rsidRPr="0064046A" w:rsidRDefault="007F574E" w:rsidP="007F574E">
            <w:r>
              <w:t>the Secretary of State, the CM Settlement Body, and any CM Settlement Services Provider;</w:t>
            </w:r>
          </w:p>
        </w:tc>
      </w:tr>
      <w:tr w:rsidR="007F574E" w:rsidRPr="0064046A" w14:paraId="76176577" w14:textId="77777777" w:rsidTr="00E72AD8">
        <w:tc>
          <w:tcPr>
            <w:tcW w:w="2943" w:type="dxa"/>
          </w:tcPr>
          <w:p w14:paraId="29DFB118" w14:textId="77777777" w:rsidR="007F574E" w:rsidRDefault="007F574E" w:rsidP="007F574E">
            <w:pPr>
              <w:jc w:val="left"/>
              <w:rPr>
                <w:b/>
              </w:rPr>
            </w:pPr>
            <w:r>
              <w:rPr>
                <w:b/>
              </w:rPr>
              <w:t>“CM Settlement Body”</w:t>
            </w:r>
          </w:p>
        </w:tc>
        <w:tc>
          <w:tcPr>
            <w:tcW w:w="5812" w:type="dxa"/>
          </w:tcPr>
          <w:p w14:paraId="0599BDEA" w14:textId="77777777" w:rsidR="007F574E" w:rsidRDefault="007F574E" w:rsidP="007F574E">
            <w:r>
              <w:t>the Electricity Settlements Company Ltd or such other person as may from time to time be appointed as Settlement Body under regulation 80 of the Electricity Capacity Regulations 2014;</w:t>
            </w:r>
          </w:p>
        </w:tc>
      </w:tr>
      <w:tr w:rsidR="007F574E" w:rsidRPr="0064046A" w14:paraId="1E7C9946" w14:textId="77777777" w:rsidTr="00E72AD8">
        <w:tc>
          <w:tcPr>
            <w:tcW w:w="2943" w:type="dxa"/>
          </w:tcPr>
          <w:p w14:paraId="7A9C6D8E" w14:textId="77777777" w:rsidR="007F574E" w:rsidRDefault="007F574E" w:rsidP="007F574E">
            <w:pPr>
              <w:jc w:val="left"/>
              <w:rPr>
                <w:b/>
              </w:rPr>
            </w:pPr>
            <w:r>
              <w:rPr>
                <w:b/>
              </w:rPr>
              <w:t>“CM Settlement Services Provider”</w:t>
            </w:r>
          </w:p>
        </w:tc>
        <w:tc>
          <w:tcPr>
            <w:tcW w:w="5812" w:type="dxa"/>
          </w:tcPr>
          <w:p w14:paraId="5E23CD01" w14:textId="77777777" w:rsidR="007F574E" w:rsidRDefault="007F574E" w:rsidP="007F574E">
            <w:r>
              <w:t xml:space="preserve">any person with whom the CM Settlement Body has entered into a contract to provide services to it in relation to the performance of its functions under the Capacity Market Documents; </w:t>
            </w:r>
          </w:p>
        </w:tc>
      </w:tr>
      <w:tr w:rsidR="007F574E" w:rsidRPr="0064046A" w14:paraId="06BE5067" w14:textId="77777777" w:rsidTr="00E72AD8">
        <w:tc>
          <w:tcPr>
            <w:tcW w:w="2943" w:type="dxa"/>
          </w:tcPr>
          <w:p w14:paraId="2D10DA36" w14:textId="77777777" w:rsidR="007F574E" w:rsidRPr="0064046A" w:rsidRDefault="007F574E" w:rsidP="007F574E">
            <w:pPr>
              <w:jc w:val="left"/>
              <w:rPr>
                <w:b/>
              </w:rPr>
            </w:pPr>
            <w:r>
              <w:rPr>
                <w:b/>
              </w:rPr>
              <w:t>"CMP 192 Transition Process Plan</w:t>
            </w:r>
            <w:r w:rsidRPr="0064046A">
              <w:rPr>
                <w:b/>
              </w:rPr>
              <w:t>"</w:t>
            </w:r>
          </w:p>
        </w:tc>
        <w:tc>
          <w:tcPr>
            <w:tcW w:w="5812" w:type="dxa"/>
          </w:tcPr>
          <w:p w14:paraId="7A9023E7" w14:textId="77777777" w:rsidR="007F574E" w:rsidRPr="0064046A" w:rsidRDefault="007F574E" w:rsidP="007F574E">
            <w:r>
              <w:t xml:space="preserve">means as defined in CUSC Section 10, </w:t>
            </w:r>
            <w:smartTag w:uri="urn:schemas-microsoft-com:office:smarttags" w:element="place">
              <w:r>
                <w:t>Para</w:t>
              </w:r>
            </w:smartTag>
            <w:r>
              <w:t>graph 10.1.7(g);</w:t>
            </w:r>
          </w:p>
        </w:tc>
      </w:tr>
      <w:tr w:rsidR="007F574E" w:rsidRPr="0064046A" w14:paraId="2FC245C3" w14:textId="77777777" w:rsidTr="00E72AD8">
        <w:tc>
          <w:tcPr>
            <w:tcW w:w="2943" w:type="dxa"/>
          </w:tcPr>
          <w:p w14:paraId="4E1F4015" w14:textId="77777777" w:rsidR="007F574E" w:rsidRPr="00022D4F" w:rsidRDefault="007F574E" w:rsidP="007F574E">
            <w:pPr>
              <w:jc w:val="left"/>
              <w:rPr>
                <w:b/>
              </w:rPr>
            </w:pPr>
            <w:r w:rsidRPr="00022D4F">
              <w:rPr>
                <w:b/>
              </w:rPr>
              <w:t>"Code"</w:t>
            </w:r>
          </w:p>
          <w:p w14:paraId="1FEA361B" w14:textId="77777777" w:rsidR="007F574E" w:rsidRPr="00022D4F" w:rsidRDefault="007F574E" w:rsidP="007F574E">
            <w:pPr>
              <w:jc w:val="left"/>
              <w:rPr>
                <w:b/>
              </w:rPr>
            </w:pPr>
          </w:p>
        </w:tc>
        <w:tc>
          <w:tcPr>
            <w:tcW w:w="5812" w:type="dxa"/>
          </w:tcPr>
          <w:p w14:paraId="772A606E" w14:textId="77777777" w:rsidR="007F574E" w:rsidRPr="00022D4F" w:rsidRDefault="007F574E" w:rsidP="007F574E">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7F574E" w:rsidRPr="0064046A" w14:paraId="6303BAD7" w14:textId="77777777" w:rsidTr="00E72AD8">
        <w:tc>
          <w:tcPr>
            <w:tcW w:w="2943" w:type="dxa"/>
          </w:tcPr>
          <w:p w14:paraId="4AFB0F99" w14:textId="77777777" w:rsidR="007F574E" w:rsidRPr="00B8573A" w:rsidRDefault="007F574E" w:rsidP="007F574E">
            <w:pPr>
              <w:jc w:val="left"/>
              <w:rPr>
                <w:b/>
              </w:rPr>
            </w:pPr>
            <w:r w:rsidRPr="00B8573A">
              <w:rPr>
                <w:b/>
              </w:rPr>
              <w:t>“</w:t>
            </w:r>
            <w:r w:rsidRPr="00022D4F">
              <w:rPr>
                <w:b/>
              </w:rPr>
              <w:t>Code Administration Code  of Practice</w:t>
            </w:r>
            <w:r w:rsidRPr="00B8573A">
              <w:rPr>
                <w:b/>
              </w:rPr>
              <w:t>”</w:t>
            </w:r>
          </w:p>
          <w:p w14:paraId="1C923E8B" w14:textId="77777777" w:rsidR="007F574E" w:rsidRPr="00022D4F" w:rsidRDefault="007F574E" w:rsidP="007F574E">
            <w:pPr>
              <w:jc w:val="left"/>
              <w:rPr>
                <w:b/>
              </w:rPr>
            </w:pPr>
          </w:p>
        </w:tc>
        <w:tc>
          <w:tcPr>
            <w:tcW w:w="5812" w:type="dxa"/>
          </w:tcPr>
          <w:p w14:paraId="31762BCB" w14:textId="77777777" w:rsidR="007F574E" w:rsidRPr="002D554A" w:rsidRDefault="007F574E" w:rsidP="007F574E">
            <w:r w:rsidRPr="002D554A">
              <w:t xml:space="preserve">means the code of practice approved by the </w:t>
            </w:r>
            <w:r w:rsidRPr="00BC0651">
              <w:rPr>
                <w:b/>
              </w:rPr>
              <w:t>Authority</w:t>
            </w:r>
            <w:r w:rsidRPr="002D554A">
              <w:t xml:space="preserve"> and:</w:t>
            </w:r>
          </w:p>
          <w:p w14:paraId="1D7AE7A9" w14:textId="77777777" w:rsidR="007F574E" w:rsidRPr="002D554A" w:rsidRDefault="007F574E" w:rsidP="007F574E">
            <w:r w:rsidRPr="002D554A">
              <w:t xml:space="preserve">(a) developed and maintained by the code administrators in existence from time to time; </w:t>
            </w:r>
          </w:p>
          <w:p w14:paraId="0F15FADD" w14:textId="77777777" w:rsidR="007F574E" w:rsidRPr="002D554A" w:rsidRDefault="007F574E" w:rsidP="007F574E">
            <w:r w:rsidRPr="002D554A">
              <w:t xml:space="preserve">(b) amended subject to the </w:t>
            </w:r>
            <w:r w:rsidRPr="00BC0651">
              <w:rPr>
                <w:b/>
              </w:rPr>
              <w:t>Authority</w:t>
            </w:r>
            <w:r w:rsidRPr="00BC0651">
              <w:t>’s</w:t>
            </w:r>
            <w:r w:rsidRPr="002D554A">
              <w:t xml:space="preserve"> approval from time to time; and</w:t>
            </w:r>
          </w:p>
          <w:p w14:paraId="5945BA2A" w14:textId="77777777" w:rsidR="007F574E" w:rsidRPr="00022D4F" w:rsidRDefault="007F574E" w:rsidP="007F574E">
            <w:r w:rsidRPr="002D554A">
              <w:t>(c) re-published from time to time;</w:t>
            </w:r>
          </w:p>
        </w:tc>
      </w:tr>
      <w:tr w:rsidR="007F574E" w:rsidRPr="0064046A" w14:paraId="66CE013A" w14:textId="77777777" w:rsidTr="00E72AD8">
        <w:tc>
          <w:tcPr>
            <w:tcW w:w="2943" w:type="dxa"/>
          </w:tcPr>
          <w:p w14:paraId="2123C54A" w14:textId="77777777" w:rsidR="007F574E" w:rsidRPr="00022D4F" w:rsidRDefault="007F574E" w:rsidP="007F574E">
            <w:r>
              <w:rPr>
                <w:b/>
              </w:rPr>
              <w:lastRenderedPageBreak/>
              <w:t>“</w:t>
            </w:r>
            <w:r w:rsidRPr="00022D4F">
              <w:rPr>
                <w:b/>
              </w:rPr>
              <w:t>Code Administrator</w:t>
            </w:r>
            <w:r w:rsidRPr="00022D4F">
              <w:t>”</w:t>
            </w:r>
          </w:p>
        </w:tc>
        <w:tc>
          <w:tcPr>
            <w:tcW w:w="5812" w:type="dxa"/>
          </w:tcPr>
          <w:p w14:paraId="74547308" w14:textId="77777777" w:rsidR="007F574E" w:rsidRPr="00022D4F" w:rsidRDefault="007F574E" w:rsidP="007F574E">
            <w:pPr>
              <w:rPr>
                <w:rFonts w:cs="Arial"/>
              </w:rPr>
            </w:pPr>
            <w:r w:rsidRPr="00022D4F">
              <w:rPr>
                <w:rFonts w:cs="Arial"/>
              </w:rPr>
              <w:t xml:space="preserve">means </w:t>
            </w:r>
            <w:r>
              <w:rPr>
                <w:rFonts w:cs="Arial"/>
              </w:rPr>
              <w:t>The Company</w:t>
            </w:r>
            <w:r w:rsidRPr="00022D4F">
              <w:rPr>
                <w:rFonts w:cs="Arial"/>
              </w:rPr>
              <w:t xml:space="preserve"> carrying out the role of Code Administrator in accordance with Section B;</w:t>
            </w:r>
          </w:p>
        </w:tc>
      </w:tr>
      <w:tr w:rsidR="007F574E" w:rsidRPr="0064046A" w14:paraId="4E8B9531" w14:textId="77777777" w:rsidTr="00E72AD8">
        <w:tc>
          <w:tcPr>
            <w:tcW w:w="2943" w:type="dxa"/>
          </w:tcPr>
          <w:p w14:paraId="0811E9B6" w14:textId="77777777" w:rsidR="007F574E" w:rsidRPr="0064046A" w:rsidRDefault="007F574E" w:rsidP="007F574E">
            <w:pPr>
              <w:jc w:val="left"/>
              <w:rPr>
                <w:b/>
              </w:rPr>
            </w:pPr>
            <w:r w:rsidRPr="0064046A">
              <w:rPr>
                <w:b/>
              </w:rPr>
              <w:t>"Code Effective Date"</w:t>
            </w:r>
          </w:p>
        </w:tc>
        <w:tc>
          <w:tcPr>
            <w:tcW w:w="5812" w:type="dxa"/>
          </w:tcPr>
          <w:p w14:paraId="323FA437" w14:textId="77777777" w:rsidR="007F574E" w:rsidRPr="0064046A" w:rsidRDefault="007F574E" w:rsidP="007F574E">
            <w:pPr>
              <w:pStyle w:val="PartyDetail"/>
              <w:spacing w:after="240" w:line="300" w:lineRule="atLeast"/>
              <w:rPr>
                <w:caps w:val="0"/>
              </w:rPr>
            </w:pPr>
            <w:r w:rsidRPr="0064046A">
              <w:rPr>
                <w:caps w:val="0"/>
              </w:rPr>
              <w:t>the date of execution of the Framework Agreement;</w:t>
            </w:r>
          </w:p>
        </w:tc>
      </w:tr>
      <w:tr w:rsidR="007F574E" w:rsidRPr="0064046A" w14:paraId="0F330978" w14:textId="77777777" w:rsidTr="00E72AD8">
        <w:tc>
          <w:tcPr>
            <w:tcW w:w="2943" w:type="dxa"/>
          </w:tcPr>
          <w:p w14:paraId="5BE75004" w14:textId="77777777" w:rsidR="007F574E" w:rsidRPr="0064046A" w:rsidRDefault="007F574E" w:rsidP="007F574E">
            <w:pPr>
              <w:jc w:val="left"/>
              <w:rPr>
                <w:b/>
              </w:rPr>
            </w:pPr>
            <w:r w:rsidRPr="0064046A">
              <w:rPr>
                <w:b/>
              </w:rPr>
              <w:t>"Code Procedures"</w:t>
            </w:r>
          </w:p>
        </w:tc>
        <w:tc>
          <w:tcPr>
            <w:tcW w:w="5812" w:type="dxa"/>
          </w:tcPr>
          <w:p w14:paraId="53F593C7" w14:textId="77777777" w:rsidR="007F574E" w:rsidRPr="0064046A" w:rsidRDefault="007F574E" w:rsidP="007F574E">
            <w:pPr>
              <w:pStyle w:val="PartyDetail"/>
              <w:spacing w:after="240" w:line="300" w:lineRule="atLeast"/>
            </w:pPr>
            <w:r w:rsidRPr="0064046A">
              <w:rPr>
                <w:caps w:val="0"/>
              </w:rPr>
              <w:t>the procedures forming a part of this Code as more particularly defined in Section A, paragraph 2.3;</w:t>
            </w:r>
          </w:p>
        </w:tc>
      </w:tr>
      <w:tr w:rsidR="007F574E" w:rsidRPr="0064046A" w14:paraId="3CB0C11C" w14:textId="77777777" w:rsidTr="00E72AD8">
        <w:tc>
          <w:tcPr>
            <w:tcW w:w="2943" w:type="dxa"/>
          </w:tcPr>
          <w:p w14:paraId="33FF01B5" w14:textId="77777777" w:rsidR="007F574E" w:rsidRPr="0064046A" w:rsidRDefault="007F574E" w:rsidP="007F574E">
            <w:pPr>
              <w:jc w:val="left"/>
              <w:rPr>
                <w:b/>
              </w:rPr>
            </w:pPr>
            <w:r w:rsidRPr="0064046A">
              <w:rPr>
                <w:b/>
              </w:rPr>
              <w:t>“Code Voting Process”</w:t>
            </w:r>
          </w:p>
        </w:tc>
        <w:tc>
          <w:tcPr>
            <w:tcW w:w="5812" w:type="dxa"/>
          </w:tcPr>
          <w:p w14:paraId="58F150AC" w14:textId="77777777" w:rsidR="007F574E" w:rsidRPr="0064046A" w:rsidRDefault="007F574E" w:rsidP="007F574E">
            <w:r w:rsidRPr="0064046A">
              <w:t xml:space="preserve">means that process set out in Section B, sub-paragraph 6.7; </w:t>
            </w:r>
          </w:p>
        </w:tc>
      </w:tr>
      <w:tr w:rsidR="007F574E" w:rsidRPr="0064046A" w14:paraId="2A90B2A4" w14:textId="77777777" w:rsidTr="00E72AD8">
        <w:tc>
          <w:tcPr>
            <w:tcW w:w="2943" w:type="dxa"/>
          </w:tcPr>
          <w:p w14:paraId="63ED14DA" w14:textId="77777777" w:rsidR="007F574E" w:rsidRPr="0064046A" w:rsidRDefault="007F574E" w:rsidP="007F574E">
            <w:pPr>
              <w:jc w:val="left"/>
              <w:rPr>
                <w:b/>
              </w:rPr>
            </w:pPr>
            <w:r w:rsidRPr="0064046A">
              <w:rPr>
                <w:b/>
              </w:rPr>
              <w:t>"Code Website"</w:t>
            </w:r>
          </w:p>
        </w:tc>
        <w:tc>
          <w:tcPr>
            <w:tcW w:w="5812" w:type="dxa"/>
          </w:tcPr>
          <w:p w14:paraId="1945EC8E" w14:textId="77777777" w:rsidR="007F574E" w:rsidRPr="0064046A" w:rsidRDefault="007F574E" w:rsidP="007F574E">
            <w:pPr>
              <w:rPr>
                <w:b/>
                <w:i/>
              </w:rPr>
            </w:pPr>
            <w:r w:rsidRPr="0064046A">
              <w:t xml:space="preserve">the website for the Code established and maintained by </w:t>
            </w:r>
            <w:r>
              <w:t>The Company</w:t>
            </w:r>
            <w:r w:rsidRPr="0064046A">
              <w:t>;</w:t>
            </w:r>
          </w:p>
        </w:tc>
      </w:tr>
      <w:tr w:rsidR="007F574E" w:rsidRPr="0064046A" w14:paraId="199ED2F4" w14:textId="77777777" w:rsidTr="00E72AD8">
        <w:tc>
          <w:tcPr>
            <w:tcW w:w="2943" w:type="dxa"/>
          </w:tcPr>
          <w:p w14:paraId="0C221A1E" w14:textId="77777777" w:rsidR="007F574E" w:rsidRPr="0064046A" w:rsidRDefault="007F574E" w:rsidP="007F574E">
            <w:pPr>
              <w:jc w:val="left"/>
              <w:rPr>
                <w:b/>
              </w:rPr>
            </w:pPr>
            <w:r w:rsidRPr="0064046A">
              <w:rPr>
                <w:b/>
              </w:rPr>
              <w:t>"Commissioned"</w:t>
            </w:r>
          </w:p>
        </w:tc>
        <w:tc>
          <w:tcPr>
            <w:tcW w:w="5812" w:type="dxa"/>
          </w:tcPr>
          <w:p w14:paraId="1350B0E4" w14:textId="77777777" w:rsidR="007F574E" w:rsidRPr="0064046A" w:rsidRDefault="007F574E" w:rsidP="007F574E">
            <w:r w:rsidRPr="0064046A">
              <w:t>Plant and Apparatus certified by the Independent Engineer as having been commissioned in accordance with the relevant Commissioning Programme;</w:t>
            </w:r>
          </w:p>
        </w:tc>
      </w:tr>
      <w:tr w:rsidR="007F574E" w:rsidRPr="0064046A" w14:paraId="66399FC5" w14:textId="77777777" w:rsidTr="00E72AD8">
        <w:tc>
          <w:tcPr>
            <w:tcW w:w="2943" w:type="dxa"/>
          </w:tcPr>
          <w:p w14:paraId="7D0F8FFC" w14:textId="77777777" w:rsidR="007F574E" w:rsidRPr="0064046A" w:rsidRDefault="007F574E" w:rsidP="007F574E">
            <w:pPr>
              <w:jc w:val="left"/>
              <w:rPr>
                <w:b/>
              </w:rPr>
            </w:pPr>
            <w:r w:rsidRPr="0064046A">
              <w:rPr>
                <w:b/>
              </w:rPr>
              <w:t>"Commissioning Programme"</w:t>
            </w:r>
          </w:p>
        </w:tc>
        <w:tc>
          <w:tcPr>
            <w:tcW w:w="5812" w:type="dxa"/>
          </w:tcPr>
          <w:p w14:paraId="5913C356" w14:textId="77777777" w:rsidR="007F574E" w:rsidRPr="0064046A" w:rsidRDefault="007F574E" w:rsidP="007F574E">
            <w:r w:rsidRPr="0064046A">
              <w:t xml:space="preserve">in relation to a particular Construction Project, as defined in the TO Construction Agreement between </w:t>
            </w:r>
            <w:r>
              <w:t>The Company</w:t>
            </w:r>
            <w:r w:rsidRPr="0064046A">
              <w:t xml:space="preserve"> and the Transmission Owner to whose Transmission System the Relevant Connection Site is or will be Connected;</w:t>
            </w:r>
          </w:p>
        </w:tc>
      </w:tr>
      <w:tr w:rsidR="007F574E" w:rsidRPr="0064046A" w14:paraId="5CCD67A4" w14:textId="77777777" w:rsidTr="00E72AD8">
        <w:tc>
          <w:tcPr>
            <w:tcW w:w="2943" w:type="dxa"/>
          </w:tcPr>
          <w:p w14:paraId="4BB32720" w14:textId="77777777" w:rsidR="007F574E" w:rsidRPr="0064046A" w:rsidRDefault="007F574E" w:rsidP="007F574E">
            <w:pPr>
              <w:jc w:val="left"/>
              <w:rPr>
                <w:b/>
              </w:rPr>
            </w:pPr>
            <w:r w:rsidRPr="0064046A">
              <w:rPr>
                <w:b/>
              </w:rPr>
              <w:t>"Commissioning Programme Commencement Date"</w:t>
            </w:r>
          </w:p>
        </w:tc>
        <w:tc>
          <w:tcPr>
            <w:tcW w:w="5812" w:type="dxa"/>
          </w:tcPr>
          <w:p w14:paraId="32F0D94F" w14:textId="77777777" w:rsidR="007F574E" w:rsidRPr="0064046A" w:rsidRDefault="007F574E" w:rsidP="007F574E">
            <w:r w:rsidRPr="0064046A">
              <w:t xml:space="preserve">as defined for a Commissioning Programme in the TO Construction Agreement between </w:t>
            </w:r>
            <w:r>
              <w:t>The Company</w:t>
            </w:r>
            <w:r w:rsidRPr="0064046A">
              <w:t xml:space="preserve"> and the Transmission Owner to whose Transmission System the Relevant Connection Site is or will be Connected; </w:t>
            </w:r>
          </w:p>
        </w:tc>
      </w:tr>
      <w:tr w:rsidR="007F574E" w:rsidRPr="0064046A" w14:paraId="1B51A665" w14:textId="77777777" w:rsidTr="00E72AD8">
        <w:tc>
          <w:tcPr>
            <w:tcW w:w="2943" w:type="dxa"/>
          </w:tcPr>
          <w:p w14:paraId="4F0DE468" w14:textId="77777777" w:rsidR="007F574E" w:rsidRPr="0064046A" w:rsidRDefault="007F574E" w:rsidP="007F574E">
            <w:pPr>
              <w:jc w:val="left"/>
              <w:rPr>
                <w:b/>
              </w:rPr>
            </w:pPr>
            <w:r w:rsidRPr="0064046A">
              <w:rPr>
                <w:b/>
              </w:rPr>
              <w:t>"Communications Plant"</w:t>
            </w:r>
          </w:p>
        </w:tc>
        <w:tc>
          <w:tcPr>
            <w:tcW w:w="5812" w:type="dxa"/>
          </w:tcPr>
          <w:p w14:paraId="63003DD9" w14:textId="77777777" w:rsidR="007F574E" w:rsidRPr="0064046A" w:rsidRDefault="007F574E" w:rsidP="007F574E">
            <w:r w:rsidRPr="0064046A">
              <w:t>electronic communications network infrastructure, including control telephony, used to facilitate real-time communications;</w:t>
            </w:r>
          </w:p>
        </w:tc>
      </w:tr>
      <w:tr w:rsidR="007F574E" w:rsidRPr="0064046A" w14:paraId="44933368" w14:textId="77777777" w:rsidTr="00E72AD8">
        <w:tc>
          <w:tcPr>
            <w:tcW w:w="2943" w:type="dxa"/>
          </w:tcPr>
          <w:p w14:paraId="26692E22" w14:textId="77777777" w:rsidR="007F574E" w:rsidRPr="0064046A" w:rsidRDefault="007F574E" w:rsidP="007F574E">
            <w:pPr>
              <w:jc w:val="left"/>
              <w:rPr>
                <w:b/>
              </w:rPr>
            </w:pPr>
            <w:r w:rsidRPr="0064046A">
              <w:rPr>
                <w:b/>
              </w:rPr>
              <w:t>"Competent Authority"</w:t>
            </w:r>
          </w:p>
        </w:tc>
        <w:tc>
          <w:tcPr>
            <w:tcW w:w="5812" w:type="dxa"/>
          </w:tcPr>
          <w:p w14:paraId="2C1BA618" w14:textId="77777777" w:rsidR="007F574E" w:rsidRDefault="007F574E" w:rsidP="007F574E">
            <w:r w:rsidRPr="0064046A">
              <w:t>the Secretary of State, the Authority and any local or national agency, authority, department, inspectorate, minister (including Scottish ministers), ministry, official or public or statutory person (whether autonomous or not) of, or of the government of, the United Kingdom</w:t>
            </w:r>
            <w:r>
              <w:rPr>
                <w:color w:val="FF0000"/>
                <w:lang w:val="en-US"/>
              </w:rPr>
              <w:t>;</w:t>
            </w:r>
            <w:r w:rsidRPr="0064046A">
              <w:t>;</w:t>
            </w:r>
          </w:p>
          <w:p w14:paraId="3BBFB518" w14:textId="77777777" w:rsidR="007F574E" w:rsidRPr="00EA232D" w:rsidRDefault="007F574E" w:rsidP="007F574E"/>
        </w:tc>
      </w:tr>
      <w:tr w:rsidR="007F574E" w:rsidRPr="0064046A" w14:paraId="599954FD" w14:textId="77777777" w:rsidTr="00E72AD8">
        <w:tc>
          <w:tcPr>
            <w:tcW w:w="2943" w:type="dxa"/>
          </w:tcPr>
          <w:p w14:paraId="5E2806E1" w14:textId="77777777" w:rsidR="007F574E" w:rsidRPr="0064046A" w:rsidRDefault="007F574E" w:rsidP="007F574E">
            <w:pPr>
              <w:jc w:val="left"/>
              <w:rPr>
                <w:b/>
              </w:rPr>
            </w:pPr>
            <w:r w:rsidRPr="0064046A">
              <w:rPr>
                <w:b/>
              </w:rPr>
              <w:t>"Completion Date"</w:t>
            </w:r>
          </w:p>
        </w:tc>
        <w:tc>
          <w:tcPr>
            <w:tcW w:w="5812" w:type="dxa"/>
          </w:tcPr>
          <w:p w14:paraId="409CC75F" w14:textId="77777777" w:rsidR="007F574E" w:rsidRPr="0064046A" w:rsidRDefault="007F574E" w:rsidP="007F574E">
            <w:pPr>
              <w:rPr>
                <w:b/>
                <w:i/>
              </w:rPr>
            </w:pPr>
            <w:r w:rsidRPr="0064046A">
              <w:t xml:space="preserve">in relation to a Construction Project, as defined in respect of each Transmission Owner in its TO Construction Agreement with </w:t>
            </w:r>
            <w:r>
              <w:t>The Company</w:t>
            </w:r>
            <w:r w:rsidRPr="0064046A">
              <w:t>;</w:t>
            </w:r>
          </w:p>
        </w:tc>
      </w:tr>
      <w:tr w:rsidR="007F574E" w:rsidRPr="0064046A" w14:paraId="3F38C0E7" w14:textId="77777777" w:rsidTr="00E72AD8">
        <w:tc>
          <w:tcPr>
            <w:tcW w:w="2943" w:type="dxa"/>
          </w:tcPr>
          <w:p w14:paraId="6A5E40B4" w14:textId="77777777" w:rsidR="007F574E" w:rsidRPr="0064046A" w:rsidRDefault="007F574E" w:rsidP="007F574E">
            <w:pPr>
              <w:jc w:val="left"/>
              <w:rPr>
                <w:b/>
              </w:rPr>
            </w:pPr>
            <w:r w:rsidRPr="0064046A">
              <w:rPr>
                <w:b/>
              </w:rPr>
              <w:t>"Condition C17 Statement"</w:t>
            </w:r>
          </w:p>
        </w:tc>
        <w:tc>
          <w:tcPr>
            <w:tcW w:w="5812" w:type="dxa"/>
          </w:tcPr>
          <w:p w14:paraId="3CE52E94" w14:textId="77777777" w:rsidR="007F574E" w:rsidRPr="0064046A" w:rsidRDefault="007F574E" w:rsidP="007F574E">
            <w:pPr>
              <w:pStyle w:val="Heading2"/>
              <w:numPr>
                <w:ilvl w:val="0"/>
                <w:numId w:val="0"/>
              </w:numPr>
              <w:ind w:left="720" w:hanging="720"/>
              <w:rPr>
                <w:snapToGrid w:val="0"/>
              </w:rPr>
            </w:pPr>
            <w:r w:rsidRPr="0064046A">
              <w:rPr>
                <w:snapToGrid w:val="0"/>
              </w:rPr>
              <w:t>as defined in Section C, Part Three, paragraph 8.1;</w:t>
            </w:r>
          </w:p>
        </w:tc>
      </w:tr>
      <w:tr w:rsidR="007F574E" w:rsidRPr="0064046A" w14:paraId="2A553B47" w14:textId="77777777" w:rsidTr="00E72AD8">
        <w:tc>
          <w:tcPr>
            <w:tcW w:w="2943" w:type="dxa"/>
          </w:tcPr>
          <w:p w14:paraId="7F4D2F49" w14:textId="77777777" w:rsidR="007F574E" w:rsidRPr="0064046A" w:rsidRDefault="007F574E" w:rsidP="007F574E">
            <w:pPr>
              <w:jc w:val="left"/>
              <w:rPr>
                <w:b/>
              </w:rPr>
            </w:pPr>
            <w:r w:rsidRPr="0064046A">
              <w:rPr>
                <w:b/>
              </w:rPr>
              <w:t>"Confidential Information"</w:t>
            </w:r>
          </w:p>
        </w:tc>
        <w:tc>
          <w:tcPr>
            <w:tcW w:w="5812" w:type="dxa"/>
          </w:tcPr>
          <w:p w14:paraId="4F1C0DC3" w14:textId="77777777" w:rsidR="007F574E" w:rsidRPr="0064046A" w:rsidRDefault="007F574E" w:rsidP="007F574E">
            <w:pPr>
              <w:pStyle w:val="Heading2"/>
              <w:numPr>
                <w:ilvl w:val="0"/>
                <w:numId w:val="0"/>
              </w:numPr>
              <w:ind w:left="720" w:hanging="720"/>
              <w:rPr>
                <w:snapToGrid w:val="0"/>
              </w:rPr>
            </w:pPr>
            <w:r w:rsidRPr="0064046A">
              <w:rPr>
                <w:snapToGrid w:val="0"/>
              </w:rPr>
              <w:t>means:</w:t>
            </w:r>
          </w:p>
          <w:p w14:paraId="0248D0A1" w14:textId="77777777" w:rsidR="007F574E" w:rsidRPr="0064046A" w:rsidRDefault="007F574E" w:rsidP="007F574E">
            <w:pPr>
              <w:pStyle w:val="Heading2"/>
              <w:numPr>
                <w:ilvl w:val="0"/>
                <w:numId w:val="0"/>
              </w:numPr>
              <w:ind w:left="720" w:hanging="720"/>
              <w:rPr>
                <w:snapToGrid w:val="0"/>
              </w:rPr>
            </w:pPr>
            <w:r w:rsidRPr="0064046A">
              <w:rPr>
                <w:snapToGrid w:val="0"/>
              </w:rPr>
              <w:t xml:space="preserve">(a)      in the case of </w:t>
            </w:r>
            <w:r>
              <w:rPr>
                <w:snapToGrid w:val="0"/>
              </w:rPr>
              <w:t>The Company</w:t>
            </w:r>
            <w:r w:rsidRPr="0064046A">
              <w:rPr>
                <w:snapToGrid w:val="0"/>
              </w:rPr>
              <w:t xml:space="preserve">, any information relating to the affairs of a Transmission Owner which is furnished to </w:t>
            </w:r>
            <w:r>
              <w:rPr>
                <w:snapToGrid w:val="0"/>
              </w:rPr>
              <w:t>The Company</w:t>
            </w:r>
            <w:r w:rsidRPr="0064046A">
              <w:rPr>
                <w:snapToGrid w:val="0"/>
              </w:rPr>
              <w:t xml:space="preserve"> or its Business Personnel under this </w:t>
            </w:r>
            <w:r w:rsidRPr="0064046A">
              <w:rPr>
                <w:snapToGrid w:val="0"/>
              </w:rPr>
              <w:lastRenderedPageBreak/>
              <w:t>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3E785B59" w14:textId="77777777" w:rsidR="007F574E" w:rsidRPr="0064046A" w:rsidRDefault="007F574E" w:rsidP="007F574E">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7F574E" w:rsidRPr="0064046A" w14:paraId="77668959" w14:textId="77777777" w:rsidTr="00E72AD8">
        <w:tc>
          <w:tcPr>
            <w:tcW w:w="2943" w:type="dxa"/>
          </w:tcPr>
          <w:p w14:paraId="22CFEA63" w14:textId="77777777" w:rsidR="007F574E" w:rsidRPr="0064046A" w:rsidRDefault="007F574E" w:rsidP="007F574E">
            <w:pPr>
              <w:jc w:val="left"/>
              <w:rPr>
                <w:b/>
              </w:rPr>
            </w:pPr>
            <w:r w:rsidRPr="0064046A">
              <w:rPr>
                <w:b/>
              </w:rPr>
              <w:lastRenderedPageBreak/>
              <w:t>“Connect and Manage Arrangements”</w:t>
            </w:r>
          </w:p>
        </w:tc>
        <w:tc>
          <w:tcPr>
            <w:tcW w:w="5812" w:type="dxa"/>
          </w:tcPr>
          <w:p w14:paraId="1D5F9868" w14:textId="77777777" w:rsidR="007F574E" w:rsidRPr="0064046A" w:rsidRDefault="007F574E" w:rsidP="007F574E">
            <w:pPr>
              <w:pStyle w:val="Heading1"/>
              <w:numPr>
                <w:ilvl w:val="0"/>
                <w:numId w:val="0"/>
              </w:numPr>
              <w:rPr>
                <w:snapToGrid w:val="0"/>
              </w:rPr>
            </w:pPr>
            <w:r w:rsidRPr="0064046A">
              <w:t>the arrangements whereby pursuant to Standard Condition C26 and 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7F574E" w:rsidRPr="0064046A" w14:paraId="45C6E787" w14:textId="77777777" w:rsidTr="00E72AD8">
        <w:tc>
          <w:tcPr>
            <w:tcW w:w="2943" w:type="dxa"/>
          </w:tcPr>
          <w:p w14:paraId="33B004AF" w14:textId="77777777" w:rsidR="007F574E" w:rsidRPr="0064046A" w:rsidRDefault="007F574E" w:rsidP="007F574E">
            <w:pPr>
              <w:jc w:val="left"/>
              <w:rPr>
                <w:b/>
              </w:rPr>
            </w:pPr>
            <w:r w:rsidRPr="0064046A">
              <w:rPr>
                <w:b/>
              </w:rPr>
              <w:t>“Connect and Manage Derogation”</w:t>
            </w:r>
          </w:p>
        </w:tc>
        <w:tc>
          <w:tcPr>
            <w:tcW w:w="5812" w:type="dxa"/>
          </w:tcPr>
          <w:p w14:paraId="02B0700A" w14:textId="77777777" w:rsidR="007F574E" w:rsidRPr="0064046A" w:rsidRDefault="007F574E" w:rsidP="007F574E">
            <w:pPr>
              <w:pStyle w:val="Heading1"/>
              <w:numPr>
                <w:ilvl w:val="0"/>
                <w:numId w:val="0"/>
              </w:numPr>
              <w:rPr>
                <w:snapToGrid w:val="0"/>
              </w:rPr>
            </w:pPr>
            <w:r w:rsidRPr="0064046A">
              <w:t xml:space="preserve">means the temporary derogation from the NETS SQSS available to </w:t>
            </w:r>
            <w:r>
              <w:t>The Company</w:t>
            </w:r>
            <w:r w:rsidRPr="0064046A">
              <w:t xml:space="preserve"> pursuant to Standard Condition C17 of its Transmission Licence or an Onshore Transmission Owner pursuant to Standard Condition D3 of its Transmission Licence,</w:t>
            </w:r>
          </w:p>
        </w:tc>
      </w:tr>
      <w:tr w:rsidR="007F574E" w:rsidRPr="0064046A" w14:paraId="3357A0E9" w14:textId="77777777" w:rsidTr="00E72AD8">
        <w:tc>
          <w:tcPr>
            <w:tcW w:w="2943" w:type="dxa"/>
          </w:tcPr>
          <w:p w14:paraId="7AAD1336" w14:textId="77777777" w:rsidR="007F574E" w:rsidRPr="0064046A" w:rsidRDefault="007F574E" w:rsidP="007F574E">
            <w:pPr>
              <w:jc w:val="left"/>
              <w:rPr>
                <w:b/>
              </w:rPr>
            </w:pPr>
            <w:r w:rsidRPr="0064046A">
              <w:rPr>
                <w:b/>
              </w:rPr>
              <w:t>“Connect and Manage Derogation Criteria”</w:t>
            </w:r>
          </w:p>
        </w:tc>
        <w:tc>
          <w:tcPr>
            <w:tcW w:w="5812" w:type="dxa"/>
          </w:tcPr>
          <w:p w14:paraId="5CC70869" w14:textId="77777777" w:rsidR="007F574E" w:rsidRPr="0064046A" w:rsidRDefault="007F574E" w:rsidP="007F574E">
            <w:pPr>
              <w:pStyle w:val="Heading2"/>
              <w:numPr>
                <w:ilvl w:val="0"/>
                <w:numId w:val="0"/>
              </w:numPr>
              <w:ind w:left="720" w:hanging="720"/>
              <w:rPr>
                <w:snapToGrid w:val="0"/>
              </w:rPr>
            </w:pPr>
            <w:r w:rsidRPr="0064046A">
              <w:rPr>
                <w:snapToGrid w:val="0"/>
              </w:rPr>
              <w:t>means</w:t>
            </w:r>
          </w:p>
          <w:p w14:paraId="5A9A7F7B" w14:textId="77777777" w:rsidR="007F574E" w:rsidRPr="0064046A" w:rsidRDefault="007F574E" w:rsidP="007F574E">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74197BA1" w14:textId="77777777" w:rsidR="007F574E" w:rsidRPr="0064046A" w:rsidRDefault="007F574E" w:rsidP="007F574E">
            <w:pPr>
              <w:pStyle w:val="Heading2"/>
              <w:numPr>
                <w:ilvl w:val="0"/>
                <w:numId w:val="0"/>
              </w:numPr>
              <w:ind w:left="720" w:hanging="720"/>
              <w:rPr>
                <w:snapToGrid w:val="0"/>
              </w:rPr>
            </w:pPr>
            <w:r w:rsidRPr="0064046A">
              <w:rPr>
                <w:snapToGrid w:val="0"/>
              </w:rPr>
              <w:t>(b)</w:t>
            </w:r>
            <w:r w:rsidRPr="0064046A">
              <w:rPr>
                <w:snapToGrid w:val="0"/>
              </w:rPr>
              <w:tab/>
              <w:t>achieve compliance with the “Limits to Loss of Power Infeed Risks” set out in Chapter 2 (Generation Connection Criteria Applicable to the Onshore Transmission System) of the NETS SQSS;</w:t>
            </w:r>
          </w:p>
          <w:p w14:paraId="10A8C98D" w14:textId="77777777" w:rsidR="007F574E" w:rsidRPr="0064046A" w:rsidRDefault="007F574E" w:rsidP="007F574E">
            <w:pPr>
              <w:pStyle w:val="Heading2"/>
              <w:numPr>
                <w:ilvl w:val="0"/>
                <w:numId w:val="0"/>
              </w:numPr>
              <w:ind w:left="720" w:hanging="720"/>
              <w:rPr>
                <w:snapToGrid w:val="0"/>
              </w:rPr>
            </w:pPr>
            <w:r w:rsidRPr="0064046A">
              <w:rPr>
                <w:snapToGrid w:val="0"/>
              </w:rPr>
              <w:t>(c)</w:t>
            </w:r>
            <w:r w:rsidRPr="0064046A">
              <w:rPr>
                <w:snapToGrid w:val="0"/>
              </w:rPr>
              <w:tab/>
              <w:t xml:space="preserve">enable </w:t>
            </w:r>
            <w:r>
              <w:rPr>
                <w:snapToGrid w:val="0"/>
              </w:rPr>
              <w:t>The Company</w:t>
            </w:r>
            <w:r w:rsidRPr="0064046A">
              <w:rPr>
                <w:snapToGrid w:val="0"/>
              </w:rPr>
              <w:t xml:space="preserve"> to operate the National Electricity Transmission System in a safe manner;</w:t>
            </w:r>
          </w:p>
          <w:p w14:paraId="3648D5A7" w14:textId="77777777" w:rsidR="007F574E" w:rsidRPr="0064046A" w:rsidRDefault="007F574E" w:rsidP="007F574E">
            <w:pPr>
              <w:pStyle w:val="Heading2"/>
              <w:numPr>
                <w:ilvl w:val="0"/>
                <w:numId w:val="0"/>
              </w:numPr>
              <w:ind w:left="720" w:hanging="72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233940AF" w14:textId="77777777" w:rsidR="007F574E" w:rsidRPr="0064046A" w:rsidRDefault="007F574E" w:rsidP="007F574E">
            <w:pPr>
              <w:pStyle w:val="Heading2"/>
              <w:numPr>
                <w:ilvl w:val="0"/>
                <w:numId w:val="0"/>
              </w:numPr>
              <w:ind w:left="720" w:hanging="72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66734B52" w14:textId="77777777" w:rsidR="007F574E" w:rsidRPr="0064046A" w:rsidRDefault="007F574E" w:rsidP="007F574E">
            <w:pPr>
              <w:pStyle w:val="Heading2"/>
              <w:numPr>
                <w:ilvl w:val="0"/>
                <w:numId w:val="0"/>
              </w:numPr>
              <w:ind w:left="720" w:hanging="720"/>
              <w:rPr>
                <w:snapToGrid w:val="0"/>
              </w:rPr>
            </w:pPr>
            <w:r w:rsidRPr="0064046A">
              <w:rPr>
                <w:snapToGrid w:val="0"/>
              </w:rPr>
              <w:lastRenderedPageBreak/>
              <w:t>(f)</w:t>
            </w:r>
            <w:r w:rsidRPr="0064046A">
              <w:rPr>
                <w:snapToGrid w:val="0"/>
              </w:rPr>
              <w:tab/>
              <w:t>meet other statutory obligations including but not limited to obligations under any Nuclear Site Licence Provisions Agreement; and</w:t>
            </w:r>
          </w:p>
          <w:p w14:paraId="701D6925" w14:textId="77777777" w:rsidR="007F574E" w:rsidRPr="0064046A" w:rsidRDefault="007F574E" w:rsidP="007F574E">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7F574E" w:rsidRPr="0064046A" w14:paraId="66903621" w14:textId="77777777" w:rsidTr="00E72AD8">
        <w:tc>
          <w:tcPr>
            <w:tcW w:w="2943" w:type="dxa"/>
          </w:tcPr>
          <w:p w14:paraId="43C4D6D9" w14:textId="77777777" w:rsidR="007F574E" w:rsidRPr="0064046A" w:rsidRDefault="007F574E" w:rsidP="007F574E">
            <w:pPr>
              <w:jc w:val="left"/>
              <w:rPr>
                <w:b/>
              </w:rPr>
            </w:pPr>
            <w:r w:rsidRPr="0064046A">
              <w:rPr>
                <w:b/>
              </w:rPr>
              <w:lastRenderedPageBreak/>
              <w:t>“Connect and Manage Derogation Report”</w:t>
            </w:r>
          </w:p>
        </w:tc>
        <w:tc>
          <w:tcPr>
            <w:tcW w:w="5812" w:type="dxa"/>
          </w:tcPr>
          <w:p w14:paraId="71731241" w14:textId="77777777" w:rsidR="007F574E" w:rsidRPr="0064046A" w:rsidRDefault="007F574E" w:rsidP="007F574E">
            <w:pPr>
              <w:pStyle w:val="Heading1"/>
              <w:numPr>
                <w:ilvl w:val="0"/>
                <w:numId w:val="0"/>
              </w:numPr>
              <w:rPr>
                <w:snapToGrid w:val="0"/>
              </w:rPr>
            </w:pPr>
            <w:r w:rsidRPr="0064046A">
              <w:t xml:space="preserve">the report required to be prepared by </w:t>
            </w:r>
            <w:r>
              <w:t>The Company</w:t>
            </w:r>
            <w:r w:rsidRPr="0064046A">
              <w:t xml:space="preserve"> and/or an Onshore Transmission Owner in respect of a Connect and Manage Derogation;</w:t>
            </w:r>
          </w:p>
        </w:tc>
      </w:tr>
      <w:tr w:rsidR="007F574E" w:rsidRPr="0064046A" w14:paraId="704964B8" w14:textId="77777777" w:rsidTr="00E72AD8">
        <w:tc>
          <w:tcPr>
            <w:tcW w:w="2943" w:type="dxa"/>
          </w:tcPr>
          <w:p w14:paraId="45798D32" w14:textId="77777777" w:rsidR="007F574E" w:rsidRPr="0064046A" w:rsidRDefault="007F574E" w:rsidP="007F574E">
            <w:pPr>
              <w:jc w:val="left"/>
              <w:rPr>
                <w:b/>
              </w:rPr>
            </w:pPr>
            <w:r w:rsidRPr="0064046A">
              <w:rPr>
                <w:b/>
              </w:rPr>
              <w:t>“Connect and Manage Power Station”</w:t>
            </w:r>
          </w:p>
        </w:tc>
        <w:tc>
          <w:tcPr>
            <w:tcW w:w="5812" w:type="dxa"/>
          </w:tcPr>
          <w:p w14:paraId="632A7EA5" w14:textId="77777777" w:rsidR="007F574E" w:rsidRPr="0064046A" w:rsidRDefault="007F574E" w:rsidP="007F574E">
            <w:pPr>
              <w:pStyle w:val="Heading2"/>
              <w:numPr>
                <w:ilvl w:val="0"/>
                <w:numId w:val="0"/>
              </w:numPr>
              <w:ind w:left="720" w:hanging="720"/>
              <w:rPr>
                <w:snapToGrid w:val="0"/>
              </w:rPr>
            </w:pPr>
            <w:r w:rsidRPr="0064046A">
              <w:rPr>
                <w:kern w:val="28"/>
              </w:rPr>
              <w:t>As defined in the CUSC</w:t>
            </w:r>
          </w:p>
        </w:tc>
      </w:tr>
      <w:tr w:rsidR="007F574E" w:rsidRPr="0064046A" w14:paraId="171DFA1D" w14:textId="77777777" w:rsidTr="00E72AD8">
        <w:tc>
          <w:tcPr>
            <w:tcW w:w="2943" w:type="dxa"/>
          </w:tcPr>
          <w:p w14:paraId="4AA9CC72" w14:textId="77777777" w:rsidR="007F574E" w:rsidRPr="0064046A" w:rsidRDefault="007F574E" w:rsidP="007F574E">
            <w:pPr>
              <w:jc w:val="left"/>
              <w:rPr>
                <w:b/>
              </w:rPr>
            </w:pPr>
            <w:r w:rsidRPr="0064046A">
              <w:rPr>
                <w:b/>
              </w:rPr>
              <w:t>“Connection”</w:t>
            </w:r>
          </w:p>
        </w:tc>
        <w:tc>
          <w:tcPr>
            <w:tcW w:w="5812" w:type="dxa"/>
          </w:tcPr>
          <w:p w14:paraId="6F1516F0" w14:textId="77777777" w:rsidR="007F574E" w:rsidRPr="0064046A" w:rsidRDefault="007F574E" w:rsidP="007F574E">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7F574E" w:rsidRPr="0064046A" w14:paraId="4F39B742" w14:textId="77777777" w:rsidTr="00E72AD8">
        <w:tc>
          <w:tcPr>
            <w:tcW w:w="2943" w:type="dxa"/>
          </w:tcPr>
          <w:p w14:paraId="7410E700" w14:textId="77777777" w:rsidR="007F574E" w:rsidRPr="0064046A" w:rsidRDefault="007F574E" w:rsidP="007F574E">
            <w:pPr>
              <w:jc w:val="left"/>
              <w:rPr>
                <w:b/>
              </w:rPr>
            </w:pPr>
            <w:r w:rsidRPr="0064046A">
              <w:rPr>
                <w:b/>
              </w:rPr>
              <w:t>"Connection Conditions"</w:t>
            </w:r>
          </w:p>
        </w:tc>
        <w:tc>
          <w:tcPr>
            <w:tcW w:w="5812" w:type="dxa"/>
          </w:tcPr>
          <w:p w14:paraId="477ADB3E" w14:textId="77777777" w:rsidR="007F574E" w:rsidRPr="0064046A" w:rsidRDefault="007F574E" w:rsidP="007F574E">
            <w:pPr>
              <w:pStyle w:val="Heading1"/>
              <w:numPr>
                <w:ilvl w:val="0"/>
                <w:numId w:val="0"/>
              </w:numPr>
              <w:tabs>
                <w:tab w:val="clear" w:pos="720"/>
                <w:tab w:val="left" w:pos="33"/>
              </w:tabs>
              <w:ind w:left="33"/>
            </w:pPr>
            <w:r w:rsidRPr="0064046A">
              <w:t>that part of the Grid Code which is identified as the Connection Conditions;</w:t>
            </w:r>
          </w:p>
        </w:tc>
      </w:tr>
      <w:tr w:rsidR="007F574E" w:rsidRPr="0064046A" w14:paraId="5395AF09" w14:textId="77777777" w:rsidTr="00E72AD8">
        <w:tc>
          <w:tcPr>
            <w:tcW w:w="2943" w:type="dxa"/>
          </w:tcPr>
          <w:p w14:paraId="743841BB" w14:textId="77777777" w:rsidR="007F574E" w:rsidRPr="0064046A" w:rsidRDefault="007F574E" w:rsidP="007F574E">
            <w:pPr>
              <w:jc w:val="left"/>
              <w:rPr>
                <w:b/>
              </w:rPr>
            </w:pPr>
            <w:r w:rsidRPr="0064046A">
              <w:rPr>
                <w:b/>
              </w:rPr>
              <w:t>"Connection Entry Capacity"</w:t>
            </w:r>
          </w:p>
        </w:tc>
        <w:tc>
          <w:tcPr>
            <w:tcW w:w="5812" w:type="dxa"/>
          </w:tcPr>
          <w:p w14:paraId="2D3E8C36" w14:textId="77777777" w:rsidR="007F574E" w:rsidRPr="0064046A" w:rsidRDefault="007F574E" w:rsidP="007F574E">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t>The Company</w:t>
            </w:r>
            <w:r w:rsidRPr="0064046A">
              <w:t xml:space="preserve"> Construction Application;</w:t>
            </w:r>
          </w:p>
        </w:tc>
      </w:tr>
      <w:tr w:rsidR="007F574E" w:rsidRPr="0064046A" w14:paraId="19057491" w14:textId="77777777" w:rsidTr="00E72AD8">
        <w:tc>
          <w:tcPr>
            <w:tcW w:w="2943" w:type="dxa"/>
          </w:tcPr>
          <w:p w14:paraId="3068C7AF" w14:textId="77777777" w:rsidR="007F574E" w:rsidRPr="0064046A" w:rsidRDefault="007F574E" w:rsidP="007F574E">
            <w:pPr>
              <w:jc w:val="left"/>
              <w:rPr>
                <w:b/>
              </w:rPr>
            </w:pPr>
            <w:r w:rsidRPr="0064046A">
              <w:rPr>
                <w:b/>
              </w:rPr>
              <w:t>"Connection Point"</w:t>
            </w:r>
          </w:p>
        </w:tc>
        <w:tc>
          <w:tcPr>
            <w:tcW w:w="5812" w:type="dxa"/>
          </w:tcPr>
          <w:p w14:paraId="3EC14F21" w14:textId="77777777" w:rsidR="007F574E" w:rsidRPr="0064046A" w:rsidRDefault="007F574E" w:rsidP="007F574E">
            <w:pPr>
              <w:pStyle w:val="Heading1"/>
              <w:numPr>
                <w:ilvl w:val="0"/>
                <w:numId w:val="0"/>
              </w:numPr>
            </w:pPr>
            <w:r w:rsidRPr="0064046A">
              <w:t>as defined in the Grid Code as at the Code Effective Date;</w:t>
            </w:r>
          </w:p>
        </w:tc>
      </w:tr>
      <w:tr w:rsidR="007F574E" w:rsidRPr="0064046A" w14:paraId="534369F6" w14:textId="77777777" w:rsidTr="00E72AD8">
        <w:tc>
          <w:tcPr>
            <w:tcW w:w="2943" w:type="dxa"/>
          </w:tcPr>
          <w:p w14:paraId="01558E69" w14:textId="77777777" w:rsidR="007F574E" w:rsidRPr="0064046A" w:rsidRDefault="007F574E" w:rsidP="007F574E">
            <w:pPr>
              <w:jc w:val="left"/>
              <w:rPr>
                <w:b/>
              </w:rPr>
            </w:pPr>
            <w:r w:rsidRPr="0064046A">
              <w:rPr>
                <w:b/>
              </w:rPr>
              <w:t>"Connection Site"</w:t>
            </w:r>
          </w:p>
        </w:tc>
        <w:tc>
          <w:tcPr>
            <w:tcW w:w="5812" w:type="dxa"/>
          </w:tcPr>
          <w:p w14:paraId="4A44FA4E" w14:textId="77777777" w:rsidR="007F574E" w:rsidRPr="0064046A" w:rsidRDefault="007F574E" w:rsidP="007F574E">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7F574E" w:rsidRPr="0064046A" w14:paraId="72871F0F" w14:textId="77777777" w:rsidTr="00E72AD8">
        <w:tc>
          <w:tcPr>
            <w:tcW w:w="2943" w:type="dxa"/>
          </w:tcPr>
          <w:p w14:paraId="5C44EFB0" w14:textId="77777777" w:rsidR="007F574E" w:rsidRPr="0064046A" w:rsidRDefault="007F574E" w:rsidP="007F574E">
            <w:pPr>
              <w:jc w:val="left"/>
              <w:rPr>
                <w:b/>
              </w:rPr>
            </w:pPr>
            <w:r w:rsidRPr="0064046A">
              <w:rPr>
                <w:b/>
              </w:rPr>
              <w:t>"Connection Site Specification"</w:t>
            </w:r>
          </w:p>
        </w:tc>
        <w:tc>
          <w:tcPr>
            <w:tcW w:w="5812" w:type="dxa"/>
          </w:tcPr>
          <w:p w14:paraId="5BAC0D4D" w14:textId="77777777" w:rsidR="007F574E" w:rsidRPr="0064046A" w:rsidRDefault="007F574E" w:rsidP="007F574E">
            <w:pPr>
              <w:tabs>
                <w:tab w:val="left" w:pos="0"/>
              </w:tabs>
            </w:pPr>
            <w:r w:rsidRPr="0064046A">
              <w:t>as defined in Section D, Part One, sub-paragraph 2.6.1;</w:t>
            </w:r>
          </w:p>
        </w:tc>
      </w:tr>
      <w:tr w:rsidR="007F574E" w:rsidRPr="0064046A" w14:paraId="03B4B1C0" w14:textId="77777777" w:rsidTr="00E72AD8">
        <w:tc>
          <w:tcPr>
            <w:tcW w:w="2943" w:type="dxa"/>
          </w:tcPr>
          <w:p w14:paraId="44BF655B" w14:textId="77777777" w:rsidR="007F574E" w:rsidRPr="0064046A" w:rsidRDefault="007F574E" w:rsidP="007F574E">
            <w:pPr>
              <w:jc w:val="left"/>
              <w:rPr>
                <w:b/>
              </w:rPr>
            </w:pPr>
            <w:r w:rsidRPr="0064046A">
              <w:rPr>
                <w:b/>
              </w:rPr>
              <w:t>"Consents"</w:t>
            </w:r>
            <w:r w:rsidRPr="0064046A">
              <w:rPr>
                <w:b/>
              </w:rPr>
              <w:tab/>
            </w:r>
          </w:p>
        </w:tc>
        <w:tc>
          <w:tcPr>
            <w:tcW w:w="5812" w:type="dxa"/>
          </w:tcPr>
          <w:p w14:paraId="7DA024E7" w14:textId="77777777" w:rsidR="007F574E" w:rsidRPr="0064046A" w:rsidRDefault="007F574E" w:rsidP="007F574E">
            <w:pPr>
              <w:tabs>
                <w:tab w:val="left" w:pos="0"/>
              </w:tabs>
            </w:pPr>
            <w:r w:rsidRPr="0064046A">
              <w:t>in relation to a particular Construction Project, as defined in the relevant TO Construction Agreement, and otherwise as defined in this Section J, paragraph 2.2;</w:t>
            </w:r>
          </w:p>
        </w:tc>
      </w:tr>
      <w:tr w:rsidR="007F574E" w:rsidRPr="0064046A" w14:paraId="2EF7CC35" w14:textId="77777777" w:rsidTr="00E72AD8">
        <w:tc>
          <w:tcPr>
            <w:tcW w:w="2943" w:type="dxa"/>
          </w:tcPr>
          <w:p w14:paraId="4613C1BB" w14:textId="77777777" w:rsidR="007F574E" w:rsidRPr="0064046A" w:rsidRDefault="007F574E" w:rsidP="007F574E">
            <w:pPr>
              <w:jc w:val="left"/>
              <w:rPr>
                <w:b/>
              </w:rPr>
            </w:pPr>
            <w:r w:rsidRPr="0064046A">
              <w:rPr>
                <w:b/>
              </w:rPr>
              <w:t>“Construction Assumptions Date”</w:t>
            </w:r>
          </w:p>
        </w:tc>
        <w:tc>
          <w:tcPr>
            <w:tcW w:w="5812" w:type="dxa"/>
          </w:tcPr>
          <w:p w14:paraId="7EFBF880" w14:textId="77777777" w:rsidR="007F574E" w:rsidRPr="0064046A" w:rsidRDefault="007F574E" w:rsidP="007F574E">
            <w:r w:rsidRPr="0064046A">
              <w:t>in respect of each Transmission Owner, the date on which such Transmission Owner:</w:t>
            </w:r>
          </w:p>
          <w:p w14:paraId="237930FA" w14:textId="77777777" w:rsidR="007F574E" w:rsidRPr="0064046A" w:rsidRDefault="007F574E" w:rsidP="007F574E">
            <w:pPr>
              <w:ind w:left="600" w:hanging="600"/>
            </w:pPr>
            <w:r w:rsidRPr="0064046A">
              <w:t xml:space="preserve">(a)      receives Construction Planning Assumptions from </w:t>
            </w:r>
            <w:r>
              <w:t>The Company</w:t>
            </w:r>
            <w:r w:rsidRPr="0064046A">
              <w:t xml:space="preserve"> pursuant to Section D, Part Two, paragraph 3.2; or</w:t>
            </w:r>
          </w:p>
          <w:p w14:paraId="7B589EA3" w14:textId="77777777" w:rsidR="007F574E" w:rsidRPr="0064046A" w:rsidRDefault="007F574E" w:rsidP="007F574E">
            <w:pPr>
              <w:ind w:left="600" w:hanging="600"/>
            </w:pPr>
            <w:r w:rsidRPr="0064046A">
              <w:lastRenderedPageBreak/>
              <w:t xml:space="preserve">(b)      receives notice that </w:t>
            </w:r>
            <w:r>
              <w:t>The Company</w:t>
            </w:r>
            <w:r w:rsidRPr="0064046A">
              <w:t xml:space="preserve"> does not intend to generate a set of Construction Planning Assumptions under Section D, Part Two, paragraph 3.3,  </w:t>
            </w:r>
          </w:p>
          <w:p w14:paraId="11CADFC9" w14:textId="77777777" w:rsidR="007F574E" w:rsidRPr="0064046A" w:rsidRDefault="007F574E" w:rsidP="007F574E">
            <w:r w:rsidRPr="0064046A">
              <w:t>in relation to the Construction Project to which such Construction Planning Assumptions apply;</w:t>
            </w:r>
          </w:p>
        </w:tc>
      </w:tr>
      <w:tr w:rsidR="007F574E" w:rsidRPr="0064046A" w14:paraId="3285C603" w14:textId="77777777" w:rsidTr="00E72AD8">
        <w:tc>
          <w:tcPr>
            <w:tcW w:w="2943" w:type="dxa"/>
          </w:tcPr>
          <w:p w14:paraId="7361CAD8" w14:textId="77777777" w:rsidR="007F574E" w:rsidRPr="0064046A" w:rsidRDefault="007F574E" w:rsidP="007F574E">
            <w:pPr>
              <w:jc w:val="left"/>
              <w:rPr>
                <w:b/>
              </w:rPr>
            </w:pPr>
            <w:r w:rsidRPr="0064046A">
              <w:rPr>
                <w:b/>
              </w:rPr>
              <w:lastRenderedPageBreak/>
              <w:t>"Construction Party"</w:t>
            </w:r>
          </w:p>
        </w:tc>
        <w:tc>
          <w:tcPr>
            <w:tcW w:w="5812" w:type="dxa"/>
          </w:tcPr>
          <w:p w14:paraId="09AFA626" w14:textId="77777777" w:rsidR="007F574E" w:rsidRPr="0064046A" w:rsidRDefault="007F574E" w:rsidP="007F574E">
            <w:r w:rsidRPr="0064046A">
              <w:t>as defined in Section D, Part Two, paragraph 2.2;</w:t>
            </w:r>
          </w:p>
        </w:tc>
      </w:tr>
      <w:tr w:rsidR="007F574E" w:rsidRPr="0064046A" w14:paraId="23B84EB3" w14:textId="77777777" w:rsidTr="00E72AD8">
        <w:tc>
          <w:tcPr>
            <w:tcW w:w="2943" w:type="dxa"/>
          </w:tcPr>
          <w:p w14:paraId="510A427F" w14:textId="77777777" w:rsidR="007F574E" w:rsidRPr="0064046A" w:rsidRDefault="007F574E" w:rsidP="007F574E">
            <w:pPr>
              <w:jc w:val="left"/>
              <w:rPr>
                <w:b/>
              </w:rPr>
            </w:pPr>
            <w:r w:rsidRPr="0064046A">
              <w:rPr>
                <w:b/>
              </w:rPr>
              <w:t>"Construction Planning Assumptions"</w:t>
            </w:r>
          </w:p>
        </w:tc>
        <w:tc>
          <w:tcPr>
            <w:tcW w:w="5812" w:type="dxa"/>
          </w:tcPr>
          <w:p w14:paraId="11A5E113" w14:textId="77777777" w:rsidR="007F574E" w:rsidRPr="0064046A" w:rsidRDefault="007F574E" w:rsidP="007F574E">
            <w:r w:rsidRPr="0064046A">
              <w:t xml:space="preserve">The background comprising information held by </w:t>
            </w:r>
            <w:r>
              <w:t>The Company</w:t>
            </w:r>
            <w:r w:rsidRPr="0064046A">
              <w:t xml:space="preserve"> relating to the </w:t>
            </w:r>
            <w:bookmarkStart w:id="52" w:name="OLE_LINK7"/>
            <w:r w:rsidRPr="0064046A">
              <w:t>National Electricity</w:t>
            </w:r>
            <w:bookmarkEnd w:id="52"/>
            <w:r w:rsidRPr="0064046A">
              <w:t xml:space="preserve"> Transmission System, [and User System(s) (as appropriate)], including data submitted pursuant to or included within the Grid Code, CUSC Contracts and any other data held by </w:t>
            </w:r>
            <w:r>
              <w:t>The Company</w:t>
            </w:r>
            <w:r w:rsidRPr="0064046A">
              <w:t>.</w:t>
            </w:r>
          </w:p>
        </w:tc>
      </w:tr>
      <w:tr w:rsidR="007F574E" w:rsidRPr="0064046A" w14:paraId="7337B0E3" w14:textId="77777777" w:rsidTr="00E72AD8">
        <w:tc>
          <w:tcPr>
            <w:tcW w:w="2943" w:type="dxa"/>
          </w:tcPr>
          <w:p w14:paraId="70AFF6BA" w14:textId="77777777" w:rsidR="007F574E" w:rsidRPr="0064046A" w:rsidRDefault="007F574E" w:rsidP="007F574E">
            <w:pPr>
              <w:jc w:val="left"/>
              <w:rPr>
                <w:b/>
              </w:rPr>
            </w:pPr>
            <w:r w:rsidRPr="0064046A">
              <w:rPr>
                <w:b/>
              </w:rPr>
              <w:t>"Construction Project"</w:t>
            </w:r>
          </w:p>
        </w:tc>
        <w:tc>
          <w:tcPr>
            <w:tcW w:w="5812" w:type="dxa"/>
          </w:tcPr>
          <w:p w14:paraId="29992546" w14:textId="77777777" w:rsidR="007F574E" w:rsidRPr="0064046A" w:rsidRDefault="007F574E" w:rsidP="007F574E">
            <w:r w:rsidRPr="0064046A">
              <w:t>as defined in Section D, Part Two, paragraph 2.1;</w:t>
            </w:r>
          </w:p>
        </w:tc>
      </w:tr>
      <w:tr w:rsidR="007F574E" w:rsidRPr="0064046A" w14:paraId="729D0D6C" w14:textId="77777777" w:rsidTr="00E72AD8">
        <w:tc>
          <w:tcPr>
            <w:tcW w:w="2943" w:type="dxa"/>
          </w:tcPr>
          <w:p w14:paraId="3A89F917" w14:textId="77777777" w:rsidR="007F574E" w:rsidRPr="0064046A" w:rsidRDefault="007F574E" w:rsidP="007F574E">
            <w:pPr>
              <w:jc w:val="left"/>
              <w:rPr>
                <w:b/>
              </w:rPr>
            </w:pPr>
            <w:r w:rsidRPr="0064046A">
              <w:rPr>
                <w:b/>
              </w:rPr>
              <w:t>"Core Industry Document"</w:t>
            </w:r>
          </w:p>
        </w:tc>
        <w:tc>
          <w:tcPr>
            <w:tcW w:w="5812" w:type="dxa"/>
          </w:tcPr>
          <w:p w14:paraId="5A25AE50" w14:textId="77777777" w:rsidR="007F574E" w:rsidRPr="0064046A" w:rsidRDefault="007F574E" w:rsidP="007F574E">
            <w:r w:rsidRPr="0064046A">
              <w:t>as defined in Standard Condition A1;</w:t>
            </w:r>
          </w:p>
        </w:tc>
      </w:tr>
      <w:tr w:rsidR="007F574E" w:rsidRPr="0064046A" w14:paraId="52D10567" w14:textId="77777777" w:rsidTr="00E72AD8">
        <w:tc>
          <w:tcPr>
            <w:tcW w:w="2943" w:type="dxa"/>
          </w:tcPr>
          <w:p w14:paraId="0E18EAB0" w14:textId="77777777" w:rsidR="007F574E" w:rsidRPr="0064046A" w:rsidRDefault="007F574E" w:rsidP="007F574E">
            <w:pPr>
              <w:jc w:val="left"/>
              <w:rPr>
                <w:b/>
              </w:rPr>
            </w:pPr>
            <w:r w:rsidRPr="0064046A">
              <w:rPr>
                <w:b/>
              </w:rPr>
              <w:t>"Current User"</w:t>
            </w:r>
          </w:p>
        </w:tc>
        <w:tc>
          <w:tcPr>
            <w:tcW w:w="5812" w:type="dxa"/>
          </w:tcPr>
          <w:p w14:paraId="6CF01E8D" w14:textId="77777777" w:rsidR="007F574E" w:rsidRPr="0064046A" w:rsidRDefault="007F574E" w:rsidP="007F574E">
            <w:r w:rsidRPr="0064046A">
              <w:t>as defined in sub-paragraph 8.2.1of Section I;</w:t>
            </w:r>
          </w:p>
        </w:tc>
      </w:tr>
      <w:tr w:rsidR="007F574E" w:rsidRPr="0064046A" w14:paraId="23DA1342" w14:textId="77777777" w:rsidTr="00E72AD8">
        <w:tc>
          <w:tcPr>
            <w:tcW w:w="2943" w:type="dxa"/>
          </w:tcPr>
          <w:p w14:paraId="37C915C3" w14:textId="77777777" w:rsidR="007F574E" w:rsidRPr="0064046A" w:rsidRDefault="007F574E" w:rsidP="007F574E">
            <w:pPr>
              <w:jc w:val="left"/>
              <w:rPr>
                <w:b/>
              </w:rPr>
            </w:pPr>
            <w:r w:rsidRPr="0064046A">
              <w:rPr>
                <w:b/>
              </w:rPr>
              <w:t>"Current User Application"</w:t>
            </w:r>
          </w:p>
        </w:tc>
        <w:tc>
          <w:tcPr>
            <w:tcW w:w="5812" w:type="dxa"/>
          </w:tcPr>
          <w:p w14:paraId="3854AF69" w14:textId="77777777" w:rsidR="007F574E" w:rsidRPr="0064046A" w:rsidRDefault="007F574E" w:rsidP="007F574E">
            <w:r w:rsidRPr="0064046A">
              <w:t>as defined in sub-paragraph 8.2.3 of Section I;</w:t>
            </w:r>
          </w:p>
        </w:tc>
      </w:tr>
      <w:tr w:rsidR="007F574E" w:rsidRPr="0064046A" w14:paraId="54B60DB8" w14:textId="77777777" w:rsidTr="00E72AD8">
        <w:tc>
          <w:tcPr>
            <w:tcW w:w="2943" w:type="dxa"/>
          </w:tcPr>
          <w:p w14:paraId="002182BA" w14:textId="77777777" w:rsidR="007F574E" w:rsidRPr="0064046A" w:rsidRDefault="007F574E" w:rsidP="007F574E">
            <w:pPr>
              <w:jc w:val="left"/>
              <w:rPr>
                <w:b/>
              </w:rPr>
            </w:pPr>
            <w:r w:rsidRPr="0064046A">
              <w:rPr>
                <w:b/>
              </w:rPr>
              <w:t>"CUSC"</w:t>
            </w:r>
          </w:p>
        </w:tc>
        <w:tc>
          <w:tcPr>
            <w:tcW w:w="5812" w:type="dxa"/>
          </w:tcPr>
          <w:p w14:paraId="20A0D271" w14:textId="77777777" w:rsidR="007F574E" w:rsidRPr="0064046A" w:rsidRDefault="007F574E" w:rsidP="007F574E">
            <w:r w:rsidRPr="0064046A">
              <w:t xml:space="preserve">as defined in Standard Condition C1 of </w:t>
            </w:r>
            <w:r>
              <w:t xml:space="preserve">The </w:t>
            </w:r>
            <w:r w:rsidRPr="0064046A">
              <w:t xml:space="preserve"> Transmission Licence;</w:t>
            </w:r>
          </w:p>
        </w:tc>
      </w:tr>
      <w:tr w:rsidR="007F574E" w:rsidRPr="0064046A" w14:paraId="4FA78712" w14:textId="77777777" w:rsidTr="00E72AD8">
        <w:tc>
          <w:tcPr>
            <w:tcW w:w="2943" w:type="dxa"/>
          </w:tcPr>
          <w:p w14:paraId="67393DCF" w14:textId="77777777" w:rsidR="007F574E" w:rsidRPr="0064046A" w:rsidRDefault="007F574E" w:rsidP="007F574E">
            <w:pPr>
              <w:jc w:val="left"/>
              <w:rPr>
                <w:b/>
              </w:rPr>
            </w:pPr>
            <w:r w:rsidRPr="0064046A">
              <w:rPr>
                <w:b/>
              </w:rPr>
              <w:t>“CUSC Contract”</w:t>
            </w:r>
          </w:p>
        </w:tc>
        <w:tc>
          <w:tcPr>
            <w:tcW w:w="5812" w:type="dxa"/>
          </w:tcPr>
          <w:p w14:paraId="1A05129B" w14:textId="77777777" w:rsidR="007F574E" w:rsidRPr="0064046A" w:rsidRDefault="007F574E" w:rsidP="007F574E">
            <w:r w:rsidRPr="0064046A">
              <w:t>as defined in the Grid Code;</w:t>
            </w:r>
          </w:p>
        </w:tc>
      </w:tr>
      <w:tr w:rsidR="007F574E" w:rsidRPr="0064046A" w14:paraId="018283E5" w14:textId="77777777" w:rsidTr="00E72AD8">
        <w:tc>
          <w:tcPr>
            <w:tcW w:w="2943" w:type="dxa"/>
          </w:tcPr>
          <w:p w14:paraId="68F5914F" w14:textId="77777777" w:rsidR="007F574E" w:rsidRPr="0064046A" w:rsidRDefault="007F574E" w:rsidP="007F574E">
            <w:pPr>
              <w:jc w:val="left"/>
              <w:rPr>
                <w:b/>
              </w:rPr>
            </w:pPr>
            <w:r w:rsidRPr="0064046A">
              <w:t>"</w:t>
            </w:r>
            <w:r w:rsidRPr="0064046A">
              <w:rPr>
                <w:b/>
              </w:rPr>
              <w:t>CUSC Framework Agreement</w:t>
            </w:r>
            <w:r w:rsidRPr="0064046A">
              <w:t>"</w:t>
            </w:r>
          </w:p>
        </w:tc>
        <w:tc>
          <w:tcPr>
            <w:tcW w:w="5812" w:type="dxa"/>
          </w:tcPr>
          <w:p w14:paraId="2FD46063" w14:textId="77777777" w:rsidR="007F574E" w:rsidRPr="0064046A" w:rsidRDefault="007F574E" w:rsidP="007F574E">
            <w:r w:rsidRPr="0064046A">
              <w:t xml:space="preserve">as defined in Standard Condition C1 of </w:t>
            </w:r>
            <w:r>
              <w:t>The Company</w:t>
            </w:r>
            <w:r w:rsidRPr="0064046A">
              <w:t>'s Transmission Licence;</w:t>
            </w:r>
          </w:p>
        </w:tc>
      </w:tr>
      <w:tr w:rsidR="007F574E" w:rsidRPr="0064046A" w14:paraId="007735E4" w14:textId="77777777" w:rsidTr="00E72AD8">
        <w:tc>
          <w:tcPr>
            <w:tcW w:w="2943" w:type="dxa"/>
          </w:tcPr>
          <w:p w14:paraId="070A9813" w14:textId="77777777" w:rsidR="007F574E" w:rsidRPr="0064046A" w:rsidRDefault="007F574E" w:rsidP="007F574E">
            <w:pPr>
              <w:jc w:val="left"/>
              <w:rPr>
                <w:b/>
              </w:rPr>
            </w:pPr>
            <w:r w:rsidRPr="0064046A">
              <w:rPr>
                <w:b/>
              </w:rPr>
              <w:t>"CUSC Party"</w:t>
            </w:r>
          </w:p>
        </w:tc>
        <w:tc>
          <w:tcPr>
            <w:tcW w:w="5812" w:type="dxa"/>
          </w:tcPr>
          <w:p w14:paraId="3C78C701" w14:textId="77777777" w:rsidR="007F574E" w:rsidRPr="0064046A" w:rsidRDefault="007F574E" w:rsidP="007F574E">
            <w:r w:rsidRPr="0064046A">
              <w:t>as defined in Standard Condition A1;</w:t>
            </w:r>
          </w:p>
        </w:tc>
      </w:tr>
      <w:tr w:rsidR="007F574E" w:rsidRPr="0064046A" w14:paraId="43F2727D" w14:textId="77777777" w:rsidTr="00E72AD8">
        <w:tc>
          <w:tcPr>
            <w:tcW w:w="2943" w:type="dxa"/>
          </w:tcPr>
          <w:p w14:paraId="785B1064" w14:textId="77777777" w:rsidR="007F574E" w:rsidRPr="0064046A" w:rsidRDefault="007F574E" w:rsidP="007F574E">
            <w:pPr>
              <w:jc w:val="left"/>
              <w:rPr>
                <w:b/>
              </w:rPr>
            </w:pPr>
            <w:r w:rsidRPr="0064046A">
              <w:rPr>
                <w:b/>
              </w:rPr>
              <w:t>"Customer"</w:t>
            </w:r>
          </w:p>
        </w:tc>
        <w:tc>
          <w:tcPr>
            <w:tcW w:w="5812" w:type="dxa"/>
          </w:tcPr>
          <w:p w14:paraId="5890BEBE" w14:textId="77777777" w:rsidR="007F574E" w:rsidRPr="0064046A" w:rsidRDefault="007F574E" w:rsidP="007F574E">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7F574E" w:rsidRPr="0064046A" w14:paraId="016FC544" w14:textId="77777777" w:rsidTr="00E72AD8">
        <w:tc>
          <w:tcPr>
            <w:tcW w:w="2943" w:type="dxa"/>
          </w:tcPr>
          <w:p w14:paraId="471EFBBA" w14:textId="77777777" w:rsidR="007F574E" w:rsidRPr="0064046A" w:rsidRDefault="007F574E" w:rsidP="007F574E">
            <w:pPr>
              <w:jc w:val="left"/>
              <w:rPr>
                <w:b/>
              </w:rPr>
            </w:pPr>
            <w:r w:rsidRPr="0064046A">
              <w:rPr>
                <w:b/>
              </w:rPr>
              <w:t>"Data Registration Code"</w:t>
            </w:r>
          </w:p>
        </w:tc>
        <w:tc>
          <w:tcPr>
            <w:tcW w:w="5812" w:type="dxa"/>
          </w:tcPr>
          <w:p w14:paraId="0AABF201" w14:textId="77777777" w:rsidR="007F574E" w:rsidRPr="0064046A" w:rsidRDefault="007F574E" w:rsidP="007F574E">
            <w:r w:rsidRPr="0064046A">
              <w:t>that part of the Grid Code that is identified as the Data Registration Code;</w:t>
            </w:r>
          </w:p>
        </w:tc>
      </w:tr>
      <w:tr w:rsidR="007F574E" w:rsidRPr="0064046A" w14:paraId="6B3B061D" w14:textId="77777777" w:rsidTr="00E72AD8">
        <w:tc>
          <w:tcPr>
            <w:tcW w:w="2943" w:type="dxa"/>
          </w:tcPr>
          <w:p w14:paraId="37EF7E52" w14:textId="77777777" w:rsidR="007F574E" w:rsidRPr="0064046A" w:rsidRDefault="007F574E" w:rsidP="007F574E">
            <w:pPr>
              <w:jc w:val="left"/>
              <w:rPr>
                <w:b/>
              </w:rPr>
            </w:pPr>
            <w:r w:rsidRPr="0064046A">
              <w:rPr>
                <w:b/>
              </w:rPr>
              <w:t>"Decommissioning Actions"</w:t>
            </w:r>
          </w:p>
        </w:tc>
        <w:tc>
          <w:tcPr>
            <w:tcW w:w="5812" w:type="dxa"/>
          </w:tcPr>
          <w:p w14:paraId="79CDE79A" w14:textId="77777777" w:rsidR="007F574E" w:rsidRPr="0064046A" w:rsidRDefault="007F574E" w:rsidP="007F574E">
            <w:r w:rsidRPr="0064046A">
              <w:t>the procedures, processes and steps required to be taken by Parties as defined in Section B, sub-paragraph 5.1.3;</w:t>
            </w:r>
          </w:p>
        </w:tc>
      </w:tr>
      <w:tr w:rsidR="007F574E" w:rsidRPr="0064046A" w14:paraId="4CB7EA12" w14:textId="77777777" w:rsidTr="00E72AD8">
        <w:tc>
          <w:tcPr>
            <w:tcW w:w="2943" w:type="dxa"/>
          </w:tcPr>
          <w:p w14:paraId="52667A73" w14:textId="77777777" w:rsidR="007F574E" w:rsidRPr="0064046A" w:rsidRDefault="007F574E" w:rsidP="007F574E">
            <w:pPr>
              <w:jc w:val="left"/>
              <w:rPr>
                <w:b/>
              </w:rPr>
            </w:pPr>
            <w:r w:rsidRPr="0064046A">
              <w:rPr>
                <w:b/>
              </w:rPr>
              <w:t>"Decreasing User"</w:t>
            </w:r>
          </w:p>
        </w:tc>
        <w:tc>
          <w:tcPr>
            <w:tcW w:w="5812" w:type="dxa"/>
          </w:tcPr>
          <w:p w14:paraId="4074679E" w14:textId="77777777" w:rsidR="007F574E" w:rsidRPr="0064046A" w:rsidRDefault="007F574E" w:rsidP="007F574E">
            <w:r w:rsidRPr="0064046A">
              <w:t>a User considering a reduction in their TEC to enable the Increasing User to increase their TEC as part of a TEC Trade;</w:t>
            </w:r>
          </w:p>
        </w:tc>
      </w:tr>
      <w:tr w:rsidR="007F574E" w:rsidRPr="0064046A" w14:paraId="27CD78B1" w14:textId="77777777" w:rsidTr="00E72AD8">
        <w:tc>
          <w:tcPr>
            <w:tcW w:w="2943" w:type="dxa"/>
          </w:tcPr>
          <w:p w14:paraId="469B8DEE" w14:textId="77777777" w:rsidR="007F574E" w:rsidRPr="0064046A" w:rsidRDefault="007F574E" w:rsidP="007F574E">
            <w:pPr>
              <w:jc w:val="left"/>
              <w:rPr>
                <w:b/>
              </w:rPr>
            </w:pPr>
            <w:r w:rsidRPr="0064046A">
              <w:rPr>
                <w:b/>
              </w:rPr>
              <w:t>"De-energisation"</w:t>
            </w:r>
          </w:p>
        </w:tc>
        <w:tc>
          <w:tcPr>
            <w:tcW w:w="5812" w:type="dxa"/>
          </w:tcPr>
          <w:p w14:paraId="58A0B1AF" w14:textId="77777777" w:rsidR="007F574E" w:rsidRPr="0064046A" w:rsidRDefault="007F574E" w:rsidP="007F574E">
            <w:r w:rsidRPr="0064046A">
              <w:t>the movement of any isolator, breaker or switch or the removal of any fuse whereby no electricity can flow to or from the relevant System through User Equipment;</w:t>
            </w:r>
          </w:p>
        </w:tc>
      </w:tr>
      <w:tr w:rsidR="007F574E" w:rsidRPr="0064046A" w14:paraId="2C766F5E" w14:textId="77777777" w:rsidTr="00E72AD8">
        <w:tc>
          <w:tcPr>
            <w:tcW w:w="2943" w:type="dxa"/>
          </w:tcPr>
          <w:p w14:paraId="109BEA48" w14:textId="77777777" w:rsidR="007F574E" w:rsidRPr="0064046A" w:rsidRDefault="007F574E" w:rsidP="007F574E">
            <w:pPr>
              <w:jc w:val="left"/>
              <w:rPr>
                <w:b/>
              </w:rPr>
            </w:pPr>
            <w:r w:rsidRPr="0064046A">
              <w:rPr>
                <w:b/>
              </w:rPr>
              <w:lastRenderedPageBreak/>
              <w:t>"Default Interest Rate"</w:t>
            </w:r>
          </w:p>
        </w:tc>
        <w:tc>
          <w:tcPr>
            <w:tcW w:w="5812" w:type="dxa"/>
          </w:tcPr>
          <w:p w14:paraId="487786AD" w14:textId="77777777" w:rsidR="007F574E" w:rsidRPr="0064046A" w:rsidRDefault="007F574E" w:rsidP="007F574E">
            <w:r w:rsidRPr="0064046A">
              <w:t>the Base Rate at the due date for payment of an amount under the Code plus two per cent per annum;</w:t>
            </w:r>
          </w:p>
        </w:tc>
      </w:tr>
      <w:tr w:rsidR="007F574E" w:rsidRPr="0064046A" w14:paraId="428CC4A4" w14:textId="77777777" w:rsidTr="00E72AD8">
        <w:tc>
          <w:tcPr>
            <w:tcW w:w="2943" w:type="dxa"/>
          </w:tcPr>
          <w:p w14:paraId="569B3ECA" w14:textId="77777777" w:rsidR="007F574E" w:rsidRPr="0064046A" w:rsidRDefault="007F574E" w:rsidP="007F574E">
            <w:pPr>
              <w:jc w:val="left"/>
              <w:rPr>
                <w:b/>
              </w:rPr>
            </w:pPr>
            <w:r w:rsidRPr="0064046A">
              <w:rPr>
                <w:b/>
              </w:rPr>
              <w:t>"Default Planning Boundary"</w:t>
            </w:r>
          </w:p>
        </w:tc>
        <w:tc>
          <w:tcPr>
            <w:tcW w:w="5812" w:type="dxa"/>
          </w:tcPr>
          <w:p w14:paraId="1CC4BCD4" w14:textId="77777777" w:rsidR="007F574E" w:rsidRPr="0064046A" w:rsidRDefault="007F574E" w:rsidP="007F574E">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7F574E" w:rsidRPr="0064046A" w14:paraId="7EE22277" w14:textId="77777777" w:rsidTr="00E72AD8">
        <w:tc>
          <w:tcPr>
            <w:tcW w:w="2943" w:type="dxa"/>
          </w:tcPr>
          <w:p w14:paraId="2D60A730" w14:textId="77777777" w:rsidR="007F574E" w:rsidRPr="0064046A" w:rsidRDefault="007F574E" w:rsidP="007F574E">
            <w:pPr>
              <w:jc w:val="left"/>
              <w:rPr>
                <w:b/>
              </w:rPr>
            </w:pPr>
            <w:r w:rsidRPr="0064046A">
              <w:rPr>
                <w:b/>
              </w:rPr>
              <w:t>"Derogated Plant "</w:t>
            </w:r>
          </w:p>
        </w:tc>
        <w:tc>
          <w:tcPr>
            <w:tcW w:w="5812" w:type="dxa"/>
          </w:tcPr>
          <w:p w14:paraId="6FFAAD95" w14:textId="77777777" w:rsidR="007F574E" w:rsidRPr="0064046A" w:rsidRDefault="007F574E" w:rsidP="007F574E">
            <w:r w:rsidRPr="0064046A">
              <w:t>Plant or Apparatus which is the subject of a Transmission Derogation;</w:t>
            </w:r>
          </w:p>
        </w:tc>
      </w:tr>
      <w:tr w:rsidR="007F574E" w:rsidRPr="00FE6E74" w14:paraId="5B67CC83" w14:textId="77777777" w:rsidTr="00E72AD8">
        <w:tc>
          <w:tcPr>
            <w:tcW w:w="2943" w:type="dxa"/>
          </w:tcPr>
          <w:p w14:paraId="44511A74" w14:textId="77777777" w:rsidR="007F574E" w:rsidRPr="00FE6E74" w:rsidRDefault="007F574E" w:rsidP="007F574E">
            <w:pPr>
              <w:jc w:val="left"/>
              <w:rPr>
                <w:b/>
              </w:rPr>
            </w:pPr>
            <w:r w:rsidRPr="00FE6E74">
              <w:rPr>
                <w:b/>
              </w:rPr>
              <w:t xml:space="preserve">"De-Synchronised </w:t>
            </w:r>
            <w:smartTag w:uri="urn:schemas-microsoft-com:office:smarttags" w:element="place">
              <w:r w:rsidRPr="00FE6E74">
                <w:rPr>
                  <w:b/>
                </w:rPr>
                <w:t>Island</w:t>
              </w:r>
            </w:smartTag>
            <w:r w:rsidRPr="00FE6E74">
              <w:rPr>
                <w:b/>
              </w:rPr>
              <w:t xml:space="preserve"> Procedure"</w:t>
            </w:r>
          </w:p>
        </w:tc>
        <w:tc>
          <w:tcPr>
            <w:tcW w:w="5812" w:type="dxa"/>
          </w:tcPr>
          <w:p w14:paraId="7670AB47" w14:textId="77777777" w:rsidR="007F574E" w:rsidRPr="00FE6E74" w:rsidRDefault="007F574E" w:rsidP="007F574E">
            <w:r w:rsidRPr="00FE6E74">
              <w:t>as defined in the Grid Code as at the Code Effective Date;</w:t>
            </w:r>
          </w:p>
        </w:tc>
      </w:tr>
      <w:tr w:rsidR="007F574E" w:rsidRPr="00FE6E74" w14:paraId="5B20E01D" w14:textId="77777777" w:rsidTr="00E72AD8">
        <w:tc>
          <w:tcPr>
            <w:tcW w:w="2943" w:type="dxa"/>
          </w:tcPr>
          <w:p w14:paraId="381D9209" w14:textId="77777777" w:rsidR="007F574E" w:rsidRPr="00FE6E74" w:rsidRDefault="007F574E" w:rsidP="007F574E">
            <w:pPr>
              <w:jc w:val="left"/>
              <w:rPr>
                <w:b/>
              </w:rPr>
            </w:pPr>
            <w:r w:rsidRPr="00FE6E74">
              <w:rPr>
                <w:b/>
              </w:rPr>
              <w:t>“Detailed Design Data”</w:t>
            </w:r>
          </w:p>
        </w:tc>
        <w:tc>
          <w:tcPr>
            <w:tcW w:w="5812" w:type="dxa"/>
          </w:tcPr>
          <w:p w14:paraId="617831F1" w14:textId="77777777" w:rsidR="007F574E" w:rsidRPr="00FE6E74" w:rsidRDefault="007F574E" w:rsidP="007F574E">
            <w:pPr>
              <w:rPr>
                <w:rFonts w:cs="Arial"/>
              </w:rPr>
            </w:pPr>
            <w:r w:rsidRPr="00FE6E74">
              <w:rPr>
                <w:rFonts w:cs="Arial"/>
              </w:rPr>
              <w:t>the data listed in Part 2 of Appendix A of the Planning Code;</w:t>
            </w:r>
          </w:p>
        </w:tc>
      </w:tr>
      <w:tr w:rsidR="007F574E" w:rsidRPr="00FE6E74" w14:paraId="68102704" w14:textId="77777777" w:rsidTr="00E72AD8">
        <w:tc>
          <w:tcPr>
            <w:tcW w:w="2943" w:type="dxa"/>
          </w:tcPr>
          <w:p w14:paraId="17429227" w14:textId="77777777" w:rsidR="007F574E" w:rsidRPr="00FE6E74" w:rsidRDefault="007F574E" w:rsidP="007F574E">
            <w:pPr>
              <w:jc w:val="left"/>
              <w:rPr>
                <w:b/>
              </w:rPr>
            </w:pPr>
          </w:p>
          <w:p w14:paraId="6FED9EEF" w14:textId="77777777" w:rsidR="007F574E" w:rsidRPr="00FE6E74" w:rsidRDefault="007F574E" w:rsidP="007F574E">
            <w:pPr>
              <w:jc w:val="left"/>
              <w:rPr>
                <w:b/>
              </w:rPr>
            </w:pPr>
            <w:r w:rsidRPr="00FE6E74">
              <w:rPr>
                <w:b/>
              </w:rPr>
              <w:t>"Directive"</w:t>
            </w:r>
          </w:p>
        </w:tc>
        <w:tc>
          <w:tcPr>
            <w:tcW w:w="5812" w:type="dxa"/>
          </w:tcPr>
          <w:p w14:paraId="09F71C95" w14:textId="77777777" w:rsidR="007F574E" w:rsidRPr="00FE6E74" w:rsidRDefault="007F574E" w:rsidP="007F574E">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7F574E" w:rsidRPr="0064046A" w14:paraId="297BB390" w14:textId="77777777" w:rsidTr="00E72AD8">
        <w:tc>
          <w:tcPr>
            <w:tcW w:w="2943" w:type="dxa"/>
          </w:tcPr>
          <w:p w14:paraId="4EB5A8B5" w14:textId="77777777" w:rsidR="007F574E" w:rsidRPr="0064046A" w:rsidRDefault="007F574E" w:rsidP="007F574E">
            <w:pPr>
              <w:jc w:val="left"/>
              <w:rPr>
                <w:b/>
              </w:rPr>
            </w:pPr>
            <w:r w:rsidRPr="0064046A">
              <w:rPr>
                <w:b/>
              </w:rPr>
              <w:t>"Disclose"</w:t>
            </w:r>
          </w:p>
        </w:tc>
        <w:tc>
          <w:tcPr>
            <w:tcW w:w="5812" w:type="dxa"/>
          </w:tcPr>
          <w:p w14:paraId="2A1602F1" w14:textId="77777777" w:rsidR="007F574E" w:rsidRPr="0064046A" w:rsidRDefault="007F574E" w:rsidP="007F574E">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7F574E" w:rsidRPr="0064046A" w14:paraId="0D3EE870" w14:textId="77777777" w:rsidTr="00E72AD8">
        <w:tc>
          <w:tcPr>
            <w:tcW w:w="2943" w:type="dxa"/>
          </w:tcPr>
          <w:p w14:paraId="09A47741" w14:textId="77777777" w:rsidR="007F574E" w:rsidRPr="0064046A" w:rsidRDefault="007F574E" w:rsidP="007F574E">
            <w:pPr>
              <w:jc w:val="left"/>
              <w:rPr>
                <w:b/>
              </w:rPr>
            </w:pPr>
            <w:r w:rsidRPr="0064046A">
              <w:rPr>
                <w:b/>
              </w:rPr>
              <w:t>"Dispute"</w:t>
            </w:r>
          </w:p>
        </w:tc>
        <w:tc>
          <w:tcPr>
            <w:tcW w:w="5812" w:type="dxa"/>
          </w:tcPr>
          <w:p w14:paraId="057FA739" w14:textId="77777777" w:rsidR="007F574E" w:rsidRPr="0064046A" w:rsidRDefault="007F574E" w:rsidP="007F574E">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7F574E" w:rsidRPr="0064046A" w14:paraId="03565F7F" w14:textId="77777777" w:rsidTr="00E72AD8">
        <w:tc>
          <w:tcPr>
            <w:tcW w:w="2943" w:type="dxa"/>
          </w:tcPr>
          <w:p w14:paraId="4167C30A" w14:textId="77777777" w:rsidR="007F574E" w:rsidRPr="0064046A" w:rsidRDefault="007F574E" w:rsidP="007F574E">
            <w:pPr>
              <w:pStyle w:val="NormalS"/>
              <w:spacing w:after="120"/>
              <w:rPr>
                <w:b/>
              </w:rPr>
            </w:pPr>
            <w:r w:rsidRPr="0064046A">
              <w:rPr>
                <w:b/>
              </w:rPr>
              <w:t>"Dispute Notice"</w:t>
            </w:r>
          </w:p>
        </w:tc>
        <w:tc>
          <w:tcPr>
            <w:tcW w:w="5812" w:type="dxa"/>
          </w:tcPr>
          <w:p w14:paraId="44B232DF" w14:textId="77777777" w:rsidR="007F574E" w:rsidRPr="0064046A" w:rsidRDefault="007F574E" w:rsidP="007F574E">
            <w:pPr>
              <w:pStyle w:val="NormalS"/>
              <w:spacing w:after="120"/>
            </w:pPr>
            <w:r w:rsidRPr="0064046A">
              <w:t>a notice sent to the Authority and each of the other Dispute Parties in order to raise a Dispute under Section H, paragraph 3.2 setting out the details of the Dispute;</w:t>
            </w:r>
          </w:p>
        </w:tc>
      </w:tr>
      <w:tr w:rsidR="007F574E" w:rsidRPr="0064046A" w14:paraId="5F097C4A" w14:textId="77777777" w:rsidTr="00E72AD8">
        <w:tc>
          <w:tcPr>
            <w:tcW w:w="2943" w:type="dxa"/>
          </w:tcPr>
          <w:p w14:paraId="239A2D62" w14:textId="77777777" w:rsidR="007F574E" w:rsidRPr="0064046A" w:rsidRDefault="007F574E" w:rsidP="007F574E">
            <w:pPr>
              <w:jc w:val="left"/>
              <w:rPr>
                <w:b/>
              </w:rPr>
            </w:pPr>
            <w:r w:rsidRPr="0064046A">
              <w:rPr>
                <w:b/>
              </w:rPr>
              <w:t>"Dispute Parties"</w:t>
            </w:r>
          </w:p>
        </w:tc>
        <w:tc>
          <w:tcPr>
            <w:tcW w:w="5812" w:type="dxa"/>
          </w:tcPr>
          <w:p w14:paraId="6CCBBC73" w14:textId="77777777" w:rsidR="007F574E" w:rsidRPr="0064046A" w:rsidRDefault="007F574E" w:rsidP="007F574E">
            <w:pPr>
              <w:pStyle w:val="NormalS"/>
              <w:spacing w:after="120"/>
            </w:pPr>
            <w:r w:rsidRPr="0064046A">
              <w:t>a Party initiating a Dispute and each other Party which is, or is likely to be, materially affected by such Dispute;</w:t>
            </w:r>
          </w:p>
        </w:tc>
      </w:tr>
      <w:tr w:rsidR="007F574E" w:rsidRPr="0064046A" w14:paraId="673F85C2" w14:textId="77777777" w:rsidTr="00E72AD8">
        <w:tc>
          <w:tcPr>
            <w:tcW w:w="2943" w:type="dxa"/>
          </w:tcPr>
          <w:p w14:paraId="09F20E1C" w14:textId="77777777" w:rsidR="007F574E" w:rsidRPr="0064046A" w:rsidRDefault="007F574E" w:rsidP="007F574E">
            <w:pPr>
              <w:jc w:val="left"/>
              <w:rPr>
                <w:b/>
              </w:rPr>
            </w:pPr>
            <w:r w:rsidRPr="0064046A">
              <w:t>"</w:t>
            </w:r>
            <w:r w:rsidRPr="0064046A">
              <w:rPr>
                <w:b/>
              </w:rPr>
              <w:t>Distribution Code(s)</w:t>
            </w:r>
            <w:r w:rsidRPr="0064046A">
              <w:t>"</w:t>
            </w:r>
          </w:p>
        </w:tc>
        <w:tc>
          <w:tcPr>
            <w:tcW w:w="5812" w:type="dxa"/>
          </w:tcPr>
          <w:p w14:paraId="2613F8E1" w14:textId="77777777" w:rsidR="007F574E" w:rsidRPr="0064046A" w:rsidRDefault="007F574E" w:rsidP="007F574E">
            <w:pPr>
              <w:pStyle w:val="NormalS"/>
              <w:spacing w:after="120"/>
            </w:pPr>
            <w:r w:rsidRPr="0064046A">
              <w:t>the distribution code(s) drawn up pursuant to Distribution Licences as from time to time revised in accordance with such licences;</w:t>
            </w:r>
          </w:p>
        </w:tc>
      </w:tr>
      <w:tr w:rsidR="007F574E" w:rsidRPr="0064046A" w14:paraId="23656A92" w14:textId="77777777" w:rsidTr="00E72AD8">
        <w:tc>
          <w:tcPr>
            <w:tcW w:w="2943" w:type="dxa"/>
          </w:tcPr>
          <w:p w14:paraId="0AFB6242" w14:textId="77777777" w:rsidR="007F574E" w:rsidRPr="0064046A" w:rsidRDefault="007F574E" w:rsidP="007F574E">
            <w:pPr>
              <w:jc w:val="left"/>
              <w:rPr>
                <w:b/>
              </w:rPr>
            </w:pPr>
            <w:r w:rsidRPr="0064046A">
              <w:rPr>
                <w:b/>
              </w:rPr>
              <w:t>"Distribution Licence"</w:t>
            </w:r>
          </w:p>
        </w:tc>
        <w:tc>
          <w:tcPr>
            <w:tcW w:w="5812" w:type="dxa"/>
          </w:tcPr>
          <w:p w14:paraId="68F53E56" w14:textId="77777777" w:rsidR="007F574E" w:rsidRPr="0064046A" w:rsidRDefault="007F574E" w:rsidP="007F574E">
            <w:pPr>
              <w:pStyle w:val="NormalS"/>
              <w:spacing w:after="120"/>
            </w:pPr>
            <w:r w:rsidRPr="0064046A">
              <w:t>a licence issued under section 6(1)(c) of the Act;</w:t>
            </w:r>
          </w:p>
        </w:tc>
      </w:tr>
      <w:tr w:rsidR="007F574E" w:rsidRPr="0064046A" w14:paraId="33F80DDF" w14:textId="77777777" w:rsidTr="00E72AD8">
        <w:tc>
          <w:tcPr>
            <w:tcW w:w="2943" w:type="dxa"/>
          </w:tcPr>
          <w:p w14:paraId="04B62A26" w14:textId="77777777" w:rsidR="007F574E" w:rsidRPr="0064046A" w:rsidRDefault="007F574E" w:rsidP="007F574E">
            <w:pPr>
              <w:jc w:val="left"/>
              <w:rPr>
                <w:b/>
              </w:rPr>
            </w:pPr>
            <w:r w:rsidRPr="0064046A">
              <w:rPr>
                <w:b/>
              </w:rPr>
              <w:lastRenderedPageBreak/>
              <w:t>"Distribution System"</w:t>
            </w:r>
          </w:p>
        </w:tc>
        <w:tc>
          <w:tcPr>
            <w:tcW w:w="5812" w:type="dxa"/>
          </w:tcPr>
          <w:p w14:paraId="5B7BB5BE" w14:textId="77777777" w:rsidR="007F574E" w:rsidRPr="0064046A" w:rsidRDefault="007F574E" w:rsidP="007F574E">
            <w:pPr>
              <w:pStyle w:val="NormalS"/>
              <w:spacing w:after="120"/>
            </w:pPr>
            <w:r w:rsidRPr="0064046A">
              <w:t>as defined in the CUSC as at the Code Effective Date;</w:t>
            </w:r>
          </w:p>
        </w:tc>
      </w:tr>
      <w:tr w:rsidR="007F574E" w:rsidRPr="0064046A" w14:paraId="5CD836B2" w14:textId="77777777" w:rsidTr="00E72AD8">
        <w:tc>
          <w:tcPr>
            <w:tcW w:w="2943" w:type="dxa"/>
          </w:tcPr>
          <w:p w14:paraId="4E38E14D" w14:textId="77777777" w:rsidR="007F574E" w:rsidRPr="0064046A" w:rsidRDefault="007F574E" w:rsidP="007F574E">
            <w:pPr>
              <w:jc w:val="left"/>
              <w:rPr>
                <w:b/>
              </w:rPr>
            </w:pPr>
            <w:r>
              <w:rPr>
                <w:b/>
              </w:rPr>
              <w:t>“E&amp;W NSLPAs”</w:t>
            </w:r>
          </w:p>
        </w:tc>
        <w:tc>
          <w:tcPr>
            <w:tcW w:w="5812" w:type="dxa"/>
          </w:tcPr>
          <w:p w14:paraId="77283723" w14:textId="77777777" w:rsidR="007F574E" w:rsidRPr="0064046A" w:rsidRDefault="007F574E" w:rsidP="007F574E">
            <w:pPr>
              <w:pStyle w:val="NormalS"/>
              <w:spacing w:after="120"/>
            </w:pPr>
            <w:r>
              <w:t>means (</w:t>
            </w:r>
            <w:proofErr w:type="spellStart"/>
            <w:r>
              <w:t>i</w:t>
            </w:r>
            <w:proofErr w:type="spellEnd"/>
            <w:r>
              <w:t xml:space="preserve">)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7F574E" w:rsidRPr="0064046A" w14:paraId="46857C9F" w14:textId="77777777" w:rsidTr="00E72AD8">
        <w:tc>
          <w:tcPr>
            <w:tcW w:w="2943" w:type="dxa"/>
          </w:tcPr>
          <w:p w14:paraId="6DB7239A" w14:textId="77777777" w:rsidR="007F574E" w:rsidRPr="0064046A" w:rsidRDefault="007F574E" w:rsidP="007F574E">
            <w:pPr>
              <w:jc w:val="left"/>
              <w:rPr>
                <w:b/>
              </w:rPr>
            </w:pPr>
            <w:r w:rsidRPr="0064046A">
              <w:rPr>
                <w:b/>
              </w:rPr>
              <w:t>"Earthing"</w:t>
            </w:r>
          </w:p>
        </w:tc>
        <w:tc>
          <w:tcPr>
            <w:tcW w:w="5812" w:type="dxa"/>
          </w:tcPr>
          <w:p w14:paraId="25DDBC17" w14:textId="77777777" w:rsidR="007F574E" w:rsidRPr="0064046A" w:rsidRDefault="007F574E" w:rsidP="007F574E">
            <w:pPr>
              <w:tabs>
                <w:tab w:val="left" w:pos="1985"/>
              </w:tabs>
              <w:ind w:left="33"/>
            </w:pPr>
            <w:r w:rsidRPr="0064046A">
              <w:t>as defined in the Grid Code as at the Code Effective Date;</w:t>
            </w:r>
          </w:p>
        </w:tc>
      </w:tr>
      <w:tr w:rsidR="007F574E" w:rsidRPr="0064046A" w14:paraId="2132F9F6" w14:textId="77777777" w:rsidTr="00E72AD8">
        <w:tc>
          <w:tcPr>
            <w:tcW w:w="2943" w:type="dxa"/>
          </w:tcPr>
          <w:p w14:paraId="0A0AB76E" w14:textId="77777777" w:rsidR="007F574E" w:rsidRPr="0064046A" w:rsidRDefault="007F574E" w:rsidP="007F574E">
            <w:pPr>
              <w:jc w:val="left"/>
              <w:rPr>
                <w:b/>
              </w:rPr>
            </w:pPr>
            <w:r w:rsidRPr="0064046A">
              <w:rPr>
                <w:b/>
              </w:rPr>
              <w:t xml:space="preserve">"Effective Date" </w:t>
            </w:r>
          </w:p>
        </w:tc>
        <w:tc>
          <w:tcPr>
            <w:tcW w:w="5812" w:type="dxa"/>
          </w:tcPr>
          <w:p w14:paraId="582BBE5E" w14:textId="77777777" w:rsidR="007F574E" w:rsidRPr="0064046A" w:rsidRDefault="007F574E" w:rsidP="007F574E">
            <w:pPr>
              <w:pStyle w:val="Heading1"/>
              <w:numPr>
                <w:ilvl w:val="0"/>
                <w:numId w:val="0"/>
              </w:numPr>
            </w:pPr>
            <w:r w:rsidRPr="0064046A">
              <w:t>In relation to each TO Construction Agreement, unless otherwise agreed between the relevant Parties, the date of execution of such TO Construction Agreement;</w:t>
            </w:r>
          </w:p>
        </w:tc>
      </w:tr>
      <w:tr w:rsidR="007F574E" w:rsidRPr="0064046A" w14:paraId="16AD4C4A" w14:textId="77777777" w:rsidTr="00E72AD8">
        <w:tc>
          <w:tcPr>
            <w:tcW w:w="2943" w:type="dxa"/>
          </w:tcPr>
          <w:p w14:paraId="3BAC15BA" w14:textId="77777777" w:rsidR="007F574E" w:rsidRPr="0064046A" w:rsidRDefault="007F574E" w:rsidP="007F574E">
            <w:pPr>
              <w:jc w:val="left"/>
              <w:rPr>
                <w:b/>
              </w:rPr>
            </w:pPr>
            <w:r w:rsidRPr="0064046A">
              <w:rPr>
                <w:b/>
              </w:rPr>
              <w:t>"Electricity Arbitration Association"</w:t>
            </w:r>
          </w:p>
        </w:tc>
        <w:tc>
          <w:tcPr>
            <w:tcW w:w="5812" w:type="dxa"/>
          </w:tcPr>
          <w:p w14:paraId="53CA65B9" w14:textId="77777777" w:rsidR="007F574E" w:rsidRPr="0064046A" w:rsidRDefault="007F574E" w:rsidP="007F574E">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7F574E" w:rsidRPr="0064046A" w14:paraId="35676624" w14:textId="77777777" w:rsidTr="00E72AD8">
        <w:tc>
          <w:tcPr>
            <w:tcW w:w="2943" w:type="dxa"/>
          </w:tcPr>
          <w:p w14:paraId="115483CF" w14:textId="77777777" w:rsidR="007F574E" w:rsidRPr="00ED75CC" w:rsidRDefault="007F574E" w:rsidP="007F574E">
            <w:pPr>
              <w:rPr>
                <w:rFonts w:cs="Arial"/>
                <w:b/>
              </w:rPr>
            </w:pPr>
            <w:r w:rsidRPr="00ED75CC">
              <w:rPr>
                <w:rFonts w:cs="Arial"/>
                <w:b/>
              </w:rPr>
              <w:t>“Electricity Regulation”</w:t>
            </w:r>
          </w:p>
        </w:tc>
        <w:tc>
          <w:tcPr>
            <w:tcW w:w="5812" w:type="dxa"/>
          </w:tcPr>
          <w:p w14:paraId="72515644" w14:textId="77777777" w:rsidR="007F574E" w:rsidRPr="00ED75CC" w:rsidRDefault="007F574E" w:rsidP="007F574E">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7F574E" w:rsidRPr="0064046A" w14:paraId="53BBD230" w14:textId="77777777" w:rsidTr="00E72AD8">
        <w:tc>
          <w:tcPr>
            <w:tcW w:w="2943" w:type="dxa"/>
          </w:tcPr>
          <w:p w14:paraId="5AC63B3C" w14:textId="77777777" w:rsidR="007F574E" w:rsidRPr="0064046A" w:rsidRDefault="007F574E" w:rsidP="007F574E">
            <w:pPr>
              <w:jc w:val="left"/>
              <w:rPr>
                <w:b/>
              </w:rPr>
            </w:pPr>
            <w:r w:rsidRPr="0064046A">
              <w:rPr>
                <w:b/>
              </w:rPr>
              <w:t xml:space="preserve">"Embedded </w:t>
            </w:r>
            <w:r>
              <w:rPr>
                <w:b/>
              </w:rPr>
              <w:t>Power Station</w:t>
            </w:r>
            <w:r w:rsidRPr="0064046A">
              <w:rPr>
                <w:b/>
              </w:rPr>
              <w:t>"</w:t>
            </w:r>
          </w:p>
        </w:tc>
        <w:tc>
          <w:tcPr>
            <w:tcW w:w="5812" w:type="dxa"/>
          </w:tcPr>
          <w:p w14:paraId="01DB4391" w14:textId="77777777" w:rsidR="007F574E" w:rsidRPr="0064046A" w:rsidRDefault="007F574E" w:rsidP="007F574E">
            <w:pPr>
              <w:pStyle w:val="Heading1"/>
              <w:numPr>
                <w:ilvl w:val="0"/>
                <w:numId w:val="0"/>
              </w:numPr>
            </w:pPr>
            <w:r>
              <w:t xml:space="preserve">a </w:t>
            </w:r>
            <w:smartTag w:uri="urn:schemas-microsoft-com:office:smarttags" w:element="place">
              <w:r>
                <w:t>Po</w:t>
              </w:r>
            </w:smartTag>
            <w:r>
              <w:t>wer Station of an Embedded User;</w:t>
            </w:r>
          </w:p>
        </w:tc>
      </w:tr>
      <w:tr w:rsidR="007F574E" w:rsidRPr="0064046A" w14:paraId="3F5488F1" w14:textId="77777777" w:rsidTr="00E72AD8">
        <w:tc>
          <w:tcPr>
            <w:tcW w:w="2943" w:type="dxa"/>
          </w:tcPr>
          <w:p w14:paraId="677B6456" w14:textId="77777777" w:rsidR="007F574E" w:rsidRPr="0064046A" w:rsidRDefault="007F574E" w:rsidP="007F574E">
            <w:pPr>
              <w:jc w:val="left"/>
              <w:rPr>
                <w:b/>
              </w:rPr>
            </w:pPr>
            <w:r w:rsidRPr="0064046A">
              <w:rPr>
                <w:b/>
              </w:rPr>
              <w:t>"Embedded Transmission Bilateral Agreement"</w:t>
            </w:r>
          </w:p>
        </w:tc>
        <w:tc>
          <w:tcPr>
            <w:tcW w:w="5812" w:type="dxa"/>
          </w:tcPr>
          <w:p w14:paraId="03C5337A" w14:textId="77777777" w:rsidR="007F574E" w:rsidRPr="0064046A" w:rsidRDefault="007F574E" w:rsidP="007F574E">
            <w:pPr>
              <w:pStyle w:val="Heading1"/>
              <w:numPr>
                <w:ilvl w:val="0"/>
                <w:numId w:val="0"/>
              </w:numPr>
            </w:pPr>
            <w:r w:rsidRPr="0064046A">
              <w:t xml:space="preserve">an agreement, between </w:t>
            </w:r>
            <w:r>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7F574E" w:rsidRPr="0064046A" w14:paraId="0598DA37" w14:textId="77777777" w:rsidTr="00E72AD8">
        <w:tc>
          <w:tcPr>
            <w:tcW w:w="2943" w:type="dxa"/>
          </w:tcPr>
          <w:p w14:paraId="2916532E" w14:textId="77777777" w:rsidR="007F574E" w:rsidRPr="0064046A" w:rsidRDefault="007F574E" w:rsidP="007F574E">
            <w:pPr>
              <w:jc w:val="left"/>
              <w:rPr>
                <w:b/>
              </w:rPr>
            </w:pPr>
            <w:r w:rsidRPr="0064046A">
              <w:rPr>
                <w:b/>
              </w:rPr>
              <w:t>"Embedded Transmission Counterparty"</w:t>
            </w:r>
          </w:p>
        </w:tc>
        <w:tc>
          <w:tcPr>
            <w:tcW w:w="5812" w:type="dxa"/>
          </w:tcPr>
          <w:p w14:paraId="5881C614" w14:textId="77777777" w:rsidR="007F574E" w:rsidRPr="0064046A" w:rsidRDefault="007F574E" w:rsidP="007F574E">
            <w:pPr>
              <w:pStyle w:val="Heading1"/>
              <w:numPr>
                <w:ilvl w:val="0"/>
                <w:numId w:val="0"/>
              </w:numPr>
            </w:pPr>
            <w:r w:rsidRPr="0064046A">
              <w:t xml:space="preserve">in the context of an Embedded Transmission Interface Site, the holder of a Distribution Licence with whom </w:t>
            </w:r>
            <w:r>
              <w:t>The Company</w:t>
            </w:r>
            <w:r w:rsidRPr="0064046A">
              <w:t xml:space="preserve"> has an Embedded Transmission Bilateral Agreement;</w:t>
            </w:r>
          </w:p>
        </w:tc>
      </w:tr>
      <w:tr w:rsidR="007F574E" w:rsidRPr="0064046A" w14:paraId="75FB1AD4" w14:textId="77777777" w:rsidTr="00E72AD8">
        <w:tc>
          <w:tcPr>
            <w:tcW w:w="2943" w:type="dxa"/>
          </w:tcPr>
          <w:p w14:paraId="53F82780" w14:textId="77777777" w:rsidR="007F574E" w:rsidRPr="0064046A" w:rsidRDefault="007F574E" w:rsidP="007F574E">
            <w:pPr>
              <w:jc w:val="left"/>
              <w:rPr>
                <w:b/>
              </w:rPr>
            </w:pPr>
            <w:r w:rsidRPr="0064046A">
              <w:rPr>
                <w:b/>
              </w:rPr>
              <w:t>"Embedded Transmission Counterparty Equipment"</w:t>
            </w:r>
          </w:p>
        </w:tc>
        <w:tc>
          <w:tcPr>
            <w:tcW w:w="5812" w:type="dxa"/>
          </w:tcPr>
          <w:p w14:paraId="72104A30" w14:textId="77777777" w:rsidR="007F574E" w:rsidRPr="0064046A" w:rsidRDefault="007F574E" w:rsidP="007F574E">
            <w:pPr>
              <w:pStyle w:val="Heading1"/>
              <w:numPr>
                <w:ilvl w:val="0"/>
                <w:numId w:val="0"/>
              </w:numPr>
            </w:pPr>
            <w:r w:rsidRPr="0064046A">
              <w:t>the Plant and Apparatus owned by an Embedded Transmission Counterparty;</w:t>
            </w:r>
          </w:p>
        </w:tc>
      </w:tr>
      <w:tr w:rsidR="007F574E" w:rsidRPr="0064046A" w14:paraId="56801B07" w14:textId="77777777" w:rsidTr="00E72AD8">
        <w:tc>
          <w:tcPr>
            <w:tcW w:w="2943" w:type="dxa"/>
          </w:tcPr>
          <w:p w14:paraId="3D413FE9" w14:textId="77777777" w:rsidR="007F574E" w:rsidRPr="0064046A" w:rsidRDefault="007F574E" w:rsidP="007F574E">
            <w:pPr>
              <w:jc w:val="left"/>
              <w:rPr>
                <w:b/>
              </w:rPr>
            </w:pPr>
            <w:r w:rsidRPr="0064046A">
              <w:rPr>
                <w:b/>
              </w:rPr>
              <w:t>"Embedded Transmission Interface Agreement"</w:t>
            </w:r>
          </w:p>
        </w:tc>
        <w:tc>
          <w:tcPr>
            <w:tcW w:w="5812" w:type="dxa"/>
          </w:tcPr>
          <w:p w14:paraId="0B3DA218" w14:textId="77777777" w:rsidR="007F574E" w:rsidRPr="0064046A" w:rsidRDefault="007F574E" w:rsidP="007F574E">
            <w:r w:rsidRPr="0064046A">
              <w:t>an agreement entered into by a Transmission Owner with an Embedded Transmission Counterparty pursuant to Section C, Part Three, paragraph 3.4;</w:t>
            </w:r>
          </w:p>
        </w:tc>
      </w:tr>
      <w:tr w:rsidR="007F574E" w:rsidRPr="0064046A" w14:paraId="1283183D" w14:textId="77777777" w:rsidTr="00E72AD8">
        <w:tc>
          <w:tcPr>
            <w:tcW w:w="2943" w:type="dxa"/>
          </w:tcPr>
          <w:p w14:paraId="0B99D11C" w14:textId="77777777" w:rsidR="007F574E" w:rsidRPr="0064046A" w:rsidRDefault="007F574E" w:rsidP="007F574E">
            <w:pPr>
              <w:jc w:val="left"/>
              <w:rPr>
                <w:b/>
              </w:rPr>
            </w:pPr>
            <w:r w:rsidRPr="0064046A">
              <w:rPr>
                <w:b/>
              </w:rPr>
              <w:t>"Embedded Transmission Interface Asset(s)"</w:t>
            </w:r>
          </w:p>
        </w:tc>
        <w:tc>
          <w:tcPr>
            <w:tcW w:w="5812" w:type="dxa"/>
          </w:tcPr>
          <w:p w14:paraId="26F7D26D" w14:textId="77777777" w:rsidR="007F574E" w:rsidRPr="0064046A" w:rsidRDefault="007F574E" w:rsidP="007F574E">
            <w:r w:rsidRPr="0064046A">
              <w:t xml:space="preserve">the assets specified as Transmission Interface Assets: </w:t>
            </w:r>
          </w:p>
          <w:p w14:paraId="0C505C5E" w14:textId="77777777" w:rsidR="007F574E" w:rsidRPr="0064046A" w:rsidRDefault="007F574E" w:rsidP="007F574E">
            <w:pPr>
              <w:ind w:left="601" w:hanging="601"/>
            </w:pPr>
            <w:r w:rsidRPr="0064046A">
              <w:t>(a)</w:t>
            </w:r>
            <w:r w:rsidRPr="0064046A">
              <w:tab/>
              <w:t xml:space="preserve">in the Embedded Transmission Interface Site Specification; and </w:t>
            </w:r>
          </w:p>
          <w:p w14:paraId="01F4418B" w14:textId="77777777" w:rsidR="007F574E" w:rsidRPr="0064046A" w:rsidRDefault="007F574E" w:rsidP="007F574E">
            <w:pPr>
              <w:pStyle w:val="Heading1"/>
              <w:numPr>
                <w:ilvl w:val="0"/>
                <w:numId w:val="0"/>
              </w:numPr>
              <w:ind w:left="601" w:hanging="601"/>
            </w:pPr>
            <w:r w:rsidRPr="0064046A">
              <w:lastRenderedPageBreak/>
              <w:t>(b)</w:t>
            </w:r>
            <w:r w:rsidRPr="0064046A">
              <w:tab/>
              <w:t>in relation to assets still being constructed, in the relevant TO Construction Agreement;</w:t>
            </w:r>
          </w:p>
        </w:tc>
      </w:tr>
      <w:tr w:rsidR="007F574E" w:rsidRPr="0064046A" w14:paraId="1F9FB24B" w14:textId="77777777" w:rsidTr="00E72AD8">
        <w:tc>
          <w:tcPr>
            <w:tcW w:w="2943" w:type="dxa"/>
          </w:tcPr>
          <w:p w14:paraId="4A458C1E" w14:textId="77777777" w:rsidR="007F574E" w:rsidRPr="0064046A" w:rsidRDefault="007F574E" w:rsidP="007F574E">
            <w:pPr>
              <w:jc w:val="left"/>
              <w:rPr>
                <w:b/>
              </w:rPr>
            </w:pPr>
            <w:r w:rsidRPr="0064046A">
              <w:rPr>
                <w:b/>
              </w:rPr>
              <w:lastRenderedPageBreak/>
              <w:t>"Embedded Transmission Interface Site"</w:t>
            </w:r>
          </w:p>
        </w:tc>
        <w:tc>
          <w:tcPr>
            <w:tcW w:w="5812" w:type="dxa"/>
          </w:tcPr>
          <w:p w14:paraId="691D2EF7" w14:textId="77777777" w:rsidR="007F574E" w:rsidRPr="00FE6E74" w:rsidRDefault="007F574E" w:rsidP="007F574E">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7F574E" w:rsidRPr="0064046A" w14:paraId="6123A096" w14:textId="77777777" w:rsidTr="00E72AD8">
        <w:tc>
          <w:tcPr>
            <w:tcW w:w="2943" w:type="dxa"/>
          </w:tcPr>
          <w:p w14:paraId="4C87A4B0" w14:textId="77777777" w:rsidR="007F574E" w:rsidRPr="0064046A" w:rsidRDefault="007F574E" w:rsidP="007F574E">
            <w:pPr>
              <w:jc w:val="left"/>
              <w:rPr>
                <w:b/>
              </w:rPr>
            </w:pPr>
            <w:r w:rsidRPr="0064046A">
              <w:rPr>
                <w:b/>
              </w:rPr>
              <w:t>“Embedded Transmission</w:t>
            </w:r>
            <w:r w:rsidRPr="0064046A">
              <w:t xml:space="preserve"> </w:t>
            </w:r>
            <w:r w:rsidRPr="0064046A">
              <w:rPr>
                <w:b/>
              </w:rPr>
              <w:t>Interface Site Specification”</w:t>
            </w:r>
          </w:p>
        </w:tc>
        <w:tc>
          <w:tcPr>
            <w:tcW w:w="5812" w:type="dxa"/>
          </w:tcPr>
          <w:p w14:paraId="0AC5CBAF" w14:textId="77777777" w:rsidR="007F574E" w:rsidRPr="0064046A" w:rsidRDefault="007F574E" w:rsidP="007F574E">
            <w:pPr>
              <w:pStyle w:val="Heading1"/>
              <w:numPr>
                <w:ilvl w:val="0"/>
                <w:numId w:val="0"/>
              </w:numPr>
            </w:pPr>
            <w:r w:rsidRPr="0064046A">
              <w:t>as defined in Section D, Part One, sub-paragraph 2.8.1</w:t>
            </w:r>
          </w:p>
        </w:tc>
      </w:tr>
      <w:tr w:rsidR="007F574E" w:rsidRPr="0064046A" w14:paraId="0C64D0D6" w14:textId="77777777" w:rsidTr="00E72AD8">
        <w:tc>
          <w:tcPr>
            <w:tcW w:w="2943" w:type="dxa"/>
          </w:tcPr>
          <w:p w14:paraId="2ED4742F" w14:textId="77777777" w:rsidR="007F574E" w:rsidRPr="0064046A" w:rsidRDefault="007F574E" w:rsidP="007F574E">
            <w:pPr>
              <w:jc w:val="left"/>
              <w:rPr>
                <w:rStyle w:val="FootnoteReference"/>
                <w:b/>
              </w:rPr>
            </w:pPr>
            <w:r w:rsidRPr="0064046A">
              <w:rPr>
                <w:b/>
              </w:rPr>
              <w:t>"Embedded User"</w:t>
            </w:r>
          </w:p>
        </w:tc>
        <w:tc>
          <w:tcPr>
            <w:tcW w:w="5812" w:type="dxa"/>
          </w:tcPr>
          <w:p w14:paraId="2779F2D0" w14:textId="77777777" w:rsidR="007F574E" w:rsidRPr="0064046A" w:rsidRDefault="007F574E" w:rsidP="007F574E">
            <w:pPr>
              <w:pStyle w:val="Heading1"/>
              <w:numPr>
                <w:ilvl w:val="0"/>
                <w:numId w:val="0"/>
              </w:numPr>
            </w:pPr>
            <w:r w:rsidRPr="0064046A">
              <w:t>any User whose User Equipment is not Connected;</w:t>
            </w:r>
          </w:p>
        </w:tc>
      </w:tr>
      <w:tr w:rsidR="007F574E" w:rsidRPr="0064046A" w14:paraId="53738DE2" w14:textId="77777777" w:rsidTr="00E72AD8">
        <w:tc>
          <w:tcPr>
            <w:tcW w:w="2943" w:type="dxa"/>
          </w:tcPr>
          <w:p w14:paraId="12AC48DC" w14:textId="77777777" w:rsidR="007F574E" w:rsidRPr="0064046A" w:rsidRDefault="007F574E" w:rsidP="007F574E">
            <w:pPr>
              <w:jc w:val="left"/>
              <w:rPr>
                <w:b/>
              </w:rPr>
            </w:pPr>
            <w:r w:rsidRPr="0064046A">
              <w:rPr>
                <w:b/>
              </w:rPr>
              <w:t>"Emergency Return to Service Time"</w:t>
            </w:r>
          </w:p>
        </w:tc>
        <w:tc>
          <w:tcPr>
            <w:tcW w:w="5812" w:type="dxa"/>
          </w:tcPr>
          <w:p w14:paraId="7673CC5A" w14:textId="77777777" w:rsidR="007F574E" w:rsidRPr="0064046A" w:rsidRDefault="007F574E" w:rsidP="007F574E">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7F574E" w:rsidRPr="0064046A" w14:paraId="2FA2DA49" w14:textId="77777777" w:rsidTr="00E72AD8">
        <w:tc>
          <w:tcPr>
            <w:tcW w:w="2943" w:type="dxa"/>
          </w:tcPr>
          <w:p w14:paraId="1316F43E" w14:textId="77777777" w:rsidR="007F574E" w:rsidRPr="0064046A" w:rsidRDefault="007F574E" w:rsidP="007F574E">
            <w:pPr>
              <w:jc w:val="left"/>
              <w:rPr>
                <w:b/>
              </w:rPr>
            </w:pPr>
            <w:r w:rsidRPr="0064046A">
              <w:rPr>
                <w:b/>
              </w:rPr>
              <w:t>“Enabling Works”</w:t>
            </w:r>
          </w:p>
        </w:tc>
        <w:tc>
          <w:tcPr>
            <w:tcW w:w="5812" w:type="dxa"/>
          </w:tcPr>
          <w:p w14:paraId="72A49988" w14:textId="77777777" w:rsidR="007F574E" w:rsidRPr="0064046A" w:rsidRDefault="007F574E" w:rsidP="007F574E">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7F574E" w:rsidRPr="0064046A" w14:paraId="3731E9E5" w14:textId="77777777" w:rsidTr="00E72AD8">
        <w:tc>
          <w:tcPr>
            <w:tcW w:w="2943" w:type="dxa"/>
          </w:tcPr>
          <w:p w14:paraId="159D014F" w14:textId="77777777" w:rsidR="007F574E" w:rsidRPr="0064046A" w:rsidRDefault="007F574E" w:rsidP="007F574E">
            <w:pPr>
              <w:jc w:val="left"/>
              <w:rPr>
                <w:b/>
              </w:rPr>
            </w:pPr>
            <w:r w:rsidRPr="0064046A">
              <w:rPr>
                <w:b/>
              </w:rPr>
              <w:t>"Energisation"</w:t>
            </w:r>
          </w:p>
        </w:tc>
        <w:tc>
          <w:tcPr>
            <w:tcW w:w="5812" w:type="dxa"/>
          </w:tcPr>
          <w:p w14:paraId="4347DE8F" w14:textId="77777777" w:rsidR="007F574E" w:rsidRPr="0064046A" w:rsidRDefault="007F574E" w:rsidP="007F574E">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7F574E" w:rsidRPr="0064046A" w14:paraId="4940A4B7" w14:textId="77777777" w:rsidTr="00E72AD8">
        <w:tc>
          <w:tcPr>
            <w:tcW w:w="2943" w:type="dxa"/>
          </w:tcPr>
          <w:p w14:paraId="10E6B6C8" w14:textId="77777777" w:rsidR="007F574E" w:rsidRPr="0064046A" w:rsidRDefault="007F574E" w:rsidP="007F574E">
            <w:pPr>
              <w:jc w:val="left"/>
              <w:rPr>
                <w:b/>
              </w:rPr>
            </w:pPr>
            <w:r w:rsidRPr="0064046A">
              <w:rPr>
                <w:b/>
              </w:rPr>
              <w:t>"Energy"</w:t>
            </w:r>
          </w:p>
        </w:tc>
        <w:tc>
          <w:tcPr>
            <w:tcW w:w="5812" w:type="dxa"/>
          </w:tcPr>
          <w:p w14:paraId="7DFEE028" w14:textId="77777777" w:rsidR="007F574E" w:rsidRPr="0064046A" w:rsidRDefault="007F574E" w:rsidP="007F574E">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35EA6601" w14:textId="77777777" w:rsidR="007F574E" w:rsidRPr="0064046A" w:rsidRDefault="007F574E" w:rsidP="007F574E">
            <w:pPr>
              <w:pStyle w:val="Heading1"/>
              <w:numPr>
                <w:ilvl w:val="0"/>
                <w:numId w:val="0"/>
              </w:numPr>
            </w:pPr>
            <w:r w:rsidRPr="0064046A">
              <w:t xml:space="preserve">1000 </w:t>
            </w:r>
            <w:proofErr w:type="spellStart"/>
            <w:r w:rsidRPr="0064046A">
              <w:t>Wh</w:t>
            </w:r>
            <w:proofErr w:type="spellEnd"/>
            <w:r w:rsidRPr="0064046A">
              <w:t xml:space="preserve"> = 1kWh</w:t>
            </w:r>
          </w:p>
          <w:p w14:paraId="7C57F76C" w14:textId="77777777" w:rsidR="007F574E" w:rsidRPr="0064046A" w:rsidRDefault="007F574E" w:rsidP="007F574E">
            <w:pPr>
              <w:pStyle w:val="Heading1"/>
              <w:numPr>
                <w:ilvl w:val="0"/>
                <w:numId w:val="0"/>
              </w:numPr>
            </w:pPr>
            <w:r w:rsidRPr="0064046A">
              <w:t>1000 kWh = 1 MWh</w:t>
            </w:r>
          </w:p>
          <w:p w14:paraId="55BBD9E0" w14:textId="77777777" w:rsidR="007F574E" w:rsidRPr="0064046A" w:rsidRDefault="007F574E" w:rsidP="007F574E">
            <w:pPr>
              <w:pStyle w:val="Heading1"/>
              <w:numPr>
                <w:ilvl w:val="0"/>
                <w:numId w:val="0"/>
              </w:numPr>
            </w:pPr>
            <w:r w:rsidRPr="0064046A">
              <w:t>1000MWh = 1 GWh</w:t>
            </w:r>
          </w:p>
          <w:p w14:paraId="22A25918" w14:textId="77777777" w:rsidR="007F574E" w:rsidRPr="0064046A" w:rsidRDefault="007F574E" w:rsidP="007F574E">
            <w:pPr>
              <w:pStyle w:val="Heading1"/>
              <w:numPr>
                <w:ilvl w:val="0"/>
                <w:numId w:val="0"/>
              </w:numPr>
            </w:pPr>
            <w:r w:rsidRPr="0064046A">
              <w:lastRenderedPageBreak/>
              <w:t xml:space="preserve">1000 GWh = 1 </w:t>
            </w:r>
            <w:proofErr w:type="spellStart"/>
            <w:r w:rsidRPr="0064046A">
              <w:t>TWh</w:t>
            </w:r>
            <w:proofErr w:type="spellEnd"/>
          </w:p>
        </w:tc>
      </w:tr>
      <w:tr w:rsidR="007F574E" w:rsidRPr="0064046A" w14:paraId="11982B1C" w14:textId="77777777" w:rsidTr="00E72AD8">
        <w:tc>
          <w:tcPr>
            <w:tcW w:w="2943" w:type="dxa"/>
          </w:tcPr>
          <w:p w14:paraId="4FFBE6C2" w14:textId="77777777" w:rsidR="007F574E" w:rsidRPr="0064046A" w:rsidRDefault="007F574E" w:rsidP="007F574E">
            <w:pPr>
              <w:jc w:val="left"/>
              <w:rPr>
                <w:b/>
              </w:rPr>
            </w:pPr>
            <w:r w:rsidRPr="0064046A">
              <w:rPr>
                <w:b/>
              </w:rPr>
              <w:lastRenderedPageBreak/>
              <w:t>"Engineering Charges"</w:t>
            </w:r>
          </w:p>
        </w:tc>
        <w:tc>
          <w:tcPr>
            <w:tcW w:w="5812" w:type="dxa"/>
          </w:tcPr>
          <w:p w14:paraId="0DD077FF" w14:textId="77777777" w:rsidR="007F574E" w:rsidRPr="0064046A" w:rsidRDefault="007F574E" w:rsidP="007F574E">
            <w:pPr>
              <w:pStyle w:val="Heading1"/>
              <w:numPr>
                <w:ilvl w:val="0"/>
                <w:numId w:val="0"/>
              </w:numPr>
              <w:rPr>
                <w:caps/>
                <w:kern w:val="0"/>
              </w:rPr>
            </w:pPr>
            <w:r w:rsidRPr="0064046A">
              <w:t xml:space="preserve">the charges levied, by each Transmission Owner, in relation to a </w:t>
            </w:r>
            <w:r>
              <w:t>The Company</w:t>
            </w:r>
            <w:r w:rsidRPr="0064046A">
              <w:t xml:space="preserve"> Construction Application or </w:t>
            </w:r>
            <w:r>
              <w:t>The Company</w:t>
            </w:r>
            <w:r w:rsidRPr="0064046A">
              <w:t xml:space="preserve"> Request for a Statement of Works</w:t>
            </w:r>
            <w:r w:rsidRPr="0064046A">
              <w:rPr>
                <w:sz w:val="14"/>
              </w:rPr>
              <w:t>;</w:t>
            </w:r>
          </w:p>
        </w:tc>
      </w:tr>
      <w:tr w:rsidR="007F574E" w:rsidRPr="0064046A" w14:paraId="05E4AD64" w14:textId="77777777" w:rsidTr="00E72AD8">
        <w:tc>
          <w:tcPr>
            <w:tcW w:w="2943" w:type="dxa"/>
          </w:tcPr>
          <w:p w14:paraId="15BA90DD" w14:textId="77777777" w:rsidR="007F574E" w:rsidRPr="0064046A" w:rsidRDefault="007F574E" w:rsidP="007F574E">
            <w:pPr>
              <w:jc w:val="left"/>
              <w:rPr>
                <w:b/>
              </w:rPr>
            </w:pPr>
            <w:r>
              <w:rPr>
                <w:b/>
              </w:rPr>
              <w:t>“EU Code User”</w:t>
            </w:r>
          </w:p>
        </w:tc>
        <w:tc>
          <w:tcPr>
            <w:tcW w:w="5812" w:type="dxa"/>
          </w:tcPr>
          <w:p w14:paraId="315430E6" w14:textId="77777777" w:rsidR="007F574E" w:rsidRPr="0064046A" w:rsidRDefault="007F574E" w:rsidP="007F574E">
            <w:pPr>
              <w:pStyle w:val="Heading1"/>
              <w:numPr>
                <w:ilvl w:val="0"/>
                <w:numId w:val="0"/>
              </w:numPr>
            </w:pPr>
            <w:r>
              <w:t>As defined in the Grid Code</w:t>
            </w:r>
          </w:p>
        </w:tc>
      </w:tr>
      <w:tr w:rsidR="007F574E" w:rsidRPr="0064046A" w14:paraId="674535A2" w14:textId="77777777" w:rsidTr="00E72AD8">
        <w:tc>
          <w:tcPr>
            <w:tcW w:w="2943" w:type="dxa"/>
          </w:tcPr>
          <w:p w14:paraId="30DC93E5" w14:textId="77777777" w:rsidR="007F574E" w:rsidRPr="00ED75CC" w:rsidRDefault="007F574E" w:rsidP="007F574E">
            <w:pPr>
              <w:rPr>
                <w:rFonts w:cs="Arial"/>
                <w:b/>
              </w:rPr>
            </w:pPr>
            <w:r w:rsidRPr="00ED75CC">
              <w:rPr>
                <w:rFonts w:cs="Arial"/>
                <w:b/>
              </w:rPr>
              <w:t>“European Commission”</w:t>
            </w:r>
          </w:p>
        </w:tc>
        <w:tc>
          <w:tcPr>
            <w:tcW w:w="5812" w:type="dxa"/>
          </w:tcPr>
          <w:p w14:paraId="1922855F" w14:textId="77777777" w:rsidR="007F574E" w:rsidRDefault="007F574E" w:rsidP="007F574E">
            <w:pPr>
              <w:rPr>
                <w:rFonts w:cs="Arial"/>
              </w:rPr>
            </w:pPr>
            <w:r w:rsidRPr="00ED75CC">
              <w:rPr>
                <w:rFonts w:cs="Arial"/>
              </w:rPr>
              <w:t>means the institution of that name established under the Treaty on European Union as amended from time to time;</w:t>
            </w:r>
          </w:p>
          <w:p w14:paraId="5C63446F" w14:textId="77777777" w:rsidR="007F574E" w:rsidRPr="00ED75CC" w:rsidRDefault="007F574E" w:rsidP="007F574E">
            <w:pPr>
              <w:rPr>
                <w:rFonts w:cs="Arial"/>
              </w:rPr>
            </w:pPr>
          </w:p>
        </w:tc>
      </w:tr>
      <w:tr w:rsidR="007F574E" w:rsidRPr="0064046A" w14:paraId="0388DB3A" w14:textId="77777777" w:rsidTr="00E72AD8">
        <w:tc>
          <w:tcPr>
            <w:tcW w:w="2943" w:type="dxa"/>
          </w:tcPr>
          <w:p w14:paraId="6527637D" w14:textId="77777777" w:rsidR="007F574E" w:rsidRPr="00ED75CC" w:rsidRDefault="007F574E" w:rsidP="007F574E">
            <w:pPr>
              <w:rPr>
                <w:rFonts w:cs="Arial"/>
                <w:b/>
              </w:rPr>
            </w:pPr>
            <w:r>
              <w:rPr>
                <w:rFonts w:cs="Arial"/>
                <w:b/>
              </w:rPr>
              <w:t>“European Compliance Processes”</w:t>
            </w:r>
          </w:p>
        </w:tc>
        <w:tc>
          <w:tcPr>
            <w:tcW w:w="5812" w:type="dxa"/>
          </w:tcPr>
          <w:p w14:paraId="332091DF" w14:textId="77777777" w:rsidR="007F574E" w:rsidRPr="00ED75CC" w:rsidRDefault="007F574E" w:rsidP="007F574E">
            <w:pPr>
              <w:rPr>
                <w:rFonts w:cs="Arial"/>
              </w:rPr>
            </w:pPr>
            <w:r>
              <w:rPr>
                <w:rFonts w:cs="Arial"/>
              </w:rPr>
              <w:t>As defined in the Grid Code</w:t>
            </w:r>
          </w:p>
        </w:tc>
      </w:tr>
      <w:tr w:rsidR="007F574E" w:rsidRPr="0064046A" w14:paraId="0F73A7A0" w14:textId="77777777" w:rsidTr="00E72AD8">
        <w:tc>
          <w:tcPr>
            <w:tcW w:w="2943" w:type="dxa"/>
          </w:tcPr>
          <w:p w14:paraId="344EF0ED" w14:textId="77777777" w:rsidR="007F574E" w:rsidRPr="0064046A" w:rsidRDefault="007F574E" w:rsidP="007F574E">
            <w:pPr>
              <w:jc w:val="left"/>
              <w:rPr>
                <w:b/>
              </w:rPr>
            </w:pPr>
            <w:r>
              <w:rPr>
                <w:b/>
              </w:rPr>
              <w:t>“European Connection Conditions”</w:t>
            </w:r>
          </w:p>
        </w:tc>
        <w:tc>
          <w:tcPr>
            <w:tcW w:w="5812" w:type="dxa"/>
          </w:tcPr>
          <w:p w14:paraId="537D780F" w14:textId="77777777" w:rsidR="007F574E" w:rsidRPr="0064046A" w:rsidRDefault="007F574E" w:rsidP="007F574E">
            <w:pPr>
              <w:pStyle w:val="Heading1"/>
              <w:numPr>
                <w:ilvl w:val="0"/>
                <w:numId w:val="0"/>
              </w:numPr>
            </w:pPr>
            <w:r>
              <w:t>that part of the Grid Code which is identified as the European Connection Conditions;</w:t>
            </w:r>
          </w:p>
        </w:tc>
      </w:tr>
      <w:tr w:rsidR="007F574E" w:rsidRPr="0064046A" w14:paraId="747B17E3" w14:textId="77777777" w:rsidTr="00E72AD8">
        <w:tc>
          <w:tcPr>
            <w:tcW w:w="2943" w:type="dxa"/>
          </w:tcPr>
          <w:p w14:paraId="62F2663C" w14:textId="77777777" w:rsidR="007F574E" w:rsidRPr="0064046A" w:rsidRDefault="007F574E" w:rsidP="007F574E">
            <w:pPr>
              <w:jc w:val="left"/>
              <w:rPr>
                <w:b/>
              </w:rPr>
            </w:pPr>
            <w:r>
              <w:rPr>
                <w:b/>
              </w:rPr>
              <w:t>“EU Generator”</w:t>
            </w:r>
          </w:p>
        </w:tc>
        <w:tc>
          <w:tcPr>
            <w:tcW w:w="5812" w:type="dxa"/>
          </w:tcPr>
          <w:p w14:paraId="08490615" w14:textId="77777777" w:rsidR="007F574E" w:rsidRPr="0064046A" w:rsidRDefault="007F574E" w:rsidP="007F574E">
            <w:pPr>
              <w:pStyle w:val="Heading1"/>
              <w:numPr>
                <w:ilvl w:val="0"/>
                <w:numId w:val="0"/>
              </w:numPr>
            </w:pPr>
            <w:r>
              <w:t>As defined in the Grid Code</w:t>
            </w:r>
          </w:p>
        </w:tc>
      </w:tr>
      <w:tr w:rsidR="007F574E" w:rsidRPr="0064046A" w14:paraId="3C2E644A" w14:textId="77777777" w:rsidTr="00E72AD8">
        <w:tc>
          <w:tcPr>
            <w:tcW w:w="2943" w:type="dxa"/>
          </w:tcPr>
          <w:p w14:paraId="31504B83" w14:textId="77777777" w:rsidR="007F574E" w:rsidRPr="0064046A" w:rsidRDefault="007F574E" w:rsidP="007F574E">
            <w:pPr>
              <w:jc w:val="left"/>
              <w:rPr>
                <w:b/>
              </w:rPr>
            </w:pPr>
            <w:r w:rsidRPr="0064046A">
              <w:rPr>
                <w:b/>
              </w:rPr>
              <w:t>"Evaluation Phase"</w:t>
            </w:r>
          </w:p>
        </w:tc>
        <w:tc>
          <w:tcPr>
            <w:tcW w:w="5812" w:type="dxa"/>
          </w:tcPr>
          <w:p w14:paraId="706DB7BB" w14:textId="77777777" w:rsidR="007F574E" w:rsidRPr="0064046A" w:rsidRDefault="007F574E" w:rsidP="007F574E">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7F574E" w:rsidRPr="0064046A" w14:paraId="529A4F00" w14:textId="77777777" w:rsidTr="00E72AD8">
        <w:tc>
          <w:tcPr>
            <w:tcW w:w="2943" w:type="dxa"/>
          </w:tcPr>
          <w:p w14:paraId="5ACA3F53" w14:textId="77777777" w:rsidR="007F574E" w:rsidRPr="0064046A" w:rsidRDefault="007F574E" w:rsidP="007F574E">
            <w:pPr>
              <w:jc w:val="left"/>
              <w:rPr>
                <w:b/>
              </w:rPr>
            </w:pPr>
            <w:r w:rsidRPr="0064046A">
              <w:rPr>
                <w:b/>
              </w:rPr>
              <w:t>"Event"</w:t>
            </w:r>
          </w:p>
        </w:tc>
        <w:tc>
          <w:tcPr>
            <w:tcW w:w="5812" w:type="dxa"/>
          </w:tcPr>
          <w:p w14:paraId="1BEC4831" w14:textId="77777777" w:rsidR="007F574E" w:rsidRPr="0064046A" w:rsidRDefault="007F574E" w:rsidP="007F574E">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007F574E" w:rsidRPr="0064046A" w14:paraId="47109F03" w14:textId="77777777" w:rsidTr="00E72AD8">
        <w:tc>
          <w:tcPr>
            <w:tcW w:w="2943" w:type="dxa"/>
          </w:tcPr>
          <w:p w14:paraId="04D58C9E" w14:textId="77777777" w:rsidR="007F574E" w:rsidRPr="0064046A" w:rsidRDefault="007F574E" w:rsidP="007F574E">
            <w:pPr>
              <w:jc w:val="left"/>
              <w:rPr>
                <w:b/>
              </w:rPr>
            </w:pPr>
            <w:r w:rsidRPr="0064046A">
              <w:rPr>
                <w:b/>
              </w:rPr>
              <w:t>"Exchange Rate Request"</w:t>
            </w:r>
          </w:p>
        </w:tc>
        <w:tc>
          <w:tcPr>
            <w:tcW w:w="5812" w:type="dxa"/>
          </w:tcPr>
          <w:p w14:paraId="0F80462B" w14:textId="77777777" w:rsidR="007F574E" w:rsidRPr="0064046A" w:rsidRDefault="007F574E" w:rsidP="007F574E">
            <w:r w:rsidRPr="0064046A">
              <w:t>as defined in the CUSC as at the Code Effective Date;</w:t>
            </w:r>
          </w:p>
        </w:tc>
      </w:tr>
      <w:tr w:rsidR="007F574E" w:rsidRPr="0064046A" w14:paraId="226C7355" w14:textId="77777777" w:rsidTr="00E72AD8">
        <w:tc>
          <w:tcPr>
            <w:tcW w:w="2943" w:type="dxa"/>
          </w:tcPr>
          <w:p w14:paraId="63B10330" w14:textId="77777777" w:rsidR="007F574E" w:rsidRPr="0064046A" w:rsidRDefault="007F574E" w:rsidP="007F574E">
            <w:pPr>
              <w:jc w:val="left"/>
              <w:rPr>
                <w:b/>
              </w:rPr>
            </w:pPr>
            <w:r w:rsidRPr="0064046A">
              <w:rPr>
                <w:b/>
              </w:rPr>
              <w:t>"Exemption"</w:t>
            </w:r>
          </w:p>
        </w:tc>
        <w:tc>
          <w:tcPr>
            <w:tcW w:w="5812" w:type="dxa"/>
          </w:tcPr>
          <w:p w14:paraId="18D4451F" w14:textId="77777777" w:rsidR="007F574E" w:rsidRPr="0064046A" w:rsidRDefault="007F574E" w:rsidP="007F574E">
            <w:r w:rsidRPr="0064046A">
              <w:t>an exemption granted under section 5 of the Act;</w:t>
            </w:r>
          </w:p>
        </w:tc>
      </w:tr>
      <w:tr w:rsidR="007F574E" w:rsidRPr="0064046A" w14:paraId="5DD60E3F" w14:textId="77777777" w:rsidTr="00E72AD8">
        <w:tc>
          <w:tcPr>
            <w:tcW w:w="2943" w:type="dxa"/>
          </w:tcPr>
          <w:p w14:paraId="359138C7" w14:textId="77777777" w:rsidR="007F574E" w:rsidRPr="00B8573A" w:rsidRDefault="007F574E" w:rsidP="007F574E">
            <w:pPr>
              <w:jc w:val="left"/>
              <w:rPr>
                <w:b/>
              </w:rPr>
            </w:pPr>
            <w:r w:rsidRPr="00FC6B71">
              <w:t>"</w:t>
            </w:r>
            <w:r w:rsidRPr="00FC6B71">
              <w:rPr>
                <w:b/>
              </w:rPr>
              <w:t>External Interconnections</w:t>
            </w:r>
            <w:r w:rsidRPr="00FC6B71">
              <w:t>"</w:t>
            </w:r>
          </w:p>
        </w:tc>
        <w:tc>
          <w:tcPr>
            <w:tcW w:w="5812" w:type="dxa"/>
          </w:tcPr>
          <w:p w14:paraId="1F3C0D47" w14:textId="77777777" w:rsidR="007F574E" w:rsidRPr="00FC6B71" w:rsidRDefault="007F574E" w:rsidP="007F574E">
            <w:r w:rsidRPr="00FC6B71">
              <w:t xml:space="preserve">as defined in the Grid Code as at the Code Effective Date; </w:t>
            </w:r>
          </w:p>
        </w:tc>
      </w:tr>
      <w:tr w:rsidR="007F574E" w:rsidRPr="0064046A" w14:paraId="0AFF2DFE" w14:textId="77777777" w:rsidTr="00E72AD8">
        <w:tc>
          <w:tcPr>
            <w:tcW w:w="2943" w:type="dxa"/>
          </w:tcPr>
          <w:p w14:paraId="77ED5C3A" w14:textId="77777777" w:rsidR="007F574E" w:rsidRPr="00FC6B71" w:rsidRDefault="007F574E" w:rsidP="007F574E">
            <w:r w:rsidRPr="00FC6B71">
              <w:t xml:space="preserve"> “</w:t>
            </w:r>
            <w:r w:rsidRPr="00FC6B71">
              <w:rPr>
                <w:b/>
              </w:rPr>
              <w:t>Fast Track Criteria</w:t>
            </w:r>
            <w:r w:rsidRPr="00FC6B71">
              <w:t>”</w:t>
            </w:r>
          </w:p>
        </w:tc>
        <w:tc>
          <w:tcPr>
            <w:tcW w:w="5812" w:type="dxa"/>
          </w:tcPr>
          <w:p w14:paraId="67F81900" w14:textId="77777777" w:rsidR="007F574E" w:rsidRPr="00FC6B71" w:rsidRDefault="007F574E" w:rsidP="007F574E">
            <w:r w:rsidRPr="00FC6B71">
              <w:t>means that a proposal, if implemented.</w:t>
            </w:r>
          </w:p>
          <w:p w14:paraId="33E3FFA0" w14:textId="77777777" w:rsidR="007F574E" w:rsidRPr="00FC6B71" w:rsidRDefault="007F574E" w:rsidP="007F574E">
            <w:r w:rsidRPr="00FC6B71">
              <w:t>(a)</w:t>
            </w:r>
            <w:r w:rsidRPr="00FC6B71">
              <w:tab/>
              <w:t>would meet the Self-Governance Criteria; and</w:t>
            </w:r>
          </w:p>
          <w:p w14:paraId="4CD262CF" w14:textId="77777777" w:rsidR="007F574E" w:rsidRPr="00FC6B71" w:rsidRDefault="007F574E" w:rsidP="007F574E">
            <w:r w:rsidRPr="00FC6B71">
              <w:t>(b)</w:t>
            </w:r>
            <w:r w:rsidRPr="00FC6B71">
              <w:tab/>
              <w:t>is properly a housekeeping modification required as a result of some error or factual change, including but not limited to:</w:t>
            </w:r>
          </w:p>
          <w:p w14:paraId="3E257631" w14:textId="77777777" w:rsidR="007F574E" w:rsidRPr="00FC6B71" w:rsidRDefault="007F574E" w:rsidP="007F574E">
            <w:r w:rsidRPr="00FC6B71">
              <w:tab/>
              <w:t>(</w:t>
            </w:r>
            <w:proofErr w:type="spellStart"/>
            <w:r w:rsidRPr="00FC6B71">
              <w:t>i</w:t>
            </w:r>
            <w:proofErr w:type="spellEnd"/>
            <w:r w:rsidRPr="00FC6B71">
              <w:t>)</w:t>
            </w:r>
            <w:r w:rsidRPr="00FC6B71">
              <w:tab/>
              <w:t xml:space="preserve">updating names or addresses listed in the </w:t>
            </w:r>
            <w:r w:rsidRPr="00FC6B71">
              <w:tab/>
            </w:r>
            <w:r w:rsidRPr="00FC6B71">
              <w:tab/>
              <w:t>Code;</w:t>
            </w:r>
          </w:p>
          <w:p w14:paraId="3E340B38" w14:textId="77777777" w:rsidR="007F574E" w:rsidRPr="00FC6B71" w:rsidRDefault="007F574E" w:rsidP="007F574E">
            <w:r w:rsidRPr="00FC6B71">
              <w:tab/>
              <w:t>(ii)</w:t>
            </w:r>
            <w:r w:rsidRPr="00FC6B71">
              <w:tab/>
              <w:t>correcting minor typographical errors;</w:t>
            </w:r>
          </w:p>
          <w:p w14:paraId="6D9F3FE1" w14:textId="77777777" w:rsidR="007F574E" w:rsidRPr="00FC6B71" w:rsidRDefault="007F574E" w:rsidP="007F574E">
            <w:r w:rsidRPr="00FC6B71">
              <w:lastRenderedPageBreak/>
              <w:tab/>
              <w:t>(iii)</w:t>
            </w:r>
            <w:r w:rsidRPr="00FC6B71">
              <w:tab/>
              <w:t xml:space="preserve">correcting formatting and consistency errors, </w:t>
            </w:r>
            <w:r w:rsidRPr="00FC6B71">
              <w:tab/>
            </w:r>
            <w:r w:rsidRPr="00FC6B71">
              <w:tab/>
              <w:t>such as paragraph numbering; or</w:t>
            </w:r>
          </w:p>
          <w:p w14:paraId="11628118" w14:textId="77777777" w:rsidR="007F574E" w:rsidRPr="00FC6B71" w:rsidRDefault="007F574E" w:rsidP="007F574E">
            <w:r w:rsidRPr="00FC6B71">
              <w:tab/>
              <w:t>(iv)</w:t>
            </w:r>
            <w:r w:rsidRPr="00FC6B71">
              <w:tab/>
              <w:t xml:space="preserve">updating out of date references to other </w:t>
            </w:r>
            <w:r w:rsidRPr="00FC6B71">
              <w:tab/>
            </w:r>
            <w:r w:rsidRPr="00FC6B71">
              <w:tab/>
            </w:r>
            <w:r w:rsidRPr="00FC6B71">
              <w:tab/>
              <w:t>documents or paragraphs.</w:t>
            </w:r>
          </w:p>
        </w:tc>
      </w:tr>
      <w:tr w:rsidR="007F574E" w:rsidRPr="0064046A" w14:paraId="04A226A2" w14:textId="77777777" w:rsidTr="00E72AD8">
        <w:tc>
          <w:tcPr>
            <w:tcW w:w="2943" w:type="dxa"/>
          </w:tcPr>
          <w:p w14:paraId="7A942C8E" w14:textId="77777777" w:rsidR="007F574E" w:rsidRPr="00A762C4" w:rsidRDefault="007F574E" w:rsidP="007F574E">
            <w:r w:rsidRPr="00A762C4">
              <w:rPr>
                <w:b/>
              </w:rPr>
              <w:lastRenderedPageBreak/>
              <w:t>“FES Scenarios”</w:t>
            </w:r>
          </w:p>
        </w:tc>
        <w:tc>
          <w:tcPr>
            <w:tcW w:w="5812" w:type="dxa"/>
          </w:tcPr>
          <w:p w14:paraId="217E4823" w14:textId="77777777" w:rsidR="007F574E" w:rsidRPr="00A762C4" w:rsidRDefault="007F574E" w:rsidP="007F574E">
            <w:r w:rsidRPr="00A762C4">
              <w:t xml:space="preserve">means the forecast future generation (listed in order of likely operation) and Demand backgrounds to be provided by </w:t>
            </w:r>
            <w:r>
              <w:t>The Company</w:t>
            </w:r>
            <w:r w:rsidRPr="00A762C4">
              <w:t xml:space="preserve"> which are to be utilised for the purposes of the development of the Network Options Assessment;</w:t>
            </w:r>
          </w:p>
        </w:tc>
      </w:tr>
      <w:tr w:rsidR="007F574E" w:rsidRPr="0064046A" w14:paraId="17AD0838" w14:textId="77777777" w:rsidTr="00E72AD8">
        <w:tc>
          <w:tcPr>
            <w:tcW w:w="2943" w:type="dxa"/>
          </w:tcPr>
          <w:p w14:paraId="5BB0C601" w14:textId="77777777" w:rsidR="007F574E" w:rsidRPr="0064046A" w:rsidRDefault="007F574E" w:rsidP="007F574E">
            <w:pPr>
              <w:jc w:val="left"/>
              <w:rPr>
                <w:b/>
              </w:rPr>
            </w:pPr>
            <w:r w:rsidRPr="0064046A">
              <w:rPr>
                <w:b/>
              </w:rPr>
              <w:t>"Financial Year"</w:t>
            </w:r>
          </w:p>
        </w:tc>
        <w:tc>
          <w:tcPr>
            <w:tcW w:w="5812" w:type="dxa"/>
          </w:tcPr>
          <w:p w14:paraId="27A8F433" w14:textId="77777777" w:rsidR="007F574E" w:rsidRPr="0064046A" w:rsidRDefault="007F574E" w:rsidP="007F574E">
            <w:r w:rsidRPr="0064046A">
              <w:t>the period of 12 months ending on 31 March in each calendar year;</w:t>
            </w:r>
          </w:p>
        </w:tc>
      </w:tr>
      <w:tr w:rsidR="007F574E" w:rsidRPr="0064046A" w14:paraId="4BD900AC" w14:textId="77777777" w:rsidTr="00E72AD8">
        <w:tc>
          <w:tcPr>
            <w:tcW w:w="2943" w:type="dxa"/>
          </w:tcPr>
          <w:p w14:paraId="64210EF4" w14:textId="77777777" w:rsidR="007F574E" w:rsidRPr="0064046A" w:rsidRDefault="007F574E" w:rsidP="007F574E">
            <w:pPr>
              <w:jc w:val="left"/>
              <w:rPr>
                <w:b/>
              </w:rPr>
            </w:pPr>
            <w:r w:rsidRPr="0064046A">
              <w:rPr>
                <w:b/>
              </w:rPr>
              <w:t>"Flexibility Parameters"</w:t>
            </w:r>
          </w:p>
        </w:tc>
        <w:tc>
          <w:tcPr>
            <w:tcW w:w="5812" w:type="dxa"/>
          </w:tcPr>
          <w:p w14:paraId="634792D6" w14:textId="77777777" w:rsidR="007F574E" w:rsidRPr="0064046A" w:rsidRDefault="007F574E" w:rsidP="007F574E">
            <w:r w:rsidRPr="0064046A">
              <w:t>as defined in Section C, Part Two, paragraph 3.7;</w:t>
            </w:r>
          </w:p>
        </w:tc>
      </w:tr>
      <w:tr w:rsidR="007F574E" w:rsidRPr="0064046A" w14:paraId="1F33CD86" w14:textId="77777777" w:rsidTr="00E72AD8">
        <w:tc>
          <w:tcPr>
            <w:tcW w:w="2943" w:type="dxa"/>
          </w:tcPr>
          <w:p w14:paraId="5EFB93A9" w14:textId="77777777" w:rsidR="007F574E" w:rsidRPr="0064046A" w:rsidRDefault="007F574E" w:rsidP="007F574E">
            <w:pPr>
              <w:jc w:val="left"/>
              <w:rPr>
                <w:b/>
              </w:rPr>
            </w:pPr>
            <w:r w:rsidRPr="0064046A">
              <w:rPr>
                <w:b/>
              </w:rPr>
              <w:t>"Force Majeure"</w:t>
            </w:r>
          </w:p>
        </w:tc>
        <w:tc>
          <w:tcPr>
            <w:tcW w:w="5812" w:type="dxa"/>
          </w:tcPr>
          <w:p w14:paraId="745C97AD" w14:textId="77777777" w:rsidR="007F574E" w:rsidRPr="0064046A" w:rsidRDefault="007F574E" w:rsidP="007F574E">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7F574E" w:rsidRPr="0064046A" w14:paraId="55F42AA8" w14:textId="77777777" w:rsidTr="00E72AD8">
        <w:tc>
          <w:tcPr>
            <w:tcW w:w="2943" w:type="dxa"/>
          </w:tcPr>
          <w:p w14:paraId="216042F5" w14:textId="77777777" w:rsidR="007F574E" w:rsidRPr="0064046A" w:rsidRDefault="007F574E" w:rsidP="007F574E">
            <w:pPr>
              <w:jc w:val="left"/>
              <w:rPr>
                <w:b/>
              </w:rPr>
            </w:pPr>
            <w:r w:rsidRPr="0064046A">
              <w:rPr>
                <w:b/>
              </w:rPr>
              <w:t>“Forecast Offshore Construction Cost”</w:t>
            </w:r>
          </w:p>
        </w:tc>
        <w:tc>
          <w:tcPr>
            <w:tcW w:w="5812" w:type="dxa"/>
          </w:tcPr>
          <w:p w14:paraId="04F56A1A" w14:textId="77777777" w:rsidR="007F574E" w:rsidRPr="0064046A" w:rsidRDefault="007F574E" w:rsidP="007F574E">
            <w:r w:rsidRPr="0064046A">
              <w:t>the forecast total cost of Offshore Construction Works as set out in the relevant Offshore TO Construction Agreement;</w:t>
            </w:r>
          </w:p>
        </w:tc>
      </w:tr>
      <w:tr w:rsidR="007F574E" w:rsidRPr="0064046A" w14:paraId="2E17ECCB" w14:textId="77777777" w:rsidTr="00E72AD8">
        <w:tc>
          <w:tcPr>
            <w:tcW w:w="2943" w:type="dxa"/>
          </w:tcPr>
          <w:p w14:paraId="13154640" w14:textId="77777777" w:rsidR="007F574E" w:rsidRPr="0064046A" w:rsidRDefault="007F574E" w:rsidP="007F574E">
            <w:pPr>
              <w:jc w:val="left"/>
              <w:rPr>
                <w:b/>
              </w:rPr>
            </w:pPr>
            <w:r w:rsidRPr="0064046A">
              <w:rPr>
                <w:b/>
              </w:rPr>
              <w:t>"Frequency"</w:t>
            </w:r>
          </w:p>
        </w:tc>
        <w:tc>
          <w:tcPr>
            <w:tcW w:w="5812" w:type="dxa"/>
          </w:tcPr>
          <w:p w14:paraId="3234C936" w14:textId="2968AD67" w:rsidR="007F574E" w:rsidRPr="0064046A" w:rsidRDefault="007F574E" w:rsidP="007F574E">
            <w:r w:rsidRPr="0064046A">
              <w:t xml:space="preserve">the number of alternating </w:t>
            </w:r>
            <w:ins w:id="53" w:author="Author">
              <w:r w:rsidRPr="0064046A">
                <w:t>cycle</w:t>
              </w:r>
              <w:r>
                <w:t>s</w:t>
              </w:r>
            </w:ins>
            <w:r w:rsidRPr="0064046A">
              <w:t xml:space="preserve"> per second (expressed in Hertz) at which a System is running;</w:t>
            </w:r>
          </w:p>
        </w:tc>
      </w:tr>
      <w:tr w:rsidR="007F574E" w:rsidRPr="0064046A" w14:paraId="6A2B09BA" w14:textId="77777777" w:rsidTr="00E72AD8">
        <w:tc>
          <w:tcPr>
            <w:tcW w:w="2943" w:type="dxa"/>
          </w:tcPr>
          <w:p w14:paraId="66E3E8DB" w14:textId="77777777" w:rsidR="007F574E" w:rsidRPr="0064046A" w:rsidRDefault="007F574E" w:rsidP="007F574E">
            <w:pPr>
              <w:jc w:val="left"/>
              <w:rPr>
                <w:b/>
              </w:rPr>
            </w:pPr>
            <w:r w:rsidRPr="0064046A">
              <w:rPr>
                <w:b/>
              </w:rPr>
              <w:t>"Framework Agreement"</w:t>
            </w:r>
          </w:p>
        </w:tc>
        <w:tc>
          <w:tcPr>
            <w:tcW w:w="5812" w:type="dxa"/>
          </w:tcPr>
          <w:p w14:paraId="506913D7" w14:textId="77777777" w:rsidR="007F574E" w:rsidRPr="0064046A" w:rsidRDefault="007F574E" w:rsidP="007F574E">
            <w:r w:rsidRPr="0064046A">
              <w:t xml:space="preserve">the agreement of that title, in the form approved by the Secretary of State, by which this Code is made contractually binding </w:t>
            </w:r>
            <w:r w:rsidRPr="0064046A">
              <w:lastRenderedPageBreak/>
              <w:t>between the parties to that agreement, as amended from time to time with the approval of the Secretary of State;</w:t>
            </w:r>
          </w:p>
        </w:tc>
      </w:tr>
      <w:tr w:rsidR="007F574E" w:rsidRPr="0064046A" w14:paraId="65BD55BF" w14:textId="77777777" w:rsidTr="00E72AD8">
        <w:tc>
          <w:tcPr>
            <w:tcW w:w="2943" w:type="dxa"/>
          </w:tcPr>
          <w:p w14:paraId="1021109F" w14:textId="77777777" w:rsidR="007F574E" w:rsidRPr="0064046A" w:rsidRDefault="007F574E" w:rsidP="007F574E">
            <w:pPr>
              <w:jc w:val="left"/>
              <w:rPr>
                <w:b/>
              </w:rPr>
            </w:pPr>
            <w:r w:rsidRPr="0064046A">
              <w:rPr>
                <w:b/>
              </w:rPr>
              <w:lastRenderedPageBreak/>
              <w:t>"Fuel Security Code"</w:t>
            </w:r>
          </w:p>
        </w:tc>
        <w:tc>
          <w:tcPr>
            <w:tcW w:w="5812" w:type="dxa"/>
          </w:tcPr>
          <w:p w14:paraId="5F875463" w14:textId="77777777" w:rsidR="007F574E" w:rsidRPr="0064046A" w:rsidRDefault="007F574E" w:rsidP="007F574E">
            <w:pPr>
              <w:pStyle w:val="NormalS"/>
              <w:spacing w:after="120"/>
            </w:pPr>
            <w:r w:rsidRPr="0064046A">
              <w:t>the Code of that name designated by the Secretary of State, as from time to time modified in accordance with the Transmission Licences ;</w:t>
            </w:r>
          </w:p>
        </w:tc>
      </w:tr>
      <w:tr w:rsidR="007F574E" w:rsidRPr="0064046A" w14:paraId="542C1A7A" w14:textId="77777777" w:rsidTr="00E72AD8">
        <w:tc>
          <w:tcPr>
            <w:tcW w:w="2943" w:type="dxa"/>
          </w:tcPr>
          <w:p w14:paraId="2B8F5CED" w14:textId="77777777" w:rsidR="007F574E" w:rsidRPr="0064046A" w:rsidRDefault="007F574E" w:rsidP="007F574E">
            <w:pPr>
              <w:jc w:val="left"/>
              <w:rPr>
                <w:b/>
              </w:rPr>
            </w:pPr>
            <w:r>
              <w:rPr>
                <w:b/>
              </w:rPr>
              <w:t>“GB Code User”</w:t>
            </w:r>
          </w:p>
        </w:tc>
        <w:tc>
          <w:tcPr>
            <w:tcW w:w="5812" w:type="dxa"/>
          </w:tcPr>
          <w:p w14:paraId="35ECB016" w14:textId="77777777" w:rsidR="007F574E" w:rsidRPr="0064046A" w:rsidRDefault="007F574E" w:rsidP="007F574E">
            <w:pPr>
              <w:pStyle w:val="NormalS"/>
              <w:spacing w:after="120"/>
            </w:pPr>
            <w:r>
              <w:t>As defined in the Grid Code</w:t>
            </w:r>
          </w:p>
        </w:tc>
      </w:tr>
      <w:tr w:rsidR="007F574E" w:rsidRPr="0064046A" w14:paraId="33227D55" w14:textId="77777777" w:rsidTr="00E72AD8">
        <w:tc>
          <w:tcPr>
            <w:tcW w:w="2943" w:type="dxa"/>
          </w:tcPr>
          <w:p w14:paraId="3B009608" w14:textId="77777777" w:rsidR="007F574E" w:rsidRPr="0064046A" w:rsidRDefault="007F574E" w:rsidP="007F574E">
            <w:pPr>
              <w:jc w:val="left"/>
              <w:rPr>
                <w:b/>
              </w:rPr>
            </w:pPr>
            <w:r w:rsidRPr="0064046A">
              <w:rPr>
                <w:b/>
              </w:rPr>
              <w:t>"Generating Unit"</w:t>
            </w:r>
          </w:p>
        </w:tc>
        <w:tc>
          <w:tcPr>
            <w:tcW w:w="5812" w:type="dxa"/>
          </w:tcPr>
          <w:p w14:paraId="20889756" w14:textId="77777777" w:rsidR="007F574E" w:rsidRPr="0064046A" w:rsidRDefault="007F574E" w:rsidP="007F574E">
            <w:pPr>
              <w:pStyle w:val="NormalS"/>
              <w:spacing w:after="120"/>
              <w:rPr>
                <w:b/>
                <w:caps/>
              </w:rPr>
            </w:pPr>
            <w:r w:rsidRPr="0064046A">
              <w:t>unless otherwise provided in the Grid Code as at the Code Effective Date any Apparatus which produces electricity;</w:t>
            </w:r>
          </w:p>
        </w:tc>
      </w:tr>
      <w:tr w:rsidR="007F574E" w:rsidRPr="0064046A" w14:paraId="188DC3A0" w14:textId="77777777" w:rsidTr="00E72AD8">
        <w:tc>
          <w:tcPr>
            <w:tcW w:w="2943" w:type="dxa"/>
          </w:tcPr>
          <w:p w14:paraId="4D2EFD78" w14:textId="77777777" w:rsidR="007F574E" w:rsidRPr="0064046A" w:rsidRDefault="007F574E" w:rsidP="007F574E">
            <w:pPr>
              <w:jc w:val="left"/>
              <w:rPr>
                <w:b/>
              </w:rPr>
            </w:pPr>
            <w:r w:rsidRPr="0064046A">
              <w:rPr>
                <w:b/>
              </w:rPr>
              <w:t>"Generator"</w:t>
            </w:r>
          </w:p>
        </w:tc>
        <w:tc>
          <w:tcPr>
            <w:tcW w:w="5812" w:type="dxa"/>
          </w:tcPr>
          <w:p w14:paraId="1EBECB66" w14:textId="77777777" w:rsidR="007F574E" w:rsidRPr="0064046A" w:rsidRDefault="007F574E" w:rsidP="007F574E">
            <w:pPr>
              <w:pStyle w:val="NormalS"/>
              <w:spacing w:after="120"/>
              <w:rPr>
                <w:i/>
                <w:caps/>
              </w:rPr>
            </w:pPr>
            <w:r w:rsidRPr="0064046A">
              <w:t>a person who generates electricity under licence or exemption under the Act;</w:t>
            </w:r>
          </w:p>
        </w:tc>
      </w:tr>
      <w:tr w:rsidR="007F574E" w:rsidRPr="0064046A" w14:paraId="60BDFB27" w14:textId="77777777" w:rsidTr="00E72AD8">
        <w:tc>
          <w:tcPr>
            <w:tcW w:w="2943" w:type="dxa"/>
          </w:tcPr>
          <w:p w14:paraId="1196941D" w14:textId="77777777" w:rsidR="007F574E" w:rsidRPr="0064046A" w:rsidRDefault="007F574E" w:rsidP="007F574E">
            <w:pPr>
              <w:jc w:val="left"/>
              <w:rPr>
                <w:b/>
              </w:rPr>
            </w:pPr>
            <w:r w:rsidRPr="0064046A">
              <w:rPr>
                <w:b/>
              </w:rPr>
              <w:t>"Go Live Date"</w:t>
            </w:r>
          </w:p>
        </w:tc>
        <w:tc>
          <w:tcPr>
            <w:tcW w:w="5812" w:type="dxa"/>
          </w:tcPr>
          <w:p w14:paraId="58BCDED8" w14:textId="77777777" w:rsidR="007F574E" w:rsidRPr="0064046A" w:rsidRDefault="007F574E" w:rsidP="007F574E">
            <w:r w:rsidRPr="0064046A">
              <w:t>the date which the Secretary of State indicates in a direction shall be the BETTA go-live date;</w:t>
            </w:r>
          </w:p>
        </w:tc>
      </w:tr>
      <w:tr w:rsidR="007F574E" w:rsidRPr="0064046A" w14:paraId="7471E95B" w14:textId="77777777" w:rsidTr="00E72AD8">
        <w:tc>
          <w:tcPr>
            <w:tcW w:w="2943" w:type="dxa"/>
          </w:tcPr>
          <w:p w14:paraId="7358FC94" w14:textId="77777777" w:rsidR="007F574E" w:rsidRPr="0064046A" w:rsidRDefault="007F574E" w:rsidP="007F574E">
            <w:pPr>
              <w:jc w:val="left"/>
              <w:rPr>
                <w:b/>
              </w:rPr>
            </w:pPr>
            <w:r w:rsidRPr="0064046A">
              <w:rPr>
                <w:b/>
              </w:rPr>
              <w:t>"Good Industry Practice"</w:t>
            </w:r>
          </w:p>
        </w:tc>
        <w:tc>
          <w:tcPr>
            <w:tcW w:w="5812" w:type="dxa"/>
          </w:tcPr>
          <w:p w14:paraId="37DEABCF" w14:textId="77777777" w:rsidR="007F574E" w:rsidRPr="0064046A" w:rsidRDefault="007F574E" w:rsidP="007F574E">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7F574E" w:rsidRPr="0064046A" w14:paraId="76DC4992" w14:textId="77777777" w:rsidTr="00E72AD8">
        <w:tc>
          <w:tcPr>
            <w:tcW w:w="2943" w:type="dxa"/>
          </w:tcPr>
          <w:p w14:paraId="51123AFF" w14:textId="77777777" w:rsidR="007F574E" w:rsidRPr="0064046A" w:rsidRDefault="007F574E" w:rsidP="007F574E">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5812" w:type="dxa"/>
          </w:tcPr>
          <w:p w14:paraId="436E3B0D" w14:textId="77777777" w:rsidR="007F574E" w:rsidRPr="0064046A" w:rsidRDefault="007F574E" w:rsidP="007F574E">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7F574E" w:rsidRPr="0064046A" w14:paraId="77745B46" w14:textId="77777777" w:rsidTr="00E72AD8">
        <w:trPr>
          <w:trHeight w:val="1087"/>
        </w:trPr>
        <w:tc>
          <w:tcPr>
            <w:tcW w:w="2943" w:type="dxa"/>
          </w:tcPr>
          <w:p w14:paraId="7BFF5CCC" w14:textId="77777777" w:rsidR="007F574E" w:rsidRPr="0064046A" w:rsidRDefault="007F574E" w:rsidP="007F574E">
            <w:pPr>
              <w:jc w:val="left"/>
              <w:rPr>
                <w:b/>
              </w:rPr>
            </w:pPr>
            <w:r w:rsidRPr="0064046A">
              <w:rPr>
                <w:b/>
              </w:rPr>
              <w:t>"Grid Code"</w:t>
            </w:r>
          </w:p>
        </w:tc>
        <w:tc>
          <w:tcPr>
            <w:tcW w:w="5812" w:type="dxa"/>
          </w:tcPr>
          <w:p w14:paraId="0E97FA92" w14:textId="77777777" w:rsidR="007F574E" w:rsidRPr="0064046A" w:rsidRDefault="007F574E" w:rsidP="007F574E">
            <w:r w:rsidRPr="0064046A">
              <w:rPr>
                <w:snapToGrid w:val="0"/>
              </w:rPr>
              <w:t xml:space="preserve">the code of that name drawn up pursuant to </w:t>
            </w:r>
            <w:r>
              <w:rPr>
                <w:snapToGrid w:val="0"/>
              </w:rPr>
              <w:t>The Company</w:t>
            </w:r>
            <w:r w:rsidRPr="0064046A">
              <w:rPr>
                <w:snapToGrid w:val="0"/>
              </w:rPr>
              <w:t xml:space="preserve">'s Transmission Licence, as from time to time modified in accordance with </w:t>
            </w:r>
            <w:r>
              <w:rPr>
                <w:snapToGrid w:val="0"/>
              </w:rPr>
              <w:t xml:space="preserve">The </w:t>
            </w:r>
            <w:r w:rsidRPr="0064046A">
              <w:rPr>
                <w:snapToGrid w:val="0"/>
              </w:rPr>
              <w:t xml:space="preserve"> Transmission Licence;</w:t>
            </w:r>
          </w:p>
        </w:tc>
      </w:tr>
      <w:tr w:rsidR="00A82428" w:rsidRPr="0064046A" w14:paraId="608D0845" w14:textId="77777777" w:rsidTr="00E72AD8">
        <w:trPr>
          <w:trHeight w:val="1087"/>
          <w:ins w:id="54" w:author="Author"/>
        </w:trPr>
        <w:tc>
          <w:tcPr>
            <w:tcW w:w="2943" w:type="dxa"/>
          </w:tcPr>
          <w:p w14:paraId="10EDDF7B" w14:textId="42777266" w:rsidR="00A82428" w:rsidRPr="0064046A" w:rsidRDefault="00A82428" w:rsidP="007F574E">
            <w:pPr>
              <w:jc w:val="left"/>
              <w:rPr>
                <w:ins w:id="55" w:author="Author"/>
                <w:b/>
              </w:rPr>
            </w:pPr>
            <w:ins w:id="56" w:author="Author">
              <w:r>
                <w:rPr>
                  <w:b/>
                </w:rPr>
                <w:t>“Grid Interface Data File Structure”</w:t>
              </w:r>
              <w:r w:rsidR="00DD2706">
                <w:rPr>
                  <w:b/>
                </w:rPr>
                <w:t xml:space="preserve"> (GIDFS)</w:t>
              </w:r>
            </w:ins>
          </w:p>
        </w:tc>
        <w:tc>
          <w:tcPr>
            <w:tcW w:w="5812" w:type="dxa"/>
          </w:tcPr>
          <w:p w14:paraId="10A3374C" w14:textId="4BBB5335" w:rsidR="00A82428" w:rsidRPr="00A82428" w:rsidRDefault="00A82428" w:rsidP="007F574E">
            <w:pPr>
              <w:rPr>
                <w:ins w:id="57" w:author="Author"/>
                <w:rFonts w:cs="Arial"/>
                <w:lang w:eastAsia="en-GB"/>
              </w:rPr>
            </w:pPr>
            <w:ins w:id="58" w:author="Author">
              <w:r w:rsidRPr="000F3B9B">
                <w:rPr>
                  <w:rFonts w:cs="Arial"/>
                  <w:lang w:eastAsia="en-GB"/>
                </w:rPr>
                <w:t>Statement structure populated by the CATO to demonstrate full compliance to the STC and other industry codes</w:t>
              </w:r>
            </w:ins>
          </w:p>
        </w:tc>
      </w:tr>
      <w:tr w:rsidR="007F574E" w:rsidRPr="0064046A" w14:paraId="5B9F5DC3" w14:textId="77777777" w:rsidTr="00E72AD8">
        <w:trPr>
          <w:trHeight w:val="508"/>
        </w:trPr>
        <w:tc>
          <w:tcPr>
            <w:tcW w:w="2943" w:type="dxa"/>
          </w:tcPr>
          <w:p w14:paraId="45DE7B06" w14:textId="3639AE4B" w:rsidR="007F574E" w:rsidRPr="0064046A" w:rsidRDefault="007F574E" w:rsidP="007F574E">
            <w:pPr>
              <w:jc w:val="left"/>
              <w:rPr>
                <w:b/>
              </w:rPr>
            </w:pPr>
            <w:r>
              <w:rPr>
                <w:b/>
              </w:rPr>
              <w:t>"Grid Supply Point</w:t>
            </w:r>
            <w:r w:rsidRPr="0064046A">
              <w:rPr>
                <w:b/>
              </w:rPr>
              <w:t>"</w:t>
            </w:r>
          </w:p>
        </w:tc>
        <w:tc>
          <w:tcPr>
            <w:tcW w:w="5812" w:type="dxa"/>
          </w:tcPr>
          <w:p w14:paraId="032272EB" w14:textId="5298C338" w:rsidR="007F574E" w:rsidRPr="0021491F" w:rsidRDefault="007F574E" w:rsidP="007F574E">
            <w:pPr>
              <w:rPr>
                <w:rFonts w:cs="Arial"/>
                <w:lang w:eastAsia="en-GB"/>
              </w:rPr>
            </w:pPr>
            <w:r>
              <w:rPr>
                <w:rFonts w:cs="Arial"/>
                <w:lang w:eastAsia="en-GB"/>
              </w:rPr>
              <w:t>as defined in the CUSC;</w:t>
            </w:r>
          </w:p>
        </w:tc>
      </w:tr>
      <w:tr w:rsidR="007F574E" w:rsidRPr="0064046A" w14:paraId="415A2C44" w14:textId="77777777" w:rsidTr="00E72AD8">
        <w:tc>
          <w:tcPr>
            <w:tcW w:w="2943" w:type="dxa"/>
          </w:tcPr>
          <w:p w14:paraId="0BDCEB1F" w14:textId="77777777" w:rsidR="007F574E" w:rsidRPr="0064046A" w:rsidRDefault="007F574E" w:rsidP="007F574E">
            <w:pPr>
              <w:jc w:val="left"/>
              <w:rPr>
                <w:b/>
              </w:rPr>
            </w:pPr>
            <w:r>
              <w:rPr>
                <w:b/>
              </w:rPr>
              <w:t>Group</w:t>
            </w:r>
          </w:p>
        </w:tc>
        <w:tc>
          <w:tcPr>
            <w:tcW w:w="5812" w:type="dxa"/>
          </w:tcPr>
          <w:p w14:paraId="3534B03F" w14:textId="77777777" w:rsidR="007F574E" w:rsidRPr="0064046A" w:rsidRDefault="007F574E" w:rsidP="007F574E">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7F574E" w:rsidRPr="0064046A" w14:paraId="3D973A19" w14:textId="77777777" w:rsidTr="00E72AD8">
        <w:tc>
          <w:tcPr>
            <w:tcW w:w="2943" w:type="dxa"/>
          </w:tcPr>
          <w:p w14:paraId="3B60FC34" w14:textId="77777777" w:rsidR="007F574E" w:rsidRPr="0064046A" w:rsidRDefault="007F574E" w:rsidP="007F574E">
            <w:pPr>
              <w:jc w:val="left"/>
              <w:rPr>
                <w:b/>
              </w:rPr>
            </w:pPr>
            <w:r w:rsidRPr="0064046A">
              <w:rPr>
                <w:b/>
              </w:rPr>
              <w:t>"High Voltage" or "HV"</w:t>
            </w:r>
          </w:p>
        </w:tc>
        <w:tc>
          <w:tcPr>
            <w:tcW w:w="5812" w:type="dxa"/>
          </w:tcPr>
          <w:p w14:paraId="12B82605" w14:textId="77777777" w:rsidR="007F574E" w:rsidRPr="0064046A" w:rsidRDefault="007F574E" w:rsidP="007F574E">
            <w:r w:rsidRPr="0064046A">
              <w:t>as defined in the Grid Code as at the Code Effective Date;</w:t>
            </w:r>
          </w:p>
        </w:tc>
      </w:tr>
      <w:tr w:rsidR="007F574E" w:rsidRPr="0064046A" w14:paraId="4D5706AD" w14:textId="77777777" w:rsidTr="00E72AD8">
        <w:tc>
          <w:tcPr>
            <w:tcW w:w="2943" w:type="dxa"/>
          </w:tcPr>
          <w:p w14:paraId="6D9CB855" w14:textId="77777777" w:rsidR="007F574E" w:rsidRPr="0064046A" w:rsidRDefault="007F574E" w:rsidP="007F574E">
            <w:pPr>
              <w:jc w:val="left"/>
              <w:rPr>
                <w:b/>
              </w:rPr>
            </w:pPr>
            <w:r>
              <w:rPr>
                <w:b/>
              </w:rPr>
              <w:t>“HDVC System”</w:t>
            </w:r>
          </w:p>
        </w:tc>
        <w:tc>
          <w:tcPr>
            <w:tcW w:w="5812" w:type="dxa"/>
          </w:tcPr>
          <w:p w14:paraId="30587A42" w14:textId="77777777" w:rsidR="007F574E" w:rsidRPr="0064046A" w:rsidRDefault="007F574E" w:rsidP="007F574E">
            <w:r>
              <w:t>As defined in the Grid Code</w:t>
            </w:r>
          </w:p>
        </w:tc>
      </w:tr>
      <w:tr w:rsidR="007F574E" w:rsidRPr="0064046A" w14:paraId="202099F2" w14:textId="77777777" w:rsidTr="00E72AD8">
        <w:tc>
          <w:tcPr>
            <w:tcW w:w="2943" w:type="dxa"/>
          </w:tcPr>
          <w:p w14:paraId="1EA7E661" w14:textId="77777777" w:rsidR="007F574E" w:rsidRPr="0064046A" w:rsidRDefault="007F574E" w:rsidP="007F574E">
            <w:pPr>
              <w:jc w:val="left"/>
              <w:rPr>
                <w:b/>
              </w:rPr>
            </w:pPr>
            <w:r w:rsidRPr="0064046A">
              <w:rPr>
                <w:b/>
              </w:rPr>
              <w:t>"Implementation Date"</w:t>
            </w:r>
          </w:p>
        </w:tc>
        <w:tc>
          <w:tcPr>
            <w:tcW w:w="5812" w:type="dxa"/>
          </w:tcPr>
          <w:p w14:paraId="2A3DCE50" w14:textId="77777777" w:rsidR="007F574E" w:rsidRPr="0064046A" w:rsidRDefault="007F574E" w:rsidP="007F574E">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7F574E" w:rsidRPr="0064046A" w14:paraId="11DED0D1" w14:textId="77777777" w:rsidTr="00E72AD8">
        <w:tc>
          <w:tcPr>
            <w:tcW w:w="2943" w:type="dxa"/>
          </w:tcPr>
          <w:p w14:paraId="1DBEAC50" w14:textId="77777777" w:rsidR="007F574E" w:rsidRPr="0064046A" w:rsidRDefault="007F574E" w:rsidP="007F574E">
            <w:pPr>
              <w:jc w:val="left"/>
              <w:rPr>
                <w:b/>
              </w:rPr>
            </w:pPr>
            <w:r w:rsidRPr="0064046A">
              <w:rPr>
                <w:b/>
              </w:rPr>
              <w:lastRenderedPageBreak/>
              <w:t>"Implementation Dispute"</w:t>
            </w:r>
          </w:p>
        </w:tc>
        <w:tc>
          <w:tcPr>
            <w:tcW w:w="5812" w:type="dxa"/>
          </w:tcPr>
          <w:p w14:paraId="36E532E8" w14:textId="77777777" w:rsidR="007F574E" w:rsidRPr="0064046A" w:rsidRDefault="007F574E" w:rsidP="007F574E">
            <w:pPr>
              <w:rPr>
                <w:caps/>
              </w:rPr>
            </w:pPr>
            <w:r w:rsidRPr="0064046A">
              <w:t>as defined in Section H, paragraph 4.6;</w:t>
            </w:r>
          </w:p>
        </w:tc>
      </w:tr>
      <w:tr w:rsidR="007F574E" w:rsidRPr="0064046A" w14:paraId="2000B3BB" w14:textId="77777777" w:rsidTr="00E72AD8">
        <w:tc>
          <w:tcPr>
            <w:tcW w:w="2943" w:type="dxa"/>
          </w:tcPr>
          <w:p w14:paraId="2BFD8FEF" w14:textId="77777777" w:rsidR="007F574E" w:rsidRPr="0064046A" w:rsidRDefault="007F574E" w:rsidP="007F574E">
            <w:pPr>
              <w:jc w:val="left"/>
              <w:rPr>
                <w:b/>
              </w:rPr>
            </w:pPr>
            <w:r w:rsidRPr="0064046A">
              <w:rPr>
                <w:b/>
              </w:rPr>
              <w:t>"Increasing User"</w:t>
            </w:r>
          </w:p>
        </w:tc>
        <w:tc>
          <w:tcPr>
            <w:tcW w:w="5812" w:type="dxa"/>
          </w:tcPr>
          <w:p w14:paraId="39878B88" w14:textId="77777777" w:rsidR="007F574E" w:rsidRPr="0064046A" w:rsidRDefault="007F574E" w:rsidP="007F574E">
            <w:r w:rsidRPr="0064046A">
              <w:t>a User considering an increase in their TEC as a direct result of a reduction in the Decreasing User’s TEC as part of a TEC Trade;</w:t>
            </w:r>
          </w:p>
        </w:tc>
      </w:tr>
      <w:tr w:rsidR="007F574E" w:rsidRPr="0064046A" w14:paraId="05E61AF7" w14:textId="77777777" w:rsidTr="00E72AD8">
        <w:tc>
          <w:tcPr>
            <w:tcW w:w="2943" w:type="dxa"/>
          </w:tcPr>
          <w:p w14:paraId="55FBBFCF" w14:textId="77777777" w:rsidR="007F574E" w:rsidRPr="0064046A" w:rsidRDefault="007F574E" w:rsidP="007F574E">
            <w:pPr>
              <w:jc w:val="left"/>
              <w:rPr>
                <w:b/>
              </w:rPr>
            </w:pPr>
            <w:r w:rsidRPr="0064046A">
              <w:rPr>
                <w:b/>
              </w:rPr>
              <w:t>"Independent Engineer"</w:t>
            </w:r>
          </w:p>
        </w:tc>
        <w:tc>
          <w:tcPr>
            <w:tcW w:w="5812" w:type="dxa"/>
          </w:tcPr>
          <w:p w14:paraId="35FA4EDA" w14:textId="77777777" w:rsidR="007F574E" w:rsidRPr="0064046A" w:rsidRDefault="007F574E" w:rsidP="007F574E">
            <w:r w:rsidRPr="0064046A">
              <w:t>the engineer specified as such in a TO Construction Agreement.  Provided that:</w:t>
            </w:r>
          </w:p>
          <w:p w14:paraId="5EAFD530" w14:textId="77777777" w:rsidR="007F574E" w:rsidRPr="0064046A" w:rsidRDefault="007F574E" w:rsidP="007F574E">
            <w:pPr>
              <w:tabs>
                <w:tab w:val="left" w:pos="742"/>
              </w:tabs>
              <w:ind w:left="459" w:hanging="459"/>
            </w:pPr>
            <w:r w:rsidRPr="0064046A">
              <w:t>(a)</w:t>
            </w:r>
            <w:r w:rsidRPr="0064046A">
              <w:tab/>
              <w:t>where the Parties to the TO Construction Agreement fail to agree on a suitable engineer within 120 days of the date of the TO Construction Agreement; or</w:t>
            </w:r>
          </w:p>
          <w:p w14:paraId="1A928408" w14:textId="77777777" w:rsidR="007F574E" w:rsidRPr="0064046A" w:rsidRDefault="007F574E" w:rsidP="007F574E">
            <w:pPr>
              <w:ind w:left="459" w:hanging="459"/>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01DFE879" w14:textId="77777777" w:rsidR="007F574E" w:rsidRPr="0064046A" w:rsidRDefault="007F574E" w:rsidP="007F574E">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7F574E" w:rsidRPr="0064046A" w14:paraId="47C34C5D" w14:textId="77777777" w:rsidTr="00E72AD8">
        <w:tc>
          <w:tcPr>
            <w:tcW w:w="2943" w:type="dxa"/>
          </w:tcPr>
          <w:p w14:paraId="67A52144" w14:textId="77777777" w:rsidR="007F574E" w:rsidRPr="0064046A" w:rsidRDefault="007F574E" w:rsidP="007F574E">
            <w:pPr>
              <w:jc w:val="left"/>
              <w:rPr>
                <w:b/>
              </w:rPr>
            </w:pPr>
            <w:r w:rsidRPr="0064046A">
              <w:rPr>
                <w:b/>
              </w:rPr>
              <w:t xml:space="preserve">"Intellectual Property Rights" </w:t>
            </w:r>
          </w:p>
        </w:tc>
        <w:tc>
          <w:tcPr>
            <w:tcW w:w="5812" w:type="dxa"/>
          </w:tcPr>
          <w:p w14:paraId="44FA0CA1" w14:textId="77777777" w:rsidR="007F574E" w:rsidRPr="0064046A" w:rsidRDefault="007F574E" w:rsidP="007F574E">
            <w:pPr>
              <w:rPr>
                <w:b/>
                <w:i/>
              </w:rPr>
            </w:pPr>
            <w:r w:rsidRPr="0064046A">
              <w:t xml:space="preserve">patents, </w:t>
            </w:r>
            <w:proofErr w:type="spellStart"/>
            <w:r w:rsidRPr="0064046A">
              <w:t>trade marks</w:t>
            </w:r>
            <w:proofErr w:type="spellEnd"/>
            <w:r w:rsidRPr="0064046A">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7F574E" w:rsidRPr="0064046A" w14:paraId="248FCE37" w14:textId="77777777" w:rsidTr="00E72AD8">
        <w:tc>
          <w:tcPr>
            <w:tcW w:w="2943" w:type="dxa"/>
          </w:tcPr>
          <w:p w14:paraId="2A555764" w14:textId="77777777" w:rsidR="007F574E" w:rsidRPr="0064046A" w:rsidRDefault="007F574E" w:rsidP="007F574E">
            <w:pPr>
              <w:jc w:val="left"/>
              <w:rPr>
                <w:b/>
              </w:rPr>
            </w:pPr>
            <w:r w:rsidRPr="0064046A">
              <w:t>“</w:t>
            </w:r>
            <w:r w:rsidRPr="0064046A">
              <w:rPr>
                <w:b/>
              </w:rPr>
              <w:t>Interface Point</w:t>
            </w:r>
            <w:r w:rsidRPr="0064046A">
              <w:t>”</w:t>
            </w:r>
          </w:p>
        </w:tc>
        <w:tc>
          <w:tcPr>
            <w:tcW w:w="5812" w:type="dxa"/>
          </w:tcPr>
          <w:p w14:paraId="2706555F" w14:textId="77777777" w:rsidR="007F574E" w:rsidRPr="0064046A" w:rsidRDefault="007F574E" w:rsidP="007F574E">
            <w:r w:rsidRPr="0064046A">
              <w:t xml:space="preserve">as the context admits or requires either; </w:t>
            </w:r>
          </w:p>
          <w:p w14:paraId="3905E046" w14:textId="77777777" w:rsidR="007F574E" w:rsidRPr="0064046A" w:rsidRDefault="007F574E" w:rsidP="007F574E">
            <w:pPr>
              <w:numPr>
                <w:ilvl w:val="0"/>
                <w:numId w:val="18"/>
              </w:numPr>
            </w:pPr>
            <w:r w:rsidRPr="0064046A">
              <w:t>the electrical point of connection between an Offshore Transmission System and an Onshore Transmission System, or</w:t>
            </w:r>
          </w:p>
          <w:p w14:paraId="3179B133" w14:textId="77777777" w:rsidR="007F574E" w:rsidRPr="0064046A" w:rsidRDefault="007F574E" w:rsidP="007F574E">
            <w:pPr>
              <w:numPr>
                <w:ilvl w:val="0"/>
                <w:numId w:val="18"/>
              </w:numPr>
            </w:pPr>
            <w:r w:rsidRPr="0064046A">
              <w:t>the electrical point of connection between an Offshore Transmission System and an Onshore Distribution System;</w:t>
            </w:r>
          </w:p>
        </w:tc>
      </w:tr>
      <w:tr w:rsidR="007F574E" w:rsidRPr="0064046A" w14:paraId="67AB8C24" w14:textId="77777777" w:rsidTr="00E72AD8">
        <w:tc>
          <w:tcPr>
            <w:tcW w:w="2943" w:type="dxa"/>
          </w:tcPr>
          <w:p w14:paraId="3BE6E1E8" w14:textId="77777777" w:rsidR="007F574E" w:rsidRPr="0064046A" w:rsidRDefault="007F574E" w:rsidP="007F574E">
            <w:pPr>
              <w:jc w:val="left"/>
              <w:rPr>
                <w:b/>
              </w:rPr>
            </w:pPr>
            <w:r w:rsidRPr="0064046A">
              <w:t>“</w:t>
            </w:r>
            <w:r w:rsidRPr="0064046A">
              <w:rPr>
                <w:b/>
              </w:rPr>
              <w:t>Interface Point Capacity</w:t>
            </w:r>
            <w:r w:rsidRPr="0064046A">
              <w:t>”</w:t>
            </w:r>
          </w:p>
        </w:tc>
        <w:tc>
          <w:tcPr>
            <w:tcW w:w="5812" w:type="dxa"/>
          </w:tcPr>
          <w:p w14:paraId="23755787" w14:textId="77777777" w:rsidR="007F574E" w:rsidRPr="0064046A" w:rsidRDefault="007F574E" w:rsidP="007F574E">
            <w:pPr>
              <w:keepNext/>
              <w:keepLines/>
            </w:pPr>
            <w:r w:rsidRPr="0064046A">
              <w:t>the maximum amount of Active Power transferable at the Interface Point as declared by an Offshore Transmission Owner, expressed in whole MW;</w:t>
            </w:r>
          </w:p>
        </w:tc>
      </w:tr>
      <w:tr w:rsidR="007F574E" w:rsidRPr="0064046A" w14:paraId="6804CA4B" w14:textId="77777777" w:rsidTr="00E72AD8">
        <w:tc>
          <w:tcPr>
            <w:tcW w:w="2943" w:type="dxa"/>
          </w:tcPr>
          <w:p w14:paraId="3B2C2076" w14:textId="77777777" w:rsidR="007F574E" w:rsidRPr="0064046A" w:rsidRDefault="007F574E" w:rsidP="007F574E">
            <w:pPr>
              <w:jc w:val="left"/>
              <w:rPr>
                <w:b/>
              </w:rPr>
            </w:pPr>
            <w:r w:rsidRPr="0064046A">
              <w:rPr>
                <w:b/>
              </w:rPr>
              <w:lastRenderedPageBreak/>
              <w:t>“Interim Operational Notification”</w:t>
            </w:r>
          </w:p>
        </w:tc>
        <w:tc>
          <w:tcPr>
            <w:tcW w:w="5812" w:type="dxa"/>
          </w:tcPr>
          <w:p w14:paraId="26E6317A" w14:textId="77777777" w:rsidR="007F574E" w:rsidRPr="0064046A" w:rsidRDefault="007F574E" w:rsidP="007F574E">
            <w:r w:rsidRPr="0064046A">
              <w:t xml:space="preserve">Certification issued by </w:t>
            </w:r>
            <w:r>
              <w:t>The Company</w:t>
            </w:r>
            <w:r w:rsidRPr="0064046A">
              <w:t xml:space="preserve"> to the User from time to time to allow the User Equipment to be, or remain, synchronised.</w:t>
            </w:r>
          </w:p>
        </w:tc>
      </w:tr>
      <w:tr w:rsidR="007F574E" w:rsidRPr="0064046A" w14:paraId="6D3ECBA3" w14:textId="77777777" w:rsidTr="00E72AD8">
        <w:tc>
          <w:tcPr>
            <w:tcW w:w="2943" w:type="dxa"/>
          </w:tcPr>
          <w:p w14:paraId="1AD18933" w14:textId="77777777" w:rsidR="007F574E" w:rsidRPr="0064046A" w:rsidRDefault="007F574E" w:rsidP="007F574E">
            <w:pPr>
              <w:jc w:val="left"/>
              <w:rPr>
                <w:b/>
              </w:rPr>
            </w:pPr>
            <w:r w:rsidRPr="0064046A">
              <w:rPr>
                <w:b/>
              </w:rPr>
              <w:t>"Interim SYS"</w:t>
            </w:r>
          </w:p>
        </w:tc>
        <w:tc>
          <w:tcPr>
            <w:tcW w:w="5812" w:type="dxa"/>
          </w:tcPr>
          <w:p w14:paraId="738916DB" w14:textId="77777777" w:rsidR="007F574E" w:rsidRPr="0064046A" w:rsidRDefault="007F574E" w:rsidP="007F574E">
            <w:r w:rsidRPr="0064046A">
              <w:t xml:space="preserve">the interim SYS referred to in Standard Condition C11 of </w:t>
            </w:r>
            <w:r>
              <w:t>The Company</w:t>
            </w:r>
            <w:r w:rsidRPr="0064046A">
              <w:t>'s Transmission Licence;</w:t>
            </w:r>
          </w:p>
        </w:tc>
      </w:tr>
      <w:tr w:rsidR="007F574E" w:rsidRPr="0064046A" w14:paraId="370E4721" w14:textId="77777777" w:rsidTr="00E72AD8">
        <w:tc>
          <w:tcPr>
            <w:tcW w:w="2943" w:type="dxa"/>
          </w:tcPr>
          <w:p w14:paraId="1D1724A1" w14:textId="77777777" w:rsidR="007F574E" w:rsidRPr="0064046A" w:rsidRDefault="007F574E" w:rsidP="007F574E">
            <w:pPr>
              <w:jc w:val="left"/>
              <w:rPr>
                <w:b/>
              </w:rPr>
            </w:pPr>
            <w:r w:rsidRPr="0064046A">
              <w:rPr>
                <w:b/>
              </w:rPr>
              <w:t>"Interconnector"</w:t>
            </w:r>
          </w:p>
        </w:tc>
        <w:tc>
          <w:tcPr>
            <w:tcW w:w="5812" w:type="dxa"/>
          </w:tcPr>
          <w:p w14:paraId="1BE4E412" w14:textId="77777777" w:rsidR="007F574E" w:rsidRPr="0064046A" w:rsidRDefault="007F574E" w:rsidP="007F574E">
            <w:r w:rsidRPr="0064046A">
              <w:t>as defined in the BSC as at the Code Effective Date;</w:t>
            </w:r>
          </w:p>
        </w:tc>
      </w:tr>
      <w:tr w:rsidR="007F574E" w:rsidRPr="0064046A" w14:paraId="493E512A" w14:textId="77777777" w:rsidTr="00E72AD8">
        <w:tc>
          <w:tcPr>
            <w:tcW w:w="2943" w:type="dxa"/>
          </w:tcPr>
          <w:p w14:paraId="39CB867E" w14:textId="77777777" w:rsidR="007F574E" w:rsidRPr="0064046A" w:rsidRDefault="007F574E" w:rsidP="007F574E">
            <w:pPr>
              <w:jc w:val="left"/>
              <w:rPr>
                <w:b/>
              </w:rPr>
            </w:pPr>
            <w:r w:rsidRPr="0064046A">
              <w:rPr>
                <w:b/>
              </w:rPr>
              <w:t>"Interface Agreement"</w:t>
            </w:r>
          </w:p>
        </w:tc>
        <w:tc>
          <w:tcPr>
            <w:tcW w:w="5812" w:type="dxa"/>
          </w:tcPr>
          <w:p w14:paraId="4FF370E1" w14:textId="77777777" w:rsidR="007F574E" w:rsidRPr="0064046A" w:rsidRDefault="007F574E" w:rsidP="007F574E">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7F574E" w:rsidRPr="0064046A" w14:paraId="129D4DBF" w14:textId="77777777" w:rsidTr="00E72AD8">
        <w:tc>
          <w:tcPr>
            <w:tcW w:w="2943" w:type="dxa"/>
          </w:tcPr>
          <w:p w14:paraId="76BC8189" w14:textId="77777777" w:rsidR="007F574E" w:rsidRPr="0064046A" w:rsidRDefault="007F574E" w:rsidP="007F574E">
            <w:pPr>
              <w:jc w:val="left"/>
              <w:rPr>
                <w:b/>
              </w:rPr>
            </w:pPr>
            <w:r w:rsidRPr="0064046A">
              <w:t>“</w:t>
            </w:r>
            <w:r w:rsidRPr="0064046A">
              <w:rPr>
                <w:b/>
              </w:rPr>
              <w:t>Intermittent Power Source</w:t>
            </w:r>
            <w:r w:rsidRPr="0064046A">
              <w:t>”</w:t>
            </w:r>
          </w:p>
        </w:tc>
        <w:tc>
          <w:tcPr>
            <w:tcW w:w="5812" w:type="dxa"/>
          </w:tcPr>
          <w:p w14:paraId="38C25756" w14:textId="77777777" w:rsidR="007F574E" w:rsidRPr="0064046A" w:rsidRDefault="007F574E" w:rsidP="007F574E">
            <w:pPr>
              <w:tabs>
                <w:tab w:val="left" w:pos="1985"/>
              </w:tabs>
              <w:ind w:left="992" w:hanging="992"/>
            </w:pPr>
            <w:r w:rsidRPr="0064046A">
              <w:t>As defined in the Grid Code</w:t>
            </w:r>
          </w:p>
        </w:tc>
      </w:tr>
      <w:tr w:rsidR="007F574E" w:rsidRPr="0064046A" w14:paraId="6E3C2007" w14:textId="77777777" w:rsidTr="00E72AD8">
        <w:tc>
          <w:tcPr>
            <w:tcW w:w="2943" w:type="dxa"/>
          </w:tcPr>
          <w:p w14:paraId="37BC4126" w14:textId="77777777" w:rsidR="007F574E" w:rsidRPr="0064046A" w:rsidRDefault="007F574E" w:rsidP="007F574E">
            <w:pPr>
              <w:jc w:val="left"/>
              <w:rPr>
                <w:b/>
                <w:bCs/>
              </w:rPr>
            </w:pPr>
            <w:r w:rsidRPr="0064046A">
              <w:rPr>
                <w:b/>
                <w:bCs/>
              </w:rPr>
              <w:t>“Interruption”</w:t>
            </w:r>
          </w:p>
        </w:tc>
        <w:tc>
          <w:tcPr>
            <w:tcW w:w="5812" w:type="dxa"/>
          </w:tcPr>
          <w:p w14:paraId="4C1C2173" w14:textId="77777777" w:rsidR="007F574E" w:rsidRPr="0064046A" w:rsidRDefault="007F574E" w:rsidP="007F574E">
            <w:pPr>
              <w:tabs>
                <w:tab w:val="left" w:pos="1985"/>
              </w:tabs>
              <w:ind w:left="992" w:hanging="992"/>
            </w:pPr>
            <w:r w:rsidRPr="0064046A">
              <w:t>As defined in the CUSC;</w:t>
            </w:r>
          </w:p>
        </w:tc>
      </w:tr>
      <w:tr w:rsidR="007F574E" w:rsidRPr="0064046A" w14:paraId="7A7DFCD9" w14:textId="77777777" w:rsidTr="00E72AD8">
        <w:tc>
          <w:tcPr>
            <w:tcW w:w="2943" w:type="dxa"/>
          </w:tcPr>
          <w:p w14:paraId="13A591ED" w14:textId="77777777" w:rsidR="007F574E" w:rsidRPr="0064046A" w:rsidRDefault="007F574E" w:rsidP="007F574E">
            <w:pPr>
              <w:jc w:val="left"/>
              <w:rPr>
                <w:b/>
                <w:bCs/>
              </w:rPr>
            </w:pPr>
            <w:r w:rsidRPr="0064046A">
              <w:rPr>
                <w:b/>
                <w:bCs/>
              </w:rPr>
              <w:t>“Interruption Charges”</w:t>
            </w:r>
          </w:p>
        </w:tc>
        <w:tc>
          <w:tcPr>
            <w:tcW w:w="5812" w:type="dxa"/>
          </w:tcPr>
          <w:p w14:paraId="51DBDB6E" w14:textId="77777777" w:rsidR="007F574E" w:rsidRPr="0064046A" w:rsidRDefault="007F574E" w:rsidP="007F574E">
            <w:pPr>
              <w:tabs>
                <w:tab w:val="left" w:pos="1985"/>
              </w:tabs>
              <w:ind w:left="34" w:hanging="34"/>
            </w:pPr>
            <w:r w:rsidRPr="0064046A">
              <w:t xml:space="preserve">The charges to be paid by the relevant Transmission Owner to </w:t>
            </w:r>
            <w:r>
              <w:t>The Company</w:t>
            </w:r>
            <w:r w:rsidRPr="0064046A">
              <w:t>, as determined in accordance with Schedule Ten Part Four;</w:t>
            </w:r>
          </w:p>
        </w:tc>
      </w:tr>
      <w:tr w:rsidR="007F574E" w:rsidRPr="0064046A" w14:paraId="690D4C90" w14:textId="77777777" w:rsidTr="00E72AD8">
        <w:tc>
          <w:tcPr>
            <w:tcW w:w="2943" w:type="dxa"/>
          </w:tcPr>
          <w:p w14:paraId="4E5A14A1" w14:textId="77777777" w:rsidR="007F574E" w:rsidRPr="0064046A" w:rsidRDefault="007F574E" w:rsidP="007F574E">
            <w:pPr>
              <w:jc w:val="left"/>
              <w:rPr>
                <w:b/>
                <w:bCs/>
              </w:rPr>
            </w:pPr>
            <w:r w:rsidRPr="0064046A">
              <w:rPr>
                <w:b/>
                <w:bCs/>
              </w:rPr>
              <w:t>“Interruption Period”</w:t>
            </w:r>
          </w:p>
        </w:tc>
        <w:tc>
          <w:tcPr>
            <w:tcW w:w="5812" w:type="dxa"/>
          </w:tcPr>
          <w:p w14:paraId="70D651CE" w14:textId="77777777" w:rsidR="007F574E" w:rsidRPr="0064046A" w:rsidRDefault="007F574E" w:rsidP="007F574E">
            <w:pPr>
              <w:tabs>
                <w:tab w:val="left" w:pos="1985"/>
              </w:tabs>
              <w:ind w:left="34" w:hanging="34"/>
            </w:pPr>
            <w:r w:rsidRPr="0064046A">
              <w:t>As defined in the CUSC;</w:t>
            </w:r>
          </w:p>
        </w:tc>
      </w:tr>
      <w:tr w:rsidR="007F574E" w:rsidRPr="0064046A" w14:paraId="5EB88CFF" w14:textId="77777777" w:rsidTr="00E72AD8">
        <w:tc>
          <w:tcPr>
            <w:tcW w:w="2943" w:type="dxa"/>
          </w:tcPr>
          <w:p w14:paraId="3E3F0C8D" w14:textId="77777777" w:rsidR="007F574E" w:rsidRPr="0064046A" w:rsidRDefault="007F574E" w:rsidP="007F574E">
            <w:pPr>
              <w:jc w:val="left"/>
              <w:rPr>
                <w:b/>
              </w:rPr>
            </w:pPr>
            <w:r w:rsidRPr="0064046A">
              <w:rPr>
                <w:b/>
              </w:rPr>
              <w:t xml:space="preserve">"Investigation Party" </w:t>
            </w:r>
          </w:p>
        </w:tc>
        <w:tc>
          <w:tcPr>
            <w:tcW w:w="5812" w:type="dxa"/>
          </w:tcPr>
          <w:p w14:paraId="13D147B4" w14:textId="77777777" w:rsidR="007F574E" w:rsidRPr="0064046A" w:rsidRDefault="007F574E" w:rsidP="007F574E">
            <w:pPr>
              <w:tabs>
                <w:tab w:val="left" w:pos="1985"/>
              </w:tabs>
              <w:ind w:left="992" w:hanging="992"/>
            </w:pPr>
            <w:r w:rsidRPr="0064046A">
              <w:t>as defined in Section C, Part Three, sub-paragraph 4.2.1;</w:t>
            </w:r>
          </w:p>
        </w:tc>
      </w:tr>
      <w:tr w:rsidR="007F574E" w:rsidRPr="0064046A" w14:paraId="23775C1E" w14:textId="77777777" w:rsidTr="00E72AD8">
        <w:tc>
          <w:tcPr>
            <w:tcW w:w="2943" w:type="dxa"/>
          </w:tcPr>
          <w:p w14:paraId="6905ECD9" w14:textId="77777777" w:rsidR="007F574E" w:rsidRPr="0064046A" w:rsidRDefault="007F574E" w:rsidP="007F574E">
            <w:pPr>
              <w:jc w:val="left"/>
              <w:rPr>
                <w:b/>
              </w:rPr>
            </w:pPr>
            <w:r w:rsidRPr="0064046A">
              <w:rPr>
                <w:b/>
              </w:rPr>
              <w:t>"Isolation"</w:t>
            </w:r>
          </w:p>
        </w:tc>
        <w:tc>
          <w:tcPr>
            <w:tcW w:w="5812" w:type="dxa"/>
          </w:tcPr>
          <w:p w14:paraId="235C3559" w14:textId="77777777" w:rsidR="007F574E" w:rsidRPr="0064046A" w:rsidRDefault="007F574E">
            <w:pPr>
              <w:tabs>
                <w:tab w:val="left" w:pos="1985"/>
              </w:tabs>
              <w:ind w:left="33"/>
            </w:pPr>
            <w:r w:rsidRPr="0064046A">
              <w:t>as defined in the Grid Code as at the Code Effective Date;</w:t>
            </w:r>
          </w:p>
        </w:tc>
      </w:tr>
      <w:tr w:rsidR="007F574E" w:rsidRPr="0064046A" w14:paraId="106CC87C" w14:textId="77777777" w:rsidTr="00E72AD8">
        <w:tc>
          <w:tcPr>
            <w:tcW w:w="2943" w:type="dxa"/>
          </w:tcPr>
          <w:p w14:paraId="3515BAFF" w14:textId="77777777" w:rsidR="007F574E" w:rsidRPr="0064046A" w:rsidRDefault="007F574E" w:rsidP="007F574E">
            <w:pPr>
              <w:jc w:val="left"/>
              <w:rPr>
                <w:b/>
              </w:rPr>
            </w:pPr>
            <w:r w:rsidRPr="0064046A">
              <w:rPr>
                <w:b/>
              </w:rPr>
              <w:t>"Joint Investigation"</w:t>
            </w:r>
          </w:p>
        </w:tc>
        <w:tc>
          <w:tcPr>
            <w:tcW w:w="5812" w:type="dxa"/>
          </w:tcPr>
          <w:p w14:paraId="1DB3A926" w14:textId="77777777" w:rsidR="007F574E" w:rsidRPr="0064046A" w:rsidRDefault="007F574E">
            <w:pPr>
              <w:tabs>
                <w:tab w:val="left" w:pos="1985"/>
              </w:tabs>
              <w:ind w:left="33"/>
            </w:pPr>
            <w:r w:rsidRPr="0064046A">
              <w:t>an investigation conducted jointly by Investigation Parties and, where relevant, other persons into a Significant Incident or Related Significant Incidents or a Possible Relevant Interruption under Section C, Part Three, paragraph 4.2;</w:t>
            </w:r>
          </w:p>
        </w:tc>
      </w:tr>
      <w:tr w:rsidR="00CA2B57" w:rsidRPr="0064046A" w14:paraId="30DA9A01" w14:textId="77777777" w:rsidTr="00E72AD8">
        <w:tc>
          <w:tcPr>
            <w:tcW w:w="2943" w:type="dxa"/>
          </w:tcPr>
          <w:p w14:paraId="4B26B7D2" w14:textId="6CC931AE" w:rsidR="00CA2B57" w:rsidRPr="0064046A" w:rsidRDefault="00CA2B57" w:rsidP="007F574E">
            <w:pPr>
              <w:jc w:val="left"/>
              <w:rPr>
                <w:b/>
              </w:rPr>
            </w:pPr>
            <w:r w:rsidRPr="007E08CC">
              <w:rPr>
                <w:b/>
              </w:rPr>
              <w:t>"Joint Project Party"</w:t>
            </w:r>
          </w:p>
        </w:tc>
        <w:tc>
          <w:tcPr>
            <w:tcW w:w="5812" w:type="dxa"/>
          </w:tcPr>
          <w:p w14:paraId="2766E136" w14:textId="4096A91C" w:rsidR="00CA2B57" w:rsidRPr="0064046A" w:rsidRDefault="00CA2B57" w:rsidP="00317A0C">
            <w:pPr>
              <w:tabs>
                <w:tab w:val="left" w:pos="1985"/>
              </w:tabs>
              <w:ind w:left="992" w:hanging="992"/>
            </w:pPr>
            <w:r w:rsidRPr="007E08CC">
              <w:t>as defined in Section D, Part Two, paragraph 8.1;</w:t>
            </w:r>
          </w:p>
        </w:tc>
      </w:tr>
      <w:tr w:rsidR="00CA2B57" w:rsidRPr="0064046A" w14:paraId="4B6A21EE" w14:textId="77777777" w:rsidTr="00E72AD8">
        <w:tc>
          <w:tcPr>
            <w:tcW w:w="2943" w:type="dxa"/>
          </w:tcPr>
          <w:p w14:paraId="6C2F4A4D" w14:textId="77777777" w:rsidR="00317A0C" w:rsidRPr="007E08CC" w:rsidRDefault="00317A0C" w:rsidP="00317A0C">
            <w:pPr>
              <w:jc w:val="left"/>
              <w:rPr>
                <w:b/>
              </w:rPr>
            </w:pPr>
            <w:r w:rsidRPr="007E08CC">
              <w:rPr>
                <w:b/>
              </w:rPr>
              <w:t>“Key Outage Proposal”</w:t>
            </w:r>
          </w:p>
          <w:p w14:paraId="56F8F8AA" w14:textId="77777777" w:rsidR="00CA2B57" w:rsidRPr="007E08CC" w:rsidRDefault="00CA2B57" w:rsidP="007F574E">
            <w:pPr>
              <w:jc w:val="left"/>
              <w:rPr>
                <w:b/>
              </w:rPr>
            </w:pPr>
          </w:p>
        </w:tc>
        <w:tc>
          <w:tcPr>
            <w:tcW w:w="5812" w:type="dxa"/>
          </w:tcPr>
          <w:p w14:paraId="28687C02" w14:textId="21C3339F" w:rsidR="00CA2B57" w:rsidRPr="00317A0C" w:rsidRDefault="00317A0C" w:rsidP="00A70A6A">
            <w:pPr>
              <w:rPr>
                <w:rFonts w:cs="Arial"/>
              </w:rPr>
            </w:pPr>
            <w:r w:rsidRPr="007E08CC">
              <w:rPr>
                <w:rFonts w:cs="Arial"/>
              </w:rPr>
              <w:t xml:space="preserve">the proposal in respect of proposed outages, for a list of MITS circuits as agreed between the licensees, for Year 2 developed, maintained and submitted to </w:t>
            </w:r>
            <w:r w:rsidRPr="00B6764D">
              <w:rPr>
                <w:rFonts w:cs="Arial"/>
              </w:rPr>
              <w:t>The Company</w:t>
            </w:r>
            <w:r w:rsidRPr="007E08CC">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tc>
      </w:tr>
      <w:tr w:rsidR="00317A0C" w:rsidRPr="0064046A" w14:paraId="0E54B083" w14:textId="77777777" w:rsidTr="00E72AD8">
        <w:tc>
          <w:tcPr>
            <w:tcW w:w="2943" w:type="dxa"/>
          </w:tcPr>
          <w:p w14:paraId="42DBD9A1" w14:textId="6428B9B3" w:rsidR="00B7450B" w:rsidRDefault="00B7450B" w:rsidP="00B7450B">
            <w:pPr>
              <w:spacing w:after="0"/>
              <w:jc w:val="left"/>
              <w:rPr>
                <w:ins w:id="59" w:author="Author"/>
                <w:b/>
                <w:lang w:val="en-US"/>
              </w:rPr>
            </w:pPr>
            <w:ins w:id="60" w:author="Author">
              <w:r>
                <w:rPr>
                  <w:b/>
                  <w:lang w:val="en-US"/>
                </w:rPr>
                <w:t>“Lead Part</w:t>
              </w:r>
              <w:r w:rsidR="009E1927">
                <w:rPr>
                  <w:b/>
                  <w:lang w:val="en-US"/>
                </w:rPr>
                <w:t>ies</w:t>
              </w:r>
              <w:r>
                <w:rPr>
                  <w:b/>
                  <w:lang w:val="en-US"/>
                </w:rPr>
                <w:t>”</w:t>
              </w:r>
            </w:ins>
          </w:p>
          <w:p w14:paraId="714EBEEE" w14:textId="77777777" w:rsidR="00317A0C" w:rsidRPr="007E08CC" w:rsidRDefault="00317A0C" w:rsidP="007F574E">
            <w:pPr>
              <w:jc w:val="left"/>
              <w:rPr>
                <w:b/>
              </w:rPr>
            </w:pPr>
          </w:p>
        </w:tc>
        <w:tc>
          <w:tcPr>
            <w:tcW w:w="5812" w:type="dxa"/>
          </w:tcPr>
          <w:p w14:paraId="304F0EC8" w14:textId="467EDA4E" w:rsidR="00B7450B" w:rsidRDefault="00B7450B" w:rsidP="00B7450B">
            <w:pPr>
              <w:spacing w:after="0" w:line="240" w:lineRule="atLeast"/>
              <w:rPr>
                <w:ins w:id="61" w:author="Author"/>
                <w:lang w:val="en-US"/>
              </w:rPr>
            </w:pPr>
            <w:ins w:id="62" w:author="Author">
              <w:r w:rsidRPr="00592D31">
                <w:rPr>
                  <w:lang w:val="en-US"/>
                </w:rPr>
                <w:t xml:space="preserve">The </w:t>
              </w:r>
              <w:r w:rsidR="009E1927">
                <w:rPr>
                  <w:lang w:val="en-US"/>
                </w:rPr>
                <w:t>L</w:t>
              </w:r>
              <w:r w:rsidRPr="00592D31">
                <w:rPr>
                  <w:lang w:val="en-US"/>
                </w:rPr>
                <w:t xml:space="preserve">ead </w:t>
              </w:r>
              <w:r w:rsidR="009E1927">
                <w:rPr>
                  <w:lang w:val="en-US"/>
                </w:rPr>
                <w:t>P</w:t>
              </w:r>
              <w:r w:rsidRPr="00592D31">
                <w:rPr>
                  <w:lang w:val="en-US"/>
                </w:rPr>
                <w:t>art</w:t>
              </w:r>
              <w:r w:rsidR="009E1927">
                <w:rPr>
                  <w:lang w:val="en-US"/>
                </w:rPr>
                <w:t>ies</w:t>
              </w:r>
              <w:r w:rsidRPr="00592D31">
                <w:rPr>
                  <w:lang w:val="en-US"/>
                </w:rPr>
                <w:t xml:space="preserve"> for the delivery of a CATO-TO Connection Project, will </w:t>
              </w:r>
              <w:r w:rsidR="009E1927">
                <w:rPr>
                  <w:lang w:val="en-US"/>
                </w:rPr>
                <w:t xml:space="preserve">normally </w:t>
              </w:r>
              <w:r w:rsidRPr="00592D31">
                <w:rPr>
                  <w:lang w:val="en-US"/>
                </w:rPr>
                <w:t xml:space="preserve">be the </w:t>
              </w:r>
              <w:r w:rsidR="00327F16">
                <w:rPr>
                  <w:lang w:val="en-US"/>
                </w:rPr>
                <w:t>P</w:t>
              </w:r>
              <w:r w:rsidR="00436C5C">
                <w:rPr>
                  <w:lang w:val="en-US"/>
                </w:rPr>
                <w:t xml:space="preserve"> </w:t>
              </w:r>
              <w:r w:rsidRPr="00592D31">
                <w:rPr>
                  <w:lang w:val="en-US"/>
                </w:rPr>
                <w:t>TO, the connecting CATO and The Company</w:t>
              </w:r>
            </w:ins>
          </w:p>
          <w:p w14:paraId="74FFA472" w14:textId="77777777" w:rsidR="00317A0C" w:rsidRPr="007E08CC" w:rsidRDefault="00317A0C" w:rsidP="00B7450B">
            <w:pPr>
              <w:tabs>
                <w:tab w:val="left" w:pos="1985"/>
              </w:tabs>
            </w:pPr>
          </w:p>
        </w:tc>
      </w:tr>
      <w:tr w:rsidR="00B7450B" w:rsidRPr="0064046A" w14:paraId="7F955E14" w14:textId="77777777" w:rsidTr="00E72AD8">
        <w:trPr>
          <w:ins w:id="63" w:author="Author"/>
        </w:trPr>
        <w:tc>
          <w:tcPr>
            <w:tcW w:w="2943" w:type="dxa"/>
          </w:tcPr>
          <w:p w14:paraId="75C67074" w14:textId="4349EC6A" w:rsidR="00B7450B" w:rsidRDefault="00B7450B" w:rsidP="00B7450B">
            <w:pPr>
              <w:jc w:val="left"/>
              <w:rPr>
                <w:ins w:id="64" w:author="Author"/>
                <w:b/>
                <w:lang w:val="en-US"/>
              </w:rPr>
            </w:pPr>
            <w:ins w:id="65" w:author="Author">
              <w:r>
                <w:rPr>
                  <w:b/>
                  <w:lang w:val="en-US"/>
                </w:rPr>
                <w:lastRenderedPageBreak/>
                <w:t>“Lead Person”</w:t>
              </w:r>
            </w:ins>
          </w:p>
        </w:tc>
        <w:tc>
          <w:tcPr>
            <w:tcW w:w="5812" w:type="dxa"/>
          </w:tcPr>
          <w:p w14:paraId="58D507B4" w14:textId="0DBDD4CA" w:rsidR="00B7450B" w:rsidRPr="00592D31" w:rsidRDefault="00B7450B" w:rsidP="00B7450B">
            <w:pPr>
              <w:rPr>
                <w:ins w:id="66" w:author="Author"/>
                <w:lang w:val="en-US"/>
              </w:rPr>
            </w:pPr>
            <w:ins w:id="67" w:author="Author">
              <w:r w:rsidRPr="00592D31">
                <w:rPr>
                  <w:lang w:val="en-US"/>
                </w:rPr>
                <w:t>The person representing each of the Lead Parties on the CATO-TO Connection Planning Sub-Group</w:t>
              </w:r>
            </w:ins>
          </w:p>
        </w:tc>
      </w:tr>
      <w:tr w:rsidR="007F574E" w:rsidRPr="0064046A" w14:paraId="12332589" w14:textId="77777777" w:rsidTr="00E72AD8">
        <w:tc>
          <w:tcPr>
            <w:tcW w:w="2943" w:type="dxa"/>
          </w:tcPr>
          <w:p w14:paraId="18462571" w14:textId="52F13A7C" w:rsidR="007F574E" w:rsidRPr="007E08CC" w:rsidRDefault="007F574E" w:rsidP="007F574E">
            <w:pPr>
              <w:jc w:val="left"/>
              <w:rPr>
                <w:b/>
              </w:rPr>
            </w:pPr>
            <w:r w:rsidRPr="003510E6">
              <w:rPr>
                <w:b/>
                <w:lang w:val="en-US"/>
              </w:rPr>
              <w:t>“Legally Binding Decisions of the European Commission and/or the Agency</w:t>
            </w:r>
            <w:r w:rsidRPr="003510E6">
              <w:rPr>
                <w:lang w:val="en-US"/>
              </w:rPr>
              <w:t>”</w:t>
            </w:r>
          </w:p>
        </w:tc>
        <w:tc>
          <w:tcPr>
            <w:tcW w:w="5812" w:type="dxa"/>
          </w:tcPr>
          <w:p w14:paraId="41025993" w14:textId="33332AA2" w:rsidR="007F574E" w:rsidRPr="007E08CC" w:rsidRDefault="007F574E" w:rsidP="007F574E">
            <w:pPr>
              <w:rPr>
                <w:rFonts w:cs="Arial"/>
              </w:rPr>
            </w:pPr>
            <w:r w:rsidRPr="003510E6">
              <w:rPr>
                <w:lang w:val="en-US"/>
              </w:rPr>
              <w:t xml:space="preserve">means any relevant legally binding decision or decisions of the </w:t>
            </w:r>
            <w:r w:rsidRPr="003510E6">
              <w:rPr>
                <w:b/>
                <w:lang w:val="en-US"/>
              </w:rPr>
              <w:t>European Commission</w:t>
            </w:r>
            <w:r w:rsidRPr="003510E6">
              <w:rPr>
                <w:lang w:val="en-US"/>
              </w:rPr>
              <w:t xml:space="preserve"> and/or the </w:t>
            </w:r>
            <w:r w:rsidRPr="003510E6">
              <w:rPr>
                <w:b/>
                <w:lang w:val="en-US"/>
              </w:rPr>
              <w:t>Agency</w:t>
            </w:r>
            <w:r w:rsidRPr="003510E6">
              <w:rPr>
                <w:lang w:val="en-US"/>
              </w:rPr>
              <w:t xml:space="preserve">, but a binding decision does not include a decision that is not, or so much of a decision as is not, </w:t>
            </w:r>
            <w:r w:rsidRPr="003510E6">
              <w:rPr>
                <w:b/>
                <w:lang w:val="en-US"/>
              </w:rPr>
              <w:t>Retained EU Law</w:t>
            </w:r>
            <w:r w:rsidRPr="003510E6">
              <w:rPr>
                <w:lang w:val="en-US"/>
              </w:rPr>
              <w:t>;</w:t>
            </w:r>
          </w:p>
        </w:tc>
      </w:tr>
      <w:tr w:rsidR="007F574E" w:rsidRPr="0064046A" w14:paraId="712DDD97" w14:textId="77777777" w:rsidTr="00E72AD8">
        <w:tc>
          <w:tcPr>
            <w:tcW w:w="2943" w:type="dxa"/>
          </w:tcPr>
          <w:p w14:paraId="4F33B709" w14:textId="77777777" w:rsidR="007F574E" w:rsidRPr="0064046A" w:rsidRDefault="007F574E" w:rsidP="007F574E">
            <w:pPr>
              <w:jc w:val="left"/>
              <w:rPr>
                <w:b/>
              </w:rPr>
            </w:pPr>
            <w:r w:rsidRPr="0064046A">
              <w:rPr>
                <w:b/>
              </w:rPr>
              <w:t>"Legal Requirement"</w:t>
            </w:r>
          </w:p>
        </w:tc>
        <w:tc>
          <w:tcPr>
            <w:tcW w:w="5812" w:type="dxa"/>
          </w:tcPr>
          <w:p w14:paraId="0E01ABF0" w14:textId="77777777" w:rsidR="007F574E" w:rsidRPr="0064046A" w:rsidRDefault="007F574E">
            <w:pPr>
              <w:tabs>
                <w:tab w:val="left" w:pos="1985"/>
              </w:tabs>
              <w:ind w:left="992" w:hanging="992"/>
            </w:pPr>
            <w:r w:rsidRPr="0064046A">
              <w:t>any Act of Parliament, regulation, licence or Directive;</w:t>
            </w:r>
          </w:p>
        </w:tc>
      </w:tr>
      <w:tr w:rsidR="007F574E" w:rsidRPr="0064046A" w14:paraId="6E0851DB" w14:textId="77777777" w:rsidTr="00E72AD8">
        <w:tc>
          <w:tcPr>
            <w:tcW w:w="2943" w:type="dxa"/>
          </w:tcPr>
          <w:p w14:paraId="079AEE08" w14:textId="77777777" w:rsidR="007F574E" w:rsidRPr="0064046A" w:rsidRDefault="007F574E" w:rsidP="007F574E">
            <w:pPr>
              <w:jc w:val="left"/>
              <w:rPr>
                <w:b/>
              </w:rPr>
            </w:pPr>
            <w:r w:rsidRPr="0064046A">
              <w:rPr>
                <w:b/>
              </w:rPr>
              <w:t>"Legislation"</w:t>
            </w:r>
          </w:p>
        </w:tc>
        <w:tc>
          <w:tcPr>
            <w:tcW w:w="5812" w:type="dxa"/>
          </w:tcPr>
          <w:p w14:paraId="5DAA6C44" w14:textId="77777777" w:rsidR="007F574E" w:rsidRPr="0064046A" w:rsidRDefault="007F574E" w:rsidP="007F574E">
            <w:r w:rsidRPr="0064046A">
              <w:t>as defined in paragraph 2.6.5 of this Section J;</w:t>
            </w:r>
          </w:p>
        </w:tc>
      </w:tr>
      <w:tr w:rsidR="007F574E" w:rsidRPr="0064046A" w14:paraId="3F7D45CA" w14:textId="77777777" w:rsidTr="00E72AD8">
        <w:tc>
          <w:tcPr>
            <w:tcW w:w="2943" w:type="dxa"/>
          </w:tcPr>
          <w:p w14:paraId="503920A4" w14:textId="77777777" w:rsidR="007F574E" w:rsidRPr="0064046A" w:rsidRDefault="007F574E" w:rsidP="007F574E">
            <w:pPr>
              <w:jc w:val="left"/>
              <w:rPr>
                <w:b/>
              </w:rPr>
            </w:pPr>
            <w:r w:rsidRPr="0064046A">
              <w:rPr>
                <w:b/>
              </w:rPr>
              <w:t>“Letter of Credit”</w:t>
            </w:r>
          </w:p>
        </w:tc>
        <w:tc>
          <w:tcPr>
            <w:tcW w:w="5812" w:type="dxa"/>
          </w:tcPr>
          <w:p w14:paraId="3AA60494" w14:textId="77777777" w:rsidR="007F574E" w:rsidRPr="0064046A" w:rsidRDefault="007F574E" w:rsidP="007F574E">
            <w:pPr>
              <w:pStyle w:val="BodyText"/>
              <w:spacing w:before="120" w:after="120"/>
              <w:ind w:left="340" w:hanging="340"/>
            </w:pPr>
            <w:r w:rsidRPr="0064046A">
              <w:t xml:space="preserve">(a) in respect of Section D, Paragraph 8.4.2 shall mean an irrevocable standby letter of credit in a form reasonably satisfactory to </w:t>
            </w:r>
            <w:r>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Pr>
                <w:bCs/>
              </w:rPr>
              <w:t>The Company</w:t>
            </w:r>
            <w:r w:rsidRPr="0064046A">
              <w:rPr>
                <w:bCs/>
              </w:rPr>
              <w:t xml:space="preserve"> </w:t>
            </w:r>
            <w:r w:rsidRPr="0064046A">
              <w:t xml:space="preserve">and allowing for partial drawings and providing for the payment to </w:t>
            </w:r>
            <w:r>
              <w:rPr>
                <w:bCs/>
              </w:rPr>
              <w:t>The Company</w:t>
            </w:r>
            <w:r w:rsidRPr="0064046A">
              <w:t xml:space="preserve"> on demand forthwith on and against </w:t>
            </w:r>
            <w:r>
              <w:rPr>
                <w:bCs/>
              </w:rPr>
              <w:t>The Company</w:t>
            </w:r>
            <w:r w:rsidRPr="0064046A">
              <w:rPr>
                <w:bCs/>
              </w:rPr>
              <w:t>’s</w:t>
            </w:r>
            <w:r w:rsidRPr="0064046A">
              <w:t xml:space="preserve"> delivery to the issuer thereof of a Notice of Drawing of the amount demanded therein;</w:t>
            </w:r>
          </w:p>
          <w:p w14:paraId="0E0A62CF" w14:textId="77777777" w:rsidR="007F574E" w:rsidRPr="0064046A" w:rsidRDefault="007F574E" w:rsidP="007F574E">
            <w:pPr>
              <w:ind w:left="340" w:hanging="340"/>
            </w:pPr>
            <w:r w:rsidRPr="0064046A">
              <w:t xml:space="preserve">(b) in all other cases shall mean an unconditional irrevocable standby letter of credit in such form as </w:t>
            </w:r>
            <w:r>
              <w:rPr>
                <w:bCs/>
              </w:rPr>
              <w:t>The Company</w:t>
            </w:r>
            <w:r w:rsidRPr="0064046A">
              <w:t xml:space="preserve"> may reasonably approve issued for the account of the Transmission Owner in sterling in favour of </w:t>
            </w:r>
            <w:r>
              <w:rPr>
                <w:bCs/>
              </w:rPr>
              <w:t>The Company</w:t>
            </w:r>
            <w:r w:rsidRPr="0064046A">
              <w:t xml:space="preserve">, allowing for partial drawings and providing for the payment to </w:t>
            </w:r>
            <w:r>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Pr>
                <w:bCs/>
              </w:rPr>
              <w:t>The Company</w:t>
            </w:r>
            <w:r w:rsidRPr="0064046A">
              <w:t xml:space="preserve"> may approve and which shall be available for payment at a branch of the issuing bank</w:t>
            </w:r>
          </w:p>
        </w:tc>
      </w:tr>
      <w:tr w:rsidR="007F574E" w:rsidRPr="0064046A" w14:paraId="502C9093" w14:textId="77777777" w:rsidTr="00E72AD8">
        <w:tc>
          <w:tcPr>
            <w:tcW w:w="2943" w:type="dxa"/>
          </w:tcPr>
          <w:p w14:paraId="43EB1EC3" w14:textId="77777777" w:rsidR="007F574E" w:rsidRPr="0064046A" w:rsidRDefault="007F574E" w:rsidP="007F574E">
            <w:pPr>
              <w:jc w:val="left"/>
              <w:rPr>
                <w:b/>
              </w:rPr>
            </w:pPr>
            <w:r w:rsidRPr="0064046A">
              <w:rPr>
                <w:b/>
              </w:rPr>
              <w:t>"Licence Standards"</w:t>
            </w:r>
          </w:p>
        </w:tc>
        <w:tc>
          <w:tcPr>
            <w:tcW w:w="5812" w:type="dxa"/>
          </w:tcPr>
          <w:p w14:paraId="2E080A83" w14:textId="77777777" w:rsidR="007F574E" w:rsidRPr="0064046A" w:rsidRDefault="007F574E" w:rsidP="007F574E">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05881E1B" w14:textId="77777777" w:rsidR="007F574E" w:rsidRPr="0064046A" w:rsidRDefault="007F574E" w:rsidP="007F574E">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51F7B578" w14:textId="77777777" w:rsidR="007F574E" w:rsidRPr="0064046A" w:rsidRDefault="007F574E" w:rsidP="007F574E">
            <w:pPr>
              <w:rPr>
                <w:i/>
              </w:rPr>
            </w:pPr>
            <w:r w:rsidRPr="0064046A">
              <w:rPr>
                <w:rStyle w:val="Emphasis"/>
                <w:i w:val="0"/>
              </w:rPr>
              <w:t xml:space="preserve">(b) </w:t>
            </w:r>
            <w:r>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26F99742" w14:textId="77777777" w:rsidR="007F574E" w:rsidRPr="0064046A" w:rsidRDefault="007F574E" w:rsidP="007F574E">
            <w:r w:rsidRPr="0064046A">
              <w:rPr>
                <w:rStyle w:val="Emphasis"/>
                <w:i w:val="0"/>
              </w:rPr>
              <w:lastRenderedPageBreak/>
              <w:t xml:space="preserve">as varied from time to time in respect of a Transmission Owner by a Transmission Derogation or, in the case of </w:t>
            </w:r>
            <w:r>
              <w:rPr>
                <w:rStyle w:val="Emphasis"/>
                <w:i w:val="0"/>
              </w:rPr>
              <w:t>The Company</w:t>
            </w:r>
            <w:r w:rsidRPr="0064046A">
              <w:rPr>
                <w:rStyle w:val="Emphasis"/>
                <w:i w:val="0"/>
              </w:rPr>
              <w:t>, by any relevant direction issued by the Authority</w:t>
            </w:r>
            <w:r w:rsidRPr="0064046A">
              <w:rPr>
                <w:i/>
              </w:rPr>
              <w:t>;</w:t>
            </w:r>
          </w:p>
        </w:tc>
      </w:tr>
      <w:tr w:rsidR="007F574E" w:rsidRPr="0064046A" w14:paraId="13E80962" w14:textId="77777777" w:rsidTr="00E72AD8">
        <w:tc>
          <w:tcPr>
            <w:tcW w:w="2943" w:type="dxa"/>
          </w:tcPr>
          <w:p w14:paraId="58B329D3" w14:textId="77777777" w:rsidR="007F574E" w:rsidRPr="0064046A" w:rsidRDefault="007F574E" w:rsidP="007F574E">
            <w:pPr>
              <w:jc w:val="left"/>
              <w:rPr>
                <w:b/>
              </w:rPr>
            </w:pPr>
            <w:r w:rsidRPr="0064046A">
              <w:rPr>
                <w:b/>
              </w:rPr>
              <w:lastRenderedPageBreak/>
              <w:t>"Liquidated Damages"</w:t>
            </w:r>
          </w:p>
        </w:tc>
        <w:tc>
          <w:tcPr>
            <w:tcW w:w="5812" w:type="dxa"/>
          </w:tcPr>
          <w:p w14:paraId="6C5855FF" w14:textId="77777777" w:rsidR="007F574E" w:rsidRPr="0064046A" w:rsidRDefault="007F574E" w:rsidP="007F574E">
            <w:r w:rsidRPr="0064046A">
              <w:t xml:space="preserve">as defined separately between </w:t>
            </w:r>
            <w:r>
              <w:t>The Company</w:t>
            </w:r>
            <w:r w:rsidRPr="0064046A">
              <w:t xml:space="preserve"> and each Transmission Owner undertaking Works as part of a Construction Project in an applicable TO Construction Agreement;</w:t>
            </w:r>
          </w:p>
        </w:tc>
      </w:tr>
      <w:tr w:rsidR="007F574E" w:rsidRPr="0064046A" w14:paraId="268F0773" w14:textId="77777777" w:rsidTr="00E72AD8">
        <w:tc>
          <w:tcPr>
            <w:tcW w:w="2943" w:type="dxa"/>
          </w:tcPr>
          <w:p w14:paraId="47BC9DE3" w14:textId="77777777" w:rsidR="007F574E" w:rsidRPr="0064046A" w:rsidRDefault="007F574E" w:rsidP="007F574E">
            <w:pPr>
              <w:jc w:val="left"/>
              <w:rPr>
                <w:b/>
              </w:rPr>
            </w:pPr>
            <w:r w:rsidRPr="0064046A">
              <w:rPr>
                <w:b/>
              </w:rPr>
              <w:t>"Liquidated Damages Liability"</w:t>
            </w:r>
          </w:p>
        </w:tc>
        <w:tc>
          <w:tcPr>
            <w:tcW w:w="5812" w:type="dxa"/>
          </w:tcPr>
          <w:p w14:paraId="2A01EA87" w14:textId="77777777" w:rsidR="007F574E" w:rsidRPr="0064046A" w:rsidRDefault="007F574E" w:rsidP="007F574E">
            <w:r w:rsidRPr="0064046A">
              <w:t xml:space="preserve">means the liquidated damages liability as set out in the relevant TO Construction Agreement; </w:t>
            </w:r>
          </w:p>
        </w:tc>
      </w:tr>
      <w:tr w:rsidR="007F574E" w:rsidRPr="0064046A" w14:paraId="2DB6B43F" w14:textId="77777777" w:rsidTr="00E72AD8">
        <w:tc>
          <w:tcPr>
            <w:tcW w:w="2943" w:type="dxa"/>
          </w:tcPr>
          <w:p w14:paraId="581D886A" w14:textId="77777777" w:rsidR="007F574E" w:rsidRPr="0064046A" w:rsidRDefault="007F574E" w:rsidP="007F574E">
            <w:pPr>
              <w:jc w:val="left"/>
              <w:rPr>
                <w:b/>
              </w:rPr>
            </w:pPr>
            <w:r w:rsidRPr="0064046A">
              <w:rPr>
                <w:b/>
              </w:rPr>
              <w:t>"Local Joint Restoration Plan"</w:t>
            </w:r>
          </w:p>
        </w:tc>
        <w:tc>
          <w:tcPr>
            <w:tcW w:w="5812" w:type="dxa"/>
          </w:tcPr>
          <w:p w14:paraId="000728D9" w14:textId="77777777" w:rsidR="007F574E" w:rsidRPr="0064046A" w:rsidRDefault="007F574E" w:rsidP="007F574E">
            <w:r w:rsidRPr="0064046A">
              <w:t>as defined in the Grid Code as at the Code Effective Date;</w:t>
            </w:r>
          </w:p>
        </w:tc>
      </w:tr>
      <w:tr w:rsidR="007F574E" w:rsidRPr="0064046A" w14:paraId="25266CF6" w14:textId="77777777" w:rsidTr="00E72AD8">
        <w:tc>
          <w:tcPr>
            <w:tcW w:w="2943" w:type="dxa"/>
          </w:tcPr>
          <w:p w14:paraId="552D9D31" w14:textId="77777777" w:rsidR="007F574E" w:rsidRPr="0064046A" w:rsidRDefault="007F574E" w:rsidP="007F574E">
            <w:pPr>
              <w:jc w:val="left"/>
              <w:rPr>
                <w:b/>
              </w:rPr>
            </w:pPr>
            <w:r w:rsidRPr="0064046A">
              <w:rPr>
                <w:b/>
              </w:rPr>
              <w:t>"Local Safety Instructions"</w:t>
            </w:r>
          </w:p>
        </w:tc>
        <w:tc>
          <w:tcPr>
            <w:tcW w:w="5812" w:type="dxa"/>
          </w:tcPr>
          <w:p w14:paraId="51F45324" w14:textId="77777777" w:rsidR="007F574E" w:rsidRPr="0064046A" w:rsidRDefault="007F574E" w:rsidP="007F574E">
            <w:r w:rsidRPr="0064046A">
              <w:t xml:space="preserve">as defined in the Grid Code as at the Code Effective Date; </w:t>
            </w:r>
          </w:p>
        </w:tc>
      </w:tr>
      <w:tr w:rsidR="007F574E" w:rsidRPr="0064046A" w14:paraId="4A434440" w14:textId="77777777" w:rsidTr="00E72AD8">
        <w:tc>
          <w:tcPr>
            <w:tcW w:w="2943" w:type="dxa"/>
          </w:tcPr>
          <w:p w14:paraId="4E2EEDE3" w14:textId="77777777" w:rsidR="007F574E" w:rsidRPr="0064046A" w:rsidRDefault="007F574E" w:rsidP="007F574E">
            <w:pPr>
              <w:jc w:val="left"/>
              <w:rPr>
                <w:b/>
              </w:rPr>
            </w:pPr>
            <w:r w:rsidRPr="0064046A">
              <w:rPr>
                <w:b/>
              </w:rPr>
              <w:t>"Local Switching Procedure"</w:t>
            </w:r>
          </w:p>
        </w:tc>
        <w:tc>
          <w:tcPr>
            <w:tcW w:w="5812" w:type="dxa"/>
          </w:tcPr>
          <w:p w14:paraId="7968F31B" w14:textId="77777777" w:rsidR="007F574E" w:rsidRPr="0064046A" w:rsidRDefault="007F574E" w:rsidP="007F574E">
            <w:r w:rsidRPr="0064046A">
              <w:t>as defined in the Grid Code as at the Code Effective Date;</w:t>
            </w:r>
          </w:p>
        </w:tc>
      </w:tr>
      <w:tr w:rsidR="007F574E" w:rsidRPr="0064046A" w14:paraId="44A44E7F" w14:textId="77777777" w:rsidTr="00E72AD8">
        <w:tc>
          <w:tcPr>
            <w:tcW w:w="2943" w:type="dxa"/>
          </w:tcPr>
          <w:p w14:paraId="119E2564" w14:textId="77777777" w:rsidR="007F574E" w:rsidRPr="0064046A" w:rsidRDefault="007F574E" w:rsidP="007F574E">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5812" w:type="dxa"/>
          </w:tcPr>
          <w:p w14:paraId="7B0D3482" w14:textId="77777777" w:rsidR="007F574E" w:rsidRPr="0064046A" w:rsidRDefault="007F574E" w:rsidP="007F574E">
            <w:r w:rsidRPr="0064046A">
              <w:t>as defined in the Grid Code as at the Code Effective Date;</w:t>
            </w:r>
          </w:p>
        </w:tc>
      </w:tr>
      <w:tr w:rsidR="007F574E" w:rsidRPr="0064046A" w14:paraId="6AF9A84F" w14:textId="77777777" w:rsidTr="00E72AD8">
        <w:tc>
          <w:tcPr>
            <w:tcW w:w="2943" w:type="dxa"/>
          </w:tcPr>
          <w:p w14:paraId="6E642DEF" w14:textId="77777777" w:rsidR="007F574E" w:rsidRPr="00FC6B71" w:rsidRDefault="007F574E" w:rsidP="007F574E">
            <w:pPr>
              <w:jc w:val="left"/>
              <w:rPr>
                <w:b/>
              </w:rPr>
            </w:pPr>
            <w:r w:rsidRPr="00FC6B71">
              <w:rPr>
                <w:b/>
              </w:rPr>
              <w:t>"Main Business"</w:t>
            </w:r>
          </w:p>
          <w:p w14:paraId="144314D3" w14:textId="77777777" w:rsidR="007F574E" w:rsidRPr="00FC6B71" w:rsidRDefault="007F574E" w:rsidP="007F574E">
            <w:pPr>
              <w:jc w:val="left"/>
              <w:rPr>
                <w:b/>
              </w:rPr>
            </w:pPr>
          </w:p>
        </w:tc>
        <w:tc>
          <w:tcPr>
            <w:tcW w:w="5812" w:type="dxa"/>
          </w:tcPr>
          <w:p w14:paraId="6C82A4D0" w14:textId="77777777" w:rsidR="007F574E" w:rsidRPr="00FC6B71" w:rsidRDefault="007F574E" w:rsidP="007F574E">
            <w:r w:rsidRPr="00FC6B71">
              <w:t xml:space="preserve">any business of </w:t>
            </w:r>
            <w:r>
              <w:t>The Company</w:t>
            </w:r>
            <w:r w:rsidRPr="00FC6B71">
              <w:t xml:space="preserve"> which </w:t>
            </w:r>
            <w:r>
              <w:t>The Company</w:t>
            </w:r>
            <w:r w:rsidRPr="00FC6B71">
              <w:t xml:space="preserve"> must carry out under its Transmission Licence;</w:t>
            </w:r>
          </w:p>
        </w:tc>
      </w:tr>
      <w:tr w:rsidR="007F574E" w:rsidRPr="0064046A" w14:paraId="1DACBE9E" w14:textId="77777777" w:rsidTr="00E72AD8">
        <w:tc>
          <w:tcPr>
            <w:tcW w:w="2943" w:type="dxa"/>
          </w:tcPr>
          <w:p w14:paraId="06BADC82" w14:textId="77777777" w:rsidR="007F574E" w:rsidRPr="00FC6B71" w:rsidRDefault="007F574E" w:rsidP="007F574E">
            <w:pPr>
              <w:jc w:val="left"/>
              <w:rPr>
                <w:b/>
              </w:rPr>
            </w:pPr>
            <w:r>
              <w:rPr>
                <w:b/>
              </w:rPr>
              <w:t>“Main Plant and Apparatus”</w:t>
            </w:r>
          </w:p>
        </w:tc>
        <w:tc>
          <w:tcPr>
            <w:tcW w:w="5812" w:type="dxa"/>
          </w:tcPr>
          <w:p w14:paraId="49AA19CE" w14:textId="77777777" w:rsidR="007F574E" w:rsidRPr="00FC6B71" w:rsidRDefault="007F574E" w:rsidP="007F574E">
            <w:r>
              <w:t>As defined in the Grid Code</w:t>
            </w:r>
          </w:p>
        </w:tc>
      </w:tr>
      <w:tr w:rsidR="007F574E" w:rsidRPr="0064046A" w14:paraId="75E86F38" w14:textId="77777777" w:rsidTr="00E72AD8">
        <w:tc>
          <w:tcPr>
            <w:tcW w:w="2943" w:type="dxa"/>
          </w:tcPr>
          <w:p w14:paraId="07197185" w14:textId="77777777" w:rsidR="007F574E" w:rsidRPr="00FC6B71" w:rsidRDefault="007F574E" w:rsidP="007F574E">
            <w:r w:rsidRPr="00FC6B71">
              <w:t>“</w:t>
            </w:r>
            <w:r w:rsidRPr="00FC6B71">
              <w:rPr>
                <w:b/>
              </w:rPr>
              <w:t>Materially Affected Party</w:t>
            </w:r>
            <w:r w:rsidRPr="00FC6B71">
              <w:t>”</w:t>
            </w:r>
          </w:p>
        </w:tc>
        <w:tc>
          <w:tcPr>
            <w:tcW w:w="5812" w:type="dxa"/>
          </w:tcPr>
          <w:p w14:paraId="76249EAE" w14:textId="77777777" w:rsidR="007F574E" w:rsidRPr="00FC6B71" w:rsidRDefault="007F574E" w:rsidP="007F574E">
            <w:r w:rsidRPr="00FC6B71">
              <w:t>means any person or class of persons designated by the Authority as such;</w:t>
            </w:r>
          </w:p>
        </w:tc>
      </w:tr>
      <w:tr w:rsidR="007F574E" w:rsidRPr="0064046A" w14:paraId="38CEA9C5" w14:textId="77777777" w:rsidTr="00E72AD8">
        <w:tc>
          <w:tcPr>
            <w:tcW w:w="2943" w:type="dxa"/>
          </w:tcPr>
          <w:p w14:paraId="70FFBAD7" w14:textId="77777777" w:rsidR="007F574E" w:rsidRPr="0064046A" w:rsidRDefault="007F574E" w:rsidP="007F574E">
            <w:pPr>
              <w:jc w:val="left"/>
              <w:rPr>
                <w:b/>
              </w:rPr>
            </w:pPr>
            <w:r w:rsidRPr="0064046A">
              <w:rPr>
                <w:b/>
              </w:rPr>
              <w:t>"Material Effect"</w:t>
            </w:r>
          </w:p>
        </w:tc>
        <w:tc>
          <w:tcPr>
            <w:tcW w:w="5812" w:type="dxa"/>
          </w:tcPr>
          <w:p w14:paraId="1DAFC1EB" w14:textId="77777777" w:rsidR="007F574E" w:rsidRPr="0064046A" w:rsidRDefault="007F574E" w:rsidP="007F574E">
            <w:r w:rsidRPr="0064046A">
              <w:t>where used in relation to the identification of a Modification only, shall mean an effect causing:</w:t>
            </w:r>
          </w:p>
          <w:p w14:paraId="7AAF18ED" w14:textId="77777777" w:rsidR="007F574E" w:rsidRPr="0064046A" w:rsidRDefault="007F574E" w:rsidP="007F574E">
            <w:pPr>
              <w:ind w:left="459" w:hanging="459"/>
            </w:pPr>
            <w:r w:rsidRPr="0064046A">
              <w:t>(a)</w:t>
            </w:r>
            <w:r w:rsidRPr="0064046A">
              <w:tab/>
            </w:r>
            <w:r>
              <w:t>The Company</w:t>
            </w:r>
            <w:r w:rsidRPr="0064046A">
              <w:t xml:space="preserve"> or a Transmission Owner to effect any works or to alter the manner of operation of Transmission Plant or Transmission Apparatus at a Connection Site; or </w:t>
            </w:r>
          </w:p>
          <w:p w14:paraId="2A5C4405" w14:textId="77777777" w:rsidR="007F574E" w:rsidRPr="0064046A" w:rsidRDefault="007F574E" w:rsidP="007F574E">
            <w:pPr>
              <w:ind w:left="459" w:hanging="459"/>
            </w:pPr>
            <w:r w:rsidRPr="0064046A">
              <w:t>(b)</w:t>
            </w:r>
            <w:r w:rsidRPr="0064046A">
              <w:tab/>
              <w:t>a User to effect any works or to alter the manner of operation or Plant or Apparatus at the Connection Site or the site of connection,</w:t>
            </w:r>
          </w:p>
          <w:p w14:paraId="30AA3A7A" w14:textId="77777777" w:rsidR="007F574E" w:rsidRPr="0064046A" w:rsidRDefault="007F574E" w:rsidP="007F574E">
            <w:pPr>
              <w:ind w:left="33" w:hanging="33"/>
            </w:pPr>
            <w:r w:rsidRPr="0064046A">
              <w:t xml:space="preserve">which, in either case, involves </w:t>
            </w:r>
            <w:r>
              <w:t>The Company</w:t>
            </w:r>
            <w:r w:rsidRPr="0064046A">
              <w:t xml:space="preserve"> or the relevant Transmission Owner or User in expenditure of more than £10,000;</w:t>
            </w:r>
          </w:p>
          <w:p w14:paraId="0D9218D0" w14:textId="77777777" w:rsidR="007F574E" w:rsidRPr="0064046A" w:rsidRDefault="007F574E" w:rsidP="007F574E">
            <w:pPr>
              <w:ind w:left="33" w:hanging="33"/>
            </w:pPr>
            <w:r w:rsidRPr="0064046A">
              <w:t>The phrase "material effect" where otherwise used in the Code shall not be construed as being so limited.</w:t>
            </w:r>
          </w:p>
        </w:tc>
      </w:tr>
      <w:tr w:rsidR="007F574E" w:rsidRPr="0064046A" w14:paraId="05FA5191" w14:textId="77777777" w:rsidTr="00E72AD8">
        <w:tc>
          <w:tcPr>
            <w:tcW w:w="2943" w:type="dxa"/>
          </w:tcPr>
          <w:p w14:paraId="6B53CBF9" w14:textId="77777777" w:rsidR="007F574E" w:rsidRPr="0064046A" w:rsidRDefault="007F574E" w:rsidP="007F574E">
            <w:pPr>
              <w:jc w:val="left"/>
              <w:rPr>
                <w:b/>
              </w:rPr>
            </w:pPr>
            <w:r w:rsidRPr="0064046A">
              <w:rPr>
                <w:b/>
              </w:rPr>
              <w:lastRenderedPageBreak/>
              <w:t>"Medium Voltage" or "MV"</w:t>
            </w:r>
          </w:p>
        </w:tc>
        <w:tc>
          <w:tcPr>
            <w:tcW w:w="5812" w:type="dxa"/>
          </w:tcPr>
          <w:p w14:paraId="08C4EE65" w14:textId="77777777" w:rsidR="007F574E" w:rsidRPr="0064046A" w:rsidRDefault="007F574E" w:rsidP="007F574E">
            <w:r w:rsidRPr="0064046A">
              <w:t>as defined in the Grid Code as at the Code Effective Date;</w:t>
            </w:r>
          </w:p>
        </w:tc>
      </w:tr>
      <w:tr w:rsidR="007F574E" w:rsidRPr="0064046A" w14:paraId="3879DF1D" w14:textId="77777777" w:rsidTr="00E72AD8">
        <w:tc>
          <w:tcPr>
            <w:tcW w:w="2943" w:type="dxa"/>
          </w:tcPr>
          <w:p w14:paraId="6F17D5FB" w14:textId="77777777" w:rsidR="007F574E" w:rsidRPr="0064046A" w:rsidRDefault="007F574E" w:rsidP="007F574E">
            <w:pPr>
              <w:jc w:val="left"/>
              <w:rPr>
                <w:b/>
              </w:rPr>
            </w:pPr>
            <w:r w:rsidRPr="0064046A">
              <w:rPr>
                <w:b/>
              </w:rPr>
              <w:t>“MITS”</w:t>
            </w:r>
          </w:p>
        </w:tc>
        <w:tc>
          <w:tcPr>
            <w:tcW w:w="5812" w:type="dxa"/>
          </w:tcPr>
          <w:p w14:paraId="0078E1C4" w14:textId="77777777" w:rsidR="007F574E" w:rsidRPr="0064046A" w:rsidRDefault="007F574E" w:rsidP="007F574E">
            <w:r w:rsidRPr="0064046A">
              <w:rPr>
                <w:rFonts w:cs="Arial"/>
              </w:rPr>
              <w:t>As defined in the NETS SQSS.</w:t>
            </w:r>
          </w:p>
        </w:tc>
      </w:tr>
      <w:tr w:rsidR="007F574E" w:rsidRPr="0064046A" w14:paraId="18588FFC" w14:textId="77777777" w:rsidTr="00E72AD8">
        <w:tc>
          <w:tcPr>
            <w:tcW w:w="2943" w:type="dxa"/>
          </w:tcPr>
          <w:p w14:paraId="36713D3E" w14:textId="77777777" w:rsidR="007F574E" w:rsidRPr="0064046A" w:rsidRDefault="007F574E" w:rsidP="007F574E">
            <w:pPr>
              <w:jc w:val="left"/>
              <w:rPr>
                <w:b/>
              </w:rPr>
            </w:pPr>
            <w:r w:rsidRPr="0064046A">
              <w:rPr>
                <w:b/>
              </w:rPr>
              <w:t>“MITS Connection Works”</w:t>
            </w:r>
          </w:p>
        </w:tc>
        <w:tc>
          <w:tcPr>
            <w:tcW w:w="5812" w:type="dxa"/>
          </w:tcPr>
          <w:p w14:paraId="3147536F" w14:textId="77777777" w:rsidR="007F574E" w:rsidRPr="0064046A" w:rsidRDefault="007F574E" w:rsidP="007F574E">
            <w:r w:rsidRPr="0064046A">
              <w:t>As defined in the CUSC</w:t>
            </w:r>
          </w:p>
        </w:tc>
      </w:tr>
      <w:tr w:rsidR="007F574E" w:rsidRPr="0064046A" w14:paraId="73C00B85" w14:textId="77777777" w:rsidTr="00E72AD8">
        <w:tc>
          <w:tcPr>
            <w:tcW w:w="2943" w:type="dxa"/>
          </w:tcPr>
          <w:p w14:paraId="1898750A" w14:textId="77777777" w:rsidR="007F574E" w:rsidRDefault="007F574E" w:rsidP="007F574E">
            <w:pPr>
              <w:jc w:val="left"/>
              <w:rPr>
                <w:b/>
              </w:rPr>
            </w:pPr>
            <w:r w:rsidRPr="0064046A">
              <w:rPr>
                <w:b/>
              </w:rPr>
              <w:t xml:space="preserve">“MITS </w:t>
            </w:r>
            <w:r>
              <w:rPr>
                <w:b/>
              </w:rPr>
              <w:t>Node</w:t>
            </w:r>
            <w:r w:rsidRPr="0064046A">
              <w:rPr>
                <w:b/>
              </w:rPr>
              <w:t>”</w:t>
            </w:r>
          </w:p>
          <w:p w14:paraId="2BCEC6D8" w14:textId="77777777" w:rsidR="007F574E" w:rsidRPr="0064046A" w:rsidRDefault="007F574E" w:rsidP="007F574E">
            <w:pPr>
              <w:jc w:val="left"/>
              <w:rPr>
                <w:b/>
              </w:rPr>
            </w:pPr>
          </w:p>
        </w:tc>
        <w:tc>
          <w:tcPr>
            <w:tcW w:w="5812" w:type="dxa"/>
          </w:tcPr>
          <w:p w14:paraId="36AF0783" w14:textId="77777777" w:rsidR="007F574E" w:rsidRPr="0064046A" w:rsidRDefault="007F574E" w:rsidP="007F574E">
            <w:r>
              <w:t>means in the context of ascertaining the Attributable Works, a node with (</w:t>
            </w:r>
            <w:proofErr w:type="spellStart"/>
            <w:r>
              <w:t>i</w:t>
            </w:r>
            <w:proofErr w:type="spellEnd"/>
            <w:r>
              <w:t xml:space="preserve">) more than four Transmission circuits at a Grid Supply Point or (ii) two or more Transmission circuits at a Grid Supply Point;  </w:t>
            </w:r>
          </w:p>
        </w:tc>
      </w:tr>
      <w:tr w:rsidR="007F574E" w:rsidRPr="0064046A" w14:paraId="710F49ED" w14:textId="77777777" w:rsidTr="00E72AD8">
        <w:tc>
          <w:tcPr>
            <w:tcW w:w="2943" w:type="dxa"/>
          </w:tcPr>
          <w:p w14:paraId="2986F2D7" w14:textId="77777777" w:rsidR="007F574E" w:rsidRPr="0064046A" w:rsidRDefault="007F574E" w:rsidP="007F574E">
            <w:pPr>
              <w:jc w:val="left"/>
              <w:rPr>
                <w:b/>
              </w:rPr>
            </w:pPr>
            <w:r w:rsidRPr="0064046A">
              <w:rPr>
                <w:b/>
              </w:rPr>
              <w:t>"Modification"</w:t>
            </w:r>
          </w:p>
        </w:tc>
        <w:tc>
          <w:tcPr>
            <w:tcW w:w="5812" w:type="dxa"/>
          </w:tcPr>
          <w:p w14:paraId="391EEFF5" w14:textId="77777777" w:rsidR="007F574E" w:rsidRPr="0064046A" w:rsidRDefault="007F574E" w:rsidP="007F574E">
            <w:r w:rsidRPr="0064046A">
              <w:t>any:</w:t>
            </w:r>
          </w:p>
          <w:p w14:paraId="72E85946" w14:textId="77777777" w:rsidR="007F574E" w:rsidRPr="0064046A" w:rsidRDefault="007F574E" w:rsidP="007F574E">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56B5D960" w14:textId="77777777" w:rsidR="007F574E" w:rsidRPr="0064046A" w:rsidRDefault="007F574E" w:rsidP="007F574E">
            <w:pPr>
              <w:ind w:left="459" w:hanging="459"/>
            </w:pPr>
            <w:r w:rsidRPr="0064046A">
              <w:t>(b)  Replacement of Assets (irrespective of whether such Replacement of Assets has a Material Effect on a User at a particular Connection Site); or</w:t>
            </w:r>
          </w:p>
          <w:p w14:paraId="196116F6" w14:textId="77777777" w:rsidR="007F574E" w:rsidRPr="0064046A" w:rsidRDefault="007F574E" w:rsidP="007F574E">
            <w:pPr>
              <w:ind w:left="459" w:hanging="459"/>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CBAA21A" w14:textId="77777777" w:rsidR="007F574E" w:rsidRPr="0064046A" w:rsidRDefault="007F574E" w:rsidP="007F574E">
            <w:pPr>
              <w:tabs>
                <w:tab w:val="left" w:pos="477"/>
              </w:tabs>
              <w:ind w:left="459" w:hanging="459"/>
              <w:rPr>
                <w:rStyle w:val="Emphasis"/>
                <w:i w:val="0"/>
              </w:rPr>
            </w:pPr>
            <w:r w:rsidRPr="0064046A">
              <w:rPr>
                <w:rStyle w:val="Emphasis"/>
                <w:i w:val="0"/>
              </w:rPr>
              <w:t>(d) Transmission Construction Works associated with an earlier Request for a Statement of Works; or</w:t>
            </w:r>
          </w:p>
          <w:p w14:paraId="5EE984E7" w14:textId="77777777" w:rsidR="007F574E" w:rsidRDefault="007F574E" w:rsidP="007F574E">
            <w:pPr>
              <w:tabs>
                <w:tab w:val="left" w:pos="477"/>
              </w:tabs>
              <w:ind w:left="459" w:hanging="459"/>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F9C7A5E" w14:textId="77777777" w:rsidR="007F574E" w:rsidRPr="00FE6E74" w:rsidRDefault="007F574E" w:rsidP="007F574E">
            <w:pPr>
              <w:ind w:left="459" w:hanging="459"/>
            </w:pPr>
            <w:bookmarkStart w:id="68"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68"/>
          </w:p>
        </w:tc>
      </w:tr>
      <w:tr w:rsidR="007F574E" w:rsidRPr="0064046A" w14:paraId="1427631D" w14:textId="77777777" w:rsidTr="00E72AD8">
        <w:tc>
          <w:tcPr>
            <w:tcW w:w="2943" w:type="dxa"/>
          </w:tcPr>
          <w:p w14:paraId="72940ADF" w14:textId="77777777" w:rsidR="007F574E" w:rsidRPr="0064046A" w:rsidRDefault="007F574E" w:rsidP="007F574E">
            <w:pPr>
              <w:jc w:val="left"/>
              <w:rPr>
                <w:b/>
              </w:rPr>
            </w:pPr>
            <w:r w:rsidRPr="0064046A">
              <w:rPr>
                <w:b/>
              </w:rPr>
              <w:lastRenderedPageBreak/>
              <w:t>"National Electricity Transmission System"</w:t>
            </w:r>
          </w:p>
        </w:tc>
        <w:tc>
          <w:tcPr>
            <w:tcW w:w="5812" w:type="dxa"/>
          </w:tcPr>
          <w:p w14:paraId="3471FDEE" w14:textId="77777777" w:rsidR="007F574E" w:rsidRPr="0064046A" w:rsidRDefault="007F574E" w:rsidP="007F574E">
            <w:pPr>
              <w:pStyle w:val="NormalS"/>
              <w:spacing w:after="120"/>
            </w:pPr>
            <w:r w:rsidRPr="0064046A">
              <w:t>as defined in Standard Condition A1;</w:t>
            </w:r>
          </w:p>
        </w:tc>
      </w:tr>
      <w:tr w:rsidR="007F574E" w:rsidRPr="0064046A" w14:paraId="7A42EA86" w14:textId="77777777" w:rsidTr="00E72AD8">
        <w:tc>
          <w:tcPr>
            <w:tcW w:w="2943" w:type="dxa"/>
          </w:tcPr>
          <w:p w14:paraId="4612063C" w14:textId="77777777" w:rsidR="007F574E" w:rsidRPr="0064046A" w:rsidRDefault="007F574E" w:rsidP="007F574E">
            <w:pPr>
              <w:jc w:val="left"/>
              <w:rPr>
                <w:b/>
              </w:rPr>
            </w:pPr>
            <w:r w:rsidRPr="0064046A">
              <w:rPr>
                <w:b/>
              </w:rPr>
              <w:t>"National Electricity Transmission System Operator Area"</w:t>
            </w:r>
          </w:p>
        </w:tc>
        <w:tc>
          <w:tcPr>
            <w:tcW w:w="5812" w:type="dxa"/>
          </w:tcPr>
          <w:p w14:paraId="3C85F634" w14:textId="77777777" w:rsidR="007F574E" w:rsidRPr="0064046A" w:rsidRDefault="007F574E" w:rsidP="007F574E">
            <w:pPr>
              <w:pStyle w:val="NormalS"/>
              <w:spacing w:after="120"/>
            </w:pPr>
            <w:r w:rsidRPr="0064046A">
              <w:t xml:space="preserve">has the meaning set out in Schedule 1 of </w:t>
            </w:r>
            <w:r>
              <w:t>The Company</w:t>
            </w:r>
            <w:r w:rsidRPr="0064046A">
              <w:t>'s Transmission Licence;</w:t>
            </w:r>
          </w:p>
        </w:tc>
      </w:tr>
      <w:tr w:rsidR="007F574E" w:rsidRPr="0064046A" w14:paraId="320D1F97" w14:textId="77777777" w:rsidTr="00E72AD8">
        <w:tc>
          <w:tcPr>
            <w:tcW w:w="2943" w:type="dxa"/>
          </w:tcPr>
          <w:p w14:paraId="742C1B60" w14:textId="77777777" w:rsidR="007F574E" w:rsidRPr="0064046A" w:rsidRDefault="007F574E" w:rsidP="007F574E">
            <w:pPr>
              <w:jc w:val="left"/>
              <w:rPr>
                <w:b/>
              </w:rPr>
            </w:pPr>
            <w:r w:rsidRPr="0064046A">
              <w:rPr>
                <w:b/>
              </w:rPr>
              <w:t>"National Electricity Transmission System Performance Report"</w:t>
            </w:r>
          </w:p>
        </w:tc>
        <w:tc>
          <w:tcPr>
            <w:tcW w:w="5812" w:type="dxa"/>
          </w:tcPr>
          <w:p w14:paraId="5B232616" w14:textId="77777777" w:rsidR="007F574E" w:rsidRDefault="007F574E" w:rsidP="007F574E">
            <w:pPr>
              <w:pStyle w:val="NormalS"/>
              <w:spacing w:after="120"/>
            </w:pPr>
            <w:r w:rsidRPr="0064046A">
              <w:t xml:space="preserve">as defined in Section C, Part Three, paragraph 8.5; </w:t>
            </w:r>
          </w:p>
          <w:p w14:paraId="6E790FB4" w14:textId="77777777" w:rsidR="007F574E" w:rsidRDefault="007F574E" w:rsidP="007F574E">
            <w:pPr>
              <w:pStyle w:val="NormalS"/>
              <w:spacing w:after="120"/>
            </w:pPr>
          </w:p>
          <w:p w14:paraId="355C53F1" w14:textId="77777777" w:rsidR="007F574E" w:rsidRPr="0064046A" w:rsidRDefault="007F574E" w:rsidP="007F574E">
            <w:pPr>
              <w:pStyle w:val="NormalS"/>
              <w:spacing w:after="120"/>
            </w:pPr>
          </w:p>
        </w:tc>
      </w:tr>
      <w:tr w:rsidR="007F574E" w:rsidRPr="0064046A" w14:paraId="015DF6CD" w14:textId="77777777" w:rsidTr="00E72AD8">
        <w:tc>
          <w:tcPr>
            <w:tcW w:w="2943" w:type="dxa"/>
          </w:tcPr>
          <w:p w14:paraId="3C81B1EE" w14:textId="77777777" w:rsidR="007F574E" w:rsidRPr="0064046A" w:rsidRDefault="007F574E" w:rsidP="007F574E">
            <w:pPr>
              <w:jc w:val="left"/>
              <w:rPr>
                <w:b/>
              </w:rPr>
            </w:pPr>
            <w:r w:rsidRPr="0064046A">
              <w:rPr>
                <w:b/>
              </w:rPr>
              <w:t>"National Electricity Transmission System Performance Report Timetable"</w:t>
            </w:r>
          </w:p>
        </w:tc>
        <w:tc>
          <w:tcPr>
            <w:tcW w:w="5812" w:type="dxa"/>
          </w:tcPr>
          <w:p w14:paraId="5693DBA4" w14:textId="77777777" w:rsidR="007F574E" w:rsidRPr="0064046A" w:rsidRDefault="007F574E" w:rsidP="007F574E">
            <w:pPr>
              <w:pStyle w:val="NormalS"/>
              <w:spacing w:after="120"/>
            </w:pPr>
            <w:r w:rsidRPr="0064046A">
              <w:t>as defined in Section C, Part Three, paragraph 8.3;</w:t>
            </w:r>
          </w:p>
        </w:tc>
      </w:tr>
      <w:tr w:rsidR="007F574E" w:rsidRPr="0064046A" w14:paraId="630C4DFB" w14:textId="77777777" w:rsidTr="00E72AD8">
        <w:tc>
          <w:tcPr>
            <w:tcW w:w="2943" w:type="dxa"/>
          </w:tcPr>
          <w:p w14:paraId="0CD1D03F" w14:textId="77777777" w:rsidR="007F574E" w:rsidRPr="0064046A" w:rsidRDefault="007F574E" w:rsidP="007F574E">
            <w:pPr>
              <w:jc w:val="left"/>
              <w:rPr>
                <w:b/>
              </w:rPr>
            </w:pPr>
            <w:r w:rsidRPr="0064046A">
              <w:rPr>
                <w:b/>
              </w:rPr>
              <w:t>“NETS SQSS”</w:t>
            </w:r>
          </w:p>
        </w:tc>
        <w:tc>
          <w:tcPr>
            <w:tcW w:w="5812" w:type="dxa"/>
          </w:tcPr>
          <w:p w14:paraId="682EB616" w14:textId="77777777" w:rsidR="007F574E" w:rsidRPr="0064046A" w:rsidRDefault="007F574E" w:rsidP="007F574E">
            <w:r w:rsidRPr="0064046A">
              <w:t xml:space="preserve">The National Electricity Transmission System Security and Quality of Supply Standard issued under Standard Condition C17 of </w:t>
            </w:r>
            <w:r>
              <w:t>The Company</w:t>
            </w:r>
            <w:r w:rsidRPr="0064046A">
              <w:t>’s Transmission Licence (as amended, varied or replaced from time to time)</w:t>
            </w:r>
          </w:p>
        </w:tc>
      </w:tr>
      <w:tr w:rsidR="007F574E" w:rsidRPr="0064046A" w14:paraId="74FF9F2D" w14:textId="77777777" w:rsidTr="00E72AD8">
        <w:tc>
          <w:tcPr>
            <w:tcW w:w="2943" w:type="dxa"/>
          </w:tcPr>
          <w:p w14:paraId="6A189290" w14:textId="77777777" w:rsidR="007F574E" w:rsidRPr="0064046A" w:rsidRDefault="007F574E" w:rsidP="007F574E">
            <w:pPr>
              <w:jc w:val="left"/>
              <w:rPr>
                <w:rStyle w:val="FootnoteReference"/>
                <w:b/>
              </w:rPr>
            </w:pPr>
            <w:r w:rsidRPr="0064046A">
              <w:rPr>
                <w:b/>
              </w:rPr>
              <w:t>"Network Operator"</w:t>
            </w:r>
          </w:p>
        </w:tc>
        <w:tc>
          <w:tcPr>
            <w:tcW w:w="5812" w:type="dxa"/>
          </w:tcPr>
          <w:p w14:paraId="4BBB8C3B" w14:textId="77777777" w:rsidR="007F574E" w:rsidRPr="0064046A" w:rsidRDefault="007F574E" w:rsidP="007F574E">
            <w:r w:rsidRPr="0064046A">
              <w:t>as defined in the Grid Code as at the Code Effective Date;</w:t>
            </w:r>
          </w:p>
        </w:tc>
      </w:tr>
      <w:tr w:rsidR="007F574E" w:rsidRPr="0064046A" w14:paraId="127D6E4D" w14:textId="77777777" w:rsidTr="00E72AD8">
        <w:tc>
          <w:tcPr>
            <w:tcW w:w="2943" w:type="dxa"/>
          </w:tcPr>
          <w:p w14:paraId="0D8A8932" w14:textId="77777777" w:rsidR="007F574E" w:rsidRPr="00A762C4" w:rsidRDefault="007F574E" w:rsidP="007F574E">
            <w:pPr>
              <w:jc w:val="left"/>
              <w:rPr>
                <w:b/>
              </w:rPr>
            </w:pPr>
            <w:r w:rsidRPr="00A762C4">
              <w:rPr>
                <w:b/>
              </w:rPr>
              <w:t xml:space="preserve">“Network Options </w:t>
            </w:r>
            <w:r w:rsidRPr="00A762C4">
              <w:rPr>
                <w:b/>
              </w:rPr>
              <w:br/>
              <w:t>Assessment”</w:t>
            </w:r>
          </w:p>
        </w:tc>
        <w:tc>
          <w:tcPr>
            <w:tcW w:w="5812" w:type="dxa"/>
          </w:tcPr>
          <w:p w14:paraId="16BE02C8" w14:textId="77777777" w:rsidR="007F574E" w:rsidRPr="00A762C4" w:rsidRDefault="007F574E" w:rsidP="007F574E">
            <w:r w:rsidRPr="00A762C4">
              <w:t xml:space="preserve">means the process and the report produced by </w:t>
            </w:r>
            <w:r>
              <w:t>The Company</w:t>
            </w:r>
            <w:r w:rsidRPr="00A762C4">
              <w:t xml:space="preserve">  in accordance with Standard Condition C27 of its Transmission Licence (The Network Options Assessment process and reporting requirements);</w:t>
            </w:r>
          </w:p>
        </w:tc>
      </w:tr>
      <w:tr w:rsidR="007F574E" w:rsidRPr="0064046A" w14:paraId="57EEF084" w14:textId="77777777" w:rsidTr="00E72AD8">
        <w:tc>
          <w:tcPr>
            <w:tcW w:w="2943" w:type="dxa"/>
          </w:tcPr>
          <w:p w14:paraId="70FD49ED" w14:textId="77777777" w:rsidR="007F574E" w:rsidRPr="0064046A" w:rsidRDefault="007F574E" w:rsidP="007F574E">
            <w:pPr>
              <w:jc w:val="left"/>
              <w:rPr>
                <w:b/>
              </w:rPr>
            </w:pPr>
            <w:r w:rsidRPr="0064046A">
              <w:rPr>
                <w:b/>
              </w:rPr>
              <w:t>"New Connection"</w:t>
            </w:r>
          </w:p>
        </w:tc>
        <w:tc>
          <w:tcPr>
            <w:tcW w:w="5812" w:type="dxa"/>
          </w:tcPr>
          <w:p w14:paraId="4009EDA7" w14:textId="77777777" w:rsidR="007F574E" w:rsidRPr="00FE6E74" w:rsidRDefault="007F574E" w:rsidP="007F574E">
            <w:r w:rsidRPr="00FE6E74">
              <w:t xml:space="preserve">a new or proposed Connection for which </w:t>
            </w:r>
            <w:r>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7F574E" w:rsidRPr="0064046A" w14:paraId="732612CE" w14:textId="77777777" w:rsidTr="00E72AD8">
        <w:tc>
          <w:tcPr>
            <w:tcW w:w="2943" w:type="dxa"/>
          </w:tcPr>
          <w:p w14:paraId="048DD16C" w14:textId="77777777" w:rsidR="007F574E" w:rsidRPr="0064046A" w:rsidRDefault="007F574E" w:rsidP="007F574E">
            <w:pPr>
              <w:jc w:val="left"/>
              <w:rPr>
                <w:b/>
              </w:rPr>
            </w:pPr>
            <w:r w:rsidRPr="0064046A">
              <w:rPr>
                <w:b/>
              </w:rPr>
              <w:t>"New Connection Site"</w:t>
            </w:r>
          </w:p>
        </w:tc>
        <w:tc>
          <w:tcPr>
            <w:tcW w:w="5812" w:type="dxa"/>
          </w:tcPr>
          <w:p w14:paraId="4FA7CB10" w14:textId="77777777" w:rsidR="007F574E" w:rsidRPr="0064046A" w:rsidRDefault="007F574E" w:rsidP="007F574E">
            <w:r w:rsidRPr="0064046A">
              <w:t>the proposed Connection Site for a New Connection;</w:t>
            </w:r>
          </w:p>
        </w:tc>
      </w:tr>
      <w:tr w:rsidR="007F574E" w:rsidRPr="0064046A" w14:paraId="73B5D346" w14:textId="77777777" w:rsidTr="00E72AD8">
        <w:tc>
          <w:tcPr>
            <w:tcW w:w="2943" w:type="dxa"/>
          </w:tcPr>
          <w:p w14:paraId="16AC5B8E" w14:textId="77777777" w:rsidR="007F574E" w:rsidRPr="0064046A" w:rsidRDefault="007F574E" w:rsidP="007F574E">
            <w:pPr>
              <w:jc w:val="left"/>
              <w:rPr>
                <w:b/>
              </w:rPr>
            </w:pPr>
            <w:r w:rsidRPr="0064046A">
              <w:rPr>
                <w:b/>
              </w:rPr>
              <w:t>"New Construction Planning Assumptions"</w:t>
            </w:r>
          </w:p>
        </w:tc>
        <w:tc>
          <w:tcPr>
            <w:tcW w:w="5812" w:type="dxa"/>
          </w:tcPr>
          <w:p w14:paraId="6D410DA8" w14:textId="77777777" w:rsidR="007F574E" w:rsidRPr="0064046A" w:rsidRDefault="007F574E" w:rsidP="007F574E">
            <w:r w:rsidRPr="0064046A">
              <w:t>as defined in sub-paragraph 9.2.1 of Section I;</w:t>
            </w:r>
          </w:p>
        </w:tc>
      </w:tr>
      <w:tr w:rsidR="007F574E" w:rsidRPr="0064046A" w14:paraId="62320B1F" w14:textId="77777777" w:rsidTr="00E72AD8">
        <w:tc>
          <w:tcPr>
            <w:tcW w:w="2943" w:type="dxa"/>
          </w:tcPr>
          <w:p w14:paraId="21771E57" w14:textId="77777777" w:rsidR="007F574E" w:rsidRPr="0064046A" w:rsidRDefault="007F574E" w:rsidP="007F574E">
            <w:pPr>
              <w:jc w:val="left"/>
              <w:rPr>
                <w:b/>
              </w:rPr>
            </w:pPr>
            <w:r w:rsidRPr="0064046A">
              <w:rPr>
                <w:b/>
              </w:rPr>
              <w:t>“New Embedded Transmission Interface Site”</w:t>
            </w:r>
          </w:p>
        </w:tc>
        <w:tc>
          <w:tcPr>
            <w:tcW w:w="5812" w:type="dxa"/>
          </w:tcPr>
          <w:p w14:paraId="71D3B776" w14:textId="77777777" w:rsidR="007F574E" w:rsidRPr="0064046A" w:rsidRDefault="007F574E" w:rsidP="007F574E">
            <w:r w:rsidRPr="0064046A">
              <w:t>a new or proposed Embedded Transmission Interface Site but in respect of which such New Transmission Interface Site has not yet become Energised;</w:t>
            </w:r>
          </w:p>
        </w:tc>
      </w:tr>
      <w:tr w:rsidR="007F574E" w:rsidRPr="0064046A" w14:paraId="014B8DFF" w14:textId="77777777" w:rsidTr="00E72AD8">
        <w:tc>
          <w:tcPr>
            <w:tcW w:w="2943" w:type="dxa"/>
          </w:tcPr>
          <w:p w14:paraId="34E19BC6" w14:textId="77777777" w:rsidR="007F574E" w:rsidRPr="0064046A" w:rsidRDefault="007F574E" w:rsidP="007F574E">
            <w:pPr>
              <w:jc w:val="left"/>
              <w:rPr>
                <w:b/>
              </w:rPr>
            </w:pPr>
            <w:r w:rsidRPr="0064046A">
              <w:rPr>
                <w:b/>
              </w:rPr>
              <w:t>"New Transitional Application"</w:t>
            </w:r>
          </w:p>
        </w:tc>
        <w:tc>
          <w:tcPr>
            <w:tcW w:w="5812" w:type="dxa"/>
          </w:tcPr>
          <w:p w14:paraId="4E21C9E7" w14:textId="77777777" w:rsidR="007F574E" w:rsidRPr="0064046A" w:rsidRDefault="007F574E" w:rsidP="007F574E">
            <w:r w:rsidRPr="0064046A">
              <w:t>as defined in sub-paragraph 9.1.3 of Section I;</w:t>
            </w:r>
          </w:p>
        </w:tc>
      </w:tr>
      <w:tr w:rsidR="007F574E" w:rsidRPr="0064046A" w14:paraId="3894557E" w14:textId="77777777" w:rsidTr="00E72AD8">
        <w:tc>
          <w:tcPr>
            <w:tcW w:w="2943" w:type="dxa"/>
          </w:tcPr>
          <w:p w14:paraId="4A931267" w14:textId="77777777" w:rsidR="007F574E" w:rsidRPr="0064046A" w:rsidRDefault="007F574E" w:rsidP="007F574E">
            <w:pPr>
              <w:jc w:val="left"/>
              <w:rPr>
                <w:b/>
              </w:rPr>
            </w:pPr>
            <w:r w:rsidRPr="0064046A">
              <w:rPr>
                <w:b/>
              </w:rPr>
              <w:lastRenderedPageBreak/>
              <w:t>“New Transmission Interface Site”</w:t>
            </w:r>
          </w:p>
        </w:tc>
        <w:tc>
          <w:tcPr>
            <w:tcW w:w="5812" w:type="dxa"/>
          </w:tcPr>
          <w:p w14:paraId="0735DE0D" w14:textId="77777777" w:rsidR="007F574E" w:rsidRPr="0064046A" w:rsidRDefault="007F574E" w:rsidP="007F574E">
            <w:r w:rsidRPr="0064046A">
              <w:t>a new or proposed Transmission Interface Site but in respect of which such New Transmission Interface Site has not yet become Energised;</w:t>
            </w:r>
          </w:p>
        </w:tc>
      </w:tr>
      <w:tr w:rsidR="007F574E" w:rsidRPr="0064046A" w14:paraId="179A69BE" w14:textId="77777777" w:rsidTr="00E72AD8">
        <w:tc>
          <w:tcPr>
            <w:tcW w:w="2943" w:type="dxa"/>
          </w:tcPr>
          <w:p w14:paraId="2DA0822A" w14:textId="77777777" w:rsidR="007F574E" w:rsidRPr="0064046A" w:rsidRDefault="007F574E" w:rsidP="007F574E">
            <w:pPr>
              <w:jc w:val="left"/>
              <w:rPr>
                <w:b/>
              </w:rPr>
            </w:pPr>
            <w:r>
              <w:rPr>
                <w:rStyle w:val="normaltextrun"/>
                <w:rFonts w:ascii="Calibri" w:hAnsi="Calibri" w:cs="Calibri"/>
                <w:b/>
                <w:bCs/>
                <w:color w:val="FF0000"/>
                <w:sz w:val="22"/>
                <w:szCs w:val="22"/>
                <w:shd w:val="clear" w:color="auto" w:fill="FFFFFF"/>
              </w:rPr>
              <w:t>“NGESO”</w:t>
            </w:r>
          </w:p>
        </w:tc>
        <w:tc>
          <w:tcPr>
            <w:tcW w:w="5812" w:type="dxa"/>
          </w:tcPr>
          <w:p w14:paraId="01AE525D" w14:textId="77777777" w:rsidR="007F574E" w:rsidRDefault="007F574E" w:rsidP="007F574E">
            <w:r w:rsidRPr="6FCD9AC0">
              <w:rPr>
                <w:rStyle w:val="normaltextrun"/>
                <w:rFonts w:ascii="Calibri" w:hAnsi="Calibri" w:cs="Calibri"/>
                <w:color w:val="FF0000"/>
                <w:sz w:val="22"/>
                <w:szCs w:val="22"/>
              </w:rPr>
              <w:t>The National Grid Electricity System Operator, referred to as The Company. This definition is retained for reference in the transitional arrangements as set out in section I and certain schedules and agreements.</w:t>
            </w:r>
          </w:p>
        </w:tc>
      </w:tr>
      <w:tr w:rsidR="007F574E" w:rsidRPr="0064046A" w14:paraId="0C3674AE" w14:textId="77777777" w:rsidTr="00E72AD8">
        <w:tc>
          <w:tcPr>
            <w:tcW w:w="2943" w:type="dxa"/>
          </w:tcPr>
          <w:p w14:paraId="19D75B18" w14:textId="77777777" w:rsidR="007F574E" w:rsidRPr="0064046A" w:rsidRDefault="007F574E" w:rsidP="007F574E">
            <w:pPr>
              <w:jc w:val="left"/>
              <w:rPr>
                <w:b/>
              </w:rPr>
            </w:pPr>
            <w:r w:rsidRPr="0064046A">
              <w:rPr>
                <w:b/>
              </w:rPr>
              <w:t>"</w:t>
            </w:r>
            <w:r>
              <w:rPr>
                <w:b/>
              </w:rPr>
              <w:t>The Company</w:t>
            </w:r>
            <w:r w:rsidRPr="0064046A">
              <w:rPr>
                <w:b/>
              </w:rPr>
              <w:t>"</w:t>
            </w:r>
          </w:p>
        </w:tc>
        <w:tc>
          <w:tcPr>
            <w:tcW w:w="5812" w:type="dxa"/>
          </w:tcPr>
          <w:p w14:paraId="75CE739E" w14:textId="77777777" w:rsidR="007F574E" w:rsidRPr="0064046A" w:rsidRDefault="007F574E" w:rsidP="007F574E">
            <w:r>
              <w:t>National Grid Electricity System Operator Limited</w:t>
            </w:r>
            <w:r w:rsidRPr="007E3F8F">
              <w:t xml:space="preserve"> (No. 11014226) whose registered office is 1-3 Strand, London WC2N 5EH as the holder of</w:t>
            </w:r>
            <w:r w:rsidRPr="007E3F8F">
              <w:rPr>
                <w:sz w:val="24"/>
              </w:rPr>
              <w:t xml:space="preserve"> </w:t>
            </w:r>
            <w:r w:rsidRPr="007E3F8F">
              <w:t>the transmission licence granted, or treated as granted, pursuant to Section 6(1)(b) of the Act and in which section C of the standard transmission licence conditions applies.</w:t>
            </w:r>
            <w:r w:rsidRPr="0064046A">
              <w:t xml:space="preserve">; </w:t>
            </w:r>
          </w:p>
        </w:tc>
      </w:tr>
      <w:tr w:rsidR="007F574E" w:rsidRPr="0064046A" w14:paraId="749022CF" w14:textId="77777777" w:rsidTr="00E72AD8">
        <w:tc>
          <w:tcPr>
            <w:tcW w:w="2943" w:type="dxa"/>
          </w:tcPr>
          <w:p w14:paraId="2026E97D" w14:textId="77777777" w:rsidR="007F574E" w:rsidRPr="0064046A" w:rsidRDefault="007F574E" w:rsidP="007F574E">
            <w:pPr>
              <w:jc w:val="left"/>
              <w:rPr>
                <w:b/>
              </w:rPr>
            </w:pPr>
            <w:r w:rsidRPr="0064046A">
              <w:rPr>
                <w:b/>
              </w:rPr>
              <w:t>“</w:t>
            </w:r>
            <w:r>
              <w:rPr>
                <w:b/>
              </w:rPr>
              <w:t>The Company</w:t>
            </w:r>
            <w:r w:rsidRPr="0064046A">
              <w:rPr>
                <w:b/>
              </w:rPr>
              <w:t xml:space="preserve"> Application Date”</w:t>
            </w:r>
          </w:p>
        </w:tc>
        <w:tc>
          <w:tcPr>
            <w:tcW w:w="5812" w:type="dxa"/>
          </w:tcPr>
          <w:p w14:paraId="0FD835AF" w14:textId="77777777" w:rsidR="007F574E" w:rsidRPr="0064046A" w:rsidRDefault="007F574E" w:rsidP="007F574E">
            <w:r w:rsidRPr="0064046A">
              <w:t xml:space="preserve">in respect of each Transmission Owner, the date on which such Transmission Owner receives an effective </w:t>
            </w:r>
            <w:r>
              <w:t>The Company</w:t>
            </w:r>
            <w:r w:rsidRPr="0064046A">
              <w:t xml:space="preserve"> Construction Application or </w:t>
            </w:r>
            <w:r>
              <w:t>The Company</w:t>
            </w:r>
            <w:r w:rsidRPr="0064046A">
              <w:t xml:space="preserve"> Request for a Statement of Works in relation to a Construction Project;</w:t>
            </w:r>
          </w:p>
        </w:tc>
      </w:tr>
      <w:tr w:rsidR="007F574E" w:rsidRPr="0064046A" w14:paraId="62F84B70" w14:textId="77777777" w:rsidTr="00E72AD8">
        <w:tc>
          <w:tcPr>
            <w:tcW w:w="2943" w:type="dxa"/>
          </w:tcPr>
          <w:p w14:paraId="58944DCB" w14:textId="77777777" w:rsidR="007F574E" w:rsidRPr="0064046A" w:rsidRDefault="007F574E" w:rsidP="007F574E">
            <w:pPr>
              <w:jc w:val="left"/>
              <w:rPr>
                <w:b/>
              </w:rPr>
            </w:pPr>
            <w:r w:rsidRPr="0064046A">
              <w:rPr>
                <w:b/>
              </w:rPr>
              <w:t>“</w:t>
            </w:r>
            <w:r>
              <w:rPr>
                <w:b/>
              </w:rPr>
              <w:t>The Company</w:t>
            </w:r>
            <w:r w:rsidRPr="0064046A">
              <w:rPr>
                <w:b/>
              </w:rPr>
              <w:t xml:space="preserve"> Charges”</w:t>
            </w:r>
          </w:p>
        </w:tc>
        <w:tc>
          <w:tcPr>
            <w:tcW w:w="5812" w:type="dxa"/>
          </w:tcPr>
          <w:p w14:paraId="4C79427B" w14:textId="77777777" w:rsidR="007F574E" w:rsidRPr="0064046A" w:rsidRDefault="007F574E" w:rsidP="007F574E">
            <w:r w:rsidRPr="0064046A">
              <w:t>Charges comprising Interruption Payments, Offshore Construction Securities and Offshore Compensation Payments</w:t>
            </w:r>
          </w:p>
        </w:tc>
      </w:tr>
      <w:tr w:rsidR="007F574E" w:rsidRPr="0064046A" w14:paraId="5DEA8058" w14:textId="77777777" w:rsidTr="00E72AD8">
        <w:tc>
          <w:tcPr>
            <w:tcW w:w="2943" w:type="dxa"/>
          </w:tcPr>
          <w:p w14:paraId="6A72F0F6" w14:textId="77777777" w:rsidR="007F574E" w:rsidRPr="0064046A" w:rsidRDefault="007F574E" w:rsidP="007F574E">
            <w:pPr>
              <w:jc w:val="left"/>
              <w:rPr>
                <w:b/>
              </w:rPr>
            </w:pPr>
            <w:r w:rsidRPr="0064046A">
              <w:rPr>
                <w:b/>
              </w:rPr>
              <w:t>"</w:t>
            </w:r>
            <w:r>
              <w:rPr>
                <w:b/>
              </w:rPr>
              <w:t>The Company</w:t>
            </w:r>
            <w:r w:rsidRPr="0064046A">
              <w:rPr>
                <w:b/>
              </w:rPr>
              <w:t xml:space="preserve"> Connection Application"</w:t>
            </w:r>
          </w:p>
        </w:tc>
        <w:tc>
          <w:tcPr>
            <w:tcW w:w="5812" w:type="dxa"/>
          </w:tcPr>
          <w:p w14:paraId="5692EF13" w14:textId="77777777" w:rsidR="007F574E" w:rsidRPr="0064046A" w:rsidRDefault="007F574E" w:rsidP="007F574E">
            <w:r w:rsidRPr="0064046A">
              <w:t xml:space="preserve">an application made by </w:t>
            </w:r>
            <w:r>
              <w:t>The Company</w:t>
            </w:r>
            <w:r w:rsidRPr="0064046A">
              <w:t xml:space="preserve"> to a Transmission Owner pursuant to Section D, Part Two, paragraph 2.2 in relation to the construction of a New Connection Site and containing the information set out in Schedule Five;</w:t>
            </w:r>
          </w:p>
        </w:tc>
      </w:tr>
      <w:tr w:rsidR="007F574E" w:rsidRPr="0064046A" w14:paraId="1A61B9B7" w14:textId="77777777" w:rsidTr="00E72AD8">
        <w:tc>
          <w:tcPr>
            <w:tcW w:w="2943" w:type="dxa"/>
          </w:tcPr>
          <w:p w14:paraId="084AA503" w14:textId="77777777" w:rsidR="007F574E" w:rsidRPr="0064046A" w:rsidRDefault="007F574E" w:rsidP="007F574E">
            <w:pPr>
              <w:jc w:val="left"/>
              <w:rPr>
                <w:b/>
              </w:rPr>
            </w:pPr>
            <w:r w:rsidRPr="0064046A">
              <w:rPr>
                <w:b/>
              </w:rPr>
              <w:t>"</w:t>
            </w:r>
            <w:r>
              <w:rPr>
                <w:b/>
              </w:rPr>
              <w:t>The Company</w:t>
            </w:r>
            <w:r w:rsidRPr="0064046A">
              <w:rPr>
                <w:b/>
              </w:rPr>
              <w:t xml:space="preserve"> Construction Application"</w:t>
            </w:r>
          </w:p>
        </w:tc>
        <w:tc>
          <w:tcPr>
            <w:tcW w:w="5812" w:type="dxa"/>
          </w:tcPr>
          <w:p w14:paraId="32A90CED" w14:textId="77777777" w:rsidR="007F574E" w:rsidRPr="0064046A" w:rsidRDefault="007F574E" w:rsidP="007F574E">
            <w:r w:rsidRPr="0064046A">
              <w:t>as defined in Section D, Part Two, sub-paragraph 2.1.2;</w:t>
            </w:r>
          </w:p>
        </w:tc>
      </w:tr>
      <w:tr w:rsidR="007F574E" w:rsidRPr="0064046A" w14:paraId="33267753" w14:textId="77777777" w:rsidTr="00E72AD8">
        <w:tc>
          <w:tcPr>
            <w:tcW w:w="2943" w:type="dxa"/>
          </w:tcPr>
          <w:p w14:paraId="321E5E40" w14:textId="77777777" w:rsidR="007F574E" w:rsidRPr="0064046A" w:rsidRDefault="007F574E" w:rsidP="007F574E">
            <w:pPr>
              <w:jc w:val="left"/>
              <w:rPr>
                <w:b/>
              </w:rPr>
            </w:pPr>
            <w:r w:rsidRPr="0064046A">
              <w:rPr>
                <w:b/>
              </w:rPr>
              <w:t>"</w:t>
            </w:r>
            <w:r>
              <w:rPr>
                <w:b/>
              </w:rPr>
              <w:t>The Company</w:t>
            </w:r>
            <w:r w:rsidRPr="0064046A">
              <w:rPr>
                <w:b/>
              </w:rPr>
              <w:t xml:space="preserve"> Credit Rating"</w:t>
            </w:r>
          </w:p>
        </w:tc>
        <w:tc>
          <w:tcPr>
            <w:tcW w:w="5812" w:type="dxa"/>
          </w:tcPr>
          <w:p w14:paraId="52127CA3" w14:textId="77777777" w:rsidR="007F574E" w:rsidRPr="0064046A" w:rsidRDefault="007F574E" w:rsidP="007F574E">
            <w:r w:rsidRPr="0064046A">
              <w:t>any one of the following:-</w:t>
            </w:r>
          </w:p>
          <w:p w14:paraId="2A446CAE" w14:textId="77777777" w:rsidR="007F574E" w:rsidRPr="0064046A" w:rsidRDefault="007F574E" w:rsidP="007F574E">
            <w:r w:rsidRPr="0064046A">
              <w:t>(a) a credit rating for long term debt of A- and A3 respectively as set by Standard and Poor’s or Moody’s respectively;</w:t>
            </w:r>
          </w:p>
          <w:p w14:paraId="1E0A2588" w14:textId="77777777" w:rsidR="007F574E" w:rsidRPr="0064046A" w:rsidRDefault="007F574E" w:rsidP="007F574E">
            <w:r w:rsidRPr="0064046A">
              <w:t>(b) an indicative long term private credit rating of A- and A3 respectively as set by Standard and Poor’s or Moody’s as the basis of issuing senior unsecured debt;</w:t>
            </w:r>
          </w:p>
          <w:p w14:paraId="064E8F7A" w14:textId="77777777" w:rsidR="007F574E" w:rsidRPr="0064046A" w:rsidRDefault="007F574E" w:rsidP="007F574E">
            <w:r w:rsidRPr="0064046A">
              <w:t>(c) a short term rating by Standard and Poor’s or Moody’s which correlates to a long term rating of A- and A3 respectively; or</w:t>
            </w:r>
          </w:p>
          <w:p w14:paraId="0EE2F039" w14:textId="77777777" w:rsidR="007F574E" w:rsidRPr="0064046A" w:rsidRDefault="007F574E" w:rsidP="007F574E">
            <w:r w:rsidRPr="0064046A">
              <w:t>(d)  where the Offshore Transmission Owner's licence issued under the Electricity Act 1989 requires that User to maintain a credit rating, the credit rating defined in that User’s Licence;</w:t>
            </w:r>
          </w:p>
        </w:tc>
      </w:tr>
      <w:tr w:rsidR="007F574E" w:rsidRPr="0064046A" w14:paraId="731D5341" w14:textId="77777777" w:rsidTr="00E72AD8">
        <w:tc>
          <w:tcPr>
            <w:tcW w:w="2943" w:type="dxa"/>
          </w:tcPr>
          <w:p w14:paraId="65BC82F7" w14:textId="77777777" w:rsidR="007F574E" w:rsidRPr="0064046A" w:rsidRDefault="007F574E" w:rsidP="007F574E">
            <w:pPr>
              <w:jc w:val="left"/>
              <w:rPr>
                <w:b/>
              </w:rPr>
            </w:pPr>
            <w:r w:rsidRPr="0064046A">
              <w:rPr>
                <w:b/>
              </w:rPr>
              <w:lastRenderedPageBreak/>
              <w:t>"</w:t>
            </w:r>
            <w:r>
              <w:rPr>
                <w:b/>
              </w:rPr>
              <w:t>The Company</w:t>
            </w:r>
            <w:r w:rsidRPr="0064046A">
              <w:rPr>
                <w:b/>
              </w:rPr>
              <w:t xml:space="preserve"> Investment Plan"</w:t>
            </w:r>
          </w:p>
        </w:tc>
        <w:tc>
          <w:tcPr>
            <w:tcW w:w="5812" w:type="dxa"/>
          </w:tcPr>
          <w:p w14:paraId="0BF93971" w14:textId="77777777" w:rsidR="007F574E" w:rsidRPr="0064046A" w:rsidRDefault="007F574E" w:rsidP="007F574E">
            <w:r w:rsidRPr="0064046A">
              <w:t>as defined in Section D, Part One, sub-paragraph 2.1.4;</w:t>
            </w:r>
          </w:p>
        </w:tc>
      </w:tr>
      <w:tr w:rsidR="007F574E" w:rsidRPr="0064046A" w14:paraId="3E6B6D8D" w14:textId="77777777" w:rsidTr="00E72AD8">
        <w:tc>
          <w:tcPr>
            <w:tcW w:w="2943" w:type="dxa"/>
          </w:tcPr>
          <w:p w14:paraId="470FCF16" w14:textId="77777777" w:rsidR="007F574E" w:rsidRPr="0064046A" w:rsidRDefault="007F574E" w:rsidP="007F574E">
            <w:pPr>
              <w:jc w:val="left"/>
              <w:rPr>
                <w:b/>
              </w:rPr>
            </w:pPr>
            <w:r w:rsidRPr="0064046A">
              <w:rPr>
                <w:b/>
              </w:rPr>
              <w:t>"</w:t>
            </w:r>
            <w:r>
              <w:rPr>
                <w:b/>
              </w:rPr>
              <w:t>The Company</w:t>
            </w:r>
            <w:r w:rsidRPr="0064046A">
              <w:rPr>
                <w:b/>
              </w:rPr>
              <w:t xml:space="preserve"> Modification Application"</w:t>
            </w:r>
          </w:p>
        </w:tc>
        <w:tc>
          <w:tcPr>
            <w:tcW w:w="5812" w:type="dxa"/>
          </w:tcPr>
          <w:p w14:paraId="44885D2D" w14:textId="77777777" w:rsidR="007F574E" w:rsidRPr="0064046A" w:rsidRDefault="007F574E" w:rsidP="007F574E">
            <w:r w:rsidRPr="0064046A">
              <w:t xml:space="preserve">an application made by </w:t>
            </w:r>
            <w:r>
              <w:t>The Company</w:t>
            </w:r>
            <w:r w:rsidRPr="0064046A">
              <w:t xml:space="preserve"> to a Transmission Owner pursuant to Section D, Part Two, paragraph 2.2 in relation to the construction of a Modification and containing the information set out in Schedule Six;</w:t>
            </w:r>
          </w:p>
        </w:tc>
      </w:tr>
      <w:tr w:rsidR="007F574E" w:rsidRPr="0064046A" w14:paraId="4DC3C6C5" w14:textId="77777777" w:rsidTr="00E72AD8">
        <w:tc>
          <w:tcPr>
            <w:tcW w:w="2943" w:type="dxa"/>
          </w:tcPr>
          <w:p w14:paraId="3A568AC5" w14:textId="77777777" w:rsidR="007F574E" w:rsidRPr="0064046A" w:rsidRDefault="007F574E" w:rsidP="007F574E">
            <w:pPr>
              <w:jc w:val="left"/>
              <w:rPr>
                <w:rFonts w:cs="Arial"/>
                <w:b/>
              </w:rPr>
            </w:pPr>
            <w:r w:rsidRPr="0064046A">
              <w:rPr>
                <w:rFonts w:cs="Arial"/>
                <w:b/>
              </w:rPr>
              <w:t>“</w:t>
            </w:r>
            <w:r>
              <w:rPr>
                <w:rFonts w:cs="Arial"/>
                <w:b/>
              </w:rPr>
              <w:t>The Company</w:t>
            </w:r>
            <w:r w:rsidRPr="0064046A">
              <w:rPr>
                <w:rFonts w:cs="Arial"/>
                <w:b/>
              </w:rPr>
              <w:t xml:space="preserve"> Request for a Statement of Works”</w:t>
            </w:r>
          </w:p>
          <w:p w14:paraId="25168B86" w14:textId="77777777" w:rsidR="007F574E" w:rsidRPr="0064046A" w:rsidRDefault="007F574E" w:rsidP="007F574E">
            <w:pPr>
              <w:jc w:val="left"/>
              <w:rPr>
                <w:b/>
              </w:rPr>
            </w:pPr>
          </w:p>
        </w:tc>
        <w:tc>
          <w:tcPr>
            <w:tcW w:w="5812" w:type="dxa"/>
          </w:tcPr>
          <w:p w14:paraId="6CF352FE" w14:textId="77777777" w:rsidR="007F574E" w:rsidRPr="0064046A" w:rsidRDefault="007F574E" w:rsidP="007F574E">
            <w:pPr>
              <w:rPr>
                <w:rFonts w:cs="Arial"/>
              </w:rPr>
            </w:pPr>
            <w:r w:rsidRPr="0064046A">
              <w:rPr>
                <w:rFonts w:cs="Arial"/>
              </w:rPr>
              <w:t xml:space="preserve">an application made by </w:t>
            </w:r>
            <w:r>
              <w:rPr>
                <w:rFonts w:cs="Arial"/>
              </w:rPr>
              <w:t>The Company</w:t>
            </w:r>
            <w:r w:rsidRPr="0064046A">
              <w:rPr>
                <w:rFonts w:cs="Arial"/>
              </w:rPr>
              <w:t xml:space="preserve"> to a Transmission Owner pursuant to Section D, Part Four, paragraph 1.1 in relation the assessment of the impact on the </w:t>
            </w:r>
            <w:r w:rsidRPr="0064046A">
              <w:t>National Electricity</w:t>
            </w:r>
            <w:r w:rsidRPr="0064046A">
              <w:rPr>
                <w:rFonts w:cs="Arial"/>
              </w:rPr>
              <w:t xml:space="preserve">  Transmission System of a Power Station connecting to a Distribution System and containing the information set out in Schedule 13;</w:t>
            </w:r>
          </w:p>
        </w:tc>
      </w:tr>
      <w:tr w:rsidR="007F574E" w:rsidRPr="0064046A" w14:paraId="44D76AA8" w14:textId="77777777" w:rsidTr="00E72AD8">
        <w:tc>
          <w:tcPr>
            <w:tcW w:w="2943" w:type="dxa"/>
          </w:tcPr>
          <w:p w14:paraId="6AAD4E01" w14:textId="77777777" w:rsidR="007F574E" w:rsidRPr="0064046A" w:rsidRDefault="007F574E" w:rsidP="007F574E">
            <w:pPr>
              <w:jc w:val="left"/>
              <w:rPr>
                <w:b/>
              </w:rPr>
            </w:pPr>
            <w:r>
              <w:rPr>
                <w:b/>
              </w:rPr>
              <w:t>The Company</w:t>
            </w:r>
            <w:r w:rsidRPr="0064046A">
              <w:rPr>
                <w:b/>
              </w:rPr>
              <w:t xml:space="preserve"> TEC Exchange Rate Application</w:t>
            </w:r>
          </w:p>
        </w:tc>
        <w:tc>
          <w:tcPr>
            <w:tcW w:w="5812" w:type="dxa"/>
          </w:tcPr>
          <w:p w14:paraId="15965F6C" w14:textId="77777777" w:rsidR="007F574E" w:rsidRPr="0064046A" w:rsidRDefault="007F574E" w:rsidP="007F574E">
            <w:r w:rsidRPr="0064046A">
              <w:t xml:space="preserve">an application made by </w:t>
            </w:r>
            <w:r>
              <w:t>The Company</w:t>
            </w:r>
            <w:r w:rsidRPr="0064046A">
              <w:t xml:space="preserve"> to a Transmission Owner pursuant to Section D, Part Three, paragraph 1.1 in relation to the calculation of a TO TEC Exchange Rate and containing the information set out in Schedule 11;</w:t>
            </w:r>
          </w:p>
        </w:tc>
      </w:tr>
      <w:tr w:rsidR="007F574E" w:rsidRPr="0064046A" w14:paraId="2C87158A" w14:textId="77777777" w:rsidTr="00E72AD8">
        <w:tc>
          <w:tcPr>
            <w:tcW w:w="2943" w:type="dxa"/>
          </w:tcPr>
          <w:p w14:paraId="17238042" w14:textId="77777777" w:rsidR="007F574E" w:rsidRPr="0064046A" w:rsidDel="00522962" w:rsidRDefault="007F574E" w:rsidP="007F574E">
            <w:pPr>
              <w:jc w:val="left"/>
              <w:rPr>
                <w:b/>
              </w:rPr>
            </w:pPr>
            <w:r>
              <w:rPr>
                <w:b/>
              </w:rPr>
              <w:t>“NGET”</w:t>
            </w:r>
          </w:p>
        </w:tc>
        <w:tc>
          <w:tcPr>
            <w:tcW w:w="5812" w:type="dxa"/>
          </w:tcPr>
          <w:p w14:paraId="47FC138E" w14:textId="77777777" w:rsidR="007F574E" w:rsidRPr="0064046A" w:rsidRDefault="007F574E" w:rsidP="007F574E">
            <w:r w:rsidRPr="0064046A">
              <w:t>National Grid Electricity Transmission plc (No 2366977) whose registered office is at 1-3 Strand, London WC2N 5EH;</w:t>
            </w:r>
          </w:p>
        </w:tc>
      </w:tr>
      <w:tr w:rsidR="007F574E" w:rsidRPr="0064046A" w14:paraId="02676138" w14:textId="77777777" w:rsidTr="00E72AD8">
        <w:tc>
          <w:tcPr>
            <w:tcW w:w="2943" w:type="dxa"/>
          </w:tcPr>
          <w:p w14:paraId="555218A3" w14:textId="77777777" w:rsidR="007F574E" w:rsidRPr="0064046A" w:rsidRDefault="007F574E" w:rsidP="007F574E">
            <w:pPr>
              <w:jc w:val="left"/>
              <w:rPr>
                <w:b/>
              </w:rPr>
            </w:pPr>
            <w:r w:rsidRPr="0064046A">
              <w:rPr>
                <w:b/>
              </w:rPr>
              <w:t>"Non-Embedded Customer”</w:t>
            </w:r>
          </w:p>
        </w:tc>
        <w:tc>
          <w:tcPr>
            <w:tcW w:w="5812" w:type="dxa"/>
          </w:tcPr>
          <w:p w14:paraId="49880652" w14:textId="77777777" w:rsidR="007F574E" w:rsidRPr="0064046A" w:rsidRDefault="007F574E" w:rsidP="007F574E">
            <w:r w:rsidRPr="0064046A">
              <w:t xml:space="preserve">as defined in the CUSC as at the Code Effective Date; </w:t>
            </w:r>
          </w:p>
        </w:tc>
      </w:tr>
      <w:tr w:rsidR="007F574E" w:rsidRPr="0064046A" w14:paraId="1BABDCED" w14:textId="77777777" w:rsidTr="00E72AD8">
        <w:tc>
          <w:tcPr>
            <w:tcW w:w="2943" w:type="dxa"/>
          </w:tcPr>
          <w:p w14:paraId="53094442" w14:textId="77777777" w:rsidR="007F574E" w:rsidRPr="0064046A" w:rsidRDefault="007F574E" w:rsidP="007F574E">
            <w:pPr>
              <w:jc w:val="left"/>
              <w:rPr>
                <w:b/>
              </w:rPr>
            </w:pPr>
            <w:r w:rsidRPr="0064046A">
              <w:rPr>
                <w:b/>
              </w:rPr>
              <w:t>"Non-Performing Party"</w:t>
            </w:r>
          </w:p>
        </w:tc>
        <w:tc>
          <w:tcPr>
            <w:tcW w:w="5812" w:type="dxa"/>
          </w:tcPr>
          <w:p w14:paraId="258C8A8C" w14:textId="77777777" w:rsidR="007F574E" w:rsidRPr="0064046A" w:rsidRDefault="007F574E" w:rsidP="007F574E">
            <w:r w:rsidRPr="0064046A">
              <w:t>A Party that is unable to carry out any of its obligations under the Code in accordance with Section G, paragraph 8.1;</w:t>
            </w:r>
          </w:p>
        </w:tc>
      </w:tr>
      <w:tr w:rsidR="007F574E" w:rsidRPr="0064046A" w14:paraId="04421F59" w14:textId="77777777" w:rsidTr="00E72AD8">
        <w:tc>
          <w:tcPr>
            <w:tcW w:w="2943" w:type="dxa"/>
          </w:tcPr>
          <w:p w14:paraId="2B472F30" w14:textId="77777777" w:rsidR="007F574E" w:rsidRPr="0064046A" w:rsidRDefault="007F574E" w:rsidP="007F574E">
            <w:pPr>
              <w:jc w:val="left"/>
              <w:rPr>
                <w:b/>
              </w:rPr>
            </w:pPr>
            <w:r w:rsidRPr="0064046A">
              <w:rPr>
                <w:b/>
              </w:rPr>
              <w:t>“Normal Capability Limits”</w:t>
            </w:r>
          </w:p>
        </w:tc>
        <w:tc>
          <w:tcPr>
            <w:tcW w:w="5812" w:type="dxa"/>
          </w:tcPr>
          <w:p w14:paraId="64EA1C07" w14:textId="77777777" w:rsidR="007F574E" w:rsidRPr="0064046A" w:rsidRDefault="007F574E" w:rsidP="007F574E">
            <w:r w:rsidRPr="0064046A">
              <w:t>as defined in Section C, Part One, sub-paragraph 3.1.1;</w:t>
            </w:r>
          </w:p>
        </w:tc>
      </w:tr>
      <w:tr w:rsidR="007F574E" w:rsidRPr="0064046A" w14:paraId="57A20948" w14:textId="77777777" w:rsidTr="00E72AD8">
        <w:tc>
          <w:tcPr>
            <w:tcW w:w="2943" w:type="dxa"/>
          </w:tcPr>
          <w:p w14:paraId="77B954E6" w14:textId="77777777" w:rsidR="007F574E" w:rsidRPr="0064046A" w:rsidRDefault="007F574E" w:rsidP="007F574E">
            <w:pPr>
              <w:jc w:val="left"/>
              <w:rPr>
                <w:b/>
              </w:rPr>
            </w:pPr>
            <w:r w:rsidRPr="0064046A">
              <w:lastRenderedPageBreak/>
              <w:t>“</w:t>
            </w:r>
            <w:r w:rsidRPr="0064046A">
              <w:rPr>
                <w:b/>
              </w:rPr>
              <w:t>Normal Operating Range</w:t>
            </w:r>
            <w:r w:rsidRPr="0064046A">
              <w:t>”</w:t>
            </w:r>
          </w:p>
        </w:tc>
        <w:tc>
          <w:tcPr>
            <w:tcW w:w="5812" w:type="dxa"/>
          </w:tcPr>
          <w:p w14:paraId="1BFAE4E8" w14:textId="77777777" w:rsidR="007F574E" w:rsidRPr="0064046A" w:rsidRDefault="007F574E" w:rsidP="007F574E">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032C5ABF" w14:textId="77777777" w:rsidR="007F574E" w:rsidRPr="0064046A" w:rsidRDefault="007F574E" w:rsidP="007F574E">
            <w:pPr>
              <w:keepNext/>
              <w:keepLines/>
            </w:pPr>
            <w:r>
              <w:t>The Company</w:t>
            </w:r>
            <w:r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7F574E" w:rsidRPr="0064046A" w14:paraId="4453F040" w14:textId="77777777" w:rsidTr="00E72AD8">
        <w:tc>
          <w:tcPr>
            <w:tcW w:w="2943" w:type="dxa"/>
          </w:tcPr>
          <w:p w14:paraId="7E4AFC53" w14:textId="77777777" w:rsidR="007F574E" w:rsidRPr="0064046A" w:rsidRDefault="007F574E" w:rsidP="007F574E">
            <w:pPr>
              <w:jc w:val="left"/>
            </w:pPr>
            <w:r w:rsidRPr="0064046A">
              <w:t>“</w:t>
            </w:r>
            <w:r w:rsidRPr="0064046A">
              <w:rPr>
                <w:b/>
              </w:rPr>
              <w:t>Notice of Drawing</w:t>
            </w:r>
            <w:r w:rsidRPr="0064046A">
              <w:t>”</w:t>
            </w:r>
          </w:p>
        </w:tc>
        <w:tc>
          <w:tcPr>
            <w:tcW w:w="5812" w:type="dxa"/>
          </w:tcPr>
          <w:p w14:paraId="1DBF05F3" w14:textId="77777777" w:rsidR="007F574E" w:rsidRPr="0064046A" w:rsidRDefault="007F574E" w:rsidP="007F574E">
            <w:pPr>
              <w:keepNext/>
              <w:keepLines/>
            </w:pPr>
            <w:r w:rsidRPr="0064046A">
              <w:t xml:space="preserve">a notice of drawing signed by or on behalf of </w:t>
            </w:r>
            <w:r>
              <w:t>The Company</w:t>
            </w:r>
            <w:r w:rsidRPr="0064046A">
              <w:t>;</w:t>
            </w:r>
            <w:r w:rsidRPr="0064046A">
              <w:rPr>
                <w:b/>
                <w:bCs/>
              </w:rPr>
              <w:t xml:space="preserve"> </w:t>
            </w:r>
          </w:p>
        </w:tc>
      </w:tr>
      <w:tr w:rsidR="007F574E" w:rsidRPr="0064046A" w14:paraId="5560F16D" w14:textId="77777777" w:rsidTr="00E72AD8">
        <w:tc>
          <w:tcPr>
            <w:tcW w:w="2943" w:type="dxa"/>
          </w:tcPr>
          <w:p w14:paraId="6334B132" w14:textId="77777777" w:rsidR="007F574E" w:rsidRPr="0064046A" w:rsidRDefault="007F574E" w:rsidP="007F574E">
            <w:pPr>
              <w:jc w:val="left"/>
            </w:pPr>
            <w:r w:rsidRPr="0064046A">
              <w:rPr>
                <w:b/>
              </w:rPr>
              <w:t>“Nuclear Site Licence Provisions Agreement”</w:t>
            </w:r>
          </w:p>
        </w:tc>
        <w:tc>
          <w:tcPr>
            <w:tcW w:w="5812" w:type="dxa"/>
          </w:tcPr>
          <w:p w14:paraId="777EC538" w14:textId="77777777" w:rsidR="007F574E" w:rsidRPr="0064046A" w:rsidRDefault="007F574E" w:rsidP="007F574E">
            <w:pPr>
              <w:autoSpaceDE w:val="0"/>
              <w:autoSpaceDN w:val="0"/>
              <w:adjustRightInd w:val="0"/>
              <w:spacing w:after="0" w:line="240" w:lineRule="auto"/>
              <w:jc w:val="left"/>
            </w:pPr>
            <w:r w:rsidRPr="0064046A">
              <w:t>As defined in the CUSC</w:t>
            </w:r>
          </w:p>
        </w:tc>
      </w:tr>
      <w:tr w:rsidR="007F574E" w:rsidRPr="0064046A" w14:paraId="7DE62C2E" w14:textId="77777777" w:rsidTr="00E72AD8">
        <w:tc>
          <w:tcPr>
            <w:tcW w:w="2943" w:type="dxa"/>
          </w:tcPr>
          <w:p w14:paraId="031AB4A6" w14:textId="77777777" w:rsidR="007F574E" w:rsidRPr="0064046A" w:rsidRDefault="007F574E" w:rsidP="007F574E">
            <w:pPr>
              <w:jc w:val="left"/>
              <w:rPr>
                <w:b/>
              </w:rPr>
            </w:pPr>
            <w:r w:rsidRPr="0064046A">
              <w:rPr>
                <w:b/>
              </w:rPr>
              <w:t>“ODIS Programme”</w:t>
            </w:r>
          </w:p>
        </w:tc>
        <w:tc>
          <w:tcPr>
            <w:tcW w:w="5812" w:type="dxa"/>
          </w:tcPr>
          <w:p w14:paraId="3290F3CF" w14:textId="77777777" w:rsidR="007F574E" w:rsidRPr="0064046A" w:rsidRDefault="007F574E" w:rsidP="007F574E">
            <w:pPr>
              <w:autoSpaceDE w:val="0"/>
              <w:autoSpaceDN w:val="0"/>
              <w:adjustRightInd w:val="0"/>
              <w:spacing w:after="0" w:line="240" w:lineRule="auto"/>
              <w:jc w:val="left"/>
            </w:pPr>
            <w:r w:rsidRPr="0064046A">
              <w:t>as defined in Section D, Part One, sub-paragraph 5.1.2;</w:t>
            </w:r>
          </w:p>
        </w:tc>
      </w:tr>
      <w:tr w:rsidR="007F574E" w:rsidRPr="0064046A" w14:paraId="388756BB" w14:textId="77777777" w:rsidTr="00E72AD8">
        <w:tc>
          <w:tcPr>
            <w:tcW w:w="2943" w:type="dxa"/>
          </w:tcPr>
          <w:p w14:paraId="0239EBB5" w14:textId="77777777" w:rsidR="007F574E" w:rsidRPr="0064046A" w:rsidRDefault="007F574E" w:rsidP="007F574E">
            <w:pPr>
              <w:jc w:val="left"/>
              <w:rPr>
                <w:b/>
              </w:rPr>
            </w:pPr>
            <w:r w:rsidRPr="0064046A">
              <w:rPr>
                <w:b/>
              </w:rPr>
              <w:t>“Offshore”</w:t>
            </w:r>
          </w:p>
        </w:tc>
        <w:tc>
          <w:tcPr>
            <w:tcW w:w="5812" w:type="dxa"/>
          </w:tcPr>
          <w:p w14:paraId="03143023" w14:textId="77777777" w:rsidR="007F574E" w:rsidRPr="0064046A" w:rsidRDefault="007F574E" w:rsidP="007F574E">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7F574E" w:rsidRPr="0064046A" w14:paraId="377EADA1" w14:textId="77777777" w:rsidTr="00E72AD8">
        <w:tc>
          <w:tcPr>
            <w:tcW w:w="2943" w:type="dxa"/>
          </w:tcPr>
          <w:p w14:paraId="3B170E42" w14:textId="77777777" w:rsidR="007F574E" w:rsidRPr="0064046A" w:rsidRDefault="007F574E" w:rsidP="007F574E">
            <w:pPr>
              <w:spacing w:before="200"/>
              <w:jc w:val="left"/>
              <w:rPr>
                <w:b/>
              </w:rPr>
            </w:pPr>
            <w:r w:rsidRPr="0064046A">
              <w:rPr>
                <w:b/>
              </w:rPr>
              <w:t>“Offshore Compensation Payments”</w:t>
            </w:r>
          </w:p>
        </w:tc>
        <w:tc>
          <w:tcPr>
            <w:tcW w:w="5812" w:type="dxa"/>
          </w:tcPr>
          <w:p w14:paraId="7E8AD35D" w14:textId="77777777" w:rsidR="007F574E" w:rsidRPr="0064046A" w:rsidRDefault="007F574E" w:rsidP="007F574E">
            <w:pPr>
              <w:autoSpaceDE w:val="0"/>
              <w:autoSpaceDN w:val="0"/>
              <w:adjustRightInd w:val="0"/>
              <w:spacing w:after="0" w:line="240" w:lineRule="auto"/>
              <w:jc w:val="left"/>
            </w:pPr>
          </w:p>
          <w:p w14:paraId="2EDB8B60" w14:textId="77777777" w:rsidR="007F574E" w:rsidRPr="0064046A" w:rsidRDefault="007F574E" w:rsidP="007F574E">
            <w:pPr>
              <w:autoSpaceDE w:val="0"/>
              <w:autoSpaceDN w:val="0"/>
              <w:adjustRightInd w:val="0"/>
              <w:spacing w:after="0" w:line="240" w:lineRule="auto"/>
              <w:jc w:val="left"/>
            </w:pPr>
            <w:r w:rsidRPr="0064046A">
              <w:t>as defined in Section E, sub-paragraph 3.1.3;</w:t>
            </w:r>
          </w:p>
        </w:tc>
      </w:tr>
      <w:tr w:rsidR="007F574E" w:rsidRPr="0064046A" w14:paraId="089406BC" w14:textId="77777777" w:rsidTr="00E72AD8">
        <w:tc>
          <w:tcPr>
            <w:tcW w:w="2943" w:type="dxa"/>
          </w:tcPr>
          <w:p w14:paraId="11D7C578" w14:textId="77777777" w:rsidR="007F574E" w:rsidRPr="0064046A" w:rsidRDefault="007F574E" w:rsidP="007F574E">
            <w:pPr>
              <w:spacing w:after="120"/>
              <w:jc w:val="left"/>
              <w:rPr>
                <w:b/>
              </w:rPr>
            </w:pPr>
            <w:r w:rsidRPr="0064046A">
              <w:rPr>
                <w:b/>
              </w:rPr>
              <w:t>“Offshore Construction Completed Date”</w:t>
            </w:r>
          </w:p>
        </w:tc>
        <w:tc>
          <w:tcPr>
            <w:tcW w:w="5812" w:type="dxa"/>
          </w:tcPr>
          <w:p w14:paraId="1DBF471D" w14:textId="77777777" w:rsidR="007F574E" w:rsidRPr="0064046A" w:rsidRDefault="007F574E" w:rsidP="007F574E">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14:paraId="4E17F80E" w14:textId="77777777" w:rsidR="007F574E" w:rsidRPr="0064046A" w:rsidRDefault="007F574E" w:rsidP="007F574E">
            <w:pPr>
              <w:autoSpaceDE w:val="0"/>
              <w:autoSpaceDN w:val="0"/>
              <w:adjustRightInd w:val="0"/>
              <w:spacing w:after="0" w:line="240" w:lineRule="auto"/>
              <w:jc w:val="left"/>
            </w:pPr>
          </w:p>
        </w:tc>
      </w:tr>
      <w:tr w:rsidR="007F574E" w:rsidRPr="0064046A" w14:paraId="67BFA0BD" w14:textId="77777777" w:rsidTr="00E72AD8">
        <w:tc>
          <w:tcPr>
            <w:tcW w:w="2943" w:type="dxa"/>
          </w:tcPr>
          <w:p w14:paraId="31D2FF03" w14:textId="77777777" w:rsidR="007F574E" w:rsidRPr="0064046A" w:rsidRDefault="007F574E" w:rsidP="007F574E">
            <w:pPr>
              <w:jc w:val="left"/>
              <w:rPr>
                <w:b/>
              </w:rPr>
            </w:pPr>
            <w:r w:rsidRPr="0064046A">
              <w:rPr>
                <w:b/>
              </w:rPr>
              <w:t>"Offshore Construction Secured Amount"</w:t>
            </w:r>
          </w:p>
        </w:tc>
        <w:tc>
          <w:tcPr>
            <w:tcW w:w="5812" w:type="dxa"/>
          </w:tcPr>
          <w:p w14:paraId="068DF015" w14:textId="77777777" w:rsidR="007F574E" w:rsidRPr="0064046A" w:rsidRDefault="007F574E" w:rsidP="007F574E">
            <w:pPr>
              <w:autoSpaceDE w:val="0"/>
              <w:autoSpaceDN w:val="0"/>
              <w:adjustRightInd w:val="0"/>
              <w:spacing w:after="0" w:line="240" w:lineRule="auto"/>
              <w:jc w:val="left"/>
            </w:pPr>
            <w:r w:rsidRPr="0064046A">
              <w:t>an amount equivalent to the sum of:</w:t>
            </w:r>
          </w:p>
          <w:p w14:paraId="0E400EE1" w14:textId="77777777" w:rsidR="007F574E" w:rsidRPr="0064046A" w:rsidRDefault="007F574E" w:rsidP="007F574E">
            <w:pPr>
              <w:autoSpaceDE w:val="0"/>
              <w:autoSpaceDN w:val="0"/>
              <w:adjustRightInd w:val="0"/>
              <w:spacing w:after="0" w:line="240" w:lineRule="auto"/>
              <w:jc w:val="left"/>
            </w:pPr>
          </w:p>
          <w:p w14:paraId="4A877886" w14:textId="77777777" w:rsidR="007F574E" w:rsidRPr="0064046A" w:rsidRDefault="007F574E" w:rsidP="007F574E">
            <w:pPr>
              <w:autoSpaceDE w:val="0"/>
              <w:autoSpaceDN w:val="0"/>
              <w:adjustRightInd w:val="0"/>
              <w:spacing w:after="0" w:line="240" w:lineRule="auto"/>
              <w:jc w:val="left"/>
            </w:pPr>
            <w:r w:rsidRPr="0064046A">
              <w:t>(a)</w:t>
            </w:r>
            <w:r w:rsidRPr="0064046A">
              <w:tab/>
              <w:t>20% of the Forecast Offshore Construction Cost; and (b)</w:t>
            </w:r>
            <w:r w:rsidRPr="0064046A">
              <w:tab/>
              <w:t>the Liquidated Damages Liability;</w:t>
            </w:r>
          </w:p>
          <w:p w14:paraId="4A277BA7" w14:textId="77777777" w:rsidR="007F574E" w:rsidRPr="0064046A" w:rsidDel="002036DF" w:rsidRDefault="007F574E" w:rsidP="007F574E">
            <w:pPr>
              <w:autoSpaceDE w:val="0"/>
              <w:autoSpaceDN w:val="0"/>
              <w:adjustRightInd w:val="0"/>
              <w:spacing w:after="0" w:line="240" w:lineRule="auto"/>
              <w:jc w:val="left"/>
            </w:pPr>
          </w:p>
        </w:tc>
      </w:tr>
      <w:tr w:rsidR="007F574E" w:rsidRPr="0064046A" w14:paraId="5BBEA7C6" w14:textId="77777777" w:rsidTr="00E72AD8">
        <w:tc>
          <w:tcPr>
            <w:tcW w:w="2943" w:type="dxa"/>
          </w:tcPr>
          <w:p w14:paraId="3D866227" w14:textId="77777777" w:rsidR="007F574E" w:rsidRPr="0064046A" w:rsidRDefault="007F574E" w:rsidP="007F574E">
            <w:pPr>
              <w:jc w:val="left"/>
              <w:rPr>
                <w:b/>
              </w:rPr>
            </w:pPr>
            <w:r w:rsidRPr="0064046A">
              <w:rPr>
                <w:b/>
              </w:rPr>
              <w:lastRenderedPageBreak/>
              <w:t>“Offshore Construction Securities”</w:t>
            </w:r>
          </w:p>
        </w:tc>
        <w:tc>
          <w:tcPr>
            <w:tcW w:w="5812" w:type="dxa"/>
          </w:tcPr>
          <w:p w14:paraId="677056CB" w14:textId="77777777" w:rsidR="007F574E" w:rsidRPr="0064046A" w:rsidRDefault="007F574E" w:rsidP="007F574E">
            <w:pPr>
              <w:autoSpaceDE w:val="0"/>
              <w:autoSpaceDN w:val="0"/>
              <w:adjustRightInd w:val="0"/>
              <w:spacing w:after="0" w:line="240" w:lineRule="auto"/>
              <w:jc w:val="left"/>
              <w:rPr>
                <w:rFonts w:cs="Arial"/>
              </w:rPr>
            </w:pPr>
            <w:r w:rsidRPr="0064046A">
              <w:t>as defined in Section E, sub-paragraph 3.1.2;</w:t>
            </w:r>
          </w:p>
        </w:tc>
      </w:tr>
      <w:tr w:rsidR="007F574E" w:rsidRPr="0064046A" w14:paraId="2D504F78" w14:textId="77777777" w:rsidTr="00E72AD8">
        <w:tc>
          <w:tcPr>
            <w:tcW w:w="2943" w:type="dxa"/>
          </w:tcPr>
          <w:p w14:paraId="3C3744B3" w14:textId="77777777" w:rsidR="007F574E" w:rsidRPr="0064046A" w:rsidRDefault="007F574E" w:rsidP="007F574E">
            <w:pPr>
              <w:jc w:val="left"/>
              <w:rPr>
                <w:b/>
              </w:rPr>
            </w:pPr>
            <w:r w:rsidRPr="0064046A">
              <w:rPr>
                <w:b/>
              </w:rPr>
              <w:t>"Offshore Construction Works"</w:t>
            </w:r>
          </w:p>
        </w:tc>
        <w:tc>
          <w:tcPr>
            <w:tcW w:w="5812" w:type="dxa"/>
          </w:tcPr>
          <w:p w14:paraId="2F5364D7" w14:textId="77777777" w:rsidR="007F574E" w:rsidRPr="0064046A" w:rsidRDefault="007F574E" w:rsidP="007F574E">
            <w:pPr>
              <w:autoSpaceDE w:val="0"/>
              <w:autoSpaceDN w:val="0"/>
              <w:adjustRightInd w:val="0"/>
              <w:spacing w:after="0" w:line="240" w:lineRule="auto"/>
              <w:jc w:val="left"/>
            </w:pPr>
            <w:r w:rsidRPr="0064046A">
              <w:t>Transmission Construction Works undertaken by an Offshore Transmission Owner;</w:t>
            </w:r>
          </w:p>
        </w:tc>
      </w:tr>
      <w:tr w:rsidR="007F574E" w:rsidRPr="0064046A" w14:paraId="1AC26471" w14:textId="77777777" w:rsidTr="00E72AD8">
        <w:tc>
          <w:tcPr>
            <w:tcW w:w="2943" w:type="dxa"/>
          </w:tcPr>
          <w:p w14:paraId="7D056D61" w14:textId="77777777" w:rsidR="007F574E" w:rsidRPr="0064046A" w:rsidRDefault="007F574E" w:rsidP="007F574E">
            <w:pPr>
              <w:jc w:val="left"/>
              <w:rPr>
                <w:b/>
              </w:rPr>
            </w:pPr>
            <w:r w:rsidRPr="0064046A">
              <w:rPr>
                <w:b/>
              </w:rPr>
              <w:t>“Offshore Tender Regulations”</w:t>
            </w:r>
          </w:p>
        </w:tc>
        <w:tc>
          <w:tcPr>
            <w:tcW w:w="5812" w:type="dxa"/>
          </w:tcPr>
          <w:p w14:paraId="54422AAF" w14:textId="77777777" w:rsidR="007F574E" w:rsidRPr="0064046A" w:rsidRDefault="007F574E" w:rsidP="007F574E">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096C4C93" w14:textId="77777777" w:rsidR="007F574E" w:rsidRPr="0064046A" w:rsidRDefault="007F574E" w:rsidP="007F574E">
            <w:pPr>
              <w:autoSpaceDE w:val="0"/>
              <w:autoSpaceDN w:val="0"/>
              <w:adjustRightInd w:val="0"/>
              <w:spacing w:after="0" w:line="240" w:lineRule="auto"/>
              <w:jc w:val="left"/>
              <w:rPr>
                <w:rFonts w:cs="Arial"/>
                <w:lang w:eastAsia="en-GB"/>
              </w:rPr>
            </w:pPr>
          </w:p>
        </w:tc>
      </w:tr>
      <w:tr w:rsidR="007F574E" w:rsidRPr="0064046A" w14:paraId="2C406AB2" w14:textId="77777777" w:rsidTr="00E72AD8">
        <w:tc>
          <w:tcPr>
            <w:tcW w:w="2943" w:type="dxa"/>
          </w:tcPr>
          <w:p w14:paraId="2E941001" w14:textId="77777777" w:rsidR="007F574E" w:rsidRPr="0064046A" w:rsidRDefault="007F574E" w:rsidP="007F574E">
            <w:pPr>
              <w:jc w:val="left"/>
              <w:rPr>
                <w:b/>
              </w:rPr>
            </w:pPr>
            <w:r w:rsidRPr="0064046A">
              <w:rPr>
                <w:b/>
              </w:rPr>
              <w:t>“Offshore TO Construction Agreement”</w:t>
            </w:r>
          </w:p>
        </w:tc>
        <w:tc>
          <w:tcPr>
            <w:tcW w:w="5812" w:type="dxa"/>
          </w:tcPr>
          <w:p w14:paraId="0136BEC0" w14:textId="77777777" w:rsidR="007F574E" w:rsidRPr="0064046A" w:rsidRDefault="007F574E" w:rsidP="007F574E">
            <w:r w:rsidRPr="0064046A">
              <w:t>as defined in Schedule Nine, Part C;</w:t>
            </w:r>
          </w:p>
        </w:tc>
      </w:tr>
      <w:tr w:rsidR="007F574E" w:rsidRPr="0064046A" w14:paraId="59DE0567" w14:textId="77777777" w:rsidTr="00E72AD8">
        <w:tc>
          <w:tcPr>
            <w:tcW w:w="2943" w:type="dxa"/>
          </w:tcPr>
          <w:p w14:paraId="3E4A092E" w14:textId="77777777" w:rsidR="007F574E" w:rsidRPr="0064046A" w:rsidRDefault="007F574E" w:rsidP="007F574E">
            <w:pPr>
              <w:jc w:val="left"/>
              <w:rPr>
                <w:rFonts w:cs="Arial"/>
                <w:b/>
              </w:rPr>
            </w:pPr>
            <w:r w:rsidRPr="0064046A">
              <w:rPr>
                <w:rFonts w:cs="Arial"/>
                <w:b/>
              </w:rPr>
              <w:t>“Offshore Transmission Owner”</w:t>
            </w:r>
          </w:p>
        </w:tc>
        <w:tc>
          <w:tcPr>
            <w:tcW w:w="5812" w:type="dxa"/>
          </w:tcPr>
          <w:p w14:paraId="394EF8E0" w14:textId="77777777" w:rsidR="007F574E" w:rsidRPr="0064046A" w:rsidRDefault="007F574E" w:rsidP="007F574E">
            <w:pPr>
              <w:rPr>
                <w:rFonts w:cs="Arial"/>
              </w:rPr>
            </w:pPr>
            <w:r w:rsidRPr="0064046A">
              <w:rPr>
                <w:rFonts w:cs="Arial"/>
              </w:rPr>
              <w:t>either,</w:t>
            </w:r>
          </w:p>
          <w:p w14:paraId="25AE6C5D" w14:textId="77777777" w:rsidR="007F574E" w:rsidRPr="0064046A" w:rsidRDefault="007F574E" w:rsidP="007F574E">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F7FEE19" w14:textId="77777777" w:rsidR="007F574E" w:rsidRPr="0064046A" w:rsidRDefault="007F574E" w:rsidP="007F574E">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7F574E" w:rsidRPr="0064046A" w14:paraId="4CD41C75" w14:textId="77777777" w:rsidTr="00E72AD8">
        <w:tc>
          <w:tcPr>
            <w:tcW w:w="2943" w:type="dxa"/>
          </w:tcPr>
          <w:p w14:paraId="358235D5" w14:textId="77777777" w:rsidR="007F574E" w:rsidRPr="0064046A" w:rsidRDefault="007F574E" w:rsidP="007F574E">
            <w:pPr>
              <w:jc w:val="left"/>
              <w:rPr>
                <w:rFonts w:cs="Arial"/>
                <w:b/>
              </w:rPr>
            </w:pPr>
            <w:r>
              <w:rPr>
                <w:rFonts w:cs="Arial"/>
                <w:b/>
              </w:rPr>
              <w:t>“Offshore Transmission System”</w:t>
            </w:r>
          </w:p>
        </w:tc>
        <w:tc>
          <w:tcPr>
            <w:tcW w:w="5812" w:type="dxa"/>
          </w:tcPr>
          <w:p w14:paraId="5F57F80E" w14:textId="77777777" w:rsidR="007F574E" w:rsidRPr="0064046A" w:rsidRDefault="007F574E" w:rsidP="007F574E">
            <w:pPr>
              <w:rPr>
                <w:rFonts w:cs="Arial"/>
              </w:rPr>
            </w:pPr>
            <w:r>
              <w:rPr>
                <w:rFonts w:cs="Arial"/>
              </w:rPr>
              <w:t>As defined in the Grid Code</w:t>
            </w:r>
          </w:p>
        </w:tc>
      </w:tr>
      <w:tr w:rsidR="007F574E" w:rsidRPr="0064046A" w14:paraId="3450B88B" w14:textId="77777777" w:rsidTr="00E72AD8">
        <w:tc>
          <w:tcPr>
            <w:tcW w:w="2943" w:type="dxa"/>
          </w:tcPr>
          <w:p w14:paraId="00549983" w14:textId="684E61C5" w:rsidR="007F574E" w:rsidRPr="00FE6E74" w:rsidRDefault="007F574E" w:rsidP="007F574E">
            <w:pPr>
              <w:jc w:val="left"/>
            </w:pPr>
            <w:bookmarkStart w:id="69" w:name="_DV_C44"/>
            <w:r w:rsidRPr="00FE6E74">
              <w:t>“</w:t>
            </w:r>
            <w:r w:rsidRPr="00FE6E74">
              <w:rPr>
                <w:b/>
              </w:rPr>
              <w:t>Offshore Transmission System Development User Works</w:t>
            </w:r>
            <w:r w:rsidRPr="00FE6E74">
              <w:t>” or “</w:t>
            </w:r>
            <w:r w:rsidRPr="00FE6E74">
              <w:rPr>
                <w:b/>
              </w:rPr>
              <w:t>OTSDUW</w:t>
            </w:r>
            <w:r w:rsidRPr="00FE6E74">
              <w:t xml:space="preserve">” </w:t>
            </w:r>
            <w:bookmarkEnd w:id="69"/>
          </w:p>
          <w:p w14:paraId="4891E45F" w14:textId="77777777" w:rsidR="007F574E" w:rsidRPr="00FE6E74" w:rsidRDefault="007F574E" w:rsidP="007F574E">
            <w:pPr>
              <w:jc w:val="left"/>
              <w:rPr>
                <w:rFonts w:cs="Arial"/>
                <w:b/>
              </w:rPr>
            </w:pPr>
          </w:p>
        </w:tc>
        <w:tc>
          <w:tcPr>
            <w:tcW w:w="5812" w:type="dxa"/>
          </w:tcPr>
          <w:p w14:paraId="1FF2E9AE" w14:textId="77777777" w:rsidR="007F574E" w:rsidRPr="00FE6E74" w:rsidRDefault="007F574E" w:rsidP="007F574E">
            <w:bookmarkStart w:id="70" w:name="_DV_C45"/>
            <w:r>
              <w:t>as appropriate, either</w:t>
            </w:r>
            <w:r w:rsidRPr="00FE6E74">
              <w:t>:</w:t>
            </w:r>
          </w:p>
          <w:p w14:paraId="44FB7FEB" w14:textId="77777777" w:rsidR="007F574E" w:rsidRPr="00FE6E74" w:rsidRDefault="007F574E" w:rsidP="007F574E">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70"/>
            <w:r w:rsidRPr="00FE6E74">
              <w:t>; or</w:t>
            </w:r>
          </w:p>
          <w:p w14:paraId="7F672DB0" w14:textId="77777777" w:rsidR="007F574E" w:rsidRPr="00FE6E74" w:rsidRDefault="007F574E" w:rsidP="007F574E">
            <w:pPr>
              <w:widowControl w:val="0"/>
              <w:numPr>
                <w:ilvl w:val="0"/>
                <w:numId w:val="23"/>
              </w:numPr>
              <w:autoSpaceDE w:val="0"/>
              <w:autoSpaceDN w:val="0"/>
              <w:adjustRightInd w:val="0"/>
              <w:spacing w:line="240" w:lineRule="auto"/>
              <w:ind w:left="714" w:hanging="357"/>
            </w:pPr>
            <w:r w:rsidRPr="00FE6E74">
              <w:t>OTSDUW Build;</w:t>
            </w:r>
          </w:p>
        </w:tc>
      </w:tr>
      <w:tr w:rsidR="007F574E" w:rsidRPr="0064046A" w14:paraId="08F4E193" w14:textId="77777777" w:rsidTr="00E72AD8">
        <w:tc>
          <w:tcPr>
            <w:tcW w:w="2943" w:type="dxa"/>
          </w:tcPr>
          <w:p w14:paraId="17C46CDD" w14:textId="225075A3" w:rsidR="007F574E" w:rsidRPr="00FE6E74" w:rsidRDefault="007F574E" w:rsidP="007F574E">
            <w:pPr>
              <w:jc w:val="left"/>
              <w:rPr>
                <w:b/>
              </w:rPr>
            </w:pPr>
            <w:bookmarkStart w:id="71" w:name="_DV_C46"/>
            <w:r w:rsidRPr="00FE6E74">
              <w:t>“</w:t>
            </w:r>
            <w:r w:rsidRPr="00FE6E74">
              <w:rPr>
                <w:b/>
              </w:rPr>
              <w:t>Offshore Transmission System User Assets</w:t>
            </w:r>
            <w:r w:rsidRPr="00FE6E74">
              <w:t>”  or “</w:t>
            </w:r>
            <w:r w:rsidRPr="00FE6E74">
              <w:rPr>
                <w:b/>
              </w:rPr>
              <w:t>OTSUA</w:t>
            </w:r>
            <w:r w:rsidRPr="00FE6E74">
              <w:t>”</w:t>
            </w:r>
            <w:bookmarkEnd w:id="71"/>
          </w:p>
        </w:tc>
        <w:tc>
          <w:tcPr>
            <w:tcW w:w="5812" w:type="dxa"/>
          </w:tcPr>
          <w:p w14:paraId="65910EE2" w14:textId="77777777" w:rsidR="007F574E" w:rsidRPr="00FE6E74" w:rsidRDefault="007F574E" w:rsidP="007F574E">
            <w:bookmarkStart w:id="72" w:name="_DV_C47"/>
            <w:r w:rsidRPr="00FE6E74">
              <w:t>the Plant and Apparatus (offshore and onshore) resulting from OTSDUW Build;</w:t>
            </w:r>
            <w:bookmarkEnd w:id="72"/>
          </w:p>
        </w:tc>
      </w:tr>
      <w:tr w:rsidR="007F574E" w:rsidRPr="0064046A" w14:paraId="2D969E6F" w14:textId="77777777" w:rsidTr="00E72AD8">
        <w:tc>
          <w:tcPr>
            <w:tcW w:w="2943" w:type="dxa"/>
          </w:tcPr>
          <w:p w14:paraId="357E8657" w14:textId="77777777" w:rsidR="007F574E" w:rsidRPr="0064046A" w:rsidRDefault="007F574E" w:rsidP="007F574E">
            <w:pPr>
              <w:jc w:val="left"/>
              <w:rPr>
                <w:b/>
              </w:rPr>
            </w:pPr>
            <w:r w:rsidRPr="0064046A">
              <w:rPr>
                <w:b/>
              </w:rPr>
              <w:t>“Offshore Waters”</w:t>
            </w:r>
          </w:p>
        </w:tc>
        <w:tc>
          <w:tcPr>
            <w:tcW w:w="5812" w:type="dxa"/>
          </w:tcPr>
          <w:p w14:paraId="51F48B73" w14:textId="77777777" w:rsidR="007F574E" w:rsidRPr="0064046A" w:rsidRDefault="007F574E" w:rsidP="007F574E">
            <w:r w:rsidRPr="0064046A">
              <w:t>has the meaning given to “offshore waters” in Section 90(9) of the Energy Act 2004;</w:t>
            </w:r>
          </w:p>
        </w:tc>
      </w:tr>
      <w:tr w:rsidR="007F574E" w:rsidRPr="0064046A" w14:paraId="74809D3F" w14:textId="77777777" w:rsidTr="00E72AD8">
        <w:tc>
          <w:tcPr>
            <w:tcW w:w="2943" w:type="dxa"/>
          </w:tcPr>
          <w:p w14:paraId="0648D222" w14:textId="77777777" w:rsidR="007F574E" w:rsidRPr="0064046A" w:rsidRDefault="007F574E" w:rsidP="007F574E">
            <w:pPr>
              <w:jc w:val="left"/>
              <w:rPr>
                <w:b/>
              </w:rPr>
            </w:pPr>
            <w:r>
              <w:rPr>
                <w:b/>
              </w:rPr>
              <w:t>“OFTO Build”</w:t>
            </w:r>
          </w:p>
        </w:tc>
        <w:tc>
          <w:tcPr>
            <w:tcW w:w="5812" w:type="dxa"/>
          </w:tcPr>
          <w:p w14:paraId="32B2129B" w14:textId="77777777" w:rsidR="007F574E" w:rsidRPr="0064046A" w:rsidRDefault="007F574E" w:rsidP="007F574E">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7F574E" w:rsidRPr="0064046A" w14:paraId="1201FFA7" w14:textId="77777777" w:rsidTr="00E72AD8">
        <w:tc>
          <w:tcPr>
            <w:tcW w:w="2943" w:type="dxa"/>
          </w:tcPr>
          <w:p w14:paraId="051D6B08" w14:textId="77777777" w:rsidR="007F574E" w:rsidRPr="0064046A" w:rsidRDefault="007F574E" w:rsidP="007F574E">
            <w:pPr>
              <w:jc w:val="left"/>
              <w:rPr>
                <w:b/>
              </w:rPr>
            </w:pPr>
            <w:r w:rsidRPr="0064046A">
              <w:rPr>
                <w:b/>
              </w:rPr>
              <w:t>“One Off Works”</w:t>
            </w:r>
          </w:p>
        </w:tc>
        <w:tc>
          <w:tcPr>
            <w:tcW w:w="5812" w:type="dxa"/>
          </w:tcPr>
          <w:p w14:paraId="549FD02C" w14:textId="77777777" w:rsidR="007F574E" w:rsidRPr="0064046A" w:rsidRDefault="007F574E" w:rsidP="007F574E">
            <w:r w:rsidRPr="0064046A">
              <w:t>the works described as such in a TO Construction Agreement;</w:t>
            </w:r>
          </w:p>
        </w:tc>
      </w:tr>
      <w:tr w:rsidR="007F574E" w:rsidRPr="0064046A" w14:paraId="46E806D7" w14:textId="77777777" w:rsidTr="00E72AD8">
        <w:tc>
          <w:tcPr>
            <w:tcW w:w="2943" w:type="dxa"/>
          </w:tcPr>
          <w:p w14:paraId="71B97112" w14:textId="77777777" w:rsidR="007F574E" w:rsidRPr="0064046A" w:rsidRDefault="007F574E" w:rsidP="007F574E">
            <w:pPr>
              <w:jc w:val="left"/>
              <w:rPr>
                <w:b/>
              </w:rPr>
            </w:pPr>
            <w:r w:rsidRPr="0064046A">
              <w:rPr>
                <w:b/>
              </w:rPr>
              <w:lastRenderedPageBreak/>
              <w:t>“Onshore”</w:t>
            </w:r>
          </w:p>
        </w:tc>
        <w:tc>
          <w:tcPr>
            <w:tcW w:w="5812" w:type="dxa"/>
          </w:tcPr>
          <w:p w14:paraId="7233C3B6" w14:textId="77777777" w:rsidR="007F574E" w:rsidRPr="0064046A" w:rsidRDefault="007F574E" w:rsidP="007F574E">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7F574E" w:rsidRPr="0064046A" w14:paraId="230C4B44" w14:textId="77777777" w:rsidTr="00E72AD8">
        <w:tc>
          <w:tcPr>
            <w:tcW w:w="2943" w:type="dxa"/>
          </w:tcPr>
          <w:p w14:paraId="4E5B4B55" w14:textId="77777777" w:rsidR="007F574E" w:rsidRPr="0064046A" w:rsidRDefault="007F574E" w:rsidP="007F574E">
            <w:pPr>
              <w:jc w:val="left"/>
              <w:rPr>
                <w:b/>
              </w:rPr>
            </w:pPr>
          </w:p>
        </w:tc>
        <w:tc>
          <w:tcPr>
            <w:tcW w:w="5812" w:type="dxa"/>
          </w:tcPr>
          <w:p w14:paraId="1F65E4EE" w14:textId="77777777" w:rsidR="007F574E" w:rsidRPr="0064046A" w:rsidRDefault="007F574E" w:rsidP="007F574E"/>
        </w:tc>
      </w:tr>
      <w:tr w:rsidR="007F574E" w:rsidRPr="0064046A" w14:paraId="4FFF99D2" w14:textId="77777777" w:rsidTr="00E72AD8">
        <w:tc>
          <w:tcPr>
            <w:tcW w:w="2943" w:type="dxa"/>
          </w:tcPr>
          <w:p w14:paraId="29B02A26" w14:textId="77777777" w:rsidR="007F574E" w:rsidRPr="0064046A" w:rsidRDefault="007F574E" w:rsidP="007F574E">
            <w:pPr>
              <w:jc w:val="left"/>
              <w:rPr>
                <w:b/>
              </w:rPr>
            </w:pPr>
            <w:r w:rsidRPr="0064046A">
              <w:rPr>
                <w:b/>
              </w:rPr>
              <w:t>“Onshore TO Construction Agreement”</w:t>
            </w:r>
          </w:p>
        </w:tc>
        <w:tc>
          <w:tcPr>
            <w:tcW w:w="5812" w:type="dxa"/>
          </w:tcPr>
          <w:p w14:paraId="664DC15A" w14:textId="77777777" w:rsidR="007F574E" w:rsidRPr="0064046A" w:rsidRDefault="007F574E" w:rsidP="007F574E">
            <w:r w:rsidRPr="0064046A">
              <w:t xml:space="preserve">as defined in Schedule Eight, sub-paragraph 1.1.3;  </w:t>
            </w:r>
          </w:p>
        </w:tc>
      </w:tr>
      <w:tr w:rsidR="007F574E" w:rsidRPr="0064046A" w14:paraId="33AC9CE4" w14:textId="77777777" w:rsidTr="00E72AD8">
        <w:tc>
          <w:tcPr>
            <w:tcW w:w="2943" w:type="dxa"/>
          </w:tcPr>
          <w:p w14:paraId="1BBCFE5C" w14:textId="77777777" w:rsidR="007F574E" w:rsidRPr="0064046A" w:rsidRDefault="007F574E" w:rsidP="007F574E">
            <w:pPr>
              <w:jc w:val="left"/>
              <w:rPr>
                <w:b/>
              </w:rPr>
            </w:pPr>
            <w:r w:rsidRPr="0064046A">
              <w:rPr>
                <w:b/>
              </w:rPr>
              <w:t>“Onshore Transmission Owner”</w:t>
            </w:r>
          </w:p>
        </w:tc>
        <w:tc>
          <w:tcPr>
            <w:tcW w:w="5812" w:type="dxa"/>
          </w:tcPr>
          <w:p w14:paraId="3C76C692" w14:textId="0CFC9E94" w:rsidR="007F574E" w:rsidRPr="0064046A" w:rsidRDefault="007F574E" w:rsidP="007F574E">
            <w:r>
              <w:t>NGET, SHET SPT</w:t>
            </w:r>
            <w:ins w:id="73" w:author="Author">
              <w:r>
                <w:t xml:space="preserve"> </w:t>
              </w:r>
            </w:ins>
            <w:r>
              <w:t xml:space="preserve">or Competitively Appointed Transmission Owner </w:t>
            </w:r>
            <w:r w:rsidRPr="0064046A">
              <w:t xml:space="preserve">or </w:t>
            </w:r>
            <w:bookmarkStart w:id="74" w:name="OLE_LINK3"/>
            <w:bookmarkStart w:id="75" w:name="OLE_LINK4"/>
            <w:r w:rsidRPr="0064046A">
              <w:t>such other person in relation to whose Transmission Licence the Standard Conditions in Section D (transmission owner standard conditions) have been given effect</w:t>
            </w:r>
            <w:bookmarkEnd w:id="74"/>
            <w:bookmarkEnd w:id="75"/>
            <w:r w:rsidRPr="0064046A">
              <w:t>;</w:t>
            </w:r>
          </w:p>
        </w:tc>
      </w:tr>
      <w:tr w:rsidR="007F574E" w:rsidRPr="0064046A" w14:paraId="6A3D2F8D" w14:textId="77777777" w:rsidTr="00E72AD8">
        <w:tc>
          <w:tcPr>
            <w:tcW w:w="2943" w:type="dxa"/>
          </w:tcPr>
          <w:p w14:paraId="000BA61B" w14:textId="77777777" w:rsidR="007F574E" w:rsidRPr="0064046A" w:rsidRDefault="007F574E" w:rsidP="007F574E">
            <w:pPr>
              <w:jc w:val="left"/>
              <w:rPr>
                <w:b/>
              </w:rPr>
            </w:pPr>
            <w:r>
              <w:rPr>
                <w:b/>
              </w:rPr>
              <w:t>“Onshore Transmission System”</w:t>
            </w:r>
          </w:p>
        </w:tc>
        <w:tc>
          <w:tcPr>
            <w:tcW w:w="5812" w:type="dxa"/>
          </w:tcPr>
          <w:p w14:paraId="59F01407" w14:textId="77777777" w:rsidR="007F574E" w:rsidRDefault="007F574E" w:rsidP="007F574E">
            <w:r>
              <w:t>As defined in the Grid Code</w:t>
            </w:r>
          </w:p>
        </w:tc>
      </w:tr>
      <w:tr w:rsidR="007F574E" w:rsidRPr="0064046A" w14:paraId="02E2859C" w14:textId="77777777" w:rsidTr="00E72AD8">
        <w:tc>
          <w:tcPr>
            <w:tcW w:w="2943" w:type="dxa"/>
          </w:tcPr>
          <w:p w14:paraId="485627FD" w14:textId="77777777" w:rsidR="007F574E" w:rsidRPr="0064046A" w:rsidRDefault="007F574E" w:rsidP="007F574E">
            <w:pPr>
              <w:jc w:val="left"/>
              <w:rPr>
                <w:b/>
              </w:rPr>
            </w:pPr>
            <w:r w:rsidRPr="0064046A">
              <w:rPr>
                <w:b/>
              </w:rPr>
              <w:t xml:space="preserve">"Operating Code" </w:t>
            </w:r>
          </w:p>
        </w:tc>
        <w:tc>
          <w:tcPr>
            <w:tcW w:w="5812" w:type="dxa"/>
          </w:tcPr>
          <w:p w14:paraId="2C48E0BD" w14:textId="77777777" w:rsidR="007F574E" w:rsidRPr="0064046A" w:rsidRDefault="007F574E" w:rsidP="007F574E">
            <w:r w:rsidRPr="0064046A">
              <w:t>that part of the Grid Code which is identified as the Operating Code;</w:t>
            </w:r>
          </w:p>
        </w:tc>
      </w:tr>
      <w:tr w:rsidR="007F574E" w:rsidRPr="0064046A" w14:paraId="00713E74" w14:textId="77777777" w:rsidTr="00E72AD8">
        <w:tc>
          <w:tcPr>
            <w:tcW w:w="2943" w:type="dxa"/>
          </w:tcPr>
          <w:p w14:paraId="472C6812" w14:textId="77777777" w:rsidR="007F574E" w:rsidRPr="0064046A" w:rsidRDefault="007F574E" w:rsidP="007F574E">
            <w:pPr>
              <w:jc w:val="left"/>
              <w:rPr>
                <w:b/>
              </w:rPr>
            </w:pPr>
            <w:r w:rsidRPr="0064046A">
              <w:rPr>
                <w:b/>
              </w:rPr>
              <w:t>"Operational"</w:t>
            </w:r>
          </w:p>
        </w:tc>
        <w:tc>
          <w:tcPr>
            <w:tcW w:w="5812" w:type="dxa"/>
          </w:tcPr>
          <w:p w14:paraId="0DA14F70" w14:textId="77777777" w:rsidR="007F574E" w:rsidRPr="0064046A" w:rsidRDefault="007F574E" w:rsidP="007F574E">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t>The Company</w:t>
            </w:r>
            <w:r w:rsidRPr="0064046A">
              <w:t xml:space="preserve"> or a Transmission Owner, the User  can use the National Electricity Transmission System and any User Equipment the subject of the Construction Project to undertake those acts and things capable of being undertaken pursuant to the CUSC;</w:t>
            </w:r>
          </w:p>
        </w:tc>
      </w:tr>
      <w:tr w:rsidR="007F574E" w:rsidRPr="0064046A" w14:paraId="3DA9EC49" w14:textId="77777777" w:rsidTr="00E72AD8">
        <w:tc>
          <w:tcPr>
            <w:tcW w:w="2943" w:type="dxa"/>
          </w:tcPr>
          <w:p w14:paraId="1375958D" w14:textId="77777777" w:rsidR="007F574E" w:rsidRPr="0064046A" w:rsidRDefault="007F574E" w:rsidP="007F574E">
            <w:pPr>
              <w:jc w:val="left"/>
              <w:rPr>
                <w:b/>
              </w:rPr>
            </w:pPr>
            <w:r w:rsidRPr="0064046A">
              <w:rPr>
                <w:b/>
              </w:rPr>
              <w:t>"Operational Capability Limits"</w:t>
            </w:r>
          </w:p>
        </w:tc>
        <w:tc>
          <w:tcPr>
            <w:tcW w:w="5812" w:type="dxa"/>
          </w:tcPr>
          <w:p w14:paraId="20F6F88D" w14:textId="77777777" w:rsidR="007F574E" w:rsidRPr="0064046A" w:rsidRDefault="007F574E" w:rsidP="007F574E">
            <w:r w:rsidRPr="0064046A">
              <w:t>as defined in Section C, Part One, paragraph 4.3;</w:t>
            </w:r>
          </w:p>
        </w:tc>
      </w:tr>
      <w:tr w:rsidR="007F574E" w:rsidRPr="0064046A" w14:paraId="74D169EA" w14:textId="77777777" w:rsidTr="00E72AD8">
        <w:tc>
          <w:tcPr>
            <w:tcW w:w="2943" w:type="dxa"/>
          </w:tcPr>
          <w:p w14:paraId="3ADA9169" w14:textId="77777777" w:rsidR="007F574E" w:rsidRPr="0064046A" w:rsidRDefault="007F574E" w:rsidP="007F574E">
            <w:pPr>
              <w:jc w:val="left"/>
              <w:rPr>
                <w:b/>
              </w:rPr>
            </w:pPr>
            <w:r w:rsidRPr="0064046A">
              <w:rPr>
                <w:b/>
              </w:rPr>
              <w:t>"Operational Effect"</w:t>
            </w:r>
          </w:p>
        </w:tc>
        <w:tc>
          <w:tcPr>
            <w:tcW w:w="5812" w:type="dxa"/>
          </w:tcPr>
          <w:p w14:paraId="6E09460E" w14:textId="77777777" w:rsidR="007F574E" w:rsidRPr="0064046A" w:rsidRDefault="007F574E" w:rsidP="007F574E">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7F574E" w:rsidRPr="0064046A" w14:paraId="2B632A53" w14:textId="77777777" w:rsidTr="00E72AD8">
        <w:tc>
          <w:tcPr>
            <w:tcW w:w="2943" w:type="dxa"/>
          </w:tcPr>
          <w:p w14:paraId="20D92654" w14:textId="77777777" w:rsidR="007F574E" w:rsidRPr="0064046A" w:rsidRDefault="007F574E" w:rsidP="007F574E">
            <w:pPr>
              <w:jc w:val="left"/>
              <w:rPr>
                <w:b/>
              </w:rPr>
            </w:pPr>
            <w:r w:rsidRPr="0064046A">
              <w:rPr>
                <w:b/>
              </w:rPr>
              <w:t>"Other Code"</w:t>
            </w:r>
          </w:p>
        </w:tc>
        <w:tc>
          <w:tcPr>
            <w:tcW w:w="5812" w:type="dxa"/>
          </w:tcPr>
          <w:p w14:paraId="45A022C8" w14:textId="77777777" w:rsidR="007F574E" w:rsidRPr="0064046A" w:rsidRDefault="007F574E" w:rsidP="007F574E">
            <w:pPr>
              <w:pStyle w:val="Heading2"/>
              <w:numPr>
                <w:ilvl w:val="0"/>
                <w:numId w:val="0"/>
              </w:numPr>
              <w:ind w:left="33" w:hanging="33"/>
            </w:pPr>
            <w:bookmarkStart w:id="76" w:name="OLE_LINK5"/>
            <w:bookmarkStart w:id="77" w:name="OLE_LINK6"/>
            <w:r w:rsidRPr="0064046A">
              <w:t>as the context admits or requires</w:t>
            </w:r>
            <w:bookmarkEnd w:id="76"/>
            <w:bookmarkEnd w:id="77"/>
            <w:r w:rsidRPr="0064046A">
              <w:t>, any of the CUSC, CUSC Framework Agreement, Grid Code, BSC, BSC Framework Agreement and any agreement entered into pursuant to any of these;</w:t>
            </w:r>
          </w:p>
        </w:tc>
      </w:tr>
      <w:tr w:rsidR="007F574E" w:rsidRPr="0064046A" w14:paraId="6AE83C33" w14:textId="77777777" w:rsidTr="00E72AD8">
        <w:tc>
          <w:tcPr>
            <w:tcW w:w="2943" w:type="dxa"/>
          </w:tcPr>
          <w:p w14:paraId="165B7990" w14:textId="77777777" w:rsidR="007F574E" w:rsidRPr="0064046A" w:rsidRDefault="007F574E" w:rsidP="007F574E">
            <w:pPr>
              <w:jc w:val="left"/>
              <w:rPr>
                <w:b/>
              </w:rPr>
            </w:pPr>
            <w:r w:rsidRPr="0064046A">
              <w:rPr>
                <w:b/>
              </w:rPr>
              <w:t>"Other Code Party"</w:t>
            </w:r>
          </w:p>
        </w:tc>
        <w:tc>
          <w:tcPr>
            <w:tcW w:w="5812" w:type="dxa"/>
          </w:tcPr>
          <w:p w14:paraId="4E5340C2" w14:textId="77777777" w:rsidR="007F574E" w:rsidRPr="0064046A" w:rsidRDefault="007F574E" w:rsidP="007F574E">
            <w:pPr>
              <w:pStyle w:val="Heading2"/>
              <w:numPr>
                <w:ilvl w:val="0"/>
                <w:numId w:val="0"/>
              </w:numPr>
              <w:ind w:left="33" w:hanging="33"/>
            </w:pPr>
            <w:r w:rsidRPr="0064046A">
              <w:t xml:space="preserve">other than </w:t>
            </w:r>
            <w:r>
              <w:t>The Company</w:t>
            </w:r>
            <w:r w:rsidRPr="0064046A">
              <w:t>, a party (including its officers, employees or agents) to or under any Other Code;</w:t>
            </w:r>
          </w:p>
        </w:tc>
      </w:tr>
      <w:tr w:rsidR="007F574E" w:rsidRPr="0064046A" w14:paraId="5D508BE9" w14:textId="77777777" w:rsidTr="00E72AD8">
        <w:tc>
          <w:tcPr>
            <w:tcW w:w="2943" w:type="dxa"/>
          </w:tcPr>
          <w:p w14:paraId="6A5A55AE" w14:textId="77777777" w:rsidR="007F574E" w:rsidRPr="0064046A" w:rsidRDefault="007F574E" w:rsidP="007F574E">
            <w:pPr>
              <w:jc w:val="left"/>
              <w:rPr>
                <w:b/>
              </w:rPr>
            </w:pPr>
            <w:r>
              <w:rPr>
                <w:b/>
              </w:rPr>
              <w:t>“OTSDUW Build”</w:t>
            </w:r>
          </w:p>
        </w:tc>
        <w:tc>
          <w:tcPr>
            <w:tcW w:w="5812" w:type="dxa"/>
          </w:tcPr>
          <w:p w14:paraId="2695D672" w14:textId="77777777" w:rsidR="007F574E" w:rsidRPr="00575E12" w:rsidRDefault="007F574E" w:rsidP="007F574E">
            <w:pPr>
              <w:pStyle w:val="Heading2"/>
              <w:numPr>
                <w:ilvl w:val="0"/>
                <w:numId w:val="0"/>
              </w:numPr>
              <w:ind w:left="33" w:hanging="33"/>
              <w:rPr>
                <w:u w:val="double"/>
              </w:rPr>
            </w:pPr>
            <w:bookmarkStart w:id="78" w:name="_DV_C49"/>
            <w:r w:rsidRPr="00575E12">
              <w:t xml:space="preserve">the design, planning and consenting, installation and commissioning by (or on behalf of) a User of Plant and </w:t>
            </w:r>
            <w:r w:rsidRPr="00575E12">
              <w:lastRenderedPageBreak/>
              <w:t>Apparatus (offshore and onshore) that will constitute a Transmission System on its transfer to an Offshore Transmission Owner;</w:t>
            </w:r>
            <w:r w:rsidRPr="00575E12">
              <w:rPr>
                <w:rStyle w:val="DeltaViewInsertion"/>
                <w:color w:val="auto"/>
              </w:rPr>
              <w:t xml:space="preserve">  </w:t>
            </w:r>
            <w:bookmarkEnd w:id="78"/>
          </w:p>
        </w:tc>
      </w:tr>
      <w:tr w:rsidR="007F574E" w:rsidRPr="0064046A" w14:paraId="4D06FBA3" w14:textId="77777777" w:rsidTr="00E72AD8">
        <w:tc>
          <w:tcPr>
            <w:tcW w:w="2943" w:type="dxa"/>
          </w:tcPr>
          <w:p w14:paraId="761441D5" w14:textId="77777777" w:rsidR="007F574E" w:rsidRDefault="007F574E" w:rsidP="007F574E">
            <w:pPr>
              <w:jc w:val="left"/>
              <w:rPr>
                <w:b/>
              </w:rPr>
            </w:pPr>
            <w:r>
              <w:rPr>
                <w:b/>
              </w:rPr>
              <w:lastRenderedPageBreak/>
              <w:t>“OTSDUW Build Application”</w:t>
            </w:r>
          </w:p>
        </w:tc>
        <w:tc>
          <w:tcPr>
            <w:tcW w:w="5812" w:type="dxa"/>
          </w:tcPr>
          <w:p w14:paraId="022E8091" w14:textId="77777777" w:rsidR="007F574E" w:rsidRPr="00575E12" w:rsidRDefault="007F574E" w:rsidP="007F574E">
            <w:pPr>
              <w:pStyle w:val="Heading2"/>
              <w:numPr>
                <w:ilvl w:val="0"/>
                <w:numId w:val="0"/>
              </w:numPr>
              <w:ind w:left="33" w:hanging="33"/>
            </w:pPr>
            <w:proofErr w:type="spellStart"/>
            <w:r>
              <w:t>an</w:t>
            </w:r>
            <w:proofErr w:type="spellEnd"/>
            <w:r>
              <w:t xml:space="preserve"> The Company Construction Application in relation to a New Connection where OTSDUW Build applies;</w:t>
            </w:r>
          </w:p>
        </w:tc>
      </w:tr>
      <w:tr w:rsidR="007F574E" w:rsidRPr="0064046A" w14:paraId="349E3728" w14:textId="77777777" w:rsidTr="00E72AD8">
        <w:tc>
          <w:tcPr>
            <w:tcW w:w="2943" w:type="dxa"/>
          </w:tcPr>
          <w:p w14:paraId="1FF08891" w14:textId="77777777" w:rsidR="007F574E" w:rsidRDefault="007F574E" w:rsidP="007F574E">
            <w:pPr>
              <w:jc w:val="left"/>
              <w:rPr>
                <w:b/>
              </w:rPr>
            </w:pPr>
            <w:r>
              <w:rPr>
                <w:b/>
              </w:rPr>
              <w:t>“OTSDUW Completion Report”</w:t>
            </w:r>
          </w:p>
        </w:tc>
        <w:tc>
          <w:tcPr>
            <w:tcW w:w="5812" w:type="dxa"/>
          </w:tcPr>
          <w:p w14:paraId="69B3DFD1" w14:textId="77777777" w:rsidR="007F574E" w:rsidRDefault="007F574E" w:rsidP="007F574E">
            <w:pPr>
              <w:pStyle w:val="Heading2"/>
              <w:numPr>
                <w:ilvl w:val="0"/>
                <w:numId w:val="0"/>
              </w:numPr>
              <w:ind w:left="33" w:hanging="33"/>
            </w:pPr>
            <w:r>
              <w:t>in relation to OTSDUW Build, a report to The Company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7F574E" w:rsidRPr="0064046A" w14:paraId="1EBC5C24" w14:textId="77777777" w:rsidTr="00E72AD8">
        <w:tc>
          <w:tcPr>
            <w:tcW w:w="2943" w:type="dxa"/>
          </w:tcPr>
          <w:p w14:paraId="34B6D864" w14:textId="77777777" w:rsidR="007F574E" w:rsidRPr="0032110F" w:rsidRDefault="007F574E" w:rsidP="007F574E">
            <w:pPr>
              <w:jc w:val="left"/>
              <w:rPr>
                <w:b/>
              </w:rPr>
            </w:pPr>
            <w:r w:rsidRPr="0032110F">
              <w:rPr>
                <w:b/>
              </w:rPr>
              <w:t>“OTSDUW Data”</w:t>
            </w:r>
          </w:p>
        </w:tc>
        <w:tc>
          <w:tcPr>
            <w:tcW w:w="5812" w:type="dxa"/>
          </w:tcPr>
          <w:p w14:paraId="65984C84" w14:textId="77777777" w:rsidR="007F574E" w:rsidRPr="0032110F" w:rsidRDefault="007F574E" w:rsidP="007F574E">
            <w:pPr>
              <w:pStyle w:val="Heading2"/>
              <w:numPr>
                <w:ilvl w:val="0"/>
                <w:numId w:val="0"/>
              </w:numPr>
              <w:ind w:left="33" w:hanging="33"/>
            </w:pPr>
            <w:r w:rsidRPr="0032110F">
              <w:t>information related to OTSUA or OTSDUW;</w:t>
            </w:r>
          </w:p>
        </w:tc>
      </w:tr>
      <w:tr w:rsidR="007F574E" w:rsidRPr="0064046A" w14:paraId="2A2CEAB0" w14:textId="77777777" w:rsidTr="00E72AD8">
        <w:tc>
          <w:tcPr>
            <w:tcW w:w="2943" w:type="dxa"/>
          </w:tcPr>
          <w:p w14:paraId="3B27920B" w14:textId="77777777" w:rsidR="007F574E" w:rsidRPr="0032110F" w:rsidRDefault="007F574E" w:rsidP="007F574E">
            <w:pPr>
              <w:jc w:val="left"/>
              <w:rPr>
                <w:b/>
              </w:rPr>
            </w:pPr>
            <w:r w:rsidRPr="0032110F">
              <w:rPr>
                <w:b/>
              </w:rPr>
              <w:t>“OTSDUW Phased Build”</w:t>
            </w:r>
          </w:p>
        </w:tc>
        <w:tc>
          <w:tcPr>
            <w:tcW w:w="5812" w:type="dxa"/>
          </w:tcPr>
          <w:p w14:paraId="781A75FA" w14:textId="77777777" w:rsidR="007F574E" w:rsidRPr="0032110F" w:rsidRDefault="007F574E" w:rsidP="007F574E">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7F574E" w:rsidRPr="0064046A" w14:paraId="22FB6985" w14:textId="77777777" w:rsidTr="00E72AD8">
        <w:tc>
          <w:tcPr>
            <w:tcW w:w="2943" w:type="dxa"/>
          </w:tcPr>
          <w:p w14:paraId="183426F3" w14:textId="77777777" w:rsidR="007F574E" w:rsidRPr="0032110F" w:rsidRDefault="007F574E" w:rsidP="007F574E">
            <w:pPr>
              <w:jc w:val="left"/>
              <w:rPr>
                <w:b/>
                <w:color w:val="FF0000"/>
              </w:rPr>
            </w:pPr>
            <w:r w:rsidRPr="0032110F">
              <w:rPr>
                <w:b/>
              </w:rPr>
              <w:t>“OTSUA Transfer Time”</w:t>
            </w:r>
          </w:p>
        </w:tc>
        <w:tc>
          <w:tcPr>
            <w:tcW w:w="5812" w:type="dxa"/>
          </w:tcPr>
          <w:p w14:paraId="23C6F6EB" w14:textId="77777777" w:rsidR="007F574E" w:rsidRPr="0032110F" w:rsidRDefault="007F574E" w:rsidP="007F574E">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7F574E" w:rsidRPr="0064046A" w14:paraId="2AD2C83F" w14:textId="77777777" w:rsidTr="00E72AD8">
        <w:tc>
          <w:tcPr>
            <w:tcW w:w="2943" w:type="dxa"/>
          </w:tcPr>
          <w:p w14:paraId="220BC61F" w14:textId="77777777" w:rsidR="007F574E" w:rsidRPr="0064046A" w:rsidRDefault="007F574E" w:rsidP="007F574E">
            <w:pPr>
              <w:jc w:val="left"/>
              <w:rPr>
                <w:b/>
              </w:rPr>
            </w:pPr>
            <w:r w:rsidRPr="0064046A">
              <w:rPr>
                <w:b/>
              </w:rPr>
              <w:t>"Outage"</w:t>
            </w:r>
          </w:p>
        </w:tc>
        <w:tc>
          <w:tcPr>
            <w:tcW w:w="5812" w:type="dxa"/>
          </w:tcPr>
          <w:p w14:paraId="38BC4C95" w14:textId="77777777" w:rsidR="007F574E" w:rsidRPr="0064046A" w:rsidRDefault="007F574E" w:rsidP="007F574E">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7F574E" w:rsidRPr="0064046A" w14:paraId="25A1B8EF" w14:textId="77777777" w:rsidTr="00E72AD8">
        <w:tc>
          <w:tcPr>
            <w:tcW w:w="2943" w:type="dxa"/>
          </w:tcPr>
          <w:p w14:paraId="7358E3BD" w14:textId="77777777" w:rsidR="007F574E" w:rsidRPr="0064046A" w:rsidRDefault="007F574E" w:rsidP="007F574E">
            <w:pPr>
              <w:jc w:val="left"/>
              <w:rPr>
                <w:b/>
              </w:rPr>
            </w:pPr>
            <w:r w:rsidRPr="0064046A">
              <w:rPr>
                <w:b/>
              </w:rPr>
              <w:t>"</w:t>
            </w:r>
            <w:r w:rsidRPr="0064046A">
              <w:rPr>
                <w:rFonts w:ascii="CGOmega-Bold" w:hAnsi="CGOmega-Bold"/>
                <w:b/>
                <w:snapToGrid w:val="0"/>
              </w:rPr>
              <w:t>Outage Change</w:t>
            </w:r>
            <w:r w:rsidRPr="0064046A">
              <w:rPr>
                <w:b/>
              </w:rPr>
              <w:t>"</w:t>
            </w:r>
          </w:p>
        </w:tc>
        <w:tc>
          <w:tcPr>
            <w:tcW w:w="5812" w:type="dxa"/>
          </w:tcPr>
          <w:p w14:paraId="3425B51C" w14:textId="77777777" w:rsidR="007F574E" w:rsidRPr="0064046A" w:rsidRDefault="007F574E" w:rsidP="007F574E">
            <w:r w:rsidRPr="0064046A">
              <w:rPr>
                <w:rFonts w:ascii="CGOmega-Bold" w:hAnsi="CGOmega-Bold"/>
                <w:snapToGrid w:val="0"/>
              </w:rPr>
              <w:t>has the meaning given in the Transmission Licence;</w:t>
            </w:r>
          </w:p>
        </w:tc>
      </w:tr>
      <w:tr w:rsidR="007F574E" w:rsidRPr="0064046A" w14:paraId="24159E52" w14:textId="77777777" w:rsidTr="00E72AD8">
        <w:tc>
          <w:tcPr>
            <w:tcW w:w="2943" w:type="dxa"/>
          </w:tcPr>
          <w:p w14:paraId="4840606C" w14:textId="77777777" w:rsidR="007F574E" w:rsidRPr="0064046A" w:rsidRDefault="007F574E" w:rsidP="007F574E">
            <w:pPr>
              <w:jc w:val="left"/>
              <w:rPr>
                <w:b/>
              </w:rPr>
            </w:pPr>
            <w:r w:rsidRPr="0064046A">
              <w:rPr>
                <w:b/>
              </w:rPr>
              <w:t>"Outage Implementation Process"</w:t>
            </w:r>
          </w:p>
        </w:tc>
        <w:tc>
          <w:tcPr>
            <w:tcW w:w="5812" w:type="dxa"/>
          </w:tcPr>
          <w:p w14:paraId="68BFE088" w14:textId="77777777" w:rsidR="007F574E" w:rsidRPr="0064046A" w:rsidRDefault="007F574E" w:rsidP="007F574E">
            <w:r w:rsidRPr="0064046A">
              <w:t>as defined in Section C, Part Two, paragraph 6.1;</w:t>
            </w:r>
          </w:p>
        </w:tc>
      </w:tr>
      <w:tr w:rsidR="007F574E" w:rsidRPr="0064046A" w14:paraId="5C08544B" w14:textId="77777777" w:rsidTr="00E72AD8">
        <w:tc>
          <w:tcPr>
            <w:tcW w:w="2943" w:type="dxa"/>
          </w:tcPr>
          <w:p w14:paraId="6C676C41" w14:textId="77777777" w:rsidR="007F574E" w:rsidRPr="0064046A" w:rsidRDefault="007F574E" w:rsidP="007F574E">
            <w:pPr>
              <w:jc w:val="left"/>
              <w:rPr>
                <w:b/>
              </w:rPr>
            </w:pPr>
            <w:r w:rsidRPr="0064046A">
              <w:rPr>
                <w:b/>
              </w:rPr>
              <w:t>"Outage Plan"</w:t>
            </w:r>
          </w:p>
        </w:tc>
        <w:tc>
          <w:tcPr>
            <w:tcW w:w="5812" w:type="dxa"/>
          </w:tcPr>
          <w:p w14:paraId="56B0E9DB" w14:textId="77777777" w:rsidR="007F574E" w:rsidRPr="0064046A" w:rsidRDefault="007F574E" w:rsidP="007F574E">
            <w:r w:rsidRPr="0064046A">
              <w:t xml:space="preserve">the plan for the placement of Outages for each Financial Year developed and maintained by </w:t>
            </w:r>
            <w:r>
              <w:t>The Company</w:t>
            </w:r>
            <w:r w:rsidRPr="0064046A">
              <w:t xml:space="preserve"> in accordance with Section C, Part Two;</w:t>
            </w:r>
          </w:p>
        </w:tc>
      </w:tr>
      <w:tr w:rsidR="007F574E" w:rsidRPr="0064046A" w14:paraId="58B8C823" w14:textId="77777777" w:rsidTr="00E72AD8">
        <w:tc>
          <w:tcPr>
            <w:tcW w:w="2943" w:type="dxa"/>
          </w:tcPr>
          <w:p w14:paraId="4696A400" w14:textId="77777777" w:rsidR="007F574E" w:rsidRPr="0064046A" w:rsidRDefault="007F574E" w:rsidP="007F574E">
            <w:pPr>
              <w:jc w:val="left"/>
              <w:rPr>
                <w:b/>
              </w:rPr>
            </w:pPr>
            <w:r w:rsidRPr="0064046A">
              <w:rPr>
                <w:b/>
              </w:rPr>
              <w:t>"</w:t>
            </w:r>
            <w:r>
              <w:rPr>
                <w:b/>
              </w:rPr>
              <w:t>Panel Chairperson</w:t>
            </w:r>
            <w:r w:rsidRPr="0064046A">
              <w:rPr>
                <w:b/>
              </w:rPr>
              <w:t>"</w:t>
            </w:r>
          </w:p>
        </w:tc>
        <w:tc>
          <w:tcPr>
            <w:tcW w:w="5812" w:type="dxa"/>
          </w:tcPr>
          <w:p w14:paraId="1C1E7D47" w14:textId="77777777" w:rsidR="007F574E" w:rsidRPr="00442361" w:rsidRDefault="007F574E" w:rsidP="007F574E">
            <w:pPr>
              <w:pStyle w:val="PartyDetail"/>
              <w:spacing w:after="240" w:line="300" w:lineRule="atLeast"/>
              <w:rPr>
                <w:caps w:val="0"/>
              </w:rPr>
            </w:pPr>
            <w:r w:rsidRPr="0064046A">
              <w:rPr>
                <w:caps w:val="0"/>
              </w:rPr>
              <w:t>the person appointed in accordance with and as defined in Section B, sub-paragraph 6.1.4;</w:t>
            </w:r>
          </w:p>
        </w:tc>
      </w:tr>
      <w:tr w:rsidR="007F574E" w:rsidRPr="0064046A" w14:paraId="772ACA3C" w14:textId="77777777" w:rsidTr="00E72AD8">
        <w:tc>
          <w:tcPr>
            <w:tcW w:w="2943" w:type="dxa"/>
          </w:tcPr>
          <w:p w14:paraId="43E2BB29" w14:textId="77777777" w:rsidR="007F574E" w:rsidRPr="0064046A" w:rsidRDefault="007F574E" w:rsidP="007F574E">
            <w:pPr>
              <w:jc w:val="left"/>
              <w:rPr>
                <w:b/>
              </w:rPr>
            </w:pPr>
            <w:r>
              <w:rPr>
                <w:b/>
              </w:rPr>
              <w:t>“Panel Secretary”</w:t>
            </w:r>
          </w:p>
        </w:tc>
        <w:tc>
          <w:tcPr>
            <w:tcW w:w="5812" w:type="dxa"/>
          </w:tcPr>
          <w:p w14:paraId="6C32E291" w14:textId="77777777" w:rsidR="007F574E" w:rsidRPr="0064046A" w:rsidRDefault="007F574E" w:rsidP="007F574E">
            <w:pPr>
              <w:pStyle w:val="PartyDetail"/>
              <w:spacing w:after="240" w:line="300" w:lineRule="atLeast"/>
              <w:rPr>
                <w:caps w:val="0"/>
              </w:rPr>
            </w:pPr>
            <w:r>
              <w:rPr>
                <w:caps w:val="0"/>
              </w:rPr>
              <w:t>the secretary appointed from time to time in accordance with Section B, sub-paragraph 6.1.3;</w:t>
            </w:r>
          </w:p>
        </w:tc>
      </w:tr>
      <w:tr w:rsidR="007F574E" w:rsidRPr="0064046A" w14:paraId="3BBAF8F7" w14:textId="77777777" w:rsidTr="00E72AD8">
        <w:tc>
          <w:tcPr>
            <w:tcW w:w="2943" w:type="dxa"/>
          </w:tcPr>
          <w:p w14:paraId="3F9D5FDA" w14:textId="77777777" w:rsidR="007F574E" w:rsidRPr="0064046A" w:rsidRDefault="007F574E" w:rsidP="007F574E">
            <w:pPr>
              <w:jc w:val="left"/>
              <w:rPr>
                <w:b/>
              </w:rPr>
            </w:pPr>
            <w:r w:rsidRPr="0064046A">
              <w:rPr>
                <w:b/>
              </w:rPr>
              <w:lastRenderedPageBreak/>
              <w:t>"Part"</w:t>
            </w:r>
          </w:p>
        </w:tc>
        <w:tc>
          <w:tcPr>
            <w:tcW w:w="5812" w:type="dxa"/>
          </w:tcPr>
          <w:p w14:paraId="1372F202" w14:textId="77777777" w:rsidR="007F574E" w:rsidRPr="0064046A" w:rsidRDefault="007F574E" w:rsidP="007F574E">
            <w:r w:rsidRPr="0064046A">
              <w:t>a part of this Code as referred to herein;</w:t>
            </w:r>
          </w:p>
        </w:tc>
      </w:tr>
      <w:tr w:rsidR="007F574E" w:rsidRPr="0064046A" w14:paraId="0A622690" w14:textId="77777777" w:rsidTr="00E72AD8">
        <w:tc>
          <w:tcPr>
            <w:tcW w:w="2943" w:type="dxa"/>
          </w:tcPr>
          <w:p w14:paraId="0EEDE517" w14:textId="77777777" w:rsidR="007F574E" w:rsidRPr="0064046A" w:rsidRDefault="007F574E" w:rsidP="007F574E">
            <w:pPr>
              <w:jc w:val="left"/>
              <w:rPr>
                <w:b/>
              </w:rPr>
            </w:pPr>
            <w:r w:rsidRPr="0064046A">
              <w:t>"</w:t>
            </w:r>
            <w:r w:rsidRPr="0064046A">
              <w:rPr>
                <w:b/>
              </w:rPr>
              <w:t>Partial Shutdown</w:t>
            </w:r>
            <w:r w:rsidRPr="0064046A">
              <w:t>"</w:t>
            </w:r>
          </w:p>
        </w:tc>
        <w:tc>
          <w:tcPr>
            <w:tcW w:w="5812" w:type="dxa"/>
          </w:tcPr>
          <w:p w14:paraId="577A5029" w14:textId="77777777" w:rsidR="007F574E" w:rsidRPr="0064046A" w:rsidRDefault="007F574E" w:rsidP="007F574E">
            <w:r w:rsidRPr="0064046A">
              <w:t xml:space="preserve">the same as a Total Shutdown except that all generation has ceased in a separate part of the Total System and there is no electricity supply from External Interconnections or other parts of the Total System to that part of the Total System and, therefore that part of the Total System is shutdown, with the result that it is not possible for that part of the Total System to begin to function again without </w:t>
            </w:r>
            <w:r>
              <w:t>The Company’</w:t>
            </w:r>
            <w:r w:rsidRPr="0064046A">
              <w:t>s directions relating to Black Start;</w:t>
            </w:r>
          </w:p>
        </w:tc>
      </w:tr>
      <w:tr w:rsidR="007F574E" w:rsidRPr="0064046A" w14:paraId="335A05D4" w14:textId="77777777" w:rsidTr="00E72AD8">
        <w:tc>
          <w:tcPr>
            <w:tcW w:w="2943" w:type="dxa"/>
          </w:tcPr>
          <w:p w14:paraId="726E2AD7" w14:textId="77777777" w:rsidR="007F574E" w:rsidRPr="0064046A" w:rsidRDefault="007F574E" w:rsidP="007F574E">
            <w:pPr>
              <w:jc w:val="left"/>
              <w:rPr>
                <w:b/>
              </w:rPr>
            </w:pPr>
            <w:r w:rsidRPr="0064046A">
              <w:rPr>
                <w:b/>
              </w:rPr>
              <w:t>"Party"</w:t>
            </w:r>
          </w:p>
        </w:tc>
        <w:tc>
          <w:tcPr>
            <w:tcW w:w="5812" w:type="dxa"/>
          </w:tcPr>
          <w:p w14:paraId="076E73B8" w14:textId="77777777" w:rsidR="007F574E" w:rsidRPr="0064046A" w:rsidRDefault="007F574E" w:rsidP="007F574E">
            <w:pPr>
              <w:rPr>
                <w:b/>
                <w:i/>
              </w:rPr>
            </w:pPr>
            <w:r w:rsidRPr="0064046A">
              <w:t xml:space="preserve">as defined in Section B, paragraph 2.1; </w:t>
            </w:r>
          </w:p>
        </w:tc>
      </w:tr>
      <w:tr w:rsidR="007F574E" w:rsidRPr="0064046A" w14:paraId="3A1E39ED" w14:textId="77777777" w:rsidTr="00E72AD8">
        <w:tc>
          <w:tcPr>
            <w:tcW w:w="2943" w:type="dxa"/>
          </w:tcPr>
          <w:p w14:paraId="1F9E6165" w14:textId="77777777" w:rsidR="007F574E" w:rsidRPr="0064046A" w:rsidRDefault="007F574E" w:rsidP="007F574E">
            <w:pPr>
              <w:jc w:val="left"/>
              <w:rPr>
                <w:b/>
              </w:rPr>
            </w:pPr>
            <w:r w:rsidRPr="0064046A">
              <w:rPr>
                <w:b/>
              </w:rPr>
              <w:t>"Party Applicant"</w:t>
            </w:r>
          </w:p>
        </w:tc>
        <w:tc>
          <w:tcPr>
            <w:tcW w:w="5812" w:type="dxa"/>
          </w:tcPr>
          <w:p w14:paraId="1A0B2F31" w14:textId="77777777" w:rsidR="007F574E" w:rsidRPr="0064046A" w:rsidRDefault="007F574E" w:rsidP="007F574E">
            <w:r w:rsidRPr="0064046A">
              <w:t>a Transmission Licensee or person obliged by the Offshore Tender Regulations wishing to enter into the Framework Agreement;</w:t>
            </w:r>
          </w:p>
        </w:tc>
      </w:tr>
      <w:tr w:rsidR="007F574E" w:rsidRPr="0064046A" w14:paraId="221DF27A" w14:textId="77777777" w:rsidTr="00E72AD8">
        <w:tc>
          <w:tcPr>
            <w:tcW w:w="2943" w:type="dxa"/>
          </w:tcPr>
          <w:p w14:paraId="34A10BBF" w14:textId="77777777" w:rsidR="007F574E" w:rsidRPr="0064046A" w:rsidRDefault="007F574E" w:rsidP="007F574E">
            <w:pPr>
              <w:jc w:val="left"/>
              <w:rPr>
                <w:b/>
              </w:rPr>
            </w:pPr>
            <w:r w:rsidRPr="0064046A">
              <w:rPr>
                <w:rFonts w:cs="Arial"/>
                <w:b/>
                <w:bCs/>
                <w:lang w:eastAsia="en-GB"/>
              </w:rPr>
              <w:t>“Party Category”</w:t>
            </w:r>
          </w:p>
        </w:tc>
        <w:tc>
          <w:tcPr>
            <w:tcW w:w="5812" w:type="dxa"/>
          </w:tcPr>
          <w:p w14:paraId="214C5F47" w14:textId="77777777" w:rsidR="007F574E" w:rsidRPr="0064046A" w:rsidRDefault="007F574E" w:rsidP="007F574E">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09EFE5D0" w14:textId="77777777" w:rsidR="007F574E" w:rsidRDefault="007F574E" w:rsidP="007F574E">
            <w:pPr>
              <w:autoSpaceDE w:val="0"/>
              <w:autoSpaceDN w:val="0"/>
              <w:adjustRightInd w:val="0"/>
              <w:spacing w:after="0" w:line="240" w:lineRule="auto"/>
              <w:jc w:val="left"/>
              <w:rPr>
                <w:rFonts w:cs="Arial"/>
                <w:lang w:eastAsia="en-GB"/>
              </w:rPr>
            </w:pPr>
            <w:r w:rsidRPr="0064046A">
              <w:rPr>
                <w:rFonts w:cs="Arial"/>
                <w:lang w:eastAsia="en-GB"/>
              </w:rPr>
              <w:t xml:space="preserve">(a) </w:t>
            </w:r>
            <w:r>
              <w:rPr>
                <w:rFonts w:cs="Arial"/>
                <w:lang w:eastAsia="en-GB"/>
              </w:rPr>
              <w:t>The Company</w:t>
            </w:r>
          </w:p>
          <w:p w14:paraId="535006D2" w14:textId="77777777" w:rsidR="007F574E" w:rsidRPr="0064046A" w:rsidRDefault="007F574E" w:rsidP="007F574E">
            <w:pPr>
              <w:autoSpaceDE w:val="0"/>
              <w:autoSpaceDN w:val="0"/>
              <w:adjustRightInd w:val="0"/>
              <w:spacing w:after="0" w:line="240" w:lineRule="auto"/>
              <w:jc w:val="left"/>
              <w:rPr>
                <w:rFonts w:cs="Arial"/>
                <w:lang w:eastAsia="en-GB"/>
              </w:rPr>
            </w:pPr>
            <w:r>
              <w:rPr>
                <w:rFonts w:cs="Arial"/>
                <w:lang w:eastAsia="en-GB"/>
              </w:rPr>
              <w:t xml:space="preserve">(b) </w:t>
            </w:r>
            <w:r w:rsidRPr="0064046A">
              <w:rPr>
                <w:rFonts w:cs="Arial"/>
                <w:lang w:eastAsia="en-GB"/>
              </w:rPr>
              <w:t>NGET;</w:t>
            </w:r>
          </w:p>
          <w:p w14:paraId="40229136" w14:textId="77777777" w:rsidR="007F574E" w:rsidRPr="0064046A" w:rsidRDefault="007F574E" w:rsidP="007F574E">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1DD8D2DC" w14:textId="1FD25D74" w:rsidR="007F574E" w:rsidRPr="0064046A" w:rsidRDefault="007F574E" w:rsidP="007F574E">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 (</w:t>
            </w:r>
            <w:r>
              <w:rPr>
                <w:rFonts w:cs="Arial"/>
                <w:lang w:eastAsia="en-GB"/>
              </w:rPr>
              <w:t>e</w:t>
            </w:r>
            <w:r w:rsidRPr="0064046A">
              <w:rPr>
                <w:rFonts w:cs="Arial"/>
                <w:lang w:eastAsia="en-GB"/>
              </w:rPr>
              <w:t>) the Offshore Transmission Owner Parties collectively</w:t>
            </w:r>
            <w:ins w:id="79" w:author="Author">
              <w:r>
                <w:rPr>
                  <w:rFonts w:cs="Arial"/>
                  <w:lang w:eastAsia="en-GB"/>
                </w:rPr>
                <w:t xml:space="preserve">: </w:t>
              </w:r>
            </w:ins>
            <w:r>
              <w:rPr>
                <w:rFonts w:cs="Arial"/>
                <w:lang w:eastAsia="en-GB"/>
              </w:rPr>
              <w:t xml:space="preserve">and (f) the Competitively Appointed Transmission Owner collectively: </w:t>
            </w:r>
          </w:p>
        </w:tc>
      </w:tr>
      <w:tr w:rsidR="007F574E" w:rsidRPr="0064046A" w14:paraId="72EC7ED5" w14:textId="77777777" w:rsidTr="00E72AD8">
        <w:tc>
          <w:tcPr>
            <w:tcW w:w="2943" w:type="dxa"/>
          </w:tcPr>
          <w:p w14:paraId="71EC00C4" w14:textId="77777777" w:rsidR="007F574E" w:rsidRPr="0064046A" w:rsidRDefault="007F574E" w:rsidP="007F574E">
            <w:pPr>
              <w:jc w:val="left"/>
              <w:rPr>
                <w:b/>
              </w:rPr>
            </w:pPr>
            <w:r w:rsidRPr="0064046A">
              <w:rPr>
                <w:b/>
              </w:rPr>
              <w:t>"Party Details"</w:t>
            </w:r>
          </w:p>
        </w:tc>
        <w:tc>
          <w:tcPr>
            <w:tcW w:w="5812" w:type="dxa"/>
          </w:tcPr>
          <w:p w14:paraId="05E6663A" w14:textId="77777777" w:rsidR="007F574E" w:rsidRPr="0064046A" w:rsidRDefault="007F574E" w:rsidP="007F574E">
            <w:pPr>
              <w:rPr>
                <w:b/>
                <w:i/>
              </w:rPr>
            </w:pPr>
            <w:r w:rsidRPr="0064046A">
              <w:t>the details required from a Party and Party Applicant under Section B, sub-paragraph 3.1.2 and paragraph 4.1 as applicable;</w:t>
            </w:r>
          </w:p>
        </w:tc>
      </w:tr>
      <w:tr w:rsidR="007F574E" w:rsidRPr="0064046A" w14:paraId="6495F967" w14:textId="77777777" w:rsidTr="00E72AD8">
        <w:tc>
          <w:tcPr>
            <w:tcW w:w="2943" w:type="dxa"/>
          </w:tcPr>
          <w:p w14:paraId="75CAA152" w14:textId="77777777" w:rsidR="007F574E" w:rsidRPr="0064046A" w:rsidRDefault="007F574E" w:rsidP="007F574E">
            <w:pPr>
              <w:jc w:val="left"/>
              <w:rPr>
                <w:b/>
              </w:rPr>
            </w:pPr>
            <w:r w:rsidRPr="0064046A">
              <w:rPr>
                <w:b/>
              </w:rPr>
              <w:t>"Party Entry Processes"</w:t>
            </w:r>
          </w:p>
        </w:tc>
        <w:tc>
          <w:tcPr>
            <w:tcW w:w="5812" w:type="dxa"/>
          </w:tcPr>
          <w:p w14:paraId="799BAF03" w14:textId="77777777" w:rsidR="007F574E" w:rsidRPr="0064046A" w:rsidRDefault="007F574E" w:rsidP="007F574E">
            <w:r w:rsidRPr="0064046A">
              <w:t>the procedures, processes and steps required to be taken by a Party on entry to the Code as defined in Section B</w:t>
            </w:r>
            <w:r w:rsidRPr="0064046A">
              <w:rPr>
                <w:i/>
              </w:rPr>
              <w:t xml:space="preserve">, </w:t>
            </w:r>
            <w:r w:rsidRPr="0064046A">
              <w:t>sub-paragraph 3.2.3;</w:t>
            </w:r>
          </w:p>
        </w:tc>
      </w:tr>
      <w:tr w:rsidR="007F574E" w:rsidRPr="0064046A" w14:paraId="6CD77A14" w14:textId="77777777" w:rsidTr="00E72AD8">
        <w:tc>
          <w:tcPr>
            <w:tcW w:w="2943" w:type="dxa"/>
          </w:tcPr>
          <w:p w14:paraId="688DD33C" w14:textId="77777777" w:rsidR="007F574E" w:rsidRPr="0064046A" w:rsidRDefault="007F574E" w:rsidP="007F574E">
            <w:pPr>
              <w:jc w:val="left"/>
              <w:rPr>
                <w:b/>
              </w:rPr>
            </w:pPr>
            <w:r w:rsidRPr="0064046A">
              <w:rPr>
                <w:b/>
              </w:rPr>
              <w:t>"Party Liable"</w:t>
            </w:r>
          </w:p>
        </w:tc>
        <w:tc>
          <w:tcPr>
            <w:tcW w:w="5812" w:type="dxa"/>
          </w:tcPr>
          <w:p w14:paraId="23ED9770" w14:textId="77777777" w:rsidR="007F574E" w:rsidRPr="0064046A" w:rsidRDefault="007F574E" w:rsidP="007F574E">
            <w:r w:rsidRPr="0064046A">
              <w:t>as defined in Section G, paragraph 4.2;</w:t>
            </w:r>
          </w:p>
        </w:tc>
      </w:tr>
      <w:tr w:rsidR="007F574E" w:rsidRPr="0064046A" w14:paraId="0302BDEA" w14:textId="77777777" w:rsidTr="00E72AD8">
        <w:tc>
          <w:tcPr>
            <w:tcW w:w="2943" w:type="dxa"/>
          </w:tcPr>
          <w:p w14:paraId="21733BAA" w14:textId="77777777" w:rsidR="007F574E" w:rsidRPr="0064046A" w:rsidRDefault="007F574E" w:rsidP="007F574E">
            <w:pPr>
              <w:jc w:val="left"/>
              <w:rPr>
                <w:b/>
              </w:rPr>
            </w:pPr>
            <w:r w:rsidRPr="0064046A">
              <w:rPr>
                <w:b/>
              </w:rPr>
              <w:t>"Party Representatives"</w:t>
            </w:r>
          </w:p>
        </w:tc>
        <w:tc>
          <w:tcPr>
            <w:tcW w:w="5812" w:type="dxa"/>
          </w:tcPr>
          <w:p w14:paraId="5CC4BFE6" w14:textId="77777777" w:rsidR="007F574E" w:rsidRPr="0064046A" w:rsidRDefault="007F574E" w:rsidP="007F574E">
            <w:r w:rsidRPr="0064046A">
              <w:t>the representatives of the Parties as defined in Section B, sub-paragraph 6.1.2;</w:t>
            </w:r>
          </w:p>
        </w:tc>
      </w:tr>
      <w:tr w:rsidR="007F574E" w:rsidRPr="0064046A" w14:paraId="10448A55" w14:textId="77777777" w:rsidTr="00E72AD8">
        <w:tc>
          <w:tcPr>
            <w:tcW w:w="2943" w:type="dxa"/>
          </w:tcPr>
          <w:p w14:paraId="1B3C67F1" w14:textId="77777777" w:rsidR="007F574E" w:rsidRPr="0064046A" w:rsidRDefault="007F574E" w:rsidP="007F574E">
            <w:pPr>
              <w:jc w:val="left"/>
              <w:rPr>
                <w:b/>
              </w:rPr>
            </w:pPr>
            <w:r w:rsidRPr="0064046A">
              <w:rPr>
                <w:b/>
              </w:rPr>
              <w:t>"Paying Party"</w:t>
            </w:r>
          </w:p>
        </w:tc>
        <w:tc>
          <w:tcPr>
            <w:tcW w:w="5812" w:type="dxa"/>
          </w:tcPr>
          <w:p w14:paraId="776C494A" w14:textId="77777777" w:rsidR="007F574E" w:rsidRPr="0064046A" w:rsidRDefault="007F574E" w:rsidP="007F574E">
            <w:pPr>
              <w:tabs>
                <w:tab w:val="left" w:pos="1985"/>
              </w:tabs>
              <w:ind w:left="33"/>
            </w:pPr>
            <w:r w:rsidRPr="0064046A">
              <w:t>as defined in Section E, paragraph 3.1;</w:t>
            </w:r>
          </w:p>
        </w:tc>
      </w:tr>
      <w:tr w:rsidR="007F574E" w:rsidRPr="0064046A" w14:paraId="030A5B4A" w14:textId="77777777" w:rsidTr="00E72AD8">
        <w:tc>
          <w:tcPr>
            <w:tcW w:w="2943" w:type="dxa"/>
          </w:tcPr>
          <w:p w14:paraId="307B8877" w14:textId="77777777" w:rsidR="007F574E" w:rsidRPr="0064046A" w:rsidRDefault="007F574E" w:rsidP="007F574E">
            <w:pPr>
              <w:jc w:val="left"/>
              <w:rPr>
                <w:b/>
              </w:rPr>
            </w:pPr>
            <w:r w:rsidRPr="0064046A">
              <w:rPr>
                <w:b/>
              </w:rPr>
              <w:t>"Permitted Activities"</w:t>
            </w:r>
          </w:p>
        </w:tc>
        <w:tc>
          <w:tcPr>
            <w:tcW w:w="5812" w:type="dxa"/>
          </w:tcPr>
          <w:p w14:paraId="0E2F0FCE" w14:textId="77777777" w:rsidR="007F574E" w:rsidRPr="0064046A" w:rsidRDefault="007F574E" w:rsidP="007F574E">
            <w:pPr>
              <w:tabs>
                <w:tab w:val="left" w:pos="1985"/>
              </w:tabs>
              <w:ind w:left="33"/>
            </w:pPr>
            <w:r w:rsidRPr="0064046A">
              <w:t>activities carried on by:</w:t>
            </w:r>
          </w:p>
          <w:p w14:paraId="3E7E0BC2" w14:textId="77777777" w:rsidR="007F574E" w:rsidRPr="0064046A" w:rsidRDefault="007F574E" w:rsidP="007F574E">
            <w:pPr>
              <w:ind w:left="459" w:hanging="426"/>
            </w:pPr>
            <w:r w:rsidRPr="0064046A">
              <w:t>(a)</w:t>
            </w:r>
            <w:r w:rsidRPr="0064046A">
              <w:tab/>
            </w:r>
            <w:r>
              <w:t>The Company</w:t>
            </w:r>
            <w:r w:rsidRPr="0064046A">
              <w:t xml:space="preserve">, for the purposes of its Main Business; and </w:t>
            </w:r>
          </w:p>
          <w:p w14:paraId="0495D49E" w14:textId="77777777" w:rsidR="007F574E" w:rsidRPr="0064046A" w:rsidRDefault="007F574E" w:rsidP="007F574E">
            <w:pPr>
              <w:tabs>
                <w:tab w:val="left" w:pos="1985"/>
              </w:tabs>
              <w:ind w:left="459" w:right="742" w:hanging="426"/>
            </w:pPr>
            <w:r w:rsidRPr="0064046A">
              <w:t>(b)</w:t>
            </w:r>
            <w:r w:rsidRPr="0064046A">
              <w:tab/>
              <w:t>a Transmission Owner, for the purpose of its Transmission Business;</w:t>
            </w:r>
          </w:p>
        </w:tc>
      </w:tr>
      <w:tr w:rsidR="007F574E" w:rsidRPr="0064046A" w14:paraId="02A83107" w14:textId="77777777" w:rsidTr="00E72AD8">
        <w:tc>
          <w:tcPr>
            <w:tcW w:w="2943" w:type="dxa"/>
          </w:tcPr>
          <w:p w14:paraId="3F5CC79A" w14:textId="77777777" w:rsidR="007F574E" w:rsidRPr="0064046A" w:rsidRDefault="007F574E" w:rsidP="007F574E">
            <w:pPr>
              <w:jc w:val="left"/>
              <w:rPr>
                <w:b/>
              </w:rPr>
            </w:pPr>
            <w:r w:rsidRPr="0064046A">
              <w:rPr>
                <w:b/>
              </w:rPr>
              <w:t>“Performance Bond”</w:t>
            </w:r>
          </w:p>
        </w:tc>
        <w:tc>
          <w:tcPr>
            <w:tcW w:w="5812" w:type="dxa"/>
          </w:tcPr>
          <w:p w14:paraId="65622EBF" w14:textId="77777777" w:rsidR="007F574E" w:rsidRPr="0064046A" w:rsidRDefault="007F574E" w:rsidP="007F574E">
            <w:pPr>
              <w:tabs>
                <w:tab w:val="left" w:pos="1985"/>
              </w:tabs>
              <w:ind w:left="33"/>
            </w:pPr>
            <w:r w:rsidRPr="0064046A">
              <w:t xml:space="preserve">an on first demand without proof or conditions irrevocable performance bond or performance guarantee executed as a </w:t>
            </w:r>
            <w:r w:rsidRPr="0064046A">
              <w:lastRenderedPageBreak/>
              <w:t xml:space="preserve">deed in a form reasonably satisfactory to </w:t>
            </w:r>
            <w:r>
              <w:t>The Company</w:t>
            </w:r>
            <w:r w:rsidRPr="0064046A">
              <w:t xml:space="preserve"> but in any case allowing for partial drawings and providing for the payment to </w:t>
            </w:r>
            <w:r>
              <w:rPr>
                <w:bCs/>
              </w:rPr>
              <w:t>The Company</w:t>
            </w:r>
            <w:r w:rsidRPr="0064046A">
              <w:t xml:space="preserve"> on demand forthwith on and against </w:t>
            </w:r>
            <w:r>
              <w:rPr>
                <w:bCs/>
              </w:rPr>
              <w:t>The Company</w:t>
            </w:r>
            <w:r w:rsidRPr="0064046A">
              <w:t xml:space="preserve"> delivery to the issuer thereof of a Notice of Drawing of the amount demanded therein;</w:t>
            </w:r>
          </w:p>
        </w:tc>
      </w:tr>
      <w:tr w:rsidR="007F574E" w:rsidRPr="0064046A" w14:paraId="3C511398" w14:textId="77777777" w:rsidTr="00E72AD8">
        <w:tc>
          <w:tcPr>
            <w:tcW w:w="2943" w:type="dxa"/>
          </w:tcPr>
          <w:p w14:paraId="096D92A4" w14:textId="77777777" w:rsidR="007F574E" w:rsidRPr="0064046A" w:rsidRDefault="007F574E" w:rsidP="007F574E">
            <w:pPr>
              <w:jc w:val="left"/>
              <w:rPr>
                <w:b/>
              </w:rPr>
            </w:pPr>
            <w:r w:rsidRPr="0064046A">
              <w:rPr>
                <w:b/>
              </w:rPr>
              <w:lastRenderedPageBreak/>
              <w:t>"Planned Works"</w:t>
            </w:r>
          </w:p>
        </w:tc>
        <w:tc>
          <w:tcPr>
            <w:tcW w:w="5812" w:type="dxa"/>
          </w:tcPr>
          <w:p w14:paraId="4B9F60CA" w14:textId="77777777" w:rsidR="007F574E" w:rsidRPr="0064046A" w:rsidRDefault="007F574E" w:rsidP="007F574E">
            <w:r w:rsidRPr="0064046A">
              <w:t>as defined in Section D, Part One, sub-paragraph 2.1.2.3;</w:t>
            </w:r>
          </w:p>
        </w:tc>
      </w:tr>
      <w:tr w:rsidR="007F574E" w:rsidRPr="0064046A" w14:paraId="5F3A7DB7" w14:textId="77777777" w:rsidTr="00E72AD8">
        <w:tc>
          <w:tcPr>
            <w:tcW w:w="2943" w:type="dxa"/>
          </w:tcPr>
          <w:p w14:paraId="0D698032" w14:textId="77777777" w:rsidR="007F574E" w:rsidRPr="0064046A" w:rsidRDefault="007F574E" w:rsidP="007F574E">
            <w:pPr>
              <w:jc w:val="left"/>
              <w:rPr>
                <w:b/>
              </w:rPr>
            </w:pPr>
            <w:r w:rsidRPr="0064046A">
              <w:rPr>
                <w:b/>
              </w:rPr>
              <w:t>"Planning Assumptions"</w:t>
            </w:r>
          </w:p>
        </w:tc>
        <w:tc>
          <w:tcPr>
            <w:tcW w:w="5812" w:type="dxa"/>
          </w:tcPr>
          <w:p w14:paraId="2367A6B4" w14:textId="77777777" w:rsidR="007F574E" w:rsidRPr="0064046A" w:rsidRDefault="007F574E" w:rsidP="007F574E">
            <w:r w:rsidRPr="0064046A">
              <w:t xml:space="preserve">in respect of each Transmission Owner: </w:t>
            </w:r>
          </w:p>
          <w:p w14:paraId="5A730521" w14:textId="77777777" w:rsidR="007F574E" w:rsidRPr="0064046A" w:rsidRDefault="007F574E" w:rsidP="007F574E">
            <w:pPr>
              <w:tabs>
                <w:tab w:val="left" w:pos="1985"/>
              </w:tabs>
              <w:ind w:left="459" w:right="742" w:hanging="426"/>
            </w:pPr>
            <w:r w:rsidRPr="0064046A">
              <w:t xml:space="preserve">(a)    </w:t>
            </w:r>
            <w:r>
              <w:t>The Company</w:t>
            </w:r>
            <w:r w:rsidRPr="0064046A">
              <w:t xml:space="preserve">’s forecasts of power flows onto and off the Transmission Owner’s Transmission System under conditions which </w:t>
            </w:r>
            <w:r>
              <w:t>The Company</w:t>
            </w:r>
            <w:r w:rsidRPr="0064046A">
              <w:t xml:space="preserve"> reasonably foresees will arise in the course of a Financial Year; or </w:t>
            </w:r>
          </w:p>
          <w:p w14:paraId="0998B69B" w14:textId="77777777" w:rsidR="007F574E" w:rsidRPr="0064046A" w:rsidRDefault="007F574E" w:rsidP="007F574E">
            <w:pPr>
              <w:tabs>
                <w:tab w:val="left" w:pos="1985"/>
              </w:tabs>
              <w:ind w:left="459" w:right="742" w:hanging="426"/>
            </w:pPr>
            <w:r w:rsidRPr="0064046A">
              <w:t xml:space="preserve">(b)  information which </w:t>
            </w:r>
            <w:r>
              <w:t>The Company</w:t>
            </w:r>
            <w:r w:rsidRPr="0064046A">
              <w:t xml:space="preserve"> reasonably considers is necessary to allow the Transmission Owner to forecast power flows on to and off a Transmission Owner’s Transmission System under conditions which </w:t>
            </w:r>
            <w:r>
              <w:t>The Company</w:t>
            </w:r>
            <w:r w:rsidRPr="0064046A">
              <w:t xml:space="preserve"> reasonably foresees will arise in the course of a Financial Year of operation, </w:t>
            </w:r>
          </w:p>
          <w:p w14:paraId="42A21633" w14:textId="77777777" w:rsidR="007F574E" w:rsidRPr="0064046A" w:rsidRDefault="007F574E" w:rsidP="007F574E">
            <w:r w:rsidRPr="0064046A">
              <w:t>developed, in each case, in accordance with Schedule Three;</w:t>
            </w:r>
          </w:p>
        </w:tc>
      </w:tr>
      <w:tr w:rsidR="007F574E" w:rsidRPr="0064046A" w14:paraId="0852BD17" w14:textId="77777777" w:rsidTr="00E72AD8">
        <w:tc>
          <w:tcPr>
            <w:tcW w:w="2943" w:type="dxa"/>
          </w:tcPr>
          <w:p w14:paraId="61F5B17E" w14:textId="77777777" w:rsidR="007F574E" w:rsidRPr="0064046A" w:rsidRDefault="007F574E" w:rsidP="007F574E">
            <w:pPr>
              <w:jc w:val="left"/>
              <w:rPr>
                <w:b/>
              </w:rPr>
            </w:pPr>
            <w:r w:rsidRPr="0064046A">
              <w:rPr>
                <w:b/>
              </w:rPr>
              <w:t>"Planning Code"</w:t>
            </w:r>
          </w:p>
        </w:tc>
        <w:tc>
          <w:tcPr>
            <w:tcW w:w="5812" w:type="dxa"/>
          </w:tcPr>
          <w:p w14:paraId="29A70AB6" w14:textId="77777777" w:rsidR="007F574E" w:rsidRPr="0064046A" w:rsidRDefault="007F574E" w:rsidP="007F574E">
            <w:r w:rsidRPr="0064046A">
              <w:t>that part of the Grid Code which is identified as the Planning Code;</w:t>
            </w:r>
          </w:p>
        </w:tc>
      </w:tr>
      <w:tr w:rsidR="007F574E" w:rsidRPr="0064046A" w14:paraId="29E11035" w14:textId="77777777" w:rsidTr="00E72AD8">
        <w:tc>
          <w:tcPr>
            <w:tcW w:w="2943" w:type="dxa"/>
          </w:tcPr>
          <w:p w14:paraId="692CCE14" w14:textId="77777777" w:rsidR="007F574E" w:rsidRPr="0064046A" w:rsidRDefault="007F574E" w:rsidP="007F574E">
            <w:pPr>
              <w:jc w:val="left"/>
              <w:rPr>
                <w:b/>
              </w:rPr>
            </w:pPr>
            <w:r w:rsidRPr="0064046A">
              <w:rPr>
                <w:b/>
              </w:rPr>
              <w:t>"Plant"</w:t>
            </w:r>
          </w:p>
        </w:tc>
        <w:tc>
          <w:tcPr>
            <w:tcW w:w="5812" w:type="dxa"/>
          </w:tcPr>
          <w:p w14:paraId="76EAD457" w14:textId="77777777" w:rsidR="007F574E" w:rsidRPr="0064046A" w:rsidRDefault="007F574E" w:rsidP="007F574E">
            <w:r w:rsidRPr="0064046A">
              <w:t>fixed and moveable items used in the generation and/or supply and/or transmission of electricity other than Apparatus;</w:t>
            </w:r>
          </w:p>
        </w:tc>
      </w:tr>
      <w:tr w:rsidR="007F574E" w:rsidRPr="0064046A" w14:paraId="67C9A905" w14:textId="77777777" w:rsidTr="00E72AD8">
        <w:tc>
          <w:tcPr>
            <w:tcW w:w="2943" w:type="dxa"/>
          </w:tcPr>
          <w:p w14:paraId="3A378BCF" w14:textId="77777777" w:rsidR="007F574E" w:rsidRPr="0064046A" w:rsidRDefault="007F574E" w:rsidP="007F574E">
            <w:pPr>
              <w:jc w:val="left"/>
              <w:rPr>
                <w:b/>
              </w:rPr>
            </w:pPr>
            <w:r w:rsidRPr="0064046A">
              <w:rPr>
                <w:b/>
              </w:rPr>
              <w:t>“Possible Relevant Interruption”</w:t>
            </w:r>
          </w:p>
        </w:tc>
        <w:tc>
          <w:tcPr>
            <w:tcW w:w="5812" w:type="dxa"/>
          </w:tcPr>
          <w:p w14:paraId="7FFB53C5" w14:textId="77777777" w:rsidR="007F574E" w:rsidRPr="0064046A" w:rsidRDefault="007F574E" w:rsidP="007F574E">
            <w:r w:rsidRPr="0064046A">
              <w:t>means an interruption which requires investigation to ascertain whether or not it is a Relevant Interruption;</w:t>
            </w:r>
          </w:p>
        </w:tc>
      </w:tr>
      <w:tr w:rsidR="007F574E" w:rsidRPr="0064046A" w14:paraId="57D54333" w14:textId="77777777" w:rsidTr="00E72AD8">
        <w:tc>
          <w:tcPr>
            <w:tcW w:w="2943" w:type="dxa"/>
          </w:tcPr>
          <w:p w14:paraId="3E6619C8" w14:textId="77777777" w:rsidR="007F574E" w:rsidRPr="0064046A" w:rsidRDefault="007F574E" w:rsidP="007F574E">
            <w:pPr>
              <w:jc w:val="left"/>
              <w:rPr>
                <w:b/>
              </w:rPr>
            </w:pPr>
            <w:r w:rsidRPr="0064046A">
              <w:t>“</w:t>
            </w:r>
            <w:r w:rsidRPr="0064046A">
              <w:rPr>
                <w:b/>
              </w:rPr>
              <w:t>Power Factor</w:t>
            </w:r>
            <w:r w:rsidRPr="0064046A">
              <w:t>”</w:t>
            </w:r>
          </w:p>
        </w:tc>
        <w:tc>
          <w:tcPr>
            <w:tcW w:w="5812" w:type="dxa"/>
          </w:tcPr>
          <w:p w14:paraId="6DF7D5E2" w14:textId="77777777" w:rsidR="007F574E" w:rsidRPr="0064046A" w:rsidRDefault="007F574E" w:rsidP="007F574E">
            <w:r w:rsidRPr="0064046A">
              <w:t>As defined in the Grid Code;</w:t>
            </w:r>
          </w:p>
        </w:tc>
      </w:tr>
      <w:tr w:rsidR="00694944" w:rsidRPr="0064046A" w14:paraId="1B55C24F" w14:textId="77777777" w:rsidTr="00E72AD8">
        <w:tc>
          <w:tcPr>
            <w:tcW w:w="2943" w:type="dxa"/>
          </w:tcPr>
          <w:p w14:paraId="3CC66AF4" w14:textId="11CC9C13" w:rsidR="00694944" w:rsidRPr="006A50B0" w:rsidRDefault="00694944" w:rsidP="007F574E">
            <w:pPr>
              <w:jc w:val="left"/>
              <w:rPr>
                <w:b/>
              </w:rPr>
            </w:pPr>
            <w:r w:rsidRPr="0064046A">
              <w:rPr>
                <w:b/>
              </w:rPr>
              <w:t>"Power Station"</w:t>
            </w:r>
          </w:p>
        </w:tc>
        <w:tc>
          <w:tcPr>
            <w:tcW w:w="5812" w:type="dxa"/>
          </w:tcPr>
          <w:p w14:paraId="2301E909" w14:textId="3B7F1B5E" w:rsidR="00694944" w:rsidRPr="0064046A" w:rsidRDefault="00694944" w:rsidP="007F574E">
            <w:r w:rsidRPr="0064046A">
              <w:t>as defined in the CUSC as at the Code Effective Date;</w:t>
            </w:r>
          </w:p>
        </w:tc>
      </w:tr>
      <w:tr w:rsidR="007F574E" w:rsidRPr="0064046A" w14:paraId="15DD1C90" w14:textId="77777777" w:rsidTr="00E72AD8">
        <w:tc>
          <w:tcPr>
            <w:tcW w:w="2943" w:type="dxa"/>
          </w:tcPr>
          <w:p w14:paraId="2B7FDE5C" w14:textId="5C8F3E00" w:rsidR="005D5029" w:rsidRPr="0064046A" w:rsidRDefault="00931CFA" w:rsidP="007F574E">
            <w:pPr>
              <w:jc w:val="left"/>
              <w:rPr>
                <w:b/>
              </w:rPr>
            </w:pPr>
            <w:ins w:id="80" w:author="Author">
              <w:r>
                <w:rPr>
                  <w:b/>
                </w:rPr>
                <w:t>“</w:t>
              </w:r>
              <w:r w:rsidR="005D5029">
                <w:rPr>
                  <w:b/>
                </w:rPr>
                <w:t>Pre-existing Transmission Owner (PTO)</w:t>
              </w:r>
              <w:r w:rsidR="00712572">
                <w:rPr>
                  <w:b/>
                </w:rPr>
                <w:t>”</w:t>
              </w:r>
            </w:ins>
          </w:p>
        </w:tc>
        <w:tc>
          <w:tcPr>
            <w:tcW w:w="5812" w:type="dxa"/>
          </w:tcPr>
          <w:p w14:paraId="6382394D" w14:textId="711DEE2B" w:rsidR="005D5029" w:rsidRPr="0064046A" w:rsidRDefault="00617348" w:rsidP="007F574E">
            <w:ins w:id="81" w:author="Author">
              <w:r w:rsidRPr="00617348">
                <w:t>The Transmission Owner to which a newly appointed CATO will connect to the Transmission System for the first time.  That Transmission Owner having been in existence prior to the establishment of the CATO-TO Connection Project</w:t>
              </w:r>
            </w:ins>
          </w:p>
        </w:tc>
      </w:tr>
      <w:tr w:rsidR="007F574E" w:rsidRPr="0064046A" w14:paraId="5738E1CD" w14:textId="77777777" w:rsidTr="00E72AD8">
        <w:tc>
          <w:tcPr>
            <w:tcW w:w="2943" w:type="dxa"/>
          </w:tcPr>
          <w:p w14:paraId="5E9D6EC4" w14:textId="77777777" w:rsidR="007F574E" w:rsidRPr="0064046A" w:rsidRDefault="007F574E" w:rsidP="007F574E">
            <w:pPr>
              <w:jc w:val="left"/>
              <w:rPr>
                <w:b/>
              </w:rPr>
            </w:pPr>
            <w:r w:rsidRPr="0064046A">
              <w:rPr>
                <w:b/>
              </w:rPr>
              <w:t>"Proceedings"</w:t>
            </w:r>
          </w:p>
        </w:tc>
        <w:tc>
          <w:tcPr>
            <w:tcW w:w="5812" w:type="dxa"/>
          </w:tcPr>
          <w:p w14:paraId="58AF46B8" w14:textId="77777777" w:rsidR="007F574E" w:rsidRPr="0064046A" w:rsidRDefault="007F574E" w:rsidP="007F574E">
            <w:r w:rsidRPr="0064046A">
              <w:t>as defined in Section G, paragraph 17.1;</w:t>
            </w:r>
          </w:p>
        </w:tc>
      </w:tr>
      <w:tr w:rsidR="007F574E" w:rsidRPr="0064046A" w14:paraId="20B0FC48" w14:textId="77777777" w:rsidTr="00E72AD8">
        <w:tc>
          <w:tcPr>
            <w:tcW w:w="2943" w:type="dxa"/>
          </w:tcPr>
          <w:p w14:paraId="3C3B50F6" w14:textId="77777777" w:rsidR="007F574E" w:rsidRPr="0064046A" w:rsidRDefault="007F574E" w:rsidP="007F574E">
            <w:pPr>
              <w:jc w:val="left"/>
              <w:rPr>
                <w:b/>
              </w:rPr>
            </w:pPr>
            <w:r w:rsidRPr="0064046A">
              <w:rPr>
                <w:b/>
              </w:rPr>
              <w:lastRenderedPageBreak/>
              <w:t>"Progress Report"</w:t>
            </w:r>
          </w:p>
        </w:tc>
        <w:tc>
          <w:tcPr>
            <w:tcW w:w="5812" w:type="dxa"/>
          </w:tcPr>
          <w:p w14:paraId="4A9DBEE4" w14:textId="77777777" w:rsidR="007F574E" w:rsidRPr="0064046A" w:rsidRDefault="007F574E" w:rsidP="007F574E">
            <w:r w:rsidRPr="0064046A">
              <w:t xml:space="preserve">the progress report prepared and submitted by the </w:t>
            </w:r>
            <w:r>
              <w:t>STC Modification Panel</w:t>
            </w:r>
            <w:r w:rsidRPr="0064046A">
              <w:t xml:space="preserve"> in accordance with Section B, sub-paragraph 7.2.8.1;</w:t>
            </w:r>
          </w:p>
        </w:tc>
      </w:tr>
      <w:tr w:rsidR="007F574E" w:rsidRPr="0064046A" w14:paraId="1FACE203" w14:textId="77777777" w:rsidTr="00E72AD8">
        <w:tc>
          <w:tcPr>
            <w:tcW w:w="2943" w:type="dxa"/>
          </w:tcPr>
          <w:p w14:paraId="40CB2CA0" w14:textId="77777777" w:rsidR="007F574E" w:rsidRPr="0064046A" w:rsidRDefault="007F574E" w:rsidP="007F574E">
            <w:pPr>
              <w:jc w:val="left"/>
              <w:rPr>
                <w:b/>
              </w:rPr>
            </w:pPr>
            <w:r w:rsidRPr="0064046A">
              <w:rPr>
                <w:b/>
              </w:rPr>
              <w:t xml:space="preserve">"Proposed </w:t>
            </w:r>
            <w:r>
              <w:rPr>
                <w:b/>
              </w:rPr>
              <w:t xml:space="preserve">STC Modification </w:t>
            </w:r>
            <w:r w:rsidRPr="0064046A">
              <w:rPr>
                <w:b/>
              </w:rPr>
              <w:t>Report"</w:t>
            </w:r>
          </w:p>
        </w:tc>
        <w:tc>
          <w:tcPr>
            <w:tcW w:w="5812" w:type="dxa"/>
          </w:tcPr>
          <w:p w14:paraId="4D7BC121" w14:textId="77777777" w:rsidR="007F574E" w:rsidRPr="0064046A" w:rsidRDefault="007F574E" w:rsidP="007F574E">
            <w:r w:rsidRPr="0064046A">
              <w:t xml:space="preserve">the proposed form of the </w:t>
            </w:r>
            <w:r>
              <w:t>STC Modification</w:t>
            </w:r>
            <w:r w:rsidRPr="0064046A">
              <w:t xml:space="preserve"> Report developed in accordance with and as defined in Section B, sub-paragraph 7.2.5.8;</w:t>
            </w:r>
          </w:p>
        </w:tc>
      </w:tr>
      <w:tr w:rsidR="007F574E" w:rsidRPr="0064046A" w14:paraId="350EE54A" w14:textId="77777777" w:rsidTr="00E72AD8">
        <w:tc>
          <w:tcPr>
            <w:tcW w:w="2943" w:type="dxa"/>
          </w:tcPr>
          <w:p w14:paraId="46674A75" w14:textId="77777777" w:rsidR="007F574E" w:rsidRPr="0064046A" w:rsidRDefault="007F574E" w:rsidP="007F574E">
            <w:pPr>
              <w:jc w:val="left"/>
              <w:rPr>
                <w:b/>
              </w:rPr>
            </w:pPr>
            <w:r w:rsidRPr="0064046A">
              <w:rPr>
                <w:b/>
              </w:rPr>
              <w:t>"Proposer"</w:t>
            </w:r>
          </w:p>
        </w:tc>
        <w:tc>
          <w:tcPr>
            <w:tcW w:w="5812" w:type="dxa"/>
          </w:tcPr>
          <w:p w14:paraId="03A03B48" w14:textId="77777777" w:rsidR="007F574E" w:rsidRPr="0064046A" w:rsidRDefault="007F574E" w:rsidP="007F574E">
            <w:r w:rsidRPr="0064046A">
              <w:t>a Party or other person making a proposal for an amendment to the Code as defined in Section B, paragraph 7.2.2.1;</w:t>
            </w:r>
          </w:p>
        </w:tc>
      </w:tr>
      <w:tr w:rsidR="007F574E" w:rsidRPr="0064046A" w14:paraId="66A5B6E4" w14:textId="77777777" w:rsidTr="00E72AD8">
        <w:tc>
          <w:tcPr>
            <w:tcW w:w="2943" w:type="dxa"/>
          </w:tcPr>
          <w:p w14:paraId="177F2133" w14:textId="77777777" w:rsidR="007F574E" w:rsidRPr="0064046A" w:rsidRDefault="007F574E" w:rsidP="007F574E">
            <w:pPr>
              <w:jc w:val="left"/>
              <w:rPr>
                <w:rStyle w:val="FootnoteReference"/>
                <w:b/>
              </w:rPr>
            </w:pPr>
            <w:r w:rsidRPr="0064046A">
              <w:rPr>
                <w:b/>
              </w:rPr>
              <w:t>"Protection"</w:t>
            </w:r>
          </w:p>
        </w:tc>
        <w:tc>
          <w:tcPr>
            <w:tcW w:w="5812" w:type="dxa"/>
          </w:tcPr>
          <w:p w14:paraId="032968CA" w14:textId="77777777" w:rsidR="007F574E" w:rsidRPr="0064046A" w:rsidRDefault="007F574E" w:rsidP="007F574E">
            <w:r w:rsidRPr="0064046A">
              <w:t>as defined in the Grid Code as at the Code Effective Date;</w:t>
            </w:r>
          </w:p>
        </w:tc>
      </w:tr>
      <w:tr w:rsidR="007F574E" w:rsidRPr="0064046A" w14:paraId="6836AD4D" w14:textId="77777777" w:rsidTr="00E72AD8">
        <w:tc>
          <w:tcPr>
            <w:tcW w:w="2943" w:type="dxa"/>
          </w:tcPr>
          <w:p w14:paraId="7E663ACB" w14:textId="77777777" w:rsidR="007F574E" w:rsidRPr="0064046A" w:rsidRDefault="007F574E" w:rsidP="007F574E">
            <w:pPr>
              <w:jc w:val="left"/>
              <w:rPr>
                <w:b/>
              </w:rPr>
            </w:pPr>
            <w:r>
              <w:rPr>
                <w:b/>
              </w:rPr>
              <w:t>“Purchase Contracts”</w:t>
            </w:r>
          </w:p>
        </w:tc>
        <w:tc>
          <w:tcPr>
            <w:tcW w:w="5812" w:type="dxa"/>
          </w:tcPr>
          <w:p w14:paraId="32EA7927" w14:textId="77777777" w:rsidR="007F574E" w:rsidRPr="0064046A" w:rsidRDefault="007F574E" w:rsidP="007F574E">
            <w:r>
              <w:t>As defined in the Grid Code</w:t>
            </w:r>
          </w:p>
        </w:tc>
      </w:tr>
      <w:tr w:rsidR="007F574E" w:rsidRPr="0064046A" w14:paraId="65685FAB" w14:textId="77777777" w:rsidTr="00E72AD8">
        <w:tc>
          <w:tcPr>
            <w:tcW w:w="2943" w:type="dxa"/>
          </w:tcPr>
          <w:p w14:paraId="14A33E8A" w14:textId="77777777" w:rsidR="007F574E" w:rsidRPr="0064046A" w:rsidRDefault="007F574E" w:rsidP="007F574E">
            <w:pPr>
              <w:jc w:val="left"/>
              <w:rPr>
                <w:b/>
              </w:rPr>
            </w:pPr>
            <w:r w:rsidRPr="0064046A">
              <w:rPr>
                <w:b/>
              </w:rPr>
              <w:t>“Qualified Bank”</w:t>
            </w:r>
          </w:p>
        </w:tc>
        <w:tc>
          <w:tcPr>
            <w:tcW w:w="5812" w:type="dxa"/>
          </w:tcPr>
          <w:p w14:paraId="55A2E642" w14:textId="77777777" w:rsidR="007F574E" w:rsidRPr="0064046A" w:rsidRDefault="007F574E" w:rsidP="007F574E">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t>The Company</w:t>
            </w:r>
            <w:r w:rsidRPr="0064046A">
              <w:t xml:space="preserve"> reasonable cause to doubt that such bank may not be able to maintain the aforesaid rating throughout the validity period and no other event has occurred which gives </w:t>
            </w:r>
            <w:r>
              <w:t>The Company</w:t>
            </w:r>
            <w:r w:rsidRPr="0064046A">
              <w:t xml:space="preserve"> reasonable cause to have such doubt;</w:t>
            </w:r>
          </w:p>
        </w:tc>
      </w:tr>
      <w:tr w:rsidR="007F574E" w:rsidRPr="0064046A" w14:paraId="68BC4AC1" w14:textId="77777777" w:rsidTr="00E72AD8">
        <w:tc>
          <w:tcPr>
            <w:tcW w:w="2943" w:type="dxa"/>
          </w:tcPr>
          <w:p w14:paraId="702B2053" w14:textId="77777777" w:rsidR="007F574E" w:rsidRPr="0064046A" w:rsidRDefault="007F574E" w:rsidP="007F574E">
            <w:pPr>
              <w:jc w:val="left"/>
              <w:rPr>
                <w:b/>
              </w:rPr>
            </w:pPr>
            <w:r w:rsidRPr="0064046A">
              <w:rPr>
                <w:b/>
              </w:rPr>
              <w:t>"Qualified Company”</w:t>
            </w:r>
          </w:p>
        </w:tc>
        <w:tc>
          <w:tcPr>
            <w:tcW w:w="5812" w:type="dxa"/>
          </w:tcPr>
          <w:p w14:paraId="4183FDFF" w14:textId="77777777" w:rsidR="007F574E" w:rsidRPr="0064046A" w:rsidRDefault="007F574E" w:rsidP="007F574E">
            <w:pPr>
              <w:pStyle w:val="BodyText"/>
              <w:ind w:left="0"/>
            </w:pPr>
            <w:r w:rsidRPr="0064046A">
              <w:t xml:space="preserve">a company which is a public company or a private company within the meaning of section 1(3) of the Companies Act 1985 and which is either </w:t>
            </w:r>
            <w:bookmarkStart w:id="82" w:name="_DV_C3"/>
            <w:r w:rsidRPr="0064046A">
              <w:t>:</w:t>
            </w:r>
            <w:bookmarkEnd w:id="82"/>
          </w:p>
          <w:p w14:paraId="7FB40490" w14:textId="77777777" w:rsidR="007F574E" w:rsidRPr="0064046A" w:rsidRDefault="007F574E" w:rsidP="007F574E">
            <w:pPr>
              <w:pStyle w:val="BodyText"/>
              <w:ind w:left="340" w:hanging="340"/>
              <w:rPr>
                <w:rFonts w:cs="Arial"/>
                <w:szCs w:val="24"/>
              </w:rPr>
            </w:pPr>
            <w:bookmarkStart w:id="83" w:name="_DV_C4"/>
            <w:r w:rsidRPr="0064046A">
              <w:rPr>
                <w:rStyle w:val="DeltaViewInsertion"/>
                <w:rFonts w:cs="Arial"/>
                <w:color w:val="auto"/>
              </w:rPr>
              <w:t>(a)</w:t>
            </w:r>
            <w:r w:rsidRPr="0064046A">
              <w:rPr>
                <w:rFonts w:cs="Arial"/>
                <w:szCs w:val="24"/>
              </w:rPr>
              <w:tab/>
            </w:r>
            <w:bookmarkStart w:id="84" w:name="_DV_M3"/>
            <w:bookmarkEnd w:id="83"/>
            <w:bookmarkEnd w:id="84"/>
            <w:r w:rsidRPr="0064046A">
              <w:rPr>
                <w:rFonts w:cs="Arial"/>
                <w:szCs w:val="24"/>
              </w:rPr>
              <w:t>a shareholder of the User or any holding company of such shareholder</w:t>
            </w:r>
            <w:bookmarkStart w:id="85" w:name="_DV_C6"/>
            <w:r w:rsidRPr="0064046A">
              <w:rPr>
                <w:rFonts w:cs="Arial"/>
                <w:szCs w:val="24"/>
              </w:rPr>
              <w:t xml:space="preserve"> or</w:t>
            </w:r>
            <w:bookmarkEnd w:id="85"/>
          </w:p>
          <w:p w14:paraId="381FFBDA" w14:textId="77777777" w:rsidR="007F574E" w:rsidRPr="0064046A" w:rsidRDefault="007F574E" w:rsidP="007F574E">
            <w:pPr>
              <w:pStyle w:val="BodyText"/>
              <w:ind w:left="340" w:hanging="340"/>
              <w:rPr>
                <w:rFonts w:cs="Arial"/>
                <w:szCs w:val="24"/>
              </w:rPr>
            </w:pPr>
            <w:bookmarkStart w:id="86" w:name="_DV_C7"/>
            <w:r w:rsidRPr="0064046A">
              <w:rPr>
                <w:rFonts w:cs="Arial"/>
                <w:szCs w:val="24"/>
              </w:rPr>
              <w:t>(b)</w:t>
            </w:r>
            <w:r w:rsidRPr="0064046A">
              <w:rPr>
                <w:rFonts w:cs="Arial"/>
                <w:szCs w:val="24"/>
              </w:rPr>
              <w:tab/>
              <w:t xml:space="preserve">any subsidiary of any such </w:t>
            </w:r>
            <w:bookmarkStart w:id="87" w:name="_DV_M4"/>
            <w:bookmarkEnd w:id="86"/>
            <w:bookmarkEnd w:id="87"/>
            <w:r w:rsidRPr="0064046A">
              <w:rPr>
                <w:rFonts w:cs="Arial"/>
                <w:szCs w:val="24"/>
              </w:rPr>
              <w:t>holding company</w:t>
            </w:r>
            <w:bookmarkStart w:id="88" w:name="_DV_C8"/>
            <w:r w:rsidRPr="0064046A">
              <w:rPr>
                <w:rFonts w:cs="Arial"/>
                <w:szCs w:val="24"/>
              </w:rPr>
              <w:t>, but only where the subsidiary</w:t>
            </w:r>
            <w:bookmarkEnd w:id="88"/>
          </w:p>
          <w:p w14:paraId="3E0DB7A2" w14:textId="77777777" w:rsidR="007F574E" w:rsidRPr="0064046A" w:rsidRDefault="007F574E" w:rsidP="007F574E">
            <w:pPr>
              <w:pStyle w:val="BodyText"/>
              <w:ind w:left="680" w:hanging="340"/>
              <w:rPr>
                <w:rFonts w:cs="Arial"/>
                <w:szCs w:val="24"/>
              </w:rPr>
            </w:pPr>
            <w:bookmarkStart w:id="89" w:name="_DV_C9"/>
            <w:r w:rsidRPr="0064046A">
              <w:rPr>
                <w:rFonts w:cs="Arial"/>
                <w:szCs w:val="24"/>
              </w:rPr>
              <w:t>(</w:t>
            </w:r>
            <w:proofErr w:type="spellStart"/>
            <w:r w:rsidRPr="0064046A">
              <w:rPr>
                <w:rFonts w:cs="Arial"/>
                <w:szCs w:val="24"/>
              </w:rPr>
              <w:t>i</w:t>
            </w:r>
            <w:proofErr w:type="spellEnd"/>
            <w:r w:rsidRPr="0064046A">
              <w:rPr>
                <w:rFonts w:cs="Arial"/>
                <w:szCs w:val="24"/>
              </w:rPr>
              <w:t>)</w:t>
            </w:r>
            <w:r w:rsidRPr="0064046A">
              <w:rPr>
                <w:rFonts w:cs="Arial"/>
                <w:szCs w:val="24"/>
              </w:rPr>
              <w:tab/>
              <w:t xml:space="preserve">demonstrates to </w:t>
            </w:r>
            <w:r>
              <w:rPr>
                <w:rFonts w:cs="Arial"/>
                <w:szCs w:val="24"/>
              </w:rPr>
              <w:t>The Company</w:t>
            </w:r>
            <w:r w:rsidRPr="0064046A">
              <w:rPr>
                <w:rFonts w:cs="Arial"/>
                <w:szCs w:val="24"/>
              </w:rPr>
              <w:t>’s satisfaction that it has power under its constitution to give a Performance Bond other than in respect of its subsidiary;</w:t>
            </w:r>
            <w:bookmarkEnd w:id="89"/>
          </w:p>
          <w:p w14:paraId="2F4A88BC" w14:textId="77777777" w:rsidR="007F574E" w:rsidRPr="0064046A" w:rsidRDefault="007F574E" w:rsidP="007F574E">
            <w:pPr>
              <w:pStyle w:val="BodyText"/>
              <w:ind w:left="680" w:hanging="340"/>
              <w:rPr>
                <w:rFonts w:cs="Arial"/>
                <w:szCs w:val="24"/>
              </w:rPr>
            </w:pPr>
            <w:bookmarkStart w:id="90" w:name="_DV_C11"/>
            <w:r w:rsidRPr="0064046A">
              <w:rPr>
                <w:rFonts w:cs="Arial"/>
                <w:szCs w:val="24"/>
              </w:rPr>
              <w:t>(ii)</w:t>
            </w:r>
            <w:r w:rsidRPr="0064046A">
              <w:rPr>
                <w:rFonts w:cs="Arial"/>
                <w:szCs w:val="24"/>
              </w:rPr>
              <w:tab/>
              <w:t>provides an extract of the minutes of a meeting of its directors recording that the directors have duly concluded that the giving of the Performance Bond is likely to promote the success of that subsidiary for the benefit of its members;</w:t>
            </w:r>
            <w:bookmarkEnd w:id="90"/>
          </w:p>
          <w:p w14:paraId="596C67B1" w14:textId="77777777" w:rsidR="007F574E" w:rsidRPr="0064046A" w:rsidRDefault="007F574E" w:rsidP="007F574E">
            <w:pPr>
              <w:pStyle w:val="BodyText"/>
              <w:ind w:left="680" w:hanging="340"/>
              <w:rPr>
                <w:rFonts w:cs="Arial"/>
                <w:szCs w:val="24"/>
              </w:rPr>
            </w:pPr>
            <w:bookmarkStart w:id="91" w:name="_DV_C12"/>
            <w:r w:rsidRPr="0064046A">
              <w:rPr>
                <w:rFonts w:cs="Arial"/>
                <w:szCs w:val="24"/>
              </w:rPr>
              <w:lastRenderedPageBreak/>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91"/>
          </w:p>
          <w:p w14:paraId="2ED2D183" w14:textId="77777777" w:rsidR="007F574E" w:rsidRPr="0064046A" w:rsidRDefault="007F574E" w:rsidP="007F574E">
            <w:bookmarkStart w:id="92" w:name="_DV_C13"/>
            <w:r w:rsidRPr="0064046A">
              <w:rPr>
                <w:rFonts w:cs="Arial"/>
                <w:szCs w:val="24"/>
              </w:rPr>
              <w:t>(the expressions “holding company” and “subsidiary</w:t>
            </w:r>
            <w:bookmarkStart w:id="93" w:name="_DV_M5"/>
            <w:bookmarkEnd w:id="92"/>
            <w:bookmarkEnd w:id="93"/>
            <w:r w:rsidRPr="0064046A">
              <w:rPr>
                <w:rFonts w:cs="Arial"/>
                <w:szCs w:val="24"/>
              </w:rPr>
              <w:t xml:space="preserve">” having the </w:t>
            </w:r>
            <w:bookmarkStart w:id="94" w:name="_DV_C15"/>
            <w:r w:rsidRPr="0064046A">
              <w:rPr>
                <w:rFonts w:cs="Arial"/>
                <w:szCs w:val="24"/>
              </w:rPr>
              <w:t>respective meanings</w:t>
            </w:r>
            <w:bookmarkStart w:id="95" w:name="_DV_M6"/>
            <w:bookmarkEnd w:id="94"/>
            <w:bookmarkEnd w:id="95"/>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Pr>
                <w:rFonts w:cs="Arial"/>
                <w:szCs w:val="24"/>
              </w:rPr>
              <w:t xml:space="preserve">The Company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Pr>
                <w:rFonts w:cs="Arial"/>
                <w:szCs w:val="24"/>
              </w:rPr>
              <w:t xml:space="preserve">The Company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Pr>
                <w:rFonts w:cs="Arial"/>
                <w:szCs w:val="24"/>
              </w:rPr>
              <w:t xml:space="preserve">The Company </w:t>
            </w:r>
            <w:r w:rsidRPr="0064046A">
              <w:rPr>
                <w:rFonts w:cs="Arial"/>
                <w:szCs w:val="24"/>
              </w:rPr>
              <w:t>reasonable cause to have such doubt;</w:t>
            </w:r>
          </w:p>
        </w:tc>
      </w:tr>
      <w:tr w:rsidR="007F574E" w:rsidRPr="0064046A" w14:paraId="340F2574" w14:textId="77777777" w:rsidTr="00E72AD8">
        <w:tc>
          <w:tcPr>
            <w:tcW w:w="2943" w:type="dxa"/>
          </w:tcPr>
          <w:p w14:paraId="1A8CC8D9" w14:textId="77777777" w:rsidR="007F574E" w:rsidRPr="0064046A" w:rsidRDefault="007F574E" w:rsidP="007F574E">
            <w:pPr>
              <w:jc w:val="left"/>
              <w:rPr>
                <w:b/>
              </w:rPr>
            </w:pPr>
            <w:r w:rsidRPr="0064046A">
              <w:rPr>
                <w:b/>
              </w:rPr>
              <w:lastRenderedPageBreak/>
              <w:t>"Quorum"</w:t>
            </w:r>
          </w:p>
        </w:tc>
        <w:tc>
          <w:tcPr>
            <w:tcW w:w="5812" w:type="dxa"/>
          </w:tcPr>
          <w:p w14:paraId="2601F48A" w14:textId="77777777" w:rsidR="007F574E" w:rsidRPr="0064046A" w:rsidRDefault="007F574E" w:rsidP="007F574E">
            <w:r w:rsidRPr="0064046A">
              <w:t xml:space="preserve">the quorum required for a </w:t>
            </w:r>
            <w:r>
              <w:t>STC Modification Panel</w:t>
            </w:r>
            <w:r w:rsidRPr="0064046A">
              <w:t xml:space="preserve"> Meeting as defined in Section B, sub-paragraph 6.4.5;</w:t>
            </w:r>
          </w:p>
        </w:tc>
      </w:tr>
      <w:tr w:rsidR="007F574E" w:rsidRPr="0064046A" w14:paraId="001F5DD4" w14:textId="77777777" w:rsidTr="00E72AD8">
        <w:tc>
          <w:tcPr>
            <w:tcW w:w="2943" w:type="dxa"/>
          </w:tcPr>
          <w:p w14:paraId="441CAC61" w14:textId="77777777" w:rsidR="007F574E" w:rsidRPr="0064046A" w:rsidRDefault="007F574E" w:rsidP="007F574E">
            <w:pPr>
              <w:jc w:val="left"/>
              <w:rPr>
                <w:b/>
              </w:rPr>
            </w:pPr>
            <w:r w:rsidRPr="0064046A">
              <w:t>“</w:t>
            </w:r>
            <w:r w:rsidRPr="0064046A">
              <w:rPr>
                <w:b/>
              </w:rPr>
              <w:t>Reactive Power</w:t>
            </w:r>
            <w:r w:rsidRPr="0064046A">
              <w:t>”</w:t>
            </w:r>
          </w:p>
        </w:tc>
        <w:tc>
          <w:tcPr>
            <w:tcW w:w="5812" w:type="dxa"/>
          </w:tcPr>
          <w:p w14:paraId="1B0DEBE5" w14:textId="77777777" w:rsidR="007F574E" w:rsidRPr="0064046A" w:rsidRDefault="007F574E" w:rsidP="007F574E">
            <w:r w:rsidRPr="0064046A">
              <w:t>As defined in the Grid Code;</w:t>
            </w:r>
          </w:p>
        </w:tc>
      </w:tr>
      <w:tr w:rsidR="007F574E" w:rsidRPr="0064046A" w14:paraId="05586484" w14:textId="77777777" w:rsidTr="00E72AD8">
        <w:tc>
          <w:tcPr>
            <w:tcW w:w="2943" w:type="dxa"/>
          </w:tcPr>
          <w:p w14:paraId="4E5F32E1" w14:textId="77777777" w:rsidR="007F574E" w:rsidRPr="0064046A" w:rsidRDefault="007F574E" w:rsidP="007F574E">
            <w:pPr>
              <w:jc w:val="left"/>
              <w:rPr>
                <w:b/>
              </w:rPr>
            </w:pPr>
            <w:r w:rsidRPr="0064046A">
              <w:rPr>
                <w:b/>
              </w:rPr>
              <w:t>"Reasonable Charges"</w:t>
            </w:r>
          </w:p>
        </w:tc>
        <w:tc>
          <w:tcPr>
            <w:tcW w:w="5812" w:type="dxa"/>
          </w:tcPr>
          <w:p w14:paraId="352FC9AB" w14:textId="77777777" w:rsidR="007F574E" w:rsidRPr="0064046A" w:rsidRDefault="007F574E" w:rsidP="007F574E">
            <w:r w:rsidRPr="0064046A">
              <w:t xml:space="preserve">reasonable cost reflective charges comparable to charges for similar services obtainable in the open market; </w:t>
            </w:r>
          </w:p>
        </w:tc>
      </w:tr>
      <w:tr w:rsidR="007F574E" w:rsidRPr="0064046A" w14:paraId="349F4ED4" w14:textId="77777777" w:rsidTr="00E72AD8">
        <w:tc>
          <w:tcPr>
            <w:tcW w:w="2943" w:type="dxa"/>
          </w:tcPr>
          <w:p w14:paraId="2B14C2B1" w14:textId="77777777" w:rsidR="007F574E" w:rsidRPr="0064046A" w:rsidRDefault="007F574E" w:rsidP="007F574E">
            <w:pPr>
              <w:pStyle w:val="NormalS"/>
              <w:spacing w:after="120"/>
              <w:rPr>
                <w:b/>
              </w:rPr>
            </w:pPr>
            <w:r w:rsidRPr="0064046A">
              <w:rPr>
                <w:b/>
              </w:rPr>
              <w:t>"Receiving Party"</w:t>
            </w:r>
          </w:p>
        </w:tc>
        <w:tc>
          <w:tcPr>
            <w:tcW w:w="5812" w:type="dxa"/>
          </w:tcPr>
          <w:p w14:paraId="567DD69E" w14:textId="77777777" w:rsidR="007F574E" w:rsidRPr="0064046A" w:rsidRDefault="007F574E" w:rsidP="007F574E">
            <w:pPr>
              <w:pStyle w:val="NormalS"/>
              <w:spacing w:after="120"/>
            </w:pPr>
            <w:r w:rsidRPr="0064046A">
              <w:t>as defined in Section E, paragraph 3.1;</w:t>
            </w:r>
          </w:p>
        </w:tc>
      </w:tr>
      <w:tr w:rsidR="007F574E" w:rsidRPr="0064046A" w14:paraId="5ED057BE" w14:textId="77777777" w:rsidTr="00E72AD8">
        <w:tc>
          <w:tcPr>
            <w:tcW w:w="2943" w:type="dxa"/>
          </w:tcPr>
          <w:p w14:paraId="5E9FF647" w14:textId="77777777" w:rsidR="007F574E" w:rsidRPr="0064046A" w:rsidRDefault="007F574E" w:rsidP="007F574E">
            <w:pPr>
              <w:pStyle w:val="NormalS"/>
              <w:spacing w:after="120"/>
              <w:rPr>
                <w:b/>
              </w:rPr>
            </w:pPr>
            <w:r w:rsidRPr="0064046A">
              <w:rPr>
                <w:b/>
              </w:rPr>
              <w:t>"Reference Notice"</w:t>
            </w:r>
          </w:p>
        </w:tc>
        <w:tc>
          <w:tcPr>
            <w:tcW w:w="5812" w:type="dxa"/>
          </w:tcPr>
          <w:p w14:paraId="39B7E4C6" w14:textId="77777777" w:rsidR="007F574E" w:rsidRPr="0064046A" w:rsidRDefault="007F574E" w:rsidP="007F574E">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7F574E" w:rsidRPr="0064046A" w14:paraId="56B36F1F" w14:textId="77777777" w:rsidTr="00E72AD8">
        <w:tc>
          <w:tcPr>
            <w:tcW w:w="2943" w:type="dxa"/>
          </w:tcPr>
          <w:p w14:paraId="79C30FBA" w14:textId="77777777" w:rsidR="007F574E" w:rsidRPr="0064046A" w:rsidRDefault="007F574E" w:rsidP="007F574E">
            <w:pPr>
              <w:jc w:val="left"/>
              <w:rPr>
                <w:b/>
              </w:rPr>
            </w:pPr>
            <w:r w:rsidRPr="0064046A">
              <w:rPr>
                <w:b/>
              </w:rPr>
              <w:t>"Regulations"</w:t>
            </w:r>
          </w:p>
        </w:tc>
        <w:tc>
          <w:tcPr>
            <w:tcW w:w="5812" w:type="dxa"/>
          </w:tcPr>
          <w:p w14:paraId="4B3F4E80" w14:textId="77777777" w:rsidR="007F574E" w:rsidRPr="0064046A" w:rsidRDefault="007F574E" w:rsidP="007F574E">
            <w:r w:rsidRPr="0064046A">
              <w:t>the Electricity Safety, Quality and Continuity Regulations 2002;</w:t>
            </w:r>
          </w:p>
        </w:tc>
      </w:tr>
      <w:tr w:rsidR="007F574E" w:rsidRPr="0064046A" w14:paraId="61DD38B8" w14:textId="77777777" w:rsidTr="00E72AD8">
        <w:tc>
          <w:tcPr>
            <w:tcW w:w="2943" w:type="dxa"/>
          </w:tcPr>
          <w:p w14:paraId="3CBAE44F" w14:textId="77777777" w:rsidR="007F574E" w:rsidRPr="0064046A" w:rsidRDefault="007F574E" w:rsidP="007F574E">
            <w:pPr>
              <w:jc w:val="left"/>
              <w:rPr>
                <w:b/>
              </w:rPr>
            </w:pPr>
            <w:r w:rsidRPr="0064046A">
              <w:rPr>
                <w:b/>
              </w:rPr>
              <w:t>"Related Significant Incidents"</w:t>
            </w:r>
          </w:p>
        </w:tc>
        <w:tc>
          <w:tcPr>
            <w:tcW w:w="5812" w:type="dxa"/>
          </w:tcPr>
          <w:p w14:paraId="68D581B0" w14:textId="77777777" w:rsidR="007F574E" w:rsidRPr="0064046A" w:rsidRDefault="007F574E" w:rsidP="007F574E">
            <w:pPr>
              <w:tabs>
                <w:tab w:val="left" w:pos="1985"/>
              </w:tabs>
              <w:ind w:left="33"/>
              <w:jc w:val="left"/>
            </w:pPr>
            <w:r w:rsidRPr="0064046A">
              <w:t>a series of Significant Incidents in which one or more Significant Incidents cause or exacerbate one or more other Significant Incidents;</w:t>
            </w:r>
          </w:p>
        </w:tc>
      </w:tr>
      <w:tr w:rsidR="007F574E" w:rsidRPr="0064046A" w14:paraId="6959117D" w14:textId="77777777" w:rsidTr="00E72AD8">
        <w:tc>
          <w:tcPr>
            <w:tcW w:w="2943" w:type="dxa"/>
          </w:tcPr>
          <w:p w14:paraId="7ED5C760" w14:textId="77777777" w:rsidR="007F574E" w:rsidRPr="0064046A" w:rsidRDefault="007F574E" w:rsidP="007F574E">
            <w:pPr>
              <w:jc w:val="left"/>
              <w:rPr>
                <w:b/>
              </w:rPr>
            </w:pPr>
            <w:r w:rsidRPr="0064046A">
              <w:rPr>
                <w:b/>
              </w:rPr>
              <w:t>"Related Undertaking"</w:t>
            </w:r>
          </w:p>
        </w:tc>
        <w:tc>
          <w:tcPr>
            <w:tcW w:w="5812" w:type="dxa"/>
          </w:tcPr>
          <w:p w14:paraId="6A4EBA97" w14:textId="77777777" w:rsidR="007F574E" w:rsidRPr="0064046A" w:rsidRDefault="007F574E" w:rsidP="007F574E">
            <w:pPr>
              <w:tabs>
                <w:tab w:val="left" w:pos="1985"/>
              </w:tabs>
              <w:ind w:left="33"/>
              <w:jc w:val="left"/>
            </w:pPr>
            <w:r w:rsidRPr="0064046A">
              <w:t>as defined in Standard Condition A1;</w:t>
            </w:r>
          </w:p>
        </w:tc>
      </w:tr>
      <w:tr w:rsidR="007F574E" w:rsidRPr="0064046A" w14:paraId="36AC27CF" w14:textId="77777777" w:rsidTr="00E72AD8">
        <w:tc>
          <w:tcPr>
            <w:tcW w:w="2943" w:type="dxa"/>
          </w:tcPr>
          <w:p w14:paraId="1900D210" w14:textId="77777777" w:rsidR="007F574E" w:rsidRPr="0064046A" w:rsidRDefault="007F574E" w:rsidP="007F574E">
            <w:pPr>
              <w:jc w:val="left"/>
              <w:rPr>
                <w:b/>
              </w:rPr>
            </w:pPr>
            <w:r w:rsidRPr="0064046A">
              <w:rPr>
                <w:b/>
              </w:rPr>
              <w:t>"Relevant Connection Site"</w:t>
            </w:r>
          </w:p>
        </w:tc>
        <w:tc>
          <w:tcPr>
            <w:tcW w:w="5812" w:type="dxa"/>
          </w:tcPr>
          <w:p w14:paraId="4F8767A2" w14:textId="77777777" w:rsidR="007F574E" w:rsidRPr="0064046A" w:rsidRDefault="007F574E" w:rsidP="007F574E">
            <w:pPr>
              <w:rPr>
                <w:i/>
              </w:rPr>
            </w:pPr>
            <w:r w:rsidRPr="0064046A">
              <w:rPr>
                <w:rStyle w:val="Emphasis"/>
                <w:i w:val="0"/>
              </w:rPr>
              <w:t xml:space="preserve">in respect of each Construction Project, Exchange Rate Request or Request for a Statement of Works: </w:t>
            </w:r>
          </w:p>
          <w:p w14:paraId="189F980E" w14:textId="77777777" w:rsidR="007F574E" w:rsidRPr="0064046A" w:rsidRDefault="007F574E" w:rsidP="007F574E">
            <w:pPr>
              <w:tabs>
                <w:tab w:val="left" w:pos="1985"/>
              </w:tabs>
              <w:ind w:left="459" w:right="742" w:hanging="426"/>
            </w:pPr>
            <w:r w:rsidRPr="0064046A">
              <w:lastRenderedPageBreak/>
              <w:t>(a)  the Connection Site or New Connection Site which is the subject of the relevant User Application; or</w:t>
            </w:r>
          </w:p>
          <w:p w14:paraId="3D9921A2" w14:textId="77777777" w:rsidR="007F574E" w:rsidRPr="0064046A" w:rsidRDefault="007F574E" w:rsidP="007F574E">
            <w:pPr>
              <w:tabs>
                <w:tab w:val="left" w:pos="1985"/>
              </w:tabs>
              <w:ind w:left="459" w:right="742" w:hanging="426"/>
            </w:pPr>
            <w:r w:rsidRPr="0064046A">
              <w:t xml:space="preserve">(b)   in the case of a User Application made to </w:t>
            </w:r>
            <w:r>
              <w:t>The Company</w:t>
            </w:r>
            <w:r w:rsidRPr="0064046A">
              <w:t xml:space="preserve"> by an Embedded User, the connection site of such Embedded User;</w:t>
            </w:r>
          </w:p>
        </w:tc>
      </w:tr>
      <w:tr w:rsidR="007F574E" w:rsidRPr="0064046A" w14:paraId="39FC6C8C" w14:textId="77777777" w:rsidTr="00E72AD8">
        <w:tc>
          <w:tcPr>
            <w:tcW w:w="2943" w:type="dxa"/>
          </w:tcPr>
          <w:p w14:paraId="057FEF84" w14:textId="77777777" w:rsidR="007F574E" w:rsidRPr="0064046A" w:rsidRDefault="007F574E" w:rsidP="007F574E">
            <w:pPr>
              <w:jc w:val="left"/>
              <w:rPr>
                <w:b/>
              </w:rPr>
            </w:pPr>
            <w:r w:rsidRPr="0064046A">
              <w:rPr>
                <w:b/>
              </w:rPr>
              <w:lastRenderedPageBreak/>
              <w:t>"Relevant Instrument"</w:t>
            </w:r>
          </w:p>
        </w:tc>
        <w:tc>
          <w:tcPr>
            <w:tcW w:w="5812" w:type="dxa"/>
          </w:tcPr>
          <w:p w14:paraId="18146117" w14:textId="77777777" w:rsidR="007F574E" w:rsidRPr="0064046A" w:rsidRDefault="007F574E" w:rsidP="007F574E">
            <w:pPr>
              <w:tabs>
                <w:tab w:val="left" w:pos="1985"/>
              </w:tabs>
              <w:spacing w:after="120"/>
              <w:ind w:left="33"/>
              <w:jc w:val="left"/>
            </w:pPr>
            <w:r w:rsidRPr="0064046A">
              <w:t>any or, as the context may require, a particular one of the following:</w:t>
            </w:r>
          </w:p>
          <w:p w14:paraId="60DD636E" w14:textId="77777777" w:rsidR="007F574E" w:rsidRPr="0064046A" w:rsidRDefault="007F574E" w:rsidP="007F574E">
            <w:pPr>
              <w:pStyle w:val="BodyTextIndent2"/>
              <w:spacing w:line="300" w:lineRule="atLeast"/>
              <w:ind w:left="459" w:hanging="425"/>
            </w:pPr>
            <w:r w:rsidRPr="0064046A">
              <w:t>(a)</w:t>
            </w:r>
            <w:r w:rsidRPr="0064046A">
              <w:tab/>
              <w:t>the Act and all subordinate legislation made under the Act;</w:t>
            </w:r>
          </w:p>
          <w:p w14:paraId="283C5605" w14:textId="77777777" w:rsidR="007F574E" w:rsidRPr="0064046A" w:rsidRDefault="007F574E" w:rsidP="007F574E">
            <w:pPr>
              <w:pStyle w:val="BodyTextIndent2"/>
              <w:spacing w:line="300" w:lineRule="atLeast"/>
              <w:ind w:left="459" w:hanging="425"/>
            </w:pPr>
            <w:r w:rsidRPr="0064046A">
              <w:t>(b)</w:t>
            </w:r>
            <w:r w:rsidRPr="0064046A">
              <w:tab/>
              <w:t>the Data Protection Act 1998 and all subordinate legislation made under it;</w:t>
            </w:r>
          </w:p>
          <w:p w14:paraId="2DBCB63D" w14:textId="77777777" w:rsidR="007F574E" w:rsidRPr="0064046A" w:rsidRDefault="007F574E" w:rsidP="007F574E">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3BA81362" w14:textId="77777777" w:rsidR="007F574E" w:rsidRPr="0064046A" w:rsidRDefault="007F574E" w:rsidP="007F574E">
            <w:pPr>
              <w:tabs>
                <w:tab w:val="left" w:pos="1985"/>
              </w:tabs>
            </w:pPr>
            <w:r w:rsidRPr="0064046A">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tc>
      </w:tr>
      <w:tr w:rsidR="007F574E" w:rsidRPr="0064046A" w14:paraId="7D966B43" w14:textId="77777777" w:rsidTr="00E72AD8">
        <w:tc>
          <w:tcPr>
            <w:tcW w:w="2943" w:type="dxa"/>
          </w:tcPr>
          <w:p w14:paraId="23DCF773" w14:textId="77777777" w:rsidR="007F574E" w:rsidRPr="0064046A" w:rsidRDefault="007F574E" w:rsidP="007F574E">
            <w:pPr>
              <w:jc w:val="left"/>
              <w:rPr>
                <w:b/>
              </w:rPr>
            </w:pPr>
            <w:r w:rsidRPr="0064046A">
              <w:rPr>
                <w:b/>
              </w:rPr>
              <w:t>"Relevant Parties"</w:t>
            </w:r>
          </w:p>
        </w:tc>
        <w:tc>
          <w:tcPr>
            <w:tcW w:w="5812" w:type="dxa"/>
          </w:tcPr>
          <w:p w14:paraId="6F0DC048" w14:textId="77777777" w:rsidR="007F574E" w:rsidRPr="0064046A" w:rsidRDefault="007F574E" w:rsidP="007F574E">
            <w:r w:rsidRPr="0064046A">
              <w:t>the Parties to a Code Procedure or proposed new Code Procedure;</w:t>
            </w:r>
          </w:p>
        </w:tc>
      </w:tr>
      <w:tr w:rsidR="007F574E" w:rsidRPr="0064046A" w14:paraId="6756AB1E" w14:textId="77777777" w:rsidTr="00E72AD8">
        <w:tc>
          <w:tcPr>
            <w:tcW w:w="2943" w:type="dxa"/>
          </w:tcPr>
          <w:p w14:paraId="0E9DD2C4" w14:textId="77777777" w:rsidR="007F574E" w:rsidRPr="0064046A" w:rsidRDefault="007F574E" w:rsidP="007F574E">
            <w:pPr>
              <w:jc w:val="left"/>
              <w:rPr>
                <w:b/>
              </w:rPr>
            </w:pPr>
            <w:r w:rsidRPr="0064046A">
              <w:rPr>
                <w:rFonts w:cs="Arial"/>
                <w:b/>
                <w:bCs/>
                <w:lang w:eastAsia="en-GB"/>
              </w:rPr>
              <w:t>“Relevant Party Category”</w:t>
            </w:r>
          </w:p>
        </w:tc>
        <w:tc>
          <w:tcPr>
            <w:tcW w:w="5812" w:type="dxa"/>
          </w:tcPr>
          <w:p w14:paraId="57AB728F" w14:textId="77777777" w:rsidR="007F574E" w:rsidRPr="0064046A" w:rsidRDefault="007F574E" w:rsidP="007F574E">
            <w:r w:rsidRPr="0064046A">
              <w:rPr>
                <w:rFonts w:cs="Arial"/>
                <w:lang w:eastAsia="en-GB"/>
              </w:rPr>
              <w:t>means, as the context requires, a Party Category containing at least one Relevant Party;</w:t>
            </w:r>
          </w:p>
        </w:tc>
      </w:tr>
      <w:tr w:rsidR="007F574E" w:rsidRPr="0064046A" w14:paraId="71BAA280" w14:textId="77777777" w:rsidTr="00E72AD8">
        <w:tc>
          <w:tcPr>
            <w:tcW w:w="2943" w:type="dxa"/>
          </w:tcPr>
          <w:p w14:paraId="02EF8F92" w14:textId="77777777" w:rsidR="007F574E" w:rsidRPr="0064046A" w:rsidRDefault="007F574E" w:rsidP="007F574E">
            <w:pPr>
              <w:jc w:val="left"/>
              <w:rPr>
                <w:rFonts w:cs="Arial"/>
                <w:b/>
                <w:bCs/>
                <w:lang w:eastAsia="en-GB"/>
              </w:rPr>
            </w:pPr>
            <w:r w:rsidRPr="0064046A">
              <w:rPr>
                <w:rFonts w:cs="Arial"/>
                <w:b/>
                <w:bCs/>
                <w:lang w:eastAsia="en-GB"/>
              </w:rPr>
              <w:t>“Relevant Interruption”</w:t>
            </w:r>
          </w:p>
        </w:tc>
        <w:tc>
          <w:tcPr>
            <w:tcW w:w="5812" w:type="dxa"/>
          </w:tcPr>
          <w:p w14:paraId="3B637635" w14:textId="77777777" w:rsidR="007F574E" w:rsidRPr="0064046A" w:rsidRDefault="007F574E" w:rsidP="007F574E">
            <w:pPr>
              <w:rPr>
                <w:rFonts w:cs="Arial"/>
                <w:lang w:eastAsia="en-GB"/>
              </w:rPr>
            </w:pPr>
            <w:r w:rsidRPr="0064046A">
              <w:rPr>
                <w:rFonts w:cs="Arial"/>
                <w:lang w:eastAsia="en-GB"/>
              </w:rPr>
              <w:t>as defined in the CUSC;</w:t>
            </w:r>
          </w:p>
        </w:tc>
      </w:tr>
      <w:tr w:rsidR="007F574E" w:rsidRPr="0064046A" w14:paraId="7DED9387" w14:textId="77777777" w:rsidTr="00E72AD8">
        <w:tc>
          <w:tcPr>
            <w:tcW w:w="2943" w:type="dxa"/>
          </w:tcPr>
          <w:p w14:paraId="1FF8F1C7" w14:textId="77777777" w:rsidR="007F574E" w:rsidRPr="0064046A" w:rsidRDefault="007F574E" w:rsidP="007F574E">
            <w:pPr>
              <w:jc w:val="left"/>
              <w:rPr>
                <w:b/>
              </w:rPr>
            </w:pPr>
            <w:r w:rsidRPr="0064046A">
              <w:rPr>
                <w:b/>
              </w:rPr>
              <w:t>"Replacement of Assets"</w:t>
            </w:r>
          </w:p>
        </w:tc>
        <w:tc>
          <w:tcPr>
            <w:tcW w:w="5812" w:type="dxa"/>
          </w:tcPr>
          <w:p w14:paraId="2C601AB6" w14:textId="77777777" w:rsidR="007F574E" w:rsidRPr="0064046A" w:rsidRDefault="007F574E" w:rsidP="007F574E">
            <w:r w:rsidRPr="0064046A">
              <w:t xml:space="preserve">any replacement of Transmission Connection Assets by </w:t>
            </w:r>
            <w:r>
              <w:t>The Company</w:t>
            </w:r>
            <w:r w:rsidRPr="0064046A">
              <w:t xml:space="preserve"> or a Transmission Owner which is the subject of, or otherwise requires, notice to be given by </w:t>
            </w:r>
            <w:r>
              <w:t>The Company</w:t>
            </w:r>
            <w:r w:rsidRPr="0064046A">
              <w:t xml:space="preserve"> to a User under and pursuant to the CUSC; </w:t>
            </w:r>
          </w:p>
        </w:tc>
      </w:tr>
      <w:tr w:rsidR="007F574E" w:rsidRPr="0064046A" w14:paraId="2F9A1F5C" w14:textId="77777777" w:rsidTr="00E72AD8">
        <w:tc>
          <w:tcPr>
            <w:tcW w:w="2943" w:type="dxa"/>
          </w:tcPr>
          <w:p w14:paraId="1E4192F6" w14:textId="77777777" w:rsidR="007F574E" w:rsidRPr="0064046A" w:rsidRDefault="007F574E" w:rsidP="007F574E">
            <w:pPr>
              <w:jc w:val="left"/>
              <w:rPr>
                <w:rFonts w:cs="Arial"/>
                <w:b/>
              </w:rPr>
            </w:pPr>
            <w:r w:rsidRPr="0064046A">
              <w:rPr>
                <w:rFonts w:cs="Arial"/>
                <w:b/>
              </w:rPr>
              <w:t>“Request for a Statement of Works”</w:t>
            </w:r>
          </w:p>
          <w:p w14:paraId="54AFB704" w14:textId="77777777" w:rsidR="007F574E" w:rsidRPr="0064046A" w:rsidRDefault="007F574E" w:rsidP="007F574E">
            <w:pPr>
              <w:jc w:val="left"/>
            </w:pPr>
          </w:p>
        </w:tc>
        <w:tc>
          <w:tcPr>
            <w:tcW w:w="5812" w:type="dxa"/>
          </w:tcPr>
          <w:p w14:paraId="740CF183" w14:textId="77777777" w:rsidR="007F574E" w:rsidRPr="0064046A" w:rsidRDefault="007F574E" w:rsidP="007F574E">
            <w:r w:rsidRPr="0064046A">
              <w:rPr>
                <w:rFonts w:cs="Arial"/>
              </w:rPr>
              <w:t xml:space="preserve">an application made by a User to </w:t>
            </w:r>
            <w:r>
              <w:rPr>
                <w:rFonts w:cs="Arial"/>
              </w:rPr>
              <w:t>The Company</w:t>
            </w:r>
            <w:r w:rsidRPr="0064046A">
              <w:rPr>
                <w:rFonts w:cs="Arial"/>
              </w:rPr>
              <w:t xml:space="preserve"> under and pursuant to the CUSC in order that the impact on the </w:t>
            </w:r>
            <w:r w:rsidRPr="0064046A">
              <w:t>National Electricity</w:t>
            </w:r>
            <w:r w:rsidRPr="0064046A">
              <w:rPr>
                <w:rFonts w:cs="Arial"/>
              </w:rPr>
              <w:t xml:space="preserve">  Transmission System of a Power Station connecting to that User’s Distribution System may be assessed; </w:t>
            </w:r>
          </w:p>
        </w:tc>
      </w:tr>
      <w:tr w:rsidR="007F574E" w:rsidRPr="0064046A" w14:paraId="530122EC" w14:textId="77777777" w:rsidTr="00E72AD8">
        <w:tc>
          <w:tcPr>
            <w:tcW w:w="2943" w:type="dxa"/>
          </w:tcPr>
          <w:p w14:paraId="46B1CE22" w14:textId="77777777" w:rsidR="007F574E" w:rsidRPr="0026139D" w:rsidRDefault="007F574E" w:rsidP="007F574E">
            <w:pPr>
              <w:jc w:val="left"/>
              <w:rPr>
                <w:color w:val="000000"/>
              </w:rPr>
            </w:pPr>
            <w:r w:rsidRPr="0026139D">
              <w:rPr>
                <w:color w:val="000000"/>
              </w:rPr>
              <w:t>"</w:t>
            </w:r>
            <w:r w:rsidRPr="0026139D">
              <w:rPr>
                <w:b/>
                <w:color w:val="000000"/>
              </w:rPr>
              <w:t>Required Standard</w:t>
            </w:r>
            <w:r w:rsidRPr="0026139D">
              <w:rPr>
                <w:color w:val="000000"/>
              </w:rPr>
              <w:t>"</w:t>
            </w:r>
          </w:p>
          <w:p w14:paraId="2E3DD3A8" w14:textId="77777777" w:rsidR="007F574E" w:rsidRPr="0026139D" w:rsidRDefault="007F574E" w:rsidP="007F574E">
            <w:pPr>
              <w:jc w:val="left"/>
              <w:rPr>
                <w:color w:val="000000"/>
              </w:rPr>
            </w:pPr>
          </w:p>
          <w:p w14:paraId="14ED9DB0" w14:textId="77777777" w:rsidR="007F574E" w:rsidRPr="0026139D" w:rsidRDefault="007F574E" w:rsidP="007F574E">
            <w:pPr>
              <w:jc w:val="left"/>
              <w:rPr>
                <w:color w:val="000000"/>
              </w:rPr>
            </w:pPr>
          </w:p>
          <w:p w14:paraId="7AC7319D" w14:textId="77777777" w:rsidR="007F574E" w:rsidRPr="0026139D" w:rsidRDefault="007F574E" w:rsidP="007F574E">
            <w:pPr>
              <w:jc w:val="left"/>
              <w:rPr>
                <w:b/>
                <w:color w:val="000000"/>
              </w:rPr>
            </w:pPr>
            <w:r w:rsidRPr="0026139D">
              <w:rPr>
                <w:b/>
                <w:color w:val="000000"/>
                <w:lang w:val="en-US"/>
              </w:rPr>
              <w:lastRenderedPageBreak/>
              <w:t>“Retained EU Law”</w:t>
            </w:r>
            <w:r w:rsidRPr="0026139D">
              <w:rPr>
                <w:b/>
                <w:color w:val="000000"/>
              </w:rPr>
              <w:tab/>
            </w:r>
          </w:p>
        </w:tc>
        <w:tc>
          <w:tcPr>
            <w:tcW w:w="5812" w:type="dxa"/>
          </w:tcPr>
          <w:p w14:paraId="46C75B95" w14:textId="77777777" w:rsidR="007F574E" w:rsidRPr="0026139D" w:rsidRDefault="007F574E" w:rsidP="007F574E">
            <w:pPr>
              <w:rPr>
                <w:color w:val="000000"/>
              </w:rPr>
            </w:pPr>
            <w:r w:rsidRPr="0026139D">
              <w:rPr>
                <w:color w:val="000000"/>
              </w:rPr>
              <w:lastRenderedPageBreak/>
              <w:t>in relation an item of Derogated Plant, the respective standard required of that item (which shall not exceed that required by the Grid Code or the Licence Standard(s) as specified in or pursuant to a Transmission Derogation);</w:t>
            </w:r>
          </w:p>
          <w:p w14:paraId="69112D3B" w14:textId="77777777" w:rsidR="007F574E" w:rsidRPr="0026139D" w:rsidRDefault="007F574E" w:rsidP="007F574E">
            <w:pPr>
              <w:rPr>
                <w:color w:val="000000"/>
              </w:rPr>
            </w:pPr>
            <w:r w:rsidRPr="0026139D">
              <w:rPr>
                <w:color w:val="000000"/>
                <w:lang w:val="en-US"/>
              </w:rPr>
              <w:lastRenderedPageBreak/>
              <w:t>has the same meaning as that given by section 6 of the European Union (Withdrawal) Act 2018 (as amended by the European Union (Withdrawal Agreement) Act 2020)</w:t>
            </w:r>
          </w:p>
        </w:tc>
      </w:tr>
      <w:tr w:rsidR="007F574E" w:rsidRPr="0064046A" w14:paraId="41FE31D4" w14:textId="77777777" w:rsidTr="00E72AD8">
        <w:tc>
          <w:tcPr>
            <w:tcW w:w="2943" w:type="dxa"/>
          </w:tcPr>
          <w:p w14:paraId="6DA5A68D" w14:textId="77777777" w:rsidR="007F574E" w:rsidRPr="0064046A" w:rsidRDefault="007F574E" w:rsidP="007F574E">
            <w:pPr>
              <w:jc w:val="left"/>
              <w:rPr>
                <w:rStyle w:val="FootnoteReference"/>
                <w:b/>
              </w:rPr>
            </w:pPr>
            <w:r w:rsidRPr="0064046A">
              <w:rPr>
                <w:b/>
              </w:rPr>
              <w:lastRenderedPageBreak/>
              <w:t>"Safety Co-ordinators"</w:t>
            </w:r>
          </w:p>
        </w:tc>
        <w:tc>
          <w:tcPr>
            <w:tcW w:w="5812" w:type="dxa"/>
          </w:tcPr>
          <w:p w14:paraId="06F361DE" w14:textId="77777777" w:rsidR="007F574E" w:rsidRPr="0064046A" w:rsidRDefault="007F574E" w:rsidP="007F574E">
            <w:r w:rsidRPr="0064046A">
              <w:t>As defined in the Grid Code as at the Code Effective Date;</w:t>
            </w:r>
          </w:p>
        </w:tc>
      </w:tr>
      <w:tr w:rsidR="007F574E" w:rsidRPr="0064046A" w14:paraId="71E77C4D" w14:textId="77777777" w:rsidTr="00E72AD8">
        <w:tc>
          <w:tcPr>
            <w:tcW w:w="2943" w:type="dxa"/>
          </w:tcPr>
          <w:p w14:paraId="4FCA63FD" w14:textId="77777777" w:rsidR="007F574E" w:rsidRPr="0064046A" w:rsidRDefault="007F574E" w:rsidP="007F574E">
            <w:pPr>
              <w:jc w:val="left"/>
              <w:rPr>
                <w:b/>
              </w:rPr>
            </w:pPr>
            <w:r w:rsidRPr="0064046A">
              <w:rPr>
                <w:b/>
              </w:rPr>
              <w:t>"Safety Rules"</w:t>
            </w:r>
          </w:p>
        </w:tc>
        <w:tc>
          <w:tcPr>
            <w:tcW w:w="5812" w:type="dxa"/>
          </w:tcPr>
          <w:p w14:paraId="226AAFD0" w14:textId="77777777" w:rsidR="007F574E" w:rsidRPr="0064046A" w:rsidRDefault="007F574E" w:rsidP="007F574E">
            <w:r w:rsidRPr="0064046A">
              <w:t>the rules of  a Transmission Owner or a User that seek to ensure that persons working on Plant and/or Apparatus to which the rules apply are safeguarded from hazards arising from the System</w:t>
            </w:r>
            <w:r w:rsidRPr="0064046A">
              <w:rPr>
                <w:sz w:val="14"/>
              </w:rPr>
              <w:t>;</w:t>
            </w:r>
          </w:p>
        </w:tc>
      </w:tr>
      <w:tr w:rsidR="007F574E" w:rsidRPr="0064046A" w14:paraId="1AE21173" w14:textId="77777777" w:rsidTr="00E72AD8">
        <w:tc>
          <w:tcPr>
            <w:tcW w:w="2943" w:type="dxa"/>
          </w:tcPr>
          <w:p w14:paraId="58988996" w14:textId="77777777" w:rsidR="007F574E" w:rsidRPr="0097020E" w:rsidRDefault="007F574E" w:rsidP="007F574E">
            <w:r w:rsidRPr="0064046A">
              <w:rPr>
                <w:b/>
              </w:rPr>
              <w:t>"Schedule"</w:t>
            </w:r>
          </w:p>
        </w:tc>
        <w:tc>
          <w:tcPr>
            <w:tcW w:w="5812" w:type="dxa"/>
          </w:tcPr>
          <w:p w14:paraId="6EE323D2" w14:textId="77777777" w:rsidR="007F574E" w:rsidRPr="0064046A" w:rsidRDefault="007F574E" w:rsidP="007F574E">
            <w:r w:rsidRPr="0064046A">
              <w:t>a schedule to and forming a part of this Code as referred to herein;</w:t>
            </w:r>
          </w:p>
        </w:tc>
      </w:tr>
      <w:tr w:rsidR="007F574E" w:rsidRPr="0064046A" w14:paraId="508FCBAF" w14:textId="77777777" w:rsidTr="00E72AD8">
        <w:tc>
          <w:tcPr>
            <w:tcW w:w="2943" w:type="dxa"/>
          </w:tcPr>
          <w:p w14:paraId="6DC41A74" w14:textId="77777777" w:rsidR="007F574E" w:rsidRPr="0064046A" w:rsidRDefault="007F574E" w:rsidP="007F574E">
            <w:pPr>
              <w:jc w:val="left"/>
              <w:rPr>
                <w:b/>
              </w:rPr>
            </w:pPr>
            <w:r w:rsidRPr="0064046A">
              <w:rPr>
                <w:b/>
              </w:rPr>
              <w:t>"Scottish NSLPAs"</w:t>
            </w:r>
          </w:p>
        </w:tc>
        <w:tc>
          <w:tcPr>
            <w:tcW w:w="5812" w:type="dxa"/>
          </w:tcPr>
          <w:p w14:paraId="1737BE64" w14:textId="77777777" w:rsidR="007F574E" w:rsidRPr="0064046A" w:rsidRDefault="007F574E" w:rsidP="007F574E">
            <w:r w:rsidRPr="0064046A">
              <w:t xml:space="preserve">the agreement (as from time to time amended) between </w:t>
            </w:r>
            <w:r>
              <w:t>SPT</w:t>
            </w:r>
            <w:r w:rsidRPr="0064046A">
              <w:t xml:space="preserve"> and British Energy Generation (UK) Limited in relation to (</w:t>
            </w:r>
            <w:proofErr w:type="spellStart"/>
            <w:r w:rsidRPr="0064046A">
              <w:t>i</w:t>
            </w:r>
            <w:proofErr w:type="spellEnd"/>
            <w:r w:rsidRPr="0064046A">
              <w:t xml:space="preserve">) Hunterston power station and </w:t>
            </w:r>
            <w:proofErr w:type="spellStart"/>
            <w:r w:rsidRPr="0064046A">
              <w:t>Torness</w:t>
            </w:r>
            <w:proofErr w:type="spellEnd"/>
            <w:r w:rsidRPr="0064046A">
              <w:t xml:space="preserve"> power station and (ii) the agreement (as from time to time amended) between </w:t>
            </w:r>
            <w:r>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7F574E" w:rsidRPr="0064046A" w14:paraId="72DA33D4" w14:textId="77777777" w:rsidTr="00E72AD8">
        <w:tc>
          <w:tcPr>
            <w:tcW w:w="2943" w:type="dxa"/>
          </w:tcPr>
          <w:p w14:paraId="3785CBBF" w14:textId="77777777" w:rsidR="007F574E" w:rsidRPr="00D23CFC" w:rsidRDefault="007F574E" w:rsidP="007F574E">
            <w:pPr>
              <w:jc w:val="left"/>
              <w:rPr>
                <w:b/>
              </w:rPr>
            </w:pPr>
            <w:r w:rsidRPr="00D23CFC">
              <w:rPr>
                <w:b/>
              </w:rPr>
              <w:t>“SCR Guidance”</w:t>
            </w:r>
          </w:p>
        </w:tc>
        <w:tc>
          <w:tcPr>
            <w:tcW w:w="5812" w:type="dxa"/>
          </w:tcPr>
          <w:p w14:paraId="22E629B1" w14:textId="77777777" w:rsidR="007F574E" w:rsidRPr="0064046A" w:rsidRDefault="007F574E" w:rsidP="007F574E">
            <w:r>
              <w:t xml:space="preserve">means a document of that title created and maintained by the Authority to provide guidance to interested parties on the conduct of an SCR by the Authority; </w:t>
            </w:r>
          </w:p>
        </w:tc>
      </w:tr>
      <w:tr w:rsidR="007F574E" w:rsidRPr="0064046A" w14:paraId="4D473656" w14:textId="77777777" w:rsidTr="00E72AD8">
        <w:tc>
          <w:tcPr>
            <w:tcW w:w="2943" w:type="dxa"/>
          </w:tcPr>
          <w:p w14:paraId="380345A0" w14:textId="77777777" w:rsidR="007F574E" w:rsidRPr="0064046A" w:rsidRDefault="007F574E" w:rsidP="007F574E">
            <w:pPr>
              <w:jc w:val="left"/>
              <w:rPr>
                <w:b/>
              </w:rPr>
            </w:pPr>
            <w:r w:rsidRPr="0064046A">
              <w:rPr>
                <w:b/>
              </w:rPr>
              <w:t>"Section"</w:t>
            </w:r>
          </w:p>
        </w:tc>
        <w:tc>
          <w:tcPr>
            <w:tcW w:w="5812" w:type="dxa"/>
          </w:tcPr>
          <w:p w14:paraId="7092DD78" w14:textId="77777777" w:rsidR="007F574E" w:rsidRPr="0064046A" w:rsidRDefault="007F574E" w:rsidP="007F574E">
            <w:r w:rsidRPr="0064046A">
              <w:t>a section of and forming a part of this Code as referred to herein;</w:t>
            </w:r>
          </w:p>
        </w:tc>
      </w:tr>
      <w:tr w:rsidR="007F574E" w:rsidRPr="0064046A" w14:paraId="745BA7BB" w14:textId="77777777" w:rsidTr="00E72AD8">
        <w:trPr>
          <w:trHeight w:val="80"/>
        </w:trPr>
        <w:tc>
          <w:tcPr>
            <w:tcW w:w="2943" w:type="dxa"/>
          </w:tcPr>
          <w:p w14:paraId="3FFC50E4" w14:textId="77777777" w:rsidR="007F574E" w:rsidRPr="00FC6B71" w:rsidRDefault="007F574E" w:rsidP="007F574E">
            <w:pPr>
              <w:jc w:val="left"/>
              <w:rPr>
                <w:b/>
              </w:rPr>
            </w:pPr>
            <w:r w:rsidRPr="00FC6B71">
              <w:rPr>
                <w:b/>
              </w:rPr>
              <w:t>"Secured Event"</w:t>
            </w:r>
          </w:p>
          <w:p w14:paraId="4DB817E3" w14:textId="77777777" w:rsidR="007F574E" w:rsidRPr="00FC6B71" w:rsidRDefault="007F574E" w:rsidP="007F574E"/>
          <w:p w14:paraId="2A79503C" w14:textId="77777777" w:rsidR="007F574E" w:rsidRPr="00FC6B71" w:rsidRDefault="007F574E" w:rsidP="007F574E">
            <w:r w:rsidRPr="00FC6B71">
              <w:t>“</w:t>
            </w:r>
            <w:r w:rsidRPr="00FC6B71">
              <w:rPr>
                <w:b/>
              </w:rPr>
              <w:t>Self-Governance Criteria</w:t>
            </w:r>
            <w:r w:rsidRPr="00FC6B71">
              <w:t>”</w:t>
            </w:r>
          </w:p>
        </w:tc>
        <w:tc>
          <w:tcPr>
            <w:tcW w:w="5812" w:type="dxa"/>
          </w:tcPr>
          <w:p w14:paraId="0B07CF70" w14:textId="77777777" w:rsidR="007F574E" w:rsidRPr="00FC6B71" w:rsidRDefault="007F574E" w:rsidP="007F574E">
            <w:r w:rsidRPr="00FC6B71">
              <w:t>as defined in respect of the National Electricity  Transmission System and each of the Parties' Transmission Systems in the Licence Standards;</w:t>
            </w:r>
          </w:p>
          <w:p w14:paraId="45ADB3A9" w14:textId="77777777" w:rsidR="007F574E" w:rsidRPr="00FC6B71" w:rsidRDefault="007F574E" w:rsidP="007F574E">
            <w:pPr>
              <w:spacing w:after="0"/>
              <w:jc w:val="left"/>
              <w:rPr>
                <w:lang w:eastAsia="en-GB"/>
              </w:rPr>
            </w:pPr>
            <w:r w:rsidRPr="00FC6B71">
              <w:rPr>
                <w:lang w:eastAsia="en-GB"/>
              </w:rPr>
              <w:t>means that a proposal, if implemented:</w:t>
            </w:r>
          </w:p>
          <w:p w14:paraId="33D2282C" w14:textId="77777777" w:rsidR="007F574E" w:rsidRPr="00FC6B71" w:rsidRDefault="007F574E" w:rsidP="007F574E">
            <w:pPr>
              <w:spacing w:after="0"/>
              <w:jc w:val="left"/>
              <w:rPr>
                <w:lang w:eastAsia="en-GB"/>
              </w:rPr>
            </w:pPr>
            <w:r w:rsidRPr="00FC6B71">
              <w:rPr>
                <w:lang w:eastAsia="en-GB"/>
              </w:rPr>
              <w:t>(a) is unlikely to have a material effect on:</w:t>
            </w:r>
          </w:p>
          <w:p w14:paraId="205BE84B" w14:textId="77777777" w:rsidR="007F574E" w:rsidRPr="00FC6B71" w:rsidRDefault="007F574E" w:rsidP="007F574E">
            <w:pPr>
              <w:spacing w:after="0"/>
              <w:jc w:val="left"/>
              <w:rPr>
                <w:lang w:eastAsia="en-GB"/>
              </w:rPr>
            </w:pPr>
            <w:r w:rsidRPr="00FC6B71">
              <w:rPr>
                <w:lang w:eastAsia="en-GB"/>
              </w:rPr>
              <w:tab/>
              <w:t>(</w:t>
            </w:r>
            <w:proofErr w:type="spellStart"/>
            <w:r w:rsidRPr="00FC6B71">
              <w:rPr>
                <w:lang w:eastAsia="en-GB"/>
              </w:rPr>
              <w:t>i</w:t>
            </w:r>
            <w:proofErr w:type="spellEnd"/>
            <w:r w:rsidRPr="00FC6B71">
              <w:rPr>
                <w:lang w:eastAsia="en-GB"/>
              </w:rPr>
              <w:t>)</w:t>
            </w:r>
            <w:r w:rsidRPr="00FC6B71">
              <w:rPr>
                <w:lang w:eastAsia="en-GB"/>
              </w:rPr>
              <w:tab/>
              <w:t>existing or future electricity consumers; and</w:t>
            </w:r>
          </w:p>
          <w:p w14:paraId="00EB4397" w14:textId="77777777" w:rsidR="007F574E" w:rsidRPr="00FC6B71" w:rsidRDefault="007F574E" w:rsidP="007F574E">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5C8CB020" w14:textId="77777777" w:rsidR="007F574E" w:rsidRPr="00FC6B71" w:rsidRDefault="007F574E" w:rsidP="007F574E">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1C4DA547" w14:textId="77777777" w:rsidR="007F574E" w:rsidRPr="00FC6B71" w:rsidRDefault="007F574E" w:rsidP="007F574E">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69CA5814" w14:textId="77777777" w:rsidR="007F574E" w:rsidRPr="00FC6B71" w:rsidRDefault="007F574E" w:rsidP="007F574E">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12A1D574" w14:textId="77777777" w:rsidR="007F574E" w:rsidRDefault="007F574E" w:rsidP="007F574E">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658682FA" w14:textId="77777777" w:rsidR="007F574E" w:rsidRPr="00FC6B71" w:rsidRDefault="007F574E" w:rsidP="007F574E">
            <w:pPr>
              <w:spacing w:after="0"/>
              <w:jc w:val="left"/>
              <w:rPr>
                <w:lang w:eastAsia="en-GB"/>
              </w:rPr>
            </w:pPr>
          </w:p>
        </w:tc>
      </w:tr>
      <w:tr w:rsidR="007F574E" w:rsidRPr="0064046A" w14:paraId="27A9E175" w14:textId="77777777" w:rsidTr="00E72AD8">
        <w:tc>
          <w:tcPr>
            <w:tcW w:w="2943" w:type="dxa"/>
          </w:tcPr>
          <w:p w14:paraId="7B3E94E2" w14:textId="77777777" w:rsidR="007F574E" w:rsidRPr="0082059A" w:rsidRDefault="007F574E" w:rsidP="007F574E">
            <w:pPr>
              <w:jc w:val="left"/>
              <w:rPr>
                <w:b/>
              </w:rPr>
            </w:pPr>
            <w:r w:rsidRPr="0082059A">
              <w:lastRenderedPageBreak/>
              <w:t>“</w:t>
            </w:r>
            <w:r w:rsidRPr="0082059A">
              <w:rPr>
                <w:b/>
              </w:rPr>
              <w:t>Self-Governance Statement</w:t>
            </w:r>
            <w:r w:rsidRPr="0082059A">
              <w:t>”</w:t>
            </w:r>
          </w:p>
          <w:p w14:paraId="2AE2AE4B" w14:textId="77777777" w:rsidR="007F574E" w:rsidRPr="0082059A" w:rsidRDefault="007F574E" w:rsidP="007F574E">
            <w:pPr>
              <w:jc w:val="left"/>
              <w:rPr>
                <w:b/>
              </w:rPr>
            </w:pPr>
            <w:r w:rsidRPr="0082059A">
              <w:rPr>
                <w:b/>
              </w:rPr>
              <w:t>"Services Capability Specification"</w:t>
            </w:r>
          </w:p>
        </w:tc>
        <w:tc>
          <w:tcPr>
            <w:tcW w:w="5812" w:type="dxa"/>
          </w:tcPr>
          <w:p w14:paraId="55454764" w14:textId="77777777" w:rsidR="007F574E" w:rsidRPr="0082059A" w:rsidRDefault="007F574E" w:rsidP="007F574E">
            <w:r w:rsidRPr="0082059A">
              <w:t>means the statement prepared and sent by the Panel Secretary pursuant to Section B paragraph 7.2.6B;</w:t>
            </w:r>
          </w:p>
          <w:p w14:paraId="5DD0A07E" w14:textId="77777777" w:rsidR="007F574E" w:rsidRPr="0082059A" w:rsidRDefault="007F574E" w:rsidP="007F574E">
            <w:r w:rsidRPr="0082059A">
              <w:t>the specification of Transmission Owner Services provided and maintained in accordance with Section C, Part One, paragraph 3.1;</w:t>
            </w:r>
          </w:p>
        </w:tc>
      </w:tr>
      <w:tr w:rsidR="007F574E" w:rsidRPr="0064046A" w14:paraId="2FB89D7C" w14:textId="77777777" w:rsidTr="00E72AD8">
        <w:tc>
          <w:tcPr>
            <w:tcW w:w="2943" w:type="dxa"/>
          </w:tcPr>
          <w:p w14:paraId="3B3B1D9F" w14:textId="77777777" w:rsidR="007F574E" w:rsidRPr="0064046A" w:rsidRDefault="007F574E" w:rsidP="007F574E">
            <w:pPr>
              <w:jc w:val="left"/>
              <w:rPr>
                <w:b/>
              </w:rPr>
            </w:pPr>
            <w:r w:rsidRPr="0064046A">
              <w:rPr>
                <w:b/>
              </w:rPr>
              <w:t>"Services Reduction"</w:t>
            </w:r>
          </w:p>
        </w:tc>
        <w:tc>
          <w:tcPr>
            <w:tcW w:w="5812" w:type="dxa"/>
          </w:tcPr>
          <w:p w14:paraId="65EC279D" w14:textId="77777777" w:rsidR="007F574E" w:rsidRPr="0064046A" w:rsidRDefault="007F574E" w:rsidP="007F574E">
            <w:r w:rsidRPr="0064046A">
              <w:t>as defined in Section C, Part One, sub-paragraph 4.1.2;</w:t>
            </w:r>
          </w:p>
        </w:tc>
      </w:tr>
      <w:tr w:rsidR="007F574E" w:rsidRPr="0064046A" w14:paraId="42BC96A0" w14:textId="77777777" w:rsidTr="00E72AD8">
        <w:tc>
          <w:tcPr>
            <w:tcW w:w="2943" w:type="dxa"/>
          </w:tcPr>
          <w:p w14:paraId="587E63A7" w14:textId="77777777" w:rsidR="007F574E" w:rsidRPr="0064046A" w:rsidRDefault="007F574E" w:rsidP="007F574E">
            <w:pPr>
              <w:jc w:val="left"/>
              <w:rPr>
                <w:b/>
              </w:rPr>
            </w:pPr>
            <w:r w:rsidRPr="0064046A">
              <w:rPr>
                <w:b/>
              </w:rPr>
              <w:t>"Services Reduction Risk"</w:t>
            </w:r>
          </w:p>
        </w:tc>
        <w:tc>
          <w:tcPr>
            <w:tcW w:w="5812" w:type="dxa"/>
          </w:tcPr>
          <w:p w14:paraId="03C1F40F" w14:textId="77777777" w:rsidR="007F574E" w:rsidRPr="0064046A" w:rsidRDefault="007F574E" w:rsidP="007F574E">
            <w:r w:rsidRPr="0064046A">
              <w:t>as defined in Section C, Part One, sub-paragraph 4.5.2;</w:t>
            </w:r>
          </w:p>
        </w:tc>
      </w:tr>
      <w:tr w:rsidR="007F574E" w:rsidRPr="0064046A" w14:paraId="6DEB156A" w14:textId="77777777" w:rsidTr="00E72AD8">
        <w:tc>
          <w:tcPr>
            <w:tcW w:w="2943" w:type="dxa"/>
          </w:tcPr>
          <w:p w14:paraId="57EB5449" w14:textId="77777777" w:rsidR="007F574E" w:rsidRPr="0064046A" w:rsidRDefault="007F574E" w:rsidP="007F574E">
            <w:pPr>
              <w:jc w:val="left"/>
              <w:rPr>
                <w:b/>
              </w:rPr>
            </w:pPr>
            <w:r w:rsidRPr="0064046A">
              <w:rPr>
                <w:b/>
              </w:rPr>
              <w:t>"Services Restoration Proposal"</w:t>
            </w:r>
          </w:p>
        </w:tc>
        <w:tc>
          <w:tcPr>
            <w:tcW w:w="5812" w:type="dxa"/>
          </w:tcPr>
          <w:p w14:paraId="7A0D5E64" w14:textId="77777777" w:rsidR="007F574E" w:rsidRPr="0064046A" w:rsidRDefault="007F574E" w:rsidP="007F574E">
            <w:r w:rsidRPr="0064046A">
              <w:t>as defined in Section C, Part One, sub-paragraph 4.6.4;</w:t>
            </w:r>
          </w:p>
        </w:tc>
      </w:tr>
      <w:tr w:rsidR="007F574E" w:rsidRPr="0064046A" w14:paraId="43AF34B8" w14:textId="77777777" w:rsidTr="00E72AD8">
        <w:tc>
          <w:tcPr>
            <w:tcW w:w="2943" w:type="dxa"/>
          </w:tcPr>
          <w:p w14:paraId="6EA183B5" w14:textId="77777777" w:rsidR="007F574E" w:rsidRPr="0064046A" w:rsidRDefault="007F574E" w:rsidP="007F574E">
            <w:pPr>
              <w:jc w:val="left"/>
              <w:rPr>
                <w:b/>
              </w:rPr>
            </w:pPr>
            <w:r w:rsidRPr="0064046A">
              <w:rPr>
                <w:b/>
              </w:rPr>
              <w:t>"Seven Year Statement"</w:t>
            </w:r>
          </w:p>
        </w:tc>
        <w:tc>
          <w:tcPr>
            <w:tcW w:w="5812" w:type="dxa"/>
          </w:tcPr>
          <w:p w14:paraId="4546AEDD" w14:textId="77777777" w:rsidR="007F574E" w:rsidRPr="0064046A" w:rsidRDefault="007F574E" w:rsidP="007F574E">
            <w:r w:rsidRPr="0064046A">
              <w:t xml:space="preserve">the annual statement prepared by </w:t>
            </w:r>
            <w:r>
              <w:t xml:space="preserve">The </w:t>
            </w:r>
            <w:proofErr w:type="spellStart"/>
            <w:r>
              <w:t>CompanyNGESO</w:t>
            </w:r>
            <w:proofErr w:type="spellEnd"/>
            <w:r w:rsidRPr="0064046A">
              <w:t xml:space="preserve"> in accordance with Section D, Part One, paragraph 4 and Standard Condition C11 of its Transmission Licence;</w:t>
            </w:r>
          </w:p>
        </w:tc>
      </w:tr>
      <w:tr w:rsidR="007F574E" w:rsidRPr="0064046A" w14:paraId="2B3DB412" w14:textId="77777777" w:rsidTr="00E72AD8">
        <w:tc>
          <w:tcPr>
            <w:tcW w:w="2943" w:type="dxa"/>
          </w:tcPr>
          <w:p w14:paraId="338647EB" w14:textId="77777777" w:rsidR="007F574E" w:rsidRPr="0064046A" w:rsidRDefault="007F574E" w:rsidP="007F574E">
            <w:pPr>
              <w:jc w:val="left"/>
              <w:rPr>
                <w:b/>
              </w:rPr>
            </w:pPr>
            <w:r w:rsidRPr="0064046A">
              <w:rPr>
                <w:b/>
              </w:rPr>
              <w:t>"Seven Year Statement Works"</w:t>
            </w:r>
          </w:p>
        </w:tc>
        <w:tc>
          <w:tcPr>
            <w:tcW w:w="5812" w:type="dxa"/>
          </w:tcPr>
          <w:p w14:paraId="4181CA61" w14:textId="77777777" w:rsidR="007F574E" w:rsidRPr="0064046A" w:rsidRDefault="007F574E" w:rsidP="007F574E">
            <w:r w:rsidRPr="0064046A">
              <w:t xml:space="preserve">the works set out for a Transmission Owner in the Seven Year Statement and in a TO Construction Agreement which in such Transmission Owner's reasonable opinion are required to be completed before the Completion Date to ensure that the National Electricity Transmission System complies with the requirements of Standard Condition C17 of </w:t>
            </w:r>
            <w:r>
              <w:t>The Company</w:t>
            </w:r>
            <w:r w:rsidRPr="0064046A">
              <w:t xml:space="preserve">'s Transmission Licence prior to a Construction Project being made Operational; </w:t>
            </w:r>
          </w:p>
        </w:tc>
      </w:tr>
      <w:tr w:rsidR="007F574E" w:rsidRPr="0064046A" w14:paraId="632A971C" w14:textId="77777777" w:rsidTr="00E72AD8">
        <w:tc>
          <w:tcPr>
            <w:tcW w:w="2943" w:type="dxa"/>
          </w:tcPr>
          <w:p w14:paraId="7931DF4B" w14:textId="77777777" w:rsidR="007F574E" w:rsidRPr="0064046A" w:rsidRDefault="007F574E" w:rsidP="007F574E">
            <w:pPr>
              <w:jc w:val="left"/>
              <w:rPr>
                <w:b/>
              </w:rPr>
            </w:pPr>
            <w:r>
              <w:rPr>
                <w:b/>
              </w:rPr>
              <w:t>SHET</w:t>
            </w:r>
          </w:p>
        </w:tc>
        <w:tc>
          <w:tcPr>
            <w:tcW w:w="5812" w:type="dxa"/>
          </w:tcPr>
          <w:p w14:paraId="09502866" w14:textId="77777777" w:rsidR="007F574E" w:rsidRPr="0064046A" w:rsidRDefault="007F574E" w:rsidP="007F574E">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7F574E" w:rsidRPr="0064046A" w14:paraId="0D836539" w14:textId="77777777" w:rsidTr="00E72AD8">
        <w:tc>
          <w:tcPr>
            <w:tcW w:w="2943" w:type="dxa"/>
          </w:tcPr>
          <w:p w14:paraId="73F40701" w14:textId="77777777" w:rsidR="007F574E" w:rsidRPr="0008190B" w:rsidRDefault="007F574E" w:rsidP="007F574E">
            <w:pPr>
              <w:jc w:val="left"/>
              <w:rPr>
                <w:b/>
              </w:rPr>
            </w:pPr>
            <w:r w:rsidRPr="0008190B">
              <w:t>”</w:t>
            </w:r>
            <w:r w:rsidRPr="0008190B">
              <w:rPr>
                <w:b/>
              </w:rPr>
              <w:t>Significant Code Review</w:t>
            </w:r>
            <w:r w:rsidRPr="0008190B">
              <w:t>”</w:t>
            </w:r>
          </w:p>
          <w:p w14:paraId="73BD9889" w14:textId="77777777" w:rsidR="007F574E" w:rsidRPr="0008190B" w:rsidRDefault="007F574E" w:rsidP="007F574E">
            <w:pPr>
              <w:jc w:val="left"/>
            </w:pPr>
          </w:p>
        </w:tc>
        <w:tc>
          <w:tcPr>
            <w:tcW w:w="5812" w:type="dxa"/>
          </w:tcPr>
          <w:p w14:paraId="4B91C49E" w14:textId="77777777" w:rsidR="007F574E" w:rsidRPr="0008190B" w:rsidRDefault="007F574E" w:rsidP="007F574E">
            <w:pPr>
              <w:pStyle w:val="Heading1"/>
              <w:tabs>
                <w:tab w:val="left" w:pos="33"/>
              </w:tabs>
              <w:ind w:left="33"/>
              <w:rPr>
                <w:snapToGrid w:val="0"/>
              </w:rPr>
            </w:pPr>
            <w:r w:rsidRPr="0008190B">
              <w:rPr>
                <w:snapToGrid w:val="0"/>
              </w:rPr>
              <w:t>means a review of one or more matters which the Authority considers is likely to:</w:t>
            </w:r>
          </w:p>
          <w:p w14:paraId="3230BD30" w14:textId="77777777" w:rsidR="007F574E" w:rsidRPr="0008190B" w:rsidRDefault="007F574E" w:rsidP="007F574E">
            <w:pPr>
              <w:pStyle w:val="Heading1"/>
              <w:tabs>
                <w:tab w:val="left" w:pos="33"/>
              </w:tabs>
              <w:ind w:left="33"/>
              <w:rPr>
                <w:snapToGrid w:val="0"/>
              </w:rPr>
            </w:pPr>
            <w:r w:rsidRPr="0008190B">
              <w:rPr>
                <w:snapToGrid w:val="0"/>
              </w:rPr>
              <w:t>(a) relate to the Code (either on its own or in conjunction with other industry codes); and</w:t>
            </w:r>
          </w:p>
          <w:p w14:paraId="12D6A179" w14:textId="77777777" w:rsidR="007F574E" w:rsidRPr="0008190B" w:rsidRDefault="007F574E" w:rsidP="007F574E">
            <w:pPr>
              <w:pStyle w:val="Heading1"/>
              <w:tabs>
                <w:tab w:val="left" w:pos="33"/>
              </w:tabs>
              <w:ind w:left="33"/>
              <w:rPr>
                <w:snapToGrid w:val="0"/>
              </w:rPr>
            </w:pPr>
            <w:r w:rsidRPr="0008190B">
              <w:rPr>
                <w:snapToGrid w:val="0"/>
              </w:rPr>
              <w:t xml:space="preserve">(b) be of particular significance in relation to its principal objective and/or general duties (under section 3A of the Act), statutory functions and/or relevant obligations arising under </w:t>
            </w:r>
            <w:proofErr w:type="spellStart"/>
            <w:r>
              <w:rPr>
                <w:snapToGrid w:val="0"/>
              </w:rPr>
              <w:t>Retainied</w:t>
            </w:r>
            <w:proofErr w:type="spellEnd"/>
            <w:r>
              <w:rPr>
                <w:snapToGrid w:val="0"/>
              </w:rPr>
              <w:t xml:space="preserve"> EU Law </w:t>
            </w:r>
            <w:r w:rsidRPr="0008190B">
              <w:rPr>
                <w:snapToGrid w:val="0"/>
              </w:rPr>
              <w:t>, and</w:t>
            </w:r>
          </w:p>
          <w:p w14:paraId="4EFD59ED" w14:textId="77777777" w:rsidR="007F574E" w:rsidRPr="0008190B" w:rsidRDefault="007F574E" w:rsidP="007F574E">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686FB110" w14:textId="77777777" w:rsidR="007F574E" w:rsidRPr="0008190B" w:rsidRDefault="007F574E" w:rsidP="007F574E">
            <w:pPr>
              <w:pStyle w:val="Heading1"/>
              <w:tabs>
                <w:tab w:val="left" w:pos="33"/>
              </w:tabs>
              <w:ind w:left="33"/>
              <w:rPr>
                <w:snapToGrid w:val="0"/>
              </w:rPr>
            </w:pPr>
            <w:r w:rsidRPr="0008190B">
              <w:rPr>
                <w:snapToGrid w:val="0"/>
              </w:rPr>
              <w:t>(</w:t>
            </w:r>
            <w:proofErr w:type="spellStart"/>
            <w:r w:rsidRPr="0008190B">
              <w:rPr>
                <w:snapToGrid w:val="0"/>
              </w:rPr>
              <w:t>i</w:t>
            </w:r>
            <w:proofErr w:type="spellEnd"/>
            <w:r w:rsidRPr="0008190B">
              <w:rPr>
                <w:snapToGrid w:val="0"/>
              </w:rPr>
              <w:t>) that the review will constitute a significant code review;</w:t>
            </w:r>
          </w:p>
          <w:p w14:paraId="1FE89618" w14:textId="77777777" w:rsidR="007F574E" w:rsidRPr="0008190B" w:rsidRDefault="007F574E" w:rsidP="007F574E">
            <w:pPr>
              <w:pStyle w:val="Heading1"/>
              <w:tabs>
                <w:tab w:val="left" w:pos="33"/>
              </w:tabs>
              <w:ind w:left="33"/>
              <w:rPr>
                <w:snapToGrid w:val="0"/>
              </w:rPr>
            </w:pPr>
            <w:r w:rsidRPr="0008190B">
              <w:rPr>
                <w:snapToGrid w:val="0"/>
              </w:rPr>
              <w:t>(ii) the start date of the significant code review; and</w:t>
            </w:r>
          </w:p>
          <w:p w14:paraId="38D2E40C" w14:textId="77777777" w:rsidR="007F574E" w:rsidRPr="0008190B" w:rsidRDefault="007F574E" w:rsidP="007F574E">
            <w:pPr>
              <w:pStyle w:val="Heading1"/>
              <w:tabs>
                <w:tab w:val="left" w:pos="33"/>
              </w:tabs>
              <w:ind w:left="33"/>
              <w:rPr>
                <w:snapToGrid w:val="0"/>
              </w:rPr>
            </w:pPr>
            <w:r w:rsidRPr="0008190B">
              <w:rPr>
                <w:snapToGrid w:val="0"/>
              </w:rPr>
              <w:lastRenderedPageBreak/>
              <w:t>(iii) the matters that will fall within the scope of the review;</w:t>
            </w:r>
          </w:p>
        </w:tc>
      </w:tr>
      <w:tr w:rsidR="007F574E" w:rsidRPr="0064046A" w14:paraId="76CA0803" w14:textId="77777777" w:rsidTr="00E72AD8">
        <w:trPr>
          <w:trHeight w:val="851"/>
        </w:trPr>
        <w:tc>
          <w:tcPr>
            <w:tcW w:w="2943" w:type="dxa"/>
          </w:tcPr>
          <w:p w14:paraId="04CEEC6A" w14:textId="77777777" w:rsidR="007F574E" w:rsidRPr="003D6CB9" w:rsidRDefault="007F574E" w:rsidP="007F574E">
            <w:pPr>
              <w:rPr>
                <w:b/>
              </w:rPr>
            </w:pPr>
            <w:r w:rsidRPr="003D6CB9">
              <w:rPr>
                <w:b/>
              </w:rPr>
              <w:lastRenderedPageBreak/>
              <w:t>“Significant Code Review Phase”</w:t>
            </w:r>
          </w:p>
        </w:tc>
        <w:tc>
          <w:tcPr>
            <w:tcW w:w="5812" w:type="dxa"/>
          </w:tcPr>
          <w:p w14:paraId="11505489" w14:textId="77777777" w:rsidR="007F574E" w:rsidRPr="003D6CB9" w:rsidRDefault="007F574E" w:rsidP="007F574E">
            <w:pPr>
              <w:pStyle w:val="Heading1"/>
              <w:tabs>
                <w:tab w:val="left" w:pos="33"/>
              </w:tabs>
              <w:ind w:left="33"/>
              <w:rPr>
                <w:snapToGrid w:val="0"/>
              </w:rPr>
            </w:pPr>
            <w:r w:rsidRPr="003D6CB9">
              <w:rPr>
                <w:rFonts w:cs="Arial"/>
                <w:spacing w:val="-3"/>
              </w:rPr>
              <w:t>has the meaning set out in Section B, paragraph 7.1.7 (b);</w:t>
            </w:r>
          </w:p>
          <w:p w14:paraId="51C7BDD2" w14:textId="77777777" w:rsidR="007F574E" w:rsidRPr="003D6CB9" w:rsidRDefault="007F574E" w:rsidP="007F574E">
            <w:pPr>
              <w:pStyle w:val="Heading1"/>
              <w:numPr>
                <w:ilvl w:val="0"/>
                <w:numId w:val="0"/>
              </w:numPr>
              <w:tabs>
                <w:tab w:val="clear" w:pos="720"/>
              </w:tabs>
              <w:ind w:left="-831"/>
              <w:rPr>
                <w:rFonts w:cs="Arial"/>
                <w:spacing w:val="-3"/>
              </w:rPr>
            </w:pPr>
            <w:r>
              <w:rPr>
                <w:rFonts w:cs="Arial"/>
                <w:spacing w:val="-3"/>
              </w:rPr>
              <w:tab/>
            </w:r>
          </w:p>
        </w:tc>
      </w:tr>
      <w:tr w:rsidR="007F574E" w:rsidRPr="0064046A" w14:paraId="2EF3DC96" w14:textId="77777777" w:rsidTr="00E72AD8">
        <w:tc>
          <w:tcPr>
            <w:tcW w:w="2943" w:type="dxa"/>
          </w:tcPr>
          <w:p w14:paraId="3FA25C6B" w14:textId="77777777" w:rsidR="007F574E" w:rsidRDefault="007F574E" w:rsidP="007F574E">
            <w:pPr>
              <w:jc w:val="left"/>
              <w:rPr>
                <w:b/>
              </w:rPr>
            </w:pPr>
            <w:r w:rsidRPr="0064046A">
              <w:rPr>
                <w:b/>
              </w:rPr>
              <w:t>"Significant Incident"</w:t>
            </w:r>
          </w:p>
          <w:p w14:paraId="52C03C21" w14:textId="77777777" w:rsidR="007F574E" w:rsidRDefault="007F574E" w:rsidP="007F574E">
            <w:pPr>
              <w:jc w:val="left"/>
              <w:rPr>
                <w:b/>
              </w:rPr>
            </w:pPr>
          </w:p>
          <w:p w14:paraId="33CF8DDD" w14:textId="77777777" w:rsidR="007F574E" w:rsidRDefault="007F574E" w:rsidP="007F574E">
            <w:pPr>
              <w:jc w:val="left"/>
              <w:rPr>
                <w:b/>
              </w:rPr>
            </w:pPr>
          </w:p>
          <w:p w14:paraId="3C8222E3" w14:textId="77777777" w:rsidR="007F574E" w:rsidRDefault="007F574E" w:rsidP="007F574E">
            <w:pPr>
              <w:jc w:val="left"/>
              <w:rPr>
                <w:b/>
              </w:rPr>
            </w:pPr>
          </w:p>
          <w:p w14:paraId="678142DE" w14:textId="77777777" w:rsidR="007F574E" w:rsidRDefault="007F574E" w:rsidP="007F574E">
            <w:pPr>
              <w:jc w:val="left"/>
              <w:rPr>
                <w:b/>
              </w:rPr>
            </w:pPr>
          </w:p>
          <w:p w14:paraId="64EF27C5" w14:textId="77777777" w:rsidR="007F574E" w:rsidRDefault="007F574E" w:rsidP="007F574E">
            <w:pPr>
              <w:jc w:val="left"/>
              <w:rPr>
                <w:b/>
              </w:rPr>
            </w:pPr>
          </w:p>
          <w:p w14:paraId="45D5AAB3" w14:textId="77777777" w:rsidR="007F574E" w:rsidRDefault="007F574E" w:rsidP="007F574E">
            <w:pPr>
              <w:jc w:val="left"/>
              <w:rPr>
                <w:b/>
              </w:rPr>
            </w:pPr>
          </w:p>
          <w:p w14:paraId="310271B7" w14:textId="77777777" w:rsidR="007F574E" w:rsidRDefault="007F574E" w:rsidP="007F574E">
            <w:pPr>
              <w:jc w:val="left"/>
              <w:rPr>
                <w:b/>
              </w:rPr>
            </w:pPr>
          </w:p>
          <w:p w14:paraId="45D14768" w14:textId="77777777" w:rsidR="007F574E" w:rsidRPr="0064046A" w:rsidRDefault="007F574E" w:rsidP="007F574E">
            <w:pPr>
              <w:jc w:val="left"/>
              <w:rPr>
                <w:b/>
              </w:rPr>
            </w:pPr>
          </w:p>
        </w:tc>
        <w:tc>
          <w:tcPr>
            <w:tcW w:w="5812" w:type="dxa"/>
          </w:tcPr>
          <w:p w14:paraId="08AD3707" w14:textId="77777777" w:rsidR="007F574E" w:rsidRPr="0064046A" w:rsidRDefault="007F574E" w:rsidP="007F574E">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7824BDA3" w14:textId="77777777" w:rsidR="007F574E" w:rsidRPr="0064046A" w:rsidRDefault="007F574E" w:rsidP="007F574E">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348C1BF6" w14:textId="77777777" w:rsidR="007F574E" w:rsidRPr="0064046A" w:rsidRDefault="007F574E" w:rsidP="007F574E">
            <w:pPr>
              <w:pStyle w:val="Heading1"/>
              <w:numPr>
                <w:ilvl w:val="0"/>
                <w:numId w:val="0"/>
              </w:numPr>
              <w:tabs>
                <w:tab w:val="clear" w:pos="720"/>
                <w:tab w:val="left" w:pos="459"/>
              </w:tabs>
              <w:ind w:left="459" w:hanging="426"/>
            </w:pPr>
            <w:r w:rsidRPr="0064046A">
              <w:t>(b)</w:t>
            </w:r>
            <w:r w:rsidRPr="0064046A">
              <w:tab/>
              <w:t>voltage on any part of the National Electricity  Transmission System moving outside statutory limits;</w:t>
            </w:r>
          </w:p>
          <w:p w14:paraId="7E198F0B" w14:textId="77777777" w:rsidR="007F574E" w:rsidRPr="0064046A" w:rsidRDefault="007F574E" w:rsidP="007F574E">
            <w:pPr>
              <w:pStyle w:val="Heading1"/>
              <w:numPr>
                <w:ilvl w:val="0"/>
                <w:numId w:val="0"/>
              </w:numPr>
              <w:tabs>
                <w:tab w:val="clear" w:pos="720"/>
                <w:tab w:val="left" w:pos="459"/>
              </w:tabs>
              <w:ind w:left="459" w:hanging="426"/>
            </w:pPr>
            <w:r w:rsidRPr="0064046A">
              <w:t>(c)</w:t>
            </w:r>
            <w:r w:rsidRPr="0064046A">
              <w:tab/>
              <w:t>frequency of any part of the National Electricity  Transmission System falling outside statutory limits;  or</w:t>
            </w:r>
          </w:p>
          <w:p w14:paraId="3591A1AB" w14:textId="77777777" w:rsidR="007F574E" w:rsidRPr="0064046A" w:rsidRDefault="007F574E" w:rsidP="007F574E">
            <w:pPr>
              <w:tabs>
                <w:tab w:val="left" w:pos="459"/>
              </w:tabs>
              <w:ind w:left="459" w:hanging="426"/>
            </w:pPr>
            <w:r w:rsidRPr="0064046A">
              <w:t>(d)</w:t>
            </w:r>
            <w:r w:rsidRPr="0064046A">
              <w:tab/>
              <w:t>instability of any part of the National Electricity  Transmission System.</w:t>
            </w:r>
          </w:p>
        </w:tc>
      </w:tr>
      <w:tr w:rsidR="007F574E" w:rsidRPr="0064046A" w14:paraId="65B4F707" w14:textId="77777777" w:rsidTr="00E72AD8">
        <w:tc>
          <w:tcPr>
            <w:tcW w:w="2943" w:type="dxa"/>
          </w:tcPr>
          <w:p w14:paraId="5C623A8F" w14:textId="77777777" w:rsidR="007F574E" w:rsidRPr="0064046A" w:rsidRDefault="007F574E" w:rsidP="007F574E">
            <w:pPr>
              <w:jc w:val="left"/>
              <w:rPr>
                <w:b/>
              </w:rPr>
            </w:pPr>
            <w:r w:rsidRPr="0064046A">
              <w:rPr>
                <w:b/>
              </w:rPr>
              <w:t>"Site Responsibility Schedule"</w:t>
            </w:r>
          </w:p>
        </w:tc>
        <w:tc>
          <w:tcPr>
            <w:tcW w:w="5812" w:type="dxa"/>
          </w:tcPr>
          <w:p w14:paraId="3F6D7882" w14:textId="77777777" w:rsidR="007F574E" w:rsidRPr="0064046A" w:rsidRDefault="007F574E" w:rsidP="007F574E">
            <w:r w:rsidRPr="0064046A">
              <w:t>as defined in the Grid Code as at the Code Effective Date;</w:t>
            </w:r>
          </w:p>
        </w:tc>
      </w:tr>
      <w:tr w:rsidR="007F574E" w:rsidRPr="0064046A" w14:paraId="1393CFE7" w14:textId="77777777" w:rsidTr="00E72AD8">
        <w:tc>
          <w:tcPr>
            <w:tcW w:w="2943" w:type="dxa"/>
          </w:tcPr>
          <w:p w14:paraId="6A75C5A5" w14:textId="77777777" w:rsidR="007F574E" w:rsidRPr="0064046A" w:rsidRDefault="007F574E" w:rsidP="007F574E">
            <w:pPr>
              <w:jc w:val="left"/>
              <w:rPr>
                <w:b/>
              </w:rPr>
            </w:pPr>
            <w:r w:rsidRPr="0064046A">
              <w:rPr>
                <w:b/>
              </w:rPr>
              <w:t>“Special Condition”</w:t>
            </w:r>
          </w:p>
        </w:tc>
        <w:tc>
          <w:tcPr>
            <w:tcW w:w="5812" w:type="dxa"/>
          </w:tcPr>
          <w:p w14:paraId="432C3FAE" w14:textId="77777777" w:rsidR="007F574E" w:rsidRPr="0064046A" w:rsidRDefault="007F574E" w:rsidP="007F574E">
            <w:r w:rsidRPr="0064046A">
              <w:t>a special condition of a Transmission Licence;</w:t>
            </w:r>
          </w:p>
        </w:tc>
      </w:tr>
      <w:tr w:rsidR="007F574E" w:rsidRPr="0064046A" w14:paraId="42B8D373" w14:textId="77777777" w:rsidTr="00E72AD8">
        <w:tc>
          <w:tcPr>
            <w:tcW w:w="2943" w:type="dxa"/>
          </w:tcPr>
          <w:p w14:paraId="289B94A8" w14:textId="77777777" w:rsidR="007F574E" w:rsidRPr="0064046A" w:rsidRDefault="007F574E" w:rsidP="007F574E">
            <w:pPr>
              <w:jc w:val="left"/>
              <w:rPr>
                <w:b/>
              </w:rPr>
            </w:pPr>
            <w:r>
              <w:rPr>
                <w:b/>
              </w:rPr>
              <w:t>“SPT”</w:t>
            </w:r>
          </w:p>
        </w:tc>
        <w:tc>
          <w:tcPr>
            <w:tcW w:w="5812" w:type="dxa"/>
          </w:tcPr>
          <w:p w14:paraId="73A2AC4C" w14:textId="77777777" w:rsidR="007F574E" w:rsidRPr="0064046A" w:rsidRDefault="007F574E" w:rsidP="007F574E">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0HT</w:t>
            </w:r>
            <w:r>
              <w:t>;</w:t>
            </w:r>
          </w:p>
        </w:tc>
      </w:tr>
      <w:tr w:rsidR="007F574E" w:rsidRPr="0064046A" w14:paraId="07713CFE" w14:textId="77777777" w:rsidTr="00E72AD8">
        <w:tc>
          <w:tcPr>
            <w:tcW w:w="2943" w:type="dxa"/>
          </w:tcPr>
          <w:p w14:paraId="4794B5B9" w14:textId="77777777" w:rsidR="007F574E" w:rsidRPr="0064046A" w:rsidRDefault="007F574E" w:rsidP="007F574E">
            <w:pPr>
              <w:jc w:val="left"/>
              <w:rPr>
                <w:b/>
              </w:rPr>
            </w:pPr>
            <w:r w:rsidRPr="0064046A">
              <w:rPr>
                <w:b/>
              </w:rPr>
              <w:t>"Standard Condition"</w:t>
            </w:r>
          </w:p>
        </w:tc>
        <w:tc>
          <w:tcPr>
            <w:tcW w:w="5812" w:type="dxa"/>
          </w:tcPr>
          <w:p w14:paraId="2F0C56F8" w14:textId="77777777" w:rsidR="007F574E" w:rsidRPr="0064046A" w:rsidRDefault="007F574E" w:rsidP="007F574E">
            <w:r w:rsidRPr="0064046A">
              <w:t>a standard condition of Transmission Licences;</w:t>
            </w:r>
          </w:p>
        </w:tc>
      </w:tr>
      <w:tr w:rsidR="007F574E" w:rsidRPr="0064046A" w14:paraId="42B64371" w14:textId="77777777" w:rsidTr="00E72AD8">
        <w:tc>
          <w:tcPr>
            <w:tcW w:w="2943" w:type="dxa"/>
          </w:tcPr>
          <w:p w14:paraId="1E3D8809" w14:textId="77777777" w:rsidR="007F574E" w:rsidRDefault="007F574E" w:rsidP="007F574E">
            <w:pPr>
              <w:jc w:val="left"/>
              <w:rPr>
                <w:b/>
              </w:rPr>
            </w:pPr>
            <w:r w:rsidRPr="0064046A">
              <w:rPr>
                <w:b/>
              </w:rPr>
              <w:t>"Standard Planning Data"</w:t>
            </w:r>
          </w:p>
          <w:p w14:paraId="399877BE" w14:textId="77777777" w:rsidR="007F574E" w:rsidRPr="00F30275" w:rsidRDefault="007F574E" w:rsidP="007F574E">
            <w:pPr>
              <w:rPr>
                <w:b/>
              </w:rPr>
            </w:pPr>
            <w:r w:rsidRPr="00F30275">
              <w:rPr>
                <w:b/>
              </w:rPr>
              <w:t>"Standard STC Modification Proposal"</w:t>
            </w:r>
          </w:p>
        </w:tc>
        <w:tc>
          <w:tcPr>
            <w:tcW w:w="5812" w:type="dxa"/>
          </w:tcPr>
          <w:p w14:paraId="29368FE3" w14:textId="77777777" w:rsidR="007F574E" w:rsidRDefault="007F574E" w:rsidP="007F574E">
            <w:r w:rsidRPr="0064046A">
              <w:t>the data listed in Part 1 of Appendix A of the Planning Code;</w:t>
            </w:r>
          </w:p>
          <w:p w14:paraId="2D3AC577" w14:textId="77777777" w:rsidR="007F574E" w:rsidRPr="00F30275" w:rsidRDefault="007F574E" w:rsidP="007F574E">
            <w:pPr>
              <w:pStyle w:val="BodyText"/>
              <w:ind w:left="34"/>
              <w:rPr>
                <w:rFonts w:cs="Arial"/>
                <w:color w:val="800080"/>
                <w:spacing w:val="-3"/>
              </w:rPr>
            </w:pPr>
            <w:r w:rsidRPr="00B6470B">
              <w:t>means an STC Modification Proposal which does not fall within a Significant Code Review, satisfy the Self Governance Criteria or the Fast Track Criteria which shall be dealt with in accordance with Section B paragraphs 7.1.4 to 7.1.6 and 7.2.1 to 7.2.6.</w:t>
            </w:r>
          </w:p>
        </w:tc>
      </w:tr>
      <w:tr w:rsidR="007F574E" w:rsidRPr="0064046A" w14:paraId="410AA514" w14:textId="77777777" w:rsidTr="00E72AD8">
        <w:tc>
          <w:tcPr>
            <w:tcW w:w="2943" w:type="dxa"/>
          </w:tcPr>
          <w:p w14:paraId="65461E64" w14:textId="77777777" w:rsidR="007F574E" w:rsidRPr="0064046A" w:rsidRDefault="007F574E" w:rsidP="007F574E">
            <w:pPr>
              <w:jc w:val="left"/>
              <w:rPr>
                <w:b/>
              </w:rPr>
            </w:pPr>
            <w:r w:rsidRPr="0064046A">
              <w:rPr>
                <w:b/>
              </w:rPr>
              <w:t>"Station Demand"</w:t>
            </w:r>
          </w:p>
        </w:tc>
        <w:tc>
          <w:tcPr>
            <w:tcW w:w="5812" w:type="dxa"/>
          </w:tcPr>
          <w:p w14:paraId="4E08C216" w14:textId="77777777" w:rsidR="007F574E" w:rsidRPr="0064046A" w:rsidRDefault="007F574E" w:rsidP="007F574E">
            <w:r w:rsidRPr="0064046A">
              <w:t>as defined in the CUSC as at Code Effective Date;</w:t>
            </w:r>
          </w:p>
        </w:tc>
      </w:tr>
      <w:tr w:rsidR="007F574E" w:rsidRPr="0064046A" w14:paraId="150F3EDC" w14:textId="77777777" w:rsidTr="00E72AD8">
        <w:tc>
          <w:tcPr>
            <w:tcW w:w="2943" w:type="dxa"/>
          </w:tcPr>
          <w:p w14:paraId="506BB6FF" w14:textId="77777777" w:rsidR="007F574E" w:rsidRPr="0064046A" w:rsidRDefault="007F574E" w:rsidP="007F574E">
            <w:pPr>
              <w:jc w:val="left"/>
              <w:rPr>
                <w:b/>
              </w:rPr>
            </w:pPr>
            <w:r w:rsidRPr="0064046A">
              <w:rPr>
                <w:rFonts w:cs="Arial"/>
                <w:b/>
              </w:rPr>
              <w:t>“Statement of Works Assumptions Date”</w:t>
            </w:r>
          </w:p>
        </w:tc>
        <w:tc>
          <w:tcPr>
            <w:tcW w:w="5812" w:type="dxa"/>
          </w:tcPr>
          <w:p w14:paraId="4F584075" w14:textId="77777777" w:rsidR="007F574E" w:rsidRPr="0064046A" w:rsidRDefault="007F574E" w:rsidP="007F574E">
            <w:pPr>
              <w:pStyle w:val="BodyText2"/>
              <w:ind w:left="0"/>
              <w:rPr>
                <w:rFonts w:cs="Arial"/>
              </w:rPr>
            </w:pPr>
            <w:r w:rsidRPr="0064046A">
              <w:rPr>
                <w:rFonts w:cs="Arial"/>
              </w:rPr>
              <w:t>in respect of each Transmission Owner, the date on which such Transmission Owner:</w:t>
            </w:r>
          </w:p>
          <w:p w14:paraId="07ADB0F5" w14:textId="77777777" w:rsidR="007F574E" w:rsidRPr="0064046A" w:rsidRDefault="007F574E" w:rsidP="007F574E">
            <w:pPr>
              <w:ind w:left="600" w:hanging="600"/>
              <w:rPr>
                <w:rFonts w:cs="Arial"/>
              </w:rPr>
            </w:pPr>
            <w:r w:rsidRPr="0064046A">
              <w:rPr>
                <w:rFonts w:cs="Arial"/>
              </w:rPr>
              <w:lastRenderedPageBreak/>
              <w:t xml:space="preserve">(a)      receives  Statement  of  Works  Planning  Assumptions from </w:t>
            </w:r>
            <w:r>
              <w:rPr>
                <w:rFonts w:cs="Arial"/>
              </w:rPr>
              <w:t>The Company</w:t>
            </w:r>
            <w:r w:rsidRPr="0064046A">
              <w:rPr>
                <w:rFonts w:cs="Arial"/>
              </w:rPr>
              <w:t xml:space="preserve"> pursuant to Section D, Part Four, paragraph 2.2; or</w:t>
            </w:r>
          </w:p>
          <w:p w14:paraId="2D6A626C" w14:textId="77777777" w:rsidR="007F574E" w:rsidRPr="0064046A" w:rsidRDefault="007F574E" w:rsidP="007F574E">
            <w:pPr>
              <w:ind w:left="600" w:hanging="600"/>
              <w:rPr>
                <w:rFonts w:cs="Arial"/>
              </w:rPr>
            </w:pPr>
            <w:r w:rsidRPr="0064046A">
              <w:rPr>
                <w:rFonts w:cs="Arial"/>
              </w:rPr>
              <w:t xml:space="preserve">(b)      receives notice that </w:t>
            </w:r>
            <w:r>
              <w:rPr>
                <w:rFonts w:cs="Arial"/>
              </w:rPr>
              <w:t>The Company</w:t>
            </w:r>
            <w:r w:rsidRPr="0064046A">
              <w:rPr>
                <w:rFonts w:cs="Arial"/>
              </w:rPr>
              <w:t xml:space="preserve"> does not intend to generate a set of Statement of Works Planning Assumptions under Section D, Part Four, paragraph 2.3,  </w:t>
            </w:r>
          </w:p>
          <w:p w14:paraId="654EA4A5" w14:textId="77777777" w:rsidR="007F574E" w:rsidRPr="0064046A" w:rsidRDefault="007F574E" w:rsidP="007F574E">
            <w:pPr>
              <w:rPr>
                <w:rFonts w:cs="Arial"/>
              </w:rPr>
            </w:pPr>
            <w:r w:rsidRPr="0064046A">
              <w:rPr>
                <w:rFonts w:cs="Arial"/>
              </w:rPr>
              <w:t>in relation to the Statement of Works Project to which such Statement of Works Planning Assumptions apply;</w:t>
            </w:r>
          </w:p>
        </w:tc>
      </w:tr>
      <w:tr w:rsidR="007F574E" w:rsidRPr="0064046A" w14:paraId="3835C0F6" w14:textId="77777777" w:rsidTr="00E72AD8">
        <w:tc>
          <w:tcPr>
            <w:tcW w:w="2943" w:type="dxa"/>
          </w:tcPr>
          <w:p w14:paraId="04EB4D80" w14:textId="77777777" w:rsidR="007F574E" w:rsidRPr="00F30275" w:rsidRDefault="007F574E" w:rsidP="007F574E">
            <w:pPr>
              <w:jc w:val="left"/>
              <w:rPr>
                <w:rFonts w:cs="Arial"/>
                <w:b/>
              </w:rPr>
            </w:pPr>
            <w:r w:rsidRPr="00F30275">
              <w:rPr>
                <w:rFonts w:cs="Arial"/>
                <w:b/>
              </w:rPr>
              <w:lastRenderedPageBreak/>
              <w:t>“Statement of Works Party”</w:t>
            </w:r>
          </w:p>
        </w:tc>
        <w:tc>
          <w:tcPr>
            <w:tcW w:w="5812" w:type="dxa"/>
          </w:tcPr>
          <w:p w14:paraId="5208D73B" w14:textId="77777777" w:rsidR="007F574E" w:rsidRPr="00F30275" w:rsidRDefault="007F574E" w:rsidP="007F574E">
            <w:pPr>
              <w:rPr>
                <w:rFonts w:cs="Arial"/>
              </w:rPr>
            </w:pPr>
            <w:r w:rsidRPr="00F30275">
              <w:rPr>
                <w:rFonts w:cs="Arial"/>
              </w:rPr>
              <w:t xml:space="preserve">as defined in Section D, Part Four, paragraph 1.1; </w:t>
            </w:r>
          </w:p>
        </w:tc>
      </w:tr>
      <w:tr w:rsidR="007F574E" w:rsidRPr="0064046A" w14:paraId="2A7F9A5A" w14:textId="77777777" w:rsidTr="00E72AD8">
        <w:tc>
          <w:tcPr>
            <w:tcW w:w="2943" w:type="dxa"/>
          </w:tcPr>
          <w:p w14:paraId="01385EA2" w14:textId="77777777" w:rsidR="007F574E" w:rsidRPr="00F30275" w:rsidRDefault="007F574E" w:rsidP="007F574E">
            <w:pPr>
              <w:jc w:val="left"/>
              <w:rPr>
                <w:b/>
              </w:rPr>
            </w:pPr>
            <w:r w:rsidRPr="00F30275">
              <w:rPr>
                <w:b/>
              </w:rPr>
              <w:t>"STC Modification Fast Track Report"</w:t>
            </w:r>
          </w:p>
        </w:tc>
        <w:tc>
          <w:tcPr>
            <w:tcW w:w="5812" w:type="dxa"/>
          </w:tcPr>
          <w:p w14:paraId="6A932858" w14:textId="77777777" w:rsidR="007F574E" w:rsidRPr="00F30275" w:rsidRDefault="007F574E" w:rsidP="007F574E">
            <w:pPr>
              <w:rPr>
                <w:rFonts w:cs="Arial"/>
              </w:rPr>
            </w:pPr>
            <w:r w:rsidRPr="00F30275">
              <w:rPr>
                <w:rFonts w:cs="Arial"/>
                <w:spacing w:val="-3"/>
              </w:rPr>
              <w:t>has the meaning set out in STCP 24-3 paragraph 2.1;</w:t>
            </w:r>
          </w:p>
        </w:tc>
      </w:tr>
      <w:tr w:rsidR="007F574E" w:rsidRPr="0064046A" w14:paraId="1642CD08" w14:textId="77777777" w:rsidTr="00E72AD8">
        <w:tc>
          <w:tcPr>
            <w:tcW w:w="2943" w:type="dxa"/>
          </w:tcPr>
          <w:p w14:paraId="7C514097" w14:textId="77777777" w:rsidR="007F574E" w:rsidRPr="00F30275" w:rsidRDefault="007F574E" w:rsidP="007F574E">
            <w:pPr>
              <w:jc w:val="left"/>
              <w:rPr>
                <w:rFonts w:cs="Arial"/>
              </w:rPr>
            </w:pPr>
            <w:r w:rsidRPr="00F30275">
              <w:rPr>
                <w:b/>
              </w:rPr>
              <w:t xml:space="preserve"> “STC Modification Self-Governance Report”</w:t>
            </w:r>
          </w:p>
        </w:tc>
        <w:tc>
          <w:tcPr>
            <w:tcW w:w="5812" w:type="dxa"/>
          </w:tcPr>
          <w:p w14:paraId="5427CF26" w14:textId="77777777" w:rsidR="007F574E" w:rsidRPr="00F30275" w:rsidRDefault="007F574E" w:rsidP="007F574E">
            <w:pPr>
              <w:pStyle w:val="BodyText"/>
              <w:ind w:left="34"/>
              <w:rPr>
                <w:rFonts w:cs="Arial"/>
                <w:spacing w:val="-3"/>
              </w:rPr>
            </w:pPr>
            <w:r w:rsidRPr="00F30275">
              <w:t xml:space="preserve">has the meaning set out in Section B, sub-paragraph 7.2.6B.5; </w:t>
            </w:r>
          </w:p>
        </w:tc>
      </w:tr>
      <w:tr w:rsidR="007F574E" w:rsidRPr="0064046A" w14:paraId="42FFCDCC" w14:textId="77777777" w:rsidTr="00E72AD8">
        <w:tc>
          <w:tcPr>
            <w:tcW w:w="2943" w:type="dxa"/>
          </w:tcPr>
          <w:p w14:paraId="1BC078C9" w14:textId="77777777" w:rsidR="007F574E" w:rsidRPr="00AF063D" w:rsidRDefault="007F574E" w:rsidP="007F574E">
            <w:pPr>
              <w:jc w:val="left"/>
              <w:rPr>
                <w:b/>
              </w:rPr>
            </w:pPr>
            <w:r w:rsidRPr="00AF063D">
              <w:rPr>
                <w:b/>
              </w:rPr>
              <w:t>"STC Modification Panel Meeting"</w:t>
            </w:r>
          </w:p>
          <w:p w14:paraId="41E6786F" w14:textId="77777777" w:rsidR="007F574E" w:rsidRPr="00AF063D" w:rsidRDefault="007F574E" w:rsidP="007F574E">
            <w:pPr>
              <w:jc w:val="left"/>
            </w:pPr>
            <w:r w:rsidRPr="00AF063D">
              <w:rPr>
                <w:b/>
              </w:rPr>
              <w:t>"STC Modification Panel Self-Governance Vote"</w:t>
            </w:r>
          </w:p>
        </w:tc>
        <w:tc>
          <w:tcPr>
            <w:tcW w:w="5812" w:type="dxa"/>
          </w:tcPr>
          <w:p w14:paraId="41A703C1" w14:textId="77777777" w:rsidR="007F574E" w:rsidRPr="00AF063D" w:rsidRDefault="007F574E" w:rsidP="007F574E">
            <w:r w:rsidRPr="00AF063D">
              <w:t>a meeting of the STC Modification Panel as defined in Section B, sub-paragraph 6.1.2;</w:t>
            </w:r>
          </w:p>
          <w:p w14:paraId="3F47DD41" w14:textId="77777777" w:rsidR="007F574E" w:rsidRPr="00AF063D" w:rsidRDefault="007F574E" w:rsidP="007F574E">
            <w:r w:rsidRPr="00AF063D">
              <w:rPr>
                <w:rFonts w:cs="Arial"/>
                <w:spacing w:val="-3"/>
              </w:rPr>
              <w:t>means the vote of the STC Modification Panel undertaken pursuant to Section B paragraph 7.2.6B.10;</w:t>
            </w:r>
          </w:p>
        </w:tc>
      </w:tr>
      <w:tr w:rsidR="007F574E" w:rsidRPr="0064046A" w14:paraId="46E93B60" w14:textId="77777777" w:rsidTr="00E72AD8">
        <w:tc>
          <w:tcPr>
            <w:tcW w:w="2943" w:type="dxa"/>
          </w:tcPr>
          <w:p w14:paraId="6A86D403" w14:textId="77777777" w:rsidR="007F574E" w:rsidRPr="0064046A" w:rsidRDefault="007F574E" w:rsidP="007F574E">
            <w:pPr>
              <w:jc w:val="left"/>
              <w:rPr>
                <w:b/>
              </w:rPr>
            </w:pPr>
            <w:r>
              <w:rPr>
                <w:b/>
              </w:rPr>
              <w:t>"STC Modification Procedure</w:t>
            </w:r>
            <w:r w:rsidRPr="0064046A">
              <w:rPr>
                <w:b/>
              </w:rPr>
              <w:t>s"</w:t>
            </w:r>
          </w:p>
        </w:tc>
        <w:tc>
          <w:tcPr>
            <w:tcW w:w="5812" w:type="dxa"/>
          </w:tcPr>
          <w:p w14:paraId="51806D2D" w14:textId="77777777" w:rsidR="007F574E" w:rsidRPr="0064046A" w:rsidRDefault="007F574E" w:rsidP="007F574E">
            <w:r w:rsidRPr="0064046A">
              <w:t>the procedures to be followed in respect of amendments to the Code as set out in Section B, paragraph 7;</w:t>
            </w:r>
          </w:p>
        </w:tc>
      </w:tr>
      <w:tr w:rsidR="007F574E" w:rsidRPr="0064046A" w14:paraId="72434D30" w14:textId="77777777" w:rsidTr="00E72AD8">
        <w:tc>
          <w:tcPr>
            <w:tcW w:w="2943" w:type="dxa"/>
          </w:tcPr>
          <w:p w14:paraId="7C97BE85" w14:textId="77777777" w:rsidR="007F574E" w:rsidRPr="0064046A" w:rsidRDefault="007F574E" w:rsidP="007F574E">
            <w:pPr>
              <w:jc w:val="left"/>
              <w:rPr>
                <w:b/>
              </w:rPr>
            </w:pPr>
            <w:r w:rsidRPr="0064046A">
              <w:rPr>
                <w:b/>
              </w:rPr>
              <w:t>"</w:t>
            </w:r>
            <w:r>
              <w:rPr>
                <w:b/>
              </w:rPr>
              <w:t>STC Modification Proposal</w:t>
            </w:r>
            <w:r w:rsidRPr="0064046A">
              <w:rPr>
                <w:b/>
              </w:rPr>
              <w:t>"</w:t>
            </w:r>
          </w:p>
        </w:tc>
        <w:tc>
          <w:tcPr>
            <w:tcW w:w="5812" w:type="dxa"/>
          </w:tcPr>
          <w:p w14:paraId="6474DCB1" w14:textId="77777777" w:rsidR="007F574E" w:rsidRPr="0064046A" w:rsidRDefault="007F574E" w:rsidP="007F574E">
            <w:r w:rsidRPr="0064046A">
              <w:t>a proposed amendment to this Code as defined at Section B, sub-paragraph 7.2.2.3;</w:t>
            </w:r>
          </w:p>
        </w:tc>
      </w:tr>
      <w:tr w:rsidR="007F574E" w:rsidRPr="0064046A" w14:paraId="44D23B24" w14:textId="77777777" w:rsidTr="00E72AD8">
        <w:tc>
          <w:tcPr>
            <w:tcW w:w="2943" w:type="dxa"/>
          </w:tcPr>
          <w:p w14:paraId="1AF510F1" w14:textId="77777777" w:rsidR="007F574E" w:rsidRPr="0064046A" w:rsidRDefault="007F574E" w:rsidP="007F574E">
            <w:pPr>
              <w:jc w:val="left"/>
              <w:rPr>
                <w:b/>
              </w:rPr>
            </w:pPr>
            <w:r w:rsidRPr="0064046A">
              <w:rPr>
                <w:b/>
              </w:rPr>
              <w:t>"</w:t>
            </w:r>
            <w:r>
              <w:rPr>
                <w:b/>
              </w:rPr>
              <w:t>STC Modification</w:t>
            </w:r>
            <w:r w:rsidRPr="0064046A">
              <w:rPr>
                <w:b/>
              </w:rPr>
              <w:t xml:space="preserve"> Register"</w:t>
            </w:r>
          </w:p>
        </w:tc>
        <w:tc>
          <w:tcPr>
            <w:tcW w:w="5812" w:type="dxa"/>
          </w:tcPr>
          <w:p w14:paraId="4697B39C" w14:textId="77777777" w:rsidR="007F574E" w:rsidRPr="0064046A" w:rsidRDefault="007F574E" w:rsidP="007F574E">
            <w:r w:rsidRPr="0064046A">
              <w:t xml:space="preserve">the register established and maintained by the </w:t>
            </w:r>
            <w:r>
              <w:t>Panel</w:t>
            </w:r>
            <w:r w:rsidRPr="0064046A">
              <w:t xml:space="preserve"> Secretary in accordance with Section B, sub-paragraph 7.2.7.1;</w:t>
            </w:r>
          </w:p>
        </w:tc>
      </w:tr>
      <w:tr w:rsidR="007F574E" w:rsidRPr="0064046A" w14:paraId="7C1939EC" w14:textId="77777777" w:rsidTr="00E72AD8">
        <w:tc>
          <w:tcPr>
            <w:tcW w:w="2943" w:type="dxa"/>
          </w:tcPr>
          <w:p w14:paraId="5033BB41" w14:textId="77777777" w:rsidR="007F574E" w:rsidRPr="0064046A" w:rsidRDefault="007F574E" w:rsidP="007F574E">
            <w:pPr>
              <w:jc w:val="left"/>
              <w:rPr>
                <w:b/>
              </w:rPr>
            </w:pPr>
            <w:r w:rsidRPr="0064046A">
              <w:rPr>
                <w:b/>
              </w:rPr>
              <w:t>"</w:t>
            </w:r>
            <w:r>
              <w:rPr>
                <w:b/>
              </w:rPr>
              <w:t>STC Modification</w:t>
            </w:r>
            <w:r w:rsidRPr="0064046A">
              <w:rPr>
                <w:b/>
              </w:rPr>
              <w:t xml:space="preserve"> Report"</w:t>
            </w:r>
          </w:p>
        </w:tc>
        <w:tc>
          <w:tcPr>
            <w:tcW w:w="5812" w:type="dxa"/>
          </w:tcPr>
          <w:p w14:paraId="6BA38B05" w14:textId="77777777" w:rsidR="007F574E" w:rsidRPr="0064046A" w:rsidRDefault="007F574E" w:rsidP="007F574E">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7F574E" w:rsidRPr="0064046A" w14:paraId="370A5ABF" w14:textId="77777777" w:rsidTr="00E72AD8">
        <w:tc>
          <w:tcPr>
            <w:tcW w:w="2943" w:type="dxa"/>
          </w:tcPr>
          <w:p w14:paraId="6ECFFD5B" w14:textId="77777777" w:rsidR="007F574E" w:rsidRPr="0064046A" w:rsidRDefault="007F574E" w:rsidP="007F574E">
            <w:pPr>
              <w:jc w:val="left"/>
              <w:rPr>
                <w:b/>
              </w:rPr>
            </w:pPr>
            <w:r w:rsidRPr="0064046A">
              <w:rPr>
                <w:b/>
              </w:rPr>
              <w:t>"System"</w:t>
            </w:r>
          </w:p>
        </w:tc>
        <w:tc>
          <w:tcPr>
            <w:tcW w:w="5812" w:type="dxa"/>
          </w:tcPr>
          <w:p w14:paraId="3C37782E" w14:textId="77777777" w:rsidR="007F574E" w:rsidRPr="0064046A" w:rsidRDefault="007F574E" w:rsidP="007F574E">
            <w:r w:rsidRPr="0064046A">
              <w:t>as defined in the CUSC as at the Code Effective Date;</w:t>
            </w:r>
          </w:p>
        </w:tc>
      </w:tr>
      <w:tr w:rsidR="007F574E" w:rsidRPr="0064046A" w14:paraId="27E79FB6" w14:textId="77777777" w:rsidTr="00E72AD8">
        <w:tc>
          <w:tcPr>
            <w:tcW w:w="2943" w:type="dxa"/>
          </w:tcPr>
          <w:p w14:paraId="234829A8" w14:textId="77777777" w:rsidR="007F574E" w:rsidRPr="0064046A" w:rsidRDefault="007F574E" w:rsidP="007F574E">
            <w:pPr>
              <w:jc w:val="left"/>
              <w:rPr>
                <w:b/>
              </w:rPr>
            </w:pPr>
            <w:r w:rsidRPr="0064046A">
              <w:rPr>
                <w:b/>
              </w:rPr>
              <w:t>"System Construction"</w:t>
            </w:r>
          </w:p>
        </w:tc>
        <w:tc>
          <w:tcPr>
            <w:tcW w:w="5812" w:type="dxa"/>
          </w:tcPr>
          <w:p w14:paraId="2272C476" w14:textId="77777777" w:rsidR="007F574E" w:rsidRPr="0064046A" w:rsidRDefault="007F574E" w:rsidP="007F574E">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7F574E" w:rsidRPr="0064046A" w14:paraId="31F314D1" w14:textId="77777777" w:rsidTr="00E72AD8">
        <w:tc>
          <w:tcPr>
            <w:tcW w:w="2943" w:type="dxa"/>
          </w:tcPr>
          <w:p w14:paraId="7BE6CF79" w14:textId="77777777" w:rsidR="007F574E" w:rsidRPr="0064046A" w:rsidRDefault="007F574E" w:rsidP="007F574E">
            <w:pPr>
              <w:jc w:val="left"/>
              <w:rPr>
                <w:b/>
              </w:rPr>
            </w:pPr>
            <w:r w:rsidRPr="0064046A">
              <w:rPr>
                <w:b/>
              </w:rPr>
              <w:t>"System Construction Application"</w:t>
            </w:r>
          </w:p>
        </w:tc>
        <w:tc>
          <w:tcPr>
            <w:tcW w:w="5812" w:type="dxa"/>
          </w:tcPr>
          <w:p w14:paraId="60B2444C" w14:textId="77777777" w:rsidR="007F574E" w:rsidRPr="0064046A" w:rsidRDefault="007F574E" w:rsidP="007F574E">
            <w:r w:rsidRPr="0064046A">
              <w:t xml:space="preserve">an application made by </w:t>
            </w:r>
            <w:r>
              <w:t>The Company</w:t>
            </w:r>
            <w:r w:rsidRPr="0064046A">
              <w:t xml:space="preserve"> to a Transmission Owner pursuant to Section D, Part Two, paragraph 2.2 in relation to </w:t>
            </w:r>
            <w:r w:rsidRPr="0064046A">
              <w:lastRenderedPageBreak/>
              <w:t>System Construction and containing the information set out in Schedule Seven;</w:t>
            </w:r>
          </w:p>
        </w:tc>
      </w:tr>
      <w:tr w:rsidR="007F574E" w:rsidRPr="0064046A" w14:paraId="73BB5560" w14:textId="77777777" w:rsidTr="00E72AD8">
        <w:tc>
          <w:tcPr>
            <w:tcW w:w="2943" w:type="dxa"/>
          </w:tcPr>
          <w:p w14:paraId="55725D68" w14:textId="77777777" w:rsidR="007F574E" w:rsidRPr="0064046A" w:rsidRDefault="007F574E" w:rsidP="007F574E">
            <w:pPr>
              <w:jc w:val="left"/>
              <w:rPr>
                <w:b/>
              </w:rPr>
            </w:pPr>
            <w:r w:rsidRPr="0064046A">
              <w:rPr>
                <w:b/>
              </w:rPr>
              <w:lastRenderedPageBreak/>
              <w:t>"TEC Exchange Assumption Date"</w:t>
            </w:r>
          </w:p>
        </w:tc>
        <w:tc>
          <w:tcPr>
            <w:tcW w:w="5812" w:type="dxa"/>
          </w:tcPr>
          <w:p w14:paraId="1F764390" w14:textId="77777777" w:rsidR="007F574E" w:rsidRPr="0064046A" w:rsidRDefault="007F574E" w:rsidP="007F574E">
            <w:r w:rsidRPr="0064046A">
              <w:t xml:space="preserve">in respect if each Transmission Owner, the date on which such Transmission Owner: </w:t>
            </w:r>
          </w:p>
          <w:p w14:paraId="170AAA8E" w14:textId="77777777" w:rsidR="007F574E" w:rsidRPr="0064046A" w:rsidRDefault="007F574E" w:rsidP="007F574E">
            <w:pPr>
              <w:numPr>
                <w:ilvl w:val="0"/>
                <w:numId w:val="16"/>
              </w:numPr>
              <w:tabs>
                <w:tab w:val="clear" w:pos="720"/>
                <w:tab w:val="num" w:pos="459"/>
              </w:tabs>
              <w:ind w:left="459" w:hanging="425"/>
            </w:pPr>
            <w:r w:rsidRPr="0064046A">
              <w:t xml:space="preserve">receives TEC Exchange Planning Assumptions from </w:t>
            </w:r>
            <w:r>
              <w:t>The Company</w:t>
            </w:r>
            <w:r w:rsidRPr="0064046A">
              <w:t xml:space="preserve"> pursuant to Section D, Part Three, paragraph 2.2; or</w:t>
            </w:r>
          </w:p>
          <w:p w14:paraId="0F3DC8C1" w14:textId="77777777" w:rsidR="007F574E" w:rsidRPr="0064046A" w:rsidRDefault="007F574E" w:rsidP="007F574E">
            <w:pPr>
              <w:numPr>
                <w:ilvl w:val="0"/>
                <w:numId w:val="16"/>
              </w:numPr>
              <w:tabs>
                <w:tab w:val="clear" w:pos="720"/>
                <w:tab w:val="num" w:pos="459"/>
              </w:tabs>
              <w:ind w:left="459" w:hanging="425"/>
            </w:pPr>
            <w:r w:rsidRPr="0064046A">
              <w:t xml:space="preserve">receives notice that </w:t>
            </w:r>
            <w:r>
              <w:t>The Company</w:t>
            </w:r>
            <w:r w:rsidRPr="0064046A">
              <w:t xml:space="preserve"> does not intent to generate a set of Construction Planning Assumptions under Section D, Part Two, paragraph 2.3,</w:t>
            </w:r>
          </w:p>
          <w:p w14:paraId="504B4C4F" w14:textId="77777777" w:rsidR="007F574E" w:rsidRPr="0064046A" w:rsidRDefault="007F574E" w:rsidP="007F574E">
            <w:r w:rsidRPr="0064046A">
              <w:t xml:space="preserve">in relation to </w:t>
            </w:r>
            <w:r>
              <w:t>The Company</w:t>
            </w:r>
            <w:r w:rsidRPr="0064046A">
              <w:t xml:space="preserve"> TEC Exchange Rate Application to which such TEC Exchange Planning Assumption apply;</w:t>
            </w:r>
          </w:p>
        </w:tc>
      </w:tr>
      <w:tr w:rsidR="007F574E" w:rsidRPr="0064046A" w14:paraId="7F8C824B" w14:textId="77777777" w:rsidTr="00E72AD8">
        <w:tc>
          <w:tcPr>
            <w:tcW w:w="2943" w:type="dxa"/>
          </w:tcPr>
          <w:p w14:paraId="74C74C8B" w14:textId="77777777" w:rsidR="007F574E" w:rsidRPr="0064046A" w:rsidRDefault="007F574E" w:rsidP="007F574E">
            <w:pPr>
              <w:jc w:val="left"/>
              <w:rPr>
                <w:b/>
              </w:rPr>
            </w:pPr>
            <w:r w:rsidRPr="0064046A">
              <w:rPr>
                <w:b/>
              </w:rPr>
              <w:t>"TEC Exchange Party"</w:t>
            </w:r>
          </w:p>
        </w:tc>
        <w:tc>
          <w:tcPr>
            <w:tcW w:w="5812" w:type="dxa"/>
          </w:tcPr>
          <w:p w14:paraId="1CD05653" w14:textId="77777777" w:rsidR="007F574E" w:rsidRPr="0064046A" w:rsidRDefault="007F574E" w:rsidP="007F574E">
            <w:r w:rsidRPr="0064046A">
              <w:t>as defined in Section D, Part Three, paragraph 1.1;</w:t>
            </w:r>
          </w:p>
        </w:tc>
      </w:tr>
      <w:tr w:rsidR="007F574E" w:rsidRPr="0064046A" w14:paraId="21E243E5" w14:textId="77777777" w:rsidTr="00E72AD8">
        <w:tc>
          <w:tcPr>
            <w:tcW w:w="2943" w:type="dxa"/>
          </w:tcPr>
          <w:p w14:paraId="4C6F76C6" w14:textId="77777777" w:rsidR="007F574E" w:rsidRPr="0064046A" w:rsidRDefault="007F574E" w:rsidP="007F574E">
            <w:pPr>
              <w:jc w:val="left"/>
              <w:rPr>
                <w:b/>
              </w:rPr>
            </w:pPr>
            <w:r w:rsidRPr="0064046A">
              <w:rPr>
                <w:b/>
              </w:rPr>
              <w:t>"TEC Exchange Planning Assumption"</w:t>
            </w:r>
          </w:p>
        </w:tc>
        <w:tc>
          <w:tcPr>
            <w:tcW w:w="5812" w:type="dxa"/>
          </w:tcPr>
          <w:p w14:paraId="6B2C69C3" w14:textId="77777777" w:rsidR="007F574E" w:rsidRPr="0064046A" w:rsidRDefault="007F574E" w:rsidP="007F574E">
            <w:r w:rsidRPr="0064046A">
              <w:t>as defined in Section D, Part Three, paragraph 2.1;</w:t>
            </w:r>
          </w:p>
        </w:tc>
      </w:tr>
      <w:tr w:rsidR="007F574E" w:rsidRPr="0064046A" w14:paraId="3DA626D5" w14:textId="77777777" w:rsidTr="00E72AD8">
        <w:tc>
          <w:tcPr>
            <w:tcW w:w="2943" w:type="dxa"/>
          </w:tcPr>
          <w:p w14:paraId="00536AF5" w14:textId="77777777" w:rsidR="007F574E" w:rsidRPr="0064046A" w:rsidRDefault="007F574E" w:rsidP="007F574E">
            <w:pPr>
              <w:jc w:val="left"/>
              <w:rPr>
                <w:b/>
              </w:rPr>
            </w:pPr>
            <w:r w:rsidRPr="0064046A">
              <w:rPr>
                <w:b/>
              </w:rPr>
              <w:t>"TEC Trade"</w:t>
            </w:r>
          </w:p>
        </w:tc>
        <w:tc>
          <w:tcPr>
            <w:tcW w:w="5812" w:type="dxa"/>
          </w:tcPr>
          <w:p w14:paraId="1B3AE66A" w14:textId="77777777" w:rsidR="007F574E" w:rsidRPr="0064046A" w:rsidRDefault="007F574E" w:rsidP="007F574E">
            <w:r w:rsidRPr="0064046A">
              <w:t>as defined in the CUSC as of the Code Effective Date;</w:t>
            </w:r>
          </w:p>
        </w:tc>
      </w:tr>
      <w:tr w:rsidR="007F574E" w:rsidRPr="0064046A" w14:paraId="0160223D" w14:textId="77777777" w:rsidTr="00E72AD8">
        <w:tc>
          <w:tcPr>
            <w:tcW w:w="2943" w:type="dxa"/>
          </w:tcPr>
          <w:p w14:paraId="2A2C95B1" w14:textId="77777777" w:rsidR="007F574E" w:rsidRPr="0064046A" w:rsidRDefault="007F574E" w:rsidP="007F574E">
            <w:pPr>
              <w:jc w:val="left"/>
              <w:rPr>
                <w:b/>
              </w:rPr>
            </w:pPr>
            <w:r w:rsidRPr="0064046A">
              <w:rPr>
                <w:b/>
              </w:rPr>
              <w:t>"Tests"</w:t>
            </w:r>
          </w:p>
        </w:tc>
        <w:tc>
          <w:tcPr>
            <w:tcW w:w="5812" w:type="dxa"/>
          </w:tcPr>
          <w:p w14:paraId="0B7778C0" w14:textId="77777777" w:rsidR="007F574E" w:rsidRPr="0064046A" w:rsidRDefault="007F574E" w:rsidP="007F574E">
            <w:r w:rsidRPr="0064046A">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0064046A">
              <w:rPr>
                <w:b/>
              </w:rPr>
              <w:t>Testing</w:t>
            </w:r>
            <w:r w:rsidRPr="0064046A">
              <w:t>" shall be construed accordingly);</w:t>
            </w:r>
          </w:p>
        </w:tc>
      </w:tr>
      <w:tr w:rsidR="007F574E" w:rsidRPr="0064046A" w14:paraId="41FC0B3A" w14:textId="77777777" w:rsidTr="00E72AD8">
        <w:tc>
          <w:tcPr>
            <w:tcW w:w="2943" w:type="dxa"/>
          </w:tcPr>
          <w:p w14:paraId="600E3262" w14:textId="77777777" w:rsidR="007F574E" w:rsidRPr="0064046A" w:rsidRDefault="007F574E" w:rsidP="007F574E">
            <w:pPr>
              <w:jc w:val="left"/>
              <w:rPr>
                <w:b/>
              </w:rPr>
            </w:pPr>
            <w:r w:rsidRPr="0064046A">
              <w:rPr>
                <w:b/>
              </w:rPr>
              <w:t>"Third Party Works"</w:t>
            </w:r>
          </w:p>
        </w:tc>
        <w:tc>
          <w:tcPr>
            <w:tcW w:w="5812" w:type="dxa"/>
          </w:tcPr>
          <w:p w14:paraId="1BAFCA99" w14:textId="77777777" w:rsidR="007F574E" w:rsidRPr="0064046A" w:rsidRDefault="007F574E" w:rsidP="007F574E">
            <w:r w:rsidRPr="0064046A">
              <w:t xml:space="preserve">the works specified as such in a TO Construction Agreement; </w:t>
            </w:r>
          </w:p>
        </w:tc>
      </w:tr>
      <w:tr w:rsidR="007F574E" w:rsidRPr="0064046A" w14:paraId="23582926" w14:textId="77777777" w:rsidTr="00E72AD8">
        <w:tc>
          <w:tcPr>
            <w:tcW w:w="2943" w:type="dxa"/>
          </w:tcPr>
          <w:p w14:paraId="7D477A05" w14:textId="77777777" w:rsidR="007F574E" w:rsidRPr="0064046A" w:rsidRDefault="007F574E" w:rsidP="007F574E">
            <w:pPr>
              <w:jc w:val="left"/>
              <w:rPr>
                <w:b/>
              </w:rPr>
            </w:pPr>
            <w:r w:rsidRPr="0064046A">
              <w:rPr>
                <w:b/>
              </w:rPr>
              <w:t>"TO Charges"</w:t>
            </w:r>
          </w:p>
        </w:tc>
        <w:tc>
          <w:tcPr>
            <w:tcW w:w="5812" w:type="dxa"/>
          </w:tcPr>
          <w:p w14:paraId="3A211CBC" w14:textId="77777777" w:rsidR="007F574E" w:rsidRPr="0064046A" w:rsidRDefault="007F574E" w:rsidP="007F574E">
            <w:r w:rsidRPr="0064046A">
              <w:t>charges comprising the TO General System Charges and TO Site-Specific Charges;</w:t>
            </w:r>
          </w:p>
        </w:tc>
      </w:tr>
      <w:tr w:rsidR="007F574E" w:rsidRPr="0064046A" w14:paraId="5924F5F3" w14:textId="77777777" w:rsidTr="00E72AD8">
        <w:tc>
          <w:tcPr>
            <w:tcW w:w="2943" w:type="dxa"/>
          </w:tcPr>
          <w:p w14:paraId="082F49E9" w14:textId="77777777" w:rsidR="007F574E" w:rsidRPr="0064046A" w:rsidRDefault="007F574E" w:rsidP="007F574E">
            <w:pPr>
              <w:jc w:val="left"/>
              <w:rPr>
                <w:b/>
              </w:rPr>
            </w:pPr>
            <w:r w:rsidRPr="0064046A">
              <w:rPr>
                <w:b/>
              </w:rPr>
              <w:t>"TO Commissioning Programme"</w:t>
            </w:r>
          </w:p>
        </w:tc>
        <w:tc>
          <w:tcPr>
            <w:tcW w:w="5812" w:type="dxa"/>
          </w:tcPr>
          <w:p w14:paraId="19331E7A" w14:textId="77777777" w:rsidR="007F574E" w:rsidRPr="0064046A" w:rsidRDefault="007F574E" w:rsidP="007F574E">
            <w:r w:rsidRPr="0064046A">
              <w:t xml:space="preserve">the sequence of operations/tests necessary to connect User Works and Transmission Connection Asset Works to the National Electricity Transmission System for the purpose of making the User Works available for operation to be determined, in respect of a Transmission Owner, pursuant to the relevant TO Construction Agreement between such Transmission Owner and </w:t>
            </w:r>
            <w:r>
              <w:t>The Company</w:t>
            </w:r>
            <w:r w:rsidRPr="0064046A">
              <w:t>;</w:t>
            </w:r>
          </w:p>
        </w:tc>
      </w:tr>
      <w:tr w:rsidR="007F574E" w:rsidRPr="0064046A" w14:paraId="06A14B48" w14:textId="77777777" w:rsidTr="00E72AD8">
        <w:tc>
          <w:tcPr>
            <w:tcW w:w="2943" w:type="dxa"/>
          </w:tcPr>
          <w:p w14:paraId="79FC5DFD" w14:textId="77777777" w:rsidR="007F574E" w:rsidRPr="0064046A" w:rsidRDefault="007F574E" w:rsidP="007F574E">
            <w:pPr>
              <w:jc w:val="left"/>
              <w:rPr>
                <w:b/>
              </w:rPr>
            </w:pPr>
            <w:r w:rsidRPr="0064046A">
              <w:rPr>
                <w:b/>
              </w:rPr>
              <w:t>"TO Construction Agreement"</w:t>
            </w:r>
          </w:p>
        </w:tc>
        <w:tc>
          <w:tcPr>
            <w:tcW w:w="5812" w:type="dxa"/>
          </w:tcPr>
          <w:p w14:paraId="61AEB6A2" w14:textId="77777777" w:rsidR="007F574E" w:rsidRPr="0064046A" w:rsidRDefault="007F574E" w:rsidP="007F574E">
            <w:r w:rsidRPr="0064046A">
              <w:t>an Onshore TO Construction Agreement or an Offshore TO Construction Agreement;</w:t>
            </w:r>
          </w:p>
        </w:tc>
      </w:tr>
      <w:tr w:rsidR="007F574E" w:rsidRPr="0064046A" w14:paraId="12455F33" w14:textId="77777777" w:rsidTr="00E72AD8">
        <w:tc>
          <w:tcPr>
            <w:tcW w:w="2943" w:type="dxa"/>
          </w:tcPr>
          <w:p w14:paraId="74D1C83E" w14:textId="77777777" w:rsidR="007F574E" w:rsidRPr="0064046A" w:rsidRDefault="007F574E" w:rsidP="007F574E">
            <w:pPr>
              <w:jc w:val="left"/>
              <w:rPr>
                <w:b/>
              </w:rPr>
            </w:pPr>
            <w:r w:rsidRPr="0064046A">
              <w:rPr>
                <w:b/>
              </w:rPr>
              <w:lastRenderedPageBreak/>
              <w:t>"TO Construction Offer"</w:t>
            </w:r>
          </w:p>
        </w:tc>
        <w:tc>
          <w:tcPr>
            <w:tcW w:w="5812" w:type="dxa"/>
          </w:tcPr>
          <w:p w14:paraId="2EFBF07B" w14:textId="77777777" w:rsidR="007F574E" w:rsidRPr="0064046A" w:rsidRDefault="007F574E" w:rsidP="007F574E">
            <w:pPr>
              <w:pStyle w:val="Heading1"/>
              <w:numPr>
                <w:ilvl w:val="0"/>
                <w:numId w:val="0"/>
              </w:numPr>
              <w:tabs>
                <w:tab w:val="clear" w:pos="720"/>
                <w:tab w:val="left" w:pos="851"/>
              </w:tabs>
              <w:rPr>
                <w:b/>
              </w:rPr>
            </w:pPr>
            <w:r w:rsidRPr="0064046A">
              <w:t xml:space="preserve">an offer made by a Transmission Owner to </w:t>
            </w:r>
            <w:r>
              <w:t>The Company</w:t>
            </w:r>
            <w:r w:rsidRPr="0064046A">
              <w:t xml:space="preserve"> pursuant to Section D, Part Two, paragraph 4 and containing those matters set out in Schedule Eight;</w:t>
            </w:r>
          </w:p>
        </w:tc>
      </w:tr>
      <w:tr w:rsidR="007F574E" w:rsidRPr="0064046A" w14:paraId="3B6161AF" w14:textId="77777777" w:rsidTr="00E72AD8">
        <w:tc>
          <w:tcPr>
            <w:tcW w:w="2943" w:type="dxa"/>
          </w:tcPr>
          <w:p w14:paraId="0A61EA11" w14:textId="77777777" w:rsidR="007F574E" w:rsidRPr="0064046A" w:rsidRDefault="007F574E" w:rsidP="007F574E">
            <w:pPr>
              <w:jc w:val="left"/>
              <w:rPr>
                <w:b/>
              </w:rPr>
            </w:pPr>
            <w:r w:rsidRPr="0064046A">
              <w:rPr>
                <w:b/>
              </w:rPr>
              <w:t>"TO Construction Programme"</w:t>
            </w:r>
          </w:p>
        </w:tc>
        <w:tc>
          <w:tcPr>
            <w:tcW w:w="5812" w:type="dxa"/>
          </w:tcPr>
          <w:p w14:paraId="695D4D0A" w14:textId="77777777" w:rsidR="007F574E" w:rsidRPr="0064046A" w:rsidRDefault="007F574E" w:rsidP="007F574E">
            <w:r w:rsidRPr="0064046A">
              <w:t xml:space="preserve">as agreed between </w:t>
            </w:r>
            <w:r>
              <w:t>The Company</w:t>
            </w:r>
            <w:r w:rsidRPr="0064046A">
              <w:t xml:space="preserve"> and a Transmission Owner in relation to a Construction Project, or part of a Construction Project, and set out in the relevant TO Construction Agreement;</w:t>
            </w:r>
          </w:p>
        </w:tc>
      </w:tr>
      <w:tr w:rsidR="007F574E" w:rsidRPr="0064046A" w14:paraId="69A7C56A" w14:textId="77777777" w:rsidTr="00E72AD8">
        <w:tc>
          <w:tcPr>
            <w:tcW w:w="2943" w:type="dxa"/>
          </w:tcPr>
          <w:p w14:paraId="21ED4361" w14:textId="77777777" w:rsidR="007F574E" w:rsidRPr="0064046A" w:rsidRDefault="007F574E" w:rsidP="007F574E">
            <w:pPr>
              <w:jc w:val="left"/>
              <w:rPr>
                <w:b/>
              </w:rPr>
            </w:pPr>
            <w:r w:rsidRPr="0064046A">
              <w:rPr>
                <w:b/>
              </w:rPr>
              <w:t>"TO Final Sums"</w:t>
            </w:r>
          </w:p>
        </w:tc>
        <w:tc>
          <w:tcPr>
            <w:tcW w:w="5812" w:type="dxa"/>
          </w:tcPr>
          <w:p w14:paraId="263E9AAF" w14:textId="77777777" w:rsidR="007F574E" w:rsidRPr="0064046A" w:rsidRDefault="007F574E" w:rsidP="007F574E">
            <w:r w:rsidRPr="0064046A">
              <w:t xml:space="preserve">the amount payable by </w:t>
            </w:r>
            <w:r>
              <w:t>The Company</w:t>
            </w:r>
            <w:r w:rsidRPr="0064046A">
              <w:t xml:space="preserve"> on termination of a TO Construction Agreement being the aggregate from time to time and for the time being of:</w:t>
            </w:r>
          </w:p>
          <w:p w14:paraId="4AC0F920" w14:textId="77777777" w:rsidR="007F574E" w:rsidRPr="0064046A" w:rsidRDefault="007F574E" w:rsidP="007F574E">
            <w:pPr>
              <w:ind w:left="601" w:hanging="601"/>
            </w:pPr>
            <w:r w:rsidRPr="0064046A">
              <w:t xml:space="preserve"> (a)  all Engineering Charges arisen prior to the date of termination</w:t>
            </w:r>
            <w:r>
              <w:t xml:space="preserve"> </w:t>
            </w:r>
            <w:r w:rsidRPr="00821918">
              <w:rPr>
                <w:szCs w:val="24"/>
              </w:rPr>
              <w:t>as well as any associated financing costs (e.g. Interest During Construction);</w:t>
            </w:r>
          </w:p>
          <w:p w14:paraId="68221A63" w14:textId="77777777" w:rsidR="007F574E" w:rsidRDefault="007F574E" w:rsidP="007F574E">
            <w:pPr>
              <w:ind w:left="601" w:hanging="601"/>
            </w:pPr>
            <w:r w:rsidRPr="0064046A">
              <w:t xml:space="preserve">(b)      </w:t>
            </w:r>
            <w:r>
              <w:t xml:space="preserve">Any other </w:t>
            </w:r>
            <w:r w:rsidRPr="0064046A">
              <w:t>fees, expenses and costs (excluding costs on account of interest charges incurred by the Transmission Owner) of whatever nature reasonably and properly incurred or due by the Transmission Owner in respect of any part of the Transmission Construction Works;</w:t>
            </w:r>
          </w:p>
          <w:p w14:paraId="7F5B3907" w14:textId="77777777" w:rsidR="007F574E" w:rsidRPr="00821918" w:rsidRDefault="007F574E" w:rsidP="007F574E"/>
        </w:tc>
      </w:tr>
      <w:tr w:rsidR="007F574E" w:rsidRPr="0064046A" w14:paraId="3BD99644" w14:textId="77777777" w:rsidTr="00E72AD8">
        <w:tc>
          <w:tcPr>
            <w:tcW w:w="2943" w:type="dxa"/>
          </w:tcPr>
          <w:p w14:paraId="644D67B8" w14:textId="77777777" w:rsidR="007F574E" w:rsidRPr="0064046A" w:rsidRDefault="007F574E" w:rsidP="007F574E">
            <w:pPr>
              <w:jc w:val="left"/>
              <w:rPr>
                <w:b/>
              </w:rPr>
            </w:pPr>
            <w:r w:rsidRPr="0064046A">
              <w:rPr>
                <w:b/>
              </w:rPr>
              <w:t>"TO General System Charges"</w:t>
            </w:r>
          </w:p>
        </w:tc>
        <w:tc>
          <w:tcPr>
            <w:tcW w:w="5812" w:type="dxa"/>
          </w:tcPr>
          <w:p w14:paraId="0890F37C" w14:textId="77777777" w:rsidR="007F574E" w:rsidRPr="0064046A" w:rsidRDefault="007F574E" w:rsidP="007F574E">
            <w:r w:rsidRPr="0064046A">
              <w:t>as defined in Section E, sub-paragraph 2.1.1;</w:t>
            </w:r>
          </w:p>
        </w:tc>
      </w:tr>
      <w:tr w:rsidR="007F574E" w:rsidRPr="0064046A" w14:paraId="35D3EB78" w14:textId="77777777" w:rsidTr="00E72AD8">
        <w:tc>
          <w:tcPr>
            <w:tcW w:w="2943" w:type="dxa"/>
          </w:tcPr>
          <w:p w14:paraId="25668DB7" w14:textId="77777777" w:rsidR="007F574E" w:rsidRPr="0064046A" w:rsidRDefault="007F574E" w:rsidP="007F574E">
            <w:pPr>
              <w:jc w:val="left"/>
              <w:rPr>
                <w:b/>
              </w:rPr>
            </w:pPr>
            <w:r w:rsidRPr="0064046A">
              <w:rPr>
                <w:b/>
              </w:rPr>
              <w:t>"TO Site Specific Charges"</w:t>
            </w:r>
          </w:p>
        </w:tc>
        <w:tc>
          <w:tcPr>
            <w:tcW w:w="5812" w:type="dxa"/>
          </w:tcPr>
          <w:p w14:paraId="6A57653E" w14:textId="77777777" w:rsidR="007F574E" w:rsidRPr="0064046A" w:rsidRDefault="007F574E" w:rsidP="007F574E">
            <w:r w:rsidRPr="0064046A">
              <w:t>as defined in Section E, sub-paragraph 2.1.2;</w:t>
            </w:r>
          </w:p>
        </w:tc>
      </w:tr>
      <w:tr w:rsidR="007F574E" w:rsidRPr="0064046A" w14:paraId="66987A3B" w14:textId="77777777" w:rsidTr="00E72AD8">
        <w:tc>
          <w:tcPr>
            <w:tcW w:w="2943" w:type="dxa"/>
          </w:tcPr>
          <w:p w14:paraId="1DFD1C4F" w14:textId="77777777" w:rsidR="007F574E" w:rsidRPr="0064046A" w:rsidRDefault="007F574E" w:rsidP="007F574E">
            <w:pPr>
              <w:jc w:val="left"/>
              <w:rPr>
                <w:rFonts w:cs="Arial"/>
                <w:b/>
              </w:rPr>
            </w:pPr>
            <w:r w:rsidRPr="0064046A">
              <w:rPr>
                <w:rFonts w:cs="Arial"/>
                <w:b/>
              </w:rPr>
              <w:t>“TO Statement of Works Notice”</w:t>
            </w:r>
          </w:p>
        </w:tc>
        <w:tc>
          <w:tcPr>
            <w:tcW w:w="5812" w:type="dxa"/>
          </w:tcPr>
          <w:p w14:paraId="1233C1A4" w14:textId="77777777" w:rsidR="007F574E" w:rsidRPr="0064046A" w:rsidRDefault="007F574E" w:rsidP="007F574E">
            <w:r w:rsidRPr="0064046A">
              <w:rPr>
                <w:rFonts w:cs="Arial"/>
              </w:rPr>
              <w:t>as defined in Section D, Part Four, paragraph 3.1;</w:t>
            </w:r>
          </w:p>
        </w:tc>
      </w:tr>
      <w:tr w:rsidR="007F574E" w:rsidRPr="0064046A" w14:paraId="5518DBE5" w14:textId="77777777" w:rsidTr="00E72AD8">
        <w:tc>
          <w:tcPr>
            <w:tcW w:w="2943" w:type="dxa"/>
          </w:tcPr>
          <w:p w14:paraId="0296187B" w14:textId="77777777" w:rsidR="007F574E" w:rsidRPr="0064046A" w:rsidRDefault="007F574E" w:rsidP="007F574E">
            <w:pPr>
              <w:jc w:val="left"/>
              <w:rPr>
                <w:b/>
              </w:rPr>
            </w:pPr>
            <w:r w:rsidRPr="0064046A">
              <w:rPr>
                <w:b/>
              </w:rPr>
              <w:t>"TO TEC Exchange Rate"</w:t>
            </w:r>
          </w:p>
        </w:tc>
        <w:tc>
          <w:tcPr>
            <w:tcW w:w="5812" w:type="dxa"/>
          </w:tcPr>
          <w:p w14:paraId="5335E180" w14:textId="77777777" w:rsidR="007F574E" w:rsidRPr="0064046A" w:rsidRDefault="007F574E" w:rsidP="007F574E">
            <w:r w:rsidRPr="0064046A">
              <w:t xml:space="preserve">the Transmission Entry Capacity available to a specific User as a direct result of a specific reduction in the Transmission Entry Capacity available to another User as calculated by a Transmission Owner and provided to </w:t>
            </w:r>
            <w:r>
              <w:t>The Company</w:t>
            </w:r>
            <w:r w:rsidRPr="0064046A">
              <w:t xml:space="preserve"> in accordance with Schedule 12;</w:t>
            </w:r>
          </w:p>
        </w:tc>
      </w:tr>
      <w:tr w:rsidR="007F574E" w:rsidRPr="0064046A" w14:paraId="33B557C4" w14:textId="77777777" w:rsidTr="00E72AD8">
        <w:tc>
          <w:tcPr>
            <w:tcW w:w="2943" w:type="dxa"/>
          </w:tcPr>
          <w:p w14:paraId="35B8BC5B" w14:textId="77777777" w:rsidR="007F574E" w:rsidRPr="0064046A" w:rsidRDefault="007F574E" w:rsidP="007F574E">
            <w:pPr>
              <w:jc w:val="left"/>
              <w:rPr>
                <w:b/>
              </w:rPr>
            </w:pPr>
            <w:r w:rsidRPr="0064046A">
              <w:rPr>
                <w:b/>
              </w:rPr>
              <w:t>"Total System"</w:t>
            </w:r>
          </w:p>
        </w:tc>
        <w:tc>
          <w:tcPr>
            <w:tcW w:w="5812" w:type="dxa"/>
          </w:tcPr>
          <w:p w14:paraId="0B1EB293" w14:textId="77777777" w:rsidR="007F574E" w:rsidRPr="0064046A" w:rsidRDefault="007F574E" w:rsidP="007F574E">
            <w:r w:rsidRPr="0064046A">
              <w:t>the National Electricity Transmission System and all User Systems in the National Electricity Transmission System Operator Area;</w:t>
            </w:r>
          </w:p>
        </w:tc>
      </w:tr>
      <w:tr w:rsidR="007F574E" w:rsidRPr="0064046A" w14:paraId="7FD02882" w14:textId="77777777" w:rsidTr="00E72AD8">
        <w:tc>
          <w:tcPr>
            <w:tcW w:w="2943" w:type="dxa"/>
          </w:tcPr>
          <w:p w14:paraId="4EF4D40B" w14:textId="77777777" w:rsidR="007F574E" w:rsidRPr="0064046A" w:rsidRDefault="007F574E" w:rsidP="007F574E">
            <w:pPr>
              <w:jc w:val="left"/>
              <w:rPr>
                <w:b/>
              </w:rPr>
            </w:pPr>
            <w:r w:rsidRPr="0064046A">
              <w:t>"</w:t>
            </w:r>
            <w:r w:rsidRPr="0064046A">
              <w:rPr>
                <w:b/>
              </w:rPr>
              <w:t>Total Shutdown</w:t>
            </w:r>
            <w:r w:rsidRPr="0064046A">
              <w:t>"</w:t>
            </w:r>
          </w:p>
        </w:tc>
        <w:tc>
          <w:tcPr>
            <w:tcW w:w="5812" w:type="dxa"/>
          </w:tcPr>
          <w:p w14:paraId="21777BAC" w14:textId="77777777" w:rsidR="007F574E" w:rsidRPr="0064046A" w:rsidRDefault="007F574E" w:rsidP="007F574E">
            <w:r w:rsidRPr="0064046A">
              <w:t>as defined in the Grid Code as at the Code Effective Date;</w:t>
            </w:r>
          </w:p>
        </w:tc>
      </w:tr>
      <w:tr w:rsidR="007F574E" w:rsidRPr="0064046A" w14:paraId="2C365744" w14:textId="77777777" w:rsidTr="00E72AD8">
        <w:tc>
          <w:tcPr>
            <w:tcW w:w="2943" w:type="dxa"/>
          </w:tcPr>
          <w:p w14:paraId="6FAEF7D0" w14:textId="77777777" w:rsidR="007F574E" w:rsidRPr="0064046A" w:rsidRDefault="007F574E" w:rsidP="007F574E">
            <w:pPr>
              <w:jc w:val="left"/>
              <w:rPr>
                <w:b/>
              </w:rPr>
            </w:pPr>
            <w:r w:rsidRPr="0064046A">
              <w:rPr>
                <w:b/>
              </w:rPr>
              <w:t>"Transition Period"</w:t>
            </w:r>
          </w:p>
        </w:tc>
        <w:tc>
          <w:tcPr>
            <w:tcW w:w="5812" w:type="dxa"/>
          </w:tcPr>
          <w:p w14:paraId="2665D8AE" w14:textId="77777777" w:rsidR="007F574E" w:rsidRPr="0064046A" w:rsidRDefault="007F574E" w:rsidP="007F574E">
            <w:r w:rsidRPr="0064046A">
              <w:t>as defined in Standard Condition A1;</w:t>
            </w:r>
          </w:p>
        </w:tc>
      </w:tr>
      <w:tr w:rsidR="007F574E" w:rsidRPr="0064046A" w14:paraId="390CB78C" w14:textId="77777777" w:rsidTr="00E72AD8">
        <w:tc>
          <w:tcPr>
            <w:tcW w:w="2943" w:type="dxa"/>
          </w:tcPr>
          <w:p w14:paraId="3BBE8D31" w14:textId="77777777" w:rsidR="007F574E" w:rsidRPr="0064046A" w:rsidRDefault="007F574E" w:rsidP="007F574E">
            <w:pPr>
              <w:jc w:val="left"/>
              <w:rPr>
                <w:b/>
              </w:rPr>
            </w:pPr>
            <w:r w:rsidRPr="0064046A">
              <w:rPr>
                <w:b/>
              </w:rPr>
              <w:t>"Transitional Connection Site"</w:t>
            </w:r>
          </w:p>
        </w:tc>
        <w:tc>
          <w:tcPr>
            <w:tcW w:w="5812" w:type="dxa"/>
          </w:tcPr>
          <w:p w14:paraId="183B6134" w14:textId="77777777" w:rsidR="007F574E" w:rsidRPr="0064046A" w:rsidRDefault="007F574E" w:rsidP="007F574E">
            <w:r w:rsidRPr="0064046A">
              <w:t>as defined in sub-paragraph 9.1.3.1 of Section I;</w:t>
            </w:r>
          </w:p>
        </w:tc>
      </w:tr>
      <w:tr w:rsidR="007F574E" w:rsidRPr="0064046A" w14:paraId="14145A19" w14:textId="77777777" w:rsidTr="00E72AD8">
        <w:tc>
          <w:tcPr>
            <w:tcW w:w="2943" w:type="dxa"/>
          </w:tcPr>
          <w:p w14:paraId="37EA3D6B" w14:textId="77777777" w:rsidR="007F574E" w:rsidRPr="0064046A" w:rsidRDefault="007F574E" w:rsidP="007F574E">
            <w:pPr>
              <w:jc w:val="left"/>
              <w:rPr>
                <w:b/>
              </w:rPr>
            </w:pPr>
            <w:r w:rsidRPr="0064046A">
              <w:rPr>
                <w:b/>
              </w:rPr>
              <w:lastRenderedPageBreak/>
              <w:t>"Transitional Connection Site Specification"</w:t>
            </w:r>
          </w:p>
        </w:tc>
        <w:tc>
          <w:tcPr>
            <w:tcW w:w="5812" w:type="dxa"/>
          </w:tcPr>
          <w:p w14:paraId="3042F742" w14:textId="77777777" w:rsidR="007F574E" w:rsidRPr="0064046A" w:rsidRDefault="007F574E" w:rsidP="007F574E">
            <w:r w:rsidRPr="0064046A">
              <w:t>as defined in sub-paragraph 8.1.1 of Section I;</w:t>
            </w:r>
          </w:p>
        </w:tc>
      </w:tr>
      <w:tr w:rsidR="007F574E" w:rsidRPr="0064046A" w14:paraId="51016C9F" w14:textId="77777777" w:rsidTr="00E72AD8">
        <w:tc>
          <w:tcPr>
            <w:tcW w:w="2943" w:type="dxa"/>
          </w:tcPr>
          <w:p w14:paraId="6BD1309E" w14:textId="77777777" w:rsidR="007F574E" w:rsidRPr="0064046A" w:rsidRDefault="007F574E" w:rsidP="007F574E">
            <w:pPr>
              <w:jc w:val="left"/>
              <w:rPr>
                <w:b/>
              </w:rPr>
            </w:pPr>
            <w:r w:rsidRPr="0064046A">
              <w:rPr>
                <w:b/>
              </w:rPr>
              <w:t>"Transitional Construction Planning Assumptions"</w:t>
            </w:r>
          </w:p>
        </w:tc>
        <w:tc>
          <w:tcPr>
            <w:tcW w:w="5812" w:type="dxa"/>
          </w:tcPr>
          <w:p w14:paraId="53431ECC" w14:textId="77777777" w:rsidR="007F574E" w:rsidRPr="0064046A" w:rsidRDefault="007F574E" w:rsidP="007F574E">
            <w:r w:rsidRPr="0064046A">
              <w:t>as defined in sub-paragraph 8.3.1 of Section I;</w:t>
            </w:r>
          </w:p>
        </w:tc>
      </w:tr>
      <w:tr w:rsidR="007F574E" w:rsidRPr="0064046A" w14:paraId="78A23587" w14:textId="77777777" w:rsidTr="00E72AD8">
        <w:tc>
          <w:tcPr>
            <w:tcW w:w="2943" w:type="dxa"/>
          </w:tcPr>
          <w:p w14:paraId="3EB0FAE9" w14:textId="77777777" w:rsidR="007F574E" w:rsidRPr="0064046A" w:rsidRDefault="007F574E" w:rsidP="007F574E">
            <w:pPr>
              <w:jc w:val="left"/>
              <w:rPr>
                <w:b/>
              </w:rPr>
            </w:pPr>
            <w:r w:rsidRPr="0064046A">
              <w:rPr>
                <w:b/>
              </w:rPr>
              <w:t>"Transitional Implementation Dispute"</w:t>
            </w:r>
          </w:p>
        </w:tc>
        <w:tc>
          <w:tcPr>
            <w:tcW w:w="5812" w:type="dxa"/>
          </w:tcPr>
          <w:p w14:paraId="26968CBF" w14:textId="77777777" w:rsidR="007F574E" w:rsidRPr="0064046A" w:rsidRDefault="007F574E" w:rsidP="007F574E">
            <w:r w:rsidRPr="0064046A">
              <w:t>as defined in paragraph 13.5 of Section I;</w:t>
            </w:r>
          </w:p>
        </w:tc>
      </w:tr>
      <w:tr w:rsidR="007F574E" w:rsidRPr="0064046A" w14:paraId="07A68FD7" w14:textId="77777777" w:rsidTr="00E72AD8">
        <w:tc>
          <w:tcPr>
            <w:tcW w:w="2943" w:type="dxa"/>
          </w:tcPr>
          <w:p w14:paraId="01EC7A73" w14:textId="77777777" w:rsidR="007F574E" w:rsidRPr="0064046A" w:rsidRDefault="007F574E" w:rsidP="007F574E">
            <w:pPr>
              <w:jc w:val="left"/>
              <w:rPr>
                <w:b/>
              </w:rPr>
            </w:pPr>
            <w:r w:rsidRPr="0064046A">
              <w:rPr>
                <w:b/>
              </w:rPr>
              <w:t>"Transitional Investment Plans"</w:t>
            </w:r>
          </w:p>
        </w:tc>
        <w:tc>
          <w:tcPr>
            <w:tcW w:w="5812" w:type="dxa"/>
          </w:tcPr>
          <w:p w14:paraId="682251BC" w14:textId="77777777" w:rsidR="007F574E" w:rsidRPr="0064046A" w:rsidRDefault="007F574E" w:rsidP="007F574E">
            <w:r w:rsidRPr="0064046A">
              <w:t>as defined in sub-paragraph 7.1.1 of Section I;</w:t>
            </w:r>
          </w:p>
        </w:tc>
      </w:tr>
      <w:tr w:rsidR="007F574E" w:rsidRPr="0064046A" w14:paraId="3DD6CD61" w14:textId="77777777" w:rsidTr="00E72AD8">
        <w:tc>
          <w:tcPr>
            <w:tcW w:w="2943" w:type="dxa"/>
          </w:tcPr>
          <w:p w14:paraId="1BE8DCDC" w14:textId="77777777" w:rsidR="007F574E" w:rsidRPr="0064046A" w:rsidRDefault="007F574E" w:rsidP="007F574E">
            <w:pPr>
              <w:jc w:val="left"/>
              <w:rPr>
                <w:b/>
              </w:rPr>
            </w:pPr>
            <w:r w:rsidRPr="0064046A">
              <w:rPr>
                <w:b/>
              </w:rPr>
              <w:t xml:space="preserve">"Transitional </w:t>
            </w:r>
            <w:r>
              <w:rPr>
                <w:b/>
              </w:rPr>
              <w:t>The Company</w:t>
            </w:r>
            <w:r w:rsidRPr="0064046A">
              <w:rPr>
                <w:b/>
              </w:rPr>
              <w:t xml:space="preserve"> Investment Plan"</w:t>
            </w:r>
          </w:p>
        </w:tc>
        <w:tc>
          <w:tcPr>
            <w:tcW w:w="5812" w:type="dxa"/>
          </w:tcPr>
          <w:p w14:paraId="4F6DAEC6" w14:textId="77777777" w:rsidR="007F574E" w:rsidRPr="0064046A" w:rsidRDefault="007F574E" w:rsidP="007F574E">
            <w:r w:rsidRPr="0064046A">
              <w:t>as defined in sub-paragraph 7.2.1 of Section I;</w:t>
            </w:r>
          </w:p>
        </w:tc>
      </w:tr>
      <w:tr w:rsidR="007F574E" w:rsidRPr="0064046A" w14:paraId="547D6E19" w14:textId="77777777" w:rsidTr="00E72AD8">
        <w:tc>
          <w:tcPr>
            <w:tcW w:w="2943" w:type="dxa"/>
          </w:tcPr>
          <w:p w14:paraId="7491C7D8" w14:textId="77777777" w:rsidR="007F574E" w:rsidRPr="0064046A" w:rsidRDefault="007F574E" w:rsidP="007F574E">
            <w:pPr>
              <w:jc w:val="left"/>
              <w:rPr>
                <w:b/>
              </w:rPr>
            </w:pPr>
            <w:r w:rsidRPr="0064046A">
              <w:rPr>
                <w:b/>
              </w:rPr>
              <w:t>"Transitional Outage Plan"</w:t>
            </w:r>
          </w:p>
        </w:tc>
        <w:tc>
          <w:tcPr>
            <w:tcW w:w="5812" w:type="dxa"/>
          </w:tcPr>
          <w:p w14:paraId="17AC9FDC" w14:textId="77777777" w:rsidR="007F574E" w:rsidRPr="0064046A" w:rsidRDefault="007F574E" w:rsidP="007F574E">
            <w:r w:rsidRPr="0064046A">
              <w:t>as defined in sub-paragraph 5.1.1 of Section I;</w:t>
            </w:r>
          </w:p>
        </w:tc>
      </w:tr>
      <w:tr w:rsidR="007F574E" w:rsidRPr="0064046A" w14:paraId="33C0D2DB" w14:textId="77777777" w:rsidTr="00E72AD8">
        <w:tc>
          <w:tcPr>
            <w:tcW w:w="2943" w:type="dxa"/>
          </w:tcPr>
          <w:p w14:paraId="6AF5913E" w14:textId="77777777" w:rsidR="007F574E" w:rsidRPr="0064046A" w:rsidRDefault="007F574E" w:rsidP="007F574E">
            <w:pPr>
              <w:jc w:val="left"/>
              <w:rPr>
                <w:b/>
              </w:rPr>
            </w:pPr>
            <w:r w:rsidRPr="0064046A">
              <w:rPr>
                <w:b/>
              </w:rPr>
              <w:t>"Transitional Outage Proposal"</w:t>
            </w:r>
          </w:p>
        </w:tc>
        <w:tc>
          <w:tcPr>
            <w:tcW w:w="5812" w:type="dxa"/>
          </w:tcPr>
          <w:p w14:paraId="69D1E165" w14:textId="77777777" w:rsidR="007F574E" w:rsidRPr="0064046A" w:rsidRDefault="007F574E" w:rsidP="007F574E">
            <w:r w:rsidRPr="0064046A">
              <w:t>as defined in sub-paragraph 5.2.1 of Section I;</w:t>
            </w:r>
          </w:p>
        </w:tc>
      </w:tr>
      <w:tr w:rsidR="007F574E" w:rsidRPr="0064046A" w14:paraId="0FBCFFCB" w14:textId="77777777" w:rsidTr="00E72AD8">
        <w:tc>
          <w:tcPr>
            <w:tcW w:w="2943" w:type="dxa"/>
          </w:tcPr>
          <w:p w14:paraId="0765FC5F" w14:textId="77777777" w:rsidR="007F574E" w:rsidRPr="0064046A" w:rsidRDefault="007F574E" w:rsidP="007F574E">
            <w:pPr>
              <w:jc w:val="left"/>
              <w:rPr>
                <w:b/>
              </w:rPr>
            </w:pPr>
            <w:r w:rsidRPr="0064046A">
              <w:rPr>
                <w:b/>
              </w:rPr>
              <w:t>"Transitional Planning Assumptions"</w:t>
            </w:r>
          </w:p>
        </w:tc>
        <w:tc>
          <w:tcPr>
            <w:tcW w:w="5812" w:type="dxa"/>
          </w:tcPr>
          <w:p w14:paraId="6E8F6FB2" w14:textId="77777777" w:rsidR="007F574E" w:rsidRPr="0064046A" w:rsidRDefault="007F574E" w:rsidP="007F574E">
            <w:r w:rsidRPr="0064046A">
              <w:t>as defined in sub-paragraph 7.3.1 of Section I;</w:t>
            </w:r>
          </w:p>
        </w:tc>
      </w:tr>
      <w:tr w:rsidR="007F574E" w:rsidRPr="0064046A" w14:paraId="71FE2E83" w14:textId="77777777" w:rsidTr="00E72AD8">
        <w:tc>
          <w:tcPr>
            <w:tcW w:w="2943" w:type="dxa"/>
          </w:tcPr>
          <w:p w14:paraId="60ADD999" w14:textId="77777777" w:rsidR="007F574E" w:rsidRPr="0064046A" w:rsidRDefault="007F574E" w:rsidP="007F574E">
            <w:pPr>
              <w:jc w:val="left"/>
              <w:rPr>
                <w:b/>
              </w:rPr>
            </w:pPr>
            <w:r w:rsidRPr="0064046A">
              <w:rPr>
                <w:b/>
              </w:rPr>
              <w:t>"Transitional Services Capability Specification"</w:t>
            </w:r>
          </w:p>
        </w:tc>
        <w:tc>
          <w:tcPr>
            <w:tcW w:w="5812" w:type="dxa"/>
          </w:tcPr>
          <w:p w14:paraId="0881AE08" w14:textId="77777777" w:rsidR="007F574E" w:rsidRPr="0064046A" w:rsidRDefault="007F574E" w:rsidP="007F574E">
            <w:r w:rsidRPr="0064046A">
              <w:t>as defined in paragraph 4.1 of Section I;</w:t>
            </w:r>
          </w:p>
        </w:tc>
      </w:tr>
      <w:tr w:rsidR="007F574E" w:rsidRPr="0064046A" w14:paraId="313A2A96" w14:textId="77777777" w:rsidTr="00E72AD8">
        <w:tc>
          <w:tcPr>
            <w:tcW w:w="2943" w:type="dxa"/>
          </w:tcPr>
          <w:p w14:paraId="3F4B4DFA" w14:textId="77777777" w:rsidR="007F574E" w:rsidRPr="0064046A" w:rsidRDefault="007F574E" w:rsidP="007F574E">
            <w:pPr>
              <w:jc w:val="left"/>
              <w:rPr>
                <w:b/>
              </w:rPr>
            </w:pPr>
            <w:r w:rsidRPr="0064046A">
              <w:rPr>
                <w:b/>
              </w:rPr>
              <w:t>"Transmission"</w:t>
            </w:r>
          </w:p>
        </w:tc>
        <w:tc>
          <w:tcPr>
            <w:tcW w:w="5812" w:type="dxa"/>
          </w:tcPr>
          <w:p w14:paraId="46FB495C" w14:textId="77777777" w:rsidR="007F574E" w:rsidRPr="0064046A" w:rsidRDefault="007F574E" w:rsidP="007F574E">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7F574E" w:rsidRPr="0064046A" w14:paraId="753B1331" w14:textId="77777777" w:rsidTr="00E72AD8">
        <w:tc>
          <w:tcPr>
            <w:tcW w:w="2943" w:type="dxa"/>
          </w:tcPr>
          <w:p w14:paraId="1F808001" w14:textId="77777777" w:rsidR="007F574E" w:rsidRPr="0064046A" w:rsidRDefault="007F574E" w:rsidP="007F574E">
            <w:pPr>
              <w:jc w:val="left"/>
              <w:rPr>
                <w:b/>
              </w:rPr>
            </w:pPr>
            <w:r w:rsidRPr="0064046A">
              <w:rPr>
                <w:b/>
              </w:rPr>
              <w:t>"Transmission Business"</w:t>
            </w:r>
          </w:p>
        </w:tc>
        <w:tc>
          <w:tcPr>
            <w:tcW w:w="5812" w:type="dxa"/>
          </w:tcPr>
          <w:p w14:paraId="1FBB7318" w14:textId="77777777" w:rsidR="007F574E" w:rsidRPr="0064046A" w:rsidRDefault="007F574E" w:rsidP="007F574E">
            <w:r w:rsidRPr="0064046A">
              <w:t>as defined in Standard Condition A1;</w:t>
            </w:r>
          </w:p>
        </w:tc>
      </w:tr>
      <w:tr w:rsidR="007F574E" w:rsidRPr="0064046A" w14:paraId="7A007CBD" w14:textId="77777777" w:rsidTr="00E72AD8">
        <w:tc>
          <w:tcPr>
            <w:tcW w:w="2943" w:type="dxa"/>
          </w:tcPr>
          <w:p w14:paraId="765C36D5" w14:textId="77777777" w:rsidR="007F574E" w:rsidRPr="0064046A" w:rsidRDefault="007F574E" w:rsidP="007F574E">
            <w:pPr>
              <w:jc w:val="left"/>
              <w:rPr>
                <w:b/>
              </w:rPr>
            </w:pPr>
            <w:r w:rsidRPr="0064046A">
              <w:rPr>
                <w:b/>
              </w:rPr>
              <w:t>"Transmission Connection Asset(s)"</w:t>
            </w:r>
          </w:p>
        </w:tc>
        <w:tc>
          <w:tcPr>
            <w:tcW w:w="5812" w:type="dxa"/>
          </w:tcPr>
          <w:p w14:paraId="4AB08948" w14:textId="77777777" w:rsidR="007F574E" w:rsidRPr="0064046A" w:rsidRDefault="007F574E" w:rsidP="007F574E">
            <w:r w:rsidRPr="0064046A">
              <w:t xml:space="preserve">the assets specified as Transmission Connection Assets: </w:t>
            </w:r>
          </w:p>
          <w:p w14:paraId="718F6B64" w14:textId="77777777" w:rsidR="007F574E" w:rsidRPr="0064046A" w:rsidRDefault="007F574E" w:rsidP="007F574E">
            <w:pPr>
              <w:ind w:left="601" w:hanging="601"/>
            </w:pPr>
            <w:r w:rsidRPr="0064046A">
              <w:t xml:space="preserve">(a)     in the Connection Site Specification; and </w:t>
            </w:r>
          </w:p>
          <w:p w14:paraId="2617CC2C" w14:textId="77777777" w:rsidR="007F574E" w:rsidRPr="0064046A" w:rsidRDefault="007F574E" w:rsidP="007F574E">
            <w:pPr>
              <w:ind w:left="601" w:hanging="601"/>
            </w:pPr>
            <w:r w:rsidRPr="0064046A">
              <w:t>(b)     in relation to assets still being constructed, in the relevant TO Construction Agreement;</w:t>
            </w:r>
          </w:p>
        </w:tc>
      </w:tr>
      <w:tr w:rsidR="007F574E" w:rsidRPr="0064046A" w14:paraId="7FF42A4E" w14:textId="77777777" w:rsidTr="00E72AD8">
        <w:tc>
          <w:tcPr>
            <w:tcW w:w="2943" w:type="dxa"/>
          </w:tcPr>
          <w:p w14:paraId="7FBE46CF" w14:textId="77777777" w:rsidR="007F574E" w:rsidRPr="0064046A" w:rsidRDefault="007F574E" w:rsidP="007F574E">
            <w:pPr>
              <w:jc w:val="left"/>
              <w:rPr>
                <w:b/>
              </w:rPr>
            </w:pPr>
            <w:r w:rsidRPr="0064046A">
              <w:rPr>
                <w:b/>
              </w:rPr>
              <w:t>"Transmission Connection Asset Works"</w:t>
            </w:r>
          </w:p>
        </w:tc>
        <w:tc>
          <w:tcPr>
            <w:tcW w:w="5812" w:type="dxa"/>
          </w:tcPr>
          <w:p w14:paraId="41AF5F9F" w14:textId="77777777" w:rsidR="007F574E" w:rsidRPr="0064046A" w:rsidRDefault="007F574E" w:rsidP="007F574E">
            <w:r w:rsidRPr="0064046A">
              <w:t>the works specified as such in a TO Construction Agreement;</w:t>
            </w:r>
          </w:p>
        </w:tc>
      </w:tr>
      <w:tr w:rsidR="007F574E" w:rsidRPr="0064046A" w14:paraId="4DD3ED51" w14:textId="77777777" w:rsidTr="00E72AD8">
        <w:tc>
          <w:tcPr>
            <w:tcW w:w="2943" w:type="dxa"/>
          </w:tcPr>
          <w:p w14:paraId="5507E07B" w14:textId="77777777" w:rsidR="007F574E" w:rsidRPr="0064046A" w:rsidRDefault="007F574E" w:rsidP="007F574E">
            <w:pPr>
              <w:jc w:val="left"/>
              <w:rPr>
                <w:b/>
              </w:rPr>
            </w:pPr>
          </w:p>
        </w:tc>
        <w:tc>
          <w:tcPr>
            <w:tcW w:w="5812" w:type="dxa"/>
          </w:tcPr>
          <w:p w14:paraId="2A3BA920" w14:textId="77777777" w:rsidR="007F574E" w:rsidRPr="0064046A" w:rsidRDefault="007F574E" w:rsidP="007F574E"/>
        </w:tc>
      </w:tr>
      <w:tr w:rsidR="007F574E" w:rsidRPr="0064046A" w14:paraId="349D890D" w14:textId="77777777" w:rsidTr="00E72AD8">
        <w:tc>
          <w:tcPr>
            <w:tcW w:w="2943" w:type="dxa"/>
          </w:tcPr>
          <w:p w14:paraId="56441B36" w14:textId="77777777" w:rsidR="007F574E" w:rsidRPr="0064046A" w:rsidRDefault="007F574E" w:rsidP="007F574E">
            <w:pPr>
              <w:jc w:val="left"/>
              <w:rPr>
                <w:b/>
              </w:rPr>
            </w:pPr>
            <w:r w:rsidRPr="0064046A">
              <w:rPr>
                <w:b/>
              </w:rPr>
              <w:t>"Transmission Construction Works"</w:t>
            </w:r>
          </w:p>
        </w:tc>
        <w:tc>
          <w:tcPr>
            <w:tcW w:w="5812" w:type="dxa"/>
          </w:tcPr>
          <w:p w14:paraId="0DD4B7D8" w14:textId="77777777" w:rsidR="007F574E" w:rsidRPr="0064046A" w:rsidRDefault="007F574E" w:rsidP="007F574E">
            <w:r w:rsidRPr="0064046A">
              <w:t>as defined in Schedule Eight, sub-paragraph 1.1.3;</w:t>
            </w:r>
          </w:p>
        </w:tc>
      </w:tr>
      <w:tr w:rsidR="007F574E" w:rsidRPr="0064046A" w14:paraId="4B53C1C8" w14:textId="77777777" w:rsidTr="00E72AD8">
        <w:tc>
          <w:tcPr>
            <w:tcW w:w="2943" w:type="dxa"/>
          </w:tcPr>
          <w:p w14:paraId="1A9F7850" w14:textId="77777777" w:rsidR="007F574E" w:rsidRPr="0064046A" w:rsidRDefault="007F574E" w:rsidP="007F574E">
            <w:pPr>
              <w:jc w:val="left"/>
              <w:rPr>
                <w:b/>
              </w:rPr>
            </w:pPr>
            <w:r w:rsidRPr="0064046A">
              <w:lastRenderedPageBreak/>
              <w:t>“</w:t>
            </w:r>
            <w:r w:rsidRPr="0064046A">
              <w:rPr>
                <w:b/>
                <w:bCs/>
              </w:rPr>
              <w:t>Transmission</w:t>
            </w:r>
            <w:r w:rsidRPr="0064046A">
              <w:t xml:space="preserve"> </w:t>
            </w:r>
            <w:r w:rsidRPr="0064046A">
              <w:rPr>
                <w:b/>
              </w:rPr>
              <w:t>DC Converter</w:t>
            </w:r>
            <w:r w:rsidRPr="0064046A">
              <w:t>”</w:t>
            </w:r>
          </w:p>
        </w:tc>
        <w:tc>
          <w:tcPr>
            <w:tcW w:w="5812" w:type="dxa"/>
          </w:tcPr>
          <w:p w14:paraId="72D75E90" w14:textId="77777777" w:rsidR="007F574E" w:rsidRPr="0064046A" w:rsidRDefault="007F574E" w:rsidP="007F574E">
            <w:r w:rsidRPr="0064046A">
              <w:t>As defined in the Grid Code</w:t>
            </w:r>
          </w:p>
        </w:tc>
      </w:tr>
      <w:tr w:rsidR="007F574E" w:rsidRPr="0064046A" w14:paraId="633D63D8" w14:textId="77777777" w:rsidTr="00E72AD8">
        <w:tc>
          <w:tcPr>
            <w:tcW w:w="2943" w:type="dxa"/>
          </w:tcPr>
          <w:p w14:paraId="673DFF14" w14:textId="77777777" w:rsidR="007F574E" w:rsidRPr="0064046A" w:rsidRDefault="007F574E" w:rsidP="007F574E">
            <w:pPr>
              <w:jc w:val="left"/>
              <w:rPr>
                <w:b/>
              </w:rPr>
            </w:pPr>
            <w:r w:rsidRPr="0064046A">
              <w:rPr>
                <w:b/>
              </w:rPr>
              <w:t>"Transmission Derogation"</w:t>
            </w:r>
          </w:p>
        </w:tc>
        <w:tc>
          <w:tcPr>
            <w:tcW w:w="5812" w:type="dxa"/>
          </w:tcPr>
          <w:p w14:paraId="506F91E8" w14:textId="77777777" w:rsidR="007F574E" w:rsidRPr="0064046A" w:rsidRDefault="007F574E" w:rsidP="007F574E">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7F574E" w:rsidRPr="0064046A" w14:paraId="47FC4E1E" w14:textId="77777777" w:rsidTr="00E72AD8">
        <w:tc>
          <w:tcPr>
            <w:tcW w:w="2943" w:type="dxa"/>
          </w:tcPr>
          <w:p w14:paraId="452C4B42" w14:textId="77777777" w:rsidR="007F574E" w:rsidRPr="0064046A" w:rsidRDefault="007F574E" w:rsidP="007F574E">
            <w:pPr>
              <w:jc w:val="left"/>
              <w:rPr>
                <w:b/>
              </w:rPr>
            </w:pPr>
            <w:r w:rsidRPr="0064046A">
              <w:rPr>
                <w:b/>
              </w:rPr>
              <w:t>"Transmission Entry Capacity"</w:t>
            </w:r>
          </w:p>
        </w:tc>
        <w:tc>
          <w:tcPr>
            <w:tcW w:w="5812" w:type="dxa"/>
          </w:tcPr>
          <w:p w14:paraId="4F4FEB22" w14:textId="77777777" w:rsidR="007F574E" w:rsidRPr="0064046A" w:rsidRDefault="007F574E" w:rsidP="007F574E">
            <w:r w:rsidRPr="0064046A">
              <w:t xml:space="preserve">the figure specified as such for a Connection Site in a </w:t>
            </w:r>
            <w:r>
              <w:t>The Company</w:t>
            </w:r>
            <w:r w:rsidRPr="0064046A">
              <w:t xml:space="preserve"> Construction Application or </w:t>
            </w:r>
            <w:r>
              <w:t>The Company</w:t>
            </w:r>
            <w:r w:rsidRPr="0064046A">
              <w:t xml:space="preserve"> TEC Exchange Application;</w:t>
            </w:r>
          </w:p>
        </w:tc>
      </w:tr>
      <w:tr w:rsidR="007F574E" w:rsidRPr="0064046A" w14:paraId="0DB3413F" w14:textId="77777777" w:rsidTr="00E72AD8">
        <w:tc>
          <w:tcPr>
            <w:tcW w:w="2943" w:type="dxa"/>
          </w:tcPr>
          <w:p w14:paraId="354DBBC7" w14:textId="77777777" w:rsidR="007F574E" w:rsidRPr="0064046A" w:rsidRDefault="007F574E" w:rsidP="007F574E">
            <w:pPr>
              <w:jc w:val="left"/>
              <w:rPr>
                <w:b/>
              </w:rPr>
            </w:pPr>
            <w:r w:rsidRPr="0064046A">
              <w:rPr>
                <w:b/>
              </w:rPr>
              <w:t>"Transmission Information"</w:t>
            </w:r>
          </w:p>
        </w:tc>
        <w:tc>
          <w:tcPr>
            <w:tcW w:w="5812" w:type="dxa"/>
          </w:tcPr>
          <w:p w14:paraId="022983D5" w14:textId="77777777" w:rsidR="007F574E" w:rsidRPr="0064046A" w:rsidRDefault="007F574E" w:rsidP="007F574E">
            <w:r w:rsidRPr="0064046A">
              <w:t>information related to the planning, development, operation or configuration of any part of a Transmission System or of the National Electricity  Transmission System, but not including User Data;</w:t>
            </w:r>
          </w:p>
        </w:tc>
      </w:tr>
      <w:tr w:rsidR="007F574E" w:rsidRPr="0064046A" w14:paraId="3D0377FF" w14:textId="77777777" w:rsidTr="00E72AD8">
        <w:tc>
          <w:tcPr>
            <w:tcW w:w="2943" w:type="dxa"/>
          </w:tcPr>
          <w:p w14:paraId="30DAD094" w14:textId="77777777" w:rsidR="007F574E" w:rsidRPr="0064046A" w:rsidRDefault="007F574E" w:rsidP="007F574E">
            <w:pPr>
              <w:jc w:val="left"/>
              <w:rPr>
                <w:b/>
              </w:rPr>
            </w:pPr>
            <w:r w:rsidRPr="0064046A">
              <w:rPr>
                <w:b/>
              </w:rPr>
              <w:t>“Transmission Interface Agreement”</w:t>
            </w:r>
          </w:p>
        </w:tc>
        <w:tc>
          <w:tcPr>
            <w:tcW w:w="5812" w:type="dxa"/>
          </w:tcPr>
          <w:p w14:paraId="55807B35" w14:textId="77777777" w:rsidR="007F574E" w:rsidRPr="0064046A" w:rsidRDefault="007F574E" w:rsidP="007F574E">
            <w:r w:rsidRPr="0064046A">
              <w:t>as defined in Schedule Fifteen;</w:t>
            </w:r>
          </w:p>
        </w:tc>
      </w:tr>
      <w:tr w:rsidR="007F574E" w:rsidRPr="0064046A" w14:paraId="105E4BD9" w14:textId="77777777" w:rsidTr="00E72AD8">
        <w:tc>
          <w:tcPr>
            <w:tcW w:w="2943" w:type="dxa"/>
          </w:tcPr>
          <w:p w14:paraId="491F4003" w14:textId="77777777" w:rsidR="007F574E" w:rsidRPr="0064046A" w:rsidRDefault="007F574E" w:rsidP="007F574E">
            <w:pPr>
              <w:jc w:val="left"/>
              <w:rPr>
                <w:b/>
              </w:rPr>
            </w:pPr>
            <w:r w:rsidRPr="0064046A">
              <w:rPr>
                <w:b/>
              </w:rPr>
              <w:t>"Transmission Interface Asset(s)"</w:t>
            </w:r>
          </w:p>
        </w:tc>
        <w:tc>
          <w:tcPr>
            <w:tcW w:w="5812" w:type="dxa"/>
          </w:tcPr>
          <w:p w14:paraId="4EE78CC7" w14:textId="77777777" w:rsidR="007F574E" w:rsidRPr="0064046A" w:rsidRDefault="007F574E" w:rsidP="007F574E">
            <w:r w:rsidRPr="0064046A">
              <w:t xml:space="preserve">the assets specified as Transmission Interface Assets: </w:t>
            </w:r>
          </w:p>
          <w:p w14:paraId="24109865" w14:textId="77777777" w:rsidR="007F574E" w:rsidRPr="0064046A" w:rsidRDefault="007F574E" w:rsidP="007F574E">
            <w:pPr>
              <w:ind w:left="601" w:hanging="601"/>
            </w:pPr>
            <w:r w:rsidRPr="0064046A">
              <w:t xml:space="preserve">(a)     in the Interface Site Specification; and </w:t>
            </w:r>
          </w:p>
          <w:p w14:paraId="2BB315F6" w14:textId="77777777" w:rsidR="007F574E" w:rsidRPr="0064046A" w:rsidRDefault="007F574E" w:rsidP="007F574E">
            <w:pPr>
              <w:ind w:left="510" w:hanging="510"/>
            </w:pPr>
            <w:r w:rsidRPr="0064046A">
              <w:t>(b)     in relation to assets still being constructed, in the relevant TO Construction Agreement;</w:t>
            </w:r>
          </w:p>
        </w:tc>
      </w:tr>
      <w:tr w:rsidR="007F574E" w:rsidRPr="0064046A" w14:paraId="6C6DAB2D" w14:textId="77777777" w:rsidTr="00E72AD8">
        <w:tc>
          <w:tcPr>
            <w:tcW w:w="2943" w:type="dxa"/>
          </w:tcPr>
          <w:p w14:paraId="0C907045" w14:textId="77777777" w:rsidR="007F574E" w:rsidRPr="0064046A" w:rsidRDefault="007F574E" w:rsidP="007F574E">
            <w:pPr>
              <w:jc w:val="left"/>
              <w:rPr>
                <w:b/>
              </w:rPr>
            </w:pPr>
            <w:r w:rsidRPr="0064046A">
              <w:rPr>
                <w:b/>
              </w:rPr>
              <w:t>“Transmission Interface Site”</w:t>
            </w:r>
          </w:p>
        </w:tc>
        <w:tc>
          <w:tcPr>
            <w:tcW w:w="5812" w:type="dxa"/>
          </w:tcPr>
          <w:p w14:paraId="1C2FAF88" w14:textId="77777777" w:rsidR="007F574E" w:rsidRPr="0064046A" w:rsidRDefault="007F574E" w:rsidP="007F574E">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7F574E" w:rsidRPr="0064046A" w14:paraId="27E39BAE" w14:textId="77777777" w:rsidTr="00E72AD8">
        <w:tc>
          <w:tcPr>
            <w:tcW w:w="2943" w:type="dxa"/>
          </w:tcPr>
          <w:p w14:paraId="464CD515" w14:textId="77777777" w:rsidR="007F574E" w:rsidRPr="0064046A" w:rsidRDefault="007F574E" w:rsidP="007F574E">
            <w:pPr>
              <w:jc w:val="left"/>
              <w:rPr>
                <w:b/>
              </w:rPr>
            </w:pPr>
            <w:r w:rsidRPr="0064046A">
              <w:rPr>
                <w:b/>
              </w:rPr>
              <w:t>“Transmission Interface Site Party”</w:t>
            </w:r>
          </w:p>
        </w:tc>
        <w:tc>
          <w:tcPr>
            <w:tcW w:w="5812" w:type="dxa"/>
          </w:tcPr>
          <w:p w14:paraId="0C976AA9" w14:textId="77777777" w:rsidR="007F574E" w:rsidRPr="0064046A" w:rsidRDefault="007F574E" w:rsidP="007F574E">
            <w:r w:rsidRPr="0064046A">
              <w:t>as defined in Section C, Part Three, sub-paragraph 3.2</w:t>
            </w:r>
          </w:p>
        </w:tc>
      </w:tr>
      <w:tr w:rsidR="007F574E" w:rsidRPr="0064046A" w14:paraId="602CC2D9" w14:textId="77777777" w:rsidTr="00E72AD8">
        <w:tc>
          <w:tcPr>
            <w:tcW w:w="2943" w:type="dxa"/>
          </w:tcPr>
          <w:p w14:paraId="61D82439" w14:textId="77777777" w:rsidR="007F574E" w:rsidRPr="0064046A" w:rsidRDefault="007F574E" w:rsidP="007F574E">
            <w:pPr>
              <w:rPr>
                <w:b/>
              </w:rPr>
            </w:pPr>
            <w:r w:rsidRPr="0064046A">
              <w:rPr>
                <w:b/>
              </w:rPr>
              <w:t>“Transmission</w:t>
            </w:r>
            <w:r w:rsidRPr="0064046A">
              <w:t xml:space="preserve"> </w:t>
            </w:r>
            <w:r w:rsidRPr="0064046A">
              <w:rPr>
                <w:b/>
              </w:rPr>
              <w:t>Interface Site Specification”</w:t>
            </w:r>
          </w:p>
        </w:tc>
        <w:tc>
          <w:tcPr>
            <w:tcW w:w="5812" w:type="dxa"/>
          </w:tcPr>
          <w:p w14:paraId="3BF27985" w14:textId="77777777" w:rsidR="007F574E" w:rsidRPr="0064046A" w:rsidRDefault="007F574E" w:rsidP="007F574E">
            <w:r w:rsidRPr="0064046A">
              <w:t>as defined in Section D, Part One, sub-paragraph 2.7.1</w:t>
            </w:r>
          </w:p>
        </w:tc>
      </w:tr>
      <w:tr w:rsidR="007F574E" w:rsidRPr="0064046A" w14:paraId="6D73FCCA" w14:textId="77777777" w:rsidTr="00E72AD8">
        <w:tc>
          <w:tcPr>
            <w:tcW w:w="2943" w:type="dxa"/>
          </w:tcPr>
          <w:p w14:paraId="303BEF60" w14:textId="77777777" w:rsidR="007F574E" w:rsidRPr="0064046A" w:rsidRDefault="007F574E" w:rsidP="007F574E">
            <w:pPr>
              <w:jc w:val="left"/>
              <w:rPr>
                <w:b/>
              </w:rPr>
            </w:pPr>
            <w:r w:rsidRPr="0064046A">
              <w:rPr>
                <w:b/>
              </w:rPr>
              <w:t>"Transmission Investment Plan"</w:t>
            </w:r>
          </w:p>
        </w:tc>
        <w:tc>
          <w:tcPr>
            <w:tcW w:w="5812" w:type="dxa"/>
          </w:tcPr>
          <w:p w14:paraId="065B08F9" w14:textId="77777777" w:rsidR="007F574E" w:rsidRPr="0064046A" w:rsidRDefault="007F574E" w:rsidP="007F574E">
            <w:r w:rsidRPr="0064046A">
              <w:t>the plan developed by each Transmission Owner in relation to the development and maintenance each Financial Year of its Transmission System pursuant to Section D, Part One, sub-</w:t>
            </w:r>
            <w:r w:rsidRPr="0064046A">
              <w:lastRenderedPageBreak/>
              <w:t xml:space="preserve">paragraph 2.1.1 and containing those matters set out in sub-paragraph 2.1.2; </w:t>
            </w:r>
          </w:p>
        </w:tc>
      </w:tr>
      <w:tr w:rsidR="007F574E" w:rsidRPr="0064046A" w14:paraId="19D5ECC4" w14:textId="77777777" w:rsidTr="00E72AD8">
        <w:tc>
          <w:tcPr>
            <w:tcW w:w="2943" w:type="dxa"/>
          </w:tcPr>
          <w:p w14:paraId="15B5C467" w14:textId="77777777" w:rsidR="007F574E" w:rsidRPr="0064046A" w:rsidRDefault="007F574E" w:rsidP="007F574E">
            <w:pPr>
              <w:jc w:val="left"/>
              <w:rPr>
                <w:b/>
              </w:rPr>
            </w:pPr>
            <w:r w:rsidRPr="0064046A">
              <w:rPr>
                <w:b/>
              </w:rPr>
              <w:lastRenderedPageBreak/>
              <w:t>"Transmission Licence"</w:t>
            </w:r>
          </w:p>
        </w:tc>
        <w:tc>
          <w:tcPr>
            <w:tcW w:w="5812" w:type="dxa"/>
          </w:tcPr>
          <w:p w14:paraId="793C4FFF" w14:textId="77777777" w:rsidR="007F574E" w:rsidRPr="0064046A" w:rsidRDefault="007F574E" w:rsidP="007F574E">
            <w:r w:rsidRPr="0064046A">
              <w:t>a transmission licence granted or treated as granted under section 6(1)(b) of the Act;</w:t>
            </w:r>
          </w:p>
        </w:tc>
      </w:tr>
      <w:tr w:rsidR="007F574E" w:rsidRPr="0064046A" w14:paraId="236CD07E" w14:textId="77777777" w:rsidTr="00E72AD8">
        <w:tc>
          <w:tcPr>
            <w:tcW w:w="2943" w:type="dxa"/>
          </w:tcPr>
          <w:p w14:paraId="3EE8C9E2" w14:textId="77777777" w:rsidR="007F574E" w:rsidRPr="0064046A" w:rsidRDefault="007F574E" w:rsidP="007F574E">
            <w:pPr>
              <w:jc w:val="left"/>
              <w:rPr>
                <w:b/>
              </w:rPr>
            </w:pPr>
            <w:r w:rsidRPr="0064046A">
              <w:rPr>
                <w:b/>
              </w:rPr>
              <w:t>"Transmission Licence Conditions"</w:t>
            </w:r>
          </w:p>
        </w:tc>
        <w:tc>
          <w:tcPr>
            <w:tcW w:w="5812" w:type="dxa"/>
          </w:tcPr>
          <w:p w14:paraId="0395C32A" w14:textId="77777777" w:rsidR="007F574E" w:rsidRPr="0064046A" w:rsidRDefault="007F574E" w:rsidP="007F574E">
            <w:r w:rsidRPr="0064046A">
              <w:t xml:space="preserve">the conditions contained in and amended from time to time in accordance with a Transmission Licence; </w:t>
            </w:r>
          </w:p>
        </w:tc>
      </w:tr>
      <w:tr w:rsidR="007F574E" w:rsidRPr="0064046A" w14:paraId="215E5A15" w14:textId="77777777" w:rsidTr="00E72AD8">
        <w:tc>
          <w:tcPr>
            <w:tcW w:w="2943" w:type="dxa"/>
          </w:tcPr>
          <w:p w14:paraId="20872806" w14:textId="77777777" w:rsidR="007F574E" w:rsidRPr="0064046A" w:rsidRDefault="007F574E" w:rsidP="007F574E">
            <w:pPr>
              <w:jc w:val="left"/>
              <w:rPr>
                <w:b/>
              </w:rPr>
            </w:pPr>
            <w:r w:rsidRPr="0064046A">
              <w:rPr>
                <w:b/>
              </w:rPr>
              <w:t>"Transmission Licensee"</w:t>
            </w:r>
          </w:p>
        </w:tc>
        <w:tc>
          <w:tcPr>
            <w:tcW w:w="5812" w:type="dxa"/>
          </w:tcPr>
          <w:p w14:paraId="7C173522" w14:textId="77777777" w:rsidR="007F574E" w:rsidRPr="0064046A" w:rsidRDefault="007F574E" w:rsidP="007F574E">
            <w:r w:rsidRPr="0064046A">
              <w:t>the holder for the time being of a Transmission Licence;</w:t>
            </w:r>
          </w:p>
        </w:tc>
      </w:tr>
      <w:tr w:rsidR="007F574E" w:rsidRPr="0064046A" w14:paraId="1EA8F094" w14:textId="77777777" w:rsidTr="00E72AD8">
        <w:tc>
          <w:tcPr>
            <w:tcW w:w="2943" w:type="dxa"/>
          </w:tcPr>
          <w:p w14:paraId="3BB28D81" w14:textId="215B5916" w:rsidR="007F574E" w:rsidRPr="0064046A" w:rsidRDefault="007F574E" w:rsidP="007F574E">
            <w:pPr>
              <w:jc w:val="left"/>
              <w:rPr>
                <w:b/>
              </w:rPr>
            </w:pPr>
          </w:p>
        </w:tc>
        <w:tc>
          <w:tcPr>
            <w:tcW w:w="5812" w:type="dxa"/>
          </w:tcPr>
          <w:p w14:paraId="4BEB5857" w14:textId="4444584F" w:rsidR="007F574E" w:rsidRPr="0064046A" w:rsidRDefault="007F574E" w:rsidP="007F574E"/>
        </w:tc>
      </w:tr>
      <w:tr w:rsidR="007F574E" w:rsidRPr="0064046A" w14:paraId="33F0EE02" w14:textId="77777777" w:rsidTr="00E72AD8">
        <w:tc>
          <w:tcPr>
            <w:tcW w:w="2943" w:type="dxa"/>
          </w:tcPr>
          <w:p w14:paraId="5222119D" w14:textId="77777777" w:rsidR="007F574E" w:rsidRPr="0064046A" w:rsidRDefault="007F574E" w:rsidP="007F574E">
            <w:pPr>
              <w:jc w:val="left"/>
              <w:rPr>
                <w:b/>
              </w:rPr>
            </w:pPr>
            <w:r>
              <w:rPr>
                <w:b/>
              </w:rPr>
              <w:t>“Transmission Owner”</w:t>
            </w:r>
          </w:p>
        </w:tc>
        <w:tc>
          <w:tcPr>
            <w:tcW w:w="5812" w:type="dxa"/>
          </w:tcPr>
          <w:p w14:paraId="000AA88E" w14:textId="77777777" w:rsidR="007F574E" w:rsidRPr="0064046A" w:rsidRDefault="007F574E" w:rsidP="007F574E">
            <w:r>
              <w:t>An Onshore Transmission Owner or an Offshore Transmission Owner which could include a Type 1 Transmission Owner or Type 2 Transmission Owner.</w:t>
            </w:r>
          </w:p>
        </w:tc>
      </w:tr>
      <w:tr w:rsidR="007F574E" w:rsidRPr="0064046A" w14:paraId="4DBDEA66" w14:textId="77777777" w:rsidTr="00E72AD8">
        <w:tc>
          <w:tcPr>
            <w:tcW w:w="2943" w:type="dxa"/>
          </w:tcPr>
          <w:p w14:paraId="3CE792D4" w14:textId="77777777" w:rsidR="007F574E" w:rsidRPr="0064046A" w:rsidRDefault="007F574E" w:rsidP="007F574E">
            <w:pPr>
              <w:jc w:val="left"/>
              <w:rPr>
                <w:b/>
              </w:rPr>
            </w:pPr>
            <w:r w:rsidRPr="0064046A">
              <w:rPr>
                <w:b/>
              </w:rPr>
              <w:t>"Transmission Owner Site"</w:t>
            </w:r>
          </w:p>
        </w:tc>
        <w:tc>
          <w:tcPr>
            <w:tcW w:w="5812" w:type="dxa"/>
          </w:tcPr>
          <w:p w14:paraId="1AF896CD" w14:textId="77777777" w:rsidR="007F574E" w:rsidRPr="0064046A" w:rsidRDefault="007F574E" w:rsidP="007F574E">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7F574E" w:rsidRPr="0064046A" w14:paraId="29261F73" w14:textId="77777777" w:rsidTr="00E72AD8">
        <w:tc>
          <w:tcPr>
            <w:tcW w:w="2943" w:type="dxa"/>
          </w:tcPr>
          <w:p w14:paraId="09D6202D" w14:textId="77777777" w:rsidR="007F574E" w:rsidRDefault="007F574E" w:rsidP="007F574E">
            <w:pPr>
              <w:jc w:val="left"/>
              <w:rPr>
                <w:b/>
              </w:rPr>
            </w:pPr>
            <w:r w:rsidRPr="0064046A">
              <w:rPr>
                <w:b/>
              </w:rPr>
              <w:t>"Transmission Reinforcement Works"</w:t>
            </w:r>
          </w:p>
          <w:p w14:paraId="769D1F02" w14:textId="77777777" w:rsidR="007F574E" w:rsidRPr="00B51AB9" w:rsidRDefault="007F574E" w:rsidP="007F574E"/>
        </w:tc>
        <w:tc>
          <w:tcPr>
            <w:tcW w:w="5812" w:type="dxa"/>
          </w:tcPr>
          <w:p w14:paraId="04BB8691" w14:textId="77777777" w:rsidR="007F574E" w:rsidRPr="0064046A" w:rsidRDefault="007F574E" w:rsidP="007F574E">
            <w:r w:rsidRPr="0064046A">
              <w:t>in relation to a particular Construction Project, as defined in respect of each relevant Transmission Owner in its TO Construction Agreement;</w:t>
            </w:r>
          </w:p>
        </w:tc>
      </w:tr>
      <w:tr w:rsidR="007F574E" w:rsidRPr="0064046A" w14:paraId="032D094A" w14:textId="77777777" w:rsidTr="00E72AD8">
        <w:tc>
          <w:tcPr>
            <w:tcW w:w="2943" w:type="dxa"/>
          </w:tcPr>
          <w:p w14:paraId="36915026" w14:textId="77777777" w:rsidR="007F574E" w:rsidRPr="0064046A" w:rsidRDefault="007F574E" w:rsidP="007F574E">
            <w:pPr>
              <w:jc w:val="left"/>
              <w:rPr>
                <w:b/>
              </w:rPr>
            </w:pPr>
            <w:r w:rsidRPr="0064046A">
              <w:rPr>
                <w:b/>
              </w:rPr>
              <w:t>"Transmission Services"</w:t>
            </w:r>
          </w:p>
        </w:tc>
        <w:tc>
          <w:tcPr>
            <w:tcW w:w="5812" w:type="dxa"/>
          </w:tcPr>
          <w:p w14:paraId="7FBCA5AE" w14:textId="77777777" w:rsidR="007F574E" w:rsidRPr="0064046A" w:rsidRDefault="007F574E" w:rsidP="007F574E">
            <w:r w:rsidRPr="0064046A">
              <w:t>as defined in Section C, Part One, paragraph 2;</w:t>
            </w:r>
          </w:p>
        </w:tc>
      </w:tr>
      <w:tr w:rsidR="007F574E" w:rsidRPr="0064046A" w14:paraId="033F95EF" w14:textId="77777777" w:rsidTr="00E72AD8">
        <w:tc>
          <w:tcPr>
            <w:tcW w:w="2943" w:type="dxa"/>
          </w:tcPr>
          <w:p w14:paraId="71C9FFC5" w14:textId="77777777" w:rsidR="007F574E" w:rsidRPr="0064046A" w:rsidRDefault="007F574E" w:rsidP="007F574E">
            <w:pPr>
              <w:jc w:val="left"/>
              <w:rPr>
                <w:b/>
              </w:rPr>
            </w:pPr>
            <w:r w:rsidRPr="0064046A">
              <w:rPr>
                <w:b/>
              </w:rPr>
              <w:t>"Transmission System"</w:t>
            </w:r>
          </w:p>
        </w:tc>
        <w:tc>
          <w:tcPr>
            <w:tcW w:w="5812" w:type="dxa"/>
          </w:tcPr>
          <w:p w14:paraId="6D6628FE" w14:textId="77777777" w:rsidR="007F574E" w:rsidRPr="0064046A" w:rsidRDefault="007F574E" w:rsidP="007F574E">
            <w:r w:rsidRPr="0064046A">
              <w:t>in respect of each Party, has the meaning given to the term "licensee's transmission system" in Standard Condition A1;</w:t>
            </w:r>
          </w:p>
        </w:tc>
      </w:tr>
      <w:tr w:rsidR="007F574E" w:rsidRPr="0064046A" w14:paraId="783C5FFB" w14:textId="77777777" w:rsidTr="00E72AD8">
        <w:tc>
          <w:tcPr>
            <w:tcW w:w="2943" w:type="dxa"/>
          </w:tcPr>
          <w:p w14:paraId="39679677" w14:textId="77777777" w:rsidR="007F574E" w:rsidRPr="0064046A" w:rsidRDefault="007F574E" w:rsidP="007F574E">
            <w:pPr>
              <w:jc w:val="left"/>
              <w:rPr>
                <w:b/>
              </w:rPr>
            </w:pPr>
            <w:r>
              <w:rPr>
                <w:b/>
              </w:rPr>
              <w:t>“Type 1 Transmission Owner”</w:t>
            </w:r>
          </w:p>
        </w:tc>
        <w:tc>
          <w:tcPr>
            <w:tcW w:w="5812" w:type="dxa"/>
          </w:tcPr>
          <w:p w14:paraId="56042641" w14:textId="77777777" w:rsidR="007F574E" w:rsidRPr="0064046A" w:rsidRDefault="007F574E" w:rsidP="007F574E">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007F574E" w:rsidRPr="0064046A" w14:paraId="7C79D7EE" w14:textId="77777777" w:rsidTr="00E72AD8">
        <w:tc>
          <w:tcPr>
            <w:tcW w:w="2943" w:type="dxa"/>
          </w:tcPr>
          <w:p w14:paraId="3F3B0E41" w14:textId="77777777" w:rsidR="007F574E" w:rsidRPr="0064046A" w:rsidRDefault="007F574E" w:rsidP="007F574E">
            <w:pPr>
              <w:jc w:val="left"/>
              <w:rPr>
                <w:b/>
              </w:rPr>
            </w:pPr>
            <w:r>
              <w:rPr>
                <w:b/>
              </w:rPr>
              <w:t>“Type 2 Transmission Owner”</w:t>
            </w:r>
          </w:p>
        </w:tc>
        <w:tc>
          <w:tcPr>
            <w:tcW w:w="5812" w:type="dxa"/>
          </w:tcPr>
          <w:p w14:paraId="579EA702" w14:textId="77777777" w:rsidR="007F574E" w:rsidRPr="0064046A" w:rsidRDefault="007F574E" w:rsidP="007F574E">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7F574E" w:rsidRPr="0064046A" w14:paraId="0F241C8B" w14:textId="77777777" w:rsidTr="00E72AD8">
        <w:tc>
          <w:tcPr>
            <w:tcW w:w="2943" w:type="dxa"/>
          </w:tcPr>
          <w:p w14:paraId="695DCE5A" w14:textId="77777777" w:rsidR="007F574E" w:rsidRPr="0064046A" w:rsidRDefault="007F574E" w:rsidP="007F574E">
            <w:pPr>
              <w:jc w:val="left"/>
              <w:rPr>
                <w:b/>
              </w:rPr>
            </w:pPr>
            <w:r w:rsidRPr="0064046A">
              <w:rPr>
                <w:b/>
              </w:rPr>
              <w:t>"Unsecured Event"</w:t>
            </w:r>
          </w:p>
        </w:tc>
        <w:tc>
          <w:tcPr>
            <w:tcW w:w="5812" w:type="dxa"/>
          </w:tcPr>
          <w:p w14:paraId="4EC24D81" w14:textId="77777777" w:rsidR="007F574E" w:rsidRPr="0064046A" w:rsidRDefault="007F574E" w:rsidP="007F574E">
            <w:r w:rsidRPr="0064046A">
              <w:t>as defined in respect of the National Electricity Transmission System and each of the Transmission Owner's Transmission Systems in the Licence Standards;</w:t>
            </w:r>
          </w:p>
        </w:tc>
      </w:tr>
      <w:tr w:rsidR="007F574E" w:rsidRPr="0064046A" w14:paraId="1ED7F3E8" w14:textId="77777777" w:rsidTr="00E72AD8">
        <w:tc>
          <w:tcPr>
            <w:tcW w:w="2943" w:type="dxa"/>
          </w:tcPr>
          <w:p w14:paraId="7767A954" w14:textId="77777777" w:rsidR="007F574E" w:rsidRPr="0064046A" w:rsidRDefault="007F574E" w:rsidP="007F574E">
            <w:pPr>
              <w:jc w:val="left"/>
              <w:rPr>
                <w:b/>
              </w:rPr>
            </w:pPr>
            <w:r w:rsidRPr="0064046A">
              <w:rPr>
                <w:b/>
              </w:rPr>
              <w:lastRenderedPageBreak/>
              <w:t xml:space="preserve">"Urgent </w:t>
            </w:r>
            <w:r>
              <w:rPr>
                <w:b/>
              </w:rPr>
              <w:t>STC Modification Proposal</w:t>
            </w:r>
            <w:r w:rsidRPr="0064046A">
              <w:rPr>
                <w:b/>
              </w:rPr>
              <w:t>"</w:t>
            </w:r>
          </w:p>
        </w:tc>
        <w:tc>
          <w:tcPr>
            <w:tcW w:w="5812" w:type="dxa"/>
          </w:tcPr>
          <w:p w14:paraId="5ED7FB7E" w14:textId="77777777" w:rsidR="007F574E" w:rsidRPr="0064046A" w:rsidRDefault="007F574E" w:rsidP="007F574E">
            <w:r w:rsidRPr="0064046A">
              <w:t>an urgent proposal to amend the Code proposed in accordance with Section B, sub-paragraph 7.2.6;</w:t>
            </w:r>
          </w:p>
        </w:tc>
      </w:tr>
      <w:tr w:rsidR="007F574E" w:rsidRPr="0064046A" w14:paraId="60C9DCD3" w14:textId="77777777" w:rsidTr="00E72AD8">
        <w:tc>
          <w:tcPr>
            <w:tcW w:w="2943" w:type="dxa"/>
          </w:tcPr>
          <w:p w14:paraId="5DB4CAAB" w14:textId="77777777" w:rsidR="007F574E" w:rsidRPr="0064046A" w:rsidRDefault="007F574E" w:rsidP="007F574E">
            <w:pPr>
              <w:jc w:val="left"/>
              <w:rPr>
                <w:b/>
              </w:rPr>
            </w:pPr>
            <w:r w:rsidRPr="0064046A">
              <w:rPr>
                <w:b/>
              </w:rPr>
              <w:t>“Use of System Charging Methodology”</w:t>
            </w:r>
          </w:p>
          <w:p w14:paraId="7BCFF595" w14:textId="77777777" w:rsidR="007F574E" w:rsidRPr="0064046A" w:rsidRDefault="007F574E" w:rsidP="007F574E">
            <w:pPr>
              <w:jc w:val="left"/>
              <w:rPr>
                <w:b/>
              </w:rPr>
            </w:pPr>
            <w:r w:rsidRPr="0064046A">
              <w:rPr>
                <w:b/>
              </w:rPr>
              <w:t>"User(s)"</w:t>
            </w:r>
          </w:p>
        </w:tc>
        <w:tc>
          <w:tcPr>
            <w:tcW w:w="5812" w:type="dxa"/>
          </w:tcPr>
          <w:p w14:paraId="740D51CF" w14:textId="77777777" w:rsidR="007F574E" w:rsidRPr="0064046A" w:rsidRDefault="007F574E" w:rsidP="007F574E">
            <w:r w:rsidRPr="0064046A">
              <w:t>as defined in standard condition A1;</w:t>
            </w:r>
          </w:p>
          <w:p w14:paraId="3E0855A1" w14:textId="77777777" w:rsidR="007F574E" w:rsidRPr="0064046A" w:rsidRDefault="007F574E" w:rsidP="007F574E">
            <w:pPr>
              <w:rPr>
                <w:b/>
                <w:i/>
              </w:rPr>
            </w:pPr>
            <w:r w:rsidRPr="0064046A">
              <w:t xml:space="preserve">any person (other than </w:t>
            </w:r>
            <w:r>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7F574E" w:rsidRPr="0064046A" w14:paraId="65AA684B" w14:textId="77777777" w:rsidTr="00E72AD8">
        <w:tc>
          <w:tcPr>
            <w:tcW w:w="2943" w:type="dxa"/>
          </w:tcPr>
          <w:p w14:paraId="3B29749A" w14:textId="77777777" w:rsidR="007F574E" w:rsidRPr="0064046A" w:rsidRDefault="007F574E" w:rsidP="007F574E">
            <w:pPr>
              <w:jc w:val="left"/>
              <w:rPr>
                <w:b/>
              </w:rPr>
            </w:pPr>
            <w:r>
              <w:rPr>
                <w:b/>
              </w:rPr>
              <w:t>“User”</w:t>
            </w:r>
          </w:p>
        </w:tc>
        <w:tc>
          <w:tcPr>
            <w:tcW w:w="5812" w:type="dxa"/>
          </w:tcPr>
          <w:p w14:paraId="406B0BA4" w14:textId="77777777" w:rsidR="007F574E" w:rsidRPr="0064046A" w:rsidRDefault="007F574E" w:rsidP="007F574E">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7F574E" w:rsidRPr="0064046A" w14:paraId="13F69C95" w14:textId="77777777" w:rsidTr="00E72AD8">
        <w:tc>
          <w:tcPr>
            <w:tcW w:w="2943" w:type="dxa"/>
          </w:tcPr>
          <w:p w14:paraId="556FFDA8" w14:textId="77777777" w:rsidR="007F574E" w:rsidRPr="0064046A" w:rsidRDefault="007F574E" w:rsidP="007F574E">
            <w:pPr>
              <w:jc w:val="left"/>
              <w:rPr>
                <w:b/>
              </w:rPr>
            </w:pPr>
            <w:r w:rsidRPr="0064046A">
              <w:rPr>
                <w:b/>
              </w:rPr>
              <w:t>"User Application"</w:t>
            </w:r>
          </w:p>
        </w:tc>
        <w:tc>
          <w:tcPr>
            <w:tcW w:w="5812" w:type="dxa"/>
          </w:tcPr>
          <w:p w14:paraId="4462EBE6" w14:textId="77777777" w:rsidR="007F574E" w:rsidRPr="0064046A" w:rsidRDefault="007F574E" w:rsidP="007F574E">
            <w:r w:rsidRPr="0064046A">
              <w:t xml:space="preserve">an application made by a User to </w:t>
            </w:r>
            <w:r>
              <w:t>The Company</w:t>
            </w:r>
            <w:r w:rsidRPr="0064046A">
              <w:t xml:space="preserve"> under and pursuant to the CUSC in respect of:</w:t>
            </w:r>
          </w:p>
          <w:p w14:paraId="2200B68A" w14:textId="77777777" w:rsidR="007F574E" w:rsidRPr="0064046A" w:rsidRDefault="007F574E" w:rsidP="007F574E">
            <w:r w:rsidRPr="0064046A">
              <w:t>(a)  a New Connection; or</w:t>
            </w:r>
          </w:p>
          <w:p w14:paraId="106799C3" w14:textId="77777777" w:rsidR="007F574E" w:rsidRPr="0064046A" w:rsidRDefault="007F574E" w:rsidP="007F574E">
            <w:r w:rsidRPr="0064046A">
              <w:t>(b)  a Modification; or</w:t>
            </w:r>
          </w:p>
          <w:p w14:paraId="71828835" w14:textId="77777777" w:rsidR="007F574E" w:rsidRPr="0064046A" w:rsidRDefault="007F574E" w:rsidP="007F574E">
            <w:pPr>
              <w:numPr>
                <w:ilvl w:val="0"/>
                <w:numId w:val="16"/>
              </w:numPr>
              <w:tabs>
                <w:tab w:val="clear" w:pos="720"/>
                <w:tab w:val="num" w:pos="318"/>
              </w:tabs>
              <w:ind w:hanging="686"/>
            </w:pPr>
            <w:r w:rsidRPr="0064046A">
              <w:t xml:space="preserve">use of the National Electricity  Transmission System; or </w:t>
            </w:r>
          </w:p>
          <w:p w14:paraId="37B04633" w14:textId="77777777" w:rsidR="007F574E" w:rsidRPr="0064046A" w:rsidRDefault="007F574E" w:rsidP="007F574E">
            <w:pPr>
              <w:numPr>
                <w:ilvl w:val="0"/>
                <w:numId w:val="16"/>
              </w:numPr>
              <w:tabs>
                <w:tab w:val="clear" w:pos="720"/>
                <w:tab w:val="num" w:pos="318"/>
              </w:tabs>
              <w:ind w:hanging="686"/>
            </w:pPr>
            <w:r w:rsidRPr="0064046A">
              <w:t xml:space="preserve">an Exchange Rate Request; or </w:t>
            </w:r>
          </w:p>
          <w:p w14:paraId="0081F091" w14:textId="77777777" w:rsidR="007F574E" w:rsidRPr="0064046A" w:rsidRDefault="007F574E" w:rsidP="007F574E">
            <w:pPr>
              <w:numPr>
                <w:ilvl w:val="0"/>
                <w:numId w:val="16"/>
              </w:numPr>
              <w:tabs>
                <w:tab w:val="clear" w:pos="720"/>
                <w:tab w:val="num" w:pos="318"/>
              </w:tabs>
              <w:ind w:hanging="686"/>
            </w:pPr>
            <w:r w:rsidRPr="0064046A">
              <w:t>a Request for a Statement of Works by such User.</w:t>
            </w:r>
          </w:p>
        </w:tc>
      </w:tr>
      <w:tr w:rsidR="007F574E" w:rsidRPr="0064046A" w14:paraId="5028724A" w14:textId="77777777" w:rsidTr="00E72AD8">
        <w:tc>
          <w:tcPr>
            <w:tcW w:w="2943" w:type="dxa"/>
          </w:tcPr>
          <w:p w14:paraId="76E1B28E" w14:textId="77777777" w:rsidR="007F574E" w:rsidRPr="0064046A" w:rsidRDefault="007F574E" w:rsidP="007F574E">
            <w:pPr>
              <w:jc w:val="left"/>
              <w:rPr>
                <w:b/>
              </w:rPr>
            </w:pPr>
            <w:r w:rsidRPr="0064046A">
              <w:rPr>
                <w:b/>
              </w:rPr>
              <w:t>"User Application Date"</w:t>
            </w:r>
          </w:p>
        </w:tc>
        <w:tc>
          <w:tcPr>
            <w:tcW w:w="5812" w:type="dxa"/>
          </w:tcPr>
          <w:p w14:paraId="4B8BE04B" w14:textId="77777777" w:rsidR="007F574E" w:rsidRPr="0064046A" w:rsidRDefault="007F574E" w:rsidP="007F574E">
            <w:r w:rsidRPr="0064046A">
              <w:t xml:space="preserve">the date of receipt by </w:t>
            </w:r>
            <w:r>
              <w:t>The Company</w:t>
            </w:r>
            <w:r w:rsidRPr="0064046A">
              <w:t xml:space="preserve"> of an effective User Application pursuant to the CUSC;</w:t>
            </w:r>
          </w:p>
        </w:tc>
      </w:tr>
      <w:tr w:rsidR="007F574E" w:rsidRPr="0064046A" w14:paraId="37A9A25C" w14:textId="77777777" w:rsidTr="00E72AD8">
        <w:tc>
          <w:tcPr>
            <w:tcW w:w="2943" w:type="dxa"/>
          </w:tcPr>
          <w:p w14:paraId="3AB560F1" w14:textId="77777777" w:rsidR="007F574E" w:rsidRDefault="007F574E" w:rsidP="007F574E">
            <w:pPr>
              <w:jc w:val="left"/>
              <w:rPr>
                <w:b/>
              </w:rPr>
            </w:pPr>
            <w:r w:rsidRPr="0064046A">
              <w:rPr>
                <w:b/>
              </w:rPr>
              <w:t xml:space="preserve">"User </w:t>
            </w:r>
            <w:r>
              <w:rPr>
                <w:b/>
              </w:rPr>
              <w:t>Commitment Methodology</w:t>
            </w:r>
            <w:r w:rsidRPr="0064046A">
              <w:rPr>
                <w:b/>
              </w:rPr>
              <w:t>"</w:t>
            </w:r>
          </w:p>
          <w:p w14:paraId="5B54D225" w14:textId="77777777" w:rsidR="007F574E" w:rsidRPr="0064046A" w:rsidRDefault="007F574E" w:rsidP="007F574E">
            <w:pPr>
              <w:jc w:val="left"/>
              <w:rPr>
                <w:b/>
              </w:rPr>
            </w:pPr>
            <w:r w:rsidRPr="0064046A">
              <w:rPr>
                <w:b/>
              </w:rPr>
              <w:t>"User Data"</w:t>
            </w:r>
          </w:p>
        </w:tc>
        <w:tc>
          <w:tcPr>
            <w:tcW w:w="5812" w:type="dxa"/>
          </w:tcPr>
          <w:p w14:paraId="600EB20D" w14:textId="77777777" w:rsidR="007F574E" w:rsidRDefault="007F574E" w:rsidP="007F574E">
            <w:r>
              <w:t>the methodology and principles as set out in CUSC Section 15;</w:t>
            </w:r>
          </w:p>
          <w:p w14:paraId="2ED18A0B" w14:textId="77777777" w:rsidR="007F574E" w:rsidRPr="0064046A" w:rsidRDefault="007F574E" w:rsidP="007F574E">
            <w:r w:rsidRPr="0064046A">
              <w:t>information of or related to a User or Users including, without limitation, information about the business of a User, a User Site, User Works, User Outage or the operation or configuration of any User Equipment or User System.</w:t>
            </w:r>
          </w:p>
        </w:tc>
      </w:tr>
      <w:tr w:rsidR="007F574E" w:rsidRPr="0064046A" w14:paraId="7564C633" w14:textId="77777777" w:rsidTr="00E72AD8">
        <w:tc>
          <w:tcPr>
            <w:tcW w:w="2943" w:type="dxa"/>
          </w:tcPr>
          <w:p w14:paraId="01C67F83" w14:textId="77777777" w:rsidR="007F574E" w:rsidRPr="0064046A" w:rsidRDefault="007F574E" w:rsidP="007F574E">
            <w:pPr>
              <w:jc w:val="left"/>
              <w:rPr>
                <w:b/>
              </w:rPr>
            </w:pPr>
            <w:r w:rsidRPr="0064046A">
              <w:rPr>
                <w:b/>
              </w:rPr>
              <w:t>"User Derogation"</w:t>
            </w:r>
          </w:p>
        </w:tc>
        <w:tc>
          <w:tcPr>
            <w:tcW w:w="5812" w:type="dxa"/>
          </w:tcPr>
          <w:p w14:paraId="37168122" w14:textId="77777777" w:rsidR="007F574E" w:rsidRPr="0064046A" w:rsidRDefault="007F574E" w:rsidP="007F574E">
            <w:r w:rsidRPr="0064046A">
              <w:t xml:space="preserve">a direction issued by the Authority relieving a User from the obligation under its Licence to comply with such parts of the Grid </w:t>
            </w:r>
            <w:r w:rsidRPr="0064046A">
              <w:lastRenderedPageBreak/>
              <w:t>Code or any Distribution Code as may be specified in such direction, and "</w:t>
            </w:r>
            <w:r w:rsidRPr="0064046A">
              <w:rPr>
                <w:b/>
              </w:rPr>
              <w:t>Derogated</w:t>
            </w:r>
            <w:r w:rsidRPr="0064046A">
              <w:t>" shall be construed accordingly;</w:t>
            </w:r>
          </w:p>
        </w:tc>
      </w:tr>
      <w:tr w:rsidR="007F574E" w:rsidRPr="0064046A" w14:paraId="2714D388" w14:textId="77777777" w:rsidTr="00E72AD8">
        <w:tc>
          <w:tcPr>
            <w:tcW w:w="2943" w:type="dxa"/>
          </w:tcPr>
          <w:p w14:paraId="361482FF" w14:textId="77777777" w:rsidR="007F574E" w:rsidRPr="0064046A" w:rsidRDefault="007F574E" w:rsidP="007F574E">
            <w:pPr>
              <w:jc w:val="left"/>
              <w:rPr>
                <w:b/>
              </w:rPr>
            </w:pPr>
            <w:r w:rsidRPr="0064046A">
              <w:rPr>
                <w:b/>
              </w:rPr>
              <w:lastRenderedPageBreak/>
              <w:t>“User Equipment”</w:t>
            </w:r>
          </w:p>
        </w:tc>
        <w:tc>
          <w:tcPr>
            <w:tcW w:w="5812" w:type="dxa"/>
          </w:tcPr>
          <w:p w14:paraId="4BF23CD7" w14:textId="77777777" w:rsidR="007F574E" w:rsidRPr="0064046A" w:rsidRDefault="007F574E" w:rsidP="007F574E">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7F574E" w:rsidRPr="0064046A" w14:paraId="63011524" w14:textId="77777777" w:rsidTr="00E72AD8">
        <w:tc>
          <w:tcPr>
            <w:tcW w:w="2943" w:type="dxa"/>
          </w:tcPr>
          <w:p w14:paraId="6503D08F" w14:textId="77777777" w:rsidR="007F574E" w:rsidRPr="0064046A" w:rsidRDefault="007F574E" w:rsidP="007F574E">
            <w:pPr>
              <w:jc w:val="left"/>
              <w:rPr>
                <w:b/>
              </w:rPr>
            </w:pPr>
            <w:r w:rsidRPr="0064046A">
              <w:rPr>
                <w:b/>
              </w:rPr>
              <w:t>"User Outage"</w:t>
            </w:r>
          </w:p>
        </w:tc>
        <w:tc>
          <w:tcPr>
            <w:tcW w:w="5812" w:type="dxa"/>
          </w:tcPr>
          <w:p w14:paraId="5E64FB14" w14:textId="77777777" w:rsidR="007F574E" w:rsidRPr="0064046A" w:rsidRDefault="007F574E" w:rsidP="007F574E">
            <w:r w:rsidRPr="0064046A">
              <w:t>a planned Outage of part or all of a User System or User Equipment;</w:t>
            </w:r>
          </w:p>
        </w:tc>
      </w:tr>
      <w:tr w:rsidR="007F574E" w:rsidRPr="0064046A" w14:paraId="43A6FF69" w14:textId="77777777" w:rsidTr="00E72AD8">
        <w:tc>
          <w:tcPr>
            <w:tcW w:w="2943" w:type="dxa"/>
          </w:tcPr>
          <w:p w14:paraId="3B94EEFA" w14:textId="77777777" w:rsidR="007F574E" w:rsidRPr="0064046A" w:rsidRDefault="007F574E" w:rsidP="007F574E">
            <w:pPr>
              <w:jc w:val="left"/>
              <w:rPr>
                <w:b/>
              </w:rPr>
            </w:pPr>
            <w:r w:rsidRPr="0064046A">
              <w:rPr>
                <w:b/>
              </w:rPr>
              <w:t>"User Site"</w:t>
            </w:r>
          </w:p>
        </w:tc>
        <w:tc>
          <w:tcPr>
            <w:tcW w:w="5812" w:type="dxa"/>
          </w:tcPr>
          <w:p w14:paraId="5BA0D20C" w14:textId="77777777" w:rsidR="007F574E" w:rsidRPr="0064046A" w:rsidRDefault="007F574E" w:rsidP="007F574E">
            <w:r w:rsidRPr="0064046A">
              <w:t xml:space="preserve">a site owned (or occupied pursuant to a lease, licence or other agreement) by a User in which there is a Connection. For the avoidance of doubt, a site owned by </w:t>
            </w:r>
            <w:r>
              <w:t>The Company</w:t>
            </w:r>
            <w:r w:rsidRPr="0064046A">
              <w:t xml:space="preserve"> or a Transmission Owner but occupied by a User is a User Site;</w:t>
            </w:r>
          </w:p>
        </w:tc>
      </w:tr>
      <w:tr w:rsidR="007F574E" w:rsidRPr="0064046A" w14:paraId="0FA45DC3" w14:textId="77777777" w:rsidTr="00E72AD8">
        <w:tc>
          <w:tcPr>
            <w:tcW w:w="2943" w:type="dxa"/>
          </w:tcPr>
          <w:p w14:paraId="78A12BF1" w14:textId="77777777" w:rsidR="007F574E" w:rsidRPr="0064046A" w:rsidRDefault="007F574E" w:rsidP="007F574E">
            <w:pPr>
              <w:jc w:val="left"/>
              <w:rPr>
                <w:b/>
              </w:rPr>
            </w:pPr>
            <w:r w:rsidRPr="0064046A">
              <w:rPr>
                <w:b/>
              </w:rPr>
              <w:t>"User System"</w:t>
            </w:r>
          </w:p>
        </w:tc>
        <w:tc>
          <w:tcPr>
            <w:tcW w:w="5812" w:type="dxa"/>
          </w:tcPr>
          <w:p w14:paraId="5A1FC3B8" w14:textId="77777777" w:rsidR="007F574E" w:rsidRPr="0064046A" w:rsidRDefault="007F574E" w:rsidP="007F574E">
            <w:r w:rsidRPr="0064046A">
              <w:t>as defined in the CUSC as at Code Effective Date;</w:t>
            </w:r>
          </w:p>
        </w:tc>
      </w:tr>
      <w:tr w:rsidR="007F574E" w:rsidRPr="0064046A" w14:paraId="723D4C94" w14:textId="77777777" w:rsidTr="00E72AD8">
        <w:tc>
          <w:tcPr>
            <w:tcW w:w="2943" w:type="dxa"/>
          </w:tcPr>
          <w:p w14:paraId="2FADB53E" w14:textId="77777777" w:rsidR="007F574E" w:rsidRPr="0064046A" w:rsidRDefault="007F574E" w:rsidP="007F574E">
            <w:pPr>
              <w:jc w:val="left"/>
              <w:rPr>
                <w:b/>
              </w:rPr>
            </w:pPr>
            <w:r w:rsidRPr="0064046A">
              <w:rPr>
                <w:b/>
              </w:rPr>
              <w:t>"User Works"</w:t>
            </w:r>
          </w:p>
        </w:tc>
        <w:tc>
          <w:tcPr>
            <w:tcW w:w="5812" w:type="dxa"/>
          </w:tcPr>
          <w:p w14:paraId="360ED63A" w14:textId="77777777" w:rsidR="007F574E" w:rsidRPr="0032110F" w:rsidRDefault="007F574E" w:rsidP="007F574E">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7F574E" w:rsidRPr="0064046A" w14:paraId="17FEE9F6" w14:textId="77777777" w:rsidTr="00E72AD8">
        <w:tc>
          <w:tcPr>
            <w:tcW w:w="2943" w:type="dxa"/>
          </w:tcPr>
          <w:p w14:paraId="34AFBDFB" w14:textId="77777777" w:rsidR="007F574E" w:rsidRPr="0064046A" w:rsidRDefault="007F574E" w:rsidP="007F574E">
            <w:pPr>
              <w:jc w:val="left"/>
              <w:rPr>
                <w:b/>
              </w:rPr>
            </w:pPr>
            <w:r w:rsidRPr="0064046A">
              <w:rPr>
                <w:b/>
              </w:rPr>
              <w:t>"Value Added Tax" "VAT"</w:t>
            </w:r>
          </w:p>
        </w:tc>
        <w:tc>
          <w:tcPr>
            <w:tcW w:w="5812" w:type="dxa"/>
          </w:tcPr>
          <w:p w14:paraId="55181588" w14:textId="77777777" w:rsidR="007F574E" w:rsidRPr="0064046A" w:rsidRDefault="007F574E" w:rsidP="007F574E">
            <w:r w:rsidRPr="0064046A">
              <w:t>has the meaning given to such term in the Value Added Tax Act 1994 and any tax of a similar nature which may be substituted for a levied in addition to it;</w:t>
            </w:r>
          </w:p>
        </w:tc>
      </w:tr>
      <w:tr w:rsidR="007F574E" w:rsidRPr="0064046A" w14:paraId="41B315F0" w14:textId="77777777" w:rsidTr="00E72AD8">
        <w:tc>
          <w:tcPr>
            <w:tcW w:w="2943" w:type="dxa"/>
          </w:tcPr>
          <w:p w14:paraId="296236E5" w14:textId="77777777" w:rsidR="007F574E" w:rsidRPr="0064046A" w:rsidRDefault="007F574E" w:rsidP="007F574E">
            <w:pPr>
              <w:jc w:val="left"/>
              <w:rPr>
                <w:b/>
              </w:rPr>
            </w:pPr>
            <w:r w:rsidRPr="0064046A">
              <w:rPr>
                <w:b/>
              </w:rPr>
              <w:t>"Voltage Waveform Quality"</w:t>
            </w:r>
          </w:p>
        </w:tc>
        <w:tc>
          <w:tcPr>
            <w:tcW w:w="5812" w:type="dxa"/>
          </w:tcPr>
          <w:p w14:paraId="37E0AF55" w14:textId="77777777" w:rsidR="007F574E" w:rsidRPr="0064046A" w:rsidRDefault="007F574E" w:rsidP="007F574E">
            <w:r w:rsidRPr="0064046A">
              <w:t>means the quality of voltage waveform on the National Electricity Transmission System taking account of harmonic content, phase unbalance and voltage fluctuations;</w:t>
            </w:r>
          </w:p>
        </w:tc>
      </w:tr>
      <w:tr w:rsidR="007F574E" w:rsidRPr="0064046A" w14:paraId="13959114" w14:textId="77777777" w:rsidTr="00E72AD8">
        <w:tc>
          <w:tcPr>
            <w:tcW w:w="2943" w:type="dxa"/>
          </w:tcPr>
          <w:p w14:paraId="0E5D6BA9" w14:textId="77777777" w:rsidR="007F574E" w:rsidRPr="0064046A" w:rsidRDefault="007F574E" w:rsidP="007F574E">
            <w:pPr>
              <w:jc w:val="left"/>
              <w:rPr>
                <w:b/>
              </w:rPr>
            </w:pPr>
            <w:r w:rsidRPr="0064046A">
              <w:rPr>
                <w:b/>
              </w:rPr>
              <w:t>“Voltage Waveform Quality Assessment”</w:t>
            </w:r>
          </w:p>
          <w:p w14:paraId="30F7F335" w14:textId="77777777" w:rsidR="007F574E" w:rsidRPr="0064046A" w:rsidRDefault="007F574E" w:rsidP="007F574E">
            <w:pPr>
              <w:spacing w:after="0"/>
              <w:jc w:val="left"/>
              <w:rPr>
                <w:b/>
              </w:rPr>
            </w:pPr>
          </w:p>
          <w:p w14:paraId="333A16AA" w14:textId="77777777" w:rsidR="007F574E" w:rsidRDefault="007F574E" w:rsidP="007F574E">
            <w:pPr>
              <w:jc w:val="left"/>
              <w:rPr>
                <w:b/>
              </w:rPr>
            </w:pPr>
            <w:r w:rsidRPr="0064046A">
              <w:rPr>
                <w:b/>
              </w:rPr>
              <w:t>"Week"</w:t>
            </w:r>
          </w:p>
          <w:p w14:paraId="56844C80" w14:textId="77777777" w:rsidR="007F574E" w:rsidRDefault="007F574E" w:rsidP="007F574E">
            <w:pPr>
              <w:jc w:val="left"/>
              <w:rPr>
                <w:b/>
              </w:rPr>
            </w:pPr>
          </w:p>
          <w:p w14:paraId="2C77B50D" w14:textId="77777777" w:rsidR="007F574E" w:rsidRPr="0064046A" w:rsidRDefault="007F574E" w:rsidP="007F574E">
            <w:pPr>
              <w:jc w:val="left"/>
              <w:rPr>
                <w:b/>
              </w:rPr>
            </w:pPr>
            <w:r w:rsidRPr="0064046A">
              <w:rPr>
                <w:b/>
              </w:rPr>
              <w:t xml:space="preserve">“Wider </w:t>
            </w:r>
            <w:r>
              <w:rPr>
                <w:b/>
              </w:rPr>
              <w:t>Cancellation Charge Information</w:t>
            </w:r>
            <w:r w:rsidRPr="0064046A">
              <w:rPr>
                <w:b/>
              </w:rPr>
              <w:t>”</w:t>
            </w:r>
          </w:p>
        </w:tc>
        <w:tc>
          <w:tcPr>
            <w:tcW w:w="5812" w:type="dxa"/>
          </w:tcPr>
          <w:p w14:paraId="07697271" w14:textId="77777777" w:rsidR="007F574E" w:rsidRPr="0064046A" w:rsidRDefault="007F574E" w:rsidP="007F574E">
            <w:r w:rsidRPr="0064046A">
              <w:t>means an assessment of the impact of an offshore transmission system on Voltage Waveform Quality at an Interface Point;</w:t>
            </w:r>
          </w:p>
          <w:p w14:paraId="73580DCC" w14:textId="77777777" w:rsidR="007F574E" w:rsidRDefault="007F574E" w:rsidP="007F574E">
            <w:r w:rsidRPr="0064046A">
              <w:t>shall have the same meaning as the term "Week" is used in the Grid Code as at the Code Effective Date;</w:t>
            </w:r>
          </w:p>
          <w:p w14:paraId="14164685" w14:textId="77777777" w:rsidR="007F574E" w:rsidRDefault="007F574E" w:rsidP="007F574E">
            <w:r>
              <w:b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359C1616" w14:textId="77777777" w:rsidR="007F574E" w:rsidRDefault="007F574E" w:rsidP="007F574E">
            <w:pPr>
              <w:numPr>
                <w:ilvl w:val="0"/>
                <w:numId w:val="22"/>
              </w:numPr>
            </w:pPr>
            <w:r>
              <w:lastRenderedPageBreak/>
              <w:t xml:space="preserve">a Transmission Owners load related capex and </w:t>
            </w:r>
            <w:proofErr w:type="spellStart"/>
            <w:r>
              <w:t>non load</w:t>
            </w:r>
            <w:proofErr w:type="spellEnd"/>
            <w:r>
              <w:t xml:space="preserve"> related capex for the following Financial Year excluding the cost of any Attributable Works; and</w:t>
            </w:r>
          </w:p>
          <w:p w14:paraId="4008258E" w14:textId="77777777" w:rsidR="007F574E" w:rsidRPr="0064046A" w:rsidRDefault="007F574E" w:rsidP="007F574E">
            <w:pPr>
              <w:numPr>
                <w:ilvl w:val="0"/>
                <w:numId w:val="22"/>
              </w:numPr>
            </w:pPr>
            <w:r>
              <w:t xml:space="preserve">a forecast of a Transmission Owners load related capex and </w:t>
            </w:r>
            <w:proofErr w:type="spellStart"/>
            <w:r>
              <w:t>non load</w:t>
            </w:r>
            <w:proofErr w:type="spellEnd"/>
            <w:r>
              <w:t xml:space="preserve"> related capex excluding the cost of any Attributable Works for the three Financial Years following the Financial Year referred to in (a) above.</w:t>
            </w:r>
          </w:p>
        </w:tc>
      </w:tr>
      <w:tr w:rsidR="007F574E" w:rsidRPr="0064046A" w14:paraId="22F79C28" w14:textId="77777777" w:rsidTr="00E72AD8">
        <w:tc>
          <w:tcPr>
            <w:tcW w:w="2943" w:type="dxa"/>
          </w:tcPr>
          <w:p w14:paraId="6BEB7398" w14:textId="77777777" w:rsidR="007F574E" w:rsidRPr="0064046A" w:rsidRDefault="007F574E" w:rsidP="007F574E">
            <w:pPr>
              <w:jc w:val="left"/>
              <w:rPr>
                <w:b/>
              </w:rPr>
            </w:pPr>
            <w:r w:rsidRPr="0064046A">
              <w:rPr>
                <w:b/>
              </w:rPr>
              <w:lastRenderedPageBreak/>
              <w:t>“Wider Transmission Reinforcement Works”</w:t>
            </w:r>
          </w:p>
        </w:tc>
        <w:tc>
          <w:tcPr>
            <w:tcW w:w="5812" w:type="dxa"/>
          </w:tcPr>
          <w:p w14:paraId="42BE8B6D" w14:textId="77777777" w:rsidR="007F574E" w:rsidRPr="0064046A" w:rsidRDefault="007F574E" w:rsidP="007F574E">
            <w:r w:rsidRPr="0064046A">
              <w:t>those elements of the Transmission Reinforcement Works other than the Enabling Works which in relation to a particular Construction Project are defined as such by the Onshore Transmission Owner in its TO Construction Agreement;</w:t>
            </w:r>
          </w:p>
        </w:tc>
      </w:tr>
      <w:tr w:rsidR="007F574E" w:rsidRPr="0064046A" w14:paraId="66DEB250" w14:textId="77777777" w:rsidTr="00E72AD8">
        <w:tc>
          <w:tcPr>
            <w:tcW w:w="2943" w:type="dxa"/>
          </w:tcPr>
          <w:p w14:paraId="102E6FEB" w14:textId="77777777" w:rsidR="007F574E" w:rsidRPr="0064046A" w:rsidRDefault="007F574E" w:rsidP="007F574E">
            <w:pPr>
              <w:jc w:val="left"/>
              <w:rPr>
                <w:b/>
              </w:rPr>
            </w:pPr>
            <w:r w:rsidRPr="0064046A">
              <w:rPr>
                <w:b/>
              </w:rPr>
              <w:t>"Withdrawal Date"</w:t>
            </w:r>
          </w:p>
        </w:tc>
        <w:tc>
          <w:tcPr>
            <w:tcW w:w="5812" w:type="dxa"/>
          </w:tcPr>
          <w:p w14:paraId="6088457D" w14:textId="77777777" w:rsidR="007F574E" w:rsidRPr="0064046A" w:rsidRDefault="007F574E" w:rsidP="007F574E">
            <w:r w:rsidRPr="0064046A">
              <w:t>the date defined in Section B</w:t>
            </w:r>
            <w:r w:rsidRPr="0064046A">
              <w:rPr>
                <w:i/>
              </w:rPr>
              <w:t xml:space="preserve">, </w:t>
            </w:r>
            <w:r w:rsidRPr="0064046A">
              <w:t>paragraph 5.1.4 upon which the Withdrawing Party shall withdraw from the Framework Agreement;</w:t>
            </w:r>
          </w:p>
        </w:tc>
      </w:tr>
      <w:tr w:rsidR="007F574E" w:rsidRPr="0064046A" w14:paraId="6426EB7E" w14:textId="77777777" w:rsidTr="00E72AD8">
        <w:tc>
          <w:tcPr>
            <w:tcW w:w="2943" w:type="dxa"/>
          </w:tcPr>
          <w:p w14:paraId="086B821B" w14:textId="77777777" w:rsidR="007F574E" w:rsidRPr="0064046A" w:rsidRDefault="007F574E" w:rsidP="007F574E">
            <w:pPr>
              <w:jc w:val="left"/>
              <w:rPr>
                <w:b/>
              </w:rPr>
            </w:pPr>
            <w:r w:rsidRPr="0064046A">
              <w:rPr>
                <w:b/>
              </w:rPr>
              <w:t>"Withdrawal Notice"</w:t>
            </w:r>
          </w:p>
        </w:tc>
        <w:tc>
          <w:tcPr>
            <w:tcW w:w="5812" w:type="dxa"/>
          </w:tcPr>
          <w:p w14:paraId="1F6AED86" w14:textId="77777777" w:rsidR="007F574E" w:rsidRPr="0064046A" w:rsidRDefault="007F574E" w:rsidP="007F574E">
            <w:r w:rsidRPr="0064046A">
              <w:t>the notice issued by a Party wishing to withdraw from the Framework Agreement as defined in Section B, sub-paragraph 5.1.2;</w:t>
            </w:r>
          </w:p>
        </w:tc>
      </w:tr>
      <w:tr w:rsidR="007F574E" w:rsidRPr="0064046A" w14:paraId="65F21D5C" w14:textId="77777777" w:rsidTr="00E72AD8">
        <w:tc>
          <w:tcPr>
            <w:tcW w:w="2943" w:type="dxa"/>
          </w:tcPr>
          <w:p w14:paraId="44253B5B" w14:textId="77777777" w:rsidR="007F574E" w:rsidRPr="0064046A" w:rsidRDefault="007F574E" w:rsidP="007F574E">
            <w:pPr>
              <w:jc w:val="left"/>
              <w:rPr>
                <w:b/>
              </w:rPr>
            </w:pPr>
            <w:r w:rsidRPr="0064046A">
              <w:rPr>
                <w:b/>
              </w:rPr>
              <w:t>"Withdrawing Party"</w:t>
            </w:r>
          </w:p>
        </w:tc>
        <w:tc>
          <w:tcPr>
            <w:tcW w:w="5812" w:type="dxa"/>
          </w:tcPr>
          <w:p w14:paraId="6362F231" w14:textId="77777777" w:rsidR="007F574E" w:rsidRPr="0064046A" w:rsidRDefault="007F574E" w:rsidP="007F574E">
            <w:r w:rsidRPr="0064046A">
              <w:t>a Party wishing to withdraw from the Framework Agreement in accordance with Section B, sub-paragraph 5.1.1;</w:t>
            </w:r>
          </w:p>
        </w:tc>
      </w:tr>
      <w:tr w:rsidR="007F574E" w:rsidRPr="0064046A" w14:paraId="3D871A78" w14:textId="77777777" w:rsidTr="00E72AD8">
        <w:tc>
          <w:tcPr>
            <w:tcW w:w="2943" w:type="dxa"/>
          </w:tcPr>
          <w:p w14:paraId="145D5147" w14:textId="77777777" w:rsidR="007F574E" w:rsidRPr="0064046A" w:rsidRDefault="007F574E" w:rsidP="007F574E">
            <w:pPr>
              <w:jc w:val="left"/>
              <w:rPr>
                <w:b/>
              </w:rPr>
            </w:pPr>
          </w:p>
        </w:tc>
        <w:tc>
          <w:tcPr>
            <w:tcW w:w="5812" w:type="dxa"/>
          </w:tcPr>
          <w:p w14:paraId="5B03D820" w14:textId="77777777" w:rsidR="007F574E" w:rsidRPr="0064046A" w:rsidRDefault="007F574E" w:rsidP="007F574E"/>
        </w:tc>
      </w:tr>
      <w:tr w:rsidR="007F574E" w:rsidRPr="00FD4D43" w14:paraId="41BCAE2B" w14:textId="77777777" w:rsidTr="00E72AD8">
        <w:tc>
          <w:tcPr>
            <w:tcW w:w="2943" w:type="dxa"/>
          </w:tcPr>
          <w:p w14:paraId="030F3514" w14:textId="77777777" w:rsidR="007F574E" w:rsidRPr="00E2519D" w:rsidRDefault="007F574E" w:rsidP="007F574E">
            <w:pPr>
              <w:jc w:val="left"/>
              <w:rPr>
                <w:b/>
              </w:rPr>
            </w:pPr>
            <w:r>
              <w:rPr>
                <w:b/>
              </w:rPr>
              <w:t>“Workgroup”</w:t>
            </w:r>
          </w:p>
        </w:tc>
        <w:tc>
          <w:tcPr>
            <w:tcW w:w="5812" w:type="dxa"/>
          </w:tcPr>
          <w:p w14:paraId="7973FEAD" w14:textId="77777777" w:rsidR="007F574E" w:rsidRDefault="007F574E" w:rsidP="007F574E">
            <w:pPr>
              <w:spacing w:after="0"/>
            </w:pPr>
            <w:r>
              <w:t>a W</w:t>
            </w:r>
            <w:r w:rsidRPr="00FD4D43">
              <w:t>orkgroup</w:t>
            </w:r>
            <w:r w:rsidRPr="0039362D">
              <w:t xml:space="preserve"> </w:t>
            </w:r>
            <w:r>
              <w:t>established by the Committee pursuant to paragraph 7.2.4.A1</w:t>
            </w:r>
          </w:p>
          <w:p w14:paraId="71FE3ED0" w14:textId="77777777" w:rsidR="007F574E" w:rsidRPr="00FD4D43" w:rsidRDefault="007F574E" w:rsidP="007F574E">
            <w:pPr>
              <w:spacing w:after="0"/>
            </w:pPr>
          </w:p>
        </w:tc>
      </w:tr>
      <w:tr w:rsidR="007F574E" w:rsidRPr="00E2519D" w14:paraId="7690F9F1" w14:textId="77777777" w:rsidTr="00E72AD8">
        <w:tc>
          <w:tcPr>
            <w:tcW w:w="2943" w:type="dxa"/>
          </w:tcPr>
          <w:p w14:paraId="7E728427" w14:textId="77777777" w:rsidR="007F574E" w:rsidRPr="00E2519D" w:rsidRDefault="007F574E" w:rsidP="007F574E">
            <w:pPr>
              <w:jc w:val="left"/>
              <w:rPr>
                <w:b/>
              </w:rPr>
            </w:pPr>
            <w:r>
              <w:rPr>
                <w:b/>
              </w:rPr>
              <w:t>“</w:t>
            </w:r>
            <w:r w:rsidRPr="0039362D">
              <w:rPr>
                <w:b/>
              </w:rPr>
              <w:t>Workgroup Report</w:t>
            </w:r>
            <w:r>
              <w:rPr>
                <w:b/>
              </w:rPr>
              <w:t>”</w:t>
            </w:r>
          </w:p>
        </w:tc>
        <w:tc>
          <w:tcPr>
            <w:tcW w:w="5812" w:type="dxa"/>
          </w:tcPr>
          <w:p w14:paraId="0A44D8E3" w14:textId="77777777" w:rsidR="007F574E" w:rsidRDefault="007F574E" w:rsidP="007F574E">
            <w:pPr>
              <w:spacing w:after="0"/>
            </w:pPr>
            <w:r w:rsidRPr="0039362D">
              <w:t>the report of a Workgroup in relation to a Proposed Amendment or any Alternative Amendment prepared pursuant to paragraph 7.2.4.A8</w:t>
            </w:r>
          </w:p>
          <w:p w14:paraId="0E4134BD" w14:textId="77777777" w:rsidR="007F574E" w:rsidRPr="00E2519D" w:rsidRDefault="007F574E" w:rsidP="007F574E">
            <w:pPr>
              <w:spacing w:after="0"/>
            </w:pPr>
          </w:p>
        </w:tc>
      </w:tr>
      <w:tr w:rsidR="007F574E" w:rsidRPr="0064046A" w14:paraId="34AF20F0" w14:textId="77777777" w:rsidTr="00E72AD8">
        <w:tc>
          <w:tcPr>
            <w:tcW w:w="2943" w:type="dxa"/>
          </w:tcPr>
          <w:p w14:paraId="32D1971A" w14:textId="77777777" w:rsidR="007F574E" w:rsidRPr="0064046A" w:rsidRDefault="007F574E" w:rsidP="007F574E">
            <w:pPr>
              <w:jc w:val="left"/>
              <w:rPr>
                <w:b/>
              </w:rPr>
            </w:pPr>
            <w:r w:rsidRPr="0064046A">
              <w:rPr>
                <w:b/>
              </w:rPr>
              <w:t>"Works"</w:t>
            </w:r>
          </w:p>
        </w:tc>
        <w:tc>
          <w:tcPr>
            <w:tcW w:w="5812" w:type="dxa"/>
          </w:tcPr>
          <w:p w14:paraId="2D9E805C" w14:textId="77777777" w:rsidR="007F574E" w:rsidRPr="0064046A" w:rsidRDefault="007F574E" w:rsidP="007F574E">
            <w:pPr>
              <w:spacing w:after="0"/>
            </w:pPr>
            <w:r w:rsidRPr="0064046A">
              <w:t xml:space="preserve">as the context admits or requires, Transmission Construction Works, </w:t>
            </w:r>
            <w:r>
              <w:t>The Company</w:t>
            </w:r>
            <w:r w:rsidRPr="0064046A">
              <w:t xml:space="preserve"> Works and User Works. </w:t>
            </w:r>
          </w:p>
        </w:tc>
      </w:tr>
    </w:tbl>
    <w:p w14:paraId="3D8F7705" w14:textId="77777777" w:rsidR="0039362D" w:rsidRPr="0039362D" w:rsidRDefault="0039362D" w:rsidP="00A55178">
      <w:pPr>
        <w:pStyle w:val="ScheduleTitle"/>
        <w:jc w:val="both"/>
      </w:pPr>
    </w:p>
    <w:sectPr w:rsidR="0039362D" w:rsidRPr="0039362D" w:rsidSect="00D759B6">
      <w:headerReference w:type="default" r:id="rId10"/>
      <w:footerReference w:type="default" r:id="rId11"/>
      <w:pgSz w:w="11906" w:h="16838" w:code="9"/>
      <w:pgMar w:top="1440" w:right="1646"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6A67B" w14:textId="77777777" w:rsidR="00307368" w:rsidRDefault="00307368">
      <w:r>
        <w:separator/>
      </w:r>
    </w:p>
  </w:endnote>
  <w:endnote w:type="continuationSeparator" w:id="0">
    <w:p w14:paraId="60CCE901" w14:textId="77777777" w:rsidR="00307368" w:rsidRDefault="00307368">
      <w:r>
        <w:continuationSeparator/>
      </w:r>
    </w:p>
  </w:endnote>
  <w:endnote w:type="continuationNotice" w:id="1">
    <w:p w14:paraId="01A094EC" w14:textId="77777777" w:rsidR="00307368" w:rsidRDefault="003073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CGOmega-Bold">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1A320" w14:textId="77777777" w:rsidR="00CA436E" w:rsidRPr="00CA436E" w:rsidRDefault="00532B0A" w:rsidP="00532B0A">
    <w:pPr>
      <w:pStyle w:val="Footer"/>
      <w:tabs>
        <w:tab w:val="center" w:pos="4395"/>
      </w:tabs>
      <w:spacing w:line="240" w:lineRule="auto"/>
      <w:ind w:right="360"/>
    </w:pPr>
    <w:r>
      <w:rPr>
        <w:rStyle w:val="PageNumber"/>
        <w:color w:val="000000"/>
        <w:sz w:val="16"/>
      </w:rPr>
      <w:t xml:space="preserve">Version </w:t>
    </w:r>
    <w:r w:rsidR="00290901" w:rsidRPr="00650AFD">
      <w:rPr>
        <w:rStyle w:val="PageNumber"/>
        <w:color w:val="000000"/>
        <w:sz w:val="16"/>
      </w:rPr>
      <w:t>2</w:t>
    </w:r>
    <w:r w:rsidR="002644C2" w:rsidRPr="00650AFD">
      <w:rPr>
        <w:rStyle w:val="PageNumber"/>
        <w:color w:val="000000"/>
        <w:sz w:val="16"/>
      </w:rPr>
      <w:t>2</w:t>
    </w:r>
    <w:r>
      <w:rPr>
        <w:rStyle w:val="PageNumber"/>
        <w:sz w:val="16"/>
      </w:rPr>
      <w:tab/>
      <w:t>J-</w:t>
    </w:r>
    <w:r>
      <w:rPr>
        <w:rStyle w:val="PageNumber"/>
        <w:sz w:val="16"/>
      </w:rPr>
      <w:fldChar w:fldCharType="begin"/>
    </w:r>
    <w:r>
      <w:rPr>
        <w:rStyle w:val="PageNumber"/>
        <w:sz w:val="16"/>
      </w:rPr>
      <w:instrText xml:space="preserve">PAGE  </w:instrText>
    </w:r>
    <w:r>
      <w:rPr>
        <w:rStyle w:val="PageNumber"/>
        <w:sz w:val="16"/>
      </w:rPr>
      <w:fldChar w:fldCharType="separate"/>
    </w:r>
    <w:r w:rsidR="00F65779">
      <w:rPr>
        <w:rStyle w:val="PageNumber"/>
        <w:noProof/>
        <w:sz w:val="16"/>
      </w:rPr>
      <w:t>23</w:t>
    </w:r>
    <w:r>
      <w:rPr>
        <w:rStyle w:val="PageNumber"/>
        <w:sz w:val="16"/>
      </w:rPr>
      <w:fldChar w:fldCharType="end"/>
    </w:r>
    <w:r>
      <w:rPr>
        <w:rStyle w:val="PageNumber"/>
        <w:sz w:val="16"/>
      </w:rPr>
      <w:t xml:space="preserve"> </w:t>
    </w:r>
    <w:r>
      <w:rPr>
        <w:rStyle w:val="PageNumber"/>
        <w:sz w:val="16"/>
      </w:rPr>
      <w:tab/>
    </w:r>
    <w:r w:rsidR="00650AFD">
      <w:t>25 April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28731" w14:textId="77777777" w:rsidR="00307368" w:rsidRDefault="00307368">
      <w:r>
        <w:separator/>
      </w:r>
    </w:p>
  </w:footnote>
  <w:footnote w:type="continuationSeparator" w:id="0">
    <w:p w14:paraId="164C8C69" w14:textId="77777777" w:rsidR="00307368" w:rsidRDefault="00307368">
      <w:r>
        <w:continuationSeparator/>
      </w:r>
    </w:p>
  </w:footnote>
  <w:footnote w:type="continuationNotice" w:id="1">
    <w:p w14:paraId="298DC039" w14:textId="77777777" w:rsidR="00307368" w:rsidRDefault="003073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1D9B" w14:textId="77777777" w:rsidR="006A7867" w:rsidRDefault="006A78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7"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8"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1"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AAD1477"/>
    <w:multiLevelType w:val="hybridMultilevel"/>
    <w:tmpl w:val="812881CA"/>
    <w:lvl w:ilvl="0" w:tplc="9F36669E">
      <w:start w:val="1"/>
      <w:numFmt w:val="bullet"/>
      <w:lvlText w:val=""/>
      <w:lvlJc w:val="left"/>
      <w:pPr>
        <w:tabs>
          <w:tab w:val="num" w:pos="420"/>
        </w:tabs>
        <w:ind w:left="420" w:hanging="360"/>
      </w:pPr>
      <w:rPr>
        <w:rFonts w:ascii="Symbol" w:hAnsi="Symbol" w:hint="default"/>
        <w:color w:val="auto"/>
      </w:rPr>
    </w:lvl>
    <w:lvl w:ilvl="1" w:tplc="395AAEFC" w:tentative="1">
      <w:start w:val="1"/>
      <w:numFmt w:val="bullet"/>
      <w:lvlText w:val="o"/>
      <w:lvlJc w:val="left"/>
      <w:pPr>
        <w:tabs>
          <w:tab w:val="num" w:pos="1500"/>
        </w:tabs>
        <w:ind w:left="1500" w:hanging="360"/>
      </w:pPr>
      <w:rPr>
        <w:rFonts w:ascii="Courier New" w:hAnsi="Courier New" w:cs="Tahoma" w:hint="default"/>
      </w:rPr>
    </w:lvl>
    <w:lvl w:ilvl="2" w:tplc="75442372" w:tentative="1">
      <w:start w:val="1"/>
      <w:numFmt w:val="bullet"/>
      <w:lvlText w:val=""/>
      <w:lvlJc w:val="left"/>
      <w:pPr>
        <w:tabs>
          <w:tab w:val="num" w:pos="2220"/>
        </w:tabs>
        <w:ind w:left="2220" w:hanging="360"/>
      </w:pPr>
      <w:rPr>
        <w:rFonts w:ascii="Wingdings" w:hAnsi="Wingdings" w:hint="default"/>
      </w:rPr>
    </w:lvl>
    <w:lvl w:ilvl="3" w:tplc="2CDA3674" w:tentative="1">
      <w:start w:val="1"/>
      <w:numFmt w:val="bullet"/>
      <w:lvlText w:val=""/>
      <w:lvlJc w:val="left"/>
      <w:pPr>
        <w:tabs>
          <w:tab w:val="num" w:pos="2940"/>
        </w:tabs>
        <w:ind w:left="2940" w:hanging="360"/>
      </w:pPr>
      <w:rPr>
        <w:rFonts w:ascii="Symbol" w:hAnsi="Symbol" w:hint="default"/>
      </w:rPr>
    </w:lvl>
    <w:lvl w:ilvl="4" w:tplc="74A8B902" w:tentative="1">
      <w:start w:val="1"/>
      <w:numFmt w:val="bullet"/>
      <w:lvlText w:val="o"/>
      <w:lvlJc w:val="left"/>
      <w:pPr>
        <w:tabs>
          <w:tab w:val="num" w:pos="3660"/>
        </w:tabs>
        <w:ind w:left="3660" w:hanging="360"/>
      </w:pPr>
      <w:rPr>
        <w:rFonts w:ascii="Courier New" w:hAnsi="Courier New" w:cs="Tahoma" w:hint="default"/>
      </w:rPr>
    </w:lvl>
    <w:lvl w:ilvl="5" w:tplc="3596070E" w:tentative="1">
      <w:start w:val="1"/>
      <w:numFmt w:val="bullet"/>
      <w:lvlText w:val=""/>
      <w:lvlJc w:val="left"/>
      <w:pPr>
        <w:tabs>
          <w:tab w:val="num" w:pos="4380"/>
        </w:tabs>
        <w:ind w:left="4380" w:hanging="360"/>
      </w:pPr>
      <w:rPr>
        <w:rFonts w:ascii="Wingdings" w:hAnsi="Wingdings" w:hint="default"/>
      </w:rPr>
    </w:lvl>
    <w:lvl w:ilvl="6" w:tplc="0CB49854" w:tentative="1">
      <w:start w:val="1"/>
      <w:numFmt w:val="bullet"/>
      <w:lvlText w:val=""/>
      <w:lvlJc w:val="left"/>
      <w:pPr>
        <w:tabs>
          <w:tab w:val="num" w:pos="5100"/>
        </w:tabs>
        <w:ind w:left="5100" w:hanging="360"/>
      </w:pPr>
      <w:rPr>
        <w:rFonts w:ascii="Symbol" w:hAnsi="Symbol" w:hint="default"/>
      </w:rPr>
    </w:lvl>
    <w:lvl w:ilvl="7" w:tplc="3782CB9A" w:tentative="1">
      <w:start w:val="1"/>
      <w:numFmt w:val="bullet"/>
      <w:lvlText w:val="o"/>
      <w:lvlJc w:val="left"/>
      <w:pPr>
        <w:tabs>
          <w:tab w:val="num" w:pos="5820"/>
        </w:tabs>
        <w:ind w:left="5820" w:hanging="360"/>
      </w:pPr>
      <w:rPr>
        <w:rFonts w:ascii="Courier New" w:hAnsi="Courier New" w:cs="Tahoma" w:hint="default"/>
      </w:rPr>
    </w:lvl>
    <w:lvl w:ilvl="8" w:tplc="615453D8"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74811230">
    <w:abstractNumId w:val="1"/>
  </w:num>
  <w:num w:numId="2" w16cid:durableId="500656479">
    <w:abstractNumId w:val="12"/>
  </w:num>
  <w:num w:numId="3" w16cid:durableId="531722843">
    <w:abstractNumId w:val="7"/>
  </w:num>
  <w:num w:numId="4" w16cid:durableId="1706980825">
    <w:abstractNumId w:val="17"/>
  </w:num>
  <w:num w:numId="5" w16cid:durableId="1783764988">
    <w:abstractNumId w:val="5"/>
  </w:num>
  <w:num w:numId="6" w16cid:durableId="1651521628">
    <w:abstractNumId w:val="8"/>
  </w:num>
  <w:num w:numId="7" w16cid:durableId="1541822651">
    <w:abstractNumId w:val="18"/>
  </w:num>
  <w:num w:numId="8" w16cid:durableId="1304235217">
    <w:abstractNumId w:val="20"/>
  </w:num>
  <w:num w:numId="9" w16cid:durableId="1839927963">
    <w:abstractNumId w:val="2"/>
  </w:num>
  <w:num w:numId="10" w16cid:durableId="34670176">
    <w:abstractNumId w:val="9"/>
  </w:num>
  <w:num w:numId="11" w16cid:durableId="1041367514">
    <w:abstractNumId w:val="19"/>
  </w:num>
  <w:num w:numId="12" w16cid:durableId="670528293">
    <w:abstractNumId w:val="4"/>
  </w:num>
  <w:num w:numId="13" w16cid:durableId="895747232">
    <w:abstractNumId w:val="11"/>
  </w:num>
  <w:num w:numId="14" w16cid:durableId="445271474">
    <w:abstractNumId w:val="10"/>
  </w:num>
  <w:num w:numId="15" w16cid:durableId="1958176326">
    <w:abstractNumId w:val="0"/>
  </w:num>
  <w:num w:numId="16" w16cid:durableId="1221747618">
    <w:abstractNumId w:val="15"/>
  </w:num>
  <w:num w:numId="17" w16cid:durableId="357705603">
    <w:abstractNumId w:val="16"/>
  </w:num>
  <w:num w:numId="18" w16cid:durableId="156576763">
    <w:abstractNumId w:val="6"/>
  </w:num>
  <w:num w:numId="19" w16cid:durableId="1930770090">
    <w:abstractNumId w:val="7"/>
  </w:num>
  <w:num w:numId="20" w16cid:durableId="1578515896">
    <w:abstractNumId w:val="7"/>
  </w:num>
  <w:num w:numId="21" w16cid:durableId="31617045">
    <w:abstractNumId w:val="7"/>
  </w:num>
  <w:num w:numId="22" w16cid:durableId="784039639">
    <w:abstractNumId w:val="13"/>
  </w:num>
  <w:num w:numId="23" w16cid:durableId="1692299796">
    <w:abstractNumId w:val="3"/>
  </w:num>
  <w:num w:numId="24" w16cid:durableId="677392132">
    <w:abstractNumId w:val="7"/>
  </w:num>
  <w:num w:numId="25" w16cid:durableId="1989169285">
    <w:abstractNumId w:val="7"/>
  </w:num>
  <w:num w:numId="26" w16cid:durableId="11661681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13CB6"/>
    <w:rsid w:val="00016D02"/>
    <w:rsid w:val="00022D4F"/>
    <w:rsid w:val="000327F3"/>
    <w:rsid w:val="00033E9D"/>
    <w:rsid w:val="00034F4F"/>
    <w:rsid w:val="00035B99"/>
    <w:rsid w:val="00043CFA"/>
    <w:rsid w:val="00050FE3"/>
    <w:rsid w:val="00065EE3"/>
    <w:rsid w:val="000665E4"/>
    <w:rsid w:val="000676CD"/>
    <w:rsid w:val="000749C3"/>
    <w:rsid w:val="00077883"/>
    <w:rsid w:val="0008190B"/>
    <w:rsid w:val="000823FF"/>
    <w:rsid w:val="00091A24"/>
    <w:rsid w:val="000947B1"/>
    <w:rsid w:val="000A1147"/>
    <w:rsid w:val="000A16F0"/>
    <w:rsid w:val="000A2AD5"/>
    <w:rsid w:val="000A2CC7"/>
    <w:rsid w:val="000A484A"/>
    <w:rsid w:val="000B117F"/>
    <w:rsid w:val="000C4AFF"/>
    <w:rsid w:val="000C4DF2"/>
    <w:rsid w:val="000D1154"/>
    <w:rsid w:val="000D2214"/>
    <w:rsid w:val="000D2CE3"/>
    <w:rsid w:val="000D589A"/>
    <w:rsid w:val="000D66F9"/>
    <w:rsid w:val="000D6E3F"/>
    <w:rsid w:val="000D7F5B"/>
    <w:rsid w:val="000E7382"/>
    <w:rsid w:val="000E7977"/>
    <w:rsid w:val="000F3B9B"/>
    <w:rsid w:val="000F4B09"/>
    <w:rsid w:val="00102D89"/>
    <w:rsid w:val="00103BE0"/>
    <w:rsid w:val="00104684"/>
    <w:rsid w:val="001071AE"/>
    <w:rsid w:val="001105A7"/>
    <w:rsid w:val="0011222F"/>
    <w:rsid w:val="001130AF"/>
    <w:rsid w:val="00120DDA"/>
    <w:rsid w:val="001251A9"/>
    <w:rsid w:val="001329EE"/>
    <w:rsid w:val="0014521B"/>
    <w:rsid w:val="001468E6"/>
    <w:rsid w:val="001515E8"/>
    <w:rsid w:val="00154AD2"/>
    <w:rsid w:val="0015583F"/>
    <w:rsid w:val="001605B0"/>
    <w:rsid w:val="00161F6C"/>
    <w:rsid w:val="00162FA0"/>
    <w:rsid w:val="00165A88"/>
    <w:rsid w:val="00171B07"/>
    <w:rsid w:val="0018247D"/>
    <w:rsid w:val="00185512"/>
    <w:rsid w:val="001871B1"/>
    <w:rsid w:val="00191367"/>
    <w:rsid w:val="001973E9"/>
    <w:rsid w:val="001A4FEE"/>
    <w:rsid w:val="001D2FAE"/>
    <w:rsid w:val="001D3889"/>
    <w:rsid w:val="001D7453"/>
    <w:rsid w:val="001E325D"/>
    <w:rsid w:val="001E55A4"/>
    <w:rsid w:val="001F1BF7"/>
    <w:rsid w:val="001F5F2F"/>
    <w:rsid w:val="002036DF"/>
    <w:rsid w:val="002074CB"/>
    <w:rsid w:val="00211153"/>
    <w:rsid w:val="0021491F"/>
    <w:rsid w:val="002162F8"/>
    <w:rsid w:val="00216731"/>
    <w:rsid w:val="00222E53"/>
    <w:rsid w:val="0022402E"/>
    <w:rsid w:val="00225AF1"/>
    <w:rsid w:val="00226140"/>
    <w:rsid w:val="0022631C"/>
    <w:rsid w:val="002264EF"/>
    <w:rsid w:val="00230A57"/>
    <w:rsid w:val="002328F8"/>
    <w:rsid w:val="00245802"/>
    <w:rsid w:val="00252BD7"/>
    <w:rsid w:val="0026077C"/>
    <w:rsid w:val="0026139D"/>
    <w:rsid w:val="00263E85"/>
    <w:rsid w:val="002641B0"/>
    <w:rsid w:val="002644C2"/>
    <w:rsid w:val="00264884"/>
    <w:rsid w:val="00272A7C"/>
    <w:rsid w:val="00274823"/>
    <w:rsid w:val="00290901"/>
    <w:rsid w:val="00293840"/>
    <w:rsid w:val="002A307D"/>
    <w:rsid w:val="002A332B"/>
    <w:rsid w:val="002A392C"/>
    <w:rsid w:val="002B3EB8"/>
    <w:rsid w:val="002C067C"/>
    <w:rsid w:val="002C7D90"/>
    <w:rsid w:val="002D15D3"/>
    <w:rsid w:val="002D554A"/>
    <w:rsid w:val="002D5E67"/>
    <w:rsid w:val="002E13AC"/>
    <w:rsid w:val="002E3AAA"/>
    <w:rsid w:val="002E3FD2"/>
    <w:rsid w:val="002F1391"/>
    <w:rsid w:val="002F1567"/>
    <w:rsid w:val="002F35E1"/>
    <w:rsid w:val="003022A8"/>
    <w:rsid w:val="00307368"/>
    <w:rsid w:val="00313F9E"/>
    <w:rsid w:val="003177AF"/>
    <w:rsid w:val="00317A0C"/>
    <w:rsid w:val="0032110F"/>
    <w:rsid w:val="00323C63"/>
    <w:rsid w:val="00327515"/>
    <w:rsid w:val="00327545"/>
    <w:rsid w:val="00327F16"/>
    <w:rsid w:val="00330CE6"/>
    <w:rsid w:val="00334F97"/>
    <w:rsid w:val="003360D3"/>
    <w:rsid w:val="00337B8B"/>
    <w:rsid w:val="003447E2"/>
    <w:rsid w:val="003469FC"/>
    <w:rsid w:val="003510E6"/>
    <w:rsid w:val="0035337B"/>
    <w:rsid w:val="00357423"/>
    <w:rsid w:val="00357D4A"/>
    <w:rsid w:val="00360D21"/>
    <w:rsid w:val="00366298"/>
    <w:rsid w:val="00387058"/>
    <w:rsid w:val="0039362D"/>
    <w:rsid w:val="003A4EB4"/>
    <w:rsid w:val="003B3349"/>
    <w:rsid w:val="003B3D77"/>
    <w:rsid w:val="003B3EE2"/>
    <w:rsid w:val="003B3F26"/>
    <w:rsid w:val="003D6A72"/>
    <w:rsid w:val="003D6CB9"/>
    <w:rsid w:val="003D7A7D"/>
    <w:rsid w:val="003E3275"/>
    <w:rsid w:val="003E42BD"/>
    <w:rsid w:val="003E5F4A"/>
    <w:rsid w:val="003F1F1D"/>
    <w:rsid w:val="003F5986"/>
    <w:rsid w:val="003F631E"/>
    <w:rsid w:val="003F6D0A"/>
    <w:rsid w:val="00400CBD"/>
    <w:rsid w:val="00404491"/>
    <w:rsid w:val="00405A64"/>
    <w:rsid w:val="0040711E"/>
    <w:rsid w:val="00411078"/>
    <w:rsid w:val="00412FDF"/>
    <w:rsid w:val="004232E7"/>
    <w:rsid w:val="00423B6F"/>
    <w:rsid w:val="004266DA"/>
    <w:rsid w:val="00433579"/>
    <w:rsid w:val="00433C27"/>
    <w:rsid w:val="00434AA9"/>
    <w:rsid w:val="00436C5C"/>
    <w:rsid w:val="00440A6D"/>
    <w:rsid w:val="00440D57"/>
    <w:rsid w:val="0044195D"/>
    <w:rsid w:val="00442361"/>
    <w:rsid w:val="00446953"/>
    <w:rsid w:val="00452DC2"/>
    <w:rsid w:val="0045366A"/>
    <w:rsid w:val="00453BC3"/>
    <w:rsid w:val="00454802"/>
    <w:rsid w:val="00457793"/>
    <w:rsid w:val="00471914"/>
    <w:rsid w:val="004759E2"/>
    <w:rsid w:val="00475A73"/>
    <w:rsid w:val="00480EDF"/>
    <w:rsid w:val="004868FF"/>
    <w:rsid w:val="004912F7"/>
    <w:rsid w:val="00495A0F"/>
    <w:rsid w:val="004A32B8"/>
    <w:rsid w:val="004B18DB"/>
    <w:rsid w:val="004D20B4"/>
    <w:rsid w:val="004D2B73"/>
    <w:rsid w:val="004D3376"/>
    <w:rsid w:val="004D7192"/>
    <w:rsid w:val="004E1704"/>
    <w:rsid w:val="004E6F0D"/>
    <w:rsid w:val="004F12AA"/>
    <w:rsid w:val="004F2ADC"/>
    <w:rsid w:val="0050102A"/>
    <w:rsid w:val="005024F0"/>
    <w:rsid w:val="005048AD"/>
    <w:rsid w:val="005134CB"/>
    <w:rsid w:val="00514C84"/>
    <w:rsid w:val="005161C6"/>
    <w:rsid w:val="0052130D"/>
    <w:rsid w:val="00522962"/>
    <w:rsid w:val="00523818"/>
    <w:rsid w:val="0052669F"/>
    <w:rsid w:val="00530681"/>
    <w:rsid w:val="00532665"/>
    <w:rsid w:val="00532B0A"/>
    <w:rsid w:val="00535954"/>
    <w:rsid w:val="00536079"/>
    <w:rsid w:val="005410BC"/>
    <w:rsid w:val="00553356"/>
    <w:rsid w:val="005533FE"/>
    <w:rsid w:val="00560F3A"/>
    <w:rsid w:val="00562F4B"/>
    <w:rsid w:val="00562F8B"/>
    <w:rsid w:val="005638EC"/>
    <w:rsid w:val="005664E0"/>
    <w:rsid w:val="005705CF"/>
    <w:rsid w:val="00575E12"/>
    <w:rsid w:val="00576694"/>
    <w:rsid w:val="00585A77"/>
    <w:rsid w:val="00592D31"/>
    <w:rsid w:val="005A12C5"/>
    <w:rsid w:val="005A1F3F"/>
    <w:rsid w:val="005A4B4B"/>
    <w:rsid w:val="005A6FA2"/>
    <w:rsid w:val="005B0C16"/>
    <w:rsid w:val="005B21CF"/>
    <w:rsid w:val="005C0413"/>
    <w:rsid w:val="005C3518"/>
    <w:rsid w:val="005D5029"/>
    <w:rsid w:val="005E10E7"/>
    <w:rsid w:val="005E2A6D"/>
    <w:rsid w:val="005E35F7"/>
    <w:rsid w:val="00600122"/>
    <w:rsid w:val="00600C7C"/>
    <w:rsid w:val="00613CC5"/>
    <w:rsid w:val="00617348"/>
    <w:rsid w:val="00621466"/>
    <w:rsid w:val="006247BE"/>
    <w:rsid w:val="00630772"/>
    <w:rsid w:val="006307AD"/>
    <w:rsid w:val="006361E5"/>
    <w:rsid w:val="0064046A"/>
    <w:rsid w:val="006409E5"/>
    <w:rsid w:val="00646B9A"/>
    <w:rsid w:val="00650AFD"/>
    <w:rsid w:val="00657B51"/>
    <w:rsid w:val="00657BBD"/>
    <w:rsid w:val="006666B0"/>
    <w:rsid w:val="00667E45"/>
    <w:rsid w:val="00675FE0"/>
    <w:rsid w:val="006803FB"/>
    <w:rsid w:val="0068263B"/>
    <w:rsid w:val="00683595"/>
    <w:rsid w:val="006835BE"/>
    <w:rsid w:val="00684274"/>
    <w:rsid w:val="00685EB6"/>
    <w:rsid w:val="00694944"/>
    <w:rsid w:val="006953B2"/>
    <w:rsid w:val="006957F9"/>
    <w:rsid w:val="00697159"/>
    <w:rsid w:val="006A1DE6"/>
    <w:rsid w:val="006A1E08"/>
    <w:rsid w:val="006A50B0"/>
    <w:rsid w:val="006A74CD"/>
    <w:rsid w:val="006A7867"/>
    <w:rsid w:val="006B26C8"/>
    <w:rsid w:val="006B2F64"/>
    <w:rsid w:val="006B42E6"/>
    <w:rsid w:val="006C1D57"/>
    <w:rsid w:val="006D1A9C"/>
    <w:rsid w:val="006D1F41"/>
    <w:rsid w:val="006D2937"/>
    <w:rsid w:val="006D3CF6"/>
    <w:rsid w:val="006E12B1"/>
    <w:rsid w:val="006E46FF"/>
    <w:rsid w:val="006F334A"/>
    <w:rsid w:val="007006ED"/>
    <w:rsid w:val="00700A6A"/>
    <w:rsid w:val="00701288"/>
    <w:rsid w:val="00706FC1"/>
    <w:rsid w:val="00712572"/>
    <w:rsid w:val="00716337"/>
    <w:rsid w:val="007172E4"/>
    <w:rsid w:val="0072425E"/>
    <w:rsid w:val="00725682"/>
    <w:rsid w:val="0072744B"/>
    <w:rsid w:val="00736BC9"/>
    <w:rsid w:val="00744C86"/>
    <w:rsid w:val="00746F30"/>
    <w:rsid w:val="00751A13"/>
    <w:rsid w:val="0075288E"/>
    <w:rsid w:val="00755273"/>
    <w:rsid w:val="00756E08"/>
    <w:rsid w:val="007573DB"/>
    <w:rsid w:val="0076672C"/>
    <w:rsid w:val="0077039B"/>
    <w:rsid w:val="00771519"/>
    <w:rsid w:val="00782AC4"/>
    <w:rsid w:val="00785311"/>
    <w:rsid w:val="007A15A5"/>
    <w:rsid w:val="007B0024"/>
    <w:rsid w:val="007B1219"/>
    <w:rsid w:val="007B3B11"/>
    <w:rsid w:val="007B5B48"/>
    <w:rsid w:val="007C6C9C"/>
    <w:rsid w:val="007D078E"/>
    <w:rsid w:val="007D0A38"/>
    <w:rsid w:val="007D281B"/>
    <w:rsid w:val="007D37DD"/>
    <w:rsid w:val="007D661C"/>
    <w:rsid w:val="007E08CC"/>
    <w:rsid w:val="007E4CEC"/>
    <w:rsid w:val="007E522B"/>
    <w:rsid w:val="007F0E90"/>
    <w:rsid w:val="007F10F0"/>
    <w:rsid w:val="007F574E"/>
    <w:rsid w:val="007F6F37"/>
    <w:rsid w:val="007F7E6F"/>
    <w:rsid w:val="0080059C"/>
    <w:rsid w:val="00805EA9"/>
    <w:rsid w:val="00805F46"/>
    <w:rsid w:val="00811CEA"/>
    <w:rsid w:val="008139F3"/>
    <w:rsid w:val="0081732B"/>
    <w:rsid w:val="0082059A"/>
    <w:rsid w:val="00820EE3"/>
    <w:rsid w:val="00821460"/>
    <w:rsid w:val="00821918"/>
    <w:rsid w:val="00835935"/>
    <w:rsid w:val="00835F23"/>
    <w:rsid w:val="00837FB0"/>
    <w:rsid w:val="008459A8"/>
    <w:rsid w:val="00847859"/>
    <w:rsid w:val="00856345"/>
    <w:rsid w:val="0087261C"/>
    <w:rsid w:val="008749AB"/>
    <w:rsid w:val="00874C79"/>
    <w:rsid w:val="0087559A"/>
    <w:rsid w:val="00876448"/>
    <w:rsid w:val="00876926"/>
    <w:rsid w:val="00882BAF"/>
    <w:rsid w:val="008978A8"/>
    <w:rsid w:val="008A2A4E"/>
    <w:rsid w:val="008A31D1"/>
    <w:rsid w:val="008A473A"/>
    <w:rsid w:val="008A7253"/>
    <w:rsid w:val="008B137A"/>
    <w:rsid w:val="008B37F3"/>
    <w:rsid w:val="008C08C4"/>
    <w:rsid w:val="008C68BE"/>
    <w:rsid w:val="008C6D03"/>
    <w:rsid w:val="008C700C"/>
    <w:rsid w:val="008E008D"/>
    <w:rsid w:val="008F43A9"/>
    <w:rsid w:val="00905431"/>
    <w:rsid w:val="0091163A"/>
    <w:rsid w:val="0091410E"/>
    <w:rsid w:val="009172F0"/>
    <w:rsid w:val="00925949"/>
    <w:rsid w:val="009315EB"/>
    <w:rsid w:val="00931CFA"/>
    <w:rsid w:val="00934897"/>
    <w:rsid w:val="009402B2"/>
    <w:rsid w:val="00945F63"/>
    <w:rsid w:val="0094688B"/>
    <w:rsid w:val="0095276D"/>
    <w:rsid w:val="00956132"/>
    <w:rsid w:val="00963365"/>
    <w:rsid w:val="0096673A"/>
    <w:rsid w:val="0097020E"/>
    <w:rsid w:val="00980552"/>
    <w:rsid w:val="00982928"/>
    <w:rsid w:val="00985181"/>
    <w:rsid w:val="0099010E"/>
    <w:rsid w:val="00992567"/>
    <w:rsid w:val="00993C27"/>
    <w:rsid w:val="00995E39"/>
    <w:rsid w:val="009969FD"/>
    <w:rsid w:val="00996B23"/>
    <w:rsid w:val="009A0D72"/>
    <w:rsid w:val="009A4514"/>
    <w:rsid w:val="009B08FE"/>
    <w:rsid w:val="009B48DB"/>
    <w:rsid w:val="009C1E88"/>
    <w:rsid w:val="009C73A0"/>
    <w:rsid w:val="009D20A3"/>
    <w:rsid w:val="009D24FE"/>
    <w:rsid w:val="009D60F8"/>
    <w:rsid w:val="009E1927"/>
    <w:rsid w:val="009E543C"/>
    <w:rsid w:val="009E5ED3"/>
    <w:rsid w:val="009E65E8"/>
    <w:rsid w:val="009E73E1"/>
    <w:rsid w:val="009F307A"/>
    <w:rsid w:val="009F73DA"/>
    <w:rsid w:val="00A067C0"/>
    <w:rsid w:val="00A12002"/>
    <w:rsid w:val="00A15399"/>
    <w:rsid w:val="00A16484"/>
    <w:rsid w:val="00A261C0"/>
    <w:rsid w:val="00A329DD"/>
    <w:rsid w:val="00A3404E"/>
    <w:rsid w:val="00A35A4C"/>
    <w:rsid w:val="00A417D8"/>
    <w:rsid w:val="00A4312A"/>
    <w:rsid w:val="00A5077C"/>
    <w:rsid w:val="00A55178"/>
    <w:rsid w:val="00A628F3"/>
    <w:rsid w:val="00A70A6A"/>
    <w:rsid w:val="00A75211"/>
    <w:rsid w:val="00A762C4"/>
    <w:rsid w:val="00A77A29"/>
    <w:rsid w:val="00A80881"/>
    <w:rsid w:val="00A82428"/>
    <w:rsid w:val="00A8263B"/>
    <w:rsid w:val="00A826EE"/>
    <w:rsid w:val="00A82C41"/>
    <w:rsid w:val="00A8360D"/>
    <w:rsid w:val="00A866A1"/>
    <w:rsid w:val="00A900EF"/>
    <w:rsid w:val="00A972A0"/>
    <w:rsid w:val="00AA36C3"/>
    <w:rsid w:val="00AB03AC"/>
    <w:rsid w:val="00AB41DD"/>
    <w:rsid w:val="00AB6191"/>
    <w:rsid w:val="00AC3FE9"/>
    <w:rsid w:val="00AC52FC"/>
    <w:rsid w:val="00AD2F82"/>
    <w:rsid w:val="00AE054A"/>
    <w:rsid w:val="00AF063D"/>
    <w:rsid w:val="00AF103A"/>
    <w:rsid w:val="00AF3F83"/>
    <w:rsid w:val="00AF4ADA"/>
    <w:rsid w:val="00B06857"/>
    <w:rsid w:val="00B06ECD"/>
    <w:rsid w:val="00B131E3"/>
    <w:rsid w:val="00B13DCF"/>
    <w:rsid w:val="00B17957"/>
    <w:rsid w:val="00B224DE"/>
    <w:rsid w:val="00B33EC8"/>
    <w:rsid w:val="00B405AE"/>
    <w:rsid w:val="00B406B7"/>
    <w:rsid w:val="00B41434"/>
    <w:rsid w:val="00B446CF"/>
    <w:rsid w:val="00B51AB9"/>
    <w:rsid w:val="00B6628B"/>
    <w:rsid w:val="00B6764D"/>
    <w:rsid w:val="00B7450B"/>
    <w:rsid w:val="00B8085B"/>
    <w:rsid w:val="00B81E49"/>
    <w:rsid w:val="00B8573A"/>
    <w:rsid w:val="00B9445A"/>
    <w:rsid w:val="00B96D12"/>
    <w:rsid w:val="00BA06CC"/>
    <w:rsid w:val="00BA3D20"/>
    <w:rsid w:val="00BA4115"/>
    <w:rsid w:val="00BA6543"/>
    <w:rsid w:val="00BB243A"/>
    <w:rsid w:val="00BB35BD"/>
    <w:rsid w:val="00BB4844"/>
    <w:rsid w:val="00BB56F8"/>
    <w:rsid w:val="00BB5878"/>
    <w:rsid w:val="00BB5DDA"/>
    <w:rsid w:val="00BC0651"/>
    <w:rsid w:val="00BC3C10"/>
    <w:rsid w:val="00BD1E90"/>
    <w:rsid w:val="00BD218B"/>
    <w:rsid w:val="00BE16F4"/>
    <w:rsid w:val="00BE46DF"/>
    <w:rsid w:val="00BE4E4F"/>
    <w:rsid w:val="00BE64DB"/>
    <w:rsid w:val="00BF0629"/>
    <w:rsid w:val="00BF2CA5"/>
    <w:rsid w:val="00BF3673"/>
    <w:rsid w:val="00BF6DC5"/>
    <w:rsid w:val="00C0014A"/>
    <w:rsid w:val="00C013CC"/>
    <w:rsid w:val="00C16E4B"/>
    <w:rsid w:val="00C24AFE"/>
    <w:rsid w:val="00C267F5"/>
    <w:rsid w:val="00C34783"/>
    <w:rsid w:val="00C37460"/>
    <w:rsid w:val="00C4270A"/>
    <w:rsid w:val="00C4748A"/>
    <w:rsid w:val="00C54D83"/>
    <w:rsid w:val="00C6472C"/>
    <w:rsid w:val="00C648E1"/>
    <w:rsid w:val="00C65EA9"/>
    <w:rsid w:val="00C72628"/>
    <w:rsid w:val="00C77F2E"/>
    <w:rsid w:val="00C876AA"/>
    <w:rsid w:val="00C94F7D"/>
    <w:rsid w:val="00C96ADD"/>
    <w:rsid w:val="00CA0814"/>
    <w:rsid w:val="00CA2B57"/>
    <w:rsid w:val="00CA436E"/>
    <w:rsid w:val="00CB5BDF"/>
    <w:rsid w:val="00CC43BA"/>
    <w:rsid w:val="00CD344E"/>
    <w:rsid w:val="00CD4831"/>
    <w:rsid w:val="00CF23AE"/>
    <w:rsid w:val="00CF5B43"/>
    <w:rsid w:val="00D00423"/>
    <w:rsid w:val="00D00480"/>
    <w:rsid w:val="00D01D76"/>
    <w:rsid w:val="00D044A7"/>
    <w:rsid w:val="00D05A89"/>
    <w:rsid w:val="00D10230"/>
    <w:rsid w:val="00D15E76"/>
    <w:rsid w:val="00D21C95"/>
    <w:rsid w:val="00D2214B"/>
    <w:rsid w:val="00D229AE"/>
    <w:rsid w:val="00D23CFC"/>
    <w:rsid w:val="00D25FC5"/>
    <w:rsid w:val="00D26ACB"/>
    <w:rsid w:val="00D30489"/>
    <w:rsid w:val="00D31145"/>
    <w:rsid w:val="00D36552"/>
    <w:rsid w:val="00D525B6"/>
    <w:rsid w:val="00D55070"/>
    <w:rsid w:val="00D67FFA"/>
    <w:rsid w:val="00D759B6"/>
    <w:rsid w:val="00D84B7B"/>
    <w:rsid w:val="00D8595F"/>
    <w:rsid w:val="00D87A62"/>
    <w:rsid w:val="00D96CA5"/>
    <w:rsid w:val="00D972EB"/>
    <w:rsid w:val="00D973F6"/>
    <w:rsid w:val="00DA07DD"/>
    <w:rsid w:val="00DA0DD8"/>
    <w:rsid w:val="00DA2DCE"/>
    <w:rsid w:val="00DB11F1"/>
    <w:rsid w:val="00DB233B"/>
    <w:rsid w:val="00DB5BB9"/>
    <w:rsid w:val="00DB7409"/>
    <w:rsid w:val="00DC5A8F"/>
    <w:rsid w:val="00DC63CD"/>
    <w:rsid w:val="00DC6E59"/>
    <w:rsid w:val="00DD0DA4"/>
    <w:rsid w:val="00DD1653"/>
    <w:rsid w:val="00DD2706"/>
    <w:rsid w:val="00DE0068"/>
    <w:rsid w:val="00DE088D"/>
    <w:rsid w:val="00DE7F7C"/>
    <w:rsid w:val="00DF0B53"/>
    <w:rsid w:val="00E011EA"/>
    <w:rsid w:val="00E048F6"/>
    <w:rsid w:val="00E205A7"/>
    <w:rsid w:val="00E20969"/>
    <w:rsid w:val="00E22D21"/>
    <w:rsid w:val="00E22E27"/>
    <w:rsid w:val="00E24C86"/>
    <w:rsid w:val="00E2519D"/>
    <w:rsid w:val="00E27AB9"/>
    <w:rsid w:val="00E32EE4"/>
    <w:rsid w:val="00E37014"/>
    <w:rsid w:val="00E40264"/>
    <w:rsid w:val="00E42010"/>
    <w:rsid w:val="00E53745"/>
    <w:rsid w:val="00E5497E"/>
    <w:rsid w:val="00E61D0A"/>
    <w:rsid w:val="00E72AD8"/>
    <w:rsid w:val="00E74C3F"/>
    <w:rsid w:val="00E76B2D"/>
    <w:rsid w:val="00E800D2"/>
    <w:rsid w:val="00E817A3"/>
    <w:rsid w:val="00E83B37"/>
    <w:rsid w:val="00EA232D"/>
    <w:rsid w:val="00EA2ADF"/>
    <w:rsid w:val="00EA3194"/>
    <w:rsid w:val="00EB3E72"/>
    <w:rsid w:val="00EB4454"/>
    <w:rsid w:val="00EC19A6"/>
    <w:rsid w:val="00EC51BF"/>
    <w:rsid w:val="00EC6FF6"/>
    <w:rsid w:val="00ED75CC"/>
    <w:rsid w:val="00EE5285"/>
    <w:rsid w:val="00EF70E8"/>
    <w:rsid w:val="00F02C50"/>
    <w:rsid w:val="00F04C3A"/>
    <w:rsid w:val="00F1098E"/>
    <w:rsid w:val="00F12187"/>
    <w:rsid w:val="00F1530C"/>
    <w:rsid w:val="00F21724"/>
    <w:rsid w:val="00F22912"/>
    <w:rsid w:val="00F22FDE"/>
    <w:rsid w:val="00F30275"/>
    <w:rsid w:val="00F33665"/>
    <w:rsid w:val="00F40E68"/>
    <w:rsid w:val="00F45927"/>
    <w:rsid w:val="00F5081C"/>
    <w:rsid w:val="00F5232B"/>
    <w:rsid w:val="00F5299B"/>
    <w:rsid w:val="00F65779"/>
    <w:rsid w:val="00F65C84"/>
    <w:rsid w:val="00F74EB4"/>
    <w:rsid w:val="00F90702"/>
    <w:rsid w:val="00F92F26"/>
    <w:rsid w:val="00FA1E17"/>
    <w:rsid w:val="00FA36D8"/>
    <w:rsid w:val="00FB34E2"/>
    <w:rsid w:val="00FB485C"/>
    <w:rsid w:val="00FB72E6"/>
    <w:rsid w:val="00FB7A2C"/>
    <w:rsid w:val="00FC6B71"/>
    <w:rsid w:val="00FC7B84"/>
    <w:rsid w:val="00FD0ED7"/>
    <w:rsid w:val="00FD17A8"/>
    <w:rsid w:val="00FD7827"/>
    <w:rsid w:val="00FE3406"/>
    <w:rsid w:val="00FE6E74"/>
    <w:rsid w:val="47D589AC"/>
    <w:rsid w:val="6FCD9AC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ersonName"/>
  <w:shapeDefaults>
    <o:shapedefaults v:ext="edit" spidmax="2050"/>
    <o:shapelayout v:ext="edit">
      <o:idmap v:ext="edit" data="2"/>
    </o:shapelayout>
  </w:shapeDefaults>
  <w:decimalSymbol w:val="."/>
  <w:listSeparator w:val=","/>
  <w14:docId w14:val="0C043D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6F0"/>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882BAF"/>
    <w:pPr>
      <w:numPr>
        <w:ilvl w:val="6"/>
      </w:numPr>
      <w:tabs>
        <w:tab w:val="clear" w:pos="3672"/>
        <w:tab w:val="num" w:pos="3150"/>
      </w:tabs>
      <w:ind w:left="3168" w:hanging="461"/>
      <w:outlineLvl w:val="6"/>
    </w:pPr>
  </w:style>
  <w:style w:type="paragraph" w:customStyle="1" w:styleId="ListNumber7">
    <w:name w:val="List Number 7"/>
    <w:basedOn w:val="ListNumber6"/>
    <w:rsid w:val="00882BAF"/>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882BAF"/>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274823"/>
    <w:rPr>
      <w:rFonts w:ascii="Arial" w:hAnsi="Arial"/>
      <w:lang w:eastAsia="en-US"/>
    </w:rPr>
  </w:style>
  <w:style w:type="character" w:customStyle="1" w:styleId="CommentTextChar">
    <w:name w:val="Comment Text Char"/>
    <w:link w:val="CommentText"/>
    <w:semiHidden/>
    <w:rsid w:val="009402B2"/>
    <w:rPr>
      <w:rFonts w:ascii="Arial" w:hAnsi="Arial"/>
      <w:position w:val="2"/>
      <w:lang w:eastAsia="en-US"/>
    </w:rPr>
  </w:style>
  <w:style w:type="character" w:customStyle="1" w:styleId="ui-provider">
    <w:name w:val="ui-provider"/>
    <w:basedOn w:val="DefaultParagraphFont"/>
    <w:rsid w:val="000327F3"/>
  </w:style>
  <w:style w:type="character" w:customStyle="1" w:styleId="normaltextrun">
    <w:name w:val="normaltextrun"/>
    <w:basedOn w:val="DefaultParagraphFont"/>
    <w:rsid w:val="006A7867"/>
  </w:style>
  <w:style w:type="character" w:customStyle="1" w:styleId="eop">
    <w:name w:val="eop"/>
    <w:basedOn w:val="DefaultParagraphFont"/>
    <w:rsid w:val="006A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78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ReviewedforYSWD xmlns="eb25e3f3-7d20-4ef1-a8a0-81eefcb34185">0</ReviewedforYSWD>
    <lcf76f155ced4ddcb4097134ff3c332f xmlns="eb25e3f3-7d20-4ef1-a8a0-81eefcb3418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FAA3C84236F345A4F8A8E17B3EF5F3" ma:contentTypeVersion="17" ma:contentTypeDescription="Create a new document." ma:contentTypeScope="" ma:versionID="5219a762465368e7efa36dc2f6e2ef37">
  <xsd:schema xmlns:xsd="http://www.w3.org/2001/XMLSchema" xmlns:xs="http://www.w3.org/2001/XMLSchema" xmlns:p="http://schemas.microsoft.com/office/2006/metadata/properties" xmlns:ns2="eb25e3f3-7d20-4ef1-a8a0-81eefcb34185" xmlns:ns3="66e1bbde-16dd-49de-9a92-988d359cd6e4" xmlns:ns4="cadce026-d35b-4a62-a2ee-1436bb44fb55" targetNamespace="http://schemas.microsoft.com/office/2006/metadata/properties" ma:root="true" ma:fieldsID="496fc5f844d2454ff91493287d3eeb89" ns2:_="" ns3:_="" ns4:_="">
    <xsd:import namespace="eb25e3f3-7d20-4ef1-a8a0-81eefcb34185"/>
    <xsd:import namespace="66e1bbde-16dd-49de-9a92-988d359cd6e4"/>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ReviewedforYSWD"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5e3f3-7d20-4ef1-a8a0-81eefcb341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ReviewedforYSWD" ma:index="22" nillable="true" ma:displayName="Reviewed for YSWD" ma:default="0" ma:format="Dropdown" ma:internalName="ReviewedforYSWD">
      <xsd:simpleType>
        <xsd:restriction base="dms:Text">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e1bbde-16dd-49de-9a92-988d359cd6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a671469-d956-4239-a233-cadc2d2fde4f}" ma:internalName="TaxCatchAll" ma:showField="CatchAllData" ma:web="66e1bbde-16dd-49de-9a92-988d359cd6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5DA274-0F4D-4E7F-8B7B-1D02F8EBDA3D}">
  <ds:schemaRefs>
    <ds:schemaRef ds:uri="http://schemas.microsoft.com/office/2006/metadata/properties"/>
    <ds:schemaRef ds:uri="http://schemas.microsoft.com/office/infopath/2007/PartnerControls"/>
    <ds:schemaRef ds:uri="cadce026-d35b-4a62-a2ee-1436bb44fb55"/>
    <ds:schemaRef ds:uri="eb25e3f3-7d20-4ef1-a8a0-81eefcb34185"/>
  </ds:schemaRefs>
</ds:datastoreItem>
</file>

<file path=customXml/itemProps2.xml><?xml version="1.0" encoding="utf-8"?>
<ds:datastoreItem xmlns:ds="http://schemas.openxmlformats.org/officeDocument/2006/customXml" ds:itemID="{9DF4C174-F5A4-490F-BE4C-EC530E4A8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5e3f3-7d20-4ef1-a8a0-81eefcb34185"/>
    <ds:schemaRef ds:uri="66e1bbde-16dd-49de-9a92-988d359cd6e4"/>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7E907-EAA8-47A5-AB25-B3FD831615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46</Pages>
  <Words>13346</Words>
  <Characters>76077</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1791770.01</vt:lpstr>
    </vt:vector>
  </TitlesOfParts>
  <LinksUpToDate>false</LinksUpToDate>
  <CharactersWithSpaces>89245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1791770.01</dc:title>
  <dc:subject/>
  <dc:creator/>
  <cp:keywords/>
  <dc:description>Style template for London</dc:description>
  <cp:lastModifiedBy/>
  <cp:revision>1</cp:revision>
  <cp:lastPrinted>2010-10-12T03:11:00Z</cp:lastPrinted>
  <dcterms:created xsi:type="dcterms:W3CDTF">2023-11-28T15:40:00Z</dcterms:created>
  <dcterms:modified xsi:type="dcterms:W3CDTF">2023-11-28T15:40:00Z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0x010100D7FAA3C84236F345A4F8A8E17B3EF5F3</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MediaServiceImageTags">
    <vt:lpwstr/>
  </property>
</Properties>
</file>