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 xml:space="preserve">s in the categories of (i)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(i)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r w:rsidR="004F6E47">
        <w:rPr>
          <w:rFonts w:ascii="Arial" w:hAnsi="Arial"/>
          <w:b/>
          <w:u w:val="single"/>
        </w:rPr>
        <w:t xml:space="preserve">  ]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77777777" w:rsidR="00335D7E" w:rsidRPr="0054477A" w:rsidRDefault="009179F9" w:rsidP="009179F9">
      <w:pPr>
        <w:pStyle w:val="BodyText"/>
        <w:jc w:val="center"/>
        <w:rPr>
          <w:rFonts w:ascii="Arial" w:hAnsi="Arial"/>
          <w:b/>
        </w:rPr>
      </w:pPr>
      <w:r w:rsidRPr="0054477A">
        <w:rPr>
          <w:rFonts w:ascii="Arial" w:hAnsi="Arial"/>
          <w:b/>
        </w:rPr>
        <w:t>NATIONAL GRID ELECTRICITY</w:t>
      </w:r>
      <w:r w:rsidR="004F6E47">
        <w:rPr>
          <w:rFonts w:ascii="Arial" w:hAnsi="Arial"/>
          <w:b/>
        </w:rPr>
        <w:t xml:space="preserve"> SYSTEM OPERATOR LIMITED</w:t>
      </w:r>
      <w:r w:rsidR="00335D7E" w:rsidRPr="0054477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11107458" w14:textId="77777777" w:rsidR="001E299C" w:rsidRDefault="001E299C">
      <w:pPr>
        <w:pStyle w:val="BodyText"/>
        <w:jc w:val="center"/>
        <w:rPr>
          <w:rFonts w:ascii="Arial" w:hAnsi="Arial"/>
        </w:rPr>
      </w:pPr>
    </w:p>
    <w:p w14:paraId="3F4C0F3D" w14:textId="77777777" w:rsidR="001E299C" w:rsidRPr="001E299C" w:rsidRDefault="001E299C" w:rsidP="00BD7D59"/>
    <w:p w14:paraId="63F164A2" w14:textId="77777777" w:rsidR="001E299C" w:rsidRPr="001E299C" w:rsidRDefault="001E299C" w:rsidP="00BD7D59"/>
    <w:p w14:paraId="3EAE9403" w14:textId="77777777" w:rsidR="001E299C" w:rsidRPr="001E299C" w:rsidRDefault="001E299C" w:rsidP="00BD7D59"/>
    <w:p w14:paraId="4A7105EA" w14:textId="77777777" w:rsidR="001E299C" w:rsidRDefault="001E299C">
      <w:pPr>
        <w:pStyle w:val="BodyText"/>
        <w:jc w:val="center"/>
        <w:rPr>
          <w:rFonts w:ascii="Arial" w:hAnsi="Arial"/>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lastRenderedPageBreak/>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77777777" w:rsidR="00335D7E" w:rsidRPr="0054477A" w:rsidRDefault="00335D7E">
            <w:pPr>
              <w:pStyle w:val="BodyText"/>
              <w:jc w:val="both"/>
              <w:rPr>
                <w:rFonts w:ascii="Arial" w:hAnsi="Arial"/>
              </w:rPr>
            </w:pPr>
            <w:r w:rsidRPr="0054477A">
              <w:rPr>
                <w:rFonts w:ascii="Arial" w:hAnsi="Arial"/>
              </w:rPr>
              <w:t>User's Works</w:t>
            </w:r>
          </w:p>
        </w:tc>
      </w:tr>
      <w:tr w:rsidR="00335D7E" w:rsidRPr="0054477A" w14:paraId="69ABACC3" w14:textId="77777777">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tc>
          <w:tcPr>
            <w:tcW w:w="1998" w:type="dxa"/>
          </w:tcPr>
          <w:p w14:paraId="203E7ED2" w14:textId="68606A1A" w:rsidR="0068489C" w:rsidRDefault="0068489C" w:rsidP="0068489C">
            <w:pPr>
              <w:pStyle w:val="BodyText"/>
              <w:jc w:val="both"/>
              <w:rPr>
                <w:rFonts w:ascii="Arial" w:hAnsi="Arial"/>
              </w:rPr>
            </w:pPr>
            <w:proofErr w:type="spellStart"/>
            <w:r>
              <w:rPr>
                <w:rFonts w:ascii="Arial" w:hAnsi="Arial"/>
              </w:rPr>
              <w:t>Appendis</w:t>
            </w:r>
            <w:proofErr w:type="spellEnd"/>
            <w:r>
              <w:rPr>
                <w:rFonts w:ascii="Arial" w:hAnsi="Arial"/>
              </w:rPr>
              <w:t xml:space="preserve"> P</w:t>
            </w:r>
          </w:p>
        </w:tc>
        <w:tc>
          <w:tcPr>
            <w:tcW w:w="7244" w:type="dxa"/>
          </w:tcPr>
          <w:p w14:paraId="1893F9C9" w14:textId="583798DF" w:rsidR="0068489C" w:rsidRDefault="0068489C" w:rsidP="0068489C">
            <w:pPr>
              <w:pStyle w:val="BodyText"/>
              <w:jc w:val="both"/>
              <w:rPr>
                <w:rFonts w:ascii="Arial" w:hAnsi="Arial"/>
              </w:rPr>
            </w:pPr>
            <w:r>
              <w:rPr>
                <w:rFonts w:ascii="Arial" w:hAnsi="Arial"/>
              </w:rPr>
              <w:t>Developer’s Data</w:t>
            </w:r>
          </w:p>
        </w:tc>
      </w:tr>
      <w:tr w:rsidR="0068489C" w:rsidRPr="0054477A" w14:paraId="022E4C59" w14:textId="77777777">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ins w:id="0" w:author="Rashpal Gata Aura (ESO)" w:date="2023-12-08T10:30:00Z">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ins>
          </w:p>
        </w:tc>
      </w:tr>
    </w:tbl>
    <w:p w14:paraId="42C503D2" w14:textId="77777777" w:rsidR="00335D7E" w:rsidRPr="0054477A" w:rsidRDefault="00335D7E">
      <w:pPr>
        <w:pStyle w:val="BodyText"/>
        <w:jc w:val="both"/>
        <w:rPr>
          <w:rFonts w:ascii="Arial" w:hAnsi="Arial"/>
        </w:rPr>
        <w:sectPr w:rsidR="00335D7E" w:rsidRPr="0054477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lastRenderedPageBreak/>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de on the [   ]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77777777" w:rsidR="00335D7E" w:rsidRPr="0054477A" w:rsidRDefault="00335D7E">
      <w:pPr>
        <w:pStyle w:val="BodyText"/>
        <w:ind w:left="851" w:hanging="851"/>
        <w:jc w:val="both"/>
        <w:rPr>
          <w:rFonts w:ascii="Arial" w:hAnsi="Arial"/>
          <w:b/>
        </w:rPr>
      </w:pPr>
      <w:r w:rsidRPr="0054477A">
        <w:rPr>
          <w:rFonts w:ascii="Arial" w:hAnsi="Arial"/>
        </w:rPr>
        <w:t>(1)</w:t>
      </w:r>
      <w:r w:rsidRPr="0054477A">
        <w:rPr>
          <w:rFonts w:ascii="Arial" w:hAnsi="Arial"/>
        </w:rPr>
        <w:tab/>
      </w:r>
      <w:r w:rsidR="009179F9" w:rsidRPr="0054477A">
        <w:rPr>
          <w:rFonts w:ascii="Arial" w:hAnsi="Arial"/>
        </w:rPr>
        <w:t xml:space="preserve">National Grid Electricity </w:t>
      </w:r>
      <w:r w:rsidR="004F6E47">
        <w:rPr>
          <w:rFonts w:ascii="Arial" w:hAnsi="Arial"/>
        </w:rPr>
        <w:t xml:space="preserve">System Operator Limited </w:t>
      </w:r>
      <w:r w:rsidRPr="0054477A">
        <w:rPr>
          <w:rFonts w:ascii="Arial" w:hAnsi="Arial"/>
        </w:rPr>
        <w:t xml:space="preserve">a company registered in England with number </w:t>
      </w:r>
      <w:r w:rsidR="004F6E47">
        <w:rPr>
          <w:rFonts w:ascii="Arial" w:hAnsi="Arial"/>
        </w:rPr>
        <w:t>11014226</w:t>
      </w:r>
      <w:r w:rsidRPr="0054477A">
        <w:rPr>
          <w:rFonts w:ascii="Arial" w:hAnsi="Arial"/>
        </w:rPr>
        <w:t xml:space="preserve"> whose registered office is at </w:t>
      </w:r>
      <w:r w:rsidR="00DA1636" w:rsidRPr="0054477A">
        <w:rPr>
          <w:rFonts w:ascii="Arial" w:hAnsi="Arial"/>
        </w:rPr>
        <w:t>1-3 Strand, London, WC2N 5EH</w:t>
      </w:r>
      <w:r w:rsidRPr="0054477A">
        <w:rPr>
          <w:rFonts w:ascii="Arial" w:hAnsi="Arial"/>
        </w:rPr>
        <w:t xml:space="preserve"> (“</w:t>
      </w:r>
      <w:r w:rsidRPr="0054477A">
        <w:rPr>
          <w:rFonts w:ascii="Arial" w:hAnsi="Arial"/>
          <w:b/>
          <w:bCs/>
        </w:rPr>
        <w:t>The Company</w:t>
      </w:r>
      <w:r w:rsidRPr="0054477A">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77777777"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Pr="0054477A">
        <w:rPr>
          <w:rFonts w:ascii="Arial" w:hAnsi="Arial"/>
          <w:b/>
        </w:rPr>
        <w:t>Transmission 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7777777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Standard Condition C8 of the </w:t>
      </w:r>
      <w:r w:rsidRPr="0054477A">
        <w:rPr>
          <w:rFonts w:ascii="Arial" w:hAnsi="Arial"/>
          <w:b/>
        </w:rPr>
        <w:t>Transmission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lastRenderedPageBreak/>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w:t>
      </w:r>
      <w:proofErr w:type="gramStart"/>
      <w:r w:rsidRPr="0054477A">
        <w:rPr>
          <w:rFonts w:ascii="Arial" w:hAnsi="Arial"/>
        </w:rPr>
        <w:t>interpretations</w:t>
      </w:r>
      <w:proofErr w:type="gramEnd"/>
      <w:r w:rsidRPr="0054477A">
        <w:rPr>
          <w:rFonts w:ascii="Arial" w:hAnsi="Arial"/>
        </w:rPr>
        <w:t xml:space="preserve">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and </w:t>
            </w:r>
            <w:r w:rsidR="002A5A18">
              <w:rPr>
                <w:rFonts w:ascii="Arial" w:hAnsi="Arial"/>
              </w:rPr>
              <w:t xml:space="preserve"> which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r w:rsidRPr="0054477A">
              <w:rPr>
                <w:rFonts w:ascii="Arial" w:hAnsi="Arial"/>
              </w:rPr>
              <w:t>entered into between the parties on even date herewith.</w:t>
            </w:r>
          </w:p>
        </w:tc>
      </w:tr>
      <w:tr w:rsidR="00335D7E" w:rsidRPr="0054477A" w14:paraId="4612F407" w14:textId="77777777">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r w:rsidRPr="0054477A">
              <w:rPr>
                <w:rFonts w:ascii="Arial" w:hAnsi="Arial"/>
              </w:rPr>
              <w:t>entered into between the parties on even date herewith.</w:t>
            </w:r>
          </w:p>
        </w:tc>
      </w:tr>
      <w:tr w:rsidR="00DA4D41" w:rsidRPr="0054477A" w14:paraId="47E43B75" w14:textId="77777777">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lastRenderedPageBreak/>
              <w:t>"Charging Date"</w:t>
            </w:r>
          </w:p>
        </w:tc>
        <w:tc>
          <w:tcPr>
            <w:tcW w:w="4602" w:type="dxa"/>
            <w:gridSpan w:val="2"/>
          </w:tcPr>
          <w:p w14:paraId="7122CF9A" w14:textId="77777777" w:rsidR="00335D7E" w:rsidRPr="0054477A" w:rsidRDefault="00335D7E">
            <w:pPr>
              <w:pStyle w:val="clauseindent"/>
              <w:ind w:left="0"/>
              <w:jc w:val="both"/>
              <w:rPr>
                <w:rFonts w:ascii="Arial" w:hAnsi="Arial"/>
              </w:rPr>
            </w:pPr>
            <w:r w:rsidRPr="0054477A">
              <w:rPr>
                <w:rFonts w:ascii="Arial" w:hAnsi="Arial"/>
              </w:rPr>
              <w:t xml:space="preserve">the date upon which the </w:t>
            </w:r>
            <w:r w:rsidRPr="0054477A">
              <w:rPr>
                <w:rFonts w:ascii="Arial" w:hAnsi="Arial"/>
                <w:b/>
              </w:rPr>
              <w:t>Construction Works</w:t>
            </w:r>
            <w:r w:rsidRPr="0054477A">
              <w:rPr>
                <w:rFonts w:ascii="Arial" w:hAnsi="Arial"/>
              </w:rPr>
              <w:t xml:space="preserve"> are first </w:t>
            </w:r>
            <w:r w:rsidRPr="0054477A">
              <w:rPr>
                <w:rFonts w:ascii="Arial" w:hAnsi="Arial"/>
                <w:b/>
              </w:rPr>
              <w:t>Commissioned</w:t>
            </w:r>
            <w:r w:rsidRPr="0054477A">
              <w:rPr>
                <w:rFonts w:ascii="Arial" w:hAnsi="Arial"/>
              </w:rPr>
              <w:t xml:space="preserve"> and available for use by the User or if the </w:t>
            </w:r>
            <w:r w:rsidRPr="0054477A">
              <w:rPr>
                <w:rFonts w:ascii="Arial" w:hAnsi="Arial"/>
                <w:b/>
              </w:rPr>
              <w:t>Independent Engineer</w:t>
            </w:r>
            <w:r w:rsidRPr="0054477A">
              <w:rPr>
                <w:rFonts w:ascii="Arial" w:hAnsi="Arial"/>
              </w:rPr>
              <w:t xml:space="preserve"> before, on or after the </w:t>
            </w:r>
            <w:r w:rsidRPr="0054477A">
              <w:rPr>
                <w:rFonts w:ascii="Arial" w:hAnsi="Arial"/>
                <w:b/>
              </w:rPr>
              <w:t>Commissioning Programme Commencement Date</w:t>
            </w:r>
            <w:r w:rsidRPr="0054477A">
              <w:rPr>
                <w:rFonts w:ascii="Arial" w:hAnsi="Arial"/>
              </w:rPr>
              <w:t xml:space="preserve"> shall have certified in writing that the </w:t>
            </w:r>
            <w:r w:rsidRPr="0054477A">
              <w:rPr>
                <w:rFonts w:ascii="Arial" w:hAnsi="Arial"/>
                <w:b/>
              </w:rPr>
              <w:t>Transmission Connection Assets</w:t>
            </w:r>
            <w:r w:rsidRPr="0054477A">
              <w:rPr>
                <w:rFonts w:ascii="Arial" w:hAnsi="Arial"/>
              </w:rPr>
              <w:t xml:space="preserve">, are completed to a stage where The Company could commence commissioning and by such date the </w:t>
            </w:r>
            <w:r w:rsidRPr="0054477A">
              <w:rPr>
                <w:rFonts w:ascii="Arial" w:hAnsi="Arial"/>
                <w:b/>
              </w:rPr>
              <w:t>User’s Works</w:t>
            </w:r>
            <w:r w:rsidRPr="0054477A">
              <w:rPr>
                <w:rFonts w:ascii="Arial" w:hAnsi="Arial"/>
              </w:rPr>
              <w:t xml:space="preserve"> shall not have been so certified then the date falling</w:t>
            </w:r>
            <w:r w:rsidRPr="0054477A">
              <w:rPr>
                <w:rFonts w:ascii="Arial" w:hAnsi="Arial"/>
                <w:b/>
              </w:rPr>
              <w:t xml:space="preserve"> [ ]</w:t>
            </w:r>
            <w:r w:rsidRPr="0054477A">
              <w:rPr>
                <w:rFonts w:ascii="Arial" w:hAnsi="Arial"/>
              </w:rPr>
              <w:t xml:space="preserve"> days after the date of such certification, provided that the </w:t>
            </w:r>
            <w:r w:rsidRPr="0054477A">
              <w:rPr>
                <w:rFonts w:ascii="Arial" w:hAnsi="Arial"/>
                <w:b/>
              </w:rPr>
              <w:t>Transmission Reinforcement Works</w:t>
            </w:r>
            <w:r w:rsidRPr="0054477A">
              <w:rPr>
                <w:rFonts w:ascii="Arial" w:hAnsi="Arial"/>
              </w:rPr>
              <w:t xml:space="preserve"> are </w:t>
            </w:r>
            <w:r w:rsidRPr="0054477A">
              <w:rPr>
                <w:rFonts w:ascii="Arial" w:hAnsi="Arial"/>
                <w:b/>
              </w:rPr>
              <w:t>Commissioned</w:t>
            </w:r>
            <w:r w:rsidRPr="0054477A">
              <w:rPr>
                <w:rFonts w:ascii="Arial" w:hAnsi="Arial"/>
              </w:rPr>
              <w:t xml:space="preserve"> and </w:t>
            </w:r>
            <w:r w:rsidRPr="0054477A">
              <w:rPr>
                <w:rFonts w:ascii="Arial" w:hAnsi="Arial"/>
                <w:b/>
              </w:rPr>
              <w:t>Seven Year Statement Works</w:t>
            </w:r>
            <w:r w:rsidRPr="0054477A">
              <w:rPr>
                <w:rFonts w:ascii="Arial" w:hAnsi="Arial"/>
              </w:rPr>
              <w:t xml:space="preserve"> are completed as at that date.  In the event that the </w:t>
            </w:r>
            <w:r w:rsidRPr="0054477A">
              <w:rPr>
                <w:rFonts w:ascii="Arial" w:hAnsi="Arial"/>
                <w:b/>
              </w:rPr>
              <w:t>Transmission Reinforcement Works</w:t>
            </w:r>
            <w:r w:rsidRPr="0054477A">
              <w:rPr>
                <w:rFonts w:ascii="Arial" w:hAnsi="Arial"/>
              </w:rPr>
              <w:t xml:space="preserve"> are not so </w:t>
            </w:r>
            <w:r w:rsidRPr="0054477A">
              <w:rPr>
                <w:rFonts w:ascii="Arial" w:hAnsi="Arial"/>
                <w:b/>
              </w:rPr>
              <w:t>Commissioned</w:t>
            </w:r>
            <w:r w:rsidRPr="0054477A">
              <w:rPr>
                <w:rFonts w:ascii="Arial" w:hAnsi="Arial"/>
              </w:rPr>
              <w:t xml:space="preserve"> and/or the </w:t>
            </w:r>
            <w:r w:rsidRPr="0054477A">
              <w:rPr>
                <w:rFonts w:ascii="Arial" w:hAnsi="Arial"/>
                <w:b/>
              </w:rPr>
              <w:t xml:space="preserve">Seven Year Statement Works </w:t>
            </w:r>
            <w:r w:rsidRPr="0054477A">
              <w:rPr>
                <w:rFonts w:ascii="Arial" w:hAnsi="Arial"/>
              </w:rPr>
              <w:t xml:space="preserve">are not so completed the </w:t>
            </w:r>
            <w:r w:rsidRPr="0054477A">
              <w:rPr>
                <w:rFonts w:ascii="Arial" w:hAnsi="Arial"/>
                <w:b/>
              </w:rPr>
              <w:t>Charging Date</w:t>
            </w:r>
            <w:r w:rsidRPr="0054477A">
              <w:rPr>
                <w:rFonts w:ascii="Arial" w:hAnsi="Arial"/>
              </w:rPr>
              <w:t xml:space="preserve"> shall be the date on which they are </w:t>
            </w:r>
            <w:r w:rsidRPr="0054477A">
              <w:rPr>
                <w:rFonts w:ascii="Arial" w:hAnsi="Arial"/>
                <w:b/>
              </w:rPr>
              <w:t>Commissioned</w:t>
            </w:r>
            <w:r w:rsidRPr="0054477A">
              <w:rPr>
                <w:rFonts w:ascii="Arial" w:hAnsi="Arial"/>
              </w:rPr>
              <w:t xml:space="preserve"> and/or completed as appropriate.</w:t>
            </w:r>
            <w:r w:rsidRPr="0054477A">
              <w:rPr>
                <w:rFonts w:ascii="Arial" w:hAnsi="Arial"/>
                <w:i/>
              </w:rPr>
              <w:t xml:space="preserve"> </w:t>
            </w:r>
            <w:r w:rsidR="009F403C">
              <w:rPr>
                <w:rFonts w:ascii="Arial" w:hAnsi="Arial"/>
                <w:i/>
              </w:rPr>
              <w:t>[Exclude Seven Year Statement Works from this definition if they are not also Enabling Works].</w:t>
            </w:r>
          </w:p>
        </w:tc>
      </w:tr>
      <w:tr w:rsidR="00335D7E" w:rsidRPr="0054477A" w14:paraId="74186F1C" w14:textId="77777777">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Commissioning Programme</w:t>
            </w:r>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this </w:t>
            </w:r>
            <w:r w:rsidRPr="0054477A">
              <w:rPr>
                <w:b/>
              </w:rPr>
              <w:t xml:space="preserve"> Construction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trPr>
          <w:trHeight w:val="142"/>
        </w:trPr>
        <w:tc>
          <w:tcPr>
            <w:tcW w:w="3789" w:type="dxa"/>
          </w:tcPr>
          <w:p w14:paraId="43C896C1" w14:textId="77777777" w:rsidR="00525C14" w:rsidRPr="0054477A" w:rsidRDefault="00525C14">
            <w:r>
              <w:lastRenderedPageBreak/>
              <w:t>“Connect and Manage Derogation”</w:t>
            </w:r>
          </w:p>
        </w:tc>
        <w:tc>
          <w:tcPr>
            <w:tcW w:w="4602" w:type="dxa"/>
            <w:gridSpan w:val="2"/>
          </w:tcPr>
          <w:p w14:paraId="014C3439" w14:textId="77777777"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Standard Condition C17 of the </w:t>
            </w:r>
            <w:r w:rsidRPr="009C2B23">
              <w:rPr>
                <w:b/>
              </w:rPr>
              <w:t>Transmission Licence</w:t>
            </w:r>
            <w:r>
              <w:t xml:space="preserve"> and/or the </w:t>
            </w:r>
            <w:r w:rsidRPr="009C2B23">
              <w:rPr>
                <w:b/>
              </w:rPr>
              <w:t>Relevant Transmission Licensee</w:t>
            </w:r>
            <w:r>
              <w:t xml:space="preserve"> under Standard Condition D3 of its transmission licence;</w:t>
            </w:r>
          </w:p>
          <w:p w14:paraId="637C1478" w14:textId="77777777" w:rsidR="00525C14" w:rsidRPr="0054477A" w:rsidRDefault="00525C14">
            <w:pPr>
              <w:jc w:val="both"/>
            </w:pPr>
          </w:p>
        </w:tc>
      </w:tr>
      <w:tr w:rsidR="00525C14" w:rsidRPr="0054477A" w14:paraId="02D639AA" w14:textId="77777777">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r w:rsidRPr="0054477A">
              <w:rPr>
                <w:b/>
              </w:rPr>
              <w:t>Works</w:t>
            </w:r>
            <w:r w:rsidRPr="0054477A">
              <w:t>:-</w:t>
            </w:r>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The Company</w:t>
            </w:r>
            <w:r w:rsidRPr="0054477A">
              <w:t>;</w:t>
            </w:r>
          </w:p>
          <w:p w14:paraId="53E721B7" w14:textId="77777777" w:rsidR="00525C14" w:rsidRPr="0054477A" w:rsidRDefault="00525C14">
            <w:pPr>
              <w:jc w:val="both"/>
            </w:pPr>
          </w:p>
        </w:tc>
      </w:tr>
      <w:tr w:rsidR="00525C14" w:rsidRPr="0054477A" w14:paraId="79570A0D" w14:textId="77777777">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77777777" w:rsidR="00525C14" w:rsidRPr="0054477A" w:rsidRDefault="00525C14">
            <w:pPr>
              <w:jc w:val="both"/>
              <w:rPr>
                <w:b/>
              </w:rPr>
            </w:pPr>
            <w:r w:rsidRPr="0054477A">
              <w:t xml:space="preserve">the </w:t>
            </w:r>
            <w:r w:rsidRPr="0054477A">
              <w:rPr>
                <w:b/>
              </w:rPr>
              <w:t xml:space="preserve">Transmission Connection Asset Works, </w:t>
            </w:r>
            <w:r>
              <w:rPr>
                <w:b/>
              </w:rPr>
              <w:t xml:space="preserve">Enabling Works, </w:t>
            </w:r>
            <w:r w:rsidRPr="0054477A">
              <w:rPr>
                <w:b/>
              </w:rPr>
              <w:t xml:space="preserve">Seven Year Statement Works </w:t>
            </w:r>
            <w:r w:rsidRPr="0054477A">
              <w:t>and</w:t>
            </w:r>
            <w:r w:rsidRPr="0054477A">
              <w:rPr>
                <w:b/>
              </w:rPr>
              <w:t xml:space="preserve"> </w:t>
            </w:r>
            <w:proofErr w:type="gramStart"/>
            <w:r w:rsidRPr="0054477A">
              <w:rPr>
                <w:b/>
              </w:rPr>
              <w:t>One Off</w:t>
            </w:r>
            <w:proofErr w:type="gramEnd"/>
            <w:r w:rsidRPr="0054477A">
              <w:rPr>
                <w:b/>
              </w:rPr>
              <w:t xml:space="preserve"> Works</w:t>
            </w:r>
            <w:r w:rsidRPr="0054477A">
              <w:t xml:space="preserve"> and such addi</w:t>
            </w:r>
            <w:r w:rsidRPr="0054477A">
              <w:softHyphen/>
              <w:t xml:space="preserve">tional works as are required </w:t>
            </w:r>
            <w:r w:rsidRPr="0054477A">
              <w:lastRenderedPageBreak/>
              <w:t xml:space="preserve">in order to comply with any relevant </w:t>
            </w:r>
            <w:r w:rsidRPr="0054477A">
              <w:rPr>
                <w:b/>
              </w:rPr>
              <w:t xml:space="preserve">Consents </w:t>
            </w:r>
            <w:r w:rsidRPr="0054477A">
              <w:t xml:space="preserve">relating to any such works but excluding for the avoidance of doubt any </w:t>
            </w:r>
            <w:r w:rsidRPr="0054477A">
              <w:rPr>
                <w:b/>
              </w:rPr>
              <w:t>Third Party Works</w:t>
            </w:r>
            <w:r w:rsidRPr="0054477A">
              <w:t>.</w:t>
            </w:r>
          </w:p>
          <w:p w14:paraId="3E69BBD1" w14:textId="77777777" w:rsidR="00525C14" w:rsidRPr="0054477A" w:rsidRDefault="00525C14">
            <w:pPr>
              <w:jc w:val="both"/>
            </w:pPr>
          </w:p>
        </w:tc>
      </w:tr>
      <w:tr w:rsidR="00525C14" w:rsidRPr="0054477A" w14:paraId="7EE0D351" w14:textId="77777777">
        <w:trPr>
          <w:trHeight w:val="142"/>
        </w:trPr>
        <w:tc>
          <w:tcPr>
            <w:tcW w:w="3789" w:type="dxa"/>
          </w:tcPr>
          <w:p w14:paraId="1B299FB8" w14:textId="77777777" w:rsidR="00525C14" w:rsidRPr="0054477A" w:rsidRDefault="00525C14">
            <w:r w:rsidRPr="0054477A">
              <w:lastRenderedPageBreak/>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525C14" w:rsidRPr="0054477A" w14:paraId="08B48CEF" w14:textId="77777777">
        <w:trPr>
          <w:trHeight w:val="142"/>
        </w:trPr>
        <w:tc>
          <w:tcPr>
            <w:tcW w:w="3789" w:type="dxa"/>
          </w:tcPr>
          <w:p w14:paraId="1217B487" w14:textId="77777777" w:rsidR="00525C14" w:rsidRPr="0054477A" w:rsidRDefault="00525C14">
            <w:r w:rsidRPr="0054477A">
              <w:t>“</w:t>
            </w:r>
            <w:r>
              <w:t>Enabling</w:t>
            </w:r>
            <w:r w:rsidRPr="0054477A">
              <w:t xml:space="preserve"> Works”</w:t>
            </w:r>
          </w:p>
        </w:tc>
        <w:tc>
          <w:tcPr>
            <w:tcW w:w="4602" w:type="dxa"/>
            <w:gridSpan w:val="2"/>
          </w:tcPr>
          <w:p w14:paraId="32755A50" w14:textId="77777777" w:rsidR="00525C14" w:rsidRPr="0054477A" w:rsidRDefault="00525C14" w:rsidP="00052C2F">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525C14" w:rsidRPr="0054477A" w:rsidRDefault="00525C14">
            <w:pPr>
              <w:jc w:val="both"/>
            </w:pPr>
          </w:p>
        </w:tc>
      </w:tr>
      <w:tr w:rsidR="00525C14" w:rsidRPr="0054477A" w14:paraId="47DB374C" w14:textId="77777777">
        <w:trPr>
          <w:trHeight w:val="142"/>
        </w:trPr>
        <w:tc>
          <w:tcPr>
            <w:tcW w:w="3789" w:type="dxa"/>
          </w:tcPr>
          <w:p w14:paraId="118F554A" w14:textId="77777777" w:rsidR="00525C14" w:rsidRPr="0054477A" w:rsidRDefault="00525C14">
            <w:r w:rsidRPr="0054477A">
              <w:t>“Event of Default”</w:t>
            </w:r>
          </w:p>
        </w:tc>
        <w:tc>
          <w:tcPr>
            <w:tcW w:w="4602" w:type="dxa"/>
            <w:gridSpan w:val="2"/>
          </w:tcPr>
          <w:p w14:paraId="42C7AEA8" w14:textId="77777777" w:rsidR="00525C14" w:rsidRPr="0054477A" w:rsidRDefault="00525C14">
            <w:pPr>
              <w:jc w:val="both"/>
              <w:rPr>
                <w:b/>
              </w:rPr>
            </w:pPr>
            <w:r w:rsidRPr="0054477A">
              <w:t xml:space="preserve">any of the events set out in Clause 10 of this </w:t>
            </w:r>
            <w:r w:rsidRPr="0054477A">
              <w:rPr>
                <w:b/>
              </w:rPr>
              <w:t>Construction Agreement</w:t>
            </w:r>
            <w:r w:rsidRPr="0054477A">
              <w:t xml:space="preserve"> as constituting an event of default.</w:t>
            </w:r>
          </w:p>
          <w:p w14:paraId="01843468" w14:textId="77777777" w:rsidR="00525C14" w:rsidRPr="0054477A" w:rsidRDefault="00525C14">
            <w:pPr>
              <w:jc w:val="both"/>
            </w:pPr>
          </w:p>
        </w:tc>
      </w:tr>
      <w:tr w:rsidR="00525C14" w:rsidRPr="0054477A" w14:paraId="43475FD8" w14:textId="77777777">
        <w:trPr>
          <w:trHeight w:val="142"/>
        </w:trPr>
        <w:tc>
          <w:tcPr>
            <w:tcW w:w="3789" w:type="dxa"/>
          </w:tcPr>
          <w:p w14:paraId="3FE53D52" w14:textId="77777777" w:rsidR="00525C14" w:rsidRPr="0054477A" w:rsidRDefault="00525C14">
            <w:r w:rsidRPr="0054477A">
              <w:t>“Independent Engineer”</w:t>
            </w:r>
          </w:p>
        </w:tc>
        <w:tc>
          <w:tcPr>
            <w:tcW w:w="4602" w:type="dxa"/>
            <w:gridSpan w:val="2"/>
          </w:tcPr>
          <w:p w14:paraId="586E4882" w14:textId="77777777" w:rsidR="00525C14" w:rsidRPr="0054477A" w:rsidRDefault="00525C14">
            <w:pPr>
              <w:jc w:val="both"/>
              <w:rPr>
                <w:b/>
              </w:rPr>
            </w:pPr>
            <w:r w:rsidRPr="0054477A">
              <w:t xml:space="preserve">the engineer specified in Appendix L to this </w:t>
            </w:r>
            <w:r w:rsidRPr="0054477A">
              <w:rPr>
                <w:b/>
              </w:rPr>
              <w:t>Construction Agreement.</w:t>
            </w:r>
            <w:r w:rsidRPr="0054477A">
              <w:t xml:space="preserve"> Provided that:-</w:t>
            </w:r>
          </w:p>
          <w:p w14:paraId="19E07547" w14:textId="77777777" w:rsidR="00525C14" w:rsidRPr="0054477A" w:rsidRDefault="00525C14">
            <w:pPr>
              <w:jc w:val="both"/>
              <w:rPr>
                <w:b/>
              </w:rPr>
            </w:pPr>
          </w:p>
          <w:p w14:paraId="52FFD44C" w14:textId="77777777" w:rsidR="00525C14" w:rsidRPr="0054477A" w:rsidRDefault="00525C14">
            <w:pPr>
              <w:ind w:left="720" w:hanging="720"/>
              <w:jc w:val="both"/>
              <w:rPr>
                <w:b/>
              </w:rPr>
            </w:pPr>
            <w:r w:rsidRPr="0054477A">
              <w:t>(a)</w:t>
            </w:r>
            <w:r w:rsidRPr="0054477A">
              <w:tab/>
              <w:t xml:space="preserve">where the parties fail to agree on a suitable engineer within 120 days of the date of this </w:t>
            </w:r>
            <w:r w:rsidRPr="0054477A">
              <w:rPr>
                <w:b/>
              </w:rPr>
              <w:t>Construction</w:t>
            </w:r>
            <w:r w:rsidRPr="0054477A">
              <w:t xml:space="preserve"> </w:t>
            </w:r>
            <w:r w:rsidRPr="0054477A">
              <w:rPr>
                <w:b/>
              </w:rPr>
              <w:t>Agreement</w:t>
            </w:r>
            <w:r w:rsidRPr="0054477A">
              <w:t>; or</w:t>
            </w:r>
          </w:p>
          <w:p w14:paraId="3B804798" w14:textId="77777777" w:rsidR="00525C14" w:rsidRPr="0054477A" w:rsidRDefault="00525C14">
            <w:pPr>
              <w:jc w:val="both"/>
            </w:pPr>
          </w:p>
        </w:tc>
      </w:tr>
      <w:tr w:rsidR="00525C14" w:rsidRPr="0054477A" w14:paraId="7F2D6C88" w14:textId="77777777">
        <w:trPr>
          <w:trHeight w:val="142"/>
        </w:trPr>
        <w:tc>
          <w:tcPr>
            <w:tcW w:w="3789" w:type="dxa"/>
          </w:tcPr>
          <w:p w14:paraId="2434C234" w14:textId="77777777" w:rsidR="00525C14" w:rsidRPr="0054477A" w:rsidRDefault="00525C14"/>
        </w:tc>
        <w:tc>
          <w:tcPr>
            <w:tcW w:w="4602" w:type="dxa"/>
            <w:gridSpan w:val="2"/>
          </w:tcPr>
          <w:p w14:paraId="170B0B7A" w14:textId="77777777" w:rsidR="00525C14" w:rsidRPr="0054477A" w:rsidRDefault="00525C14">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w:t>
            </w:r>
            <w:proofErr w:type="gramStart"/>
            <w:r w:rsidRPr="0054477A">
              <w:t>days;</w:t>
            </w:r>
            <w:proofErr w:type="gramEnd"/>
          </w:p>
          <w:p w14:paraId="1DC3FED8" w14:textId="77777777" w:rsidR="00525C14" w:rsidRPr="0054477A" w:rsidRDefault="00525C14">
            <w:pPr>
              <w:ind w:left="720" w:hanging="720"/>
              <w:jc w:val="both"/>
              <w:rPr>
                <w:b/>
              </w:rPr>
            </w:pPr>
          </w:p>
          <w:p w14:paraId="03146ECD" w14:textId="77777777" w:rsidR="00525C14" w:rsidRPr="0054477A" w:rsidRDefault="00525C14">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525C14" w:rsidRPr="0054477A" w:rsidRDefault="00525C14">
            <w:pPr>
              <w:ind w:left="720" w:hanging="720"/>
              <w:jc w:val="both"/>
            </w:pPr>
          </w:p>
        </w:tc>
      </w:tr>
      <w:tr w:rsidR="00BE6A2D" w:rsidRPr="0054477A" w14:paraId="6089CAF1" w14:textId="77777777">
        <w:trPr>
          <w:trHeight w:val="142"/>
        </w:trPr>
        <w:tc>
          <w:tcPr>
            <w:tcW w:w="3789" w:type="dxa"/>
          </w:tcPr>
          <w:p w14:paraId="0CA9A82D" w14:textId="77777777" w:rsidR="00BE6A2D" w:rsidRPr="0054477A" w:rsidRDefault="00BE6A2D" w:rsidP="00BE6A2D">
            <w:pPr>
              <w:pStyle w:val="clauseindent"/>
              <w:ind w:left="0"/>
              <w:jc w:val="both"/>
              <w:rPr>
                <w:rFonts w:ascii="Arial" w:hAnsi="Arial"/>
              </w:rPr>
            </w:pPr>
            <w:r>
              <w:rPr>
                <w:rFonts w:ascii="Arial" w:hAnsi="Arial"/>
              </w:rPr>
              <w:t>“Key Consents”</w:t>
            </w:r>
          </w:p>
        </w:tc>
        <w:tc>
          <w:tcPr>
            <w:tcW w:w="4602" w:type="dxa"/>
            <w:gridSpan w:val="2"/>
          </w:tcPr>
          <w:p w14:paraId="63A5891B" w14:textId="77777777" w:rsidR="00BE6A2D" w:rsidRPr="0054477A" w:rsidRDefault="00BE6A2D" w:rsidP="00BE6A2D">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sidR="00325216">
              <w:rPr>
                <w:rFonts w:ascii="Arial" w:hAnsi="Arial"/>
              </w:rPr>
              <w:t>]</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525C14" w:rsidRPr="0054477A" w14:paraId="34EC0256" w14:textId="77777777">
        <w:trPr>
          <w:trHeight w:val="142"/>
        </w:trPr>
        <w:tc>
          <w:tcPr>
            <w:tcW w:w="3789" w:type="dxa"/>
          </w:tcPr>
          <w:p w14:paraId="213B5C3D" w14:textId="77777777" w:rsidR="00525C14" w:rsidRPr="0054477A" w:rsidRDefault="00525C14">
            <w:r w:rsidRPr="0054477A">
              <w:lastRenderedPageBreak/>
              <w:t>“Liquidated Damages”</w:t>
            </w:r>
          </w:p>
        </w:tc>
        <w:tc>
          <w:tcPr>
            <w:tcW w:w="4602" w:type="dxa"/>
            <w:gridSpan w:val="2"/>
          </w:tcPr>
          <w:p w14:paraId="7D4E5E15" w14:textId="77777777" w:rsidR="00525C14" w:rsidRPr="0054477A" w:rsidRDefault="00525C14">
            <w:pPr>
              <w:jc w:val="both"/>
              <w:rPr>
                <w:b/>
              </w:rPr>
            </w:pPr>
            <w:r w:rsidRPr="0054477A">
              <w:t xml:space="preserve">the sums specified in or calculated pursuant to Appendix K to this </w:t>
            </w:r>
            <w:r w:rsidRPr="0054477A">
              <w:rPr>
                <w:b/>
              </w:rPr>
              <w:t>Construction Agreement.</w:t>
            </w:r>
          </w:p>
          <w:p w14:paraId="427C483C" w14:textId="77777777" w:rsidR="00525C14" w:rsidRPr="0054477A" w:rsidRDefault="00525C14">
            <w:pPr>
              <w:jc w:val="both"/>
            </w:pPr>
          </w:p>
        </w:tc>
      </w:tr>
      <w:tr w:rsidR="00525C14" w:rsidRPr="0054477A" w14:paraId="4558E10E" w14:textId="77777777">
        <w:trPr>
          <w:trHeight w:val="142"/>
        </w:trPr>
        <w:tc>
          <w:tcPr>
            <w:tcW w:w="3789" w:type="dxa"/>
          </w:tcPr>
          <w:p w14:paraId="5D225D3B" w14:textId="77777777" w:rsidR="00525C14" w:rsidRPr="0054477A" w:rsidRDefault="00525C14">
            <w:r w:rsidRPr="0054477A">
              <w:t>“One Off Works”</w:t>
            </w:r>
          </w:p>
        </w:tc>
        <w:tc>
          <w:tcPr>
            <w:tcW w:w="4602" w:type="dxa"/>
            <w:gridSpan w:val="2"/>
          </w:tcPr>
          <w:p w14:paraId="0A5F7EEC" w14:textId="77777777" w:rsidR="00525C14" w:rsidRPr="0054477A" w:rsidRDefault="00525C14">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77777777" w:rsidR="00525C14" w:rsidRPr="0054477A" w:rsidRDefault="00525C14">
            <w:pPr>
              <w:jc w:val="both"/>
            </w:pPr>
          </w:p>
        </w:tc>
      </w:tr>
      <w:tr w:rsidR="00525C14" w:rsidRPr="0054477A" w14:paraId="5FE64287" w14:textId="77777777">
        <w:trPr>
          <w:trHeight w:val="142"/>
        </w:trPr>
        <w:tc>
          <w:tcPr>
            <w:tcW w:w="3789" w:type="dxa"/>
          </w:tcPr>
          <w:p w14:paraId="7DBEBB89" w14:textId="3C1797F1" w:rsidR="00525C14" w:rsidRPr="0054477A" w:rsidRDefault="000458E9">
            <w:r>
              <w:t>“</w:t>
            </w:r>
            <w:r w:rsidR="00525C14" w:rsidRPr="0054477A">
              <w:t>Seven Year Statement Works”</w:t>
            </w:r>
          </w:p>
        </w:tc>
        <w:tc>
          <w:tcPr>
            <w:tcW w:w="4602" w:type="dxa"/>
            <w:gridSpan w:val="2"/>
          </w:tcPr>
          <w:p w14:paraId="192D74BA" w14:textId="77777777" w:rsidR="00525C14" w:rsidRPr="0054477A" w:rsidRDefault="00525C14">
            <w:pPr>
              <w:jc w:val="both"/>
              <w:rPr>
                <w:b/>
              </w:rPr>
            </w:pPr>
            <w:r w:rsidRPr="0054477A">
              <w:t xml:space="preserve">the works set out in Table B7 of the statement prepared by </w:t>
            </w:r>
            <w:r w:rsidRPr="0054477A">
              <w:rPr>
                <w:b/>
              </w:rPr>
              <w:t>The Company</w:t>
            </w:r>
            <w:r w:rsidRPr="0054477A">
              <w:t xml:space="preserve"> pursuant to Standard Condition C11 of the</w:t>
            </w:r>
            <w:r w:rsidRPr="0054477A">
              <w:rPr>
                <w:b/>
              </w:rPr>
              <w:t xml:space="preserve"> Transmission Licence</w:t>
            </w:r>
            <w:r w:rsidRPr="0054477A">
              <w:t xml:space="preserve"> and issued by</w:t>
            </w:r>
            <w:r w:rsidRPr="0054477A">
              <w:rPr>
                <w:b/>
              </w:rPr>
              <w:t xml:space="preserve"> The Company</w:t>
            </w:r>
            <w:r w:rsidRPr="0054477A">
              <w:t xml:space="preserve"> in [  ] which in </w:t>
            </w:r>
            <w:r w:rsidRPr="0054477A">
              <w:rPr>
                <w:rFonts w:cs="Arial"/>
                <w:b/>
                <w:bCs/>
              </w:rPr>
              <w:t>The Company</w:t>
            </w:r>
            <w:r w:rsidRPr="0054477A">
              <w:rPr>
                <w:b/>
                <w:bCs/>
              </w:rPr>
              <w:t>’s</w:t>
            </w:r>
            <w:r w:rsidRPr="0054477A">
              <w:t xml:space="preserve"> reasonable opinion </w:t>
            </w:r>
            <w:r w:rsidR="00DA3B12">
              <w:t xml:space="preserve">(and in the absence of the </w:t>
            </w:r>
            <w:r w:rsidR="00DA3B12" w:rsidRPr="00DA3B12">
              <w:rPr>
                <w:b/>
              </w:rPr>
              <w:t>Conne</w:t>
            </w:r>
            <w:r w:rsidR="003805DD">
              <w:rPr>
                <w:b/>
              </w:rPr>
              <w:t>c</w:t>
            </w:r>
            <w:r w:rsidR="00DA3B12" w:rsidRPr="00DA3B12">
              <w:rPr>
                <w:b/>
              </w:rPr>
              <w:t>t and Manage Derogation</w:t>
            </w:r>
            <w:r w:rsidR="00DA3B12">
              <w:t xml:space="preserve"> </w:t>
            </w:r>
            <w:r w:rsidRPr="0054477A">
              <w:t xml:space="preserve">are required to be completed before the </w:t>
            </w:r>
            <w:r w:rsidRPr="0054477A">
              <w:rPr>
                <w:b/>
              </w:rPr>
              <w:t>Completion Date</w:t>
            </w:r>
            <w:r w:rsidRPr="0054477A">
              <w:t xml:space="preserve"> to ensure that the </w:t>
            </w:r>
            <w:r>
              <w:rPr>
                <w:b/>
              </w:rPr>
              <w:t>National Electricity Transmission</w:t>
            </w:r>
            <w:r w:rsidRPr="0054477A">
              <w:rPr>
                <w:b/>
              </w:rPr>
              <w:t xml:space="preserve"> System</w:t>
            </w:r>
            <w:r w:rsidRPr="0054477A">
              <w:t xml:space="preserve"> complies with the requirements of Standard Condition C17 of the </w:t>
            </w:r>
            <w:r w:rsidRPr="0054477A">
              <w:rPr>
                <w:b/>
              </w:rPr>
              <w:t>Transmission Licence</w:t>
            </w:r>
            <w:r w:rsidRPr="0054477A">
              <w:t xml:space="preserve"> and Standard Condition D3 of any </w:t>
            </w:r>
            <w:r w:rsidRPr="0054477A">
              <w:rPr>
                <w:b/>
              </w:rPr>
              <w:t xml:space="preserve">Relevant Transmission Licensee’s </w:t>
            </w:r>
            <w:r w:rsidRPr="0054477A">
              <w:t xml:space="preserve">transmission licence prior to the </w:t>
            </w:r>
            <w:r w:rsidRPr="0054477A">
              <w:rPr>
                <w:b/>
              </w:rPr>
              <w:t>Connection</w:t>
            </w:r>
            <w:r w:rsidRPr="0054477A">
              <w:t xml:space="preserve"> of the </w:t>
            </w:r>
            <w:r w:rsidRPr="0054477A">
              <w:rPr>
                <w:b/>
              </w:rPr>
              <w:t>User’s Equipment</w:t>
            </w:r>
            <w:r w:rsidRPr="0054477A">
              <w:t xml:space="preserve"> in terms of Clause 7.1 [or 7.2] of this </w:t>
            </w:r>
            <w:r w:rsidRPr="0054477A">
              <w:rPr>
                <w:b/>
              </w:rPr>
              <w:t>Construction</w:t>
            </w:r>
            <w:r w:rsidRPr="0054477A">
              <w:t xml:space="preserve"> </w:t>
            </w:r>
            <w:r w:rsidRPr="0054477A">
              <w:rPr>
                <w:b/>
              </w:rPr>
              <w:t>Agreement</w:t>
            </w:r>
            <w:r w:rsidRPr="0054477A">
              <w:t>.</w:t>
            </w:r>
          </w:p>
          <w:p w14:paraId="7FE3C414" w14:textId="77777777" w:rsidR="00525C14" w:rsidRPr="0054477A" w:rsidRDefault="00525C14">
            <w:pPr>
              <w:jc w:val="both"/>
            </w:pPr>
          </w:p>
        </w:tc>
      </w:tr>
      <w:tr w:rsidR="00A37739" w:rsidRPr="0054477A" w14:paraId="7F20434A" w14:textId="77777777">
        <w:trPr>
          <w:trHeight w:val="142"/>
        </w:trPr>
        <w:tc>
          <w:tcPr>
            <w:tcW w:w="3789" w:type="dxa"/>
          </w:tcPr>
          <w:p w14:paraId="1F931A46" w14:textId="77777777" w:rsidR="00A37739" w:rsidRPr="0054477A" w:rsidRDefault="00A37739">
            <w:r w:rsidRPr="0054477A">
              <w:t>“Term”</w:t>
            </w:r>
          </w:p>
        </w:tc>
        <w:tc>
          <w:tcPr>
            <w:tcW w:w="4602" w:type="dxa"/>
            <w:gridSpan w:val="2"/>
          </w:tcPr>
          <w:p w14:paraId="6963B21D" w14:textId="77777777" w:rsidR="00A37739" w:rsidRPr="0054477A" w:rsidRDefault="00A37739">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A37739" w:rsidRPr="0054477A" w:rsidRDefault="00A37739">
            <w:pPr>
              <w:jc w:val="both"/>
              <w:rPr>
                <w:b/>
              </w:rPr>
            </w:pPr>
          </w:p>
          <w:p w14:paraId="2942B4D6" w14:textId="77777777" w:rsidR="00A37739" w:rsidRPr="0054477A" w:rsidRDefault="00A37739">
            <w:pPr>
              <w:jc w:val="both"/>
            </w:pPr>
          </w:p>
        </w:tc>
      </w:tr>
      <w:tr w:rsidR="00A37739" w:rsidRPr="0054477A" w14:paraId="3C5D159C" w14:textId="77777777">
        <w:trPr>
          <w:trHeight w:val="2204"/>
        </w:trPr>
        <w:tc>
          <w:tcPr>
            <w:tcW w:w="3789" w:type="dxa"/>
          </w:tcPr>
          <w:p w14:paraId="13C26E03" w14:textId="77777777" w:rsidR="00A37739" w:rsidRPr="0054477A" w:rsidRDefault="00A37739">
            <w:r w:rsidRPr="0054477A">
              <w:t>“Third Party Works”</w:t>
            </w:r>
          </w:p>
        </w:tc>
        <w:tc>
          <w:tcPr>
            <w:tcW w:w="4602" w:type="dxa"/>
            <w:gridSpan w:val="2"/>
          </w:tcPr>
          <w:p w14:paraId="250333F2" w14:textId="77777777" w:rsidR="00A37739" w:rsidRPr="0054477A" w:rsidRDefault="00A37739" w:rsidP="00325216">
            <w:pPr>
              <w:jc w:val="both"/>
            </w:pPr>
            <w:r w:rsidRPr="0054477A">
              <w:t xml:space="preserve">the works to be undertaken on assets belonging to a party other than </w:t>
            </w:r>
            <w:r w:rsidR="004F6E47">
              <w:t>a Relevant Transmission Licensee</w:t>
            </w:r>
            <w:r w:rsidRPr="0054477A">
              <w:t xml:space="preserve"> and the </w:t>
            </w:r>
            <w:r w:rsidRPr="0054477A">
              <w:rPr>
                <w:b/>
              </w:rPr>
              <w:t>User</w:t>
            </w:r>
            <w:r w:rsidRPr="0054477A">
              <w:t xml:space="preserve"> to enable </w:t>
            </w:r>
            <w:r w:rsidR="004F6E47">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 xml:space="preserve">as specified in Appendix </w:t>
            </w:r>
            <w:proofErr w:type="gramStart"/>
            <w:r w:rsidRPr="0054477A">
              <w:t>N;</w:t>
            </w:r>
            <w:proofErr w:type="gramEnd"/>
          </w:p>
          <w:p w14:paraId="06EC9000" w14:textId="77777777" w:rsidR="00A37739" w:rsidRPr="0054477A" w:rsidRDefault="00A37739">
            <w:pPr>
              <w:jc w:val="both"/>
            </w:pPr>
          </w:p>
        </w:tc>
      </w:tr>
      <w:tr w:rsidR="00A37739" w:rsidRPr="0054477A" w14:paraId="34F5D299" w14:textId="77777777">
        <w:trPr>
          <w:trHeight w:val="828"/>
        </w:trPr>
        <w:tc>
          <w:tcPr>
            <w:tcW w:w="3789" w:type="dxa"/>
          </w:tcPr>
          <w:p w14:paraId="5A12D1B2" w14:textId="77777777" w:rsidR="00A37739" w:rsidRPr="0054477A" w:rsidRDefault="00A37739">
            <w:r w:rsidRPr="0054477A">
              <w:t>"Transmission Connection  Assets"</w:t>
            </w:r>
          </w:p>
        </w:tc>
        <w:tc>
          <w:tcPr>
            <w:tcW w:w="4602" w:type="dxa"/>
            <w:gridSpan w:val="2"/>
          </w:tcPr>
          <w:p w14:paraId="1F037335" w14:textId="77777777" w:rsidR="00A37739" w:rsidRPr="0054477A" w:rsidRDefault="00A37739">
            <w:pPr>
              <w:jc w:val="both"/>
            </w:pPr>
            <w:r w:rsidRPr="0054477A">
              <w:t xml:space="preserve">the assets specified in Appendix A to the </w:t>
            </w:r>
            <w:r w:rsidRPr="0054477A">
              <w:rPr>
                <w:b/>
              </w:rPr>
              <w:t>Bilateral Connection Agreement.</w:t>
            </w:r>
            <w:r w:rsidRPr="0054477A">
              <w:t xml:space="preserve"> </w:t>
            </w:r>
          </w:p>
          <w:p w14:paraId="62676E0D" w14:textId="77777777" w:rsidR="00A37739" w:rsidRPr="0054477A" w:rsidRDefault="00A37739">
            <w:pPr>
              <w:jc w:val="both"/>
            </w:pPr>
          </w:p>
        </w:tc>
      </w:tr>
      <w:tr w:rsidR="00A37739" w:rsidRPr="0054477A" w14:paraId="62B41F39" w14:textId="77777777">
        <w:trPr>
          <w:trHeight w:val="1657"/>
        </w:trPr>
        <w:tc>
          <w:tcPr>
            <w:tcW w:w="3789" w:type="dxa"/>
          </w:tcPr>
          <w:p w14:paraId="559D044F" w14:textId="77777777" w:rsidR="00A37739" w:rsidRPr="0054477A" w:rsidRDefault="00A37739">
            <w:r w:rsidRPr="0054477A">
              <w:t>“Transmission Connection Asset Works”</w:t>
            </w:r>
          </w:p>
        </w:tc>
        <w:tc>
          <w:tcPr>
            <w:tcW w:w="4602" w:type="dxa"/>
            <w:gridSpan w:val="2"/>
          </w:tcPr>
          <w:p w14:paraId="03BB248B" w14:textId="77777777" w:rsidR="00A37739" w:rsidRPr="0054477A" w:rsidRDefault="00A37739">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A37739" w:rsidRPr="0054477A" w:rsidRDefault="00A37739">
            <w:pPr>
              <w:jc w:val="both"/>
            </w:pPr>
          </w:p>
        </w:tc>
      </w:tr>
      <w:tr w:rsidR="00A37739" w:rsidRPr="0054477A" w14:paraId="4790C2BA" w14:textId="77777777" w:rsidTr="00BE3DC3">
        <w:trPr>
          <w:trHeight w:val="675"/>
        </w:trPr>
        <w:tc>
          <w:tcPr>
            <w:tcW w:w="3789" w:type="dxa"/>
          </w:tcPr>
          <w:p w14:paraId="331EC24C" w14:textId="77777777" w:rsidR="00A37739" w:rsidRPr="0054477A" w:rsidRDefault="00A37739">
            <w:r w:rsidRPr="0054477A">
              <w:t>“Transmission Reinforcement Works”</w:t>
            </w:r>
          </w:p>
        </w:tc>
        <w:tc>
          <w:tcPr>
            <w:tcW w:w="4602" w:type="dxa"/>
            <w:gridSpan w:val="2"/>
          </w:tcPr>
          <w:p w14:paraId="3E10A95D" w14:textId="77777777" w:rsidR="00A37739" w:rsidRDefault="00A37739">
            <w:pPr>
              <w:jc w:val="both"/>
            </w:pPr>
            <w:r w:rsidRPr="0054477A">
              <w:t xml:space="preserve">those works other than the </w:t>
            </w:r>
            <w:r w:rsidRPr="0054477A">
              <w:rPr>
                <w:b/>
              </w:rPr>
              <w:t>Transmission Connection Asset Works</w:t>
            </w:r>
            <w:r w:rsidRPr="0054477A">
              <w:t xml:space="preserve"> </w:t>
            </w:r>
            <w:r w:rsidRPr="0054477A">
              <w:rPr>
                <w:b/>
              </w:rPr>
              <w:t>Seven Year Statement Works</w:t>
            </w:r>
            <w:r w:rsidRPr="0054477A">
              <w:t xml:space="preserve"> and </w:t>
            </w:r>
            <w:r w:rsidRPr="0054477A">
              <w:rPr>
                <w:b/>
              </w:rPr>
              <w:t>One Off Works</w:t>
            </w:r>
            <w:r w:rsidRPr="0054477A">
              <w:t>, which in the reasonable opinion of</w:t>
            </w:r>
            <w:r w:rsidRPr="0054477A">
              <w:rPr>
                <w:b/>
              </w:rPr>
              <w:t xml:space="preserve"> The Company</w:t>
            </w:r>
            <w:r w:rsidRPr="0054477A">
              <w:t xml:space="preserve"> </w:t>
            </w:r>
          </w:p>
          <w:p w14:paraId="203E20C4" w14:textId="77777777" w:rsidR="00A37739" w:rsidRDefault="00A37739">
            <w:pPr>
              <w:jc w:val="both"/>
            </w:pPr>
            <w:r>
              <w:t xml:space="preserve">(and in the absence of the </w:t>
            </w:r>
            <w:r w:rsidRPr="003B5721">
              <w:rPr>
                <w:b/>
              </w:rPr>
              <w:t xml:space="preserve">Connect and Manage </w:t>
            </w:r>
            <w:r w:rsidRPr="00AB7D70">
              <w:rPr>
                <w:b/>
              </w:rPr>
              <w:t>Derogation</w:t>
            </w:r>
            <w:r>
              <w:t xml:space="preserve">) </w:t>
            </w:r>
            <w:r w:rsidRPr="0054477A">
              <w:t xml:space="preserve">are </w:t>
            </w:r>
            <w:r>
              <w:t xml:space="preserve">all </w:t>
            </w:r>
            <w:r w:rsidRPr="0054477A">
              <w:t xml:space="preserve">necessary to extend or reinforce the </w:t>
            </w:r>
            <w:r>
              <w:rPr>
                <w:b/>
              </w:rPr>
              <w:t>National Electricity Transmission</w:t>
            </w:r>
            <w:r w:rsidRPr="0054477A">
              <w:rPr>
                <w:b/>
              </w:rPr>
              <w:t xml:space="preserve"> System</w:t>
            </w:r>
            <w:r>
              <w:rPr>
                <w:rFonts w:cs="Arial"/>
              </w:rPr>
              <w:t xml:space="preserve"> to ensure that the </w:t>
            </w:r>
            <w:r>
              <w:rPr>
                <w:rFonts w:cs="Arial"/>
                <w:b/>
              </w:rPr>
              <w:t>National Electricity T</w:t>
            </w:r>
            <w:r w:rsidRPr="003A40CF">
              <w:rPr>
                <w:rFonts w:cs="Arial"/>
                <w:b/>
              </w:rPr>
              <w:t>ransmission System</w:t>
            </w:r>
            <w:r>
              <w:rPr>
                <w:rFonts w:cs="Arial"/>
              </w:rPr>
              <w:t xml:space="preserve"> complies with the requirements of Standard Condition C17 of the </w:t>
            </w:r>
            <w:r w:rsidRPr="003A40CF">
              <w:rPr>
                <w:rFonts w:cs="Arial"/>
                <w:b/>
              </w:rPr>
              <w:t>Transmission Licence</w:t>
            </w:r>
            <w:r>
              <w:rPr>
                <w:rFonts w:cs="Arial"/>
              </w:rPr>
              <w:t xml:space="preserve"> and Standard Condition D3 of any </w:t>
            </w:r>
            <w:r w:rsidRPr="003A40CF">
              <w:rPr>
                <w:rFonts w:cs="Arial"/>
                <w:b/>
              </w:rPr>
              <w:t>Relevant Transmission Licensee’s</w:t>
            </w:r>
            <w:r>
              <w:rPr>
                <w:rFonts w:cs="Arial"/>
              </w:rPr>
              <w:t xml:space="preserve"> transmission system </w:t>
            </w:r>
            <w:r w:rsidRPr="0054477A">
              <w:t xml:space="preserve">and which are specified in Appendix H to this </w:t>
            </w:r>
            <w:r w:rsidRPr="0054477A">
              <w:rPr>
                <w:b/>
              </w:rPr>
              <w:t>Construction Agreement</w:t>
            </w:r>
            <w:r w:rsidRPr="0054477A">
              <w:t xml:space="preserve">, where Part 1 </w:t>
            </w:r>
            <w:r>
              <w:t xml:space="preserve">is </w:t>
            </w:r>
            <w:r w:rsidRPr="0054477A">
              <w:t xml:space="preserve">the </w:t>
            </w:r>
            <w:r>
              <w:rPr>
                <w:b/>
              </w:rPr>
              <w:t>Enabling Works</w:t>
            </w:r>
            <w:r w:rsidRPr="0054477A">
              <w:t xml:space="preserve"> and Part 2 is </w:t>
            </w:r>
            <w:r>
              <w:t xml:space="preserve">the </w:t>
            </w:r>
            <w:r w:rsidRPr="00BE6675">
              <w:rPr>
                <w:b/>
              </w:rPr>
              <w:t>Wider Transmission Reinforcement Works</w:t>
            </w:r>
            <w:r w:rsidRPr="0054477A">
              <w:t>.</w:t>
            </w:r>
          </w:p>
          <w:p w14:paraId="0A7BB9BA" w14:textId="095F36B1" w:rsidR="00A37739" w:rsidRPr="0054477A" w:rsidRDefault="00A37739">
            <w:pPr>
              <w:jc w:val="both"/>
            </w:pPr>
          </w:p>
        </w:tc>
      </w:tr>
      <w:tr w:rsidR="00A37739" w:rsidRPr="0054477A" w14:paraId="1EE8B94C" w14:textId="77777777" w:rsidTr="00E70F6B">
        <w:trPr>
          <w:trHeight w:val="932"/>
        </w:trPr>
        <w:tc>
          <w:tcPr>
            <w:tcW w:w="3789" w:type="dxa"/>
          </w:tcPr>
          <w:p w14:paraId="06442A3A" w14:textId="6C31C73C" w:rsidR="003568CC" w:rsidRDefault="00A37739">
            <w:pPr>
              <w:rPr>
                <w:rFonts w:cs="Arial"/>
                <w:szCs w:val="24"/>
              </w:rPr>
            </w:pPr>
            <w:r w:rsidRPr="000F481C">
              <w:rPr>
                <w:rFonts w:cs="Arial"/>
                <w:szCs w:val="24"/>
              </w:rPr>
              <w:t>“Trigger Date”</w:t>
            </w:r>
          </w:p>
          <w:p w14:paraId="178B2F37" w14:textId="46469254" w:rsidR="003568CC" w:rsidRPr="0054477A" w:rsidRDefault="003568CC"/>
        </w:tc>
        <w:tc>
          <w:tcPr>
            <w:tcW w:w="4602" w:type="dxa"/>
            <w:gridSpan w:val="2"/>
          </w:tcPr>
          <w:p w14:paraId="745E1CD4" w14:textId="63916C27" w:rsidR="00A37739" w:rsidRDefault="00A37739">
            <w:pPr>
              <w:jc w:val="both"/>
            </w:pPr>
            <w:r>
              <w:rPr>
                <w:rFonts w:cs="Arial"/>
                <w:szCs w:val="24"/>
              </w:rPr>
              <w:t>[</w:t>
            </w:r>
            <w:r w:rsidR="00F51569">
              <w:rPr>
                <w:rFonts w:cs="Arial"/>
                <w:szCs w:val="24"/>
              </w:rPr>
              <w:t>date</w:t>
            </w:r>
            <w:r>
              <w:rPr>
                <w:rFonts w:cs="Arial"/>
                <w:szCs w:val="24"/>
              </w:rPr>
              <w:t>]</w:t>
            </w:r>
            <w:r w:rsidR="00F51569">
              <w:rPr>
                <w:rFonts w:cs="Arial"/>
                <w:szCs w:val="24"/>
              </w:rPr>
              <w:t xml:space="preserve"> as identified in accordance with the </w:t>
            </w:r>
            <w:r w:rsidR="00F51569" w:rsidRPr="00F51569">
              <w:rPr>
                <w:rFonts w:cs="Arial"/>
                <w:b/>
                <w:szCs w:val="24"/>
              </w:rPr>
              <w:t>User Commitment methodology</w:t>
            </w:r>
            <w:r w:rsidR="00F51569">
              <w:rPr>
                <w:rFonts w:cs="Arial"/>
                <w:szCs w:val="24"/>
              </w:rPr>
              <w:t>.</w:t>
            </w:r>
          </w:p>
          <w:p w14:paraId="60044570" w14:textId="7BF15530" w:rsidR="003568CC" w:rsidRPr="0054477A" w:rsidRDefault="003568CC" w:rsidP="00E70F6B">
            <w:pPr>
              <w:jc w:val="both"/>
            </w:pPr>
          </w:p>
        </w:tc>
      </w:tr>
      <w:tr w:rsidR="00E70F6B" w:rsidRPr="0054477A" w14:paraId="0E92A837" w14:textId="77777777">
        <w:trPr>
          <w:trHeight w:val="1375"/>
        </w:trPr>
        <w:tc>
          <w:tcPr>
            <w:tcW w:w="3789" w:type="dxa"/>
          </w:tcPr>
          <w:p w14:paraId="42BAF2EA" w14:textId="1C68703E" w:rsidR="00E70F6B" w:rsidRPr="0054477A" w:rsidRDefault="00E70F6B">
            <w:r>
              <w:rPr>
                <w:rFonts w:cs="Arial"/>
                <w:szCs w:val="24"/>
              </w:rPr>
              <w:t>“User Progression Milestones”</w:t>
            </w:r>
          </w:p>
        </w:tc>
        <w:tc>
          <w:tcPr>
            <w:tcW w:w="4602" w:type="dxa"/>
            <w:gridSpan w:val="2"/>
          </w:tcPr>
          <w:p w14:paraId="1A37A9D2" w14:textId="77777777" w:rsidR="00E70F6B" w:rsidRDefault="00E70F6B" w:rsidP="00E70F6B">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E70F6B" w:rsidRPr="0054477A" w:rsidRDefault="00E70F6B">
            <w:pPr>
              <w:jc w:val="both"/>
            </w:pPr>
          </w:p>
        </w:tc>
      </w:tr>
      <w:tr w:rsidR="00A37739" w:rsidRPr="0054477A" w14:paraId="574AF853" w14:textId="77777777">
        <w:trPr>
          <w:trHeight w:val="1375"/>
        </w:trPr>
        <w:tc>
          <w:tcPr>
            <w:tcW w:w="3789" w:type="dxa"/>
          </w:tcPr>
          <w:p w14:paraId="611969C1" w14:textId="77777777" w:rsidR="00A37739" w:rsidRPr="0054477A" w:rsidRDefault="00A37739">
            <w:r w:rsidRPr="0054477A">
              <w:t>“User’s Works”</w:t>
            </w:r>
          </w:p>
        </w:tc>
        <w:tc>
          <w:tcPr>
            <w:tcW w:w="4602" w:type="dxa"/>
            <w:gridSpan w:val="2"/>
          </w:tcPr>
          <w:p w14:paraId="26FB0674" w14:textId="77777777" w:rsidR="00A37739" w:rsidRPr="0054477A" w:rsidRDefault="00A37739">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A37739" w:rsidRPr="0054477A" w:rsidRDefault="00A37739">
            <w:pPr>
              <w:jc w:val="both"/>
            </w:pPr>
          </w:p>
        </w:tc>
      </w:tr>
      <w:tr w:rsidR="00A37739" w:rsidRPr="0054477A" w14:paraId="4CC37280" w14:textId="77777777">
        <w:trPr>
          <w:trHeight w:val="828"/>
        </w:trPr>
        <w:tc>
          <w:tcPr>
            <w:tcW w:w="3789" w:type="dxa"/>
          </w:tcPr>
          <w:p w14:paraId="72256CC7" w14:textId="77777777" w:rsidR="00A37739" w:rsidRPr="0054477A" w:rsidRDefault="00A37739">
            <w:r w:rsidRPr="0054477A">
              <w:t>“</w:t>
            </w:r>
            <w:r>
              <w:t>Wider Transmission Reinforcement</w:t>
            </w:r>
            <w:r w:rsidRPr="0054477A">
              <w:t xml:space="preserve"> Works”</w:t>
            </w:r>
          </w:p>
        </w:tc>
        <w:tc>
          <w:tcPr>
            <w:tcW w:w="4602" w:type="dxa"/>
            <w:gridSpan w:val="2"/>
          </w:tcPr>
          <w:p w14:paraId="20CB0C53" w14:textId="77777777" w:rsidR="00A37739" w:rsidRPr="0054477A" w:rsidRDefault="00A37739" w:rsidP="00052C2F">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A37739" w:rsidRPr="0054477A" w:rsidRDefault="00A37739">
            <w:pPr>
              <w:jc w:val="both"/>
            </w:pPr>
          </w:p>
        </w:tc>
      </w:tr>
      <w:tr w:rsidR="00A37739" w:rsidRPr="0054477A" w14:paraId="36DC6F72" w14:textId="77777777">
        <w:trPr>
          <w:trHeight w:val="828"/>
        </w:trPr>
        <w:tc>
          <w:tcPr>
            <w:tcW w:w="3789" w:type="dxa"/>
          </w:tcPr>
          <w:p w14:paraId="010C79FC" w14:textId="77777777" w:rsidR="00A37739" w:rsidRPr="0054477A" w:rsidRDefault="00A37739">
            <w:r w:rsidRPr="0054477A">
              <w:t>“Works”</w:t>
            </w:r>
          </w:p>
        </w:tc>
        <w:tc>
          <w:tcPr>
            <w:tcW w:w="4602" w:type="dxa"/>
            <w:gridSpan w:val="2"/>
          </w:tcPr>
          <w:p w14:paraId="56B07816" w14:textId="77777777" w:rsidR="00A37739" w:rsidRPr="0054477A" w:rsidRDefault="00A37739">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A37739" w:rsidRPr="0054477A" w:rsidRDefault="00A37739">
            <w:pPr>
              <w:jc w:val="both"/>
            </w:pPr>
          </w:p>
        </w:tc>
      </w:tr>
      <w:tr w:rsidR="00A37739" w:rsidRPr="0054477A" w14:paraId="21046186" w14:textId="77777777">
        <w:trPr>
          <w:trHeight w:val="828"/>
        </w:trPr>
        <w:tc>
          <w:tcPr>
            <w:tcW w:w="8391" w:type="dxa"/>
            <w:gridSpan w:val="3"/>
          </w:tcPr>
          <w:p w14:paraId="41AC4493" w14:textId="77777777" w:rsidR="00A37739" w:rsidRPr="0054477A" w:rsidRDefault="00A37739" w:rsidP="00C275FA">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w:t>
            </w:r>
            <w:proofErr w:type="gramStart"/>
            <w:r w:rsidRPr="0054477A">
              <w:rPr>
                <w:rFonts w:ascii="Arial" w:hAnsi="Arial" w:cs="Arial"/>
                <w:i/>
                <w:szCs w:val="24"/>
              </w:rPr>
              <w:t>following</w:t>
            </w:r>
            <w:proofErr w:type="gramEnd"/>
            <w:r w:rsidRPr="0054477A">
              <w:rPr>
                <w:rFonts w:ascii="Arial" w:hAnsi="Arial" w:cs="Arial"/>
                <w:i/>
                <w:szCs w:val="24"/>
              </w:rPr>
              <w:t xml:space="preserve"> </w:t>
            </w:r>
          </w:p>
          <w:p w14:paraId="08CFA548" w14:textId="77777777" w:rsidR="00A37739" w:rsidRPr="0054477A" w:rsidRDefault="00A37739">
            <w:pPr>
              <w:jc w:val="both"/>
            </w:pPr>
          </w:p>
        </w:tc>
      </w:tr>
      <w:tr w:rsidR="00A37739" w:rsidRPr="0054477A" w14:paraId="780D2147" w14:textId="77777777">
        <w:trPr>
          <w:trHeight w:val="828"/>
        </w:trPr>
        <w:tc>
          <w:tcPr>
            <w:tcW w:w="4195" w:type="dxa"/>
            <w:gridSpan w:val="2"/>
          </w:tcPr>
          <w:p w14:paraId="401E0528" w14:textId="77777777" w:rsidR="00A37739" w:rsidRPr="00167BC2" w:rsidRDefault="00167BC2" w:rsidP="00C0141A">
            <w:pPr>
              <w:rPr>
                <w:rFonts w:cs="Arial"/>
                <w:szCs w:val="24"/>
              </w:rPr>
            </w:pPr>
            <w:r w:rsidRPr="00167BC2">
              <w:rPr>
                <w:rFonts w:cs="Arial"/>
                <w:szCs w:val="24"/>
              </w:rPr>
              <w:t>[</w:t>
            </w:r>
            <w:r w:rsidR="00A37739" w:rsidRPr="00167BC2">
              <w:rPr>
                <w:rFonts w:cs="Arial"/>
                <w:szCs w:val="24"/>
              </w:rPr>
              <w:t>Notice of Intent</w:t>
            </w:r>
          </w:p>
        </w:tc>
        <w:tc>
          <w:tcPr>
            <w:tcW w:w="4196" w:type="dxa"/>
          </w:tcPr>
          <w:p w14:paraId="5AB8A134" w14:textId="77777777" w:rsidR="00A37739" w:rsidRPr="0054477A" w:rsidRDefault="00A37739" w:rsidP="00C0141A">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sidR="00167BC2">
              <w:rPr>
                <w:rFonts w:cs="Arial"/>
                <w:szCs w:val="24"/>
              </w:rPr>
              <w:t>.</w:t>
            </w:r>
          </w:p>
        </w:tc>
      </w:tr>
      <w:tr w:rsidR="00A37739" w:rsidRPr="0054477A" w14:paraId="60BA0926" w14:textId="77777777">
        <w:trPr>
          <w:trHeight w:val="828"/>
        </w:trPr>
        <w:tc>
          <w:tcPr>
            <w:tcW w:w="4195" w:type="dxa"/>
            <w:gridSpan w:val="2"/>
          </w:tcPr>
          <w:p w14:paraId="2AC29562" w14:textId="77777777" w:rsidR="00A37739" w:rsidRPr="00167BC2" w:rsidRDefault="00A37739" w:rsidP="00C0141A">
            <w:pPr>
              <w:rPr>
                <w:rFonts w:cs="Arial"/>
                <w:szCs w:val="24"/>
              </w:rPr>
            </w:pPr>
            <w:r w:rsidRPr="00167BC2">
              <w:rPr>
                <w:rFonts w:cs="Arial"/>
                <w:szCs w:val="24"/>
              </w:rPr>
              <w:t>Notice of Reduction</w:t>
            </w:r>
          </w:p>
        </w:tc>
        <w:tc>
          <w:tcPr>
            <w:tcW w:w="4196" w:type="dxa"/>
          </w:tcPr>
          <w:p w14:paraId="05E99C5C" w14:textId="77777777" w:rsidR="00A37739" w:rsidRDefault="00A37739" w:rsidP="00167BC2">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325216" w:rsidRPr="0054477A" w:rsidRDefault="00325216" w:rsidP="00C0141A">
            <w:pPr>
              <w:rPr>
                <w:rFonts w:cs="Arial"/>
                <w:szCs w:val="24"/>
              </w:rPr>
            </w:pPr>
          </w:p>
        </w:tc>
      </w:tr>
      <w:tr w:rsidR="00A37739" w:rsidRPr="0054477A" w14:paraId="3CD50319" w14:textId="77777777">
        <w:trPr>
          <w:trHeight w:val="828"/>
        </w:trPr>
        <w:tc>
          <w:tcPr>
            <w:tcW w:w="4195" w:type="dxa"/>
            <w:gridSpan w:val="2"/>
          </w:tcPr>
          <w:p w14:paraId="5BFDF1C3" w14:textId="77777777" w:rsidR="00A37739" w:rsidRPr="00167BC2" w:rsidRDefault="00A37739" w:rsidP="00C0141A">
            <w:pPr>
              <w:rPr>
                <w:rFonts w:cs="Arial"/>
                <w:szCs w:val="24"/>
              </w:rPr>
            </w:pPr>
            <w:r w:rsidRPr="00167BC2">
              <w:rPr>
                <w:rFonts w:cs="Arial"/>
                <w:szCs w:val="24"/>
              </w:rPr>
              <w:t>Preliminary Request</w:t>
            </w:r>
          </w:p>
        </w:tc>
        <w:tc>
          <w:tcPr>
            <w:tcW w:w="4196" w:type="dxa"/>
          </w:tcPr>
          <w:p w14:paraId="3830A274" w14:textId="77777777" w:rsidR="00A37739" w:rsidRPr="0054477A" w:rsidRDefault="00A37739" w:rsidP="00C0141A">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sidR="00167BC2">
              <w:rPr>
                <w:rFonts w:cs="Arial"/>
                <w:szCs w:val="24"/>
              </w:rPr>
              <w:t>.</w:t>
            </w:r>
          </w:p>
        </w:tc>
      </w:tr>
      <w:tr w:rsidR="00A37739" w:rsidRPr="0054477A" w14:paraId="0577F6D7" w14:textId="77777777">
        <w:trPr>
          <w:trHeight w:val="828"/>
        </w:trPr>
        <w:tc>
          <w:tcPr>
            <w:tcW w:w="4195" w:type="dxa"/>
            <w:gridSpan w:val="2"/>
          </w:tcPr>
          <w:p w14:paraId="52E4B072" w14:textId="77777777" w:rsidR="00A37739" w:rsidRPr="00167BC2" w:rsidRDefault="00A37739" w:rsidP="00C0141A">
            <w:pPr>
              <w:rPr>
                <w:rFonts w:cs="Arial"/>
                <w:szCs w:val="24"/>
              </w:rPr>
            </w:pPr>
            <w:r w:rsidRPr="00167BC2">
              <w:rPr>
                <w:rFonts w:cs="Arial"/>
                <w:szCs w:val="24"/>
              </w:rPr>
              <w:t>Reduction Fee</w:t>
            </w:r>
          </w:p>
        </w:tc>
        <w:tc>
          <w:tcPr>
            <w:tcW w:w="4196" w:type="dxa"/>
          </w:tcPr>
          <w:p w14:paraId="2A51E181" w14:textId="77777777" w:rsidR="00A37739" w:rsidRDefault="00A37739" w:rsidP="00167BC2">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sidR="00167BC2">
              <w:rPr>
                <w:rFonts w:cs="Arial"/>
                <w:b/>
                <w:szCs w:val="24"/>
              </w:rPr>
              <w:t>.</w:t>
            </w:r>
            <w:r w:rsidR="00167BC2">
              <w:rPr>
                <w:rFonts w:cs="Arial"/>
                <w:szCs w:val="24"/>
              </w:rPr>
              <w:t>.</w:t>
            </w:r>
          </w:p>
          <w:p w14:paraId="2244CE68" w14:textId="77777777" w:rsidR="00325216" w:rsidRDefault="00325216" w:rsidP="00C0141A">
            <w:pPr>
              <w:rPr>
                <w:rFonts w:cs="Arial"/>
                <w:szCs w:val="24"/>
              </w:rPr>
            </w:pPr>
          </w:p>
          <w:p w14:paraId="44AF3CA1" w14:textId="77777777" w:rsidR="00167BC2" w:rsidRDefault="00167BC2" w:rsidP="00C0141A">
            <w:pPr>
              <w:rPr>
                <w:rFonts w:cs="Arial"/>
                <w:szCs w:val="24"/>
              </w:rPr>
            </w:pPr>
          </w:p>
          <w:p w14:paraId="11B5C5F5" w14:textId="77777777" w:rsidR="00325216" w:rsidRPr="0054477A" w:rsidRDefault="00325216" w:rsidP="00C0141A">
            <w:pPr>
              <w:rPr>
                <w:rFonts w:cs="Arial"/>
                <w:szCs w:val="24"/>
              </w:rPr>
            </w:pPr>
          </w:p>
        </w:tc>
      </w:tr>
      <w:tr w:rsidR="00A37739" w:rsidRPr="0054477A" w14:paraId="6BE2D06E" w14:textId="77777777">
        <w:trPr>
          <w:trHeight w:val="828"/>
        </w:trPr>
        <w:tc>
          <w:tcPr>
            <w:tcW w:w="8391" w:type="dxa"/>
            <w:gridSpan w:val="3"/>
          </w:tcPr>
          <w:p w14:paraId="6645375F" w14:textId="77777777" w:rsidR="00A37739" w:rsidRPr="00167BC2" w:rsidRDefault="00A37739" w:rsidP="008F4CF2">
            <w:pPr>
              <w:tabs>
                <w:tab w:val="left" w:pos="3780"/>
              </w:tabs>
              <w:rPr>
                <w:rFonts w:cs="Arial"/>
                <w:i/>
                <w:szCs w:val="24"/>
              </w:rPr>
            </w:pPr>
            <w:r w:rsidRPr="00167BC2">
              <w:rPr>
                <w:rFonts w:cs="Arial"/>
                <w:i/>
                <w:szCs w:val="24"/>
              </w:rPr>
              <w:t>Users in the capacity of a Directly Connected Distribution System where works are required in respect of a BELLA or a Relevant Embedded Medium Power Station or a Relevant Embedded Small Power Station insert the following</w:t>
            </w:r>
            <w:r w:rsidR="00681563">
              <w:rPr>
                <w:rFonts w:cs="Arial"/>
                <w:i/>
                <w:szCs w:val="24"/>
              </w:rPr>
              <w:t xml:space="preserve"> (and where the Construction Agreement relates to more than one, for each of the Developers)</w:t>
            </w:r>
          </w:p>
          <w:p w14:paraId="086A2A3B" w14:textId="77777777" w:rsidR="00A37739" w:rsidRPr="0054477A" w:rsidRDefault="00A37739" w:rsidP="00C0141A">
            <w:pPr>
              <w:rPr>
                <w:rFonts w:cs="Arial"/>
                <w:szCs w:val="24"/>
              </w:rPr>
            </w:pPr>
          </w:p>
        </w:tc>
      </w:tr>
      <w:tr w:rsidR="00A37739" w:rsidRPr="0054477A" w14:paraId="0CC1DDA1" w14:textId="77777777">
        <w:trPr>
          <w:trHeight w:val="828"/>
        </w:trPr>
        <w:tc>
          <w:tcPr>
            <w:tcW w:w="4195" w:type="dxa"/>
            <w:gridSpan w:val="2"/>
          </w:tcPr>
          <w:p w14:paraId="7762F23C" w14:textId="77777777" w:rsidR="00A37739" w:rsidRPr="00167BC2" w:rsidRDefault="00167BC2" w:rsidP="00C0141A">
            <w:pPr>
              <w:rPr>
                <w:rFonts w:cs="Arial"/>
                <w:szCs w:val="24"/>
              </w:rPr>
            </w:pPr>
            <w:r w:rsidRPr="00167BC2">
              <w:rPr>
                <w:rFonts w:cs="Arial"/>
                <w:szCs w:val="24"/>
              </w:rPr>
              <w:t>[</w:t>
            </w:r>
            <w:r w:rsidR="00A37739" w:rsidRPr="00167BC2">
              <w:rPr>
                <w:rFonts w:cs="Arial"/>
                <w:szCs w:val="24"/>
              </w:rPr>
              <w:t>Developer Capacity</w:t>
            </w:r>
          </w:p>
        </w:tc>
        <w:tc>
          <w:tcPr>
            <w:tcW w:w="4196" w:type="dxa"/>
          </w:tcPr>
          <w:p w14:paraId="29F3E5C1" w14:textId="77777777" w:rsidR="00A37739" w:rsidRPr="0054477A" w:rsidRDefault="00A37739" w:rsidP="00C0141A">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A37739" w:rsidRPr="0054477A" w14:paraId="0D2EBD55" w14:textId="77777777">
        <w:trPr>
          <w:trHeight w:val="828"/>
        </w:trPr>
        <w:tc>
          <w:tcPr>
            <w:tcW w:w="4195" w:type="dxa"/>
            <w:gridSpan w:val="2"/>
          </w:tcPr>
          <w:p w14:paraId="04602C07" w14:textId="77777777" w:rsidR="00A37739" w:rsidRPr="00167BC2" w:rsidRDefault="00A37739" w:rsidP="00C0141A">
            <w:pPr>
              <w:rPr>
                <w:rFonts w:cs="Arial"/>
                <w:szCs w:val="24"/>
              </w:rPr>
            </w:pPr>
            <w:r w:rsidRPr="00167BC2">
              <w:rPr>
                <w:rFonts w:cs="Arial"/>
                <w:szCs w:val="24"/>
              </w:rPr>
              <w:t>Developer</w:t>
            </w:r>
          </w:p>
        </w:tc>
        <w:tc>
          <w:tcPr>
            <w:tcW w:w="4196" w:type="dxa"/>
          </w:tcPr>
          <w:p w14:paraId="7885C768" w14:textId="77777777" w:rsidR="00A37739" w:rsidRDefault="00A37739" w:rsidP="00167BC2">
            <w:pPr>
              <w:jc w:val="both"/>
              <w:rPr>
                <w:rFonts w:cs="Arial"/>
                <w:szCs w:val="24"/>
              </w:rPr>
            </w:pPr>
            <w:r w:rsidRPr="0054477A">
              <w:rPr>
                <w:rFonts w:cs="Arial"/>
                <w:i/>
                <w:szCs w:val="24"/>
              </w:rPr>
              <w:t xml:space="preserve">Insert name address and registered number </w:t>
            </w:r>
            <w:r w:rsidRPr="0054477A">
              <w:rPr>
                <w:rFonts w:cs="Arial"/>
                <w:szCs w:val="24"/>
              </w:rPr>
              <w:t xml:space="preserve">who is party to a </w:t>
            </w:r>
            <w:r w:rsidRPr="0054477A">
              <w:rPr>
                <w:rFonts w:cs="Arial"/>
                <w:b/>
                <w:szCs w:val="24"/>
              </w:rPr>
              <w:t>BELLA</w:t>
            </w:r>
            <w:r w:rsidRPr="0054477A">
              <w:rPr>
                <w:rFonts w:cs="Arial"/>
                <w:szCs w:val="24"/>
              </w:rPr>
              <w:t xml:space="preserve"> with </w:t>
            </w:r>
            <w:r w:rsidRPr="0054477A">
              <w:rPr>
                <w:rFonts w:cs="Arial"/>
                <w:b/>
                <w:szCs w:val="24"/>
              </w:rPr>
              <w:t xml:space="preserve">The Company </w:t>
            </w:r>
            <w:r w:rsidRPr="0054477A">
              <w:rPr>
                <w:rFonts w:cs="Arial"/>
                <w:szCs w:val="24"/>
              </w:rPr>
              <w:t>or the subject of the</w:t>
            </w:r>
            <w:r w:rsidRPr="0054477A">
              <w:rPr>
                <w:rFonts w:cs="Arial"/>
                <w:b/>
                <w:szCs w:val="24"/>
              </w:rPr>
              <w:t xml:space="preserve"> Request for a Statement of Works</w:t>
            </w:r>
            <w:r w:rsidRPr="0054477A">
              <w:rPr>
                <w:rFonts w:cs="Arial"/>
                <w:szCs w:val="24"/>
              </w:rPr>
              <w:t>.</w:t>
            </w:r>
          </w:p>
          <w:p w14:paraId="3F3FC9D5" w14:textId="77777777" w:rsidR="00167BC2" w:rsidRPr="0054477A" w:rsidRDefault="00167BC2" w:rsidP="00C0141A">
            <w:pPr>
              <w:rPr>
                <w:rFonts w:cs="Arial"/>
                <w:i/>
                <w:szCs w:val="24"/>
              </w:rPr>
            </w:pPr>
          </w:p>
        </w:tc>
      </w:tr>
      <w:tr w:rsidR="00A37739" w:rsidRPr="0054477A" w14:paraId="65D33AF3" w14:textId="77777777">
        <w:trPr>
          <w:trHeight w:val="828"/>
        </w:trPr>
        <w:tc>
          <w:tcPr>
            <w:tcW w:w="4195" w:type="dxa"/>
            <w:gridSpan w:val="2"/>
          </w:tcPr>
          <w:p w14:paraId="55222E42" w14:textId="77777777" w:rsidR="00A37739" w:rsidRPr="00167BC2" w:rsidRDefault="00A37739" w:rsidP="00C0141A">
            <w:pPr>
              <w:rPr>
                <w:rFonts w:cs="Arial"/>
                <w:szCs w:val="24"/>
                <w:highlight w:val="yellow"/>
              </w:rPr>
            </w:pPr>
            <w:r w:rsidRPr="00167BC2">
              <w:rPr>
                <w:rFonts w:cs="Arial"/>
                <w:szCs w:val="24"/>
              </w:rPr>
              <w:t>Developer’s Data</w:t>
            </w:r>
          </w:p>
        </w:tc>
        <w:tc>
          <w:tcPr>
            <w:tcW w:w="4196" w:type="dxa"/>
          </w:tcPr>
          <w:p w14:paraId="1B5585A7" w14:textId="77777777" w:rsidR="00A37739" w:rsidRDefault="00A37739" w:rsidP="00167BC2">
            <w:pPr>
              <w:jc w:val="both"/>
              <w:rPr>
                <w:rFonts w:cs="Arial"/>
                <w:szCs w:val="24"/>
              </w:rPr>
            </w:pPr>
            <w:r w:rsidRPr="0054477A">
              <w:rPr>
                <w:rFonts w:cs="Arial"/>
                <w:szCs w:val="24"/>
              </w:rPr>
              <w:t>the information provided by the [</w:t>
            </w:r>
            <w:r w:rsidRPr="0054477A">
              <w:rPr>
                <w:rFonts w:cs="Arial"/>
                <w:b/>
                <w:szCs w:val="24"/>
              </w:rPr>
              <w:t>Developer</w:t>
            </w:r>
            <w:r w:rsidRPr="0054477A">
              <w:rPr>
                <w:rFonts w:cs="Arial"/>
                <w:i/>
                <w:szCs w:val="24"/>
              </w:rPr>
              <w:t>-BELLA</w:t>
            </w:r>
            <w:r w:rsidRPr="0054477A">
              <w:rPr>
                <w:rFonts w:cs="Arial"/>
                <w:szCs w:val="24"/>
              </w:rPr>
              <w:t>]</w:t>
            </w:r>
            <w:r w:rsidRPr="0054477A">
              <w:rPr>
                <w:rFonts w:cs="Arial"/>
                <w:i/>
                <w:szCs w:val="24"/>
              </w:rPr>
              <w:t xml:space="preserve"> </w:t>
            </w:r>
            <w:r w:rsidRPr="0054477A">
              <w:rPr>
                <w:rFonts w:cs="Arial"/>
                <w:szCs w:val="24"/>
              </w:rPr>
              <w:t>[</w:t>
            </w:r>
            <w:r w:rsidRPr="0054477A">
              <w:rPr>
                <w:rFonts w:cs="Arial"/>
                <w:b/>
                <w:szCs w:val="24"/>
              </w:rPr>
              <w:t xml:space="preserve">User </w:t>
            </w:r>
            <w:r w:rsidRPr="0054477A">
              <w:rPr>
                <w:rFonts w:cs="Arial"/>
                <w:szCs w:val="24"/>
              </w:rPr>
              <w:t xml:space="preserve">in respect of the </w:t>
            </w:r>
            <w:r w:rsidRPr="0054477A">
              <w:rPr>
                <w:rFonts w:cs="Arial"/>
                <w:b/>
                <w:szCs w:val="24"/>
              </w:rPr>
              <w:t xml:space="preserve">Developer </w:t>
            </w:r>
            <w:r w:rsidRPr="0054477A">
              <w:rPr>
                <w:rFonts w:cs="Arial"/>
                <w:szCs w:val="24"/>
              </w:rPr>
              <w:t>in the</w:t>
            </w:r>
            <w:r w:rsidRPr="0054477A">
              <w:rPr>
                <w:rFonts w:cs="Arial"/>
                <w:b/>
                <w:szCs w:val="24"/>
              </w:rPr>
              <w:t xml:space="preserve"> Request for a Statement of Works</w:t>
            </w:r>
            <w:r w:rsidRPr="0054477A">
              <w:rPr>
                <w:rFonts w:cs="Arial"/>
                <w:szCs w:val="24"/>
              </w:rPr>
              <w:t>-</w:t>
            </w:r>
            <w:r w:rsidRPr="0054477A">
              <w:rPr>
                <w:rFonts w:cs="Arial"/>
                <w:i/>
                <w:szCs w:val="24"/>
              </w:rPr>
              <w:t>relevant embedded medium\small power station</w:t>
            </w:r>
            <w:r w:rsidRPr="0054477A">
              <w:rPr>
                <w:rFonts w:cs="Arial"/>
                <w:szCs w:val="24"/>
              </w:rPr>
              <w:t>]</w:t>
            </w:r>
            <w:r w:rsidRPr="0054477A">
              <w:rPr>
                <w:rFonts w:cs="Arial"/>
                <w:i/>
                <w:szCs w:val="24"/>
              </w:rPr>
              <w:t xml:space="preserve"> </w:t>
            </w:r>
            <w:r w:rsidR="00167BC2">
              <w:rPr>
                <w:rFonts w:cs="Arial"/>
                <w:szCs w:val="24"/>
              </w:rPr>
              <w:t>and set out in Appendix [P].</w:t>
            </w:r>
          </w:p>
          <w:p w14:paraId="3AF50BD2" w14:textId="77777777" w:rsidR="00167BC2" w:rsidRPr="0054477A" w:rsidRDefault="00167BC2" w:rsidP="00C0141A">
            <w:pPr>
              <w:rPr>
                <w:rFonts w:cs="Arial"/>
                <w:szCs w:val="24"/>
              </w:rPr>
            </w:pPr>
          </w:p>
        </w:tc>
      </w:tr>
      <w:tr w:rsidR="00A37739" w:rsidRPr="0054477A" w14:paraId="04A5DD4E" w14:textId="77777777">
        <w:trPr>
          <w:trHeight w:val="828"/>
        </w:trPr>
        <w:tc>
          <w:tcPr>
            <w:tcW w:w="4195" w:type="dxa"/>
            <w:gridSpan w:val="2"/>
          </w:tcPr>
          <w:p w14:paraId="738956F0" w14:textId="77777777" w:rsidR="00A37739" w:rsidRPr="00167BC2" w:rsidRDefault="00A37739" w:rsidP="00C0141A">
            <w:pPr>
              <w:rPr>
                <w:rFonts w:cs="Arial"/>
                <w:szCs w:val="24"/>
                <w:highlight w:val="yellow"/>
              </w:rPr>
            </w:pPr>
            <w:r w:rsidRPr="00167BC2">
              <w:rPr>
                <w:rFonts w:cs="Arial"/>
                <w:szCs w:val="24"/>
              </w:rPr>
              <w:t>Developer’s Project</w:t>
            </w:r>
          </w:p>
        </w:tc>
        <w:tc>
          <w:tcPr>
            <w:tcW w:w="4196" w:type="dxa"/>
          </w:tcPr>
          <w:p w14:paraId="76D92D25" w14:textId="77777777" w:rsidR="00A37739" w:rsidRPr="0054477A" w:rsidRDefault="00A37739" w:rsidP="00167BC2">
            <w:pPr>
              <w:jc w:val="both"/>
              <w:rPr>
                <w:rFonts w:cs="Arial"/>
                <w:szCs w:val="24"/>
              </w:rPr>
            </w:pPr>
            <w:r w:rsidRPr="0054477A">
              <w:rPr>
                <w:rFonts w:cs="Arial"/>
                <w:szCs w:val="24"/>
              </w:rPr>
              <w:t>the connection of a [</w:t>
            </w:r>
            <w:proofErr w:type="spellStart"/>
            <w:r w:rsidRPr="0054477A">
              <w:rPr>
                <w:rFonts w:cs="Arial"/>
                <w:szCs w:val="24"/>
              </w:rPr>
              <w:t>xMW</w:t>
            </w:r>
            <w:proofErr w:type="spellEnd"/>
            <w:r w:rsidRPr="0054477A">
              <w:rPr>
                <w:rFonts w:cs="Arial"/>
                <w:szCs w:val="24"/>
              </w:rPr>
              <w:t xml:space="preserve"> wind farm\power station to the </w:t>
            </w:r>
            <w:r w:rsidRPr="0054477A">
              <w:rPr>
                <w:rFonts w:cs="Arial"/>
                <w:b/>
                <w:szCs w:val="24"/>
              </w:rPr>
              <w:t>User’s Distribution System</w:t>
            </w:r>
            <w:r w:rsidRPr="0054477A">
              <w:rPr>
                <w:rFonts w:cs="Arial"/>
                <w:szCs w:val="24"/>
              </w:rPr>
              <w:t xml:space="preserve"> at [  ]]</w:t>
            </w:r>
          </w:p>
        </w:tc>
      </w:tr>
      <w:tr w:rsidR="00A37739" w:rsidRPr="0054477A" w14:paraId="631A50D7" w14:textId="77777777">
        <w:trPr>
          <w:trHeight w:val="828"/>
        </w:trPr>
        <w:tc>
          <w:tcPr>
            <w:tcW w:w="4195" w:type="dxa"/>
            <w:gridSpan w:val="2"/>
          </w:tcPr>
          <w:p w14:paraId="6A27AC5C" w14:textId="77777777" w:rsidR="00A37739" w:rsidRPr="00167BC2" w:rsidRDefault="00A37739" w:rsidP="00C0141A">
            <w:pPr>
              <w:rPr>
                <w:rFonts w:cs="Arial"/>
                <w:szCs w:val="24"/>
              </w:rPr>
            </w:pPr>
            <w:r w:rsidRPr="00167BC2">
              <w:rPr>
                <w:rFonts w:cs="Arial"/>
                <w:szCs w:val="24"/>
              </w:rPr>
              <w:t>Notice of Intent</w:t>
            </w:r>
          </w:p>
        </w:tc>
        <w:tc>
          <w:tcPr>
            <w:tcW w:w="4196" w:type="dxa"/>
          </w:tcPr>
          <w:p w14:paraId="0F0C3A03" w14:textId="77777777" w:rsidR="00A37739" w:rsidRPr="0054477A" w:rsidRDefault="00A37739" w:rsidP="00167BC2">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sidR="00167BC2">
              <w:rPr>
                <w:rFonts w:cs="Arial"/>
                <w:szCs w:val="24"/>
              </w:rPr>
              <w:t>.</w:t>
            </w:r>
          </w:p>
        </w:tc>
      </w:tr>
      <w:tr w:rsidR="00A37739" w:rsidRPr="0054477A" w14:paraId="6BAF67A1" w14:textId="77777777">
        <w:trPr>
          <w:trHeight w:val="828"/>
        </w:trPr>
        <w:tc>
          <w:tcPr>
            <w:tcW w:w="4195" w:type="dxa"/>
            <w:gridSpan w:val="2"/>
          </w:tcPr>
          <w:p w14:paraId="039C3A73" w14:textId="77777777" w:rsidR="00A37739" w:rsidRPr="00167BC2" w:rsidRDefault="00A37739" w:rsidP="00C0141A">
            <w:pPr>
              <w:rPr>
                <w:rFonts w:cs="Arial"/>
                <w:szCs w:val="24"/>
              </w:rPr>
            </w:pPr>
            <w:r w:rsidRPr="00167BC2">
              <w:rPr>
                <w:rFonts w:cs="Arial"/>
                <w:szCs w:val="24"/>
              </w:rPr>
              <w:t>Notice of Reduction</w:t>
            </w:r>
          </w:p>
        </w:tc>
        <w:tc>
          <w:tcPr>
            <w:tcW w:w="4196" w:type="dxa"/>
          </w:tcPr>
          <w:p w14:paraId="1B7B084D" w14:textId="77777777" w:rsidR="00A37739" w:rsidRDefault="00A37739" w:rsidP="00167BC2">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sidR="00167BC2">
              <w:rPr>
                <w:rFonts w:cs="Arial"/>
                <w:szCs w:val="24"/>
              </w:rPr>
              <w:t>.</w:t>
            </w:r>
          </w:p>
          <w:p w14:paraId="59FA2021" w14:textId="77777777" w:rsidR="00167BC2" w:rsidRPr="0054477A" w:rsidRDefault="00167BC2" w:rsidP="00C0141A">
            <w:pPr>
              <w:rPr>
                <w:rFonts w:cs="Arial"/>
                <w:szCs w:val="24"/>
              </w:rPr>
            </w:pPr>
          </w:p>
        </w:tc>
      </w:tr>
      <w:tr w:rsidR="00A37739" w:rsidRPr="0054477A" w14:paraId="13E82B21" w14:textId="77777777">
        <w:trPr>
          <w:trHeight w:val="828"/>
        </w:trPr>
        <w:tc>
          <w:tcPr>
            <w:tcW w:w="4195" w:type="dxa"/>
            <w:gridSpan w:val="2"/>
          </w:tcPr>
          <w:p w14:paraId="43277CEE" w14:textId="77777777" w:rsidR="00A37739" w:rsidRPr="00167BC2" w:rsidRDefault="00A37739" w:rsidP="00C0141A">
            <w:pPr>
              <w:rPr>
                <w:rFonts w:cs="Arial"/>
                <w:szCs w:val="24"/>
              </w:rPr>
            </w:pPr>
            <w:r w:rsidRPr="00167BC2">
              <w:rPr>
                <w:rFonts w:cs="Arial"/>
                <w:szCs w:val="24"/>
              </w:rPr>
              <w:t>Preliminary Request</w:t>
            </w:r>
          </w:p>
        </w:tc>
        <w:tc>
          <w:tcPr>
            <w:tcW w:w="4196" w:type="dxa"/>
          </w:tcPr>
          <w:p w14:paraId="5CF09099" w14:textId="77777777" w:rsidR="00A37739" w:rsidRPr="0054477A" w:rsidRDefault="00A37739" w:rsidP="00C0141A">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sidR="00167BC2">
              <w:rPr>
                <w:rFonts w:cs="Arial"/>
                <w:szCs w:val="24"/>
              </w:rPr>
              <w:t>.</w:t>
            </w:r>
          </w:p>
        </w:tc>
      </w:tr>
      <w:tr w:rsidR="00A37739" w:rsidRPr="0054477A" w14:paraId="4D6C7609" w14:textId="77777777">
        <w:trPr>
          <w:trHeight w:val="828"/>
        </w:trPr>
        <w:tc>
          <w:tcPr>
            <w:tcW w:w="4195" w:type="dxa"/>
            <w:gridSpan w:val="2"/>
          </w:tcPr>
          <w:p w14:paraId="4CCB59E5" w14:textId="77777777" w:rsidR="00A37739" w:rsidRPr="00167BC2" w:rsidRDefault="00A37739" w:rsidP="00C0141A">
            <w:pPr>
              <w:rPr>
                <w:rFonts w:cs="Arial"/>
                <w:szCs w:val="24"/>
              </w:rPr>
            </w:pPr>
            <w:r w:rsidRPr="00167BC2">
              <w:rPr>
                <w:rFonts w:cs="Arial"/>
                <w:szCs w:val="24"/>
              </w:rPr>
              <w:t>Reduction Fee</w:t>
            </w:r>
          </w:p>
        </w:tc>
        <w:tc>
          <w:tcPr>
            <w:tcW w:w="4196" w:type="dxa"/>
          </w:tcPr>
          <w:p w14:paraId="304475EB" w14:textId="77777777" w:rsidR="00A37739" w:rsidRPr="0054477A" w:rsidRDefault="00A37739" w:rsidP="00167BC2">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sidR="00167BC2">
              <w:rPr>
                <w:rFonts w:cs="Arial"/>
                <w:szCs w:val="24"/>
              </w:rPr>
              <w:t>.</w:t>
            </w:r>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r w:rsidRPr="0054477A">
        <w:rPr>
          <w:rFonts w:ascii="Arial" w:hAnsi="Arial"/>
          <w:b/>
        </w:rPr>
        <w:t>The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In the event of:-</w:t>
      </w:r>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as a consequence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The Company 's</w:t>
      </w:r>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days notice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 xml:space="preserve">use 11 shall </w:t>
      </w:r>
      <w:proofErr w:type="gramStart"/>
      <w:r w:rsidR="00215D7C">
        <w:rPr>
          <w:rFonts w:ascii="Arial" w:hAnsi="Arial"/>
        </w:rPr>
        <w:t>apply</w:t>
      </w:r>
      <w:proofErr w:type="gramEnd"/>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and in the case 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77777777" w:rsidR="008F4CF2" w:rsidRPr="00167BC2" w:rsidRDefault="008F4CF2" w:rsidP="008F4CF2">
      <w:pPr>
        <w:tabs>
          <w:tab w:val="left" w:pos="3780"/>
        </w:tabs>
        <w:jc w:val="both"/>
        <w:rPr>
          <w:rFonts w:cs="Arial"/>
          <w:i/>
          <w:szCs w:val="24"/>
        </w:rPr>
      </w:pPr>
      <w:r w:rsidRPr="00167BC2">
        <w:rPr>
          <w:rFonts w:cs="Arial"/>
          <w:i/>
          <w:szCs w:val="24"/>
        </w:rPr>
        <w:t xml:space="preserve">Users in the capacity of a Directly Connected Distribution System where works are required in respect of a BELLA or a Relevant Embedded Medium Power Station or a Relevant Embedded Small Power Station insert the </w:t>
      </w:r>
      <w:proofErr w:type="gramStart"/>
      <w:r w:rsidRPr="00167BC2">
        <w:rPr>
          <w:rFonts w:cs="Arial"/>
          <w:i/>
          <w:szCs w:val="24"/>
        </w:rPr>
        <w:t>following</w:t>
      </w:r>
      <w:proofErr w:type="gramEnd"/>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proofErr w:type="gramStart"/>
      <w:r w:rsidRPr="0054477A">
        <w:rPr>
          <w:rFonts w:ascii="Arial" w:hAnsi="Arial" w:cs="Arial"/>
          <w:b/>
          <w:szCs w:val="24"/>
        </w:rPr>
        <w:t>Programme</w:t>
      </w:r>
      <w:proofErr w:type="gramEnd"/>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may be shall be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 xml:space="preserve">Actual </w:t>
      </w:r>
      <w:proofErr w:type="spellStart"/>
      <w:r w:rsidR="0091211D" w:rsidRPr="0091211D">
        <w:rPr>
          <w:rFonts w:ascii="Arial Bold" w:hAnsi="Arial Bold"/>
          <w:b/>
        </w:rPr>
        <w:t>Attrubutable</w:t>
      </w:r>
      <w:proofErr w:type="spellEnd"/>
      <w:r w:rsidR="0091211D" w:rsidRPr="0091211D">
        <w:rPr>
          <w:rFonts w:ascii="Arial Bold" w:hAnsi="Arial Bold"/>
          <w:b/>
        </w:rPr>
        <w:t xml:space="preserv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 xml:space="preserve">Third Party </w:t>
      </w:r>
      <w:proofErr w:type="gramStart"/>
      <w:r w:rsidRPr="0054477A">
        <w:rPr>
          <w:b/>
        </w:rPr>
        <w:t>Works</w:t>
      </w:r>
      <w:proofErr w:type="gramEnd"/>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r w:rsidRPr="0054477A">
        <w:rPr>
          <w:b/>
        </w:rPr>
        <w:t>Third Party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w:t>
      </w:r>
      <w:proofErr w:type="gramStart"/>
      <w:r w:rsidRPr="0054477A">
        <w:rPr>
          <w:szCs w:val="24"/>
        </w:rPr>
        <w:t>[  ]</w:t>
      </w:r>
      <w:proofErr w:type="gramEnd"/>
      <w:r w:rsidRPr="0054477A">
        <w:rPr>
          <w:szCs w:val="24"/>
        </w:rPr>
        <w:t xml:space="preserve"> of the </w:t>
      </w:r>
      <w:r w:rsidRPr="0054477A">
        <w:rPr>
          <w:b/>
          <w:szCs w:val="24"/>
        </w:rPr>
        <w:t>Third Party Works</w:t>
      </w:r>
      <w:r w:rsidRPr="0054477A">
        <w:rPr>
          <w:szCs w:val="24"/>
        </w:rPr>
        <w:t xml:space="preserve"> and shall be 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proofErr w:type="gramStart"/>
      <w:r w:rsidRPr="0054477A">
        <w:rPr>
          <w:b/>
          <w:szCs w:val="24"/>
        </w:rPr>
        <w:t>Third Party</w:t>
      </w:r>
      <w:proofErr w:type="gramEnd"/>
      <w:r w:rsidRPr="0054477A">
        <w:rPr>
          <w:b/>
          <w:szCs w:val="24"/>
        </w:rPr>
        <w:t xml:space="preserve">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w:t>
      </w:r>
      <w:proofErr w:type="gramStart"/>
      <w:r w:rsidRPr="0054477A">
        <w:rPr>
          <w:rFonts w:cs="Arial"/>
          <w:szCs w:val="24"/>
        </w:rPr>
        <w:t xml:space="preserve">  ]</w:t>
      </w:r>
      <w:proofErr w:type="gramEnd"/>
      <w:r w:rsidRPr="0054477A">
        <w:rPr>
          <w:rFonts w:cs="Arial"/>
          <w:szCs w:val="24"/>
        </w:rPr>
        <w:t xml:space="preserve">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Works</w:t>
      </w:r>
      <w:r>
        <w:t xml:space="preserve">  and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on a daily basis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w:t>
      </w:r>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proofErr w:type="gramStart"/>
      <w:r w:rsidRPr="0054477A">
        <w:rPr>
          <w:rFonts w:ascii="Arial" w:hAnsi="Arial"/>
          <w:b/>
        </w:rPr>
        <w:t>Connection</w:t>
      </w:r>
      <w:r w:rsidRPr="0054477A">
        <w:rPr>
          <w:rFonts w:ascii="Arial" w:hAnsi="Arial"/>
        </w:rPr>
        <w:t xml:space="preserve">  </w:t>
      </w:r>
      <w:r w:rsidRPr="0054477A">
        <w:rPr>
          <w:rFonts w:ascii="Arial" w:hAnsi="Arial"/>
          <w:b/>
        </w:rPr>
        <w:t>Conditions</w:t>
      </w:r>
      <w:proofErr w:type="gramEnd"/>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w:t>
      </w:r>
      <w:proofErr w:type="gramStart"/>
      <w:r w:rsidRPr="0054477A">
        <w:rPr>
          <w:rFonts w:ascii="Arial" w:hAnsi="Arial"/>
        </w:rPr>
        <w:t>are</w:t>
      </w:r>
      <w:proofErr w:type="gramEnd"/>
      <w:r w:rsidRPr="0054477A">
        <w:rPr>
          <w:rFonts w:ascii="Arial" w:hAnsi="Arial"/>
        </w:rPr>
        <w:t xml:space="preserv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54477A" w:rsidRDefault="00335D7E">
      <w:pPr>
        <w:pStyle w:val="Heading4"/>
        <w:ind w:hanging="993"/>
        <w:jc w:val="both"/>
        <w:rPr>
          <w:rFonts w:ascii="Arial" w:hAnsi="Arial"/>
          <w:b/>
        </w:rPr>
      </w:pPr>
      <w:r w:rsidRPr="0054477A">
        <w:rPr>
          <w:rFonts w:ascii="Arial" w:hAnsi="Arial"/>
        </w:rPr>
        <w:t>a list of the telephone numbers for the facsimile machines referred to in CC6.5.9.</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proofErr w:type="gramStart"/>
      <w:r w:rsidRPr="0054477A">
        <w:rPr>
          <w:rFonts w:ascii="Arial" w:hAnsi="Arial"/>
          <w:b/>
        </w:rPr>
        <w:t>User</w:t>
      </w:r>
      <w:r w:rsidRPr="0054477A">
        <w:rPr>
          <w:rFonts w:ascii="Arial" w:hAnsi="Arial"/>
        </w:rPr>
        <w:t>:-</w:t>
      </w:r>
      <w:proofErr w:type="gramEnd"/>
    </w:p>
    <w:p w14:paraId="78EC3517" w14:textId="77777777" w:rsidR="00335D7E" w:rsidRPr="0054477A" w:rsidRDefault="00335D7E">
      <w:pPr>
        <w:pStyle w:val="BodyText"/>
        <w:ind w:left="1418" w:hanging="709"/>
        <w:jc w:val="both"/>
        <w:rPr>
          <w:rFonts w:ascii="Arial" w:hAnsi="Arial"/>
          <w:b/>
        </w:rPr>
      </w:pPr>
      <w:r w:rsidRPr="0054477A">
        <w:rPr>
          <w:rFonts w:ascii="Arial" w:hAnsi="Arial"/>
        </w:rPr>
        <w:t>(i)</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w:t>
      </w:r>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w:t>
      </w:r>
      <w:proofErr w:type="gramStart"/>
      <w:r w:rsidRPr="0054477A">
        <w:rPr>
          <w:rFonts w:ascii="Arial" w:hAnsi="Arial"/>
        </w:rPr>
        <w:t xml:space="preserve">the  </w:t>
      </w:r>
      <w:r w:rsidRPr="0054477A">
        <w:rPr>
          <w:rFonts w:ascii="Arial" w:hAnsi="Arial"/>
          <w:b/>
        </w:rPr>
        <w:t>Independent</w:t>
      </w:r>
      <w:proofErr w:type="gramEnd"/>
      <w:r w:rsidRPr="0054477A">
        <w:rPr>
          <w:rFonts w:ascii="Arial" w:hAnsi="Arial"/>
          <w:b/>
        </w:rPr>
        <w:t xml:space="preserve">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submission  of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7.1</w:t>
      </w:r>
      <w:r w:rsidR="00335D7E" w:rsidRPr="0054477A">
        <w:rPr>
          <w:rFonts w:ascii="Arial" w:hAnsi="Arial"/>
          <w:b/>
        </w:rPr>
        <w:tab/>
      </w:r>
      <w:r w:rsidR="00335D7E" w:rsidRPr="0054477A">
        <w:rPr>
          <w:rFonts w:ascii="Arial" w:hAnsi="Arial"/>
        </w:rPr>
        <w:t xml:space="preserve">If directly connected to the </w:t>
      </w:r>
      <w:r w:rsidR="00AF26F9">
        <w:rPr>
          <w:rFonts w:ascii="Arial" w:hAnsi="Arial"/>
          <w:b/>
        </w:rPr>
        <w:t>National Electricity Transmission</w:t>
      </w:r>
      <w:r w:rsidR="00335D7E" w:rsidRPr="0054477A">
        <w:rPr>
          <w:rFonts w:ascii="Arial" w:hAnsi="Arial"/>
          <w:b/>
        </w:rPr>
        <w:t xml:space="preserve"> System The Company</w:t>
      </w:r>
      <w:r w:rsidR="00335D7E" w:rsidRPr="0054477A">
        <w:rPr>
          <w:rFonts w:ascii="Arial" w:hAnsi="Arial"/>
        </w:rPr>
        <w:t xml:space="preserve"> shall connect and </w:t>
      </w:r>
      <w:r w:rsidR="00335D7E" w:rsidRPr="0054477A">
        <w:rPr>
          <w:rFonts w:ascii="Arial" w:hAnsi="Arial"/>
          <w:b/>
        </w:rPr>
        <w:t>Energise</w:t>
      </w:r>
      <w:r w:rsidR="00335D7E" w:rsidRPr="0054477A">
        <w:rPr>
          <w:rFonts w:ascii="Arial" w:hAnsi="Arial"/>
        </w:rPr>
        <w:t xml:space="preserv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Equipment</w:t>
      </w:r>
      <w:r w:rsidR="00335D7E" w:rsidRPr="0054477A">
        <w:rPr>
          <w:rFonts w:ascii="Arial" w:hAnsi="Arial"/>
        </w:rPr>
        <w:t xml:space="preserve"> at the </w:t>
      </w:r>
      <w:r w:rsidR="00335D7E" w:rsidRPr="0054477A">
        <w:rPr>
          <w:rFonts w:ascii="Arial" w:hAnsi="Arial"/>
          <w:b/>
        </w:rPr>
        <w:t>Connection</w:t>
      </w:r>
      <w:r w:rsidR="00335D7E" w:rsidRPr="0054477A">
        <w:rPr>
          <w:rFonts w:ascii="Arial" w:hAnsi="Arial"/>
        </w:rPr>
        <w:t xml:space="preserve"> </w:t>
      </w:r>
      <w:r w:rsidR="00335D7E" w:rsidRPr="0054477A">
        <w:rPr>
          <w:rFonts w:ascii="Arial" w:hAnsi="Arial"/>
          <w:b/>
        </w:rPr>
        <w:t>Site</w:t>
      </w:r>
      <w:r w:rsidR="00335D7E" w:rsidRPr="0054477A">
        <w:rPr>
          <w:rFonts w:ascii="Arial" w:hAnsi="Arial"/>
        </w:rPr>
        <w:t xml:space="preserve"> during the course of and in accordance with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and thereafter upon com</w:t>
      </w:r>
      <w:r w:rsidR="00335D7E" w:rsidRPr="0054477A">
        <w:rPr>
          <w:rFonts w:ascii="Arial" w:hAnsi="Arial"/>
        </w:rPr>
        <w:softHyphen/>
        <w:t xml:space="preserve">pliance by the </w:t>
      </w:r>
      <w:r w:rsidR="00335D7E" w:rsidRPr="0054477A">
        <w:rPr>
          <w:rFonts w:ascii="Arial" w:hAnsi="Arial"/>
          <w:b/>
        </w:rPr>
        <w:t>User</w:t>
      </w:r>
      <w:r w:rsidR="00335D7E" w:rsidRPr="0054477A">
        <w:rPr>
          <w:rFonts w:ascii="Arial" w:hAnsi="Arial"/>
        </w:rPr>
        <w:t xml:space="preserve"> with the provisions of Clause 5 and provided (1) the </w:t>
      </w:r>
      <w:r w:rsidR="00335D7E" w:rsidRPr="0054477A">
        <w:rPr>
          <w:rFonts w:ascii="Arial" w:hAnsi="Arial"/>
          <w:b/>
        </w:rPr>
        <w:t>Construction</w:t>
      </w:r>
      <w:r w:rsidR="00335D7E" w:rsidRPr="0054477A">
        <w:rPr>
          <w:rFonts w:ascii="Arial" w:hAnsi="Arial"/>
        </w:rPr>
        <w:t xml:space="preserve"> </w:t>
      </w:r>
      <w:r w:rsidR="00335D7E" w:rsidRPr="0054477A">
        <w:rPr>
          <w:rFonts w:ascii="Arial" w:hAnsi="Arial"/>
          <w:b/>
        </w:rPr>
        <w:t>Works</w:t>
      </w:r>
      <w:r w:rsidR="00335D7E" w:rsidRPr="0054477A">
        <w:rPr>
          <w:rFonts w:ascii="Arial" w:hAnsi="Arial"/>
        </w:rPr>
        <w:t xml:space="preserve"> excluding the </w:t>
      </w:r>
      <w:r w:rsidR="00335D7E" w:rsidRPr="0054477A">
        <w:rPr>
          <w:rFonts w:ascii="Arial" w:hAnsi="Arial"/>
          <w:b/>
        </w:rPr>
        <w:t>Seven Year Statement Works</w:t>
      </w:r>
      <w:r w:rsidR="00335D7E" w:rsidRPr="0054477A">
        <w:rPr>
          <w:rFonts w:ascii="Arial" w:hAnsi="Arial"/>
        </w:rPr>
        <w:t xml:space="preserve"> </w:t>
      </w:r>
      <w:r w:rsidR="00F424A1">
        <w:rPr>
          <w:rFonts w:ascii="Arial" w:hAnsi="Arial"/>
        </w:rPr>
        <w:t xml:space="preserve">[delete Seven Year Statement Works under the Connect and Manage Arrangements if these are not Enabling Works] </w:t>
      </w:r>
      <w:r w:rsidR="00335D7E" w:rsidRPr="0054477A">
        <w:rPr>
          <w:rFonts w:ascii="Arial" w:hAnsi="Arial"/>
        </w:rPr>
        <w:t xml:space="preserve">shall be </w:t>
      </w:r>
      <w:r w:rsidR="00335D7E" w:rsidRPr="0054477A">
        <w:rPr>
          <w:rFonts w:ascii="Arial" w:hAnsi="Arial"/>
          <w:b/>
        </w:rPr>
        <w:t>Commissioned</w:t>
      </w:r>
      <w:r w:rsidR="00335D7E" w:rsidRPr="0054477A">
        <w:rPr>
          <w:rFonts w:ascii="Arial" w:hAnsi="Arial"/>
        </w:rPr>
        <w:t xml:space="preserve"> and (2) </w:t>
      </w:r>
      <w:r w:rsidR="00F424A1">
        <w:rPr>
          <w:rFonts w:ascii="Arial" w:hAnsi="Arial"/>
        </w:rPr>
        <w:t>[</w:t>
      </w:r>
      <w:r w:rsidR="00335D7E" w:rsidRPr="0054477A">
        <w:rPr>
          <w:rFonts w:ascii="Arial" w:hAnsi="Arial"/>
        </w:rPr>
        <w:t xml:space="preserve">the </w:t>
      </w:r>
      <w:r w:rsidR="00335D7E" w:rsidRPr="0054477A">
        <w:rPr>
          <w:rFonts w:ascii="Arial" w:hAnsi="Arial"/>
          <w:b/>
        </w:rPr>
        <w:t>Seven</w:t>
      </w:r>
      <w:r w:rsidR="00335D7E" w:rsidRPr="0054477A">
        <w:rPr>
          <w:rFonts w:ascii="Arial" w:hAnsi="Arial"/>
        </w:rPr>
        <w:t xml:space="preserve"> </w:t>
      </w:r>
      <w:r w:rsidR="00335D7E" w:rsidRPr="0054477A">
        <w:rPr>
          <w:rFonts w:ascii="Arial" w:hAnsi="Arial"/>
          <w:b/>
        </w:rPr>
        <w:t>Year</w:t>
      </w:r>
      <w:r w:rsidR="00335D7E" w:rsidRPr="0054477A">
        <w:rPr>
          <w:rFonts w:ascii="Arial" w:hAnsi="Arial"/>
        </w:rPr>
        <w:t xml:space="preserve"> </w:t>
      </w:r>
      <w:r w:rsidR="00335D7E" w:rsidRPr="0054477A">
        <w:rPr>
          <w:rFonts w:ascii="Arial" w:hAnsi="Arial"/>
          <w:b/>
        </w:rPr>
        <w:t>Statement</w:t>
      </w:r>
      <w:r w:rsidR="00335D7E" w:rsidRPr="0054477A">
        <w:rPr>
          <w:rFonts w:ascii="Arial" w:hAnsi="Arial"/>
        </w:rPr>
        <w:t xml:space="preserve"> </w:t>
      </w:r>
      <w:r w:rsidR="00335D7E" w:rsidRPr="0054477A">
        <w:rPr>
          <w:rFonts w:ascii="Arial" w:hAnsi="Arial"/>
          <w:b/>
        </w:rPr>
        <w:t>Works</w:t>
      </w:r>
      <w:r w:rsidR="00335D7E" w:rsidRPr="0054477A">
        <w:rPr>
          <w:rFonts w:ascii="Arial" w:hAnsi="Arial"/>
        </w:rPr>
        <w:t xml:space="preserve"> and </w:t>
      </w:r>
      <w:r w:rsidR="00335D7E" w:rsidRPr="0054477A">
        <w:rPr>
          <w:rFonts w:ascii="Arial" w:hAnsi="Arial"/>
          <w:b/>
        </w:rPr>
        <w:t>Third Party Works</w:t>
      </w:r>
      <w:r w:rsidR="00335D7E" w:rsidRPr="0054477A">
        <w:rPr>
          <w:rFonts w:ascii="Arial" w:hAnsi="Arial"/>
        </w:rPr>
        <w:t xml:space="preserve"> shall be completed</w:t>
      </w:r>
      <w:r w:rsidR="00335D7E" w:rsidRPr="0054477A">
        <w:rPr>
          <w:rFonts w:ascii="Arial" w:hAnsi="Arial"/>
          <w:b/>
        </w:rPr>
        <w:t xml:space="preserve"> 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in writing that the </w:t>
      </w:r>
      <w:r w:rsidR="00335D7E" w:rsidRPr="0054477A">
        <w:rPr>
          <w:rFonts w:ascii="Arial" w:hAnsi="Arial"/>
          <w:b/>
        </w:rPr>
        <w:t>Connection Site</w:t>
      </w:r>
      <w:r w:rsidR="00335D7E" w:rsidRPr="0054477A">
        <w:rPr>
          <w:rFonts w:ascii="Arial" w:hAnsi="Arial"/>
        </w:rPr>
        <w:t xml:space="preserve"> shall become </w:t>
      </w:r>
      <w:r w:rsidR="00335D7E" w:rsidRPr="0054477A">
        <w:rPr>
          <w:rFonts w:ascii="Arial" w:hAnsi="Arial"/>
          <w:b/>
        </w:rPr>
        <w:t>Operational</w:t>
      </w:r>
      <w:r w:rsidR="00335D7E" w:rsidRPr="0054477A">
        <w:rPr>
          <w:rFonts w:ascii="Arial" w:hAnsi="Arial"/>
        </w:rPr>
        <w:t>.</w:t>
      </w:r>
      <w:r>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w:t>
      </w:r>
      <w:proofErr w:type="gramStart"/>
      <w:r w:rsidRPr="00167BC2">
        <w:rPr>
          <w:rFonts w:ascii="Arial" w:hAnsi="Arial" w:cs="Arial"/>
          <w:b/>
          <w:i/>
          <w:sz w:val="22"/>
          <w:szCs w:val="22"/>
        </w:rPr>
        <w:t>following</w:t>
      </w:r>
      <w:proofErr w:type="gramEnd"/>
      <w:r w:rsidRPr="00167BC2">
        <w:rPr>
          <w:rFonts w:ascii="Arial" w:hAnsi="Arial" w:cs="Arial"/>
          <w:b/>
          <w:i/>
          <w:sz w:val="22"/>
          <w:szCs w:val="22"/>
        </w:rPr>
        <w:t xml:space="preserve">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w:t>
      </w:r>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Standard Condition C9 Paragraph 4 of the </w:t>
      </w:r>
      <w:r w:rsidRPr="0054477A">
        <w:rPr>
          <w:rFonts w:ascii="Arial" w:hAnsi="Arial" w:cs="Arial"/>
          <w:b/>
          <w:szCs w:val="24"/>
        </w:rPr>
        <w:t>Transmission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77777777"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Standard Condition C9 Paragraph 4 of the </w:t>
      </w:r>
      <w:r w:rsidRPr="0054477A">
        <w:rPr>
          <w:rFonts w:ascii="Arial" w:hAnsi="Arial" w:cs="Arial"/>
          <w:b/>
          <w:szCs w:val="24"/>
        </w:rPr>
        <w:t>Transmission Licence</w:t>
      </w:r>
      <w:r w:rsidRPr="0054477A">
        <w:rPr>
          <w:rFonts w:ascii="Arial" w:hAnsi="Arial" w:cs="Arial"/>
          <w:szCs w:val="24"/>
        </w:rPr>
        <w:t>.</w:t>
      </w:r>
    </w:p>
    <w:p w14:paraId="182E44F7" w14:textId="77777777" w:rsidR="003F437A" w:rsidRPr="0054477A" w:rsidRDefault="003F437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r>
        <w:rPr>
          <w:b/>
        </w:rPr>
        <w:t>7.5</w:t>
      </w:r>
      <w:r>
        <w:tab/>
        <w:t xml:space="preserve">Where there is a reduction in </w:t>
      </w:r>
      <w:r>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r>
        <w:t xml:space="preserve">prior to the </w:t>
      </w:r>
      <w:r>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t xml:space="preserve">the </w:t>
      </w:r>
      <w:r>
        <w:rPr>
          <w:b/>
        </w:rPr>
        <w:t>User</w:t>
      </w:r>
      <w:r>
        <w:t xml:space="preserve"> shall pay to </w:t>
      </w:r>
      <w:r>
        <w:rPr>
          <w:rFonts w:cs="Arial"/>
          <w:b/>
          <w:bCs/>
        </w:rPr>
        <w:t xml:space="preserve">The Company </w:t>
      </w:r>
      <w:r>
        <w:rPr>
          <w:rFonts w:cs="Arial"/>
          <w:bCs/>
        </w:rPr>
        <w:t>the</w:t>
      </w:r>
      <w:r>
        <w:t xml:space="preserve"> </w:t>
      </w:r>
      <w:r>
        <w:rPr>
          <w:b/>
        </w:rPr>
        <w:t xml:space="preserve">Cancellation Charge </w:t>
      </w:r>
      <w:r>
        <w:t xml:space="preserve">such payment to be made within 14 days of the date of </w:t>
      </w:r>
      <w:r>
        <w:rPr>
          <w:rFonts w:cs="Arial"/>
          <w:b/>
          <w:bCs/>
        </w:rPr>
        <w:t>The Company</w:t>
      </w:r>
      <w:r>
        <w:rPr>
          <w:b/>
          <w:bCs/>
        </w:rPr>
        <w:t>’s</w:t>
      </w:r>
      <w:r w:rsidR="00EB3FDB">
        <w:t xml:space="preserve"> invoice in respect thereof.</w:t>
      </w:r>
      <w:r w:rsidR="00EB3FDB">
        <w:rPr>
          <w:rFonts w:cs="Arial"/>
          <w:szCs w:val="24"/>
        </w:rPr>
        <w:t>]</w:t>
      </w:r>
    </w:p>
    <w:p w14:paraId="4218862E" w14:textId="77777777" w:rsidR="00095129" w:rsidRPr="0054477A" w:rsidRDefault="00095129" w:rsidP="00095129">
      <w:pPr>
        <w:tabs>
          <w:tab w:val="left" w:pos="3780"/>
        </w:tabs>
        <w:rPr>
          <w:rFonts w:cs="Arial"/>
          <w:i/>
          <w:szCs w:val="24"/>
        </w:rPr>
      </w:pPr>
      <w:r w:rsidRPr="0054477A">
        <w:rPr>
          <w:rFonts w:cs="Arial"/>
          <w:b/>
          <w:i/>
          <w:szCs w:val="24"/>
        </w:rPr>
        <w:t>Users in the capacity of a Directly Connected Distribution System where works are required in respect of a BELLA or a Relevant Embedded Medium Power Station or a Relevant Embedded Small Power Station 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[in the case of relevant embedded small\medium 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Standard Condition C9 Paragraph 4 of the </w:t>
      </w:r>
      <w:r w:rsidRPr="0054477A">
        <w:rPr>
          <w:rFonts w:ascii="Arial" w:hAnsi="Arial" w:cs="Arial"/>
          <w:b/>
          <w:szCs w:val="24"/>
        </w:rPr>
        <w:t>Transmission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date they take effect shall be as set out in the Authority’s determination.</w:t>
      </w:r>
    </w:p>
    <w:p w14:paraId="04F8B51F" w14:textId="77777777"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Standard Condition C9 Paragraph 4 of the </w:t>
      </w:r>
      <w:r w:rsidRPr="0054477A">
        <w:rPr>
          <w:rFonts w:ascii="Arial" w:hAnsi="Arial" w:cs="Arial"/>
          <w:b/>
          <w:szCs w:val="24"/>
        </w:rPr>
        <w:t>Transmission Licence</w:t>
      </w:r>
      <w:r w:rsidRPr="0054477A">
        <w:rPr>
          <w:rFonts w:ascii="Arial" w:hAnsi="Arial" w:cs="Arial"/>
          <w:szCs w:val="24"/>
        </w:rPr>
        <w:t>.”]</w:t>
      </w:r>
    </w:p>
    <w:p w14:paraId="544922CE" w14:textId="77777777" w:rsidR="0054477A" w:rsidRPr="0054477A" w:rsidRDefault="0054477A" w:rsidP="0054477A">
      <w:pPr>
        <w:numPr>
          <w:ilvl w:val="2"/>
          <w:numId w:val="5"/>
        </w:numPr>
        <w:tabs>
          <w:tab w:val="left" w:pos="720"/>
        </w:tabs>
        <w:jc w:val="both"/>
        <w:rPr>
          <w:rFonts w:cs="Arial"/>
          <w:b/>
        </w:rPr>
      </w:pPr>
      <w:r w:rsidRPr="0054477A">
        <w:rPr>
          <w:rFonts w:cs="Arial"/>
        </w:rPr>
        <w:t xml:space="preserve">Where as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w:t>
      </w:r>
      <w:proofErr w:type="spellStart"/>
      <w:r w:rsidRPr="0054477A">
        <w:rPr>
          <w:rFonts w:cs="Arial"/>
          <w:b/>
        </w:rPr>
        <w:t>Exemptable</w:t>
      </w:r>
      <w:proofErr w:type="spellEnd"/>
      <w:r w:rsidRPr="0054477A">
        <w:rPr>
          <w:rFonts w:cs="Arial"/>
          <w:b/>
        </w:rPr>
        <w:t xml:space="preserve"> 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77777777" w:rsidR="0054477A" w:rsidRPr="0054477A" w:rsidRDefault="0054477A" w:rsidP="0054477A">
      <w:pPr>
        <w:numPr>
          <w:ilvl w:val="3"/>
          <w:numId w:val="5"/>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Relevant Embedded Small Power Station</w:t>
      </w:r>
      <w:r w:rsidRPr="0054477A">
        <w:rPr>
          <w:rFonts w:cs="Arial"/>
        </w:rPr>
        <w:t xml:space="preserve">. </w:t>
      </w:r>
    </w:p>
    <w:p w14:paraId="398F4CD4" w14:textId="77777777" w:rsidR="0054477A" w:rsidRPr="0054477A" w:rsidRDefault="0054477A" w:rsidP="0054477A">
      <w:pPr>
        <w:rPr>
          <w:rFonts w:cs="Arial"/>
        </w:rPr>
      </w:pPr>
    </w:p>
    <w:p w14:paraId="498328B9" w14:textId="77777777" w:rsidR="0054477A" w:rsidRPr="0054477A" w:rsidRDefault="0054477A" w:rsidP="0054477A">
      <w:pPr>
        <w:numPr>
          <w:ilvl w:val="3"/>
          <w:numId w:val="5"/>
        </w:numPr>
        <w:jc w:val="both"/>
        <w:rPr>
          <w:rFonts w:cs="Arial"/>
        </w:rPr>
      </w:pPr>
      <w:r w:rsidRPr="0054477A">
        <w:rPr>
          <w:rFonts w:cs="Arial"/>
        </w:rPr>
        <w:t xml:space="preserve">Where </w:t>
      </w:r>
      <w:r w:rsidRPr="0054477A">
        <w:rPr>
          <w:rFonts w:cs="Arial"/>
          <w:b/>
        </w:rPr>
        <w:t>The Company</w:t>
      </w:r>
      <w:r w:rsidRPr="0054477A">
        <w:rPr>
          <w:rFonts w:cs="Arial"/>
        </w:rPr>
        <w:t xml:space="preserve"> determines that the reduction in the </w:t>
      </w:r>
      <w:r w:rsidRPr="0054477A">
        <w:rPr>
          <w:rFonts w:cs="Arial"/>
          <w:b/>
        </w:rPr>
        <w:t>Developer Capacity</w:t>
      </w:r>
      <w:r w:rsidRPr="0054477A">
        <w:rPr>
          <w:rFonts w:cs="Arial"/>
        </w:rPr>
        <w:t xml:space="preserve"> effected by the </w:t>
      </w:r>
      <w:r w:rsidRPr="0054477A">
        <w:rPr>
          <w:rFonts w:cs="Arial"/>
          <w:b/>
        </w:rPr>
        <w:t>Notice of Reduction</w:t>
      </w:r>
      <w:r w:rsidRPr="0054477A">
        <w:rPr>
          <w:rFonts w:cs="Arial"/>
        </w:rPr>
        <w:t xml:space="preserve"> is such that if a </w:t>
      </w:r>
      <w:r w:rsidRPr="0054477A">
        <w:rPr>
          <w:rFonts w:cs="Arial"/>
          <w:b/>
        </w:rPr>
        <w:t>Request for a Statement of Works</w:t>
      </w:r>
      <w:r w:rsidRPr="0054477A">
        <w:rPr>
          <w:rFonts w:cs="Arial"/>
        </w:rPr>
        <w:t xml:space="preserve"> had been made by the </w:t>
      </w:r>
      <w:r w:rsidRPr="0054477A">
        <w:rPr>
          <w:rFonts w:cs="Arial"/>
          <w:b/>
        </w:rPr>
        <w:t xml:space="preserve">User </w:t>
      </w:r>
      <w:r w:rsidRPr="0054477A">
        <w:rPr>
          <w:rFonts w:cs="Arial"/>
        </w:rPr>
        <w:t xml:space="preserve">on the basis of that reduced </w:t>
      </w:r>
      <w:r w:rsidRPr="0054477A">
        <w:rPr>
          <w:rFonts w:cs="Arial"/>
          <w:b/>
        </w:rPr>
        <w:t>Developer Capacity</w:t>
      </w:r>
      <w:r w:rsidRPr="0054477A">
        <w:rPr>
          <w:rFonts w:cs="Arial"/>
        </w:rPr>
        <w:t xml:space="preserve"> on the same date as, but instead of, the </w:t>
      </w:r>
      <w:r w:rsidRPr="0054477A">
        <w:rPr>
          <w:rFonts w:cs="Arial"/>
          <w:b/>
        </w:rPr>
        <w:t>Developer’s</w:t>
      </w:r>
      <w:r w:rsidRPr="0054477A">
        <w:rPr>
          <w:rFonts w:cs="Arial"/>
        </w:rPr>
        <w:t xml:space="preserve"> application for the </w:t>
      </w:r>
      <w:r w:rsidRPr="0054477A">
        <w:rPr>
          <w:rFonts w:cs="Arial"/>
          <w:b/>
        </w:rPr>
        <w:t>BELLA</w:t>
      </w:r>
      <w:r w:rsidRPr="0054477A">
        <w:rPr>
          <w:rFonts w:cs="Arial"/>
        </w:rPr>
        <w:t xml:space="preserve"> then no works would have been required on the </w:t>
      </w:r>
      <w:r w:rsidR="00AF26F9">
        <w:rPr>
          <w:rFonts w:cs="Arial"/>
          <w:b/>
        </w:rPr>
        <w:t>National Electricity Transmission</w:t>
      </w:r>
      <w:r w:rsidRPr="0054477A">
        <w:rPr>
          <w:rFonts w:cs="Arial"/>
          <w:b/>
        </w:rPr>
        <w:t xml:space="preserve"> System</w:t>
      </w:r>
      <w:r w:rsidRPr="0054477A">
        <w:rPr>
          <w:rFonts w:cs="Arial"/>
        </w:rPr>
        <w:t xml:space="preserve"> then </w:t>
      </w:r>
      <w:r w:rsidRPr="0054477A">
        <w:rPr>
          <w:rFonts w:cs="Arial"/>
          <w:b/>
        </w:rPr>
        <w:t>The Company</w:t>
      </w:r>
      <w:r w:rsidRPr="0054477A">
        <w:rPr>
          <w:rFonts w:cs="Arial"/>
        </w:rPr>
        <w:t xml:space="preserve"> shall be entitled to terminate this </w:t>
      </w:r>
      <w:r w:rsidRPr="0054477A">
        <w:rPr>
          <w:rFonts w:cs="Arial"/>
          <w:b/>
        </w:rPr>
        <w:t xml:space="preserve">Construction Agreement </w:t>
      </w:r>
      <w:r w:rsidRPr="0054477A">
        <w:rPr>
          <w:rFonts w:cs="Arial"/>
        </w:rPr>
        <w:t xml:space="preserve">and the provisions of Clause 11 shall apply. In such case </w:t>
      </w:r>
      <w:r w:rsidRPr="0054477A">
        <w:rPr>
          <w:rFonts w:cs="Arial"/>
          <w:b/>
        </w:rPr>
        <w:t>The Company</w:t>
      </w:r>
      <w:r w:rsidRPr="0054477A">
        <w:rPr>
          <w:rFonts w:cs="Arial"/>
        </w:rPr>
        <w:t xml:space="preserve"> shall be entitled to make such amendments as are necessary to the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party to a </w:t>
      </w:r>
      <w:r w:rsidRPr="0054477A">
        <w:rPr>
          <w:rFonts w:cs="Arial"/>
          <w:b/>
        </w:rPr>
        <w:t>BELLA</w:t>
      </w:r>
      <w:r w:rsidRPr="0054477A">
        <w:rPr>
          <w:rFonts w:cs="Arial"/>
        </w:rPr>
        <w:t xml:space="preserve"> but is a </w:t>
      </w:r>
      <w:r w:rsidRPr="0054477A">
        <w:rPr>
          <w:rFonts w:cs="Arial"/>
          <w:b/>
        </w:rPr>
        <w:t>Relevant Embedded Small Power Station</w:t>
      </w:r>
      <w:r w:rsidRPr="0054477A">
        <w:rPr>
          <w:rFonts w:cs="Arial"/>
        </w:rPr>
        <w:t>.</w:t>
      </w:r>
    </w:p>
    <w:p w14:paraId="47BE1487" w14:textId="77777777" w:rsidR="0054477A" w:rsidRPr="0054477A" w:rsidRDefault="0054477A" w:rsidP="0054477A">
      <w:pPr>
        <w:rPr>
          <w:rFonts w:cs="Arial"/>
        </w:rPr>
      </w:pPr>
    </w:p>
    <w:p w14:paraId="62265848" w14:textId="77777777" w:rsidR="0054477A" w:rsidRDefault="0054477A" w:rsidP="0054477A">
      <w:pPr>
        <w:numPr>
          <w:ilvl w:val="3"/>
          <w:numId w:val="5"/>
        </w:numPr>
        <w:jc w:val="both"/>
        <w:rPr>
          <w:rFonts w:cs="Arial"/>
        </w:rPr>
      </w:pPr>
      <w:r w:rsidRPr="0054477A">
        <w:rPr>
          <w:rFonts w:cs="Arial"/>
          <w:b/>
        </w:rPr>
        <w:t>The Company</w:t>
      </w:r>
      <w:r w:rsidRPr="0054477A">
        <w:rPr>
          <w:rFonts w:cs="Arial"/>
        </w:rPr>
        <w:t xml:space="preserve"> and the </w:t>
      </w:r>
      <w:r w:rsidRPr="0054477A">
        <w:rPr>
          <w:rFonts w:cs="Arial"/>
          <w:b/>
        </w:rPr>
        <w:t>User</w:t>
      </w:r>
      <w:r w:rsidRPr="0054477A">
        <w:rPr>
          <w:rFonts w:cs="Arial"/>
        </w:rPr>
        <w:t xml:space="preserve"> shall treat the </w:t>
      </w:r>
      <w:r w:rsidRPr="0054477A">
        <w:rPr>
          <w:rFonts w:cs="Arial"/>
          <w:b/>
        </w:rPr>
        <w:t>Developer</w:t>
      </w:r>
      <w:r w:rsidRPr="0054477A">
        <w:rPr>
          <w:rFonts w:cs="Arial"/>
        </w:rPr>
        <w:t xml:space="preserve"> as if it had been a </w:t>
      </w:r>
      <w:r w:rsidRPr="0054477A">
        <w:rPr>
          <w:rFonts w:cs="Arial"/>
          <w:b/>
        </w:rPr>
        <w:t>Relevant Embedded Small Power Station</w:t>
      </w:r>
      <w:r w:rsidRPr="0054477A">
        <w:rPr>
          <w:rFonts w:cs="Arial"/>
        </w:rPr>
        <w:t xml:space="preserve"> at the time of its application for a </w:t>
      </w:r>
      <w:r w:rsidRPr="0054477A">
        <w:rPr>
          <w:rFonts w:cs="Arial"/>
          <w:b/>
        </w:rPr>
        <w:t>BELLA</w:t>
      </w:r>
      <w:r w:rsidRPr="0054477A">
        <w:rPr>
          <w:rFonts w:cs="Arial"/>
        </w:rPr>
        <w:t xml:space="preserve"> and for the purposes of </w:t>
      </w:r>
      <w:r w:rsidRPr="0054477A">
        <w:rPr>
          <w:rFonts w:cs="Arial"/>
          <w:b/>
        </w:rPr>
        <w:t>CUSC</w:t>
      </w:r>
      <w:r w:rsidRPr="0054477A">
        <w:rPr>
          <w:rFonts w:cs="Arial"/>
        </w:rPr>
        <w:t xml:space="preserve"> Paragraph 6.5 as if a) the </w:t>
      </w:r>
      <w:r w:rsidRPr="0054477A">
        <w:rPr>
          <w:rFonts w:cs="Arial"/>
          <w:b/>
        </w:rPr>
        <w:t xml:space="preserve">Developer’s </w:t>
      </w:r>
      <w:r w:rsidRPr="0054477A">
        <w:rPr>
          <w:rFonts w:cs="Arial"/>
        </w:rPr>
        <w:t>application for the</w:t>
      </w:r>
      <w:r w:rsidRPr="0054477A">
        <w:rPr>
          <w:rFonts w:cs="Arial"/>
          <w:b/>
        </w:rPr>
        <w:t xml:space="preserve"> BELLA </w:t>
      </w:r>
      <w:r w:rsidRPr="0054477A">
        <w:rPr>
          <w:rFonts w:cs="Arial"/>
        </w:rPr>
        <w:t>had been a</w:t>
      </w:r>
      <w:r w:rsidRPr="0054477A">
        <w:rPr>
          <w:rFonts w:cs="Arial"/>
          <w:b/>
        </w:rPr>
        <w:t xml:space="preserve"> Request for a Statement of Works </w:t>
      </w:r>
      <w:r w:rsidRPr="0054477A">
        <w:rPr>
          <w:rFonts w:cs="Arial"/>
        </w:rPr>
        <w:t xml:space="preserve">under </w:t>
      </w:r>
      <w:r w:rsidRPr="0054477A">
        <w:rPr>
          <w:rFonts w:cs="Arial"/>
          <w:b/>
        </w:rPr>
        <w:t xml:space="preserve">CUSC </w:t>
      </w:r>
      <w:r w:rsidRPr="0054477A">
        <w:rPr>
          <w:rFonts w:cs="Arial"/>
        </w:rPr>
        <w:t xml:space="preserve">6.5.5, b)  this </w:t>
      </w:r>
      <w:r w:rsidRPr="0054477A">
        <w:rPr>
          <w:rFonts w:cs="Arial"/>
          <w:b/>
        </w:rPr>
        <w:t>Construction Agreement</w:t>
      </w:r>
      <w:r w:rsidRPr="0054477A">
        <w:rPr>
          <w:rFonts w:cs="Arial"/>
        </w:rPr>
        <w:t xml:space="preserve"> had been entered into as a result of the </w:t>
      </w:r>
      <w:r w:rsidRPr="0054477A">
        <w:rPr>
          <w:rFonts w:cs="Arial"/>
          <w:b/>
        </w:rPr>
        <w:t>Modification Application</w:t>
      </w:r>
      <w:r w:rsidRPr="0054477A">
        <w:rPr>
          <w:rFonts w:cs="Arial"/>
        </w:rPr>
        <w:t xml:space="preserve"> referred to in </w:t>
      </w:r>
      <w:r w:rsidRPr="0054477A">
        <w:rPr>
          <w:rFonts w:cs="Arial"/>
          <w:b/>
        </w:rPr>
        <w:t>CUSC</w:t>
      </w:r>
      <w:r w:rsidRPr="0054477A">
        <w:rPr>
          <w:rFonts w:cs="Arial"/>
        </w:rPr>
        <w:t xml:space="preserve"> Paragraph 6.5.5.5, c) the </w:t>
      </w:r>
      <w:r w:rsidRPr="0054477A">
        <w:rPr>
          <w:rFonts w:cs="Arial"/>
          <w:b/>
        </w:rPr>
        <w:t xml:space="preserve">Notice of Reduction </w:t>
      </w:r>
      <w:r w:rsidRPr="0054477A">
        <w:rPr>
          <w:rFonts w:cs="Arial"/>
        </w:rPr>
        <w:t>is a</w:t>
      </w:r>
      <w:r w:rsidRPr="0054477A">
        <w:rPr>
          <w:rFonts w:cs="Arial"/>
          <w:b/>
        </w:rPr>
        <w:t xml:space="preserve"> </w:t>
      </w:r>
      <w:r w:rsidRPr="0054477A">
        <w:rPr>
          <w:rFonts w:cs="Arial"/>
        </w:rPr>
        <w:t xml:space="preserve">revised </w:t>
      </w:r>
      <w:r w:rsidRPr="0054477A">
        <w:rPr>
          <w:rFonts w:cs="Arial"/>
          <w:b/>
        </w:rPr>
        <w:t xml:space="preserve">Request for a Statement of Works </w:t>
      </w:r>
      <w:r w:rsidRPr="0054477A">
        <w:rPr>
          <w:rFonts w:cs="Arial"/>
        </w:rPr>
        <w:t>from the</w:t>
      </w:r>
      <w:r w:rsidRPr="0054477A">
        <w:rPr>
          <w:rFonts w:cs="Arial"/>
          <w:b/>
        </w:rPr>
        <w:t xml:space="preserve"> User </w:t>
      </w:r>
      <w:r w:rsidRPr="0054477A">
        <w:rPr>
          <w:rFonts w:cs="Arial"/>
        </w:rPr>
        <w:t xml:space="preserve">under </w:t>
      </w:r>
      <w:r w:rsidRPr="0054477A">
        <w:rPr>
          <w:rFonts w:cs="Arial"/>
          <w:b/>
        </w:rPr>
        <w:t>CUSC</w:t>
      </w:r>
      <w:r w:rsidRPr="0054477A">
        <w:rPr>
          <w:rFonts w:cs="Arial"/>
        </w:rPr>
        <w:t xml:space="preserve"> Paragraph 6.5.5.8 by reference to the reduction in</w:t>
      </w:r>
      <w:r w:rsidRPr="0054477A">
        <w:rPr>
          <w:rFonts w:cs="Arial"/>
          <w:b/>
        </w:rPr>
        <w:t xml:space="preserve"> </w:t>
      </w:r>
      <w:r w:rsidRPr="0054477A">
        <w:rPr>
          <w:rFonts w:cs="Arial"/>
        </w:rPr>
        <w:t xml:space="preserve">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 xml:space="preserve">and d) the agreement to vary referred to in Clause 7.4.10.1 or 7.4.10.2 as </w:t>
      </w:r>
      <w:r w:rsidRPr="0054477A">
        <w:rPr>
          <w:rFonts w:cs="Arial"/>
          <w:b/>
        </w:rPr>
        <w:t>The Company’s</w:t>
      </w:r>
      <w:r w:rsidRPr="0054477A">
        <w:rPr>
          <w:rFonts w:cs="Arial"/>
        </w:rPr>
        <w:t xml:space="preserve"> response to the </w:t>
      </w:r>
      <w:r w:rsidRPr="0054477A">
        <w:rPr>
          <w:rFonts w:cs="Arial"/>
          <w:b/>
        </w:rPr>
        <w:t>User’s</w:t>
      </w:r>
      <w:r w:rsidRPr="0054477A">
        <w:rPr>
          <w:rFonts w:cs="Arial"/>
        </w:rPr>
        <w:t xml:space="preserve"> revised </w:t>
      </w:r>
      <w:r w:rsidRPr="0054477A">
        <w:rPr>
          <w:rFonts w:cs="Arial"/>
          <w:b/>
        </w:rPr>
        <w:t>Request for a Statement of Works</w:t>
      </w:r>
      <w:r w:rsidRPr="0054477A">
        <w:rPr>
          <w:rFonts w:cs="Arial"/>
        </w:rPr>
        <w:t xml:space="preserve"> and the provisions of </w:t>
      </w:r>
      <w:r w:rsidRPr="0054477A">
        <w:rPr>
          <w:rFonts w:cs="Arial"/>
          <w:b/>
        </w:rPr>
        <w:t>CUSC</w:t>
      </w:r>
      <w:r w:rsidRPr="0054477A">
        <w:rPr>
          <w:rFonts w:cs="Arial"/>
        </w:rPr>
        <w:t xml:space="preserve"> Paragraph 6.5 shall apply on that basis.</w:t>
      </w:r>
    </w:p>
    <w:p w14:paraId="7415A8CE" w14:textId="77777777" w:rsidR="003F437A" w:rsidRDefault="003F437A" w:rsidP="003F437A">
      <w:pPr>
        <w:jc w:val="both"/>
        <w:rPr>
          <w:rFonts w:cs="Arial"/>
        </w:rPr>
      </w:pPr>
    </w:p>
    <w:p w14:paraId="7DF9E131" w14:textId="77777777" w:rsidR="003F437A" w:rsidRDefault="003F437A" w:rsidP="003F437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Pr>
          <w:b/>
        </w:rPr>
        <w:t>7.5</w:t>
      </w:r>
      <w:r>
        <w:tab/>
      </w:r>
      <w:r w:rsidR="00EB3FDB">
        <w:t xml:space="preserve">Where there is a reduction in </w:t>
      </w:r>
      <w:r w:rsidR="00EB3FDB">
        <w:rPr>
          <w:b/>
        </w:rPr>
        <w:t xml:space="preserve">Developer Capacity </w:t>
      </w:r>
      <w:r w:rsidR="00EB3FDB" w:rsidRPr="00EB3FDB">
        <w:t>under Clause</w:t>
      </w:r>
      <w:r w:rsidR="00EB3FDB">
        <w:rPr>
          <w:b/>
        </w:rPr>
        <w:t xml:space="preserve"> </w:t>
      </w:r>
      <w:r w:rsidR="00EB3FDB" w:rsidRPr="00EB3FDB">
        <w:t>7.4</w:t>
      </w:r>
      <w:r w:rsidR="00EB3FDB">
        <w:rPr>
          <w:b/>
        </w:rPr>
        <w:t xml:space="preserve"> </w:t>
      </w:r>
      <w:r w:rsidR="00EB3FDB">
        <w:t xml:space="preserve">prior to the </w:t>
      </w:r>
      <w:r w:rsidR="00EB3FDB">
        <w:rPr>
          <w:b/>
        </w:rPr>
        <w:t>Charging Date</w:t>
      </w:r>
      <w:r w:rsidR="00EB3FDB">
        <w:t>,</w:t>
      </w:r>
      <w:r w:rsidR="00EB3FDB">
        <w:rPr>
          <w:rFonts w:cs="Arial"/>
          <w:szCs w:val="24"/>
        </w:rPr>
        <w:t xml:space="preserve"> on such reduction in </w:t>
      </w:r>
      <w:r w:rsidR="00EB3FDB">
        <w:rPr>
          <w:rFonts w:cs="Arial"/>
          <w:b/>
          <w:szCs w:val="24"/>
        </w:rPr>
        <w:t>Developer</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EB3FDB">
        <w:t xml:space="preserve">shall pay to </w:t>
      </w:r>
      <w:r w:rsidR="00EB3FDB">
        <w:rPr>
          <w:rFonts w:cs="Arial"/>
          <w:b/>
          <w:bCs/>
        </w:rPr>
        <w:t xml:space="preserve">The Company </w:t>
      </w:r>
      <w:r w:rsidR="00EB3FDB">
        <w:rPr>
          <w:rFonts w:cs="Arial"/>
          <w:bCs/>
        </w:rPr>
        <w:t>the</w:t>
      </w:r>
      <w:r w:rsidR="00EB3FDB">
        <w:t xml:space="preserve"> </w:t>
      </w:r>
      <w:r w:rsidR="00EB3FDB">
        <w:rPr>
          <w:b/>
        </w:rPr>
        <w:t xml:space="preserve">Cancellation Charge </w:t>
      </w:r>
      <w:r w:rsidR="00EB3FDB">
        <w:t xml:space="preserve">such payment to be made within 14 days of the date of </w:t>
      </w:r>
      <w:r w:rsidR="00EB3FDB">
        <w:rPr>
          <w:rFonts w:cs="Arial"/>
          <w:b/>
          <w:bCs/>
        </w:rPr>
        <w:t>The Company</w:t>
      </w:r>
      <w:r w:rsidR="00EB3FDB">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 xml:space="preserve">Bilateral Connection </w:t>
      </w:r>
      <w:proofErr w:type="gramStart"/>
      <w:r w:rsidRPr="0054477A">
        <w:rPr>
          <w:rFonts w:ascii="Arial" w:hAnsi="Arial"/>
          <w:b/>
        </w:rPr>
        <w:t>Agreement</w:t>
      </w:r>
      <w:r w:rsidRPr="0054477A">
        <w:rPr>
          <w:rFonts w:ascii="Arial" w:hAnsi="Arial"/>
        </w:rPr>
        <w:t xml:space="preserve"> .</w:t>
      </w:r>
      <w:proofErr w:type="gramEnd"/>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6013C0">
      <w:pPr>
        <w:tabs>
          <w:tab w:val="left" w:pos="567"/>
        </w:tabs>
        <w:ind w:left="567"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terminate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r w:rsidRPr="0054477A">
        <w:rPr>
          <w:b/>
        </w:rPr>
        <w:t>The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Licensee </w:t>
      </w:r>
      <w:r w:rsidRPr="0054477A">
        <w:t xml:space="preserve"> and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shall </w:t>
      </w:r>
      <w:r>
        <w:t xml:space="preserve"> where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in the event that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77777777" w:rsidR="00335D7E" w:rsidRPr="0054477A" w:rsidRDefault="00335D7E">
      <w:pPr>
        <w:pStyle w:val="clauseindent"/>
        <w:ind w:left="709"/>
        <w:jc w:val="both"/>
        <w:rPr>
          <w:rFonts w:ascii="Arial" w:hAnsi="Arial"/>
          <w:b/>
        </w:rPr>
      </w:pPr>
      <w:r w:rsidRPr="0054477A">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0054477A">
        <w:rPr>
          <w:rFonts w:ascii="Arial" w:hAnsi="Arial"/>
        </w:rPr>
        <w:t xml:space="preserve">6.24 (Counterparts), </w:t>
      </w:r>
      <w:r w:rsidRPr="0054477A">
        <w:rPr>
          <w:rFonts w:ascii="Arial" w:hAnsi="Arial"/>
        </w:rPr>
        <w:t xml:space="preserve">6.25 (Governing Law), 6.26 (Severance of Terms), 6.27 (Language) inclusive of the </w:t>
      </w:r>
      <w:r w:rsidRPr="0054477A">
        <w:rPr>
          <w:rFonts w:ascii="Arial" w:hAnsi="Arial"/>
          <w:b/>
        </w:rPr>
        <w:t>CUSC</w:t>
      </w:r>
      <w:r w:rsidRPr="0054477A">
        <w:rPr>
          <w:rFonts w:ascii="Arial" w:hAnsi="Arial"/>
        </w:rPr>
        <w:t xml:space="preserve"> shall apply</w:t>
      </w:r>
      <w:r w:rsidR="00D90C21">
        <w:rPr>
          <w:rFonts w:ascii="Arial" w:hAnsi="Arial"/>
        </w:rPr>
        <w:t xml:space="preserve"> mutatis mutandis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as if set out in this </w:t>
      </w:r>
      <w:r w:rsidRPr="0054477A">
        <w:rPr>
          <w:rFonts w:ascii="Arial" w:hAnsi="Arial"/>
          <w:b/>
        </w:rPr>
        <w:t>Construction Agreement</w:t>
      </w:r>
      <w:r w:rsidRPr="0054477A">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7777777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effect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 xml:space="preserve">CUSC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w:t>
      </w:r>
      <w:proofErr w:type="gramStart"/>
      <w:r w:rsidRPr="0054477A">
        <w:rPr>
          <w:rFonts w:ascii="Arial" w:hAnsi="Arial"/>
        </w:rPr>
        <w:t>qualify</w:t>
      </w:r>
      <w:proofErr w:type="gramEnd"/>
      <w:r w:rsidRPr="0054477A">
        <w:rPr>
          <w:rFonts w:ascii="Arial" w:hAnsi="Arial"/>
        </w:rPr>
        <w:t xml:space="preserve"> or revoke such authority or instruction at any time.</w:t>
      </w:r>
    </w:p>
    <w:p w14:paraId="304449F6" w14:textId="196D4EC5"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 xml:space="preserve">In consideration of and recognising the provisions at Clause 16.4 of </w:t>
      </w:r>
      <w:proofErr w:type="gramStart"/>
      <w:r w:rsidRPr="00453022">
        <w:rPr>
          <w:rFonts w:cs="Arial"/>
          <w:szCs w:val="24"/>
          <w:lang w:eastAsia="en-GB"/>
        </w:rPr>
        <w:t>this</w:t>
      </w:r>
      <w:proofErr w:type="gramEnd"/>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 xml:space="preserve">required as a consequence of </w:t>
      </w:r>
      <w:proofErr w:type="gramStart"/>
      <w:r w:rsidRPr="00453022">
        <w:rPr>
          <w:rFonts w:cs="Arial"/>
          <w:szCs w:val="24"/>
          <w:lang w:eastAsia="en-GB"/>
        </w:rPr>
        <w:t>more</w:t>
      </w:r>
      <w:proofErr w:type="gramEnd"/>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r w:rsidRPr="00453022">
        <w:rPr>
          <w:rFonts w:cs="Arial"/>
          <w:szCs w:val="24"/>
          <w:lang w:eastAsia="en-GB"/>
        </w:rPr>
        <w:t xml:space="preserve">i)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 xml:space="preserve">and </w:t>
      </w:r>
      <w:proofErr w:type="gramStart"/>
      <w:r w:rsidRPr="00453022">
        <w:rPr>
          <w:rFonts w:cs="Arial"/>
          <w:szCs w:val="24"/>
          <w:lang w:eastAsia="en-GB"/>
        </w:rPr>
        <w:t>elected accordingly;</w:t>
      </w:r>
      <w:proofErr w:type="gramEnd"/>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proofErr w:type="spellStart"/>
      <w:r w:rsidRPr="00453022">
        <w:rPr>
          <w:rFonts w:cs="Arial"/>
          <w:b/>
          <w:bCs/>
          <w:szCs w:val="24"/>
          <w:lang w:eastAsia="en-GB"/>
        </w:rPr>
        <w:t>Contruction</w:t>
      </w:r>
      <w:proofErr w:type="spellEnd"/>
      <w:r w:rsidRPr="00453022">
        <w:rPr>
          <w:rFonts w:cs="Arial"/>
          <w:b/>
          <w:bCs/>
          <w:szCs w:val="24"/>
          <w:lang w:eastAsia="en-GB"/>
        </w:rPr>
        <w:t xml:space="preserve">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proofErr w:type="gramStart"/>
      <w:r w:rsidRPr="00453022">
        <w:rPr>
          <w:rFonts w:cs="Arial"/>
          <w:b/>
          <w:bCs/>
          <w:szCs w:val="24"/>
          <w:lang w:eastAsia="en-GB"/>
        </w:rPr>
        <w:t>Security</w:t>
      </w:r>
      <w:proofErr w:type="gramEnd"/>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r w:rsidRPr="63C645ED">
        <w:rPr>
          <w:color w:val="000000" w:themeColor="text1"/>
        </w:rPr>
        <w:t xml:space="preserve">Where,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61FB6DD4"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r w:rsidR="00DA6BF0">
        <w:rPr>
          <w:color w:val="000000" w:themeColor="text1"/>
        </w:rPr>
        <w:br/>
      </w:r>
      <w:r w:rsidRPr="7B07A521">
        <w:rPr>
          <w:color w:val="000000" w:themeColor="text1"/>
        </w:rPr>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t>[18</w:t>
      </w:r>
      <w:r w:rsidRPr="00C2010B">
        <w:tab/>
      </w:r>
      <w:r w:rsidRPr="00C2010B">
        <w:rPr>
          <w:rFonts w:cs="Arial"/>
          <w:b/>
          <w:bCs/>
        </w:rPr>
        <w:t xml:space="preserve">Distribution Queue Management </w:t>
      </w:r>
      <w:r w:rsidRPr="00C2010B">
        <w:rPr>
          <w:rStyle w:val="FootnoteReference"/>
          <w:rFonts w:cs="Arial"/>
          <w:b/>
          <w:bCs/>
        </w:rPr>
        <w:footnoteReference w:id="1"/>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is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0BCE7D18" w14:textId="77777777" w:rsidR="00335D7E" w:rsidRPr="0054477A" w:rsidRDefault="009179F9">
      <w:pPr>
        <w:keepNext/>
        <w:tabs>
          <w:tab w:val="left" w:pos="4253"/>
        </w:tabs>
        <w:jc w:val="both"/>
        <w:rPr>
          <w:b/>
        </w:rPr>
      </w:pPr>
      <w:r w:rsidRPr="0054477A">
        <w:t>National Grid Electricity</w:t>
      </w:r>
      <w:r w:rsidR="00D90C21">
        <w:t xml:space="preserve"> System Operator</w:t>
      </w:r>
      <w:r w:rsidR="00D90C21">
        <w:tab/>
      </w:r>
    </w:p>
    <w:p w14:paraId="0BA1BA85" w14:textId="77777777" w:rsidR="00335D7E" w:rsidRPr="0054477A" w:rsidRDefault="00D90C21">
      <w:pPr>
        <w:tabs>
          <w:tab w:val="left" w:pos="4253"/>
        </w:tabs>
        <w:jc w:val="both"/>
      </w:pPr>
      <w:r>
        <w:t>Limited</w:t>
      </w:r>
      <w:r w:rsidR="00335D7E" w:rsidRPr="0054477A">
        <w:tab/>
      </w:r>
      <w:r>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7216"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098B7B"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The amount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6192"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483D20"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77777777" w:rsidR="008F4CF2" w:rsidRPr="0054477A" w:rsidRDefault="008F4CF2" w:rsidP="008F4CF2">
      <w:pPr>
        <w:tabs>
          <w:tab w:val="left" w:pos="3780"/>
        </w:tabs>
        <w:jc w:val="center"/>
        <w:rPr>
          <w:rFonts w:cs="Arial"/>
          <w:b/>
          <w:szCs w:val="24"/>
          <w:u w:val="single"/>
        </w:rPr>
      </w:pPr>
      <w:r w:rsidRPr="0054477A">
        <w:rPr>
          <w:b/>
        </w:rPr>
        <w:br w:type="page"/>
      </w:r>
      <w:r w:rsidRPr="0054477A">
        <w:rPr>
          <w:rFonts w:cs="Arial"/>
          <w:b/>
          <w:szCs w:val="24"/>
          <w:u w:val="single"/>
        </w:rPr>
        <w:t>APPENDIX [P]</w:t>
      </w:r>
    </w:p>
    <w:p w14:paraId="5264CCF0" w14:textId="77777777" w:rsidR="008F4CF2" w:rsidRPr="0054477A" w:rsidRDefault="008F4CF2" w:rsidP="008F4CF2">
      <w:pPr>
        <w:tabs>
          <w:tab w:val="left" w:pos="3780"/>
        </w:tabs>
        <w:rPr>
          <w:rFonts w:cs="Arial"/>
          <w:szCs w:val="24"/>
        </w:rPr>
      </w:pPr>
    </w:p>
    <w:p w14:paraId="0016F86C" w14:textId="77777777"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77777777" w:rsidR="008F4CF2" w:rsidRPr="0054477A" w:rsidRDefault="008F4CF2" w:rsidP="008F4CF2">
      <w:pPr>
        <w:tabs>
          <w:tab w:val="left" w:pos="3780"/>
        </w:tabs>
        <w:rPr>
          <w:rFonts w:cs="Arial"/>
          <w:szCs w:val="24"/>
        </w:rPr>
      </w:pPr>
      <w:r w:rsidRPr="0054477A">
        <w:rPr>
          <w:rFonts w:cs="Arial"/>
          <w:szCs w:val="24"/>
        </w:rPr>
        <w:t>Connection Site (GSP)</w:t>
      </w:r>
    </w:p>
    <w:p w14:paraId="13D622A9" w14:textId="77777777" w:rsidR="008F4CF2" w:rsidRPr="0054477A" w:rsidRDefault="008F4CF2" w:rsidP="008F4CF2">
      <w:pPr>
        <w:tabs>
          <w:tab w:val="left" w:pos="3780"/>
        </w:tabs>
        <w:rPr>
          <w:rFonts w:cs="Arial"/>
          <w:szCs w:val="24"/>
        </w:rPr>
      </w:pPr>
    </w:p>
    <w:p w14:paraId="18FC7A59" w14:textId="77777777" w:rsidR="008F4CF2" w:rsidRPr="0054477A" w:rsidRDefault="008F4CF2" w:rsidP="008F4CF2">
      <w:pPr>
        <w:tabs>
          <w:tab w:val="left" w:pos="3780"/>
        </w:tabs>
        <w:rPr>
          <w:rFonts w:cs="Arial"/>
          <w:szCs w:val="24"/>
        </w:rPr>
      </w:pPr>
      <w:r w:rsidRPr="0054477A">
        <w:rPr>
          <w:rFonts w:cs="Arial"/>
          <w:szCs w:val="24"/>
        </w:rPr>
        <w:t>Site of Connection</w:t>
      </w: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FDA9AA2" w14:textId="77777777" w:rsidR="008F4CF2" w:rsidRDefault="008F4CF2" w:rsidP="008F4CF2">
      <w:pPr>
        <w:tabs>
          <w:tab w:val="left" w:pos="3780"/>
        </w:tabs>
        <w:rPr>
          <w:rFonts w:cs="Arial"/>
          <w:szCs w:val="24"/>
        </w:rPr>
      </w:pPr>
      <w:r w:rsidRPr="0054477A">
        <w:rPr>
          <w:rFonts w:cs="Arial"/>
          <w:szCs w:val="24"/>
        </w:rPr>
        <w:t xml:space="preserve">Anticipated date 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77777777" w:rsidR="0017384B" w:rsidRDefault="0017384B" w:rsidP="008F4CF2">
      <w:pPr>
        <w:tabs>
          <w:tab w:val="left" w:pos="3780"/>
        </w:tabs>
        <w:rPr>
          <w:rFonts w:cs="Arial"/>
          <w:szCs w:val="24"/>
        </w:rPr>
      </w:pPr>
    </w:p>
    <w:p w14:paraId="74219BF7" w14:textId="77777777" w:rsidR="0017384B" w:rsidRDefault="0017384B" w:rsidP="008F4CF2">
      <w:pPr>
        <w:tabs>
          <w:tab w:val="left" w:pos="3780"/>
        </w:tabs>
        <w:rPr>
          <w:rFonts w:cs="Arial"/>
          <w:szCs w:val="24"/>
        </w:rPr>
      </w:pPr>
    </w:p>
    <w:p w14:paraId="0C9C6132" w14:textId="77777777" w:rsidR="0017384B" w:rsidRDefault="0017384B" w:rsidP="008F4CF2">
      <w:pPr>
        <w:tabs>
          <w:tab w:val="left" w:pos="3780"/>
        </w:tabs>
        <w:rPr>
          <w:rFonts w:cs="Arial"/>
          <w:szCs w:val="24"/>
        </w:rPr>
      </w:pPr>
    </w:p>
    <w:p w14:paraId="28858E01" w14:textId="77777777" w:rsidR="0017384B" w:rsidRDefault="0017384B" w:rsidP="008F4CF2">
      <w:pPr>
        <w:tabs>
          <w:tab w:val="left" w:pos="3780"/>
        </w:tabs>
        <w:rPr>
          <w:rFonts w:cs="Arial"/>
          <w:szCs w:val="24"/>
        </w:rPr>
      </w:pPr>
    </w:p>
    <w:p w14:paraId="36FF1767" w14:textId="77777777" w:rsidR="0017384B" w:rsidRDefault="0017384B" w:rsidP="008F4CF2">
      <w:pPr>
        <w:tabs>
          <w:tab w:val="left" w:pos="3780"/>
        </w:tabs>
        <w:rPr>
          <w:rFonts w:cs="Arial"/>
          <w:szCs w:val="24"/>
        </w:rPr>
      </w:pPr>
    </w:p>
    <w:p w14:paraId="5223ED66" w14:textId="77777777" w:rsidR="0017384B" w:rsidRDefault="0017384B" w:rsidP="008F4CF2">
      <w:pPr>
        <w:tabs>
          <w:tab w:val="left" w:pos="3780"/>
        </w:tabs>
        <w:rPr>
          <w:rFonts w:cs="Arial"/>
          <w:szCs w:val="24"/>
        </w:rPr>
      </w:pPr>
    </w:p>
    <w:p w14:paraId="793CCAE0" w14:textId="77777777" w:rsidR="0017384B" w:rsidRDefault="0017384B" w:rsidP="008F4CF2">
      <w:pPr>
        <w:tabs>
          <w:tab w:val="left" w:pos="3780"/>
        </w:tabs>
        <w:rPr>
          <w:rFonts w:cs="Arial"/>
          <w:szCs w:val="24"/>
        </w:rPr>
      </w:pPr>
    </w:p>
    <w:p w14:paraId="2D843A19" w14:textId="77777777" w:rsidR="0017384B" w:rsidRDefault="0017384B" w:rsidP="008F4CF2">
      <w:pPr>
        <w:tabs>
          <w:tab w:val="left" w:pos="3780"/>
        </w:tabs>
        <w:rPr>
          <w:rFonts w:cs="Arial"/>
          <w:szCs w:val="24"/>
        </w:rPr>
      </w:pPr>
    </w:p>
    <w:p w14:paraId="07991ADA" w14:textId="77777777" w:rsidR="0017384B" w:rsidRDefault="0017384B" w:rsidP="008F4CF2">
      <w:pPr>
        <w:tabs>
          <w:tab w:val="left" w:pos="3780"/>
        </w:tabs>
        <w:rPr>
          <w:rFonts w:cs="Arial"/>
          <w:szCs w:val="24"/>
        </w:rPr>
      </w:pPr>
    </w:p>
    <w:p w14:paraId="1B031369" w14:textId="77777777" w:rsidR="0017384B" w:rsidRDefault="0017384B" w:rsidP="008F4CF2">
      <w:pPr>
        <w:tabs>
          <w:tab w:val="left" w:pos="3780"/>
        </w:tabs>
        <w:rPr>
          <w:rFonts w:cs="Arial"/>
          <w:szCs w:val="24"/>
        </w:rPr>
      </w:pPr>
    </w:p>
    <w:p w14:paraId="564F6D51" w14:textId="77777777" w:rsidR="0017384B" w:rsidRDefault="0017384B" w:rsidP="008F4CF2">
      <w:pPr>
        <w:tabs>
          <w:tab w:val="left" w:pos="3780"/>
        </w:tabs>
        <w:rPr>
          <w:rFonts w:cs="Arial"/>
          <w:szCs w:val="24"/>
        </w:rPr>
      </w:pPr>
    </w:p>
    <w:p w14:paraId="671DB760" w14:textId="77777777" w:rsidR="0017384B" w:rsidRDefault="0017384B" w:rsidP="008F4CF2">
      <w:pPr>
        <w:tabs>
          <w:tab w:val="left" w:pos="3780"/>
        </w:tabs>
        <w:rPr>
          <w:rFonts w:cs="Arial"/>
          <w:szCs w:val="24"/>
        </w:rPr>
      </w:pPr>
    </w:p>
    <w:p w14:paraId="73C59B34" w14:textId="77777777" w:rsidR="0017384B" w:rsidRDefault="0017384B" w:rsidP="008F4CF2">
      <w:pPr>
        <w:tabs>
          <w:tab w:val="left" w:pos="3780"/>
        </w:tabs>
        <w:rPr>
          <w:rFonts w:cs="Arial"/>
          <w:szCs w:val="24"/>
        </w:rPr>
      </w:pPr>
    </w:p>
    <w:p w14:paraId="39C26EA9" w14:textId="77777777" w:rsidR="005A79F0" w:rsidRDefault="005A79F0" w:rsidP="008F4CF2">
      <w:pPr>
        <w:tabs>
          <w:tab w:val="left" w:pos="3780"/>
        </w:tabs>
        <w:rPr>
          <w:rFonts w:cs="Arial"/>
          <w:szCs w:val="24"/>
        </w:rPr>
      </w:pPr>
    </w:p>
    <w:p w14:paraId="18753280" w14:textId="77777777" w:rsidR="005A79F0" w:rsidRDefault="005A79F0" w:rsidP="008F4CF2">
      <w:pPr>
        <w:tabs>
          <w:tab w:val="left" w:pos="3780"/>
        </w:tabs>
        <w:rPr>
          <w:rFonts w:cs="Arial"/>
          <w:szCs w:val="24"/>
        </w:rPr>
      </w:pPr>
    </w:p>
    <w:p w14:paraId="38FE88C9" w14:textId="77777777" w:rsidR="005A79F0" w:rsidRDefault="005A79F0" w:rsidP="008F4CF2">
      <w:pPr>
        <w:tabs>
          <w:tab w:val="left" w:pos="3780"/>
        </w:tabs>
        <w:rPr>
          <w:rFonts w:cs="Arial"/>
          <w:szCs w:val="24"/>
        </w:rPr>
      </w:pPr>
    </w:p>
    <w:p w14:paraId="7D36A574" w14:textId="77777777" w:rsidR="005A79F0" w:rsidRDefault="005A79F0" w:rsidP="008F4CF2">
      <w:pPr>
        <w:tabs>
          <w:tab w:val="left" w:pos="3780"/>
        </w:tabs>
        <w:rPr>
          <w:rFonts w:cs="Arial"/>
          <w:szCs w:val="24"/>
        </w:rPr>
      </w:pPr>
    </w:p>
    <w:p w14:paraId="37D30676" w14:textId="77777777" w:rsidR="005A79F0" w:rsidRDefault="005A79F0" w:rsidP="008F4CF2">
      <w:pPr>
        <w:tabs>
          <w:tab w:val="left" w:pos="3780"/>
        </w:tabs>
        <w:rPr>
          <w:rFonts w:cs="Arial"/>
          <w:szCs w:val="24"/>
        </w:rPr>
      </w:pPr>
    </w:p>
    <w:p w14:paraId="16D7F793" w14:textId="77777777" w:rsidR="005A79F0" w:rsidRDefault="005A79F0" w:rsidP="008F4CF2">
      <w:pPr>
        <w:tabs>
          <w:tab w:val="left" w:pos="3780"/>
        </w:tabs>
        <w:rPr>
          <w:rFonts w:cs="Arial"/>
          <w:szCs w:val="24"/>
        </w:rPr>
      </w:pPr>
    </w:p>
    <w:p w14:paraId="4CAC785C" w14:textId="77777777" w:rsidR="005A79F0" w:rsidRDefault="005A79F0" w:rsidP="008F4CF2">
      <w:pPr>
        <w:tabs>
          <w:tab w:val="left" w:pos="3780"/>
        </w:tabs>
        <w:rPr>
          <w:rFonts w:cs="Arial"/>
          <w:szCs w:val="24"/>
        </w:rPr>
      </w:pPr>
    </w:p>
    <w:p w14:paraId="7A5F6F55" w14:textId="77777777" w:rsidR="005A79F0" w:rsidRDefault="005A79F0" w:rsidP="008F4CF2">
      <w:pPr>
        <w:tabs>
          <w:tab w:val="left" w:pos="3780"/>
        </w:tabs>
        <w:rPr>
          <w:rFonts w:cs="Arial"/>
          <w:szCs w:val="24"/>
        </w:rPr>
      </w:pPr>
    </w:p>
    <w:p w14:paraId="2058C761" w14:textId="77777777" w:rsidR="005A79F0" w:rsidRDefault="005A79F0" w:rsidP="008F4CF2">
      <w:pPr>
        <w:tabs>
          <w:tab w:val="left" w:pos="3780"/>
        </w:tabs>
        <w:rPr>
          <w:rFonts w:cs="Arial"/>
          <w:szCs w:val="24"/>
        </w:rPr>
      </w:pPr>
    </w:p>
    <w:p w14:paraId="698E5DE6" w14:textId="77777777" w:rsidR="005A79F0" w:rsidRDefault="005A79F0" w:rsidP="008F4CF2">
      <w:pPr>
        <w:tabs>
          <w:tab w:val="left" w:pos="3780"/>
        </w:tabs>
        <w:rPr>
          <w:rFonts w:cs="Arial"/>
          <w:szCs w:val="24"/>
        </w:rPr>
      </w:pPr>
    </w:p>
    <w:p w14:paraId="63741BD0" w14:textId="77777777" w:rsidR="005A79F0" w:rsidRDefault="005A79F0" w:rsidP="008F4CF2">
      <w:pPr>
        <w:tabs>
          <w:tab w:val="left" w:pos="3780"/>
        </w:tabs>
        <w:rPr>
          <w:rFonts w:cs="Arial"/>
          <w:szCs w:val="24"/>
        </w:rPr>
      </w:pPr>
    </w:p>
    <w:p w14:paraId="79A7BA48" w14:textId="77777777" w:rsidR="005A79F0" w:rsidRDefault="005A79F0" w:rsidP="008F4CF2">
      <w:pPr>
        <w:tabs>
          <w:tab w:val="left" w:pos="3780"/>
        </w:tabs>
        <w:rPr>
          <w:rFonts w:cs="Arial"/>
          <w:szCs w:val="24"/>
        </w:rPr>
      </w:pPr>
    </w:p>
    <w:p w14:paraId="167C6CAD" w14:textId="77777777" w:rsidR="005A79F0" w:rsidRDefault="005A79F0" w:rsidP="008F4CF2">
      <w:pPr>
        <w:tabs>
          <w:tab w:val="left" w:pos="3780"/>
        </w:tabs>
        <w:rPr>
          <w:rFonts w:cs="Arial"/>
          <w:szCs w:val="24"/>
        </w:rPr>
      </w:pPr>
    </w:p>
    <w:p w14:paraId="42523795" w14:textId="77777777" w:rsidR="0017384B" w:rsidRDefault="0017384B" w:rsidP="008F4CF2">
      <w:pPr>
        <w:tabs>
          <w:tab w:val="left" w:pos="3780"/>
        </w:tabs>
        <w:rPr>
          <w:rFonts w:cs="Arial"/>
          <w:szCs w:val="24"/>
        </w:rPr>
      </w:pPr>
    </w:p>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8E523B">
        <w:trPr>
          <w:trHeight w:val="300"/>
        </w:trPr>
        <w:tc>
          <w:tcPr>
            <w:tcW w:w="4508" w:type="dxa"/>
            <w:tcMar>
              <w:left w:w="108" w:type="dxa"/>
              <w:right w:w="108" w:type="dxa"/>
            </w:tcMar>
          </w:tcPr>
          <w:p w14:paraId="339897B4"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8E523B">
        <w:trPr>
          <w:trHeight w:val="300"/>
        </w:trPr>
        <w:tc>
          <w:tcPr>
            <w:tcW w:w="4508" w:type="dxa"/>
            <w:tcMar>
              <w:left w:w="108" w:type="dxa"/>
              <w:right w:w="108" w:type="dxa"/>
            </w:tcMar>
          </w:tcPr>
          <w:p w14:paraId="610617FC" w14:textId="77777777" w:rsidR="0017384B" w:rsidRPr="006957F2" w:rsidRDefault="0017384B" w:rsidP="008E523B">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9F1BFE7" w14:textId="77777777" w:rsidTr="008E523B">
        <w:trPr>
          <w:trHeight w:val="300"/>
        </w:trPr>
        <w:tc>
          <w:tcPr>
            <w:tcW w:w="4508" w:type="dxa"/>
            <w:tcMar>
              <w:left w:w="108" w:type="dxa"/>
              <w:right w:w="108" w:type="dxa"/>
            </w:tcMar>
          </w:tcPr>
          <w:p w14:paraId="2437EF6B" w14:textId="77777777" w:rsidR="0017384B" w:rsidRPr="006957F2" w:rsidRDefault="0017384B" w:rsidP="008E523B">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49E9CFD" w14:textId="77777777" w:rsidTr="008E523B">
        <w:trPr>
          <w:trHeight w:val="300"/>
        </w:trPr>
        <w:tc>
          <w:tcPr>
            <w:tcW w:w="4508" w:type="dxa"/>
            <w:tcMar>
              <w:left w:w="108" w:type="dxa"/>
              <w:right w:w="108" w:type="dxa"/>
            </w:tcMar>
          </w:tcPr>
          <w:p w14:paraId="5A5BD6C9" w14:textId="77777777" w:rsidR="0017384B" w:rsidRPr="006957F2" w:rsidRDefault="0017384B" w:rsidP="008E523B">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8E523B">
        <w:trPr>
          <w:trHeight w:val="300"/>
        </w:trPr>
        <w:tc>
          <w:tcPr>
            <w:tcW w:w="4508" w:type="dxa"/>
          </w:tcPr>
          <w:p w14:paraId="64073D01"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8E523B">
        <w:trPr>
          <w:trHeight w:val="300"/>
        </w:trPr>
        <w:tc>
          <w:tcPr>
            <w:tcW w:w="4508" w:type="dxa"/>
          </w:tcPr>
          <w:p w14:paraId="14300035" w14:textId="77777777" w:rsidR="0017384B" w:rsidRPr="006957F2" w:rsidRDefault="0017384B" w:rsidP="008E523B">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61F7734A" w14:textId="77777777" w:rsidTr="008E523B">
        <w:trPr>
          <w:trHeight w:val="300"/>
        </w:trPr>
        <w:tc>
          <w:tcPr>
            <w:tcW w:w="4508" w:type="dxa"/>
          </w:tcPr>
          <w:p w14:paraId="4981612A" w14:textId="77777777" w:rsidR="0017384B" w:rsidRPr="006957F2" w:rsidRDefault="0017384B" w:rsidP="008E523B">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3F0DEDE8" w14:textId="77777777" w:rsidTr="008E523B">
        <w:trPr>
          <w:trHeight w:val="300"/>
        </w:trPr>
        <w:tc>
          <w:tcPr>
            <w:tcW w:w="4508" w:type="dxa"/>
          </w:tcPr>
          <w:p w14:paraId="6D0EBAB7" w14:textId="77777777" w:rsidR="0017384B" w:rsidRPr="006957F2" w:rsidRDefault="0017384B" w:rsidP="008E523B">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5238FBF0" w14:textId="77777777" w:rsidTr="008E523B">
        <w:trPr>
          <w:trHeight w:val="300"/>
        </w:trPr>
        <w:tc>
          <w:tcPr>
            <w:tcW w:w="4508" w:type="dxa"/>
          </w:tcPr>
          <w:p w14:paraId="146CA212" w14:textId="77777777" w:rsidR="0017384B" w:rsidRPr="006957F2" w:rsidRDefault="0017384B" w:rsidP="008E523B">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t>SCHEDULE 2 EXHIBIT 3</w:t>
      </w:r>
    </w:p>
    <w:p w14:paraId="5CAFFECC" w14:textId="77777777"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 xml:space="preserve">Please note that the Queue Management Process will not be applied and included in Construction Agreements with the owner/operator of a Distribution System directly connected to the National Electricity Transmission System where the Construction Agreement </w:t>
      </w:r>
      <w:proofErr w:type="gramStart"/>
      <w:r w:rsidRPr="0086770E">
        <w:rPr>
          <w:rFonts w:ascii="Arial" w:eastAsia="Arial" w:hAnsi="Arial" w:cs="Arial"/>
          <w:i/>
          <w:iCs/>
        </w:rPr>
        <w:t>is  required</w:t>
      </w:r>
      <w:proofErr w:type="gramEnd"/>
      <w:r w:rsidRPr="0086770E">
        <w:rPr>
          <w:rFonts w:ascii="Arial" w:eastAsia="Arial" w:hAnsi="Arial" w:cs="Arial"/>
          <w:i/>
          <w:iCs/>
        </w:rPr>
        <w:t xml:space="preserve">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DATED [   ] 200[1]</w:t>
      </w:r>
    </w:p>
    <w:p w14:paraId="52A8343D" w14:textId="77777777" w:rsidR="00C10BB9" w:rsidRPr="0054477A" w:rsidRDefault="00C10BB9" w:rsidP="00C10BB9">
      <w:pPr>
        <w:pStyle w:val="BodyText"/>
        <w:jc w:val="center"/>
        <w:rPr>
          <w:rFonts w:ascii="Arial" w:hAnsi="Arial"/>
          <w:b/>
        </w:rPr>
      </w:pPr>
      <w:r w:rsidRPr="0054477A">
        <w:rPr>
          <w:rFonts w:ascii="Arial" w:hAnsi="Arial"/>
          <w:b/>
        </w:rPr>
        <w:t>NATIONAL GRID ELECTRICITY</w:t>
      </w:r>
      <w:r w:rsidR="00D90C21">
        <w:rPr>
          <w:rFonts w:ascii="Arial" w:hAnsi="Arial"/>
          <w:b/>
        </w:rPr>
        <w:t xml:space="preserve"> SYSTEM OPERATOR LIMITED</w:t>
      </w:r>
      <w:r w:rsidRPr="0054477A">
        <w:rPr>
          <w:rFonts w:ascii="Arial" w:hAnsi="Arial"/>
          <w:b/>
        </w:rPr>
        <w:tab/>
      </w:r>
      <w:r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Credit Requirements</w:t>
            </w:r>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Termination on Event of Default</w:t>
            </w:r>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5DE5D6F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M</w:t>
            </w:r>
          </w:p>
        </w:tc>
        <w:tc>
          <w:tcPr>
            <w:tcW w:w="7244" w:type="dxa"/>
          </w:tcPr>
          <w:p w14:paraId="5575A7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Security Arrangements</w:t>
            </w:r>
          </w:p>
        </w:tc>
      </w:tr>
      <w:tr w:rsidR="0046383A" w:rsidRPr="00FA79BF" w14:paraId="43DDCFD5" w14:textId="77777777" w:rsidTr="00384858">
        <w:trPr>
          <w:trHeight w:val="402"/>
        </w:trPr>
        <w:tc>
          <w:tcPr>
            <w:tcW w:w="1998" w:type="dxa"/>
          </w:tcPr>
          <w:p w14:paraId="7C35D1BC" w14:textId="388ECAFF" w:rsidR="00E6010E" w:rsidRPr="00FA79BF" w:rsidRDefault="0046383A" w:rsidP="00384858">
            <w:pPr>
              <w:pStyle w:val="BodyText"/>
              <w:jc w:val="both"/>
              <w:rPr>
                <w:rFonts w:ascii="Arial" w:hAnsi="Arial" w:cs="Arial"/>
                <w:szCs w:val="24"/>
              </w:rPr>
            </w:pPr>
            <w:r w:rsidRPr="00FA79BF">
              <w:rPr>
                <w:rFonts w:ascii="Arial" w:hAnsi="Arial" w:cs="Arial"/>
                <w:szCs w:val="24"/>
              </w:rPr>
              <w:t>Appendix N</w:t>
            </w:r>
          </w:p>
        </w:tc>
        <w:tc>
          <w:tcPr>
            <w:tcW w:w="7244" w:type="dxa"/>
          </w:tcPr>
          <w:p w14:paraId="37BC0A24" w14:textId="123D1CEC" w:rsidR="00E6010E" w:rsidRPr="00FA79BF" w:rsidRDefault="0046383A" w:rsidP="00384858">
            <w:pPr>
              <w:pStyle w:val="BodyText"/>
              <w:jc w:val="both"/>
              <w:rPr>
                <w:rFonts w:ascii="Arial" w:hAnsi="Arial" w:cs="Arial"/>
                <w:szCs w:val="24"/>
              </w:rPr>
            </w:pPr>
            <w:r w:rsidRPr="00FA79BF">
              <w:rPr>
                <w:rFonts w:ascii="Arial" w:hAnsi="Arial" w:cs="Arial"/>
                <w:szCs w:val="24"/>
              </w:rPr>
              <w:t>Third Party Works</w:t>
            </w:r>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6"/>
          <w:footerReference w:type="even" r:id="rId17"/>
          <w:footerReference w:type="default" r:id="rId18"/>
          <w:footerReference w:type="first" r:id="rId19"/>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(1)</w:t>
      </w:r>
      <w:r w:rsidRPr="00FA79BF">
        <w:rPr>
          <w:rFonts w:ascii="Arial" w:hAnsi="Arial" w:cs="Arial"/>
          <w:szCs w:val="24"/>
        </w:rPr>
        <w:tab/>
        <w:t xml:space="preserve">National Grid Electricity </w:t>
      </w:r>
      <w:r w:rsidR="00D90C21">
        <w:rPr>
          <w:rFonts w:ascii="Arial" w:hAnsi="Arial" w:cs="Arial"/>
          <w:szCs w:val="24"/>
        </w:rPr>
        <w:t xml:space="preserve">System Operator Limited </w:t>
      </w:r>
      <w:r w:rsidRPr="00FA79BF">
        <w:rPr>
          <w:rFonts w:ascii="Arial" w:hAnsi="Arial" w:cs="Arial"/>
          <w:szCs w:val="24"/>
        </w:rPr>
        <w:t xml:space="preserve">a company registered in England with number </w:t>
      </w:r>
      <w:r w:rsidR="00D90C21">
        <w:rPr>
          <w:rFonts w:ascii="Arial" w:hAnsi="Arial" w:cs="Arial"/>
          <w:szCs w:val="24"/>
        </w:rPr>
        <w:t>11014226</w:t>
      </w:r>
      <w:r w:rsidRPr="00FA79BF">
        <w:rPr>
          <w:rFonts w:ascii="Arial" w:hAnsi="Arial" w:cs="Arial"/>
          <w:szCs w:val="24"/>
        </w:rPr>
        <w:t xml:space="preserve"> whose registered office is at 1-3 Strand, London, WC2N 5EH (“</w:t>
      </w:r>
      <w:r w:rsidRPr="00FA79BF">
        <w:rPr>
          <w:rFonts w:ascii="Arial" w:hAnsi="Arial" w:cs="Arial"/>
          <w:b/>
          <w:bCs/>
          <w:szCs w:val="24"/>
        </w:rPr>
        <w:t>The Company</w:t>
      </w:r>
      <w:r w:rsidRPr="00FA79BF">
        <w:rPr>
          <w:rFonts w:ascii="Arial" w:hAnsi="Arial" w:cs="Arial"/>
          <w:szCs w:val="24"/>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Pr="00FA79BF">
        <w:rPr>
          <w:rFonts w:ascii="Arial" w:hAnsi="Arial" w:cs="Arial"/>
          <w:b/>
          <w:szCs w:val="24"/>
        </w:rPr>
        <w:t>Transmission 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777777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Standard Condition C8 of the </w:t>
      </w:r>
      <w:r w:rsidRPr="00FA79BF">
        <w:rPr>
          <w:rFonts w:ascii="Arial" w:hAnsi="Arial" w:cs="Arial"/>
          <w:b/>
          <w:szCs w:val="24"/>
        </w:rPr>
        <w:t>Transmission 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Pr="00DE3819" w:rsidRDefault="0094587D" w:rsidP="0046383A">
      <w:pPr>
        <w:pStyle w:val="BodyText"/>
        <w:ind w:left="851" w:hanging="851"/>
        <w:jc w:val="both"/>
        <w:rPr>
          <w:rFonts w:ascii="Arial" w:hAnsi="Arial" w:cs="Arial"/>
          <w:bCs/>
          <w:szCs w:val="24"/>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the Bilateral Connection Agreement have the same meanings, </w:t>
      </w:r>
      <w:proofErr w:type="gramStart"/>
      <w:r w:rsidRPr="00FA79BF">
        <w:rPr>
          <w:rFonts w:ascii="Arial" w:hAnsi="Arial" w:cs="Arial"/>
          <w:szCs w:val="24"/>
        </w:rPr>
        <w:t>interpretations</w:t>
      </w:r>
      <w:proofErr w:type="gramEnd"/>
      <w:r w:rsidRPr="00FA79BF">
        <w:rPr>
          <w:rFonts w:ascii="Arial" w:hAnsi="Arial" w:cs="Arial"/>
          <w:szCs w:val="24"/>
        </w:rPr>
        <w:t xml:space="preserve">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46383A" w:rsidRPr="00FA79BF" w14:paraId="20B031C5" w14:textId="77777777" w:rsidTr="00F00FBA">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00F00FBA">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r w:rsidRPr="00FA79BF">
              <w:rPr>
                <w:rFonts w:ascii="Arial" w:hAnsi="Arial" w:cs="Arial"/>
                <w:szCs w:val="24"/>
              </w:rPr>
              <w:t>entered into between the parties on even date herewith.</w:t>
            </w:r>
          </w:p>
        </w:tc>
      </w:tr>
      <w:tr w:rsidR="0046383A" w:rsidRPr="00FA79BF" w14:paraId="2D3F8901" w14:textId="77777777" w:rsidTr="00F00FBA">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date upon which the </w:t>
            </w:r>
            <w:r w:rsidRPr="00FA79BF">
              <w:rPr>
                <w:rFonts w:ascii="Arial" w:hAnsi="Arial" w:cs="Arial"/>
                <w:b/>
                <w:szCs w:val="24"/>
              </w:rPr>
              <w:t>Construction Works</w:t>
            </w:r>
            <w:r w:rsidRPr="00FA79BF">
              <w:rPr>
                <w:rFonts w:ascii="Arial" w:hAnsi="Arial" w:cs="Arial"/>
                <w:szCs w:val="24"/>
              </w:rPr>
              <w:t xml:space="preserve"> are first </w:t>
            </w:r>
            <w:r w:rsidRPr="00FA79BF">
              <w:rPr>
                <w:rFonts w:ascii="Arial" w:hAnsi="Arial" w:cs="Arial"/>
                <w:b/>
                <w:szCs w:val="24"/>
              </w:rPr>
              <w:t>Commissioned</w:t>
            </w:r>
            <w:r w:rsidRPr="00FA79BF">
              <w:rPr>
                <w:rFonts w:ascii="Arial" w:hAnsi="Arial" w:cs="Arial"/>
                <w:szCs w:val="24"/>
              </w:rPr>
              <w:t xml:space="preserve"> and available for use by the User or if the </w:t>
            </w:r>
            <w:r w:rsidRPr="00FA79BF">
              <w:rPr>
                <w:rFonts w:ascii="Arial" w:hAnsi="Arial" w:cs="Arial"/>
                <w:b/>
                <w:szCs w:val="24"/>
              </w:rPr>
              <w:t>Independent Engineer</w:t>
            </w:r>
            <w:r w:rsidRPr="00FA79BF">
              <w:rPr>
                <w:rFonts w:ascii="Arial" w:hAnsi="Arial" w:cs="Arial"/>
                <w:szCs w:val="24"/>
              </w:rPr>
              <w:t xml:space="preserve"> before, on or after the </w:t>
            </w:r>
            <w:r w:rsidRPr="00FA79BF">
              <w:rPr>
                <w:rFonts w:ascii="Arial" w:hAnsi="Arial" w:cs="Arial"/>
                <w:b/>
                <w:szCs w:val="24"/>
              </w:rPr>
              <w:t>Commissioning Programme Commencement Date</w:t>
            </w:r>
            <w:r w:rsidRPr="00FA79BF">
              <w:rPr>
                <w:rFonts w:ascii="Arial" w:hAnsi="Arial" w:cs="Arial"/>
                <w:szCs w:val="24"/>
              </w:rPr>
              <w:t xml:space="preserve"> shall have certified in writing that the </w:t>
            </w:r>
            <w:r w:rsidRPr="00FA79BF">
              <w:rPr>
                <w:rFonts w:ascii="Arial" w:hAnsi="Arial" w:cs="Arial"/>
                <w:b/>
                <w:szCs w:val="24"/>
              </w:rPr>
              <w:t>Transmission Connection Assets</w:t>
            </w:r>
            <w:r w:rsidRPr="00FA79BF">
              <w:rPr>
                <w:rFonts w:ascii="Arial" w:hAnsi="Arial" w:cs="Arial"/>
                <w:szCs w:val="24"/>
              </w:rPr>
              <w:t xml:space="preserve">, are completed to a stage where The Company could commence commissioning and by such date the </w:t>
            </w:r>
            <w:r w:rsidRPr="00FA79BF">
              <w:rPr>
                <w:rFonts w:ascii="Arial" w:hAnsi="Arial" w:cs="Arial"/>
                <w:b/>
                <w:szCs w:val="24"/>
              </w:rPr>
              <w:t>User’s Works</w:t>
            </w:r>
            <w:r w:rsidRPr="00FA79BF">
              <w:rPr>
                <w:rFonts w:ascii="Arial" w:hAnsi="Arial" w:cs="Arial"/>
                <w:szCs w:val="24"/>
              </w:rPr>
              <w:t xml:space="preserve"> shall not have been so certified then the date falling</w:t>
            </w:r>
            <w:r w:rsidRPr="00FA79BF">
              <w:rPr>
                <w:rFonts w:ascii="Arial" w:hAnsi="Arial" w:cs="Arial"/>
                <w:b/>
                <w:szCs w:val="24"/>
              </w:rPr>
              <w:t xml:space="preserve"> [ ]</w:t>
            </w:r>
            <w:r w:rsidRPr="00FA79BF">
              <w:rPr>
                <w:rFonts w:ascii="Arial" w:hAnsi="Arial" w:cs="Arial"/>
                <w:szCs w:val="24"/>
              </w:rPr>
              <w:t xml:space="preserve"> days after the date of such certification, provided that the </w:t>
            </w:r>
            <w:r w:rsidRPr="00FA79BF">
              <w:rPr>
                <w:rFonts w:ascii="Arial" w:hAnsi="Arial" w:cs="Arial"/>
                <w:b/>
                <w:szCs w:val="24"/>
              </w:rPr>
              <w:t>Transmission Reinforcement 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and </w:t>
            </w:r>
            <w:r w:rsidRPr="00FA79BF">
              <w:rPr>
                <w:rFonts w:ascii="Arial" w:hAnsi="Arial" w:cs="Arial"/>
                <w:b/>
                <w:szCs w:val="24"/>
              </w:rPr>
              <w:t>Seven Year Statement Works</w:t>
            </w:r>
            <w:r w:rsidRPr="00FA79BF">
              <w:rPr>
                <w:rFonts w:ascii="Arial" w:hAnsi="Arial" w:cs="Arial"/>
                <w:szCs w:val="24"/>
              </w:rPr>
              <w:t xml:space="preserve"> are completed as at that date.  In the event that the </w:t>
            </w:r>
            <w:r w:rsidRPr="00FA79BF">
              <w:rPr>
                <w:rFonts w:ascii="Arial" w:hAnsi="Arial" w:cs="Arial"/>
                <w:b/>
                <w:szCs w:val="24"/>
              </w:rPr>
              <w:t>Transmission Reinforcement Works</w:t>
            </w:r>
            <w:r w:rsidRPr="00FA79BF">
              <w:rPr>
                <w:rFonts w:ascii="Arial" w:hAnsi="Arial" w:cs="Arial"/>
                <w:szCs w:val="24"/>
              </w:rPr>
              <w:t xml:space="preserve"> are not so </w:t>
            </w:r>
            <w:r w:rsidRPr="00FA79BF">
              <w:rPr>
                <w:rFonts w:ascii="Arial" w:hAnsi="Arial" w:cs="Arial"/>
                <w:b/>
                <w:szCs w:val="24"/>
              </w:rPr>
              <w:t>Commissioned</w:t>
            </w:r>
            <w:r w:rsidRPr="00FA79BF">
              <w:rPr>
                <w:rFonts w:ascii="Arial" w:hAnsi="Arial" w:cs="Arial"/>
                <w:szCs w:val="24"/>
              </w:rPr>
              <w:t xml:space="preserve"> and/or the </w:t>
            </w:r>
            <w:r w:rsidRPr="00FA79BF">
              <w:rPr>
                <w:rFonts w:ascii="Arial" w:hAnsi="Arial" w:cs="Arial"/>
                <w:b/>
                <w:szCs w:val="24"/>
              </w:rPr>
              <w:t xml:space="preserve">Seven Year Statement Works </w:t>
            </w:r>
            <w:r w:rsidRPr="00FA79BF">
              <w:rPr>
                <w:rFonts w:ascii="Arial" w:hAnsi="Arial" w:cs="Arial"/>
                <w:szCs w:val="24"/>
              </w:rPr>
              <w:t xml:space="preserve">are not so completed the </w:t>
            </w:r>
            <w:r w:rsidRPr="00FA79BF">
              <w:rPr>
                <w:rFonts w:ascii="Arial" w:hAnsi="Arial" w:cs="Arial"/>
                <w:b/>
                <w:szCs w:val="24"/>
              </w:rPr>
              <w:t>Charging Date</w:t>
            </w:r>
            <w:r w:rsidRPr="00FA79BF">
              <w:rPr>
                <w:rFonts w:ascii="Arial" w:hAnsi="Arial" w:cs="Arial"/>
                <w:szCs w:val="24"/>
              </w:rPr>
              <w:t xml:space="preserve"> shall be the date on which they are </w:t>
            </w:r>
            <w:r w:rsidRPr="00FA79BF">
              <w:rPr>
                <w:rFonts w:ascii="Arial" w:hAnsi="Arial" w:cs="Arial"/>
                <w:b/>
                <w:szCs w:val="24"/>
              </w:rPr>
              <w:t>Commissioned</w:t>
            </w:r>
            <w:r w:rsidRPr="00FA79BF">
              <w:rPr>
                <w:rFonts w:ascii="Arial" w:hAnsi="Arial" w:cs="Arial"/>
                <w:szCs w:val="24"/>
              </w:rPr>
              <w:t xml:space="preserve"> and/or completed as appropriate.</w:t>
            </w:r>
            <w:r w:rsidRPr="00FA79BF">
              <w:rPr>
                <w:rFonts w:ascii="Arial" w:hAnsi="Arial" w:cs="Arial"/>
                <w:i/>
                <w:szCs w:val="24"/>
              </w:rPr>
              <w:t xml:space="preserve"> </w:t>
            </w:r>
          </w:p>
        </w:tc>
      </w:tr>
      <w:tr w:rsidR="0046383A" w:rsidRPr="00FA79BF" w14:paraId="20759398" w14:textId="77777777" w:rsidTr="00F00FBA">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Commissioning Programme</w:t>
            </w:r>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00F00FBA">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and the </w:t>
            </w:r>
            <w:r w:rsidRPr="00FA79BF">
              <w:rPr>
                <w:rFonts w:cs="Arial"/>
                <w:b/>
                <w:szCs w:val="24"/>
              </w:rPr>
              <w:t>Transmission Connection Asset Works</w:t>
            </w:r>
            <w:r w:rsidRPr="00FA79BF">
              <w:rPr>
                <w:rFonts w:cs="Arial"/>
                <w:szCs w:val="24"/>
              </w:rPr>
              <w:t xml:space="preserve"> to the </w:t>
            </w:r>
            <w:r w:rsidRPr="00FA79BF">
              <w:rPr>
                <w:rFonts w:cs="Arial"/>
                <w:b/>
                <w:szCs w:val="24"/>
              </w:rPr>
              <w:t>National Electricity 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00F00FBA">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this </w:t>
            </w:r>
            <w:r w:rsidRPr="00FA79BF">
              <w:rPr>
                <w:rFonts w:cs="Arial"/>
                <w:b/>
                <w:szCs w:val="24"/>
              </w:rPr>
              <w:t xml:space="preserve"> Construction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00F00FBA">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00F00FBA">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r w:rsidRPr="00FA79BF">
              <w:rPr>
                <w:rFonts w:cs="Arial"/>
                <w:b/>
                <w:szCs w:val="24"/>
              </w:rPr>
              <w:t>Works</w:t>
            </w:r>
            <w:r w:rsidRPr="00FA79BF">
              <w:rPr>
                <w:rFonts w:cs="Arial"/>
                <w:szCs w:val="24"/>
              </w:rPr>
              <w:t>:-</w:t>
            </w:r>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00F00FBA">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00F00FBA">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The Company</w:t>
            </w:r>
            <w:r w:rsidRPr="00FA79BF">
              <w:rPr>
                <w:rFonts w:cs="Arial"/>
                <w:szCs w:val="24"/>
              </w:rPr>
              <w:t>;</w:t>
            </w:r>
          </w:p>
          <w:p w14:paraId="269FFB4E" w14:textId="77777777" w:rsidR="0046383A" w:rsidRPr="00FA79BF" w:rsidRDefault="0046383A" w:rsidP="00F00FBA">
            <w:pPr>
              <w:jc w:val="both"/>
              <w:rPr>
                <w:rFonts w:cs="Arial"/>
                <w:szCs w:val="24"/>
              </w:rPr>
            </w:pPr>
          </w:p>
        </w:tc>
      </w:tr>
      <w:tr w:rsidR="00156EF2" w:rsidRPr="00FA79BF" w14:paraId="70906E8E" w14:textId="77777777" w:rsidTr="00F00FBA">
        <w:trPr>
          <w:trHeight w:val="142"/>
        </w:trPr>
        <w:tc>
          <w:tcPr>
            <w:tcW w:w="3789" w:type="dxa"/>
          </w:tcPr>
          <w:p w14:paraId="4BB28D0A" w14:textId="05DAB2CD" w:rsidR="00156EF2" w:rsidRPr="00FA79BF" w:rsidRDefault="00156EF2" w:rsidP="00156EF2">
            <w:pPr>
              <w:rPr>
                <w:rFonts w:cs="Arial"/>
                <w:szCs w:val="24"/>
              </w:rPr>
            </w:pPr>
            <w:r>
              <w:t>“Developer”</w:t>
            </w:r>
            <w:r>
              <w:rPr>
                <w:rStyle w:val="FootnoteReference"/>
              </w:rPr>
              <w:footnoteReference w:id="2"/>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00F00FBA">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156EF2" w:rsidRPr="00FA79BF" w14:paraId="130416EB" w14:textId="77777777" w:rsidTr="00F00FBA">
        <w:trPr>
          <w:trHeight w:val="142"/>
        </w:trPr>
        <w:tc>
          <w:tcPr>
            <w:tcW w:w="3789" w:type="dxa"/>
          </w:tcPr>
          <w:p w14:paraId="038DDA85" w14:textId="77777777" w:rsidR="00156EF2" w:rsidRPr="00FA79BF" w:rsidRDefault="00156EF2" w:rsidP="00156EF2">
            <w:pPr>
              <w:rPr>
                <w:rFonts w:cs="Arial"/>
                <w:szCs w:val="24"/>
              </w:rPr>
            </w:pPr>
            <w:r w:rsidRPr="00FA79BF">
              <w:rPr>
                <w:rFonts w:cs="Arial"/>
                <w:szCs w:val="24"/>
              </w:rPr>
              <w:t>“Event of Default”</w:t>
            </w:r>
          </w:p>
        </w:tc>
        <w:tc>
          <w:tcPr>
            <w:tcW w:w="4602" w:type="dxa"/>
          </w:tcPr>
          <w:p w14:paraId="7404D4C3" w14:textId="77777777" w:rsidR="00156EF2" w:rsidRPr="00FA79BF" w:rsidRDefault="00156EF2" w:rsidP="00156EF2">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156EF2" w:rsidRPr="00FA79BF" w:rsidRDefault="00156EF2" w:rsidP="00156EF2">
            <w:pPr>
              <w:jc w:val="both"/>
              <w:rPr>
                <w:rFonts w:cs="Arial"/>
                <w:szCs w:val="24"/>
              </w:rPr>
            </w:pPr>
          </w:p>
        </w:tc>
      </w:tr>
      <w:tr w:rsidR="00156EF2" w:rsidRPr="00FA79BF" w14:paraId="1CD6374B" w14:textId="77777777" w:rsidTr="00F00FBA">
        <w:trPr>
          <w:trHeight w:val="142"/>
        </w:trPr>
        <w:tc>
          <w:tcPr>
            <w:tcW w:w="3789" w:type="dxa"/>
          </w:tcPr>
          <w:p w14:paraId="1EEFE926" w14:textId="77777777" w:rsidR="00156EF2" w:rsidRPr="00FA79BF" w:rsidRDefault="00156EF2" w:rsidP="00156EF2">
            <w:pPr>
              <w:rPr>
                <w:rFonts w:cs="Arial"/>
                <w:szCs w:val="24"/>
              </w:rPr>
            </w:pPr>
            <w:r w:rsidRPr="00FA79BF">
              <w:rPr>
                <w:rFonts w:cs="Arial"/>
                <w:szCs w:val="24"/>
              </w:rPr>
              <w:t>“Final Sums”</w:t>
            </w:r>
          </w:p>
        </w:tc>
        <w:tc>
          <w:tcPr>
            <w:tcW w:w="4602" w:type="dxa"/>
          </w:tcPr>
          <w:p w14:paraId="74D01DFC" w14:textId="77777777" w:rsidR="00156EF2" w:rsidRPr="00FA79BF" w:rsidRDefault="00156EF2" w:rsidP="00156EF2">
            <w:pPr>
              <w:jc w:val="both"/>
              <w:rPr>
                <w:rFonts w:cs="Arial"/>
                <w:b/>
                <w:szCs w:val="24"/>
              </w:rPr>
            </w:pPr>
            <w:r w:rsidRPr="00FA79BF">
              <w:rPr>
                <w:rFonts w:cs="Arial"/>
                <w:szCs w:val="24"/>
              </w:rPr>
              <w:t xml:space="preserve">the amount payable by the </w:t>
            </w:r>
            <w:r w:rsidRPr="00FA79BF">
              <w:rPr>
                <w:rFonts w:cs="Arial"/>
                <w:b/>
                <w:szCs w:val="24"/>
              </w:rPr>
              <w:t>User</w:t>
            </w:r>
            <w:r w:rsidRPr="00FA79BF">
              <w:rPr>
                <w:rFonts w:cs="Arial"/>
                <w:szCs w:val="24"/>
              </w:rPr>
              <w:t xml:space="preserve"> on termination of this </w:t>
            </w:r>
            <w:r w:rsidRPr="00FA79BF">
              <w:rPr>
                <w:rFonts w:cs="Arial"/>
                <w:b/>
                <w:szCs w:val="24"/>
              </w:rPr>
              <w:t>Construction Agreement</w:t>
            </w:r>
            <w:r w:rsidRPr="00FA79BF">
              <w:rPr>
                <w:rFonts w:cs="Arial"/>
                <w:szCs w:val="24"/>
              </w:rPr>
              <w:t xml:space="preserve"> being the aggregate from time to time and for the time being of:-</w:t>
            </w:r>
          </w:p>
          <w:p w14:paraId="6F1B3BD0" w14:textId="77777777" w:rsidR="00156EF2" w:rsidRPr="00FA79BF" w:rsidRDefault="00156EF2" w:rsidP="00156EF2">
            <w:pPr>
              <w:jc w:val="both"/>
              <w:rPr>
                <w:rFonts w:cs="Arial"/>
                <w:b/>
                <w:szCs w:val="24"/>
              </w:rPr>
            </w:pPr>
          </w:p>
          <w:p w14:paraId="02D290BA" w14:textId="77777777" w:rsidR="00156EF2" w:rsidRPr="00FA79BF" w:rsidRDefault="00156EF2" w:rsidP="00156EF2">
            <w:pPr>
              <w:ind w:left="720" w:hanging="720"/>
              <w:jc w:val="both"/>
              <w:rPr>
                <w:rFonts w:cs="Arial"/>
                <w:b/>
                <w:szCs w:val="24"/>
              </w:rPr>
            </w:pPr>
            <w:r w:rsidRPr="00FA79BF">
              <w:rPr>
                <w:rFonts w:cs="Arial"/>
                <w:szCs w:val="24"/>
              </w:rPr>
              <w:t>(1)</w:t>
            </w:r>
            <w:r w:rsidRPr="00FA79BF">
              <w:rPr>
                <w:rFonts w:cs="Arial"/>
                <w:szCs w:val="24"/>
              </w:rPr>
              <w:tab/>
              <w:t>all</w:t>
            </w:r>
            <w:r w:rsidRPr="00FA79BF">
              <w:rPr>
                <w:rFonts w:cs="Arial"/>
                <w:b/>
                <w:szCs w:val="24"/>
              </w:rPr>
              <w:t xml:space="preserve"> The Company Engineering Charges</w:t>
            </w:r>
            <w:r w:rsidRPr="00FA79BF">
              <w:rPr>
                <w:rFonts w:cs="Arial"/>
                <w:szCs w:val="24"/>
              </w:rPr>
              <w:t xml:space="preserve"> arisen prior to the date of termination;</w:t>
            </w:r>
          </w:p>
          <w:p w14:paraId="6306F447" w14:textId="77777777" w:rsidR="00156EF2" w:rsidRPr="00FA79BF" w:rsidRDefault="00156EF2" w:rsidP="00156EF2">
            <w:pPr>
              <w:jc w:val="both"/>
              <w:rPr>
                <w:rFonts w:cs="Arial"/>
                <w:szCs w:val="24"/>
              </w:rPr>
            </w:pPr>
          </w:p>
        </w:tc>
      </w:tr>
      <w:tr w:rsidR="00156EF2" w:rsidRPr="00FA79BF" w14:paraId="0019FE46" w14:textId="77777777" w:rsidTr="00F00FBA">
        <w:trPr>
          <w:trHeight w:val="142"/>
        </w:trPr>
        <w:tc>
          <w:tcPr>
            <w:tcW w:w="3789" w:type="dxa"/>
          </w:tcPr>
          <w:p w14:paraId="6113E726" w14:textId="77777777" w:rsidR="00156EF2" w:rsidRPr="00FA79BF" w:rsidRDefault="00156EF2" w:rsidP="00156EF2">
            <w:pPr>
              <w:rPr>
                <w:rFonts w:cs="Arial"/>
                <w:szCs w:val="24"/>
              </w:rPr>
            </w:pPr>
          </w:p>
        </w:tc>
        <w:tc>
          <w:tcPr>
            <w:tcW w:w="4602" w:type="dxa"/>
          </w:tcPr>
          <w:p w14:paraId="539791C4" w14:textId="77777777" w:rsidR="00156EF2" w:rsidRPr="00FA79BF" w:rsidRDefault="00156EF2" w:rsidP="00156EF2">
            <w:pPr>
              <w:ind w:left="720" w:hanging="720"/>
              <w:jc w:val="both"/>
              <w:rPr>
                <w:rFonts w:cs="Arial"/>
                <w:b/>
                <w:szCs w:val="24"/>
              </w:rPr>
            </w:pPr>
            <w:r w:rsidRPr="00FA79BF">
              <w:rPr>
                <w:rFonts w:cs="Arial"/>
                <w:szCs w:val="24"/>
              </w:rPr>
              <w:t>(2)</w:t>
            </w:r>
            <w:r w:rsidRPr="00FA79BF">
              <w:rPr>
                <w:rFonts w:cs="Arial"/>
                <w:szCs w:val="24"/>
              </w:rPr>
              <w:tab/>
              <w:t>fees, expenses and costs (excluding costs on account of interest charges incurred by The Company) of whatever nature reasonably and properly incurred or due by</w:t>
            </w:r>
            <w:r w:rsidRPr="00FA79BF">
              <w:rPr>
                <w:rFonts w:cs="Arial"/>
                <w:b/>
                <w:szCs w:val="24"/>
              </w:rPr>
              <w:t xml:space="preserve"> The Company</w:t>
            </w:r>
            <w:r w:rsidRPr="00FA79BF">
              <w:rPr>
                <w:rFonts w:cs="Arial"/>
                <w:szCs w:val="24"/>
              </w:rPr>
              <w:t xml:space="preserve"> in respect of any part of the </w:t>
            </w:r>
            <w:r w:rsidRPr="00FA79BF">
              <w:rPr>
                <w:rFonts w:cs="Arial"/>
                <w:b/>
                <w:szCs w:val="24"/>
              </w:rPr>
              <w:t>Construction Works</w:t>
            </w:r>
            <w:r w:rsidRPr="00FA79BF">
              <w:rPr>
                <w:rFonts w:cs="Arial"/>
                <w:szCs w:val="24"/>
              </w:rPr>
              <w:t xml:space="preserve"> carried out prior to the date of termination of </w:t>
            </w:r>
            <w:proofErr w:type="gramStart"/>
            <w:r w:rsidRPr="00FA79BF">
              <w:rPr>
                <w:rFonts w:cs="Arial"/>
                <w:szCs w:val="24"/>
              </w:rPr>
              <w:t>this</w:t>
            </w:r>
            <w:r w:rsidRPr="00FA79BF">
              <w:rPr>
                <w:rFonts w:cs="Arial"/>
                <w:b/>
                <w:szCs w:val="24"/>
              </w:rPr>
              <w:t xml:space="preserve">  Construction</w:t>
            </w:r>
            <w:proofErr w:type="gramEnd"/>
            <w:r w:rsidRPr="00FA79BF">
              <w:rPr>
                <w:rFonts w:cs="Arial"/>
                <w:b/>
                <w:szCs w:val="24"/>
              </w:rPr>
              <w:t xml:space="preserve"> Agreement</w:t>
            </w:r>
            <w:r w:rsidRPr="00FA79BF">
              <w:rPr>
                <w:rFonts w:cs="Arial"/>
                <w:szCs w:val="24"/>
              </w:rPr>
              <w:t>;</w:t>
            </w:r>
          </w:p>
          <w:p w14:paraId="78BFFACB" w14:textId="77777777" w:rsidR="00156EF2" w:rsidRPr="00FA79BF" w:rsidRDefault="00156EF2" w:rsidP="00156EF2">
            <w:pPr>
              <w:ind w:left="720" w:hanging="720"/>
              <w:jc w:val="both"/>
              <w:rPr>
                <w:rFonts w:cs="Arial"/>
                <w:b/>
                <w:szCs w:val="24"/>
              </w:rPr>
            </w:pPr>
          </w:p>
          <w:p w14:paraId="780541D7" w14:textId="77777777" w:rsidR="00156EF2" w:rsidRPr="00FA79BF" w:rsidRDefault="00156EF2" w:rsidP="00156EF2">
            <w:pPr>
              <w:numPr>
                <w:ilvl w:val="0"/>
                <w:numId w:val="4"/>
              </w:numPr>
              <w:ind w:hanging="736"/>
              <w:jc w:val="both"/>
              <w:rPr>
                <w:rFonts w:cs="Arial"/>
                <w:szCs w:val="24"/>
              </w:rPr>
            </w:pPr>
            <w:r w:rsidRPr="00FA79BF">
              <w:rPr>
                <w:rFonts w:cs="Arial"/>
                <w:szCs w:val="24"/>
              </w:rPr>
              <w:t>fees, expenses and costs properly payable by</w:t>
            </w:r>
            <w:r w:rsidRPr="00FA79BF">
              <w:rPr>
                <w:rFonts w:cs="Arial"/>
                <w:b/>
                <w:szCs w:val="24"/>
              </w:rPr>
              <w:t xml:space="preserve"> The Company</w:t>
            </w:r>
            <w:r w:rsidRPr="00FA79BF">
              <w:rPr>
                <w:rFonts w:cs="Arial"/>
                <w:szCs w:val="24"/>
              </w:rPr>
              <w:t xml:space="preserve"> in respect of, or arising from the termination by it or any third party of any contract for or relating to the carrying out of any </w:t>
            </w:r>
            <w:r w:rsidRPr="00FA79BF">
              <w:rPr>
                <w:rFonts w:cs="Arial"/>
                <w:b/>
                <w:szCs w:val="24"/>
              </w:rPr>
              <w:t>Construction Works</w:t>
            </w:r>
            <w:r w:rsidRPr="00FA79BF">
              <w:rPr>
                <w:rFonts w:cs="Arial"/>
                <w:szCs w:val="24"/>
              </w:rPr>
              <w:t xml:space="preserve"> provided it is negotiated on an arms length basis (including any such arising under the </w:t>
            </w:r>
            <w:r w:rsidRPr="00FA79BF">
              <w:rPr>
                <w:rFonts w:cs="Arial"/>
                <w:b/>
                <w:szCs w:val="24"/>
              </w:rPr>
              <w:t>STC</w:t>
            </w:r>
            <w:proofErr w:type="gramStart"/>
            <w:r w:rsidRPr="00FA79BF">
              <w:rPr>
                <w:rFonts w:cs="Arial"/>
                <w:szCs w:val="24"/>
              </w:rPr>
              <w:t>);</w:t>
            </w:r>
            <w:proofErr w:type="gramEnd"/>
            <w:r w:rsidRPr="00FA79BF">
              <w:rPr>
                <w:rFonts w:cs="Arial"/>
                <w:szCs w:val="24"/>
              </w:rPr>
              <w:t xml:space="preserve"> </w:t>
            </w:r>
          </w:p>
          <w:p w14:paraId="7CBBDE4C" w14:textId="77777777" w:rsidR="00156EF2" w:rsidRPr="00FA79BF" w:rsidRDefault="00156EF2" w:rsidP="00156EF2">
            <w:pPr>
              <w:ind w:left="360"/>
              <w:jc w:val="both"/>
              <w:rPr>
                <w:rFonts w:cs="Arial"/>
                <w:szCs w:val="24"/>
              </w:rPr>
            </w:pPr>
          </w:p>
          <w:p w14:paraId="4E4BF9ED" w14:textId="77777777" w:rsidR="00156EF2" w:rsidRPr="00FA79BF" w:rsidRDefault="00156EF2" w:rsidP="00156EF2">
            <w:pPr>
              <w:ind w:left="720" w:hanging="720"/>
              <w:jc w:val="both"/>
              <w:rPr>
                <w:rFonts w:cs="Arial"/>
                <w:b/>
                <w:szCs w:val="24"/>
              </w:rPr>
            </w:pPr>
            <w:r w:rsidRPr="00FA79BF">
              <w:rPr>
                <w:rFonts w:cs="Arial"/>
                <w:szCs w:val="24"/>
              </w:rPr>
              <w:t>(4)</w:t>
            </w:r>
            <w:r w:rsidRPr="00FA79BF">
              <w:rPr>
                <w:rFonts w:cs="Arial"/>
                <w:szCs w:val="24"/>
              </w:rPr>
              <w:tab/>
              <w:t xml:space="preserve">a sum equal to the reasonable costs of removing any </w:t>
            </w:r>
            <w:r w:rsidRPr="00FA79BF">
              <w:rPr>
                <w:rFonts w:cs="Arial"/>
                <w:b/>
                <w:szCs w:val="24"/>
              </w:rPr>
              <w:t>Transmission Connection Assets</w:t>
            </w:r>
            <w:r w:rsidRPr="00FA79BF">
              <w:rPr>
                <w:rFonts w:cs="Arial"/>
                <w:szCs w:val="24"/>
              </w:rPr>
              <w:t xml:space="preserve"> and of making good the remaining </w:t>
            </w:r>
            <w:r w:rsidRPr="00FA79BF">
              <w:rPr>
                <w:rFonts w:cs="Arial"/>
                <w:b/>
                <w:szCs w:val="24"/>
              </w:rPr>
              <w:t>Plant</w:t>
            </w:r>
            <w:r w:rsidRPr="00FA79BF">
              <w:rPr>
                <w:rFonts w:cs="Arial"/>
                <w:szCs w:val="24"/>
              </w:rPr>
              <w:t xml:space="preserve"> and </w:t>
            </w:r>
            <w:r w:rsidRPr="00FA79BF">
              <w:rPr>
                <w:rFonts w:cs="Arial"/>
                <w:b/>
                <w:szCs w:val="24"/>
              </w:rPr>
              <w:t>Apparatus</w:t>
            </w:r>
            <w:r w:rsidRPr="00FA79BF">
              <w:rPr>
                <w:rFonts w:cs="Arial"/>
                <w:szCs w:val="24"/>
              </w:rPr>
              <w:t xml:space="preserve"> following such removal; and</w:t>
            </w:r>
          </w:p>
          <w:p w14:paraId="53BFDDBA" w14:textId="77777777" w:rsidR="00156EF2" w:rsidRPr="00FA79BF" w:rsidRDefault="00156EF2" w:rsidP="00156EF2">
            <w:pPr>
              <w:ind w:left="720" w:hanging="720"/>
              <w:jc w:val="both"/>
              <w:rPr>
                <w:rFonts w:cs="Arial"/>
                <w:b/>
                <w:szCs w:val="24"/>
              </w:rPr>
            </w:pPr>
          </w:p>
          <w:p w14:paraId="02AA003E" w14:textId="77777777" w:rsidR="00156EF2" w:rsidRPr="00FA79BF" w:rsidRDefault="00156EF2" w:rsidP="00156EF2">
            <w:pPr>
              <w:ind w:left="720" w:hanging="720"/>
              <w:jc w:val="both"/>
              <w:rPr>
                <w:rFonts w:cs="Arial"/>
                <w:b/>
                <w:szCs w:val="24"/>
              </w:rPr>
            </w:pPr>
            <w:r w:rsidRPr="00FA79BF">
              <w:rPr>
                <w:rFonts w:cs="Arial"/>
                <w:szCs w:val="24"/>
              </w:rPr>
              <w:t>(5)</w:t>
            </w:r>
            <w:r w:rsidRPr="00FA79BF">
              <w:rPr>
                <w:rFonts w:cs="Arial"/>
                <w:szCs w:val="24"/>
              </w:rPr>
              <w:tab/>
              <w:t xml:space="preserve">interest on any such amounts from the date they were paid by </w:t>
            </w:r>
            <w:r w:rsidRPr="00FA79BF">
              <w:rPr>
                <w:rFonts w:cs="Arial"/>
                <w:bCs/>
                <w:szCs w:val="24"/>
              </w:rPr>
              <w:t>The Company</w:t>
            </w:r>
            <w:r w:rsidRPr="00FA79BF">
              <w:rPr>
                <w:rFonts w:cs="Arial"/>
                <w:szCs w:val="24"/>
              </w:rPr>
              <w:t xml:space="preserve"> to the date of The Company’s invoice at 2% over </w:t>
            </w:r>
            <w:r w:rsidRPr="00FA79BF">
              <w:rPr>
                <w:rFonts w:cs="Arial"/>
                <w:b/>
                <w:szCs w:val="24"/>
              </w:rPr>
              <w:t>Base Rate</w:t>
            </w:r>
            <w:r w:rsidRPr="00FA79BF">
              <w:rPr>
                <w:rFonts w:cs="Arial"/>
                <w:szCs w:val="24"/>
              </w:rPr>
              <w:t xml:space="preserve"> from time to time and for the time being.</w:t>
            </w:r>
          </w:p>
          <w:p w14:paraId="4ED7EB91" w14:textId="77777777" w:rsidR="00156EF2" w:rsidRPr="00FA79BF" w:rsidRDefault="00156EF2" w:rsidP="00156EF2">
            <w:pPr>
              <w:ind w:left="720" w:hanging="720"/>
              <w:jc w:val="both"/>
              <w:rPr>
                <w:rFonts w:cs="Arial"/>
                <w:b/>
                <w:szCs w:val="24"/>
              </w:rPr>
            </w:pPr>
          </w:p>
          <w:p w14:paraId="4C74F77D" w14:textId="77777777" w:rsidR="00156EF2" w:rsidRPr="00FA79BF" w:rsidRDefault="00156EF2" w:rsidP="00156EF2">
            <w:pPr>
              <w:jc w:val="both"/>
              <w:rPr>
                <w:rFonts w:cs="Arial"/>
                <w:b/>
                <w:szCs w:val="24"/>
              </w:rPr>
            </w:pPr>
            <w:r w:rsidRPr="00FA79BF">
              <w:rPr>
                <w:rFonts w:cs="Arial"/>
                <w:szCs w:val="24"/>
              </w:rPr>
              <w:t xml:space="preserve">Provided that no sum shall be due in respect of </w:t>
            </w:r>
            <w:r w:rsidRPr="00FA79BF">
              <w:rPr>
                <w:rFonts w:cs="Arial"/>
                <w:b/>
                <w:szCs w:val="24"/>
              </w:rPr>
              <w:t>Final Sums</w:t>
            </w:r>
            <w:r w:rsidRPr="00FA79BF">
              <w:rPr>
                <w:rFonts w:cs="Arial"/>
                <w:szCs w:val="24"/>
              </w:rPr>
              <w:t xml:space="preserve"> in respect of fees, expenses and costs associated  with (a) the </w:t>
            </w:r>
            <w:r w:rsidRPr="00FA79BF">
              <w:rPr>
                <w:rFonts w:cs="Arial"/>
                <w:b/>
                <w:szCs w:val="24"/>
              </w:rPr>
              <w:t>Seven Year Statement Works</w:t>
            </w:r>
            <w:r w:rsidRPr="00FA79BF">
              <w:rPr>
                <w:rFonts w:cs="Arial"/>
                <w:szCs w:val="24"/>
              </w:rPr>
              <w:t xml:space="preserve"> and/or (b) </w:t>
            </w:r>
            <w:r w:rsidRPr="00FA79BF">
              <w:rPr>
                <w:rFonts w:cs="Arial"/>
                <w:b/>
                <w:szCs w:val="24"/>
              </w:rPr>
              <w:t>Transmission Reinforcement Works</w:t>
            </w:r>
            <w:r w:rsidRPr="00FA79BF">
              <w:rPr>
                <w:rFonts w:cs="Arial"/>
                <w:szCs w:val="24"/>
              </w:rPr>
              <w:t xml:space="preserve"> and specified in Part 2 of Appendix H.</w:t>
            </w:r>
          </w:p>
          <w:p w14:paraId="3E4750C6" w14:textId="77777777" w:rsidR="00156EF2" w:rsidRPr="00FA79BF" w:rsidRDefault="00156EF2" w:rsidP="00156EF2">
            <w:pPr>
              <w:jc w:val="both"/>
              <w:rPr>
                <w:rFonts w:cs="Arial"/>
                <w:b/>
                <w:szCs w:val="24"/>
              </w:rPr>
            </w:pPr>
          </w:p>
          <w:p w14:paraId="50F29804" w14:textId="77777777" w:rsidR="00156EF2" w:rsidRPr="00FA79BF" w:rsidRDefault="00156EF2" w:rsidP="00156EF2">
            <w:pPr>
              <w:jc w:val="both"/>
              <w:rPr>
                <w:rFonts w:cs="Arial"/>
                <w:b/>
                <w:szCs w:val="24"/>
              </w:rPr>
            </w:pPr>
            <w:r w:rsidRPr="00FA79BF">
              <w:rPr>
                <w:rFonts w:cs="Arial"/>
                <w:szCs w:val="24"/>
              </w:rPr>
              <w:t xml:space="preserve">Any dispute as to the amount of </w:t>
            </w:r>
            <w:r w:rsidRPr="00FA79BF">
              <w:rPr>
                <w:rFonts w:cs="Arial"/>
                <w:b/>
                <w:szCs w:val="24"/>
              </w:rPr>
              <w:t>Final Sums</w:t>
            </w:r>
            <w:r w:rsidRPr="00FA79BF">
              <w:rPr>
                <w:rFonts w:cs="Arial"/>
                <w:szCs w:val="24"/>
              </w:rPr>
              <w:t xml:space="preserve"> shall be referred to arbitration in accordance with the </w:t>
            </w:r>
            <w:r w:rsidRPr="00FA79BF">
              <w:rPr>
                <w:rFonts w:cs="Arial"/>
                <w:b/>
                <w:szCs w:val="24"/>
              </w:rPr>
              <w:t>Dispute Resolution Procedure</w:t>
            </w:r>
            <w:r w:rsidRPr="00FA79BF">
              <w:rPr>
                <w:rFonts w:cs="Arial"/>
                <w:szCs w:val="24"/>
              </w:rPr>
              <w:t>.</w:t>
            </w:r>
          </w:p>
          <w:p w14:paraId="05BEB45D" w14:textId="77777777" w:rsidR="00156EF2" w:rsidRPr="00FA79BF" w:rsidRDefault="00156EF2" w:rsidP="00156EF2">
            <w:pPr>
              <w:jc w:val="both"/>
              <w:rPr>
                <w:rFonts w:cs="Arial"/>
                <w:szCs w:val="24"/>
              </w:rPr>
            </w:pPr>
          </w:p>
        </w:tc>
      </w:tr>
      <w:tr w:rsidR="00156EF2" w:rsidRPr="00FA79BF" w14:paraId="19543F73" w14:textId="77777777" w:rsidTr="00F00FBA">
        <w:trPr>
          <w:trHeight w:val="142"/>
        </w:trPr>
        <w:tc>
          <w:tcPr>
            <w:tcW w:w="3789" w:type="dxa"/>
          </w:tcPr>
          <w:p w14:paraId="003C7689" w14:textId="77777777" w:rsidR="00156EF2" w:rsidRPr="00FA79BF" w:rsidRDefault="00156EF2" w:rsidP="00156EF2">
            <w:pPr>
              <w:rPr>
                <w:rFonts w:cs="Arial"/>
                <w:szCs w:val="24"/>
              </w:rPr>
            </w:pPr>
            <w:r w:rsidRPr="00FA79BF">
              <w:rPr>
                <w:rFonts w:cs="Arial"/>
                <w:szCs w:val="24"/>
              </w:rPr>
              <w:t>“Independent Engineer”</w:t>
            </w:r>
          </w:p>
        </w:tc>
        <w:tc>
          <w:tcPr>
            <w:tcW w:w="4602" w:type="dxa"/>
          </w:tcPr>
          <w:p w14:paraId="2A9C149A" w14:textId="77777777" w:rsidR="00156EF2" w:rsidRPr="00FA79BF" w:rsidRDefault="00156EF2" w:rsidP="00156EF2">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that:-</w:t>
            </w:r>
          </w:p>
          <w:p w14:paraId="40CF2DF3" w14:textId="77777777" w:rsidR="00156EF2" w:rsidRPr="00FA79BF" w:rsidRDefault="00156EF2" w:rsidP="00156EF2">
            <w:pPr>
              <w:jc w:val="both"/>
              <w:rPr>
                <w:rFonts w:cs="Arial"/>
                <w:b/>
                <w:szCs w:val="24"/>
              </w:rPr>
            </w:pPr>
          </w:p>
          <w:p w14:paraId="6722AB8A" w14:textId="77777777" w:rsidR="00156EF2" w:rsidRPr="00FA79BF" w:rsidRDefault="00156EF2" w:rsidP="00156EF2">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381BB0A3" w14:textId="77777777" w:rsidR="00156EF2" w:rsidRPr="00FA79BF" w:rsidRDefault="00156EF2" w:rsidP="00156EF2">
            <w:pPr>
              <w:jc w:val="both"/>
              <w:rPr>
                <w:rFonts w:cs="Arial"/>
                <w:szCs w:val="24"/>
              </w:rPr>
            </w:pPr>
          </w:p>
        </w:tc>
      </w:tr>
      <w:tr w:rsidR="00156EF2" w:rsidRPr="00FA79BF" w14:paraId="2D21D9EA" w14:textId="77777777" w:rsidTr="00F00FBA">
        <w:trPr>
          <w:trHeight w:val="142"/>
        </w:trPr>
        <w:tc>
          <w:tcPr>
            <w:tcW w:w="3789" w:type="dxa"/>
          </w:tcPr>
          <w:p w14:paraId="5012D746" w14:textId="77777777" w:rsidR="00156EF2" w:rsidRPr="00FA79BF" w:rsidRDefault="00156EF2" w:rsidP="00156EF2">
            <w:pPr>
              <w:rPr>
                <w:rFonts w:cs="Arial"/>
                <w:szCs w:val="24"/>
              </w:rPr>
            </w:pPr>
          </w:p>
        </w:tc>
        <w:tc>
          <w:tcPr>
            <w:tcW w:w="4602" w:type="dxa"/>
          </w:tcPr>
          <w:p w14:paraId="7DD9709E" w14:textId="77777777" w:rsidR="00156EF2" w:rsidRPr="00FA79BF" w:rsidRDefault="00156EF2" w:rsidP="00156EF2">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agreed by the parties within 30 </w:t>
            </w:r>
            <w:proofErr w:type="gramStart"/>
            <w:r w:rsidRPr="00FA79BF">
              <w:rPr>
                <w:rFonts w:cs="Arial"/>
                <w:szCs w:val="24"/>
              </w:rPr>
              <w:t>days;</w:t>
            </w:r>
            <w:proofErr w:type="gramEnd"/>
          </w:p>
          <w:p w14:paraId="19C25596" w14:textId="77777777" w:rsidR="00156EF2" w:rsidRPr="00FA79BF" w:rsidRDefault="00156EF2" w:rsidP="00156EF2">
            <w:pPr>
              <w:ind w:left="720" w:hanging="720"/>
              <w:jc w:val="both"/>
              <w:rPr>
                <w:rFonts w:cs="Arial"/>
                <w:b/>
                <w:szCs w:val="24"/>
              </w:rPr>
            </w:pPr>
          </w:p>
          <w:p w14:paraId="4F5A1C74" w14:textId="77777777" w:rsidR="00156EF2" w:rsidRPr="00FA79BF" w:rsidRDefault="00156EF2" w:rsidP="00156EF2">
            <w:pPr>
              <w:jc w:val="both"/>
              <w:rPr>
                <w:rFonts w:cs="Arial"/>
                <w:b/>
                <w:szCs w:val="24"/>
              </w:rPr>
            </w:pPr>
            <w:r w:rsidRPr="00FA79BF">
              <w:rPr>
                <w:rFonts w:cs="Arial"/>
                <w:szCs w:val="24"/>
              </w:rPr>
              <w:t xml:space="preserve">then such engineer as the President of the Institution of Electrical Engineers shall, on the application of either party, nominate shall be the </w:t>
            </w:r>
            <w:r w:rsidRPr="00FA79BF">
              <w:rPr>
                <w:rFonts w:cs="Arial"/>
                <w:b/>
                <w:szCs w:val="24"/>
              </w:rPr>
              <w:t>Independent Engineer</w:t>
            </w:r>
            <w:r w:rsidRPr="00FA79BF">
              <w:rPr>
                <w:rFonts w:cs="Arial"/>
                <w:szCs w:val="24"/>
              </w:rPr>
              <w:t>.</w:t>
            </w:r>
          </w:p>
          <w:p w14:paraId="4F027A7D" w14:textId="77777777" w:rsidR="00156EF2" w:rsidRPr="00FA79BF" w:rsidRDefault="00156EF2" w:rsidP="00156EF2">
            <w:pPr>
              <w:ind w:left="720" w:hanging="720"/>
              <w:jc w:val="both"/>
              <w:rPr>
                <w:rFonts w:cs="Arial"/>
                <w:szCs w:val="24"/>
              </w:rPr>
            </w:pPr>
          </w:p>
        </w:tc>
      </w:tr>
      <w:tr w:rsidR="00156EF2" w:rsidRPr="00FA79BF" w14:paraId="09371A45" w14:textId="77777777" w:rsidTr="00F00FBA">
        <w:trPr>
          <w:trHeight w:val="142"/>
        </w:trPr>
        <w:tc>
          <w:tcPr>
            <w:tcW w:w="3789" w:type="dxa"/>
          </w:tcPr>
          <w:p w14:paraId="06B1AAF2" w14:textId="77777777" w:rsidR="00156EF2" w:rsidRPr="00FA79BF" w:rsidRDefault="00156EF2" w:rsidP="00156EF2">
            <w:pPr>
              <w:rPr>
                <w:rFonts w:cs="Arial"/>
                <w:szCs w:val="24"/>
              </w:rPr>
            </w:pPr>
            <w:r w:rsidRPr="00FA79BF">
              <w:rPr>
                <w:rFonts w:cs="Arial"/>
                <w:szCs w:val="24"/>
              </w:rPr>
              <w:t>“Liquidated Damages”</w:t>
            </w:r>
          </w:p>
        </w:tc>
        <w:tc>
          <w:tcPr>
            <w:tcW w:w="4602" w:type="dxa"/>
          </w:tcPr>
          <w:p w14:paraId="68F7BD95" w14:textId="77777777" w:rsidR="00156EF2" w:rsidRPr="00FA79BF" w:rsidRDefault="00156EF2" w:rsidP="00156EF2">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156EF2" w:rsidRPr="00FA79BF" w:rsidRDefault="00156EF2" w:rsidP="00156EF2">
            <w:pPr>
              <w:jc w:val="both"/>
              <w:rPr>
                <w:rFonts w:cs="Arial"/>
                <w:szCs w:val="24"/>
              </w:rPr>
            </w:pPr>
          </w:p>
        </w:tc>
      </w:tr>
      <w:tr w:rsidR="00156EF2" w:rsidRPr="00FA79BF" w14:paraId="50CBF6D7" w14:textId="77777777" w:rsidTr="00F00FBA">
        <w:trPr>
          <w:trHeight w:val="142"/>
        </w:trPr>
        <w:tc>
          <w:tcPr>
            <w:tcW w:w="3789" w:type="dxa"/>
          </w:tcPr>
          <w:p w14:paraId="21F785EA" w14:textId="77777777" w:rsidR="00156EF2" w:rsidRPr="00FA79BF" w:rsidRDefault="00156EF2" w:rsidP="00156EF2">
            <w:pPr>
              <w:rPr>
                <w:rFonts w:cs="Arial"/>
                <w:szCs w:val="24"/>
              </w:rPr>
            </w:pPr>
            <w:r w:rsidRPr="00FA79BF">
              <w:rPr>
                <w:rFonts w:cs="Arial"/>
                <w:szCs w:val="24"/>
              </w:rPr>
              <w:t>“One Off Works”</w:t>
            </w:r>
          </w:p>
        </w:tc>
        <w:tc>
          <w:tcPr>
            <w:tcW w:w="4602" w:type="dxa"/>
          </w:tcPr>
          <w:p w14:paraId="2FD918FF" w14:textId="77777777" w:rsidR="00156EF2" w:rsidRPr="00FA79BF" w:rsidRDefault="00156EF2" w:rsidP="00156EF2">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156EF2" w:rsidRPr="00FA79BF" w:rsidRDefault="00156EF2" w:rsidP="00156EF2">
            <w:pPr>
              <w:jc w:val="both"/>
              <w:rPr>
                <w:rFonts w:cs="Arial"/>
                <w:szCs w:val="24"/>
              </w:rPr>
            </w:pPr>
          </w:p>
        </w:tc>
      </w:tr>
      <w:tr w:rsidR="00156EF2" w:rsidRPr="00FA79BF" w14:paraId="6706810F" w14:textId="77777777" w:rsidTr="00F00FBA">
        <w:trPr>
          <w:trHeight w:val="142"/>
        </w:trPr>
        <w:tc>
          <w:tcPr>
            <w:tcW w:w="3789" w:type="dxa"/>
          </w:tcPr>
          <w:p w14:paraId="3BC983CD" w14:textId="77777777" w:rsidR="00156EF2" w:rsidRPr="00FA79BF" w:rsidRDefault="00156EF2" w:rsidP="00156EF2">
            <w:pPr>
              <w:rPr>
                <w:rFonts w:cs="Arial"/>
                <w:szCs w:val="24"/>
              </w:rPr>
            </w:pPr>
            <w:r w:rsidRPr="00FA79BF">
              <w:rPr>
                <w:rFonts w:cs="Arial"/>
                <w:szCs w:val="24"/>
              </w:rPr>
              <w:t>“Seven Year Statement Works”</w:t>
            </w:r>
          </w:p>
        </w:tc>
        <w:tc>
          <w:tcPr>
            <w:tcW w:w="4602" w:type="dxa"/>
          </w:tcPr>
          <w:p w14:paraId="3CD22651" w14:textId="77777777" w:rsidR="00156EF2" w:rsidRPr="00FA79BF" w:rsidRDefault="00156EF2" w:rsidP="00156EF2">
            <w:pPr>
              <w:jc w:val="both"/>
              <w:rPr>
                <w:rFonts w:cs="Arial"/>
                <w:b/>
                <w:szCs w:val="24"/>
              </w:rPr>
            </w:pPr>
            <w:r w:rsidRPr="00FA79BF">
              <w:rPr>
                <w:rFonts w:cs="Arial"/>
                <w:szCs w:val="24"/>
              </w:rPr>
              <w:t xml:space="preserve">the works set out in Table B7 of the statement prepared by </w:t>
            </w:r>
            <w:r w:rsidRPr="00FA79BF">
              <w:rPr>
                <w:rFonts w:cs="Arial"/>
                <w:b/>
                <w:szCs w:val="24"/>
              </w:rPr>
              <w:t>The Company</w:t>
            </w:r>
            <w:r w:rsidRPr="00FA79BF">
              <w:rPr>
                <w:rFonts w:cs="Arial"/>
                <w:szCs w:val="24"/>
              </w:rPr>
              <w:t xml:space="preserve"> pursuant to Standard Condition C11 of the</w:t>
            </w:r>
            <w:r w:rsidRPr="00FA79BF">
              <w:rPr>
                <w:rFonts w:cs="Arial"/>
                <w:b/>
                <w:szCs w:val="24"/>
              </w:rPr>
              <w:t xml:space="preserve"> Transmission Licence</w:t>
            </w:r>
            <w:r w:rsidRPr="00FA79BF">
              <w:rPr>
                <w:rFonts w:cs="Arial"/>
                <w:szCs w:val="24"/>
              </w:rPr>
              <w:t xml:space="preserve"> and issued by</w:t>
            </w:r>
            <w:r w:rsidRPr="00FA79BF">
              <w:rPr>
                <w:rFonts w:cs="Arial"/>
                <w:b/>
                <w:szCs w:val="24"/>
              </w:rPr>
              <w:t xml:space="preserve"> The Company</w:t>
            </w:r>
            <w:r w:rsidRPr="00FA79BF">
              <w:rPr>
                <w:rFonts w:cs="Arial"/>
                <w:szCs w:val="24"/>
              </w:rPr>
              <w:t xml:space="preserve"> in [  ] which in </w:t>
            </w:r>
            <w:r w:rsidRPr="00FA79BF">
              <w:rPr>
                <w:rFonts w:cs="Arial"/>
                <w:b/>
                <w:bCs/>
                <w:szCs w:val="24"/>
              </w:rPr>
              <w:t>The Company’s</w:t>
            </w:r>
            <w:r w:rsidRPr="00FA79BF">
              <w:rPr>
                <w:rFonts w:cs="Arial"/>
                <w:szCs w:val="24"/>
              </w:rPr>
              <w:t xml:space="preserve"> reasonable opinion are required to be completed before the </w:t>
            </w:r>
            <w:r w:rsidRPr="00FA79BF">
              <w:rPr>
                <w:rFonts w:cs="Arial"/>
                <w:b/>
                <w:szCs w:val="24"/>
              </w:rPr>
              <w:t>Completion Date</w:t>
            </w:r>
            <w:r w:rsidRPr="00FA79BF">
              <w:rPr>
                <w:rFonts w:cs="Arial"/>
                <w:szCs w:val="24"/>
              </w:rPr>
              <w:t xml:space="preserve"> to ensure that the </w:t>
            </w:r>
            <w:r w:rsidRPr="00FA79BF">
              <w:rPr>
                <w:rFonts w:cs="Arial"/>
                <w:b/>
                <w:szCs w:val="24"/>
              </w:rPr>
              <w:t>National Electricity Transmission System</w:t>
            </w:r>
            <w:r w:rsidRPr="00FA79BF">
              <w:rPr>
                <w:rFonts w:cs="Arial"/>
                <w:szCs w:val="24"/>
              </w:rPr>
              <w:t xml:space="preserve"> complies with the requirements of Standard Condition C17 of the </w:t>
            </w:r>
            <w:r w:rsidRPr="00FA79BF">
              <w:rPr>
                <w:rFonts w:cs="Arial"/>
                <w:b/>
                <w:szCs w:val="24"/>
              </w:rPr>
              <w:t>Transmission Licence</w:t>
            </w:r>
            <w:r w:rsidRPr="00FA79BF">
              <w:rPr>
                <w:rFonts w:cs="Arial"/>
                <w:szCs w:val="24"/>
              </w:rPr>
              <w:t xml:space="preserve"> and Standard Condition D3 of any </w:t>
            </w:r>
            <w:r w:rsidRPr="00FA79BF">
              <w:rPr>
                <w:rFonts w:cs="Arial"/>
                <w:b/>
                <w:szCs w:val="24"/>
              </w:rPr>
              <w:t xml:space="preserve">Relevant Transmission Licensee’s </w:t>
            </w:r>
            <w:r w:rsidRPr="00FA79BF">
              <w:rPr>
                <w:rFonts w:cs="Arial"/>
                <w:szCs w:val="24"/>
              </w:rPr>
              <w:t xml:space="preserve">transmission licence prior to the </w:t>
            </w:r>
            <w:r w:rsidRPr="00FA79BF">
              <w:rPr>
                <w:rFonts w:cs="Arial"/>
                <w:b/>
                <w:szCs w:val="24"/>
              </w:rPr>
              <w:t>Connection</w:t>
            </w:r>
            <w:r w:rsidRPr="00FA79BF">
              <w:rPr>
                <w:rFonts w:cs="Arial"/>
                <w:szCs w:val="24"/>
              </w:rPr>
              <w:t xml:space="preserve"> of the </w:t>
            </w:r>
            <w:r w:rsidRPr="00FA79BF">
              <w:rPr>
                <w:rFonts w:cs="Arial"/>
                <w:b/>
                <w:szCs w:val="24"/>
              </w:rPr>
              <w:t>User’s Equipment</w:t>
            </w:r>
            <w:r w:rsidRPr="00FA79BF">
              <w:rPr>
                <w:rFonts w:cs="Arial"/>
                <w:szCs w:val="24"/>
              </w:rPr>
              <w:t xml:space="preserve"> in terms of Clause 7.1 [or 7.2]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514B8E8" w14:textId="77777777" w:rsidR="00156EF2" w:rsidRPr="00FA79BF" w:rsidRDefault="00156EF2" w:rsidP="00156EF2">
            <w:pPr>
              <w:jc w:val="both"/>
              <w:rPr>
                <w:rFonts w:cs="Arial"/>
                <w:szCs w:val="24"/>
              </w:rPr>
            </w:pPr>
          </w:p>
        </w:tc>
      </w:tr>
      <w:tr w:rsidR="00156EF2" w:rsidRPr="00FA79BF" w14:paraId="5DC0A5EF" w14:textId="77777777" w:rsidTr="00F00FBA">
        <w:trPr>
          <w:trHeight w:val="142"/>
        </w:trPr>
        <w:tc>
          <w:tcPr>
            <w:tcW w:w="3789" w:type="dxa"/>
          </w:tcPr>
          <w:p w14:paraId="7F92020C" w14:textId="77777777" w:rsidR="00156EF2" w:rsidRPr="00FA79BF" w:rsidRDefault="00156EF2" w:rsidP="00156EF2">
            <w:pPr>
              <w:rPr>
                <w:rFonts w:cs="Arial"/>
                <w:szCs w:val="24"/>
              </w:rPr>
            </w:pPr>
            <w:r w:rsidRPr="00FA79BF">
              <w:rPr>
                <w:rFonts w:cs="Arial"/>
                <w:szCs w:val="24"/>
              </w:rPr>
              <w:t>“Term”</w:t>
            </w:r>
          </w:p>
        </w:tc>
        <w:tc>
          <w:tcPr>
            <w:tcW w:w="4602" w:type="dxa"/>
          </w:tcPr>
          <w:p w14:paraId="1F659241" w14:textId="77777777" w:rsidR="00156EF2" w:rsidRPr="00FA79BF" w:rsidRDefault="00156EF2" w:rsidP="00156EF2">
            <w:pPr>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156EF2" w:rsidRPr="00FA79BF" w:rsidRDefault="00156EF2" w:rsidP="00156EF2">
            <w:pPr>
              <w:jc w:val="both"/>
              <w:rPr>
                <w:rFonts w:cs="Arial"/>
                <w:b/>
                <w:szCs w:val="24"/>
              </w:rPr>
            </w:pPr>
          </w:p>
          <w:p w14:paraId="593EEAC0" w14:textId="77777777" w:rsidR="00156EF2" w:rsidRPr="00FA79BF" w:rsidRDefault="00156EF2" w:rsidP="00156EF2">
            <w:pPr>
              <w:jc w:val="both"/>
              <w:rPr>
                <w:rFonts w:cs="Arial"/>
                <w:szCs w:val="24"/>
              </w:rPr>
            </w:pPr>
          </w:p>
        </w:tc>
      </w:tr>
      <w:tr w:rsidR="00156EF2" w:rsidRPr="00FA79BF" w14:paraId="526CC760" w14:textId="77777777" w:rsidTr="00F00FBA">
        <w:trPr>
          <w:trHeight w:val="2204"/>
        </w:trPr>
        <w:tc>
          <w:tcPr>
            <w:tcW w:w="3789" w:type="dxa"/>
          </w:tcPr>
          <w:p w14:paraId="42AAA807" w14:textId="77777777" w:rsidR="00156EF2" w:rsidRPr="00FA79BF" w:rsidRDefault="00156EF2" w:rsidP="00156EF2">
            <w:pPr>
              <w:rPr>
                <w:rFonts w:cs="Arial"/>
                <w:szCs w:val="24"/>
              </w:rPr>
            </w:pPr>
            <w:r w:rsidRPr="00FA79BF">
              <w:rPr>
                <w:rFonts w:cs="Arial"/>
                <w:szCs w:val="24"/>
              </w:rPr>
              <w:t>“Third Party Works”</w:t>
            </w:r>
          </w:p>
        </w:tc>
        <w:tc>
          <w:tcPr>
            <w:tcW w:w="4602" w:type="dxa"/>
          </w:tcPr>
          <w:p w14:paraId="27FCE518" w14:textId="77777777" w:rsidR="00156EF2" w:rsidRPr="00FA79BF" w:rsidRDefault="00156EF2" w:rsidP="00C226EE">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proofErr w:type="spellStart"/>
            <w:r>
              <w:rPr>
                <w:rFonts w:cs="Arial"/>
                <w:b/>
                <w:szCs w:val="24"/>
              </w:rPr>
              <w:t>Revelvant</w:t>
            </w:r>
            <w:proofErr w:type="spellEnd"/>
            <w:r>
              <w:rPr>
                <w:rFonts w:cs="Arial"/>
                <w:b/>
                <w:szCs w:val="24"/>
              </w:rPr>
              <w:t xml:space="preserve">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 xml:space="preserve">as specified in Appendix </w:t>
            </w:r>
            <w:proofErr w:type="gramStart"/>
            <w:r w:rsidRPr="00FA79BF">
              <w:rPr>
                <w:rFonts w:cs="Arial"/>
                <w:szCs w:val="24"/>
              </w:rPr>
              <w:t>N;</w:t>
            </w:r>
            <w:proofErr w:type="gramEnd"/>
          </w:p>
          <w:p w14:paraId="2BED8750" w14:textId="77777777" w:rsidR="00156EF2" w:rsidRPr="00FA79BF" w:rsidRDefault="00156EF2" w:rsidP="00156EF2">
            <w:pPr>
              <w:jc w:val="both"/>
              <w:rPr>
                <w:rFonts w:cs="Arial"/>
                <w:szCs w:val="24"/>
              </w:rPr>
            </w:pPr>
          </w:p>
        </w:tc>
      </w:tr>
      <w:tr w:rsidR="00156EF2" w:rsidRPr="00FA79BF" w14:paraId="6812DCAA" w14:textId="77777777" w:rsidTr="00F00FBA">
        <w:trPr>
          <w:trHeight w:val="828"/>
        </w:trPr>
        <w:tc>
          <w:tcPr>
            <w:tcW w:w="3789" w:type="dxa"/>
          </w:tcPr>
          <w:p w14:paraId="32299A5F" w14:textId="77777777" w:rsidR="00156EF2" w:rsidRPr="00FA79BF" w:rsidRDefault="00156EF2" w:rsidP="00156EF2">
            <w:pPr>
              <w:rPr>
                <w:rFonts w:cs="Arial"/>
                <w:szCs w:val="24"/>
              </w:rPr>
            </w:pPr>
            <w:r w:rsidRPr="00FA79BF">
              <w:rPr>
                <w:rFonts w:cs="Arial"/>
                <w:szCs w:val="24"/>
              </w:rPr>
              <w:t>"Transmission Connection  Assets"</w:t>
            </w:r>
          </w:p>
        </w:tc>
        <w:tc>
          <w:tcPr>
            <w:tcW w:w="4602" w:type="dxa"/>
          </w:tcPr>
          <w:p w14:paraId="011408F4" w14:textId="77777777" w:rsidR="00156EF2" w:rsidRPr="00FA79BF" w:rsidRDefault="00156EF2" w:rsidP="00156EF2">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156EF2" w:rsidRPr="00FA79BF" w:rsidRDefault="00156EF2" w:rsidP="00156EF2">
            <w:pPr>
              <w:jc w:val="both"/>
              <w:rPr>
                <w:rFonts w:cs="Arial"/>
                <w:szCs w:val="24"/>
              </w:rPr>
            </w:pPr>
          </w:p>
        </w:tc>
      </w:tr>
      <w:tr w:rsidR="00156EF2" w:rsidRPr="00FA79BF" w14:paraId="742D89C5" w14:textId="77777777" w:rsidTr="00F00FBA">
        <w:trPr>
          <w:trHeight w:val="1657"/>
        </w:trPr>
        <w:tc>
          <w:tcPr>
            <w:tcW w:w="3789" w:type="dxa"/>
          </w:tcPr>
          <w:p w14:paraId="36A84298" w14:textId="77777777" w:rsidR="00156EF2" w:rsidRPr="00FA79BF" w:rsidRDefault="00156EF2" w:rsidP="00156EF2">
            <w:pPr>
              <w:rPr>
                <w:rFonts w:cs="Arial"/>
                <w:szCs w:val="24"/>
              </w:rPr>
            </w:pPr>
            <w:r w:rsidRPr="00FA79BF">
              <w:rPr>
                <w:rFonts w:cs="Arial"/>
                <w:szCs w:val="24"/>
              </w:rPr>
              <w:t>“Transmission Connection Asset Works”</w:t>
            </w:r>
          </w:p>
        </w:tc>
        <w:tc>
          <w:tcPr>
            <w:tcW w:w="4602" w:type="dxa"/>
          </w:tcPr>
          <w:p w14:paraId="700F9D14" w14:textId="77777777" w:rsidR="00156EF2" w:rsidRPr="00FA79BF" w:rsidRDefault="00156EF2" w:rsidP="00156EF2">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156EF2" w:rsidRPr="00FA79BF" w:rsidRDefault="00156EF2" w:rsidP="00156EF2">
            <w:pPr>
              <w:jc w:val="both"/>
              <w:rPr>
                <w:rFonts w:cs="Arial"/>
                <w:szCs w:val="24"/>
              </w:rPr>
            </w:pPr>
          </w:p>
        </w:tc>
      </w:tr>
      <w:tr w:rsidR="00156EF2" w:rsidRPr="00FA79BF" w14:paraId="4FF17840" w14:textId="77777777" w:rsidTr="00C226EE">
        <w:trPr>
          <w:trHeight w:val="6318"/>
        </w:trPr>
        <w:tc>
          <w:tcPr>
            <w:tcW w:w="3789" w:type="dxa"/>
          </w:tcPr>
          <w:p w14:paraId="75AAABAF" w14:textId="77777777" w:rsidR="00156EF2" w:rsidRDefault="00156EF2" w:rsidP="00156EF2">
            <w:pPr>
              <w:rPr>
                <w:rFonts w:cs="Arial"/>
                <w:szCs w:val="24"/>
              </w:rPr>
            </w:pPr>
            <w:r w:rsidRPr="00FA79BF">
              <w:rPr>
                <w:rFonts w:cs="Arial"/>
                <w:szCs w:val="24"/>
              </w:rPr>
              <w:t>“Transmission Reinforcement Works”</w:t>
            </w:r>
          </w:p>
          <w:p w14:paraId="3FF22090" w14:textId="77777777" w:rsidR="00525806" w:rsidRDefault="00525806" w:rsidP="00156EF2">
            <w:pPr>
              <w:rPr>
                <w:rFonts w:cs="Arial"/>
                <w:szCs w:val="24"/>
              </w:rPr>
            </w:pPr>
          </w:p>
          <w:p w14:paraId="6BDFC61A" w14:textId="77777777" w:rsidR="00525806" w:rsidRDefault="00525806" w:rsidP="00156EF2">
            <w:pPr>
              <w:rPr>
                <w:rFonts w:cs="Arial"/>
                <w:szCs w:val="24"/>
              </w:rPr>
            </w:pPr>
          </w:p>
          <w:p w14:paraId="11EB52B7" w14:textId="77777777" w:rsidR="00525806" w:rsidRDefault="00525806" w:rsidP="00156EF2">
            <w:pPr>
              <w:rPr>
                <w:rFonts w:cs="Arial"/>
                <w:szCs w:val="24"/>
              </w:rPr>
            </w:pPr>
          </w:p>
          <w:p w14:paraId="6AC5CC7E" w14:textId="77777777" w:rsidR="00525806" w:rsidRDefault="00525806" w:rsidP="00156EF2">
            <w:pPr>
              <w:rPr>
                <w:rFonts w:cs="Arial"/>
                <w:szCs w:val="24"/>
              </w:rPr>
            </w:pPr>
          </w:p>
          <w:p w14:paraId="4027C7D0" w14:textId="77777777" w:rsidR="00525806" w:rsidRDefault="00525806" w:rsidP="00156EF2">
            <w:pPr>
              <w:rPr>
                <w:rFonts w:cs="Arial"/>
                <w:szCs w:val="24"/>
              </w:rPr>
            </w:pPr>
          </w:p>
          <w:p w14:paraId="36F60880" w14:textId="77777777" w:rsidR="00525806" w:rsidRDefault="00525806" w:rsidP="00156EF2">
            <w:pPr>
              <w:rPr>
                <w:rFonts w:cs="Arial"/>
                <w:szCs w:val="24"/>
              </w:rPr>
            </w:pPr>
          </w:p>
          <w:p w14:paraId="76BC90E8" w14:textId="77777777" w:rsidR="00525806" w:rsidRDefault="00525806" w:rsidP="00156EF2">
            <w:pPr>
              <w:rPr>
                <w:rFonts w:cs="Arial"/>
                <w:szCs w:val="24"/>
              </w:rPr>
            </w:pPr>
          </w:p>
          <w:p w14:paraId="745BBA71" w14:textId="77777777" w:rsidR="00525806" w:rsidRDefault="00525806" w:rsidP="00156EF2">
            <w:pPr>
              <w:rPr>
                <w:rFonts w:cs="Arial"/>
                <w:szCs w:val="24"/>
              </w:rPr>
            </w:pPr>
          </w:p>
          <w:p w14:paraId="3F1B1FB4" w14:textId="77777777" w:rsidR="00525806" w:rsidRDefault="00525806" w:rsidP="00156EF2">
            <w:pPr>
              <w:rPr>
                <w:rFonts w:cs="Arial"/>
                <w:szCs w:val="24"/>
              </w:rPr>
            </w:pPr>
          </w:p>
          <w:p w14:paraId="171E8F50" w14:textId="77777777" w:rsidR="00525806" w:rsidRDefault="00525806" w:rsidP="00156EF2">
            <w:pPr>
              <w:rPr>
                <w:rFonts w:cs="Arial"/>
                <w:szCs w:val="24"/>
              </w:rPr>
            </w:pPr>
          </w:p>
          <w:p w14:paraId="06126811" w14:textId="77777777" w:rsidR="00525806" w:rsidRDefault="00525806" w:rsidP="00156EF2">
            <w:pPr>
              <w:rPr>
                <w:rFonts w:cs="Arial"/>
                <w:szCs w:val="24"/>
              </w:rPr>
            </w:pPr>
          </w:p>
          <w:p w14:paraId="24C9F46A" w14:textId="77777777" w:rsidR="00525806" w:rsidRDefault="00525806" w:rsidP="00156EF2">
            <w:pPr>
              <w:rPr>
                <w:rFonts w:cs="Arial"/>
                <w:szCs w:val="24"/>
              </w:rPr>
            </w:pPr>
          </w:p>
          <w:p w14:paraId="3B5E7F19" w14:textId="77777777" w:rsidR="00525806" w:rsidRDefault="00525806" w:rsidP="00156EF2">
            <w:pPr>
              <w:rPr>
                <w:rFonts w:cs="Arial"/>
                <w:szCs w:val="24"/>
              </w:rPr>
            </w:pPr>
          </w:p>
          <w:p w14:paraId="074C2EF7" w14:textId="77777777" w:rsidR="00525806" w:rsidRDefault="00525806" w:rsidP="00156EF2">
            <w:pPr>
              <w:rPr>
                <w:rFonts w:cs="Arial"/>
                <w:szCs w:val="24"/>
              </w:rPr>
            </w:pPr>
          </w:p>
          <w:p w14:paraId="26932D42" w14:textId="77777777" w:rsidR="00525806" w:rsidRDefault="00525806" w:rsidP="00156EF2">
            <w:pPr>
              <w:rPr>
                <w:rFonts w:cs="Arial"/>
                <w:szCs w:val="24"/>
              </w:rPr>
            </w:pPr>
          </w:p>
          <w:p w14:paraId="53B7CA77" w14:textId="77777777" w:rsidR="00525806" w:rsidRDefault="00525806" w:rsidP="00156EF2">
            <w:pPr>
              <w:rPr>
                <w:rFonts w:cs="Arial"/>
                <w:szCs w:val="24"/>
              </w:rPr>
            </w:pPr>
          </w:p>
          <w:p w14:paraId="2442B55A" w14:textId="77777777" w:rsidR="00525806" w:rsidRDefault="00525806" w:rsidP="00156EF2">
            <w:pPr>
              <w:rPr>
                <w:rFonts w:cs="Arial"/>
                <w:szCs w:val="24"/>
              </w:rPr>
            </w:pPr>
          </w:p>
          <w:p w14:paraId="1C2A9A77" w14:textId="77777777" w:rsidR="00525806" w:rsidRDefault="00525806" w:rsidP="00156EF2">
            <w:pPr>
              <w:rPr>
                <w:rFonts w:cs="Arial"/>
                <w:szCs w:val="24"/>
              </w:rPr>
            </w:pPr>
          </w:p>
          <w:p w14:paraId="77DB9DA9" w14:textId="77777777" w:rsidR="00525806" w:rsidRDefault="00525806" w:rsidP="00156EF2">
            <w:pPr>
              <w:rPr>
                <w:rFonts w:cs="Arial"/>
                <w:szCs w:val="24"/>
              </w:rPr>
            </w:pPr>
          </w:p>
          <w:p w14:paraId="078B846C" w14:textId="77777777" w:rsidR="00525806" w:rsidRDefault="00525806" w:rsidP="00156EF2">
            <w:pPr>
              <w:rPr>
                <w:rFonts w:cs="Arial"/>
                <w:szCs w:val="24"/>
              </w:rPr>
            </w:pPr>
          </w:p>
          <w:p w14:paraId="120B503E" w14:textId="03633C63" w:rsidR="00525806" w:rsidRPr="00FA79BF" w:rsidRDefault="00525806" w:rsidP="00156EF2">
            <w:pPr>
              <w:rPr>
                <w:rFonts w:cs="Arial"/>
                <w:szCs w:val="24"/>
              </w:rPr>
            </w:pPr>
          </w:p>
        </w:tc>
        <w:tc>
          <w:tcPr>
            <w:tcW w:w="4602" w:type="dxa"/>
          </w:tcPr>
          <w:p w14:paraId="57120FCC" w14:textId="77777777" w:rsidR="00156EF2" w:rsidRPr="00FA79BF" w:rsidRDefault="00156EF2" w:rsidP="00156EF2">
            <w:pPr>
              <w:jc w:val="both"/>
              <w:rPr>
                <w:rFonts w:cs="Arial"/>
                <w:szCs w:val="24"/>
              </w:rPr>
            </w:pPr>
            <w:r w:rsidRPr="00FA79BF">
              <w:rPr>
                <w:rFonts w:cs="Arial"/>
                <w:szCs w:val="24"/>
              </w:rPr>
              <w:t xml:space="preserve">those works other than the </w:t>
            </w:r>
            <w:r w:rsidRPr="00FA79BF">
              <w:rPr>
                <w:rFonts w:cs="Arial"/>
                <w:b/>
                <w:szCs w:val="24"/>
              </w:rPr>
              <w:t>Transmission Connection Asset Works,</w:t>
            </w:r>
            <w:r w:rsidRPr="00FA79BF">
              <w:rPr>
                <w:rFonts w:cs="Arial"/>
                <w:szCs w:val="24"/>
              </w:rPr>
              <w:t xml:space="preserve"> </w:t>
            </w:r>
            <w:r w:rsidRPr="00FA79BF">
              <w:rPr>
                <w:rFonts w:cs="Arial"/>
                <w:b/>
                <w:szCs w:val="24"/>
              </w:rPr>
              <w:t>Seven Year Statement Works</w:t>
            </w:r>
            <w:r w:rsidRPr="00FA79BF">
              <w:rPr>
                <w:rFonts w:cs="Arial"/>
                <w:szCs w:val="24"/>
              </w:rPr>
              <w:t xml:space="preserve"> and </w:t>
            </w:r>
            <w:r w:rsidRPr="00FA79BF">
              <w:rPr>
                <w:rFonts w:cs="Arial"/>
                <w:b/>
                <w:szCs w:val="24"/>
              </w:rPr>
              <w:t>One Off Works</w:t>
            </w:r>
            <w:r w:rsidRPr="00FA79BF">
              <w:rPr>
                <w:rFonts w:cs="Arial"/>
                <w:szCs w:val="24"/>
              </w:rPr>
              <w:t>, which in the reasonable opinion of</w:t>
            </w:r>
            <w:r w:rsidRPr="00FA79BF">
              <w:rPr>
                <w:rFonts w:cs="Arial"/>
                <w:b/>
                <w:szCs w:val="24"/>
              </w:rPr>
              <w:t xml:space="preserve"> The Company</w:t>
            </w:r>
            <w:r w:rsidRPr="00FA79BF">
              <w:rPr>
                <w:rFonts w:cs="Arial"/>
                <w:szCs w:val="24"/>
              </w:rPr>
              <w:t xml:space="preserve"> </w:t>
            </w:r>
          </w:p>
          <w:p w14:paraId="6AF4E491" w14:textId="4CE1E64E" w:rsidR="00A85BD4" w:rsidRPr="00FA79BF" w:rsidRDefault="00156EF2" w:rsidP="00C226EE">
            <w:pPr>
              <w:jc w:val="both"/>
              <w:rPr>
                <w:rFonts w:cs="Arial"/>
                <w:szCs w:val="24"/>
              </w:rPr>
            </w:pPr>
            <w:r w:rsidRPr="00FA79BF">
              <w:rPr>
                <w:rFonts w:cs="Arial"/>
                <w:szCs w:val="24"/>
              </w:rPr>
              <w:t xml:space="preserve">are all necessary to extend or reinforce the </w:t>
            </w:r>
            <w:r w:rsidRPr="00FA79BF">
              <w:rPr>
                <w:rFonts w:cs="Arial"/>
                <w:b/>
                <w:szCs w:val="24"/>
              </w:rPr>
              <w:t>National Electricity Transmission System</w:t>
            </w:r>
            <w:r w:rsidRPr="00FA79BF">
              <w:rPr>
                <w:rFonts w:cs="Arial"/>
                <w:szCs w:val="24"/>
              </w:rPr>
              <w:t xml:space="preserve"> to ensure that the </w:t>
            </w:r>
            <w:r w:rsidRPr="00FA79BF">
              <w:rPr>
                <w:rFonts w:cs="Arial"/>
                <w:b/>
                <w:szCs w:val="24"/>
              </w:rPr>
              <w:t>National Electricity Transmission System</w:t>
            </w:r>
            <w:r w:rsidRPr="00FA79BF">
              <w:rPr>
                <w:rFonts w:cs="Arial"/>
                <w:szCs w:val="24"/>
              </w:rPr>
              <w:t xml:space="preserve"> complies with the requirements of Standard Condition C17 of the </w:t>
            </w:r>
            <w:r w:rsidRPr="00FA79BF">
              <w:rPr>
                <w:rFonts w:cs="Arial"/>
                <w:b/>
                <w:szCs w:val="24"/>
              </w:rPr>
              <w:t>Transmission Licence</w:t>
            </w:r>
            <w:r w:rsidRPr="00FA79BF">
              <w:rPr>
                <w:rFonts w:cs="Arial"/>
                <w:szCs w:val="24"/>
              </w:rPr>
              <w:t xml:space="preserve"> and Standard Condition D3 of any </w:t>
            </w:r>
            <w:r w:rsidRPr="00FA79BF">
              <w:rPr>
                <w:rFonts w:cs="Arial"/>
                <w:b/>
                <w:szCs w:val="24"/>
              </w:rPr>
              <w:t>Relevant Transmission Licensee’s</w:t>
            </w:r>
            <w:r w:rsidRPr="00FA79BF">
              <w:rPr>
                <w:rFonts w:cs="Arial"/>
                <w:szCs w:val="24"/>
              </w:rPr>
              <w:t xml:space="preserve"> transmission system </w:t>
            </w:r>
            <w:r w:rsidRPr="00FA79BF">
              <w:rPr>
                <w:rFonts w:cs="Arial"/>
                <w:b/>
                <w:szCs w:val="24"/>
              </w:rPr>
              <w:t xml:space="preserve"> </w:t>
            </w:r>
            <w:r w:rsidRPr="00FA79BF">
              <w:rPr>
                <w:rFonts w:cs="Arial"/>
                <w:szCs w:val="24"/>
              </w:rPr>
              <w:t xml:space="preserve">in relation to and prior to the connection of the </w:t>
            </w:r>
            <w:r w:rsidRPr="00FA79BF">
              <w:rPr>
                <w:rFonts w:cs="Arial"/>
                <w:b/>
                <w:szCs w:val="24"/>
              </w:rPr>
              <w:t>User’s Equipment</w:t>
            </w:r>
            <w:r w:rsidRPr="00FA79BF">
              <w:rPr>
                <w:rFonts w:cs="Arial"/>
                <w:szCs w:val="24"/>
              </w:rPr>
              <w:t xml:space="preserve"> at the</w:t>
            </w:r>
            <w:r w:rsidRPr="00FA79BF">
              <w:rPr>
                <w:rFonts w:cs="Arial"/>
                <w:b/>
                <w:szCs w:val="24"/>
              </w:rPr>
              <w:t xml:space="preserve"> Connection Site</w:t>
            </w:r>
            <w:r w:rsidRPr="00FA79BF">
              <w:rPr>
                <w:rFonts w:cs="Arial"/>
                <w:szCs w:val="24"/>
              </w:rPr>
              <w:t xml:space="preserve"> and which are specified in Appendix H to this </w:t>
            </w:r>
            <w:r w:rsidRPr="00FA79BF">
              <w:rPr>
                <w:rFonts w:cs="Arial"/>
                <w:b/>
                <w:szCs w:val="24"/>
              </w:rPr>
              <w:t>Construction Agreement</w:t>
            </w:r>
            <w:r w:rsidRPr="00FA79BF">
              <w:rPr>
                <w:rFonts w:cs="Arial"/>
                <w:szCs w:val="24"/>
              </w:rPr>
              <w:t xml:space="preserve">, where Part 1 is works required for the </w:t>
            </w:r>
            <w:r w:rsidRPr="00FA79BF">
              <w:rPr>
                <w:rFonts w:cs="Arial"/>
                <w:b/>
                <w:szCs w:val="24"/>
              </w:rPr>
              <w:t>User</w:t>
            </w:r>
            <w:r w:rsidRPr="00FA79BF">
              <w:rPr>
                <w:rFonts w:cs="Arial"/>
                <w:szCs w:val="24"/>
              </w:rPr>
              <w:t xml:space="preserve"> and Part 2 is works required for wider system reasons.</w:t>
            </w:r>
          </w:p>
        </w:tc>
      </w:tr>
      <w:tr w:rsidR="00C226EE" w:rsidRPr="00FA79BF" w14:paraId="466A1BC6" w14:textId="77777777" w:rsidTr="00F00FBA">
        <w:trPr>
          <w:trHeight w:val="1375"/>
        </w:trPr>
        <w:tc>
          <w:tcPr>
            <w:tcW w:w="3789" w:type="dxa"/>
          </w:tcPr>
          <w:p w14:paraId="32AC4264" w14:textId="111052F9" w:rsidR="00C226EE" w:rsidRPr="00FA79BF" w:rsidRDefault="00C226EE" w:rsidP="00156EF2">
            <w:pPr>
              <w:rPr>
                <w:rFonts w:cs="Arial"/>
                <w:szCs w:val="24"/>
              </w:rPr>
            </w:pPr>
            <w:r>
              <w:rPr>
                <w:rFonts w:cs="Arial"/>
                <w:szCs w:val="24"/>
              </w:rPr>
              <w:t>“User Progression Milestones”</w:t>
            </w:r>
          </w:p>
        </w:tc>
        <w:tc>
          <w:tcPr>
            <w:tcW w:w="4602" w:type="dxa"/>
          </w:tcPr>
          <w:p w14:paraId="16D96AB5" w14:textId="77777777" w:rsidR="00C226EE" w:rsidRDefault="00C226EE" w:rsidP="00C226EE">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r w:rsidRPr="37A4141D">
              <w:rPr>
                <w:b/>
                <w:bCs/>
              </w:rPr>
              <w:t xml:space="preserve">Construction </w:t>
            </w:r>
            <w:r>
              <w:rPr>
                <w:b/>
                <w:bCs/>
              </w:rPr>
              <w:t xml:space="preserve"> Agreement.</w:t>
            </w:r>
          </w:p>
          <w:p w14:paraId="157BB8B8" w14:textId="77777777" w:rsidR="00C226EE" w:rsidRPr="00FA79BF" w:rsidRDefault="00C226EE" w:rsidP="00156EF2">
            <w:pPr>
              <w:jc w:val="both"/>
              <w:rPr>
                <w:rFonts w:cs="Arial"/>
                <w:szCs w:val="24"/>
              </w:rPr>
            </w:pPr>
          </w:p>
        </w:tc>
      </w:tr>
      <w:tr w:rsidR="00156EF2" w:rsidRPr="00FA79BF" w14:paraId="2B34BA28" w14:textId="77777777" w:rsidTr="00F00FBA">
        <w:trPr>
          <w:trHeight w:val="1375"/>
        </w:trPr>
        <w:tc>
          <w:tcPr>
            <w:tcW w:w="3789" w:type="dxa"/>
          </w:tcPr>
          <w:p w14:paraId="7D9F068A" w14:textId="77777777" w:rsidR="00156EF2" w:rsidRPr="00FA79BF" w:rsidRDefault="00156EF2" w:rsidP="00156EF2">
            <w:pPr>
              <w:rPr>
                <w:rFonts w:cs="Arial"/>
                <w:szCs w:val="24"/>
              </w:rPr>
            </w:pPr>
            <w:r w:rsidRPr="00FA79BF">
              <w:rPr>
                <w:rFonts w:cs="Arial"/>
                <w:szCs w:val="24"/>
              </w:rPr>
              <w:t>“User’s Works”</w:t>
            </w:r>
          </w:p>
        </w:tc>
        <w:tc>
          <w:tcPr>
            <w:tcW w:w="4602" w:type="dxa"/>
          </w:tcPr>
          <w:p w14:paraId="58CACD6C" w14:textId="77777777" w:rsidR="00156EF2" w:rsidRPr="00FA79BF" w:rsidRDefault="00156EF2" w:rsidP="00156EF2">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156EF2" w:rsidRPr="00FA79BF" w:rsidRDefault="00156EF2" w:rsidP="00156EF2">
            <w:pPr>
              <w:jc w:val="both"/>
              <w:rPr>
                <w:rFonts w:cs="Arial"/>
                <w:szCs w:val="24"/>
              </w:rPr>
            </w:pPr>
          </w:p>
        </w:tc>
      </w:tr>
      <w:tr w:rsidR="00156EF2" w:rsidRPr="00FA79BF" w14:paraId="04CDAE51" w14:textId="77777777" w:rsidTr="00F00FBA">
        <w:trPr>
          <w:trHeight w:val="828"/>
        </w:trPr>
        <w:tc>
          <w:tcPr>
            <w:tcW w:w="3789" w:type="dxa"/>
          </w:tcPr>
          <w:p w14:paraId="20D66115" w14:textId="77777777" w:rsidR="00156EF2" w:rsidRPr="00FA79BF" w:rsidRDefault="00156EF2" w:rsidP="00156EF2">
            <w:pPr>
              <w:rPr>
                <w:rFonts w:cs="Arial"/>
                <w:szCs w:val="24"/>
              </w:rPr>
            </w:pPr>
            <w:r w:rsidRPr="00FA79BF">
              <w:rPr>
                <w:rFonts w:cs="Arial"/>
                <w:szCs w:val="24"/>
              </w:rPr>
              <w:t>“Works”</w:t>
            </w:r>
          </w:p>
        </w:tc>
        <w:tc>
          <w:tcPr>
            <w:tcW w:w="4602" w:type="dxa"/>
          </w:tcPr>
          <w:p w14:paraId="5B572038" w14:textId="77777777" w:rsidR="00156EF2" w:rsidRPr="00FA79BF" w:rsidRDefault="00156EF2" w:rsidP="00156EF2">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156EF2" w:rsidRPr="00FA79BF" w:rsidRDefault="00156EF2" w:rsidP="00156EF2">
            <w:pPr>
              <w:jc w:val="both"/>
              <w:rPr>
                <w:rFonts w:cs="Arial"/>
                <w:szCs w:val="24"/>
              </w:rPr>
            </w:pPr>
          </w:p>
        </w:tc>
      </w:tr>
    </w:tbl>
    <w:p w14:paraId="61A50D80"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r w:rsidR="0046383A" w:rsidRPr="00FA79BF">
        <w:rPr>
          <w:rFonts w:ascii="Arial" w:hAnsi="Arial" w:cs="Arial"/>
          <w:b/>
          <w:szCs w:val="24"/>
        </w:rPr>
        <w:t>The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In the event of:-</w:t>
      </w:r>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5E244D">
      <w:pPr>
        <w:pStyle w:val="Heading5"/>
        <w:numPr>
          <w:ilvl w:val="2"/>
          <w:numId w:val="23"/>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5E244D">
      <w:pPr>
        <w:pStyle w:val="Heading5"/>
        <w:numPr>
          <w:ilvl w:val="2"/>
          <w:numId w:val="23"/>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as a consequence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The Company 's</w:t>
      </w:r>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77777777" w:rsidR="0046383A" w:rsidRPr="00FA79BF" w:rsidRDefault="0046383A" w:rsidP="00044429">
      <w:pPr>
        <w:ind w:left="1418" w:hanging="878"/>
        <w:rPr>
          <w:rFonts w:cs="Arial"/>
          <w:b/>
          <w:szCs w:val="24"/>
        </w:rPr>
      </w:pPr>
      <w:r w:rsidRPr="00FA79BF">
        <w:rPr>
          <w:rFonts w:cs="Arial"/>
          <w:szCs w:val="24"/>
        </w:rPr>
        <w:t>2.4.1</w:t>
      </w:r>
      <w:r w:rsidRPr="00FA79BF">
        <w:rPr>
          <w:rFonts w:cs="Arial"/>
          <w:szCs w:val="24"/>
        </w:rPr>
        <w:tab/>
        <w:t xml:space="preserve">The </w:t>
      </w:r>
      <w:r w:rsidRPr="00FA79BF">
        <w:rPr>
          <w:rFonts w:cs="Arial"/>
          <w:b/>
          <w:szCs w:val="24"/>
        </w:rPr>
        <w:t>User</w:t>
      </w:r>
      <w:r w:rsidRPr="00FA79BF">
        <w:rPr>
          <w:rFonts w:cs="Arial"/>
          <w:szCs w:val="24"/>
        </w:rPr>
        <w:t xml:space="preserve"> shall be liable to pay to </w:t>
      </w:r>
      <w:r w:rsidRPr="00FA79BF">
        <w:rPr>
          <w:rFonts w:cs="Arial"/>
          <w:b/>
          <w:szCs w:val="24"/>
        </w:rPr>
        <w:t xml:space="preserve">The Company </w:t>
      </w:r>
      <w:r w:rsidRPr="00FA79BF">
        <w:rPr>
          <w:rFonts w:cs="Arial"/>
          <w:szCs w:val="24"/>
        </w:rPr>
        <w:t>as part of Final Sums:-</w:t>
      </w:r>
    </w:p>
    <w:p w14:paraId="263C9BF3" w14:textId="77777777" w:rsidR="0046383A" w:rsidRPr="00FA79BF" w:rsidRDefault="0046383A" w:rsidP="0046383A">
      <w:pPr>
        <w:ind w:firstLine="709"/>
        <w:rPr>
          <w:rFonts w:cs="Arial"/>
          <w:b/>
          <w:szCs w:val="24"/>
        </w:rPr>
      </w:pPr>
    </w:p>
    <w:p w14:paraId="7E37901E"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(a)</w:t>
      </w:r>
      <w:r w:rsidRPr="00FA79BF">
        <w:rPr>
          <w:rFonts w:ascii="Arial" w:hAnsi="Arial" w:cs="Arial"/>
          <w:szCs w:val="24"/>
        </w:rPr>
        <w:tab/>
        <w:t xml:space="preserve">all </w:t>
      </w:r>
      <w:r w:rsidRPr="00FA79BF">
        <w:rPr>
          <w:rFonts w:ascii="Arial" w:hAnsi="Arial" w:cs="Arial"/>
          <w:b/>
          <w:szCs w:val="24"/>
        </w:rPr>
        <w:t>The Company 's</w:t>
      </w:r>
      <w:r w:rsidRPr="00FA79BF">
        <w:rPr>
          <w:rFonts w:ascii="Arial" w:hAnsi="Arial" w:cs="Arial"/>
          <w:szCs w:val="24"/>
        </w:rPr>
        <w:t xml:space="preserve"> </w:t>
      </w:r>
      <w:r w:rsidRPr="00FA79BF">
        <w:rPr>
          <w:rFonts w:ascii="Arial" w:hAnsi="Arial" w:cs="Arial"/>
          <w:b/>
          <w:szCs w:val="24"/>
        </w:rPr>
        <w:t>Engineering</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accrued; and </w:t>
      </w:r>
    </w:p>
    <w:p w14:paraId="34A0BCBF"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(b)</w:t>
      </w:r>
      <w:r w:rsidRPr="00FA79BF">
        <w:rPr>
          <w:rFonts w:ascii="Arial" w:hAnsi="Arial" w:cs="Arial"/>
          <w:szCs w:val="24"/>
        </w:rPr>
        <w:tab/>
        <w:t xml:space="preserve">proper and reasonable out-of-pocket expenses incurred and/or paid or which </w:t>
      </w:r>
      <w:r w:rsidRPr="00FA79BF">
        <w:rPr>
          <w:rFonts w:ascii="Arial" w:hAnsi="Arial" w:cs="Arial"/>
          <w:b/>
          <w:szCs w:val="24"/>
        </w:rPr>
        <w:t>The Company</w:t>
      </w:r>
      <w:r w:rsidRPr="00FA79BF">
        <w:rPr>
          <w:rFonts w:ascii="Arial" w:hAnsi="Arial" w:cs="Arial"/>
          <w:szCs w:val="24"/>
        </w:rPr>
        <w:t xml:space="preserve"> is legally bound to incur or pay </w:t>
      </w:r>
    </w:p>
    <w:p w14:paraId="1575A9F4" w14:textId="77777777" w:rsidR="0046383A" w:rsidRPr="00FA79BF" w:rsidRDefault="0046383A" w:rsidP="0046383A">
      <w:pPr>
        <w:pStyle w:val="clauseindent"/>
        <w:ind w:left="1440"/>
        <w:jc w:val="both"/>
        <w:rPr>
          <w:rFonts w:ascii="Arial" w:hAnsi="Arial" w:cs="Arial"/>
          <w:b/>
          <w:szCs w:val="24"/>
        </w:rPr>
      </w:pPr>
      <w:r w:rsidRPr="00FA79BF">
        <w:rPr>
          <w:rFonts w:ascii="Arial" w:hAnsi="Arial" w:cs="Arial"/>
          <w:szCs w:val="24"/>
        </w:rPr>
        <w:t xml:space="preserve">in seeking and obtaining the </w:t>
      </w:r>
      <w:r w:rsidRPr="00FA79BF">
        <w:rPr>
          <w:rFonts w:ascii="Arial" w:hAnsi="Arial" w:cs="Arial"/>
          <w:b/>
          <w:szCs w:val="24"/>
        </w:rPr>
        <w:t>Consents</w:t>
      </w:r>
      <w:r w:rsidRPr="00FA79BF">
        <w:rPr>
          <w:rFonts w:ascii="Arial" w:hAnsi="Arial" w:cs="Arial"/>
          <w:szCs w:val="24"/>
        </w:rPr>
        <w:t xml:space="preserve"> the subject of Clause 2.2 of this </w:t>
      </w:r>
      <w:r w:rsidRPr="00FA79BF">
        <w:rPr>
          <w:rFonts w:ascii="Arial" w:hAnsi="Arial" w:cs="Arial"/>
          <w:b/>
          <w:szCs w:val="24"/>
        </w:rPr>
        <w:t xml:space="preserve">Construction </w:t>
      </w:r>
      <w:r w:rsidRPr="00FA79BF">
        <w:rPr>
          <w:rFonts w:ascii="Arial" w:hAnsi="Arial" w:cs="Arial"/>
          <w:szCs w:val="24"/>
        </w:rPr>
        <w:t xml:space="preserve">excluding any costs associated with the </w:t>
      </w:r>
      <w:r w:rsidRPr="00FA79BF">
        <w:rPr>
          <w:rFonts w:ascii="Arial" w:hAnsi="Arial" w:cs="Arial"/>
          <w:b/>
          <w:szCs w:val="24"/>
        </w:rPr>
        <w:t>Seven</w:t>
      </w:r>
      <w:r w:rsidRPr="00FA79BF">
        <w:rPr>
          <w:rFonts w:ascii="Arial" w:hAnsi="Arial" w:cs="Arial"/>
          <w:szCs w:val="24"/>
        </w:rPr>
        <w:t xml:space="preserve"> </w:t>
      </w:r>
      <w:r w:rsidRPr="00FA79BF">
        <w:rPr>
          <w:rFonts w:ascii="Arial" w:hAnsi="Arial" w:cs="Arial"/>
          <w:b/>
          <w:szCs w:val="24"/>
        </w:rPr>
        <w:t>Year</w:t>
      </w:r>
      <w:r w:rsidRPr="00FA79BF">
        <w:rPr>
          <w:rFonts w:ascii="Arial" w:hAnsi="Arial" w:cs="Arial"/>
          <w:szCs w:val="24"/>
        </w:rPr>
        <w:t xml:space="preserve"> </w:t>
      </w:r>
      <w:r w:rsidRPr="00FA79BF">
        <w:rPr>
          <w:rFonts w:ascii="Arial" w:hAnsi="Arial" w:cs="Arial"/>
          <w:b/>
          <w:szCs w:val="24"/>
        </w:rPr>
        <w:t>Statement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works specified in Part 2 of Appendix H.  </w:t>
      </w:r>
    </w:p>
    <w:p w14:paraId="5E05C2D1" w14:textId="77777777" w:rsidR="0046383A" w:rsidRPr="00FA79BF" w:rsidRDefault="0046383A" w:rsidP="0046383A">
      <w:pPr>
        <w:pStyle w:val="clauseindent"/>
        <w:ind w:left="1440"/>
        <w:jc w:val="both"/>
        <w:rPr>
          <w:rFonts w:ascii="Arial" w:hAnsi="Arial" w:cs="Arial"/>
          <w:b/>
          <w:i/>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acknowledges these </w:t>
      </w:r>
      <w:proofErr w:type="gramStart"/>
      <w:r w:rsidRPr="00FA79BF">
        <w:rPr>
          <w:rFonts w:ascii="Arial" w:hAnsi="Arial" w:cs="Arial"/>
          <w:szCs w:val="24"/>
        </w:rPr>
        <w:t>out of pocket</w:t>
      </w:r>
      <w:proofErr w:type="gramEnd"/>
      <w:r w:rsidRPr="00FA79BF">
        <w:rPr>
          <w:rFonts w:ascii="Arial" w:hAnsi="Arial" w:cs="Arial"/>
          <w:szCs w:val="24"/>
        </w:rPr>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t>
      </w:r>
      <w:r w:rsidRPr="00FA79BF">
        <w:rPr>
          <w:rFonts w:ascii="Arial" w:hAnsi="Arial" w:cs="Arial"/>
          <w:b/>
          <w:szCs w:val="24"/>
        </w:rPr>
        <w:t>Transmission Connection Asset Works</w:t>
      </w:r>
      <w:r w:rsidRPr="00FA79BF">
        <w:rPr>
          <w:rFonts w:ascii="Arial" w:hAnsi="Arial" w:cs="Arial"/>
          <w:szCs w:val="24"/>
        </w:rPr>
        <w:t xml:space="preserve">.  This sum shall not include any capital costs incurred by </w:t>
      </w:r>
      <w:r w:rsidRPr="00FA79BF">
        <w:rPr>
          <w:rFonts w:ascii="Arial" w:hAnsi="Arial" w:cs="Arial"/>
          <w:b/>
          <w:szCs w:val="24"/>
        </w:rPr>
        <w:t>The Company</w:t>
      </w:r>
      <w:r w:rsidRPr="00FA79BF">
        <w:rPr>
          <w:rFonts w:ascii="Arial" w:hAnsi="Arial" w:cs="Arial"/>
          <w:szCs w:val="24"/>
        </w:rPr>
        <w:t>,</w:t>
      </w:r>
      <w:r w:rsidR="00D864F4">
        <w:rPr>
          <w:rFonts w:ascii="Arial" w:hAnsi="Arial" w:cs="Arial"/>
          <w:szCs w:val="24"/>
        </w:rPr>
        <w:t xml:space="preserve"> in the acquisition by it of the freehold of any land</w:t>
      </w:r>
      <w:r w:rsidR="00C024B2">
        <w:rPr>
          <w:rFonts w:ascii="Arial" w:hAnsi="Arial" w:cs="Arial"/>
          <w:szCs w:val="24"/>
        </w:rPr>
        <w:t xml:space="preserve"> in England and Wales or the </w:t>
      </w:r>
      <w:proofErr w:type="spellStart"/>
      <w:r w:rsidR="00C024B2">
        <w:rPr>
          <w:rFonts w:ascii="Arial" w:hAnsi="Arial" w:cs="Arial"/>
          <w:szCs w:val="24"/>
        </w:rPr>
        <w:t>feu</w:t>
      </w:r>
      <w:r w:rsidR="00D864F4">
        <w:rPr>
          <w:rFonts w:ascii="Arial" w:hAnsi="Arial" w:cs="Arial"/>
          <w:szCs w:val="24"/>
        </w:rPr>
        <w:t>hold</w:t>
      </w:r>
      <w:proofErr w:type="spellEnd"/>
      <w:r w:rsidR="00D864F4">
        <w:rPr>
          <w:rFonts w:ascii="Arial" w:hAnsi="Arial" w:cs="Arial"/>
          <w:szCs w:val="24"/>
        </w:rPr>
        <w:t xml:space="preserve"> of any land in Scotland</w:t>
      </w:r>
      <w:r w:rsidRPr="00FA79BF">
        <w:rPr>
          <w:rFonts w:ascii="Arial" w:hAnsi="Arial" w:cs="Arial"/>
          <w:szCs w:val="24"/>
        </w:rPr>
        <w:t xml:space="preserve"> in relation to </w:t>
      </w:r>
      <w:r w:rsidRPr="00FA79BF">
        <w:rPr>
          <w:rFonts w:ascii="Arial" w:hAnsi="Arial" w:cs="Arial"/>
          <w:b/>
          <w:szCs w:val="24"/>
        </w:rPr>
        <w:t>Connection Sites</w:t>
      </w:r>
      <w:r w:rsidR="00D864F4">
        <w:rPr>
          <w:rFonts w:ascii="Arial" w:hAnsi="Arial" w:cs="Arial"/>
          <w:b/>
          <w:szCs w:val="24"/>
        </w:rPr>
        <w:t>.</w:t>
      </w:r>
      <w:r w:rsidRPr="00FA79BF">
        <w:rPr>
          <w:rFonts w:ascii="Arial" w:hAnsi="Arial" w:cs="Arial"/>
          <w:szCs w:val="24"/>
        </w:rPr>
        <w:t xml:space="preserve">  </w:t>
      </w:r>
      <w:r w:rsidRPr="00FA79BF">
        <w:rPr>
          <w:rFonts w:ascii="Arial" w:hAnsi="Arial" w:cs="Arial"/>
          <w:b/>
          <w:bCs/>
          <w:szCs w:val="24"/>
        </w:rPr>
        <w:t>The Company</w:t>
      </w:r>
      <w:r w:rsidRPr="00FA79BF">
        <w:rPr>
          <w:rFonts w:ascii="Arial" w:hAnsi="Arial" w:cs="Arial"/>
          <w:szCs w:val="24"/>
        </w:rPr>
        <w:t xml:space="preserve"> shall keep the </w:t>
      </w:r>
      <w:r w:rsidRPr="00FA79BF">
        <w:rPr>
          <w:rFonts w:ascii="Arial" w:hAnsi="Arial" w:cs="Arial"/>
          <w:b/>
          <w:szCs w:val="24"/>
        </w:rPr>
        <w:t>User</w:t>
      </w:r>
      <w:r w:rsidRPr="00FA79BF">
        <w:rPr>
          <w:rFonts w:ascii="Arial" w:hAnsi="Arial" w:cs="Arial"/>
          <w:szCs w:val="24"/>
        </w:rPr>
        <w:t xml:space="preserve"> informed of the level of such charges and expenses being incurred.  The </w:t>
      </w:r>
      <w:r w:rsidRPr="00FA79BF">
        <w:rPr>
          <w:rFonts w:ascii="Arial" w:hAnsi="Arial" w:cs="Arial"/>
          <w:b/>
          <w:szCs w:val="24"/>
        </w:rPr>
        <w:t>User</w:t>
      </w:r>
      <w:r w:rsidRPr="00FA79BF">
        <w:rPr>
          <w:rFonts w:ascii="Arial" w:hAnsi="Arial" w:cs="Arial"/>
          <w:szCs w:val="24"/>
        </w:rPr>
        <w:t xml:space="preserve"> shall pay such sums within 28 (twenty eight) days of the date of </w:t>
      </w:r>
      <w:r w:rsidRPr="00FA79BF">
        <w:rPr>
          <w:rFonts w:ascii="Arial" w:hAnsi="Arial" w:cs="Arial"/>
          <w:b/>
          <w:szCs w:val="24"/>
        </w:rPr>
        <w:t>The Company 's</w:t>
      </w:r>
      <w:r w:rsidRPr="00FA79BF">
        <w:rPr>
          <w:rFonts w:ascii="Arial" w:hAnsi="Arial" w:cs="Arial"/>
          <w:szCs w:val="24"/>
        </w:rPr>
        <w:t xml:space="preserve"> invoice therefor. </w:t>
      </w:r>
    </w:p>
    <w:p w14:paraId="1E0FA937" w14:textId="77777777"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2.4.2</w:t>
      </w:r>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days notice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r w:rsidRPr="00FA79BF">
        <w:rPr>
          <w:rFonts w:ascii="Arial" w:hAnsi="Arial" w:cs="Arial"/>
          <w:b/>
          <w:szCs w:val="24"/>
        </w:rPr>
        <w:t>User</w:t>
      </w:r>
      <w:r w:rsidRPr="00FA79BF">
        <w:rPr>
          <w:rFonts w:ascii="Arial" w:hAnsi="Arial" w:cs="Arial"/>
          <w:szCs w:val="24"/>
        </w:rPr>
        <w:t xml:space="preserve"> shall in addition to the payments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The Company 's</w:t>
      </w:r>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bCs/>
          <w:szCs w:val="24"/>
        </w:rPr>
        <w:t>The Company</w:t>
      </w:r>
      <w:r w:rsidRPr="00FA79BF">
        <w:rPr>
          <w:rFonts w:ascii="Arial" w:hAnsi="Arial" w:cs="Arial"/>
          <w:b/>
          <w:szCs w:val="24"/>
        </w:rPr>
        <w:t xml:space="preserve">'s </w:t>
      </w:r>
      <w:r w:rsidRPr="00FA79BF">
        <w:rPr>
          <w:rFonts w:ascii="Arial" w:hAnsi="Arial" w:cs="Arial"/>
          <w:szCs w:val="24"/>
        </w:rPr>
        <w:t xml:space="preserve">invoice(s) therefore and (where applicable)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4F626EBC"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00D864F4">
        <w:rPr>
          <w:rFonts w:ascii="Arial" w:hAnsi="Arial" w:cs="Arial"/>
          <w:b/>
          <w:szCs w:val="24"/>
        </w:rPr>
        <w:t xml:space="preserve"> </w:t>
      </w:r>
      <w:r w:rsidRPr="00FA79BF">
        <w:rPr>
          <w:rFonts w:ascii="Arial" w:hAnsi="Arial" w:cs="Arial"/>
          <w:szCs w:val="24"/>
        </w:rPr>
        <w:t xml:space="preserve">and the </w:t>
      </w:r>
      <w:r w:rsidRPr="00FA79BF">
        <w:rPr>
          <w:rFonts w:ascii="Arial" w:hAnsi="Arial" w:cs="Arial"/>
          <w:b/>
          <w:szCs w:val="24"/>
        </w:rPr>
        <w:t>User</w:t>
      </w:r>
      <w:r w:rsidRPr="00FA79BF">
        <w:rPr>
          <w:rFonts w:ascii="Arial" w:hAnsi="Arial" w:cs="Arial"/>
          <w:szCs w:val="24"/>
        </w:rPr>
        <w:t xml:space="preserve">; and </w:t>
      </w:r>
    </w:p>
    <w:p w14:paraId="0E3F01C2"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223332B0"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the </w:t>
      </w:r>
      <w:r w:rsidRPr="00FA79BF">
        <w:rPr>
          <w:rFonts w:ascii="Arial" w:hAnsi="Arial" w:cs="Arial"/>
          <w:b/>
          <w:szCs w:val="24"/>
        </w:rPr>
        <w:t>User</w:t>
      </w:r>
      <w:r w:rsidRPr="00FA79BF">
        <w:rPr>
          <w:rFonts w:ascii="Arial" w:hAnsi="Arial" w:cs="Arial"/>
          <w:szCs w:val="24"/>
        </w:rPr>
        <w:t xml:space="preserve"> shall in addition to the sums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The Company 's</w:t>
      </w:r>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The Company 's</w:t>
      </w:r>
      <w:r w:rsidRPr="00FA79BF">
        <w:rPr>
          <w:rFonts w:ascii="Arial" w:hAnsi="Arial" w:cs="Arial"/>
          <w:szCs w:val="24"/>
        </w:rPr>
        <w:t xml:space="preserve"> invoice(s) therefore and (where applicable) on termination </w:t>
      </w:r>
      <w:r w:rsidRPr="00FA79BF">
        <w:rPr>
          <w:rFonts w:ascii="Arial" w:hAnsi="Arial" w:cs="Arial"/>
          <w:b/>
          <w:szCs w:val="24"/>
        </w:rPr>
        <w:t xml:space="preserve">The Company </w:t>
      </w:r>
      <w:r w:rsidRPr="00FA79BF">
        <w:rPr>
          <w:rFonts w:ascii="Arial" w:hAnsi="Arial" w:cs="Arial"/>
          <w:szCs w:val="24"/>
        </w:rPr>
        <w:t xml:space="preserve">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and;</w:t>
      </w:r>
    </w:p>
    <w:p w14:paraId="212C6128"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E97FF7E"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proofErr w:type="gramStart"/>
      <w:r w:rsidRPr="00FA79BF">
        <w:rPr>
          <w:rFonts w:ascii="Arial" w:hAnsi="Arial" w:cs="Arial"/>
          <w:b/>
          <w:szCs w:val="24"/>
        </w:rPr>
        <w:t>Programme</w:t>
      </w:r>
      <w:proofErr w:type="gramEnd"/>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may be shall be imple</w:t>
      </w:r>
      <w:r w:rsidRPr="00FA79BF">
        <w:rPr>
          <w:rFonts w:ascii="Arial" w:hAnsi="Arial" w:cs="Arial"/>
          <w:szCs w:val="24"/>
        </w:rPr>
        <w:softHyphen/>
        <w:t xml:space="preserve">mented by the parties and their sub-contractors in accordance with its terms. </w:t>
      </w:r>
    </w:p>
    <w:p w14:paraId="44BA216C"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Construction 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 xml:space="preserve">shall be automatically amended to reflect the change.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 xml:space="preserve">Third Party </w:t>
      </w:r>
      <w:proofErr w:type="gramStart"/>
      <w:r w:rsidRPr="00FA79BF">
        <w:rPr>
          <w:rFonts w:cs="Arial"/>
          <w:b/>
          <w:szCs w:val="24"/>
        </w:rPr>
        <w:t>Works</w:t>
      </w:r>
      <w:proofErr w:type="gramEnd"/>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Construction 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r w:rsidRPr="00FA79BF">
        <w:rPr>
          <w:rFonts w:cs="Arial"/>
          <w:b/>
          <w:szCs w:val="24"/>
        </w:rPr>
        <w:t>Third Party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w:t>
      </w:r>
      <w:proofErr w:type="gramStart"/>
      <w:r w:rsidRPr="00FA79BF">
        <w:rPr>
          <w:rFonts w:cs="Arial"/>
          <w:szCs w:val="24"/>
        </w:rPr>
        <w:t>[  ]</w:t>
      </w:r>
      <w:proofErr w:type="gramEnd"/>
      <w:r w:rsidRPr="00FA79BF">
        <w:rPr>
          <w:rFonts w:cs="Arial"/>
          <w:szCs w:val="24"/>
        </w:rPr>
        <w:t xml:space="preserve">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w:t>
      </w:r>
      <w:proofErr w:type="gramStart"/>
      <w:r w:rsidRPr="00FA79BF">
        <w:rPr>
          <w:rFonts w:cs="Arial"/>
          <w:szCs w:val="24"/>
        </w:rPr>
        <w:t xml:space="preserve">  ]</w:t>
      </w:r>
      <w:proofErr w:type="gramEnd"/>
      <w:r w:rsidRPr="00FA79BF">
        <w:rPr>
          <w:rFonts w:cs="Arial"/>
          <w:szCs w:val="24"/>
        </w:rPr>
        <w:t xml:space="preserve">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on a daily basis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77777777" w:rsidR="0046383A" w:rsidRPr="00FA79BF" w:rsidRDefault="0046383A" w:rsidP="005C02BD">
      <w:pPr>
        <w:pStyle w:val="Heading3"/>
        <w:numPr>
          <w:ilvl w:val="0"/>
          <w:numId w:val="0"/>
        </w:numPr>
        <w:ind w:left="709" w:hanging="709"/>
        <w:jc w:val="both"/>
        <w:rPr>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xml:space="preserve">.  In the event of such termination the </w:t>
      </w:r>
      <w:r w:rsidRPr="00FA79BF">
        <w:rPr>
          <w:rFonts w:ascii="Arial" w:hAnsi="Arial" w:cs="Arial"/>
          <w:b/>
          <w:szCs w:val="24"/>
        </w:rPr>
        <w:t>User</w:t>
      </w:r>
      <w:r w:rsidRPr="00FA79BF">
        <w:rPr>
          <w:rFonts w:ascii="Arial" w:hAnsi="Arial" w:cs="Arial"/>
          <w:szCs w:val="24"/>
        </w:rPr>
        <w:t xml:space="preserve"> shall in addition to the amounts for which it is liable under Clause 2.4 to this </w:t>
      </w:r>
      <w:r w:rsidRPr="00FA79BF">
        <w:rPr>
          <w:rFonts w:ascii="Arial" w:hAnsi="Arial" w:cs="Arial"/>
          <w:b/>
          <w:szCs w:val="24"/>
        </w:rPr>
        <w:t>Construction Agreement</w:t>
      </w:r>
      <w:r w:rsidRPr="00FA79BF">
        <w:rPr>
          <w:rFonts w:ascii="Arial" w:hAnsi="Arial" w:cs="Arial"/>
          <w:szCs w:val="24"/>
        </w:rPr>
        <w:t xml:space="preserve"> be liable to </w:t>
      </w:r>
      <w:r w:rsidRPr="00FA79BF">
        <w:rPr>
          <w:rFonts w:ascii="Arial" w:hAnsi="Arial" w:cs="Arial"/>
          <w:b/>
          <w:szCs w:val="24"/>
        </w:rPr>
        <w:t xml:space="preserve">The Company </w:t>
      </w:r>
      <w:r w:rsidRPr="00FA79BF">
        <w:rPr>
          <w:rFonts w:ascii="Arial" w:hAnsi="Arial" w:cs="Arial"/>
          <w:bCs/>
          <w:szCs w:val="24"/>
        </w:rPr>
        <w:t>t</w:t>
      </w:r>
      <w:r w:rsidRPr="00FA79BF">
        <w:rPr>
          <w:rFonts w:ascii="Arial" w:hAnsi="Arial" w:cs="Arial"/>
          <w:szCs w:val="24"/>
        </w:rPr>
        <w:t xml:space="preserve">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Company's </w:t>
      </w:r>
      <w:r w:rsidRPr="00FA79BF">
        <w:rPr>
          <w:rFonts w:ascii="Arial" w:hAnsi="Arial" w:cs="Arial"/>
          <w:szCs w:val="24"/>
        </w:rPr>
        <w:t xml:space="preserve">estimate or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The Company 's</w:t>
      </w:r>
      <w:r w:rsidRPr="00FA79BF">
        <w:rPr>
          <w:rFonts w:ascii="Arial" w:hAnsi="Arial" w:cs="Arial"/>
          <w:szCs w:val="24"/>
        </w:rPr>
        <w:t xml:space="preserve"> invoice(s) therefor and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19A04113" w14:textId="77777777" w:rsidR="0046383A" w:rsidRPr="00FA79BF" w:rsidRDefault="0046383A" w:rsidP="005C02BD">
      <w:pPr>
        <w:pStyle w:val="Heading3"/>
        <w:numPr>
          <w:ilvl w:val="0"/>
          <w:numId w:val="0"/>
        </w:numPr>
        <w:ind w:left="1134" w:hanging="425"/>
        <w:jc w:val="both"/>
        <w:rPr>
          <w:rFonts w:ascii="Arial" w:hAnsi="Arial" w:cs="Arial"/>
          <w:szCs w:val="24"/>
        </w:rPr>
      </w:pPr>
      <w:r w:rsidRPr="00FA79BF">
        <w:rPr>
          <w:rFonts w:ascii="Arial" w:hAnsi="Arial" w:cs="Arial"/>
          <w:szCs w:val="24"/>
        </w:rPr>
        <w:t xml:space="preserve">(a) </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00464B77">
        <w:rPr>
          <w:rFonts w:ascii="Arial" w:hAnsi="Arial" w:cs="Arial"/>
          <w:szCs w:val="24"/>
        </w:rPr>
        <w:t xml:space="preserve"> on the</w:t>
      </w:r>
      <w:r w:rsidRPr="00FA79BF">
        <w:rPr>
          <w:rFonts w:ascii="Arial" w:hAnsi="Arial" w:cs="Arial"/>
          <w:szCs w:val="24"/>
        </w:rPr>
        <w:t xml:space="preserve"> </w:t>
      </w:r>
      <w:r w:rsidRPr="00FA79BF">
        <w:rPr>
          <w:rFonts w:ascii="Arial" w:hAnsi="Arial" w:cs="Arial"/>
          <w:b/>
          <w:szCs w:val="24"/>
        </w:rPr>
        <w:t>Relevant Transmission Licensee's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 xml:space="preserve">User; </w:t>
      </w:r>
      <w:r w:rsidRPr="00FA79BF">
        <w:rPr>
          <w:rFonts w:ascii="Arial" w:hAnsi="Arial" w:cs="Arial"/>
          <w:szCs w:val="24"/>
        </w:rPr>
        <w:t xml:space="preserve">and </w:t>
      </w:r>
    </w:p>
    <w:p w14:paraId="33ED384A" w14:textId="77777777" w:rsidR="0046383A" w:rsidRPr="00FA79BF" w:rsidRDefault="0046383A" w:rsidP="005C02BD">
      <w:pPr>
        <w:pStyle w:val="Heading3"/>
        <w:numPr>
          <w:ilvl w:val="0"/>
          <w:numId w:val="0"/>
        </w:numPr>
        <w:ind w:left="1134" w:hanging="425"/>
        <w:jc w:val="both"/>
        <w:rPr>
          <w:rFonts w:ascii="Arial" w:hAnsi="Arial" w:cs="Arial"/>
          <w:b/>
          <w:szCs w:val="24"/>
        </w:rPr>
      </w:pPr>
      <w:r w:rsidRPr="00FA79BF">
        <w:rPr>
          <w:rFonts w:ascii="Arial" w:hAnsi="Arial" w:cs="Arial"/>
          <w:szCs w:val="24"/>
        </w:rPr>
        <w:t xml:space="preserve">(b)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t>5</w:t>
      </w:r>
      <w:r w:rsidRPr="00044429">
        <w:rPr>
          <w:rFonts w:ascii="Arial" w:hAnsi="Arial" w:cs="Arial"/>
          <w:szCs w:val="24"/>
        </w:rPr>
        <w:tab/>
      </w:r>
      <w:proofErr w:type="gramStart"/>
      <w:r w:rsidRPr="00044429">
        <w:rPr>
          <w:rFonts w:ascii="Arial" w:hAnsi="Arial" w:cs="Arial"/>
          <w:szCs w:val="24"/>
        </w:rPr>
        <w:t>APPROVAL</w:t>
      </w:r>
      <w:proofErr w:type="gramEnd"/>
      <w:r w:rsidRPr="00044429">
        <w:rPr>
          <w:rFonts w:ascii="Arial" w:hAnsi="Arial" w:cs="Arial"/>
          <w:szCs w:val="24"/>
        </w:rPr>
        <w:t xml:space="preserve">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w:t>
      </w:r>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proofErr w:type="gramStart"/>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proofErr w:type="gramEnd"/>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w:t>
      </w:r>
      <w:proofErr w:type="gramStart"/>
      <w:r w:rsidRPr="00FA79BF">
        <w:rPr>
          <w:rFonts w:ascii="Arial" w:hAnsi="Arial" w:cs="Arial"/>
          <w:szCs w:val="24"/>
        </w:rPr>
        <w:t>are</w:t>
      </w:r>
      <w:proofErr w:type="gramEnd"/>
      <w:r w:rsidRPr="00FA79BF">
        <w:rPr>
          <w:rFonts w:ascii="Arial" w:hAnsi="Arial" w:cs="Arial"/>
          <w:szCs w:val="24"/>
        </w:rPr>
        <w:t xml:space="preserv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w:t>
      </w:r>
      <w:proofErr w:type="gramStart"/>
      <w:r w:rsidRPr="00FA79BF">
        <w:rPr>
          <w:rFonts w:ascii="Arial" w:hAnsi="Arial" w:cs="Arial"/>
          <w:szCs w:val="24"/>
        </w:rPr>
        <w:t xml:space="preserve">to </w:t>
      </w:r>
      <w:r w:rsidR="00480AB6">
        <w:rPr>
          <w:rFonts w:ascii="Arial" w:hAnsi="Arial" w:cs="Arial"/>
          <w:szCs w:val="24"/>
        </w:rPr>
        <w:t xml:space="preserve"> them</w:t>
      </w:r>
      <w:proofErr w:type="gramEnd"/>
      <w:r w:rsidR="00480AB6">
        <w:rPr>
          <w:rFonts w:ascii="Arial" w:hAnsi="Arial" w:cs="Arial"/>
          <w:szCs w:val="24"/>
        </w:rPr>
        <w:t xml:space="preserve">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submission  of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77777777" w:rsidR="0046383A" w:rsidRPr="00FA79BF" w:rsidRDefault="0046383A" w:rsidP="0046383A">
      <w:pPr>
        <w:pStyle w:val="clauseindent"/>
        <w:ind w:left="709" w:hanging="709"/>
        <w:jc w:val="both"/>
        <w:rPr>
          <w:rFonts w:ascii="Arial" w:hAnsi="Arial" w:cs="Arial"/>
          <w:b/>
          <w:szCs w:val="24"/>
        </w:rPr>
      </w:pPr>
      <w:r w:rsidRPr="00FA79BF">
        <w:rPr>
          <w:rFonts w:ascii="Arial" w:hAnsi="Arial" w:cs="Arial"/>
          <w:szCs w:val="24"/>
        </w:rPr>
        <w:t>7.1</w:t>
      </w:r>
      <w:r w:rsidRPr="00FA79BF">
        <w:rPr>
          <w:rFonts w:ascii="Arial" w:hAnsi="Arial" w:cs="Arial"/>
          <w:b/>
          <w:szCs w:val="24"/>
        </w:rPr>
        <w:tab/>
        <w:t>The Company</w:t>
      </w:r>
      <w:r w:rsidRPr="00FA79BF">
        <w:rPr>
          <w:rFonts w:ascii="Arial" w:hAnsi="Arial" w:cs="Arial"/>
          <w:szCs w:val="24"/>
        </w:rPr>
        <w:t xml:space="preserve"> shall connect and </w:t>
      </w:r>
      <w:r w:rsidRPr="00FA79BF">
        <w:rPr>
          <w:rFonts w:ascii="Arial" w:hAnsi="Arial" w:cs="Arial"/>
          <w:b/>
          <w:szCs w:val="24"/>
        </w:rPr>
        <w:t>Energise</w:t>
      </w:r>
      <w:r w:rsidRPr="00FA79BF">
        <w:rPr>
          <w:rFonts w:ascii="Arial" w:hAnsi="Arial" w:cs="Arial"/>
          <w:szCs w:val="24"/>
        </w:rPr>
        <w:t xml:space="preserv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at the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Site</w:t>
      </w:r>
      <w:r w:rsidRPr="00FA79BF">
        <w:rPr>
          <w:rFonts w:ascii="Arial" w:hAnsi="Arial" w:cs="Arial"/>
          <w:szCs w:val="24"/>
        </w:rPr>
        <w:t xml:space="preserve"> during the course of and in accordance with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thereafter upon com</w:t>
      </w:r>
      <w:r w:rsidRPr="00FA79BF">
        <w:rPr>
          <w:rFonts w:ascii="Arial" w:hAnsi="Arial" w:cs="Arial"/>
          <w:szCs w:val="24"/>
        </w:rPr>
        <w:softHyphen/>
        <w:t xml:space="preserve">pliance by the </w:t>
      </w:r>
      <w:r w:rsidRPr="00FA79BF">
        <w:rPr>
          <w:rFonts w:ascii="Arial" w:hAnsi="Arial" w:cs="Arial"/>
          <w:b/>
          <w:szCs w:val="24"/>
        </w:rPr>
        <w:t>User</w:t>
      </w:r>
      <w:r w:rsidRPr="00FA79BF">
        <w:rPr>
          <w:rFonts w:ascii="Arial" w:hAnsi="Arial" w:cs="Arial"/>
          <w:szCs w:val="24"/>
        </w:rPr>
        <w:t xml:space="preserve"> with the provisions of Clause 5 and provided (1)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excluding the </w:t>
      </w:r>
      <w:r w:rsidRPr="00FA79BF">
        <w:rPr>
          <w:rFonts w:ascii="Arial" w:hAnsi="Arial" w:cs="Arial"/>
          <w:b/>
          <w:szCs w:val="24"/>
        </w:rPr>
        <w:t>Seven Year Statement Works</w:t>
      </w:r>
      <w:r w:rsidRPr="00FA79BF">
        <w:rPr>
          <w:rFonts w:ascii="Arial" w:hAnsi="Arial" w:cs="Arial"/>
          <w:szCs w:val="24"/>
        </w:rPr>
        <w:t xml:space="preserve"> shall be </w:t>
      </w:r>
      <w:r w:rsidRPr="00FA79BF">
        <w:rPr>
          <w:rFonts w:ascii="Arial" w:hAnsi="Arial" w:cs="Arial"/>
          <w:b/>
          <w:szCs w:val="24"/>
        </w:rPr>
        <w:t>Commissioned</w:t>
      </w:r>
      <w:r w:rsidRPr="00FA79BF">
        <w:rPr>
          <w:rFonts w:ascii="Arial" w:hAnsi="Arial" w:cs="Arial"/>
          <w:szCs w:val="24"/>
        </w:rPr>
        <w:t xml:space="preserve"> and (2) [the </w:t>
      </w:r>
      <w:r w:rsidRPr="00FA79BF">
        <w:rPr>
          <w:rFonts w:ascii="Arial" w:hAnsi="Arial" w:cs="Arial"/>
          <w:b/>
          <w:szCs w:val="24"/>
        </w:rPr>
        <w:t>Seven</w:t>
      </w:r>
      <w:r w:rsidRPr="00FA79BF">
        <w:rPr>
          <w:rFonts w:ascii="Arial" w:hAnsi="Arial" w:cs="Arial"/>
          <w:szCs w:val="24"/>
        </w:rPr>
        <w:t xml:space="preserve"> </w:t>
      </w:r>
      <w:r w:rsidRPr="00FA79BF">
        <w:rPr>
          <w:rFonts w:ascii="Arial" w:hAnsi="Arial" w:cs="Arial"/>
          <w:b/>
          <w:szCs w:val="24"/>
        </w:rPr>
        <w:t>Year</w:t>
      </w:r>
      <w:r w:rsidRPr="00FA79BF">
        <w:rPr>
          <w:rFonts w:ascii="Arial" w:hAnsi="Arial" w:cs="Arial"/>
          <w:szCs w:val="24"/>
        </w:rPr>
        <w:t xml:space="preserve"> </w:t>
      </w:r>
      <w:r w:rsidRPr="00FA79BF">
        <w:rPr>
          <w:rFonts w:ascii="Arial" w:hAnsi="Arial" w:cs="Arial"/>
          <w:b/>
          <w:szCs w:val="24"/>
        </w:rPr>
        <w:t>Statement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Third Party Works</w:t>
      </w:r>
      <w:r w:rsidRPr="00FA79BF">
        <w:rPr>
          <w:rFonts w:ascii="Arial" w:hAnsi="Arial" w:cs="Arial"/>
          <w:szCs w:val="24"/>
        </w:rPr>
        <w:t xml:space="preserve"> shall be completed</w:t>
      </w:r>
      <w:r w:rsidRPr="00FA79BF">
        <w:rPr>
          <w:rFonts w:ascii="Arial" w:hAnsi="Arial" w:cs="Arial"/>
          <w:b/>
          <w:szCs w:val="24"/>
        </w:rPr>
        <w:t xml:space="preserve"> The Company</w:t>
      </w:r>
      <w:r w:rsidRPr="00FA79BF">
        <w:rPr>
          <w:rFonts w:ascii="Arial" w:hAnsi="Arial" w:cs="Arial"/>
          <w:szCs w:val="24"/>
        </w:rPr>
        <w:t xml:space="preserve"> shall forthwith notify the </w:t>
      </w:r>
      <w:r w:rsidRPr="00FA79BF">
        <w:rPr>
          <w:rFonts w:ascii="Arial" w:hAnsi="Arial" w:cs="Arial"/>
          <w:b/>
          <w:szCs w:val="24"/>
        </w:rPr>
        <w:t>User</w:t>
      </w:r>
      <w:r w:rsidRPr="00FA79BF">
        <w:rPr>
          <w:rFonts w:ascii="Arial" w:hAnsi="Arial" w:cs="Arial"/>
          <w:szCs w:val="24"/>
        </w:rPr>
        <w:t xml:space="preserve"> in writing that the </w:t>
      </w:r>
      <w:r w:rsidRPr="00FA79BF">
        <w:rPr>
          <w:rFonts w:ascii="Arial" w:hAnsi="Arial" w:cs="Arial"/>
          <w:b/>
          <w:szCs w:val="24"/>
        </w:rPr>
        <w:t>Connection Site</w:t>
      </w:r>
      <w:r w:rsidRPr="00FA79BF">
        <w:rPr>
          <w:rFonts w:ascii="Arial" w:hAnsi="Arial" w:cs="Arial"/>
          <w:szCs w:val="24"/>
        </w:rPr>
        <w:t xml:space="preserve"> shall become </w:t>
      </w:r>
      <w:r w:rsidRPr="00FA79BF">
        <w:rPr>
          <w:rFonts w:ascii="Arial" w:hAnsi="Arial" w:cs="Arial"/>
          <w:b/>
          <w:szCs w:val="24"/>
        </w:rPr>
        <w:t>Operational</w:t>
      </w:r>
      <w:r w:rsidRPr="00FA79BF">
        <w:rPr>
          <w:rFonts w:ascii="Arial" w:hAnsi="Arial" w:cs="Arial"/>
          <w:szCs w:val="24"/>
        </w:rPr>
        <w:t>.</w:t>
      </w:r>
    </w:p>
    <w:p w14:paraId="293EC889" w14:textId="77777777" w:rsidR="0046383A" w:rsidRPr="00FA79BF" w:rsidRDefault="0046383A" w:rsidP="0046383A">
      <w:pPr>
        <w:pStyle w:val="clauseindent"/>
        <w:ind w:left="0"/>
        <w:jc w:val="both"/>
        <w:rPr>
          <w:rFonts w:ascii="Arial" w:hAnsi="Arial" w:cs="Arial"/>
          <w:szCs w:val="24"/>
        </w:rPr>
      </w:pP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 xml:space="preserve">Bilateral Connection </w:t>
      </w:r>
      <w:proofErr w:type="gramStart"/>
      <w:r w:rsidRPr="00FA79BF">
        <w:rPr>
          <w:rFonts w:ascii="Arial" w:hAnsi="Arial" w:cs="Arial"/>
          <w:b/>
          <w:szCs w:val="24"/>
        </w:rPr>
        <w:t>Agreement</w:t>
      </w:r>
      <w:r w:rsidRPr="00FA79BF">
        <w:rPr>
          <w:rFonts w:ascii="Arial" w:hAnsi="Arial" w:cs="Arial"/>
          <w:szCs w:val="24"/>
        </w:rPr>
        <w:t xml:space="preserve"> .</w:t>
      </w:r>
      <w:proofErr w:type="gramEnd"/>
    </w:p>
    <w:p w14:paraId="4064E3C8" w14:textId="77777777" w:rsidR="0046383A" w:rsidRPr="00FA79BF" w:rsidRDefault="0046383A" w:rsidP="0046383A">
      <w:pPr>
        <w:pStyle w:val="clauseindent"/>
        <w:ind w:left="0"/>
        <w:jc w:val="both"/>
        <w:rPr>
          <w:rFonts w:ascii="Arial" w:hAnsi="Arial" w:cs="Arial"/>
          <w:b/>
          <w:szCs w:val="24"/>
          <w:u w:val="single"/>
        </w:rPr>
      </w:pPr>
      <w:r w:rsidRPr="00FA79BF">
        <w:rPr>
          <w:rFonts w:ascii="Arial" w:hAnsi="Arial" w:cs="Arial"/>
          <w:b/>
          <w:szCs w:val="24"/>
        </w:rPr>
        <w:t>9.</w:t>
      </w:r>
      <w:r w:rsidRPr="00FA79BF">
        <w:rPr>
          <w:rFonts w:ascii="Arial" w:hAnsi="Arial" w:cs="Arial"/>
          <w:szCs w:val="24"/>
        </w:rPr>
        <w:tab/>
      </w:r>
      <w:r w:rsidRPr="00FA79BF">
        <w:rPr>
          <w:rFonts w:ascii="Arial" w:hAnsi="Arial" w:cs="Arial"/>
          <w:b/>
          <w:szCs w:val="24"/>
        </w:rPr>
        <w:t xml:space="preserve">CREDIT REQUIREMENTS </w:t>
      </w:r>
    </w:p>
    <w:p w14:paraId="79833902" w14:textId="77777777" w:rsidR="0046383A" w:rsidRPr="00FA79BF" w:rsidRDefault="0046383A" w:rsidP="0046383A">
      <w:pPr>
        <w:tabs>
          <w:tab w:val="left" w:pos="709"/>
        </w:tabs>
        <w:ind w:left="709"/>
        <w:jc w:val="both"/>
        <w:rPr>
          <w:rFonts w:cs="Arial"/>
          <w:b/>
          <w:szCs w:val="24"/>
        </w:rPr>
      </w:pPr>
      <w:r w:rsidRPr="00FA79BF">
        <w:rPr>
          <w:rFonts w:cs="Arial"/>
          <w:szCs w:val="24"/>
        </w:rPr>
        <w:t xml:space="preserve">Alternate provisions apply depending whether or not the </w:t>
      </w:r>
      <w:r w:rsidRPr="00FA79BF">
        <w:rPr>
          <w:rFonts w:cs="Arial"/>
          <w:b/>
          <w:szCs w:val="24"/>
        </w:rPr>
        <w:t>User</w:t>
      </w:r>
      <w:r w:rsidRPr="00FA79BF">
        <w:rPr>
          <w:rFonts w:cs="Arial"/>
          <w:szCs w:val="24"/>
        </w:rPr>
        <w:t xml:space="preserve"> does (9A) or does not (9B) meet </w:t>
      </w:r>
      <w:r w:rsidRPr="00FA79BF">
        <w:rPr>
          <w:rFonts w:cs="Arial"/>
          <w:b/>
          <w:szCs w:val="24"/>
        </w:rPr>
        <w:t>The Company's</w:t>
      </w:r>
      <w:r w:rsidRPr="00FA79BF">
        <w:rPr>
          <w:rFonts w:cs="Arial"/>
          <w:szCs w:val="24"/>
        </w:rPr>
        <w:t xml:space="preserve"> required credit rating on signing the </w:t>
      </w:r>
      <w:r w:rsidRPr="00FA79BF">
        <w:rPr>
          <w:rFonts w:cs="Arial"/>
          <w:b/>
          <w:szCs w:val="24"/>
        </w:rPr>
        <w:t xml:space="preserve">Construction Agreement. </w:t>
      </w:r>
      <w:r w:rsidRPr="00FA79BF">
        <w:rPr>
          <w:rFonts w:cs="Arial"/>
          <w:szCs w:val="24"/>
        </w:rPr>
        <w:t>Details of the</w:t>
      </w:r>
      <w:r w:rsidRPr="00FA79BF">
        <w:rPr>
          <w:rFonts w:cs="Arial"/>
          <w:b/>
          <w:szCs w:val="24"/>
        </w:rPr>
        <w:t xml:space="preserve"> </w:t>
      </w:r>
      <w:r w:rsidRPr="00FA79BF">
        <w:rPr>
          <w:rFonts w:cs="Arial"/>
          <w:szCs w:val="24"/>
        </w:rPr>
        <w:t xml:space="preserve">credit requirements are set out in the </w:t>
      </w:r>
      <w:r w:rsidRPr="00FA79BF">
        <w:rPr>
          <w:rFonts w:cs="Arial"/>
          <w:b/>
          <w:szCs w:val="24"/>
        </w:rPr>
        <w:t>CUSC</w:t>
      </w:r>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77777777" w:rsidR="0046383A" w:rsidRPr="00FA79BF" w:rsidRDefault="0046383A" w:rsidP="0046383A">
      <w:pPr>
        <w:tabs>
          <w:tab w:val="left" w:pos="720"/>
        </w:tabs>
        <w:ind w:left="720" w:hanging="720"/>
        <w:jc w:val="both"/>
        <w:rPr>
          <w:rFonts w:cs="Arial"/>
          <w:b/>
          <w:szCs w:val="24"/>
        </w:rPr>
      </w:pPr>
      <w:r w:rsidRPr="00FA79BF">
        <w:rPr>
          <w:rFonts w:cs="Arial"/>
          <w:szCs w:val="24"/>
        </w:rPr>
        <w:t>9A1</w:t>
      </w:r>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28C926FC" w14:textId="77777777" w:rsidR="0046383A" w:rsidRPr="00FA79BF" w:rsidRDefault="0046383A" w:rsidP="0046383A">
      <w:pPr>
        <w:tabs>
          <w:tab w:val="left" w:pos="720"/>
        </w:tabs>
        <w:ind w:left="709" w:hanging="709"/>
        <w:jc w:val="both"/>
        <w:rPr>
          <w:rFonts w:cs="Arial"/>
          <w:b/>
          <w:szCs w:val="24"/>
        </w:rPr>
      </w:pPr>
      <w:r w:rsidRPr="00FA79BF">
        <w:rPr>
          <w:rFonts w:cs="Arial"/>
          <w:szCs w:val="24"/>
        </w:rPr>
        <w:t>9A.1.1</w:t>
      </w:r>
      <w:r w:rsidRPr="00FA79BF">
        <w:rPr>
          <w:rFonts w:cs="Arial"/>
          <w:szCs w:val="24"/>
        </w:rPr>
        <w:tab/>
      </w:r>
      <w:r w:rsidRPr="00FA79BF">
        <w:rPr>
          <w:rFonts w:cs="Arial"/>
          <w:szCs w:val="24"/>
        </w:rPr>
        <w:tab/>
        <w:t xml:space="preserve">The User shall as soon as possible after execution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in any event no later than one (1) month after the date of such execution confirm to</w:t>
      </w:r>
      <w:r w:rsidRPr="00FA79BF">
        <w:rPr>
          <w:rFonts w:cs="Arial"/>
          <w:b/>
          <w:szCs w:val="24"/>
        </w:rPr>
        <w:t xml:space="preserve"> The Company</w:t>
      </w:r>
      <w:r w:rsidRPr="00FA79BF">
        <w:rPr>
          <w:rFonts w:cs="Arial"/>
          <w:szCs w:val="24"/>
        </w:rPr>
        <w:t xml:space="preserve"> whether it meets </w:t>
      </w:r>
      <w:r w:rsidRPr="00FA79BF">
        <w:rPr>
          <w:rFonts w:cs="Arial"/>
          <w:b/>
          <w:szCs w:val="24"/>
        </w:rPr>
        <w:t>The Company Credit Rating</w:t>
      </w:r>
      <w:r w:rsidRPr="00FA79BF">
        <w:rPr>
          <w:rFonts w:cs="Arial"/>
          <w:szCs w:val="24"/>
        </w:rPr>
        <w:t xml:space="preserve">.  Thereafter not less than 75 days before 1 April and 1 October in each year until (subject to Clause 9A.4) 28 days after the </w:t>
      </w:r>
      <w:r w:rsidRPr="00FA79BF">
        <w:rPr>
          <w:rFonts w:cs="Arial"/>
          <w:b/>
          <w:szCs w:val="24"/>
        </w:rPr>
        <w:t xml:space="preserve">Charging Date </w:t>
      </w:r>
      <w:r w:rsidRPr="00FA79BF">
        <w:rPr>
          <w:rFonts w:cs="Arial"/>
          <w:szCs w:val="24"/>
        </w:rPr>
        <w:t xml:space="preserve">the User shall confirm its </w:t>
      </w:r>
      <w:r w:rsidRPr="00FA79BF">
        <w:rPr>
          <w:rFonts w:cs="Arial"/>
          <w:b/>
          <w:szCs w:val="24"/>
        </w:rPr>
        <w:t>The Company Credit Rating</w:t>
      </w:r>
      <w:r w:rsidRPr="00FA79BF">
        <w:rPr>
          <w:rFonts w:cs="Arial"/>
          <w:szCs w:val="24"/>
        </w:rPr>
        <w:t xml:space="preserve"> to </w:t>
      </w:r>
      <w:r w:rsidRPr="00FA79BF">
        <w:rPr>
          <w:rFonts w:cs="Arial"/>
          <w:b/>
          <w:szCs w:val="24"/>
        </w:rPr>
        <w:t>The Company</w:t>
      </w:r>
      <w:r w:rsidRPr="00FA79BF">
        <w:rPr>
          <w:rFonts w:cs="Arial"/>
          <w:szCs w:val="24"/>
        </w:rPr>
        <w:t xml:space="preserve"> (</w:t>
      </w:r>
      <w:proofErr w:type="gramStart"/>
      <w:r w:rsidRPr="00FA79BF">
        <w:rPr>
          <w:rFonts w:cs="Arial"/>
          <w:szCs w:val="24"/>
        </w:rPr>
        <w:t>which  in</w:t>
      </w:r>
      <w:proofErr w:type="gramEnd"/>
      <w:r w:rsidRPr="00FA79BF">
        <w:rPr>
          <w:rFonts w:cs="Arial"/>
          <w:szCs w:val="24"/>
        </w:rPr>
        <w:t xml:space="preserve"> the case of a long term private credit rating shall be confirmed by Standard and Poor’s or Moody’s within a period of 45 days prior to the date of confirmation).  The </w:t>
      </w:r>
      <w:r w:rsidRPr="00FA79BF">
        <w:rPr>
          <w:rFonts w:cs="Arial"/>
          <w:b/>
          <w:szCs w:val="24"/>
        </w:rPr>
        <w:t>User</w:t>
      </w:r>
      <w:r w:rsidRPr="00FA79BF">
        <w:rPr>
          <w:rFonts w:cs="Arial"/>
          <w:szCs w:val="24"/>
        </w:rPr>
        <w:t xml:space="preserve"> shall inform </w:t>
      </w:r>
      <w:r w:rsidRPr="00FA79BF">
        <w:rPr>
          <w:rFonts w:cs="Arial"/>
          <w:b/>
          <w:szCs w:val="24"/>
        </w:rPr>
        <w:t>The Company</w:t>
      </w:r>
      <w:r w:rsidRPr="00FA79BF">
        <w:rPr>
          <w:rFonts w:cs="Arial"/>
          <w:szCs w:val="24"/>
        </w:rPr>
        <w:t xml:space="preserve"> in writing forthwith if it becomes aware of losing its </w:t>
      </w:r>
      <w:r w:rsidRPr="00FA79BF">
        <w:rPr>
          <w:rFonts w:cs="Arial"/>
          <w:b/>
          <w:szCs w:val="24"/>
        </w:rPr>
        <w:t>The Company Credit Rating</w:t>
      </w:r>
      <w:r w:rsidRPr="00FA79BF">
        <w:rPr>
          <w:rFonts w:cs="Arial"/>
          <w:szCs w:val="24"/>
        </w:rPr>
        <w:t xml:space="preserve"> or if it is or is likely to be put on credit watch or any similar credit surveillance procedure which may give </w:t>
      </w:r>
      <w:r w:rsidRPr="00FA79BF">
        <w:rPr>
          <w:rFonts w:cs="Arial"/>
          <w:b/>
          <w:szCs w:val="24"/>
        </w:rPr>
        <w:t>The Company</w:t>
      </w:r>
      <w:r w:rsidRPr="00FA79BF">
        <w:rPr>
          <w:rFonts w:cs="Arial"/>
          <w:szCs w:val="24"/>
        </w:rPr>
        <w:t xml:space="preserve"> reasonable cause to believe that the </w:t>
      </w:r>
      <w:r w:rsidRPr="00FA79BF">
        <w:rPr>
          <w:rFonts w:cs="Arial"/>
          <w:b/>
          <w:szCs w:val="24"/>
        </w:rPr>
        <w:t>User</w:t>
      </w:r>
      <w:r w:rsidRPr="00FA79BF">
        <w:rPr>
          <w:rFonts w:cs="Arial"/>
          <w:szCs w:val="24"/>
        </w:rPr>
        <w:t xml:space="preserve"> may not be able to sustain its </w:t>
      </w:r>
      <w:r w:rsidRPr="00FA79BF">
        <w:rPr>
          <w:rFonts w:cs="Arial"/>
          <w:b/>
          <w:szCs w:val="24"/>
        </w:rPr>
        <w:t>The Company Credit Rating</w:t>
      </w:r>
      <w:r w:rsidRPr="00FA79BF">
        <w:rPr>
          <w:rFonts w:cs="Arial"/>
          <w:szCs w:val="24"/>
        </w:rPr>
        <w:t xml:space="preserve"> for at least 6 months.</w:t>
      </w:r>
    </w:p>
    <w:p w14:paraId="47E964A4" w14:textId="77777777" w:rsidR="0046383A" w:rsidRPr="00FA79BF" w:rsidRDefault="0046383A" w:rsidP="0046383A">
      <w:pPr>
        <w:tabs>
          <w:tab w:val="left" w:pos="720"/>
        </w:tabs>
        <w:ind w:left="851" w:hanging="851"/>
        <w:jc w:val="both"/>
        <w:rPr>
          <w:rFonts w:cs="Arial"/>
          <w:b/>
          <w:szCs w:val="24"/>
        </w:rPr>
      </w:pPr>
    </w:p>
    <w:p w14:paraId="5FC6D246" w14:textId="77777777" w:rsidR="0046383A" w:rsidRPr="00FA79BF" w:rsidRDefault="0046383A" w:rsidP="0046383A">
      <w:pPr>
        <w:tabs>
          <w:tab w:val="left" w:pos="720"/>
        </w:tabs>
        <w:ind w:left="709" w:hanging="709"/>
        <w:jc w:val="both"/>
        <w:rPr>
          <w:rFonts w:cs="Arial"/>
          <w:b/>
          <w:szCs w:val="24"/>
        </w:rPr>
      </w:pPr>
      <w:r w:rsidRPr="00FA79BF">
        <w:rPr>
          <w:rFonts w:cs="Arial"/>
          <w:szCs w:val="24"/>
        </w:rPr>
        <w:t xml:space="preserve">9A.1.2In the event that the </w:t>
      </w:r>
      <w:r w:rsidRPr="00FA79BF">
        <w:rPr>
          <w:rFonts w:cs="Arial"/>
          <w:b/>
          <w:szCs w:val="24"/>
        </w:rPr>
        <w:t>User</w:t>
      </w:r>
      <w:r w:rsidRPr="00FA79BF">
        <w:rPr>
          <w:rFonts w:cs="Arial"/>
          <w:szCs w:val="24"/>
        </w:rPr>
        <w:t xml:space="preserve"> has elected to provide </w:t>
      </w:r>
      <w:r w:rsidRPr="00FA79BF">
        <w:rPr>
          <w:rFonts w:cs="Arial"/>
          <w:b/>
          <w:szCs w:val="24"/>
        </w:rPr>
        <w:t xml:space="preserve">The Company </w:t>
      </w:r>
      <w:r w:rsidRPr="00FA79BF">
        <w:rPr>
          <w:rFonts w:cs="Arial"/>
          <w:szCs w:val="24"/>
        </w:rPr>
        <w:t xml:space="preserve">with an indicative credit rating and </w:t>
      </w:r>
      <w:r w:rsidRPr="00FA79BF">
        <w:rPr>
          <w:rFonts w:cs="Arial"/>
          <w:b/>
          <w:szCs w:val="24"/>
        </w:rPr>
        <w:t>The Company</w:t>
      </w:r>
      <w:r w:rsidRPr="00FA79BF">
        <w:rPr>
          <w:rFonts w:cs="Arial"/>
          <w:szCs w:val="24"/>
        </w:rPr>
        <w:t xml:space="preserve"> is of the reasonable opinion that the </w:t>
      </w:r>
      <w:r w:rsidRPr="00FA79BF">
        <w:rPr>
          <w:rFonts w:cs="Arial"/>
          <w:b/>
          <w:szCs w:val="24"/>
        </w:rPr>
        <w:t>User</w:t>
      </w:r>
      <w:r w:rsidRPr="00FA79BF">
        <w:rPr>
          <w:rFonts w:cs="Arial"/>
          <w:szCs w:val="24"/>
        </w:rPr>
        <w:t xml:space="preserve"> has ceased to comply with the requirements of Clause 9A.1.1 then </w:t>
      </w:r>
      <w:r w:rsidRPr="00FA79BF">
        <w:rPr>
          <w:rFonts w:cs="Arial"/>
          <w:b/>
          <w:szCs w:val="24"/>
        </w:rPr>
        <w:t>The Company</w:t>
      </w:r>
      <w:r w:rsidRPr="00FA79BF">
        <w:rPr>
          <w:rFonts w:cs="Arial"/>
          <w:szCs w:val="24"/>
        </w:rPr>
        <w:t xml:space="preserve"> may require the User forthwith:-</w:t>
      </w:r>
    </w:p>
    <w:p w14:paraId="697DBA71"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r>
    </w:p>
    <w:p w14:paraId="17667A4A" w14:textId="77777777" w:rsidR="0046383A" w:rsidRPr="00FA79BF" w:rsidRDefault="0046383A" w:rsidP="0046383A">
      <w:pPr>
        <w:pStyle w:val="BodyText2"/>
        <w:rPr>
          <w:rFonts w:cs="Arial"/>
          <w:b/>
          <w:szCs w:val="24"/>
        </w:rPr>
      </w:pPr>
      <w:r w:rsidRPr="00FA79BF">
        <w:rPr>
          <w:rFonts w:cs="Arial"/>
          <w:szCs w:val="24"/>
        </w:rPr>
        <w:t>(i)</w:t>
      </w:r>
      <w:r w:rsidRPr="00FA79BF">
        <w:rPr>
          <w:rFonts w:cs="Arial"/>
          <w:szCs w:val="24"/>
        </w:rPr>
        <w:tab/>
        <w:t>to apply to Standard and Poor’s and/or Moody’s for a further indicative long term private credit rating; or</w:t>
      </w:r>
    </w:p>
    <w:p w14:paraId="516E1850" w14:textId="77777777" w:rsidR="0046383A" w:rsidRPr="00FA79BF" w:rsidRDefault="0046383A" w:rsidP="0046383A">
      <w:pPr>
        <w:tabs>
          <w:tab w:val="left" w:pos="1440"/>
        </w:tabs>
        <w:ind w:left="1440" w:hanging="720"/>
        <w:jc w:val="both"/>
        <w:rPr>
          <w:rFonts w:cs="Arial"/>
          <w:b/>
          <w:szCs w:val="24"/>
        </w:rPr>
      </w:pPr>
    </w:p>
    <w:p w14:paraId="07A78E15" w14:textId="77777777" w:rsidR="0046383A" w:rsidRPr="00FA79BF" w:rsidRDefault="0046383A" w:rsidP="0046383A">
      <w:pPr>
        <w:pStyle w:val="BodyTextIndent2"/>
        <w:rPr>
          <w:rFonts w:cs="Arial"/>
          <w:b/>
          <w:szCs w:val="24"/>
        </w:rPr>
      </w:pPr>
      <w:r w:rsidRPr="00FA79BF">
        <w:rPr>
          <w:rFonts w:cs="Arial"/>
          <w:szCs w:val="24"/>
        </w:rPr>
        <w:t>(ii)</w:t>
      </w:r>
      <w:r w:rsidRPr="00FA79BF">
        <w:rPr>
          <w:rFonts w:cs="Arial"/>
          <w:szCs w:val="24"/>
        </w:rPr>
        <w:tab/>
        <w:t xml:space="preserve">to confirm to </w:t>
      </w:r>
      <w:r w:rsidRPr="00FA79BF">
        <w:rPr>
          <w:rFonts w:cs="Arial"/>
          <w:b/>
          <w:szCs w:val="24"/>
        </w:rPr>
        <w:t xml:space="preserve">The Company </w:t>
      </w:r>
      <w:r w:rsidRPr="00FA79BF">
        <w:rPr>
          <w:rFonts w:cs="Arial"/>
          <w:szCs w:val="24"/>
        </w:rPr>
        <w:t>that it shall provide the security referred to in Clause 9A.1.4 hereof.</w:t>
      </w:r>
      <w:r w:rsidRPr="00FA79BF">
        <w:rPr>
          <w:rFonts w:cs="Arial"/>
          <w:szCs w:val="24"/>
        </w:rPr>
        <w:tab/>
      </w:r>
    </w:p>
    <w:p w14:paraId="42026703" w14:textId="77777777" w:rsidR="0046383A" w:rsidRPr="00FA79BF" w:rsidRDefault="0046383A" w:rsidP="0046383A">
      <w:pPr>
        <w:tabs>
          <w:tab w:val="left" w:pos="1440"/>
        </w:tabs>
        <w:ind w:left="1702" w:hanging="720"/>
        <w:jc w:val="both"/>
        <w:rPr>
          <w:rFonts w:cs="Arial"/>
          <w:b/>
          <w:szCs w:val="24"/>
        </w:rPr>
      </w:pPr>
    </w:p>
    <w:p w14:paraId="7136BE7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9A.1.3</w:t>
      </w:r>
      <w:r w:rsidRPr="00FA79BF">
        <w:rPr>
          <w:rFonts w:cs="Arial"/>
          <w:szCs w:val="24"/>
        </w:rPr>
        <w:tab/>
        <w:t xml:space="preserve">In the event of the </w:t>
      </w:r>
      <w:r w:rsidRPr="00FA79BF">
        <w:rPr>
          <w:rFonts w:cs="Arial"/>
          <w:b/>
          <w:szCs w:val="24"/>
        </w:rPr>
        <w:t>User</w:t>
      </w:r>
      <w:r w:rsidRPr="00FA79BF">
        <w:rPr>
          <w:rFonts w:cs="Arial"/>
          <w:szCs w:val="24"/>
        </w:rPr>
        <w:t xml:space="preserve">:- </w:t>
      </w:r>
    </w:p>
    <w:p w14:paraId="5C350BE1" w14:textId="77777777" w:rsidR="0046383A" w:rsidRPr="00FA79BF" w:rsidRDefault="0046383A" w:rsidP="0046383A">
      <w:pPr>
        <w:tabs>
          <w:tab w:val="left" w:pos="1440"/>
        </w:tabs>
        <w:ind w:left="1440" w:hanging="1440"/>
        <w:jc w:val="both"/>
        <w:rPr>
          <w:rFonts w:cs="Arial"/>
          <w:b/>
          <w:szCs w:val="24"/>
        </w:rPr>
      </w:pPr>
    </w:p>
    <w:p w14:paraId="7A15A94D" w14:textId="77777777" w:rsidR="0046383A" w:rsidRPr="00FA79BF" w:rsidRDefault="0046383A" w:rsidP="0046383A">
      <w:pPr>
        <w:tabs>
          <w:tab w:val="left" w:pos="709"/>
        </w:tabs>
        <w:ind w:left="709" w:firstLine="11"/>
        <w:jc w:val="both"/>
        <w:rPr>
          <w:rFonts w:cs="Arial"/>
          <w:b/>
          <w:szCs w:val="24"/>
        </w:rPr>
      </w:pPr>
      <w:r w:rsidRPr="00FA79BF">
        <w:rPr>
          <w:rFonts w:cs="Arial"/>
          <w:szCs w:val="24"/>
        </w:rPr>
        <w:t>(i)</w:t>
      </w:r>
      <w:r w:rsidRPr="00FA79BF">
        <w:rPr>
          <w:rFonts w:cs="Arial"/>
          <w:szCs w:val="24"/>
        </w:rPr>
        <w:tab/>
        <w:t xml:space="preserve">not having an </w:t>
      </w:r>
      <w:r w:rsidRPr="00FA79BF">
        <w:rPr>
          <w:rFonts w:cs="Arial"/>
          <w:b/>
          <w:szCs w:val="24"/>
        </w:rPr>
        <w:t>The Company Credit Rating</w:t>
      </w:r>
      <w:r w:rsidRPr="00FA79BF">
        <w:rPr>
          <w:rFonts w:cs="Arial"/>
          <w:szCs w:val="24"/>
        </w:rPr>
        <w:t xml:space="preserve">; or </w:t>
      </w:r>
    </w:p>
    <w:p w14:paraId="2C0CE4C3" w14:textId="77777777" w:rsidR="0046383A" w:rsidRPr="00FA79BF" w:rsidRDefault="0046383A" w:rsidP="0046383A">
      <w:pPr>
        <w:tabs>
          <w:tab w:val="left" w:pos="1440"/>
        </w:tabs>
        <w:ind w:left="1440" w:hanging="720"/>
        <w:jc w:val="both"/>
        <w:rPr>
          <w:rFonts w:cs="Arial"/>
          <w:b/>
          <w:szCs w:val="24"/>
        </w:rPr>
      </w:pPr>
    </w:p>
    <w:p w14:paraId="05B0D500" w14:textId="77777777" w:rsidR="0046383A" w:rsidRPr="00FA79BF" w:rsidRDefault="0046383A" w:rsidP="0046383A">
      <w:pPr>
        <w:tabs>
          <w:tab w:val="left" w:pos="709"/>
        </w:tabs>
        <w:ind w:left="709" w:firstLine="11"/>
        <w:jc w:val="both"/>
        <w:rPr>
          <w:rFonts w:cs="Arial"/>
          <w:b/>
          <w:szCs w:val="24"/>
        </w:rPr>
      </w:pPr>
      <w:r w:rsidRPr="00FA79BF">
        <w:rPr>
          <w:rFonts w:cs="Arial"/>
          <w:szCs w:val="24"/>
        </w:rPr>
        <w:t>(ii)</w:t>
      </w:r>
      <w:r w:rsidRPr="00FA79BF">
        <w:rPr>
          <w:rFonts w:cs="Arial"/>
          <w:szCs w:val="24"/>
        </w:rPr>
        <w:tab/>
        <w:t xml:space="preserve">having a credit rating below </w:t>
      </w:r>
      <w:r w:rsidRPr="00FA79BF">
        <w:rPr>
          <w:rFonts w:cs="Arial"/>
          <w:b/>
          <w:szCs w:val="24"/>
        </w:rPr>
        <w:t>The Company Credit Rating</w:t>
      </w:r>
      <w:r w:rsidRPr="00FA79BF">
        <w:rPr>
          <w:rFonts w:cs="Arial"/>
          <w:szCs w:val="24"/>
        </w:rPr>
        <w:t>; or</w:t>
      </w:r>
    </w:p>
    <w:p w14:paraId="6BE81167" w14:textId="77777777" w:rsidR="0046383A" w:rsidRPr="00FA79BF" w:rsidRDefault="0046383A" w:rsidP="0046383A">
      <w:pPr>
        <w:tabs>
          <w:tab w:val="left" w:pos="1440"/>
        </w:tabs>
        <w:ind w:left="1440" w:hanging="720"/>
        <w:jc w:val="both"/>
        <w:rPr>
          <w:rFonts w:cs="Arial"/>
          <w:b/>
          <w:szCs w:val="24"/>
        </w:rPr>
      </w:pPr>
    </w:p>
    <w:p w14:paraId="40F0834B" w14:textId="77777777" w:rsidR="0046383A" w:rsidRPr="00FA79BF" w:rsidRDefault="0046383A" w:rsidP="0046383A">
      <w:pPr>
        <w:pStyle w:val="BodyText2"/>
        <w:rPr>
          <w:rFonts w:cs="Arial"/>
          <w:b/>
          <w:szCs w:val="24"/>
        </w:rPr>
      </w:pPr>
      <w:r w:rsidRPr="00FA79BF">
        <w:rPr>
          <w:rFonts w:cs="Arial"/>
          <w:szCs w:val="24"/>
        </w:rPr>
        <w:t xml:space="preserve">(iii) </w:t>
      </w:r>
      <w:r w:rsidRPr="00FA79BF">
        <w:rPr>
          <w:rFonts w:cs="Arial"/>
          <w:szCs w:val="24"/>
        </w:rPr>
        <w:tab/>
        <w:t xml:space="preserve">not having obtained from Standard and Poor’s or Moody’s within 30 days of the written notification under Clause 9A.1.2 above an indicative long term private credit rating, </w:t>
      </w:r>
    </w:p>
    <w:p w14:paraId="65E9BD38" w14:textId="77777777" w:rsidR="0046383A" w:rsidRPr="00FA79BF" w:rsidRDefault="0046383A" w:rsidP="0046383A">
      <w:pPr>
        <w:tabs>
          <w:tab w:val="left" w:pos="1440"/>
        </w:tabs>
        <w:ind w:left="1440" w:hanging="720"/>
        <w:jc w:val="both"/>
        <w:rPr>
          <w:rFonts w:cs="Arial"/>
          <w:b/>
          <w:szCs w:val="24"/>
        </w:rPr>
      </w:pPr>
    </w:p>
    <w:p w14:paraId="530CF98A"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t xml:space="preserve">or if </w:t>
      </w:r>
      <w:r w:rsidRPr="00FA79BF">
        <w:rPr>
          <w:rFonts w:cs="Arial"/>
          <w:b/>
          <w:szCs w:val="24"/>
        </w:rPr>
        <w:t>The Company</w:t>
      </w:r>
      <w:r w:rsidRPr="00FA79BF">
        <w:rPr>
          <w:rFonts w:cs="Arial"/>
          <w:szCs w:val="24"/>
        </w:rPr>
        <w:t xml:space="preserve"> becomes aware that:</w:t>
      </w:r>
    </w:p>
    <w:p w14:paraId="33CE0810" w14:textId="77777777" w:rsidR="0046383A" w:rsidRPr="00FA79BF" w:rsidRDefault="0046383A" w:rsidP="0046383A">
      <w:pPr>
        <w:tabs>
          <w:tab w:val="left" w:pos="1440"/>
        </w:tabs>
        <w:ind w:left="1440" w:hanging="720"/>
        <w:jc w:val="both"/>
        <w:rPr>
          <w:rFonts w:cs="Arial"/>
          <w:b/>
          <w:szCs w:val="24"/>
        </w:rPr>
      </w:pPr>
    </w:p>
    <w:p w14:paraId="02181AFE" w14:textId="77777777" w:rsidR="0046383A" w:rsidRPr="00FA79BF" w:rsidRDefault="0046383A" w:rsidP="0046383A">
      <w:pPr>
        <w:tabs>
          <w:tab w:val="left" w:pos="1440"/>
        </w:tabs>
        <w:ind w:left="1440" w:hanging="720"/>
        <w:jc w:val="both"/>
        <w:rPr>
          <w:rFonts w:cs="Arial"/>
          <w:b/>
          <w:szCs w:val="24"/>
        </w:rPr>
      </w:pPr>
      <w:r w:rsidRPr="00FA79BF">
        <w:rPr>
          <w:rFonts w:cs="Arial"/>
          <w:szCs w:val="24"/>
        </w:rPr>
        <w:t>(iv)</w:t>
      </w:r>
      <w:r w:rsidRPr="00FA79BF">
        <w:rPr>
          <w:rFonts w:cs="Arial"/>
          <w:szCs w:val="24"/>
        </w:rPr>
        <w:tab/>
        <w:t xml:space="preserve">the </w:t>
      </w:r>
      <w:r w:rsidRPr="00FA79BF">
        <w:rPr>
          <w:rFonts w:cs="Arial"/>
          <w:b/>
          <w:szCs w:val="24"/>
        </w:rPr>
        <w:t>User</w:t>
      </w:r>
      <w:r w:rsidRPr="00FA79BF">
        <w:rPr>
          <w:rFonts w:cs="Arial"/>
          <w:szCs w:val="24"/>
        </w:rPr>
        <w:t xml:space="preserve"> ceases to have an </w:t>
      </w:r>
      <w:r w:rsidRPr="00FA79BF">
        <w:rPr>
          <w:rFonts w:cs="Arial"/>
          <w:b/>
          <w:szCs w:val="24"/>
        </w:rPr>
        <w:t>The Company Credit Rating</w:t>
      </w:r>
      <w:r w:rsidRPr="00FA79BF">
        <w:rPr>
          <w:rFonts w:cs="Arial"/>
          <w:szCs w:val="24"/>
        </w:rPr>
        <w:t>; or</w:t>
      </w:r>
    </w:p>
    <w:p w14:paraId="71D03931" w14:textId="77777777" w:rsidR="0046383A" w:rsidRPr="00FA79BF" w:rsidRDefault="0046383A" w:rsidP="0046383A">
      <w:pPr>
        <w:tabs>
          <w:tab w:val="left" w:pos="1440"/>
        </w:tabs>
        <w:ind w:left="1440" w:hanging="720"/>
        <w:jc w:val="both"/>
        <w:rPr>
          <w:rFonts w:cs="Arial"/>
          <w:b/>
          <w:szCs w:val="24"/>
        </w:rPr>
      </w:pPr>
    </w:p>
    <w:p w14:paraId="5C2F1279" w14:textId="77777777" w:rsidR="0046383A" w:rsidRPr="00FA79BF" w:rsidRDefault="0046383A" w:rsidP="0046383A">
      <w:pPr>
        <w:tabs>
          <w:tab w:val="left" w:pos="1440"/>
        </w:tabs>
        <w:ind w:left="1440" w:hanging="720"/>
        <w:jc w:val="both"/>
        <w:rPr>
          <w:rFonts w:cs="Arial"/>
          <w:b/>
          <w:szCs w:val="24"/>
        </w:rPr>
      </w:pPr>
      <w:r w:rsidRPr="00FA79BF">
        <w:rPr>
          <w:rFonts w:cs="Arial"/>
          <w:szCs w:val="24"/>
        </w:rPr>
        <w:t>(v)</w:t>
      </w:r>
      <w:r w:rsidRPr="00FA79BF">
        <w:rPr>
          <w:rFonts w:cs="Arial"/>
          <w:szCs w:val="24"/>
        </w:rPr>
        <w:tab/>
        <w:t xml:space="preserve">the </w:t>
      </w:r>
      <w:r w:rsidRPr="00FA79BF">
        <w:rPr>
          <w:rFonts w:cs="Arial"/>
          <w:b/>
          <w:szCs w:val="24"/>
        </w:rPr>
        <w:t>User</w:t>
      </w:r>
      <w:r w:rsidRPr="00FA79BF">
        <w:rPr>
          <w:rFonts w:cs="Arial"/>
          <w:szCs w:val="24"/>
        </w:rPr>
        <w:t xml:space="preserve"> is put on credit watch or other similar credit surveillance procedure as specified above which may give </w:t>
      </w:r>
      <w:r w:rsidRPr="00FA79BF">
        <w:rPr>
          <w:rFonts w:cs="Arial"/>
          <w:b/>
          <w:szCs w:val="24"/>
        </w:rPr>
        <w:t>The Company</w:t>
      </w:r>
      <w:r w:rsidRPr="00FA79BF">
        <w:rPr>
          <w:rFonts w:cs="Arial"/>
          <w:szCs w:val="24"/>
        </w:rPr>
        <w:t xml:space="preserve"> reasonable cause to believe that the User may not be able to maintain an</w:t>
      </w:r>
      <w:r w:rsidRPr="00FA79BF">
        <w:rPr>
          <w:rFonts w:cs="Arial"/>
          <w:b/>
          <w:szCs w:val="24"/>
        </w:rPr>
        <w:t xml:space="preserve"> The Company Credit Rating</w:t>
      </w:r>
      <w:r w:rsidRPr="00FA79BF">
        <w:rPr>
          <w:rFonts w:cs="Arial"/>
          <w:szCs w:val="24"/>
        </w:rPr>
        <w:t xml:space="preserve"> for at least 6 months; or</w:t>
      </w:r>
    </w:p>
    <w:p w14:paraId="14E49EAD" w14:textId="77777777" w:rsidR="0046383A" w:rsidRPr="00FA79BF" w:rsidRDefault="0046383A" w:rsidP="0046383A">
      <w:pPr>
        <w:tabs>
          <w:tab w:val="left" w:pos="1440"/>
        </w:tabs>
        <w:ind w:left="1440" w:hanging="720"/>
        <w:jc w:val="both"/>
        <w:rPr>
          <w:rFonts w:cs="Arial"/>
          <w:b/>
          <w:szCs w:val="24"/>
        </w:rPr>
      </w:pPr>
    </w:p>
    <w:p w14:paraId="21A809D9"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(vi)</w:t>
      </w:r>
      <w:r w:rsidRPr="00FA79BF">
        <w:rPr>
          <w:rFonts w:cs="Arial"/>
          <w:szCs w:val="24"/>
        </w:rPr>
        <w:tab/>
        <w:t xml:space="preserve">the </w:t>
      </w:r>
      <w:r w:rsidRPr="00FA79BF">
        <w:rPr>
          <w:rFonts w:cs="Arial"/>
          <w:b/>
          <w:szCs w:val="24"/>
        </w:rPr>
        <w:t>User</w:t>
      </w:r>
      <w:r w:rsidRPr="00FA79BF">
        <w:rPr>
          <w:rFonts w:cs="Arial"/>
          <w:szCs w:val="24"/>
        </w:rPr>
        <w:t xml:space="preserve"> has not obtained from Standard and Poor’s within 30 days of</w:t>
      </w:r>
    </w:p>
    <w:p w14:paraId="468E89BF" w14:textId="77777777" w:rsidR="0046383A" w:rsidRPr="00FA79BF" w:rsidRDefault="0046383A" w:rsidP="0046383A">
      <w:pPr>
        <w:tabs>
          <w:tab w:val="left" w:pos="1418"/>
          <w:tab w:val="left" w:pos="7200"/>
        </w:tabs>
        <w:ind w:left="1418" w:hanging="698"/>
        <w:jc w:val="both"/>
        <w:rPr>
          <w:rFonts w:cs="Arial"/>
          <w:b/>
          <w:szCs w:val="24"/>
        </w:rPr>
      </w:pPr>
      <w:r w:rsidRPr="00FA79BF">
        <w:rPr>
          <w:rFonts w:cs="Arial"/>
          <w:szCs w:val="24"/>
        </w:rPr>
        <w:tab/>
        <w:t xml:space="preserve">the written notification by </w:t>
      </w:r>
      <w:r w:rsidRPr="00FA79BF">
        <w:rPr>
          <w:rFonts w:cs="Arial"/>
          <w:b/>
          <w:szCs w:val="24"/>
        </w:rPr>
        <w:t>The Company</w:t>
      </w:r>
      <w:r w:rsidRPr="00FA79BF">
        <w:rPr>
          <w:rFonts w:cs="Arial"/>
          <w:szCs w:val="24"/>
        </w:rPr>
        <w:t xml:space="preserve"> under Clause 9A.1.2(i) above a further indicative long term private credit rating,</w:t>
      </w:r>
    </w:p>
    <w:p w14:paraId="65473BE7"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ab/>
        <w:t xml:space="preserve"> </w:t>
      </w:r>
    </w:p>
    <w:p w14:paraId="78D1ECC0" w14:textId="77777777" w:rsidR="0046383A" w:rsidRPr="00FA79BF" w:rsidRDefault="0046383A" w:rsidP="0046383A">
      <w:pPr>
        <w:tabs>
          <w:tab w:val="left" w:pos="1440"/>
          <w:tab w:val="left" w:pos="7200"/>
        </w:tabs>
        <w:ind w:left="1418" w:hanging="698"/>
        <w:jc w:val="both"/>
        <w:rPr>
          <w:rFonts w:cs="Arial"/>
          <w:b/>
          <w:szCs w:val="24"/>
        </w:rPr>
      </w:pPr>
      <w:r w:rsidRPr="00FA79BF">
        <w:rPr>
          <w:rFonts w:cs="Arial"/>
          <w:szCs w:val="24"/>
        </w:rPr>
        <w:tab/>
        <w:t xml:space="preserve">the </w:t>
      </w:r>
      <w:r w:rsidRPr="00FA79BF">
        <w:rPr>
          <w:rFonts w:cs="Arial"/>
          <w:b/>
          <w:szCs w:val="24"/>
        </w:rPr>
        <w:t>User</w:t>
      </w:r>
      <w:r w:rsidRPr="00FA79BF">
        <w:rPr>
          <w:rFonts w:cs="Arial"/>
          <w:szCs w:val="24"/>
        </w:rPr>
        <w:t xml:space="preserve"> shall (where appropriate on receipt of written notification from </w:t>
      </w:r>
      <w:r w:rsidRPr="00FA79BF">
        <w:rPr>
          <w:rFonts w:cs="Arial"/>
          <w:b/>
          <w:szCs w:val="24"/>
        </w:rPr>
        <w:t>The Company</w:t>
      </w:r>
      <w:r w:rsidRPr="00FA79BF">
        <w:rPr>
          <w:rFonts w:cs="Arial"/>
          <w:szCs w:val="24"/>
        </w:rPr>
        <w:t xml:space="preserve">) comply with the terms of Clause 9A.1.4.  </w:t>
      </w:r>
    </w:p>
    <w:p w14:paraId="287467CE" w14:textId="77777777" w:rsidR="0046383A" w:rsidRPr="00FA79BF" w:rsidRDefault="0046383A" w:rsidP="0046383A">
      <w:pPr>
        <w:tabs>
          <w:tab w:val="left" w:pos="1440"/>
          <w:tab w:val="left" w:pos="7200"/>
          <w:tab w:val="left" w:pos="7920"/>
        </w:tabs>
        <w:ind w:left="7920" w:hanging="7200"/>
        <w:jc w:val="both"/>
        <w:rPr>
          <w:rFonts w:cs="Arial"/>
          <w:b/>
          <w:szCs w:val="24"/>
        </w:rPr>
      </w:pPr>
    </w:p>
    <w:p w14:paraId="14BF0C9A" w14:textId="77777777" w:rsidR="0046383A" w:rsidRPr="00FA79BF" w:rsidRDefault="0046383A" w:rsidP="0046383A">
      <w:pPr>
        <w:tabs>
          <w:tab w:val="left" w:pos="709"/>
        </w:tabs>
        <w:ind w:left="709" w:hanging="709"/>
        <w:jc w:val="both"/>
        <w:rPr>
          <w:rFonts w:cs="Arial"/>
          <w:b/>
          <w:szCs w:val="24"/>
        </w:rPr>
      </w:pPr>
      <w:r w:rsidRPr="00FA79BF">
        <w:rPr>
          <w:rFonts w:cs="Arial"/>
          <w:szCs w:val="24"/>
        </w:rPr>
        <w:t>9A.1.4</w:t>
      </w:r>
      <w:r w:rsidRPr="00FA79BF">
        <w:rPr>
          <w:rFonts w:cs="Arial"/>
          <w:szCs w:val="24"/>
        </w:rPr>
        <w:tab/>
        <w:t xml:space="preserve">The </w:t>
      </w:r>
      <w:r w:rsidRPr="00FA79BF">
        <w:rPr>
          <w:rFonts w:cs="Arial"/>
          <w:b/>
          <w:szCs w:val="24"/>
        </w:rPr>
        <w:t>User</w:t>
      </w:r>
      <w:r w:rsidRPr="00FA79BF">
        <w:rPr>
          <w:rFonts w:cs="Arial"/>
          <w:szCs w:val="24"/>
        </w:rPr>
        <w:t xml:space="preserve"> shall within 21 days of the giving of a notice under Clause 9A.1.3 or within 30 days of the </w:t>
      </w:r>
      <w:r w:rsidRPr="00FA79BF">
        <w:rPr>
          <w:rFonts w:cs="Arial"/>
          <w:b/>
          <w:szCs w:val="24"/>
        </w:rPr>
        <w:t xml:space="preserve">User </w:t>
      </w:r>
      <w:r w:rsidRPr="00FA79BF">
        <w:rPr>
          <w:rFonts w:cs="Arial"/>
          <w:szCs w:val="24"/>
        </w:rPr>
        <w:t>confirming to</w:t>
      </w:r>
      <w:r w:rsidRPr="00FA79BF">
        <w:rPr>
          <w:rFonts w:cs="Arial"/>
          <w:b/>
          <w:szCs w:val="24"/>
        </w:rPr>
        <w:t xml:space="preserve"> The Company</w:t>
      </w:r>
      <w:r w:rsidRPr="00FA79BF">
        <w:rPr>
          <w:rFonts w:cs="Arial"/>
          <w:szCs w:val="24"/>
        </w:rPr>
        <w:t xml:space="preserve"> under Clause 9A.1.2(ii) that it will provide the security specified below (whichever is the earlier), provide</w:t>
      </w:r>
      <w:r w:rsidRPr="00FA79BF">
        <w:rPr>
          <w:rFonts w:cs="Arial"/>
          <w:b/>
          <w:szCs w:val="24"/>
        </w:rPr>
        <w:t xml:space="preserve"> The Company</w:t>
      </w:r>
      <w:r w:rsidRPr="00FA79BF">
        <w:rPr>
          <w:rFonts w:cs="Arial"/>
          <w:szCs w:val="24"/>
        </w:rPr>
        <w:t xml:space="preserve"> with the security specified below to cover the </w:t>
      </w:r>
      <w:r w:rsidRPr="00FA79BF">
        <w:rPr>
          <w:rFonts w:cs="Arial"/>
          <w:b/>
          <w:szCs w:val="24"/>
        </w:rPr>
        <w:t>User’s</w:t>
      </w:r>
      <w:r w:rsidRPr="00FA79BF">
        <w:rPr>
          <w:rFonts w:cs="Arial"/>
          <w:szCs w:val="24"/>
        </w:rPr>
        <w:t xml:space="preserve"> payment obligations to </w:t>
      </w:r>
      <w:r w:rsidRPr="00FA79BF">
        <w:rPr>
          <w:rFonts w:cs="Arial"/>
          <w:b/>
          <w:szCs w:val="24"/>
        </w:rPr>
        <w:t xml:space="preserve">The Company </w:t>
      </w:r>
      <w:r w:rsidRPr="00FA79BF">
        <w:rPr>
          <w:rFonts w:cs="Arial"/>
          <w:szCs w:val="24"/>
        </w:rPr>
        <w:t xml:space="preserve">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The security to be provided shall be in an amount not greater than such sums payable on termination</w:t>
      </w:r>
      <w:r w:rsidR="001E299C">
        <w:rPr>
          <w:rFonts w:cs="Arial"/>
          <w:szCs w:val="24"/>
        </w:rPr>
        <w:t xml:space="preserve"> (inclusive of any applicable </w:t>
      </w:r>
      <w:r w:rsidR="001E299C" w:rsidRPr="001E299C">
        <w:rPr>
          <w:rFonts w:cs="Arial"/>
          <w:b/>
          <w:szCs w:val="24"/>
        </w:rPr>
        <w:t>Value Added Tax</w:t>
      </w:r>
      <w:r w:rsidR="001E299C">
        <w:rPr>
          <w:rFonts w:cs="Arial"/>
          <w:szCs w:val="24"/>
        </w:rPr>
        <w:t xml:space="preserve"> that would be due)</w:t>
      </w:r>
      <w:r w:rsidRPr="00FA79BF">
        <w:rPr>
          <w:rFonts w:cs="Arial"/>
          <w:szCs w:val="24"/>
        </w:rPr>
        <w:t xml:space="preserve"> and specified in writing by</w:t>
      </w:r>
      <w:r w:rsidRPr="00FA79BF">
        <w:rPr>
          <w:rFonts w:cs="Arial"/>
          <w:b/>
          <w:szCs w:val="24"/>
        </w:rPr>
        <w:t xml:space="preserve"> The Company</w:t>
      </w:r>
      <w:r w:rsidRPr="00FA79BF">
        <w:rPr>
          <w:rFonts w:cs="Arial"/>
          <w:szCs w:val="24"/>
        </w:rPr>
        <w:t xml:space="preserve"> to the </w:t>
      </w:r>
      <w:r w:rsidRPr="00FA79BF">
        <w:rPr>
          <w:rFonts w:cs="Arial"/>
          <w:b/>
          <w:szCs w:val="24"/>
        </w:rPr>
        <w:t>User</w:t>
      </w:r>
      <w:r w:rsidRPr="00FA79BF">
        <w:rPr>
          <w:rFonts w:cs="Arial"/>
          <w:szCs w:val="24"/>
        </w:rPr>
        <w:t xml:space="preserve"> from time to time as appropriate.   Such security shall be provided by way of:-</w:t>
      </w:r>
    </w:p>
    <w:p w14:paraId="00531D5B" w14:textId="77777777" w:rsidR="0046383A" w:rsidRPr="00FA79BF" w:rsidRDefault="0046383A" w:rsidP="0046383A">
      <w:pPr>
        <w:tabs>
          <w:tab w:val="left" w:pos="1440"/>
        </w:tabs>
        <w:ind w:left="1440" w:hanging="1440"/>
        <w:jc w:val="both"/>
        <w:rPr>
          <w:rFonts w:cs="Arial"/>
          <w:b/>
          <w:szCs w:val="24"/>
        </w:rPr>
      </w:pPr>
    </w:p>
    <w:p w14:paraId="0F99E263" w14:textId="77777777" w:rsidR="0046383A" w:rsidRPr="00FA79BF" w:rsidRDefault="0046383A" w:rsidP="0046383A">
      <w:pPr>
        <w:tabs>
          <w:tab w:val="left" w:pos="1440"/>
        </w:tabs>
        <w:ind w:left="1440" w:hanging="720"/>
        <w:jc w:val="both"/>
        <w:rPr>
          <w:rFonts w:cs="Arial"/>
          <w:b/>
          <w:szCs w:val="24"/>
        </w:rPr>
      </w:pPr>
      <w:r w:rsidRPr="00FA79BF">
        <w:rPr>
          <w:rFonts w:cs="Arial"/>
          <w:szCs w:val="24"/>
        </w:rPr>
        <w:t>(i)</w:t>
      </w:r>
      <w:r w:rsidRPr="00FA79BF">
        <w:rPr>
          <w:rFonts w:cs="Arial"/>
          <w:szCs w:val="24"/>
        </w:rPr>
        <w:tab/>
        <w:t xml:space="preserve">an irrevocable on demand standby </w:t>
      </w:r>
      <w:r w:rsidRPr="00FA79BF">
        <w:rPr>
          <w:rFonts w:cs="Arial"/>
          <w:b/>
          <w:szCs w:val="24"/>
        </w:rPr>
        <w:t>Letter of Credit</w:t>
      </w:r>
      <w:r w:rsidRPr="00FA79BF">
        <w:rPr>
          <w:rFonts w:cs="Arial"/>
          <w:szCs w:val="24"/>
        </w:rPr>
        <w:t xml:space="preserve"> or guarantee; or</w:t>
      </w:r>
    </w:p>
    <w:p w14:paraId="1D8E9788" w14:textId="77777777" w:rsidR="0046383A" w:rsidRPr="00FA79BF" w:rsidRDefault="0046383A" w:rsidP="0046383A">
      <w:pPr>
        <w:tabs>
          <w:tab w:val="left" w:pos="1440"/>
        </w:tabs>
        <w:ind w:left="1440" w:hanging="720"/>
        <w:jc w:val="both"/>
        <w:rPr>
          <w:rFonts w:cs="Arial"/>
          <w:b/>
          <w:szCs w:val="24"/>
        </w:rPr>
      </w:pPr>
    </w:p>
    <w:p w14:paraId="0257FAA8"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w:t>
      </w:r>
      <w:r w:rsidRPr="00FA79BF">
        <w:rPr>
          <w:rFonts w:cs="Arial"/>
          <w:szCs w:val="24"/>
        </w:rPr>
        <w:tab/>
        <w:t>cash held in escrow [</w:t>
      </w:r>
      <w:r w:rsidRPr="00FA79BF">
        <w:rPr>
          <w:rFonts w:cs="Arial"/>
          <w:b/>
          <w:szCs w:val="24"/>
        </w:rPr>
        <w:t>Escrow Account/ Bank Account</w:t>
      </w:r>
      <w:r w:rsidRPr="00FA79BF">
        <w:rPr>
          <w:rFonts w:cs="Arial"/>
          <w:szCs w:val="24"/>
        </w:rPr>
        <w:t>]; or</w:t>
      </w:r>
    </w:p>
    <w:p w14:paraId="0437B835" w14:textId="77777777" w:rsidR="0046383A" w:rsidRPr="00FA79BF" w:rsidRDefault="0046383A" w:rsidP="0046383A">
      <w:pPr>
        <w:tabs>
          <w:tab w:val="left" w:pos="1440"/>
        </w:tabs>
        <w:ind w:left="1440" w:hanging="720"/>
        <w:jc w:val="both"/>
        <w:rPr>
          <w:rFonts w:cs="Arial"/>
          <w:b/>
          <w:szCs w:val="24"/>
        </w:rPr>
      </w:pPr>
    </w:p>
    <w:p w14:paraId="68A26D12"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(iii)</w:t>
      </w:r>
      <w:r w:rsidRPr="00FA79BF">
        <w:rPr>
          <w:rFonts w:cs="Arial"/>
          <w:szCs w:val="24"/>
        </w:rPr>
        <w:tab/>
        <w:t xml:space="preserve">any other form included in </w:t>
      </w:r>
      <w:r w:rsidRPr="00FA79BF">
        <w:rPr>
          <w:rFonts w:cs="Arial"/>
          <w:b/>
          <w:szCs w:val="24"/>
        </w:rPr>
        <w:t xml:space="preserve">The Company’s </w:t>
      </w:r>
      <w:r w:rsidRPr="00FA79BF">
        <w:rPr>
          <w:rFonts w:cs="Arial"/>
          <w:szCs w:val="24"/>
        </w:rPr>
        <w:t xml:space="preserve">then current policy and procedure </w:t>
      </w:r>
    </w:p>
    <w:p w14:paraId="3A3F35A1" w14:textId="77777777" w:rsidR="0046383A" w:rsidRPr="00FA79BF" w:rsidRDefault="0046383A" w:rsidP="0046383A">
      <w:pPr>
        <w:tabs>
          <w:tab w:val="left" w:pos="1440"/>
        </w:tabs>
        <w:ind w:left="1440" w:hanging="720"/>
        <w:jc w:val="both"/>
        <w:rPr>
          <w:rFonts w:cs="Arial"/>
          <w:b/>
          <w:szCs w:val="24"/>
        </w:rPr>
      </w:pPr>
    </w:p>
    <w:p w14:paraId="25F933D6" w14:textId="77777777" w:rsidR="0046383A" w:rsidRPr="00FA79BF" w:rsidRDefault="0046383A" w:rsidP="0046383A">
      <w:pPr>
        <w:tabs>
          <w:tab w:val="left" w:pos="1440"/>
        </w:tabs>
        <w:ind w:left="709" w:firstLine="11"/>
        <w:jc w:val="both"/>
        <w:rPr>
          <w:rFonts w:cs="Arial"/>
          <w:b/>
          <w:szCs w:val="24"/>
        </w:rPr>
      </w:pPr>
      <w:r w:rsidRPr="00FA79BF">
        <w:rPr>
          <w:rFonts w:cs="Arial"/>
          <w:szCs w:val="24"/>
        </w:rPr>
        <w:t>such letter of credit or guarantee or security to be in a form agreed in writing by</w:t>
      </w:r>
      <w:r w:rsidRPr="00FA79BF">
        <w:rPr>
          <w:rFonts w:cs="Arial"/>
          <w:b/>
          <w:szCs w:val="24"/>
        </w:rPr>
        <w:t xml:space="preserve"> The Company</w:t>
      </w:r>
      <w:r w:rsidRPr="00FA79BF">
        <w:rPr>
          <w:rFonts w:cs="Arial"/>
          <w:szCs w:val="24"/>
        </w:rPr>
        <w:t xml:space="preserve"> and to be given by a </w:t>
      </w:r>
      <w:r w:rsidRPr="00FA79BF">
        <w:rPr>
          <w:rFonts w:cs="Arial"/>
          <w:b/>
          <w:szCs w:val="24"/>
        </w:rPr>
        <w:t>Qualifying Bank</w:t>
      </w:r>
      <w:r w:rsidRPr="00FA79BF">
        <w:rPr>
          <w:rFonts w:cs="Arial"/>
          <w:szCs w:val="24"/>
        </w:rPr>
        <w:t xml:space="preserve">, or </w:t>
      </w:r>
      <w:r w:rsidRPr="00FA79BF">
        <w:rPr>
          <w:rFonts w:cs="Arial"/>
          <w:b/>
          <w:szCs w:val="24"/>
        </w:rPr>
        <w:t>Qualifying Company</w:t>
      </w:r>
      <w:r w:rsidRPr="00FA79BF">
        <w:rPr>
          <w:rFonts w:cs="Arial"/>
          <w:szCs w:val="24"/>
        </w:rPr>
        <w:t xml:space="preserve">.  Cash deposited in [escrow] shall be deposited with a </w:t>
      </w:r>
      <w:r w:rsidRPr="00FA79BF">
        <w:rPr>
          <w:rFonts w:cs="Arial"/>
          <w:b/>
          <w:szCs w:val="24"/>
        </w:rPr>
        <w:t>Qualifying Bank</w:t>
      </w:r>
      <w:r w:rsidRPr="00FA79BF">
        <w:rPr>
          <w:rFonts w:cs="Arial"/>
          <w:szCs w:val="24"/>
        </w:rPr>
        <w:t xml:space="preserve">.  The choice of such security shall be at the discretion of the </w:t>
      </w:r>
      <w:r w:rsidRPr="00FA79BF">
        <w:rPr>
          <w:rFonts w:cs="Arial"/>
          <w:b/>
          <w:szCs w:val="24"/>
        </w:rPr>
        <w:t>User</w:t>
      </w:r>
      <w:r w:rsidRPr="00FA79BF">
        <w:rPr>
          <w:rFonts w:cs="Arial"/>
          <w:szCs w:val="24"/>
        </w:rPr>
        <w:t>.</w:t>
      </w:r>
    </w:p>
    <w:p w14:paraId="6446641E" w14:textId="77777777" w:rsidR="0046383A" w:rsidRPr="00FA79BF" w:rsidRDefault="0046383A" w:rsidP="0046383A">
      <w:pPr>
        <w:tabs>
          <w:tab w:val="left" w:pos="1440"/>
        </w:tabs>
        <w:ind w:left="1440" w:hanging="720"/>
        <w:jc w:val="both"/>
        <w:rPr>
          <w:rFonts w:cs="Arial"/>
          <w:b/>
          <w:szCs w:val="24"/>
        </w:rPr>
      </w:pPr>
    </w:p>
    <w:p w14:paraId="7B7BC8C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9A.1.5</w:t>
      </w:r>
      <w:r w:rsidRPr="00FA79BF">
        <w:rPr>
          <w:rFonts w:cs="Arial"/>
          <w:szCs w:val="24"/>
        </w:rPr>
        <w:tab/>
        <w:t xml:space="preserve">The </w:t>
      </w:r>
      <w:r w:rsidRPr="00FA79BF">
        <w:rPr>
          <w:rFonts w:cs="Arial"/>
          <w:b/>
          <w:szCs w:val="24"/>
        </w:rPr>
        <w:t>User</w:t>
      </w:r>
      <w:r w:rsidRPr="00FA79BF">
        <w:rPr>
          <w:rFonts w:cs="Arial"/>
          <w:szCs w:val="24"/>
        </w:rPr>
        <w:t xml:space="preserve"> shall in addition to providing the requi</w:t>
      </w:r>
      <w:r w:rsidRPr="00FA79BF">
        <w:rPr>
          <w:rFonts w:cs="Arial"/>
          <w:szCs w:val="24"/>
        </w:rPr>
        <w:softHyphen/>
        <w:t xml:space="preserve">site security enter into an agreement with </w:t>
      </w:r>
      <w:r w:rsidRPr="00FA79BF">
        <w:rPr>
          <w:rFonts w:cs="Arial"/>
          <w:b/>
          <w:szCs w:val="24"/>
        </w:rPr>
        <w:t>The Company</w:t>
      </w:r>
      <w:r w:rsidRPr="00FA79BF">
        <w:rPr>
          <w:rFonts w:cs="Arial"/>
          <w:szCs w:val="24"/>
        </w:rPr>
        <w:t xml:space="preserve">, which shall be supplemental to this </w:t>
      </w:r>
      <w:r w:rsidRPr="00FA79BF">
        <w:rPr>
          <w:rFonts w:cs="Arial"/>
          <w:b/>
          <w:szCs w:val="24"/>
        </w:rPr>
        <w:t>Construction Agreement</w:t>
      </w:r>
      <w:r w:rsidRPr="00FA79BF">
        <w:rPr>
          <w:rFonts w:cs="Arial"/>
          <w:szCs w:val="24"/>
        </w:rPr>
        <w:t xml:space="preserve"> (the “Amending Agreement”).  The </w:t>
      </w:r>
      <w:r w:rsidRPr="00FA79BF">
        <w:rPr>
          <w:rFonts w:cs="Arial"/>
          <w:b/>
          <w:szCs w:val="24"/>
        </w:rPr>
        <w:t>Amending Agreement</w:t>
      </w:r>
      <w:r w:rsidRPr="00FA79BF">
        <w:rPr>
          <w:rFonts w:cs="Arial"/>
          <w:szCs w:val="24"/>
        </w:rPr>
        <w:t xml:space="preserve"> shall be in such form as </w:t>
      </w:r>
      <w:r w:rsidRPr="00FA79BF">
        <w:rPr>
          <w:rFonts w:cs="Arial"/>
          <w:b/>
          <w:szCs w:val="24"/>
        </w:rPr>
        <w:t>The Company</w:t>
      </w:r>
      <w:r w:rsidRPr="00FA79BF">
        <w:rPr>
          <w:rFonts w:cs="Arial"/>
          <w:szCs w:val="24"/>
        </w:rPr>
        <w:t xml:space="preserve"> shall reasonably require and shall contain such provisions in relation to the </w:t>
      </w:r>
      <w:r w:rsidRPr="00FA79BF">
        <w:rPr>
          <w:rFonts w:cs="Arial"/>
          <w:b/>
          <w:szCs w:val="24"/>
        </w:rPr>
        <w:t>User’s</w:t>
      </w:r>
      <w:r w:rsidRPr="00FA79BF">
        <w:rPr>
          <w:rFonts w:cs="Arial"/>
          <w:szCs w:val="24"/>
        </w:rPr>
        <w:t xml:space="preserve"> obligations to provide and maintain security as shall be consequential upon the requ</w:t>
      </w:r>
      <w:r w:rsidRPr="00FA79BF">
        <w:rPr>
          <w:rFonts w:cs="Arial"/>
          <w:szCs w:val="24"/>
        </w:rPr>
        <w:softHyphen/>
        <w:t>ire</w:t>
      </w:r>
      <w:r w:rsidRPr="00FA79BF">
        <w:rPr>
          <w:rFonts w:cs="Arial"/>
          <w:szCs w:val="24"/>
        </w:rPr>
        <w:softHyphen/>
        <w:t xml:space="preserve">ment for security having arisen, in line with </w:t>
      </w:r>
      <w:r w:rsidRPr="00FA79BF">
        <w:rPr>
          <w:rFonts w:cs="Arial"/>
          <w:b/>
          <w:szCs w:val="24"/>
        </w:rPr>
        <w:t>The Company’s</w:t>
      </w:r>
      <w:r w:rsidRPr="00FA79BF">
        <w:rPr>
          <w:rFonts w:cs="Arial"/>
          <w:szCs w:val="24"/>
        </w:rPr>
        <w:t xml:space="preserve"> then current provisions to the like effect in its agreements with other parties.  The </w:t>
      </w:r>
      <w:r w:rsidRPr="00FA79BF">
        <w:rPr>
          <w:rFonts w:cs="Arial"/>
          <w:b/>
          <w:szCs w:val="24"/>
        </w:rPr>
        <w:t>Amending Agreement</w:t>
      </w:r>
      <w:r w:rsidRPr="00FA79BF">
        <w:rPr>
          <w:rFonts w:cs="Arial"/>
          <w:szCs w:val="24"/>
        </w:rPr>
        <w:t xml:space="preserve"> shall relate to the procedures required in obtaining and maintaining the security and shall not alter or amend the amount of security required in terms of this </w:t>
      </w:r>
      <w:r w:rsidRPr="00FA79BF">
        <w:rPr>
          <w:rFonts w:cs="Arial"/>
          <w:b/>
          <w:szCs w:val="24"/>
        </w:rPr>
        <w:t>Construction Agreement</w:t>
      </w:r>
      <w:r w:rsidRPr="00FA79BF">
        <w:rPr>
          <w:rFonts w:cs="Arial"/>
          <w:szCs w:val="24"/>
        </w:rPr>
        <w:t>.</w:t>
      </w:r>
    </w:p>
    <w:p w14:paraId="56D1AFF7" w14:textId="77777777" w:rsidR="0046383A" w:rsidRPr="00FA79BF" w:rsidRDefault="0046383A" w:rsidP="0046383A">
      <w:pPr>
        <w:tabs>
          <w:tab w:val="left" w:pos="1440"/>
        </w:tabs>
        <w:ind w:left="1440" w:hanging="1440"/>
        <w:jc w:val="both"/>
        <w:rPr>
          <w:rFonts w:cs="Arial"/>
          <w:b/>
          <w:szCs w:val="24"/>
        </w:rPr>
      </w:pPr>
    </w:p>
    <w:p w14:paraId="45586960" w14:textId="77777777" w:rsidR="0046383A" w:rsidRPr="00FA79BF" w:rsidRDefault="0046383A" w:rsidP="0046383A">
      <w:pPr>
        <w:pStyle w:val="BodyTextIndent3"/>
        <w:tabs>
          <w:tab w:val="left" w:pos="709"/>
        </w:tabs>
        <w:spacing w:line="240" w:lineRule="auto"/>
        <w:ind w:left="709" w:hanging="709"/>
        <w:rPr>
          <w:rFonts w:ascii="Arial" w:hAnsi="Arial" w:cs="Arial"/>
          <w:b/>
          <w:sz w:val="24"/>
          <w:szCs w:val="24"/>
        </w:rPr>
      </w:pPr>
      <w:r w:rsidRPr="00FA79BF">
        <w:rPr>
          <w:rFonts w:ascii="Arial" w:hAnsi="Arial" w:cs="Arial"/>
          <w:sz w:val="24"/>
          <w:szCs w:val="24"/>
        </w:rPr>
        <w:t>9A.1.6</w:t>
      </w:r>
      <w:r w:rsidRPr="00FA79BF">
        <w:rPr>
          <w:rFonts w:ascii="Arial" w:hAnsi="Arial" w:cs="Arial"/>
          <w:sz w:val="24"/>
          <w:szCs w:val="24"/>
        </w:rPr>
        <w:tab/>
        <w:t xml:space="preserve">In the event of </w:t>
      </w:r>
      <w:r w:rsidRPr="00FA79BF">
        <w:rPr>
          <w:rFonts w:ascii="Arial" w:hAnsi="Arial" w:cs="Arial"/>
          <w:b/>
          <w:sz w:val="24"/>
          <w:szCs w:val="24"/>
        </w:rPr>
        <w:t>The Company</w:t>
      </w:r>
      <w:r w:rsidRPr="00FA79BF">
        <w:rPr>
          <w:rFonts w:ascii="Arial" w:hAnsi="Arial" w:cs="Arial"/>
          <w:b/>
          <w:bCs/>
          <w:sz w:val="24"/>
          <w:szCs w:val="24"/>
        </w:rPr>
        <w:t>’s</w:t>
      </w:r>
      <w:r w:rsidRPr="00FA79BF">
        <w:rPr>
          <w:rFonts w:ascii="Arial" w:hAnsi="Arial" w:cs="Arial"/>
          <w:sz w:val="24"/>
          <w:szCs w:val="24"/>
        </w:rPr>
        <w:t xml:space="preserve"> credit requirements being reviewed at any time </w:t>
      </w:r>
      <w:r w:rsidRPr="00FA79BF">
        <w:rPr>
          <w:rFonts w:ascii="Arial" w:hAnsi="Arial" w:cs="Arial"/>
          <w:b/>
          <w:sz w:val="24"/>
          <w:szCs w:val="24"/>
        </w:rPr>
        <w:t>The Company</w:t>
      </w:r>
      <w:r w:rsidRPr="00FA79BF">
        <w:rPr>
          <w:rFonts w:ascii="Arial" w:hAnsi="Arial" w:cs="Arial"/>
          <w:sz w:val="24"/>
          <w:szCs w:val="24"/>
        </w:rPr>
        <w:t xml:space="preserve"> shall advise the </w:t>
      </w:r>
      <w:r w:rsidRPr="00FA79BF">
        <w:rPr>
          <w:rFonts w:ascii="Arial" w:hAnsi="Arial" w:cs="Arial"/>
          <w:b/>
          <w:sz w:val="24"/>
          <w:szCs w:val="24"/>
        </w:rPr>
        <w:t>User</w:t>
      </w:r>
      <w:r w:rsidRPr="00FA79BF">
        <w:rPr>
          <w:rFonts w:ascii="Arial" w:hAnsi="Arial" w:cs="Arial"/>
          <w:sz w:val="24"/>
          <w:szCs w:val="24"/>
        </w:rPr>
        <w:t xml:space="preserve"> in writing of the new credit requirements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confirm in writing to </w:t>
      </w:r>
      <w:r w:rsidRPr="00FA79BF">
        <w:rPr>
          <w:rFonts w:ascii="Arial" w:hAnsi="Arial" w:cs="Arial"/>
          <w:b/>
          <w:bCs/>
          <w:sz w:val="24"/>
          <w:szCs w:val="24"/>
        </w:rPr>
        <w:t>The</w:t>
      </w:r>
      <w:r w:rsidRPr="00FA79BF">
        <w:rPr>
          <w:rFonts w:ascii="Arial" w:hAnsi="Arial" w:cs="Arial"/>
          <w:sz w:val="24"/>
          <w:szCs w:val="24"/>
        </w:rPr>
        <w:t xml:space="preserve"> </w:t>
      </w:r>
      <w:r w:rsidRPr="00FA79BF">
        <w:rPr>
          <w:rFonts w:ascii="Arial" w:hAnsi="Arial" w:cs="Arial"/>
          <w:b/>
          <w:sz w:val="24"/>
          <w:szCs w:val="24"/>
        </w:rPr>
        <w:t>Company</w:t>
      </w:r>
      <w:r w:rsidRPr="00FA79BF">
        <w:rPr>
          <w:rFonts w:ascii="Arial" w:hAnsi="Arial" w:cs="Arial"/>
          <w:sz w:val="24"/>
          <w:szCs w:val="24"/>
        </w:rPr>
        <w:t xml:space="preserve"> whether it wishes to enter into an </w:t>
      </w:r>
      <w:r w:rsidRPr="00FA79BF">
        <w:rPr>
          <w:rFonts w:ascii="Arial" w:hAnsi="Arial" w:cs="Arial"/>
          <w:b/>
          <w:sz w:val="24"/>
          <w:szCs w:val="24"/>
        </w:rPr>
        <w:t>Amending Agreement</w:t>
      </w:r>
      <w:r w:rsidRPr="00FA79BF">
        <w:rPr>
          <w:rFonts w:ascii="Arial" w:hAnsi="Arial" w:cs="Arial"/>
          <w:sz w:val="24"/>
          <w:szCs w:val="24"/>
        </w:rPr>
        <w:t xml:space="preserve"> to reflect the new credit requirements.  Thereafter if the </w:t>
      </w:r>
      <w:r w:rsidRPr="00FA79BF">
        <w:rPr>
          <w:rFonts w:ascii="Arial" w:hAnsi="Arial" w:cs="Arial"/>
          <w:b/>
          <w:sz w:val="24"/>
          <w:szCs w:val="24"/>
        </w:rPr>
        <w:t>User</w:t>
      </w:r>
      <w:r w:rsidRPr="00FA79BF">
        <w:rPr>
          <w:rFonts w:ascii="Arial" w:hAnsi="Arial" w:cs="Arial"/>
          <w:sz w:val="24"/>
          <w:szCs w:val="24"/>
        </w:rPr>
        <w:t xml:space="preserve"> has confirmed it wishes to accept the new credit requirements </w:t>
      </w:r>
      <w:r w:rsidRPr="00FA79BF">
        <w:rPr>
          <w:rFonts w:ascii="Arial" w:hAnsi="Arial" w:cs="Arial"/>
          <w:b/>
          <w:sz w:val="24"/>
          <w:szCs w:val="24"/>
        </w:rPr>
        <w:t>The Company</w:t>
      </w:r>
      <w:r w:rsidRPr="00FA79BF">
        <w:rPr>
          <w:rFonts w:ascii="Arial" w:hAnsi="Arial" w:cs="Arial"/>
          <w:sz w:val="24"/>
          <w:szCs w:val="24"/>
        </w:rPr>
        <w:t xml:space="preserve">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enter into an </w:t>
      </w:r>
      <w:r w:rsidRPr="00FA79BF">
        <w:rPr>
          <w:rFonts w:ascii="Arial" w:hAnsi="Arial" w:cs="Arial"/>
          <w:b/>
          <w:sz w:val="24"/>
          <w:szCs w:val="24"/>
        </w:rPr>
        <w:t>Amending Agreement</w:t>
      </w:r>
      <w:r w:rsidRPr="00FA79BF">
        <w:rPr>
          <w:rFonts w:ascii="Arial" w:hAnsi="Arial" w:cs="Arial"/>
          <w:sz w:val="24"/>
          <w:szCs w:val="24"/>
        </w:rPr>
        <w:t>.</w:t>
      </w:r>
    </w:p>
    <w:p w14:paraId="6BCF6F20" w14:textId="77777777" w:rsidR="0046383A" w:rsidRPr="00FA79BF" w:rsidRDefault="0046383A" w:rsidP="0046383A">
      <w:pPr>
        <w:pStyle w:val="BodyTextIndent3"/>
        <w:spacing w:line="240" w:lineRule="auto"/>
        <w:rPr>
          <w:rFonts w:ascii="Arial" w:hAnsi="Arial" w:cs="Arial"/>
          <w:b/>
          <w:sz w:val="24"/>
          <w:szCs w:val="24"/>
        </w:rPr>
      </w:pPr>
    </w:p>
    <w:p w14:paraId="0FE7040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9A.1.7</w:t>
      </w:r>
      <w:r w:rsidRPr="00FA79BF">
        <w:rPr>
          <w:rFonts w:cs="Arial"/>
          <w:szCs w:val="24"/>
        </w:rPr>
        <w:tab/>
        <w:t xml:space="preserve">In the event that the facts or circumstances giving rise to the obligations of the </w:t>
      </w:r>
      <w:r w:rsidRPr="00FA79BF">
        <w:rPr>
          <w:rFonts w:cs="Arial"/>
          <w:b/>
          <w:szCs w:val="24"/>
        </w:rPr>
        <w:t>User</w:t>
      </w:r>
      <w:r w:rsidRPr="00FA79BF">
        <w:rPr>
          <w:rFonts w:cs="Arial"/>
          <w:szCs w:val="24"/>
        </w:rPr>
        <w:t xml:space="preserve"> to provide the security have ceased, then </w:t>
      </w:r>
      <w:r w:rsidRPr="00FA79BF">
        <w:rPr>
          <w:rFonts w:cs="Arial"/>
          <w:b/>
          <w:bCs/>
          <w:szCs w:val="24"/>
        </w:rPr>
        <w:t xml:space="preserve">The </w:t>
      </w:r>
      <w:r w:rsidRPr="00FA79BF">
        <w:rPr>
          <w:rFonts w:cs="Arial"/>
          <w:b/>
          <w:szCs w:val="24"/>
        </w:rPr>
        <w:t xml:space="preserve">Company </w:t>
      </w:r>
      <w:r w:rsidRPr="00FA79BF">
        <w:rPr>
          <w:rFonts w:cs="Arial"/>
          <w:szCs w:val="24"/>
        </w:rPr>
        <w:t xml:space="preserve">shall release the security and provisions to that effect shall be included in the </w:t>
      </w:r>
      <w:r w:rsidRPr="00FA79BF">
        <w:rPr>
          <w:rFonts w:cs="Arial"/>
          <w:b/>
          <w:szCs w:val="24"/>
        </w:rPr>
        <w:t>Amending Agreement</w:t>
      </w:r>
      <w:r w:rsidRPr="00FA79BF">
        <w:rPr>
          <w:rFonts w:cs="Arial"/>
          <w:szCs w:val="24"/>
        </w:rPr>
        <w:t>.</w:t>
      </w:r>
    </w:p>
    <w:p w14:paraId="2C916B10" w14:textId="77777777" w:rsidR="0046383A" w:rsidRPr="00FA79BF" w:rsidRDefault="0046383A" w:rsidP="0046383A">
      <w:pPr>
        <w:tabs>
          <w:tab w:val="left" w:pos="1440"/>
        </w:tabs>
        <w:ind w:left="1440" w:hanging="1440"/>
        <w:jc w:val="both"/>
        <w:rPr>
          <w:rFonts w:cs="Arial"/>
          <w:b/>
          <w:szCs w:val="24"/>
        </w:rPr>
      </w:pPr>
    </w:p>
    <w:p w14:paraId="61C51057" w14:textId="77777777" w:rsidR="0046383A" w:rsidRPr="00FA79BF" w:rsidRDefault="0046383A" w:rsidP="0046383A">
      <w:pPr>
        <w:tabs>
          <w:tab w:val="left" w:pos="709"/>
        </w:tabs>
        <w:ind w:left="709" w:hanging="709"/>
        <w:jc w:val="both"/>
        <w:rPr>
          <w:rFonts w:cs="Arial"/>
          <w:b/>
          <w:szCs w:val="24"/>
        </w:rPr>
      </w:pPr>
      <w:r w:rsidRPr="00FA79BF">
        <w:rPr>
          <w:rFonts w:cs="Arial"/>
          <w:b/>
          <w:szCs w:val="24"/>
        </w:rPr>
        <w:tab/>
        <w:t>Final Sums</w:t>
      </w:r>
    </w:p>
    <w:p w14:paraId="6010B70A" w14:textId="77777777" w:rsidR="0046383A" w:rsidRPr="00FA79BF" w:rsidRDefault="0046383A" w:rsidP="0046383A">
      <w:pPr>
        <w:tabs>
          <w:tab w:val="left" w:pos="720"/>
        </w:tabs>
        <w:ind w:left="709" w:hanging="709"/>
        <w:jc w:val="both"/>
        <w:rPr>
          <w:rFonts w:cs="Arial"/>
          <w:b/>
          <w:szCs w:val="24"/>
        </w:rPr>
      </w:pPr>
      <w:r w:rsidRPr="00FA79BF">
        <w:rPr>
          <w:rFonts w:cs="Arial"/>
          <w:szCs w:val="24"/>
        </w:rPr>
        <w:t>9A.2</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 The Company</w:t>
      </w:r>
      <w:r w:rsidRPr="00FA79BF">
        <w:rPr>
          <w:rFonts w:cs="Arial"/>
          <w:szCs w:val="24"/>
        </w:rPr>
        <w:t xml:space="preserve"> shall:</w:t>
      </w:r>
    </w:p>
    <w:p w14:paraId="7C4AE7E0" w14:textId="77777777" w:rsidR="0046383A" w:rsidRPr="00FA79BF" w:rsidRDefault="0046383A" w:rsidP="0046383A">
      <w:pPr>
        <w:tabs>
          <w:tab w:val="left" w:pos="720"/>
        </w:tabs>
        <w:ind w:left="720" w:hanging="720"/>
        <w:jc w:val="both"/>
        <w:rPr>
          <w:rFonts w:cs="Arial"/>
          <w:b/>
          <w:szCs w:val="24"/>
        </w:rPr>
      </w:pPr>
    </w:p>
    <w:p w14:paraId="60AE7622" w14:textId="77777777" w:rsidR="0046383A" w:rsidRPr="00FA79BF" w:rsidRDefault="0046383A" w:rsidP="0046383A">
      <w:pPr>
        <w:tabs>
          <w:tab w:val="left" w:pos="1440"/>
        </w:tabs>
        <w:ind w:left="1440" w:hanging="720"/>
        <w:jc w:val="both"/>
        <w:rPr>
          <w:rFonts w:cs="Arial"/>
          <w:b/>
          <w:szCs w:val="24"/>
        </w:rPr>
      </w:pPr>
      <w:r w:rsidRPr="00FA79BF">
        <w:rPr>
          <w:rFonts w:cs="Arial"/>
          <w:szCs w:val="24"/>
        </w:rPr>
        <w:t>(a)</w:t>
      </w:r>
      <w:r w:rsidRPr="00FA79BF">
        <w:rPr>
          <w:rFonts w:cs="Arial"/>
          <w:szCs w:val="24"/>
        </w:rPr>
        <w:tab/>
        <w:t xml:space="preserve">furnish the </w:t>
      </w:r>
      <w:r w:rsidRPr="00FA79BF">
        <w:rPr>
          <w:rFonts w:cs="Arial"/>
          <w:b/>
          <w:szCs w:val="24"/>
        </w:rPr>
        <w:t>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FF6D6A3" w14:textId="77777777" w:rsidR="0046383A" w:rsidRPr="00FA79BF" w:rsidRDefault="0046383A" w:rsidP="0046383A">
      <w:pPr>
        <w:tabs>
          <w:tab w:val="left" w:pos="1440"/>
        </w:tabs>
        <w:ind w:left="1440" w:hanging="720"/>
        <w:jc w:val="both"/>
        <w:rPr>
          <w:rFonts w:cs="Arial"/>
          <w:b/>
          <w:szCs w:val="24"/>
        </w:rPr>
      </w:pPr>
    </w:p>
    <w:p w14:paraId="5B94EE59" w14:textId="77777777" w:rsidR="0046383A" w:rsidRPr="00FA79BF" w:rsidRDefault="0046383A" w:rsidP="0046383A">
      <w:pPr>
        <w:tabs>
          <w:tab w:val="left" w:pos="1440"/>
        </w:tabs>
        <w:ind w:left="1440" w:hanging="720"/>
        <w:jc w:val="both"/>
        <w:rPr>
          <w:rFonts w:cs="Arial"/>
          <w:b/>
          <w:szCs w:val="24"/>
        </w:rPr>
      </w:pPr>
      <w:r w:rsidRPr="00FA79BF">
        <w:rPr>
          <w:rFonts w:cs="Arial"/>
          <w:szCs w:val="24"/>
        </w:rPr>
        <w:t>(b)</w:t>
      </w:r>
      <w:r w:rsidRPr="00FA79BF">
        <w:rPr>
          <w:rFonts w:cs="Arial"/>
          <w:szCs w:val="24"/>
        </w:rPr>
        <w:tab/>
        <w:t xml:space="preserve">by written notice to the </w:t>
      </w:r>
      <w:r w:rsidRPr="00FA79BF">
        <w:rPr>
          <w:rFonts w:cs="Arial"/>
          <w:b/>
          <w:szCs w:val="24"/>
        </w:rPr>
        <w:t>User</w:t>
      </w:r>
      <w:r w:rsidRPr="00FA79BF">
        <w:rPr>
          <w:rFonts w:cs="Arial"/>
          <w:szCs w:val="24"/>
        </w:rPr>
        <w:t xml:space="preserve"> inform the </w:t>
      </w:r>
      <w:r w:rsidRPr="00FA79BF">
        <w:rPr>
          <w:rFonts w:cs="Arial"/>
          <w:b/>
          <w:szCs w:val="24"/>
        </w:rPr>
        <w:t>User</w:t>
      </w:r>
      <w:r w:rsidRPr="00FA79BF">
        <w:rPr>
          <w:rFonts w:cs="Arial"/>
          <w:szCs w:val="24"/>
        </w:rPr>
        <w:t xml:space="preserve"> of all capital items which cost </w:t>
      </w:r>
      <w:r w:rsidRPr="00FA79BF">
        <w:rPr>
          <w:rFonts w:cs="Arial"/>
          <w:b/>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 xml:space="preserve">The </w:t>
      </w:r>
      <w:r w:rsidRPr="00FA79BF">
        <w:rPr>
          <w:rFonts w:cs="Arial"/>
          <w:b/>
          <w:szCs w:val="24"/>
        </w:rPr>
        <w:t>Company</w:t>
      </w:r>
      <w:r w:rsidRPr="00FA79BF">
        <w:rPr>
          <w:rFonts w:cs="Arial"/>
          <w:szCs w:val="24"/>
        </w:rPr>
        <w:t xml:space="preserve"> (1) wishes to retain the said capital items or (2) dispose of them.</w:t>
      </w:r>
    </w:p>
    <w:p w14:paraId="7B88C2F1" w14:textId="77777777" w:rsidR="0046383A" w:rsidRPr="00FA79BF" w:rsidRDefault="0046383A" w:rsidP="0046383A">
      <w:pPr>
        <w:tabs>
          <w:tab w:val="left" w:pos="1440"/>
        </w:tabs>
        <w:ind w:left="1440" w:hanging="720"/>
        <w:jc w:val="both"/>
        <w:rPr>
          <w:rFonts w:cs="Arial"/>
          <w:b/>
          <w:szCs w:val="24"/>
        </w:rPr>
      </w:pPr>
    </w:p>
    <w:p w14:paraId="48AB85F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9A.3.1</w:t>
      </w:r>
      <w:r w:rsidRPr="00FA79BF">
        <w:rPr>
          <w:rFonts w:cs="Arial"/>
          <w:szCs w:val="24"/>
        </w:rPr>
        <w:tab/>
        <w:t xml:space="preserve">In respect of all capital items which The Company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 </w:t>
      </w:r>
      <w:r w:rsidRPr="00FA79BF">
        <w:rPr>
          <w:rFonts w:cs="Arial"/>
          <w:b/>
          <w:szCs w:val="24"/>
        </w:rPr>
        <w:t>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szCs w:val="24"/>
        </w:rPr>
        <w:t xml:space="preserve"> 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77405795" w14:textId="77777777" w:rsidR="0046383A" w:rsidRPr="00FA79BF" w:rsidRDefault="0046383A" w:rsidP="0046383A">
      <w:pPr>
        <w:tabs>
          <w:tab w:val="left" w:pos="1440"/>
        </w:tabs>
        <w:ind w:left="1440" w:hanging="1440"/>
        <w:jc w:val="both"/>
        <w:rPr>
          <w:rFonts w:cs="Arial"/>
          <w:b/>
          <w:szCs w:val="24"/>
        </w:rPr>
      </w:pPr>
    </w:p>
    <w:p w14:paraId="7A6CE80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9A.3.2</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dispose (other than those which have been, or are proposed to be installed as a replacement for </w:t>
      </w:r>
      <w:r w:rsidRPr="00FA79BF">
        <w:rPr>
          <w:rFonts w:cs="Arial"/>
          <w:b/>
          <w:szCs w:val="24"/>
        </w:rPr>
        <w:t>Transmission Plant and Transmission Apparatus</w:t>
      </w:r>
      <w:r w:rsidRPr="00FA79BF">
        <w:rPr>
          <w:rFonts w:cs="Arial"/>
          <w:szCs w:val="24"/>
        </w:rPr>
        <w:t xml:space="preserve">) it shall forthwith (and subject to </w:t>
      </w:r>
      <w:r w:rsidRPr="00FA79BF">
        <w:rPr>
          <w:rFonts w:cs="Arial"/>
          <w:b/>
          <w:bCs/>
          <w:szCs w:val="24"/>
        </w:rPr>
        <w:t>The Company</w:t>
      </w:r>
      <w:r w:rsidRPr="00FA79BF">
        <w:rPr>
          <w:rFonts w:cs="Arial"/>
          <w:b/>
          <w:szCs w:val="24"/>
        </w:rPr>
        <w:t xml:space="preserve"> </w:t>
      </w:r>
      <w:r w:rsidRPr="00FA79BF">
        <w:rPr>
          <w:rFonts w:cs="Arial"/>
          <w:szCs w:val="24"/>
        </w:rPr>
        <w:t xml:space="preserve">obtaining the consent of the </w:t>
      </w:r>
      <w:r w:rsidRPr="00FA79BF">
        <w:rPr>
          <w:rFonts w:cs="Arial"/>
          <w:b/>
          <w:szCs w:val="24"/>
        </w:rPr>
        <w:t xml:space="preserve">Authority </w:t>
      </w:r>
      <w:r w:rsidRPr="00FA79BF">
        <w:rPr>
          <w:rFonts w:cs="Arial"/>
          <w:szCs w:val="24"/>
        </w:rPr>
        <w:t>under Standard Condi</w:t>
      </w:r>
      <w:r w:rsidRPr="00FA79BF">
        <w:rPr>
          <w:rFonts w:cs="Arial"/>
          <w:szCs w:val="24"/>
        </w:rPr>
        <w:softHyphen/>
        <w:t xml:space="preserve">tion B3 of the </w:t>
      </w:r>
      <w:r w:rsidRPr="00FA79BF">
        <w:rPr>
          <w:rFonts w:cs="Arial"/>
          <w:b/>
          <w:szCs w:val="24"/>
        </w:rPr>
        <w:t xml:space="preserve"> Trans</w:t>
      </w:r>
      <w:r w:rsidRPr="00FA79BF">
        <w:rPr>
          <w:rFonts w:cs="Arial"/>
          <w:b/>
          <w:szCs w:val="24"/>
        </w:rPr>
        <w:softHyphen/>
        <w:t>mission Licence</w:t>
      </w:r>
      <w:r w:rsidRPr="00FA79BF">
        <w:rPr>
          <w:rFonts w:cs="Arial"/>
          <w:szCs w:val="24"/>
        </w:rPr>
        <w:t xml:space="preserve"> if required and\or subject to any </w:t>
      </w:r>
      <w:r w:rsidRPr="00FA79BF">
        <w:rPr>
          <w:rFonts w:cs="Arial"/>
          <w:b/>
          <w:szCs w:val="24"/>
        </w:rPr>
        <w:t>Relevant</w:t>
      </w:r>
      <w:r w:rsidRPr="00FA79BF">
        <w:rPr>
          <w:rFonts w:cs="Arial"/>
          <w:szCs w:val="24"/>
        </w:rPr>
        <w:t xml:space="preserve"> </w:t>
      </w:r>
      <w:r w:rsidRPr="00FA79BF">
        <w:rPr>
          <w:rFonts w:cs="Arial"/>
          <w:b/>
          <w:szCs w:val="24"/>
        </w:rPr>
        <w:t>Transmission Licensee</w:t>
      </w:r>
      <w:r w:rsidRPr="00FA79BF">
        <w:rPr>
          <w:rFonts w:cs="Arial"/>
          <w:szCs w:val="24"/>
        </w:rPr>
        <w:t xml:space="preserve"> obtaining the consent of the </w:t>
      </w:r>
      <w:r w:rsidRPr="00FA79BF">
        <w:rPr>
          <w:rFonts w:cs="Arial"/>
          <w:b/>
          <w:szCs w:val="24"/>
        </w:rPr>
        <w:t>Authority</w:t>
      </w:r>
      <w:r w:rsidRPr="00FA79BF">
        <w:rPr>
          <w:rFonts w:cs="Arial"/>
          <w:szCs w:val="24"/>
        </w:rPr>
        <w:t xml:space="preserve"> under Standard Condition B3 of its transmission licence) sell or procure the sale of the said capital item on an arms-length basis as soon as reasonably practicable.  Forthwith upon receipt of the sale proceeds </w:t>
      </w:r>
      <w:r w:rsidRPr="00FA79BF">
        <w:rPr>
          <w:rFonts w:cs="Arial"/>
          <w:b/>
          <w:bCs/>
          <w:szCs w:val="24"/>
        </w:rPr>
        <w:t>The Company</w:t>
      </w:r>
      <w:r w:rsidRPr="00FA79BF">
        <w:rPr>
          <w:rFonts w:cs="Arial"/>
          <w:szCs w:val="24"/>
        </w:rPr>
        <w:t xml:space="preserve"> shall pay to the </w:t>
      </w:r>
      <w:r w:rsidRPr="00FA79BF">
        <w:rPr>
          <w:rFonts w:cs="Arial"/>
          <w:b/>
          <w:szCs w:val="24"/>
        </w:rPr>
        <w:t xml:space="preserve">User </w:t>
      </w:r>
      <w:r w:rsidRPr="00FA79BF">
        <w:rPr>
          <w:rFonts w:cs="Arial"/>
          <w:szCs w:val="24"/>
        </w:rPr>
        <w:t xml:space="preserve">the proceeds received from any such sale together with interest thereon calculated on a daily basis from the date of termination to the date of payment at </w:t>
      </w:r>
      <w:r w:rsidRPr="00FA79BF">
        <w:rPr>
          <w:rFonts w:cs="Arial"/>
          <w:b/>
          <w:szCs w:val="24"/>
        </w:rPr>
        <w:t>Base Rate</w:t>
      </w:r>
      <w:r w:rsidRPr="00FA79BF">
        <w:rPr>
          <w:rFonts w:cs="Arial"/>
          <w:szCs w:val="24"/>
        </w:rPr>
        <w:t xml:space="preserve"> for the time being and from time to time less any reasonable costs associ</w:t>
      </w:r>
      <w:r w:rsidRPr="00FA79BF">
        <w:rPr>
          <w:rFonts w:cs="Arial"/>
          <w:szCs w:val="24"/>
        </w:rPr>
        <w:softHyphen/>
        <w:t xml:space="preserve">ated with the sale including the costs and expenses reasonably incurred and/or paid and/or which </w:t>
      </w:r>
      <w:r w:rsidRPr="00FA79BF">
        <w:rPr>
          <w:rFonts w:cs="Arial"/>
          <w:b/>
          <w:bCs/>
          <w:szCs w:val="24"/>
        </w:rPr>
        <w:t>The Company</w:t>
      </w:r>
      <w:r w:rsidRPr="00FA79BF">
        <w:rPr>
          <w:rFonts w:cs="Arial"/>
          <w:szCs w:val="24"/>
        </w:rPr>
        <w:t xml:space="preserve"> is legally bound to pay on removing the capital item, any storage charges and any costs reasonably incurred by </w:t>
      </w:r>
      <w:r w:rsidRPr="00FA79BF">
        <w:rPr>
          <w:rFonts w:cs="Arial"/>
          <w:b/>
          <w:bCs/>
          <w:szCs w:val="24"/>
        </w:rPr>
        <w:t>The Company</w:t>
      </w:r>
      <w:r w:rsidRPr="00FA79BF">
        <w:rPr>
          <w:rFonts w:cs="Arial"/>
          <w:szCs w:val="24"/>
        </w:rPr>
        <w:t xml:space="preserve"> in respect of reinstate</w:t>
      </w:r>
      <w:r w:rsidRPr="00FA79BF">
        <w:rPr>
          <w:rFonts w:cs="Arial"/>
          <w:szCs w:val="24"/>
        </w:rPr>
        <w:softHyphen/>
        <w:t>ment associ</w:t>
      </w:r>
      <w:r w:rsidRPr="00FA79BF">
        <w:rPr>
          <w:rFonts w:cs="Arial"/>
          <w:szCs w:val="24"/>
        </w:rPr>
        <w:softHyphen/>
        <w:t xml:space="preserve">ated with removal of the capital item.  </w:t>
      </w:r>
      <w:r w:rsidRPr="00FA79BF">
        <w:rPr>
          <w:rFonts w:cs="Arial"/>
          <w:b/>
          <w:bCs/>
          <w:szCs w:val="24"/>
        </w:rPr>
        <w:t>The Company</w:t>
      </w:r>
      <w:r w:rsidRPr="00FA79BF">
        <w:rPr>
          <w:rFonts w:cs="Arial"/>
          <w:szCs w:val="24"/>
        </w:rPr>
        <w:t xml:space="preserve"> shall provide the </w:t>
      </w:r>
      <w:r w:rsidRPr="00FA79BF">
        <w:rPr>
          <w:rFonts w:cs="Arial"/>
          <w:b/>
          <w:szCs w:val="24"/>
        </w:rPr>
        <w:t>User</w:t>
      </w:r>
      <w:r w:rsidRPr="00FA79BF">
        <w:rPr>
          <w:rFonts w:cs="Arial"/>
          <w:szCs w:val="24"/>
        </w:rPr>
        <w:t xml:space="preserve"> with reasonably suffi</w:t>
      </w:r>
      <w:r w:rsidRPr="00FA79BF">
        <w:rPr>
          <w:rFonts w:cs="Arial"/>
          <w:szCs w:val="24"/>
        </w:rPr>
        <w:softHyphen/>
        <w:t>cient evi</w:t>
      </w:r>
      <w:r w:rsidRPr="00FA79BF">
        <w:rPr>
          <w:rFonts w:cs="Arial"/>
          <w:szCs w:val="24"/>
        </w:rPr>
        <w:softHyphen/>
        <w:t xml:space="preserve">dence of all such costs and expenses having been incurred.  If the </w:t>
      </w:r>
      <w:r w:rsidRPr="00FA79BF">
        <w:rPr>
          <w:rFonts w:cs="Arial"/>
          <w:b/>
          <w:szCs w:val="24"/>
        </w:rPr>
        <w:t>Authority</w:t>
      </w:r>
      <w:r w:rsidRPr="00FA79BF">
        <w:rPr>
          <w:rFonts w:cs="Arial"/>
          <w:szCs w:val="24"/>
        </w:rPr>
        <w:t xml:space="preserve"> does not agree to the disposal of the capital item the capital item shall be retained by </w:t>
      </w:r>
      <w:r w:rsidRPr="00FA79BF">
        <w:rPr>
          <w:rFonts w:cs="Arial"/>
          <w:b/>
          <w:bCs/>
          <w:szCs w:val="24"/>
        </w:rPr>
        <w:t>The Company</w:t>
      </w:r>
      <w:r w:rsidRPr="00FA79BF">
        <w:rPr>
          <w:rFonts w:cs="Arial"/>
          <w:szCs w:val="24"/>
        </w:rPr>
        <w:t xml:space="preserve"> and </w:t>
      </w:r>
      <w:r w:rsidRPr="00FA79BF">
        <w:rPr>
          <w:rFonts w:cs="Arial"/>
          <w:b/>
          <w:bCs/>
          <w:szCs w:val="24"/>
        </w:rPr>
        <w:t>The Company</w:t>
      </w:r>
      <w:r w:rsidRPr="00FA79BF">
        <w:rPr>
          <w:rFonts w:cs="Arial"/>
          <w:szCs w:val="24"/>
        </w:rPr>
        <w:t xml:space="preserve"> shall reimburse the </w:t>
      </w:r>
      <w:r w:rsidRPr="00FA79BF">
        <w:rPr>
          <w:rFonts w:cs="Arial"/>
          <w:b/>
          <w:szCs w:val="24"/>
        </w:rPr>
        <w:t>User</w:t>
      </w:r>
      <w:r w:rsidRPr="00FA79BF">
        <w:rPr>
          <w:rFonts w:cs="Arial"/>
          <w:szCs w:val="24"/>
        </w:rPr>
        <w:t xml:space="preserve"> the notional current market value in situ of the said capital item as between a willing buyer and a willing seller as agreed between the parties and failing agreement as determined by reference to arbitration in accordance with the </w:t>
      </w:r>
      <w:r w:rsidRPr="00FA79BF">
        <w:rPr>
          <w:rFonts w:cs="Arial"/>
          <w:b/>
          <w:szCs w:val="24"/>
        </w:rPr>
        <w:t>Dispute Resol</w:t>
      </w:r>
      <w:r w:rsidRPr="00FA79BF">
        <w:rPr>
          <w:rFonts w:cs="Arial"/>
          <w:b/>
          <w:szCs w:val="24"/>
        </w:rPr>
        <w:softHyphen/>
        <w:t>ution Procedure</w:t>
      </w:r>
      <w:r w:rsidRPr="00FA79BF">
        <w:rPr>
          <w:rFonts w:cs="Arial"/>
          <w:szCs w:val="24"/>
        </w:rPr>
        <w:t xml:space="preserve"> together with interest thereon calculated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 xml:space="preserve">ment </w:t>
      </w:r>
      <w:r w:rsidRPr="00FA79BF">
        <w:rPr>
          <w:rFonts w:cs="Arial"/>
          <w:szCs w:val="24"/>
        </w:rPr>
        <w:t xml:space="preserve">to the date of payment at </w:t>
      </w:r>
      <w:r w:rsidRPr="00FA79BF">
        <w:rPr>
          <w:rFonts w:cs="Arial"/>
          <w:b/>
          <w:szCs w:val="24"/>
        </w:rPr>
        <w:t>Base Rate</w:t>
      </w:r>
      <w:r w:rsidRPr="00FA79BF">
        <w:rPr>
          <w:rFonts w:cs="Arial"/>
          <w:szCs w:val="24"/>
        </w:rPr>
        <w:t xml:space="preserve"> for the time being and from time to time.</w:t>
      </w:r>
    </w:p>
    <w:p w14:paraId="3F0F8E3F" w14:textId="77777777" w:rsidR="0046383A" w:rsidRPr="00FA79BF" w:rsidRDefault="0046383A" w:rsidP="0046383A">
      <w:pPr>
        <w:tabs>
          <w:tab w:val="left" w:pos="1440"/>
        </w:tabs>
        <w:ind w:left="1440" w:hanging="1440"/>
        <w:jc w:val="both"/>
        <w:rPr>
          <w:rFonts w:cs="Arial"/>
          <w:b/>
          <w:szCs w:val="24"/>
        </w:rPr>
      </w:pPr>
    </w:p>
    <w:p w14:paraId="52D0D809" w14:textId="77777777" w:rsidR="0046383A" w:rsidRPr="00FA79BF" w:rsidRDefault="0046383A" w:rsidP="0046383A">
      <w:pPr>
        <w:tabs>
          <w:tab w:val="left" w:pos="709"/>
        </w:tabs>
        <w:ind w:left="709" w:hanging="709"/>
        <w:jc w:val="both"/>
        <w:rPr>
          <w:rFonts w:cs="Arial"/>
          <w:b/>
          <w:szCs w:val="24"/>
        </w:rPr>
      </w:pPr>
      <w:r w:rsidRPr="00FA79BF">
        <w:rPr>
          <w:rFonts w:cs="Arial"/>
          <w:szCs w:val="24"/>
        </w:rPr>
        <w:t>9A.3.3</w:t>
      </w:r>
      <w:r w:rsidRPr="00FA79BF">
        <w:rPr>
          <w:rFonts w:cs="Arial"/>
          <w:szCs w:val="24"/>
        </w:rPr>
        <w:tab/>
        <w:t xml:space="preserve">As soon as reasonably practicable after termination of this </w:t>
      </w:r>
      <w:r w:rsidRPr="00FA79BF">
        <w:rPr>
          <w:rFonts w:cs="Arial"/>
          <w:b/>
          <w:szCs w:val="24"/>
        </w:rPr>
        <w:t>Construction Agreement</w:t>
      </w:r>
      <w:r w:rsidRPr="00FA79BF">
        <w:rPr>
          <w:rFonts w:cs="Arial"/>
          <w:szCs w:val="24"/>
        </w:rPr>
        <w:t xml:space="preserve"> </w:t>
      </w:r>
      <w:r w:rsidRPr="00FA79BF">
        <w:rPr>
          <w:rFonts w:cs="Arial"/>
          <w:b/>
          <w:bCs/>
          <w:szCs w:val="24"/>
        </w:rPr>
        <w:t>The Company</w:t>
      </w:r>
      <w:r w:rsidRPr="00FA79BF">
        <w:rPr>
          <w:rFonts w:cs="Arial"/>
          <w:szCs w:val="24"/>
        </w:rPr>
        <w:t xml:space="preserve"> shall provide the </w:t>
      </w:r>
      <w:r w:rsidRPr="00FA79BF">
        <w:rPr>
          <w:rFonts w:cs="Arial"/>
          <w:b/>
          <w:szCs w:val="24"/>
        </w:rPr>
        <w:t>User</w:t>
      </w:r>
      <w:r w:rsidRPr="00FA79BF">
        <w:rPr>
          <w:rFonts w:cs="Arial"/>
          <w:szCs w:val="24"/>
        </w:rPr>
        <w:t xml:space="preserve"> 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estimate(s) of </w:t>
      </w:r>
      <w:r w:rsidRPr="00FA79BF">
        <w:rPr>
          <w:rFonts w:cs="Arial"/>
          <w:b/>
          <w:szCs w:val="24"/>
        </w:rPr>
        <w:t>Final Sums</w:t>
      </w:r>
      <w:r w:rsidRPr="00FA79BF">
        <w:rPr>
          <w:rFonts w:cs="Arial"/>
          <w:szCs w:val="24"/>
        </w:rPr>
        <w:t xml:space="preserve"> the </w:t>
      </w:r>
      <w:r w:rsidRPr="00FA79BF">
        <w:rPr>
          <w:rFonts w:cs="Arial"/>
          <w:b/>
          <w:szCs w:val="24"/>
        </w:rPr>
        <w:t>User</w:t>
      </w:r>
      <w:r w:rsidRPr="00FA79BF">
        <w:rPr>
          <w:rFonts w:cs="Arial"/>
          <w:szCs w:val="24"/>
        </w:rPr>
        <w:t xml:space="preserve"> 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b/>
          <w:szCs w:val="24"/>
        </w:rPr>
        <w:t xml:space="preserve"> </w:t>
      </w:r>
      <w:r w:rsidRPr="00FA79BF">
        <w:rPr>
          <w:rFonts w:cs="Arial"/>
          <w:szCs w:val="24"/>
        </w:rPr>
        <w:t xml:space="preserve">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 xml:space="preserve">.  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 of </w:t>
      </w:r>
      <w:r w:rsidRPr="00FA79BF">
        <w:rPr>
          <w:rFonts w:cs="Arial"/>
          <w:b/>
          <w:szCs w:val="24"/>
        </w:rPr>
        <w:t xml:space="preserve">Final Sums </w:t>
      </w:r>
      <w:r w:rsidRPr="00FA79BF">
        <w:rPr>
          <w:rFonts w:cs="Arial"/>
          <w:szCs w:val="24"/>
        </w:rPr>
        <w:t xml:space="preserve">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szCs w:val="24"/>
        </w:rPr>
        <w:t xml:space="preserve"> of the said excess paid.</w:t>
      </w:r>
      <w:r w:rsidRPr="00FA79BF">
        <w:rPr>
          <w:rStyle w:val="FootnoteReference"/>
          <w:rFonts w:ascii="Arial" w:hAnsi="Arial" w:cs="Arial"/>
          <w:sz w:val="24"/>
          <w:szCs w:val="24"/>
        </w:rPr>
        <w:t xml:space="preserve"> </w:t>
      </w:r>
    </w:p>
    <w:p w14:paraId="30FCA03F" w14:textId="77777777" w:rsidR="0046383A" w:rsidRPr="00FA79BF" w:rsidRDefault="0046383A" w:rsidP="0046383A">
      <w:pPr>
        <w:tabs>
          <w:tab w:val="left" w:pos="709"/>
        </w:tabs>
        <w:ind w:left="709" w:hanging="709"/>
        <w:jc w:val="both"/>
        <w:rPr>
          <w:rFonts w:cs="Arial"/>
          <w:b/>
          <w:szCs w:val="24"/>
        </w:rPr>
      </w:pPr>
    </w:p>
    <w:p w14:paraId="669C5598" w14:textId="77777777" w:rsidR="0046383A" w:rsidRPr="00FA79BF" w:rsidRDefault="0046383A" w:rsidP="0046383A">
      <w:pPr>
        <w:tabs>
          <w:tab w:val="left" w:pos="709"/>
        </w:tabs>
        <w:ind w:left="709" w:hanging="709"/>
        <w:jc w:val="both"/>
        <w:rPr>
          <w:rFonts w:cs="Arial"/>
          <w:b/>
          <w:szCs w:val="24"/>
        </w:rPr>
      </w:pPr>
      <w:r w:rsidRPr="00FA79BF">
        <w:rPr>
          <w:rFonts w:cs="Arial"/>
          <w:szCs w:val="24"/>
        </w:rPr>
        <w:t>9A.4</w:t>
      </w:r>
      <w:r w:rsidRPr="00FA79BF">
        <w:rPr>
          <w:rFonts w:cs="Arial"/>
          <w:szCs w:val="24"/>
        </w:rPr>
        <w:tab/>
        <w:t xml:space="preserve">The obligations to provide security under this Clause 9A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 xml:space="preserve">User </w:t>
      </w:r>
      <w:r w:rsidRPr="00FA79BF">
        <w:rPr>
          <w:rFonts w:cs="Arial"/>
          <w:szCs w:val="24"/>
        </w:rPr>
        <w:t xml:space="preserve">under the </w:t>
      </w:r>
      <w:r w:rsidRPr="00FA79BF">
        <w:rPr>
          <w:rFonts w:cs="Arial"/>
          <w:b/>
          <w:szCs w:val="24"/>
        </w:rPr>
        <w:t xml:space="preserve">Bilateral Connection Agreement </w:t>
      </w:r>
      <w:r w:rsidRPr="00FA79BF">
        <w:rPr>
          <w:rFonts w:cs="Arial"/>
          <w:szCs w:val="24"/>
        </w:rPr>
        <w:t xml:space="preserve">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when due under the provisions of the </w:t>
      </w:r>
      <w:r w:rsidRPr="00FA79BF">
        <w:rPr>
          <w:rFonts w:cs="Arial"/>
          <w:b/>
          <w:szCs w:val="24"/>
        </w:rPr>
        <w:t>CUSC</w:t>
      </w:r>
      <w:r w:rsidRPr="00FA79BF">
        <w:rPr>
          <w:rFonts w:cs="Arial"/>
          <w:szCs w:val="24"/>
        </w:rPr>
        <w:t>.</w:t>
      </w:r>
    </w:p>
    <w:p w14:paraId="168C97B7" w14:textId="77777777" w:rsidR="0046383A" w:rsidRPr="00FA79BF" w:rsidRDefault="0046383A" w:rsidP="0046383A">
      <w:pPr>
        <w:tabs>
          <w:tab w:val="left" w:pos="1440"/>
        </w:tabs>
        <w:ind w:left="1440" w:hanging="1440"/>
        <w:jc w:val="both"/>
        <w:rPr>
          <w:rFonts w:cs="Arial"/>
          <w:b/>
          <w:szCs w:val="24"/>
        </w:rPr>
      </w:pPr>
    </w:p>
    <w:p w14:paraId="2AA505BF" w14:textId="77777777" w:rsidR="0046383A" w:rsidRPr="00FA79BF" w:rsidRDefault="0046383A" w:rsidP="0046383A">
      <w:pPr>
        <w:tabs>
          <w:tab w:val="left" w:pos="-1440"/>
          <w:tab w:val="left" w:pos="-720"/>
          <w:tab w:val="left" w:pos="0"/>
          <w:tab w:val="left" w:pos="720"/>
        </w:tabs>
        <w:ind w:left="720" w:hanging="720"/>
        <w:jc w:val="both"/>
        <w:rPr>
          <w:rFonts w:cs="Arial"/>
          <w:b/>
          <w:szCs w:val="24"/>
        </w:rPr>
      </w:pPr>
      <w:r w:rsidRPr="00FA79BF">
        <w:rPr>
          <w:rFonts w:cs="Arial"/>
          <w:b/>
          <w:szCs w:val="24"/>
        </w:rPr>
        <w:t>Or</w:t>
      </w:r>
    </w:p>
    <w:p w14:paraId="17DA480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C0B087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w:t>
      </w:r>
      <w:r w:rsidRPr="00FA79BF">
        <w:rPr>
          <w:rFonts w:cs="Arial"/>
          <w:szCs w:val="24"/>
        </w:rPr>
        <w:tab/>
        <w:t>Provision of Security</w:t>
      </w:r>
    </w:p>
    <w:p w14:paraId="3E51A7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5D96E8D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9B.1.1</w:t>
      </w:r>
      <w:r w:rsidRPr="00FA79BF">
        <w:rPr>
          <w:rFonts w:cs="Arial"/>
          <w:szCs w:val="24"/>
        </w:rPr>
        <w:tab/>
        <w:t xml:space="preserve">The </w:t>
      </w:r>
      <w:r w:rsidRPr="00FA79BF">
        <w:rPr>
          <w:rFonts w:cs="Arial"/>
          <w:b/>
          <w:szCs w:val="24"/>
        </w:rPr>
        <w:t>User</w:t>
      </w:r>
      <w:r w:rsidRPr="00FA79BF">
        <w:rPr>
          <w:rFonts w:cs="Arial"/>
          <w:szCs w:val="24"/>
        </w:rPr>
        <w:t xml:space="preserve"> hereby agrees that it shall forthwith upon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provide to </w:t>
      </w:r>
      <w:r w:rsidRPr="00FA79BF">
        <w:rPr>
          <w:rFonts w:cs="Arial"/>
          <w:b/>
          <w:bCs/>
          <w:szCs w:val="24"/>
        </w:rPr>
        <w:t>The Company</w:t>
      </w:r>
      <w:r w:rsidRPr="00FA79BF">
        <w:rPr>
          <w:rFonts w:cs="Arial"/>
          <w:szCs w:val="24"/>
        </w:rPr>
        <w:t xml:space="preserve"> or procure the provision to </w:t>
      </w:r>
      <w:r w:rsidRPr="00FA79BF">
        <w:rPr>
          <w:rFonts w:cs="Arial"/>
          <w:b/>
          <w:bCs/>
          <w:szCs w:val="24"/>
        </w:rPr>
        <w:t>The Company</w:t>
      </w:r>
      <w:r w:rsidRPr="00FA79BF">
        <w:rPr>
          <w:rFonts w:cs="Arial"/>
          <w:szCs w:val="24"/>
        </w:rPr>
        <w:t xml:space="preserve"> of, and the </w:t>
      </w:r>
      <w:r w:rsidRPr="00FA79BF">
        <w:rPr>
          <w:rFonts w:cs="Arial"/>
          <w:b/>
          <w:szCs w:val="24"/>
        </w:rPr>
        <w:t>User</w:t>
      </w:r>
      <w:r w:rsidRPr="00FA79BF">
        <w:rPr>
          <w:rFonts w:cs="Arial"/>
          <w:szCs w:val="24"/>
        </w:rPr>
        <w:t xml:space="preserve"> shall until (subject to Clause 9B.8) 28 days after the </w:t>
      </w:r>
      <w:r w:rsidRPr="00FA79BF">
        <w:rPr>
          <w:rFonts w:cs="Arial"/>
          <w:b/>
          <w:szCs w:val="24"/>
        </w:rPr>
        <w:t xml:space="preserve">Charging Date </w:t>
      </w:r>
      <w:r w:rsidRPr="00FA79BF">
        <w:rPr>
          <w:rFonts w:cs="Arial"/>
          <w:szCs w:val="24"/>
        </w:rPr>
        <w:t xml:space="preserve">(unless and until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t>
      </w:r>
      <w:r w:rsidRPr="00FA79BF">
        <w:rPr>
          <w:rFonts w:cs="Arial"/>
          <w:b/>
          <w:szCs w:val="24"/>
        </w:rPr>
        <w:t>User</w:t>
      </w:r>
      <w:r w:rsidRPr="00FA79BF">
        <w:rPr>
          <w:rFonts w:cs="Arial"/>
          <w:szCs w:val="24"/>
        </w:rPr>
        <w:t xml:space="preserve">’s obligation to pay </w:t>
      </w:r>
      <w:r w:rsidRPr="00FA79BF">
        <w:rPr>
          <w:rFonts w:cs="Arial"/>
          <w:b/>
          <w:bCs/>
          <w:szCs w:val="24"/>
        </w:rPr>
        <w:t>The Company</w:t>
      </w:r>
      <w:r w:rsidRPr="00FA79BF">
        <w:rPr>
          <w:rFonts w:cs="Arial"/>
          <w:szCs w:val="24"/>
        </w:rPr>
        <w:t xml:space="preserve"> any and all sums specified by </w:t>
      </w:r>
      <w:r w:rsidRPr="00FA79BF">
        <w:rPr>
          <w:rFonts w:cs="Arial"/>
          <w:b/>
          <w:bCs/>
          <w:szCs w:val="24"/>
        </w:rPr>
        <w:t>The Company</w:t>
      </w:r>
      <w:r w:rsidRPr="00FA79BF">
        <w:rPr>
          <w:rFonts w:cs="Arial"/>
          <w:szCs w:val="24"/>
        </w:rPr>
        <w:t xml:space="preserve"> in accordance with Clause 9B.2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as requiring to be secured in respect of:-</w:t>
      </w:r>
    </w:p>
    <w:p w14:paraId="016FD85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ACBB0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’s liability to pay </w:t>
      </w:r>
      <w:r w:rsidRPr="00FA79BF">
        <w:rPr>
          <w:rFonts w:cs="Arial"/>
          <w:b/>
          <w:bCs/>
          <w:szCs w:val="24"/>
        </w:rPr>
        <w:t>The Company</w:t>
      </w:r>
      <w:r w:rsidRPr="00FA79BF">
        <w:rPr>
          <w:rFonts w:cs="Arial"/>
          <w:b/>
          <w:szCs w:val="24"/>
        </w:rPr>
        <w:t xml:space="preserve"> </w:t>
      </w:r>
      <w:r w:rsidRPr="00FA79BF">
        <w:rPr>
          <w:rFonts w:cs="Arial"/>
          <w:szCs w:val="24"/>
        </w:rPr>
        <w:t xml:space="preserve">amounts from time to time due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and</w:t>
      </w:r>
    </w:p>
    <w:p w14:paraId="333BA36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1F99ED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r>
      <w:r w:rsidRPr="00FA79BF">
        <w:rPr>
          <w:rFonts w:cs="Arial"/>
          <w:b/>
          <w:szCs w:val="24"/>
        </w:rPr>
        <w:t>Final Sums</w:t>
      </w:r>
      <w:r w:rsidRPr="00FA79BF">
        <w:rPr>
          <w:rFonts w:cs="Arial"/>
          <w:szCs w:val="24"/>
        </w:rPr>
        <w:t>.</w:t>
      </w:r>
    </w:p>
    <w:p w14:paraId="305026F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DF4227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9B.2</w:t>
      </w:r>
      <w:r w:rsidRPr="00FA79BF">
        <w:rPr>
          <w:rFonts w:cs="Arial"/>
          <w:szCs w:val="24"/>
        </w:rPr>
        <w:tab/>
        <w:t xml:space="preserve">Provision of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p>
    <w:p w14:paraId="69DBA47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A417CFE" w14:textId="77777777" w:rsidR="0046383A" w:rsidRPr="00FA79BF"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9B.2.1</w:t>
      </w:r>
      <w:r w:rsidRPr="00FA79BF">
        <w:rPr>
          <w:rFonts w:cs="Arial"/>
          <w:szCs w:val="24"/>
        </w:rPr>
        <w:tab/>
      </w:r>
      <w:r w:rsidRPr="00FA79BF">
        <w:rPr>
          <w:rFonts w:cs="Arial"/>
          <w:b/>
          <w:bCs/>
          <w:szCs w:val="24"/>
        </w:rPr>
        <w:t>The Company</w:t>
      </w:r>
      <w:r w:rsidRPr="00FA79BF">
        <w:rPr>
          <w:rFonts w:cs="Arial"/>
          <w:szCs w:val="24"/>
        </w:rPr>
        <w:t xml:space="preserve"> shall provide to the </w:t>
      </w:r>
      <w:r w:rsidRPr="00FA79BF">
        <w:rPr>
          <w:rFonts w:cs="Arial"/>
          <w:b/>
          <w:szCs w:val="24"/>
        </w:rPr>
        <w:t xml:space="preserve">User </w:t>
      </w:r>
      <w:r w:rsidRPr="00FA79BF">
        <w:rPr>
          <w:rFonts w:cs="Arial"/>
          <w:szCs w:val="24"/>
        </w:rPr>
        <w:t xml:space="preserve">an estimate (“the </w:t>
      </w:r>
      <w:r w:rsidRPr="00FA79BF">
        <w:rPr>
          <w:rFonts w:cs="Arial"/>
          <w:b/>
          <w:szCs w:val="24"/>
        </w:rPr>
        <w:t>Bi-annual Estimate</w:t>
      </w:r>
      <w:r w:rsidRPr="00FA79BF">
        <w:rPr>
          <w:rFonts w:cs="Arial"/>
          <w:szCs w:val="24"/>
        </w:rPr>
        <w:t xml:space="preserve">”) in substantially the form set out in Part 2 of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showing the amounts of all payments required or which may be required to be made by the </w:t>
      </w:r>
      <w:r w:rsidRPr="00FA79BF">
        <w:rPr>
          <w:rFonts w:cs="Arial"/>
          <w:b/>
          <w:szCs w:val="24"/>
        </w:rPr>
        <w:t>User</w:t>
      </w:r>
      <w:r w:rsidRPr="00FA79BF">
        <w:rPr>
          <w:rFonts w:cs="Arial"/>
          <w:szCs w:val="24"/>
        </w:rPr>
        <w:t xml:space="preserve"> to </w:t>
      </w:r>
      <w:r w:rsidRPr="00FA79BF">
        <w:rPr>
          <w:rFonts w:cs="Arial"/>
          <w:b/>
          <w:bCs/>
          <w:szCs w:val="24"/>
        </w:rPr>
        <w:t>The Company</w:t>
      </w:r>
      <w:r w:rsidRPr="00FA79BF">
        <w:rPr>
          <w:rFonts w:cs="Arial"/>
          <w:szCs w:val="24"/>
        </w:rPr>
        <w:t xml:space="preserve"> in respect of </w:t>
      </w:r>
      <w:r w:rsidRPr="00FA79BF">
        <w:rPr>
          <w:rFonts w:cs="Arial"/>
          <w:b/>
          <w:szCs w:val="24"/>
        </w:rPr>
        <w:t>Final Sums</w:t>
      </w:r>
      <w:r w:rsidRPr="00FA79BF">
        <w:rPr>
          <w:rFonts w:cs="Arial"/>
          <w:szCs w:val="24"/>
        </w:rPr>
        <w:t xml:space="preserve"> and </w:t>
      </w:r>
      <w:r w:rsidRPr="00FA79BF">
        <w:rPr>
          <w:rFonts w:cs="Arial"/>
          <w:b/>
          <w:bCs/>
          <w:szCs w:val="24"/>
        </w:rPr>
        <w:t>The Company</w:t>
      </w:r>
      <w:r w:rsidRPr="00FA79BF">
        <w:rPr>
          <w:rFonts w:cs="Arial"/>
          <w:b/>
          <w:szCs w:val="24"/>
        </w:rPr>
        <w:t xml:space="preserve"> Engineering Charges</w:t>
      </w:r>
      <w:r w:rsidRPr="00FA79BF">
        <w:rPr>
          <w:rFonts w:cs="Arial"/>
          <w:szCs w:val="24"/>
        </w:rPr>
        <w:t xml:space="preserve"> and other expenses in relation to seeking </w:t>
      </w:r>
      <w:r w:rsidRPr="00FA79BF">
        <w:rPr>
          <w:rFonts w:cs="Arial"/>
          <w:b/>
          <w:szCs w:val="24"/>
        </w:rPr>
        <w:t>Consents</w:t>
      </w:r>
      <w:r w:rsidRPr="00FA79BF">
        <w:rPr>
          <w:rFonts w:cs="Arial"/>
          <w:szCs w:val="24"/>
        </w:rPr>
        <w:t xml:space="preserve"> referred to in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001E299C">
        <w:rPr>
          <w:rFonts w:cs="Arial"/>
          <w:b/>
          <w:szCs w:val="24"/>
        </w:rPr>
        <w:t xml:space="preserve"> </w:t>
      </w:r>
      <w:r w:rsidR="001E299C" w:rsidRPr="001E299C">
        <w:rPr>
          <w:rFonts w:cs="Arial"/>
          <w:szCs w:val="24"/>
        </w:rPr>
        <w:t>(inclusive of any</w:t>
      </w:r>
      <w:r w:rsidR="001E299C">
        <w:rPr>
          <w:rFonts w:cs="Arial"/>
          <w:b/>
          <w:szCs w:val="24"/>
        </w:rPr>
        <w:t xml:space="preserve"> Value Added Tax</w:t>
      </w:r>
      <w:r w:rsidR="001E299C" w:rsidRPr="001E299C">
        <w:rPr>
          <w:rFonts w:cs="Arial"/>
          <w:szCs w:val="24"/>
        </w:rPr>
        <w:t xml:space="preserve"> that would be due)</w:t>
      </w:r>
      <w:r w:rsidRPr="001E299C">
        <w:rPr>
          <w:rFonts w:cs="Arial"/>
          <w:szCs w:val="24"/>
        </w:rPr>
        <w:t xml:space="preserve"> </w:t>
      </w:r>
      <w:r w:rsidRPr="00FA79BF">
        <w:rPr>
          <w:rFonts w:cs="Arial"/>
          <w:szCs w:val="24"/>
        </w:rPr>
        <w:t>at the fol</w:t>
      </w:r>
      <w:r w:rsidRPr="00FA79BF">
        <w:rPr>
          <w:rFonts w:cs="Arial"/>
          <w:szCs w:val="24"/>
        </w:rPr>
        <w:softHyphen/>
        <w:t>lowing times and in respect of the following periods:-</w:t>
      </w:r>
    </w:p>
    <w:p w14:paraId="2D64D73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0A23D7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forthwith on and with effect from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in respect of the period from and incl</w:t>
      </w:r>
      <w:r w:rsidRPr="00FA79BF">
        <w:rPr>
          <w:rFonts w:cs="Arial"/>
          <w:szCs w:val="24"/>
        </w:rPr>
        <w:softHyphen/>
        <w:t xml:space="preserve">uding the day of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until the next follow</w:t>
      </w:r>
      <w:r w:rsidRPr="00FA79BF">
        <w:rPr>
          <w:rFonts w:cs="Arial"/>
          <w:szCs w:val="24"/>
        </w:rPr>
        <w:softHyphen/>
        <w:t>ing 31st March or 30th September (whic</w:t>
      </w:r>
      <w:r w:rsidRPr="00FA79BF">
        <w:rPr>
          <w:rFonts w:cs="Arial"/>
          <w:szCs w:val="24"/>
        </w:rPr>
        <w:softHyphen/>
        <w:t>hever shall first occur); and</w:t>
      </w:r>
    </w:p>
    <w:p w14:paraId="3B1DC7B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0829EA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t xml:space="preserve">not less than 75 (seventy five) days (or if such day is not a Business Day the next following </w:t>
      </w:r>
      <w:r w:rsidRPr="00FA79BF">
        <w:rPr>
          <w:rFonts w:cs="Arial"/>
          <w:b/>
          <w:szCs w:val="24"/>
        </w:rPr>
        <w:t>Business Day</w:t>
      </w:r>
      <w:r w:rsidRPr="00FA79BF">
        <w:rPr>
          <w:rFonts w:cs="Arial"/>
          <w:szCs w:val="24"/>
        </w:rPr>
        <w:t xml:space="preserve">) prior to each 31st March and 30th September thereafter in respect of the period of six calendar months commencing on the immediately following 1st April or </w:t>
      </w:r>
      <w:r w:rsidRPr="00FA79BF">
        <w:rPr>
          <w:rFonts w:cs="Arial"/>
          <w:szCs w:val="24"/>
        </w:rPr>
        <w:br/>
        <w:t xml:space="preserve">1st October (as the case may be), until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shall be terminated and all sums due or which will or might fall due in respect of which security is to be provided shall have been paid.</w:t>
      </w:r>
    </w:p>
    <w:p w14:paraId="2E0C4B5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8B36C6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9B.2.2</w:t>
      </w:r>
      <w:r w:rsidRPr="00FA79BF">
        <w:rPr>
          <w:rFonts w:cs="Arial"/>
          <w:szCs w:val="24"/>
        </w:rPr>
        <w:tab/>
        <w:t xml:space="preserve">Such </w:t>
      </w:r>
      <w:r w:rsidRPr="00FA79BF">
        <w:rPr>
          <w:rFonts w:cs="Arial"/>
          <w:b/>
          <w:szCs w:val="24"/>
        </w:rPr>
        <w:t>Bi-annual Estimate</w:t>
      </w:r>
      <w:r w:rsidRPr="00FA79BF">
        <w:rPr>
          <w:rFonts w:cs="Arial"/>
          <w:szCs w:val="24"/>
        </w:rPr>
        <w:t xml:space="preserve"> shall be accompanied by a statement (in the form of the </w:t>
      </w:r>
      <w:r w:rsidRPr="00FA79BF">
        <w:rPr>
          <w:rFonts w:cs="Arial"/>
          <w:b/>
          <w:szCs w:val="24"/>
        </w:rPr>
        <w:t>Secured Amount Statement</w:t>
      </w:r>
      <w:r w:rsidRPr="00FA79BF">
        <w:rPr>
          <w:rFonts w:cs="Arial"/>
          <w:szCs w:val="24"/>
        </w:rPr>
        <w:t xml:space="preserve"> set out in Part 3 of Appen</w:t>
      </w:r>
      <w:r w:rsidRPr="00FA79BF">
        <w:rPr>
          <w:rFonts w:cs="Arial"/>
          <w:szCs w:val="24"/>
        </w:rPr>
        <w:softHyphen/>
        <w:t xml:space="preserve">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w:t>
      </w:r>
      <w:r w:rsidRPr="00FA79BF">
        <w:rPr>
          <w:rFonts w:cs="Arial"/>
          <w:b/>
          <w:szCs w:val="24"/>
        </w:rPr>
        <w:t>Secured Amount Statement</w:t>
      </w:r>
      <w:r w:rsidRPr="00FA79BF">
        <w:rPr>
          <w:rFonts w:cs="Arial"/>
          <w:szCs w:val="24"/>
        </w:rPr>
        <w:t>”) specifying the aggregate amount to be secured at the begin</w:t>
      </w:r>
      <w:r w:rsidRPr="00FA79BF">
        <w:rPr>
          <w:rFonts w:cs="Arial"/>
          <w:szCs w:val="24"/>
        </w:rPr>
        <w:softHyphen/>
        <w:t>ning of and throughout each such period.</w:t>
      </w:r>
    </w:p>
    <w:p w14:paraId="06526CF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32A409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9B.2.3</w:t>
      </w:r>
      <w:r w:rsidRPr="00FA79BF">
        <w:rPr>
          <w:rFonts w:cs="Arial"/>
          <w:szCs w:val="24"/>
        </w:rPr>
        <w:tab/>
        <w:t xml:space="preserve">If </w:t>
      </w:r>
      <w:r w:rsidRPr="00FA79BF">
        <w:rPr>
          <w:rFonts w:cs="Arial"/>
          <w:b/>
          <w:bCs/>
          <w:szCs w:val="24"/>
        </w:rPr>
        <w:t>The Company</w:t>
      </w:r>
      <w:r w:rsidRPr="00FA79BF">
        <w:rPr>
          <w:rFonts w:cs="Arial"/>
          <w:szCs w:val="24"/>
        </w:rPr>
        <w:t xml:space="preserve"> shall not provide any subsequent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by the requisite date, then the </w:t>
      </w:r>
      <w:r w:rsidRPr="00FA79BF">
        <w:rPr>
          <w:rFonts w:cs="Arial"/>
          <w:b/>
          <w:szCs w:val="24"/>
        </w:rPr>
        <w:t>User</w:t>
      </w:r>
      <w:r w:rsidRPr="00FA79BF">
        <w:rPr>
          <w:rFonts w:cs="Arial"/>
          <w:szCs w:val="24"/>
        </w:rPr>
        <w:t xml:space="preserve"> shall at the date it is next required to have in full force and effect security and whether by renewal or replacement or otherwise in respect of the following six calendar month period nonetheless provide security in accor</w:t>
      </w:r>
      <w:r w:rsidRPr="00FA79BF">
        <w:rPr>
          <w:rFonts w:cs="Arial"/>
          <w:szCs w:val="24"/>
        </w:rPr>
        <w:softHyphen/>
        <w:t xml:space="preserve">dance with the provisions of this </w:t>
      </w:r>
      <w:r w:rsidRPr="00FA79BF">
        <w:rPr>
          <w:rFonts w:cs="Arial"/>
          <w:b/>
          <w:szCs w:val="24"/>
        </w:rPr>
        <w:t>Construction Agreement</w:t>
      </w:r>
      <w:r w:rsidRPr="00FA79BF">
        <w:rPr>
          <w:rFonts w:cs="Arial"/>
          <w:szCs w:val="24"/>
        </w:rPr>
        <w:t xml:space="preserve"> in the same amount as the amount then in force in respect of the then current six calendar month period.  Notwith</w:t>
      </w:r>
      <w:r w:rsidRPr="00FA79BF">
        <w:rPr>
          <w:rFonts w:cs="Arial"/>
          <w:szCs w:val="24"/>
        </w:rPr>
        <w:softHyphen/>
        <w:t xml:space="preserve">standing the foregoing, if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any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later than the date specified in Clause 9B.2.1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then the following shall apply.  The </w:t>
      </w:r>
      <w:r w:rsidRPr="00FA79BF">
        <w:rPr>
          <w:rFonts w:cs="Arial"/>
          <w:b/>
          <w:szCs w:val="24"/>
        </w:rPr>
        <w:t>User</w:t>
      </w:r>
      <w:r w:rsidRPr="00FA79BF">
        <w:rPr>
          <w:rFonts w:cs="Arial"/>
          <w:szCs w:val="24"/>
        </w:rPr>
        <w:t xml:space="preserve"> shall within 30 (thirty) days of receipt of the said </w:t>
      </w:r>
      <w:r w:rsidRPr="00FA79BF">
        <w:rPr>
          <w:rFonts w:cs="Arial"/>
          <w:b/>
          <w:szCs w:val="24"/>
        </w:rPr>
        <w:t>Secured Amount Statement</w:t>
      </w:r>
      <w:r w:rsidRPr="00FA79BF">
        <w:rPr>
          <w:rFonts w:cs="Arial"/>
          <w:szCs w:val="24"/>
        </w:rPr>
        <w:t xml:space="preserve"> procure that to the extent that the amount in respect of which security has been or is to be provided pursuant to this Clause 9B.2.3 in respect of the relevant period (“</w:t>
      </w:r>
      <w:r w:rsidRPr="00FA79BF">
        <w:rPr>
          <w:rFonts w:cs="Arial"/>
          <w:b/>
          <w:szCs w:val="24"/>
        </w:rPr>
        <w:t>the Secured Amount</w:t>
      </w:r>
      <w:r w:rsidRPr="00FA79BF">
        <w:rPr>
          <w:rFonts w:cs="Arial"/>
          <w:szCs w:val="24"/>
        </w:rPr>
        <w:t xml:space="preserve">”) falls short of the amount stated in the </w:t>
      </w:r>
      <w:r w:rsidRPr="00FA79BF">
        <w:rPr>
          <w:rFonts w:cs="Arial"/>
          <w:b/>
          <w:szCs w:val="24"/>
        </w:rPr>
        <w:t>Secured Amount</w:t>
      </w:r>
      <w:r w:rsidRPr="00FA79BF">
        <w:rPr>
          <w:rFonts w:cs="Arial"/>
          <w:szCs w:val="24"/>
        </w:rPr>
        <w:t xml:space="preserve"> </w:t>
      </w:r>
      <w:r w:rsidRPr="00FA79BF">
        <w:rPr>
          <w:rFonts w:cs="Arial"/>
          <w:b/>
          <w:szCs w:val="24"/>
        </w:rPr>
        <w:t>Statement</w:t>
      </w:r>
      <w:r w:rsidRPr="00FA79BF">
        <w:rPr>
          <w:rFonts w:cs="Arial"/>
          <w:szCs w:val="24"/>
        </w:rPr>
        <w:t xml:space="preserve"> (“the </w:t>
      </w:r>
      <w:r w:rsidRPr="00FA79BF">
        <w:rPr>
          <w:rFonts w:cs="Arial"/>
          <w:b/>
          <w:szCs w:val="24"/>
        </w:rPr>
        <w:t>Required Amount</w:t>
      </w:r>
      <w:r w:rsidRPr="00FA79BF">
        <w:rPr>
          <w:rFonts w:cs="Arial"/>
          <w:szCs w:val="24"/>
        </w:rPr>
        <w:t xml:space="preserve">”) the Secured Amount shall be adjusted to the </w:t>
      </w:r>
      <w:r w:rsidRPr="00FA79BF">
        <w:rPr>
          <w:rFonts w:cs="Arial"/>
          <w:b/>
          <w:szCs w:val="24"/>
        </w:rPr>
        <w:t>Required Amount.</w:t>
      </w:r>
    </w:p>
    <w:p w14:paraId="26FDAE2D"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D0FBC1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9B.3</w:t>
      </w:r>
      <w:r w:rsidRPr="00FA79BF">
        <w:rPr>
          <w:rFonts w:cs="Arial"/>
          <w:szCs w:val="24"/>
        </w:rPr>
        <w:tab/>
        <w:t>Entitlement to Estimate</w:t>
      </w:r>
    </w:p>
    <w:p w14:paraId="0FAFA8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0D9FC1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w:t>
      </w:r>
      <w:r w:rsidRPr="00FA79BF">
        <w:rPr>
          <w:rFonts w:cs="Arial"/>
          <w:b/>
          <w:bCs/>
          <w:szCs w:val="24"/>
        </w:rPr>
        <w:t>The Company</w:t>
      </w:r>
      <w:r w:rsidRPr="00FA79BF">
        <w:rPr>
          <w:rFonts w:cs="Arial"/>
          <w:szCs w:val="24"/>
        </w:rPr>
        <w:t xml:space="preserve"> is (for whatever reason) unable on any relevant date to calculate precisely any sum due or which has accrued due or in respect of which the </w:t>
      </w:r>
      <w:r w:rsidRPr="00FA79BF">
        <w:rPr>
          <w:rFonts w:cs="Arial"/>
          <w:b/>
          <w:szCs w:val="24"/>
        </w:rPr>
        <w:t>User</w:t>
      </w:r>
      <w:r w:rsidRPr="00FA79BF">
        <w:rPr>
          <w:rFonts w:cs="Arial"/>
          <w:szCs w:val="24"/>
        </w:rPr>
        <w:t xml:space="preserve"> has a liabil</w:t>
      </w:r>
      <w:r w:rsidRPr="00FA79BF">
        <w:rPr>
          <w:rFonts w:cs="Arial"/>
          <w:szCs w:val="24"/>
        </w:rPr>
        <w:softHyphen/>
        <w:t xml:space="preserve">ity to </w:t>
      </w:r>
      <w:r w:rsidRPr="00FA79BF">
        <w:rPr>
          <w:rFonts w:cs="Arial"/>
          <w:b/>
          <w:bCs/>
          <w:szCs w:val="24"/>
        </w:rPr>
        <w:t>The Company</w:t>
      </w:r>
      <w:r w:rsidRPr="00FA79BF">
        <w:rPr>
          <w:rFonts w:cs="Arial"/>
          <w:b/>
          <w:szCs w:val="24"/>
        </w:rPr>
        <w:t xml:space="preserve"> </w:t>
      </w:r>
      <w:r w:rsidRPr="00FA79BF">
        <w:rPr>
          <w:rFonts w:cs="Arial"/>
          <w:szCs w:val="24"/>
        </w:rPr>
        <w:t xml:space="preserve">for payment under any of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be entitled to invoice the </w:t>
      </w:r>
      <w:r w:rsidRPr="00FA79BF">
        <w:rPr>
          <w:rFonts w:cs="Arial"/>
          <w:b/>
          <w:szCs w:val="24"/>
        </w:rPr>
        <w:t>User</w:t>
      </w:r>
      <w:r w:rsidRPr="00FA79BF">
        <w:rPr>
          <w:rFonts w:cs="Arial"/>
          <w:szCs w:val="24"/>
        </w:rPr>
        <w:t xml:space="preserve"> for a sum equal to </w:t>
      </w:r>
      <w:r w:rsidRPr="00FA79BF">
        <w:rPr>
          <w:rFonts w:cs="Arial"/>
          <w:b/>
          <w:bCs/>
          <w:szCs w:val="24"/>
        </w:rPr>
        <w:t>The Company</w:t>
      </w:r>
      <w:r w:rsidRPr="00FA79BF">
        <w:rPr>
          <w:rFonts w:cs="Arial"/>
          <w:b/>
          <w:szCs w:val="24"/>
        </w:rPr>
        <w:t>’s</w:t>
      </w:r>
      <w:r w:rsidRPr="00FA79BF">
        <w:rPr>
          <w:rFonts w:cs="Arial"/>
          <w:szCs w:val="24"/>
        </w:rPr>
        <w:t xml:space="preserve"> fair and reasonable estimate of the sums due or which may become due or in respect of which the </w:t>
      </w:r>
      <w:r w:rsidRPr="00FA79BF">
        <w:rPr>
          <w:rFonts w:cs="Arial"/>
          <w:b/>
          <w:szCs w:val="24"/>
        </w:rPr>
        <w:t>User</w:t>
      </w:r>
      <w:r w:rsidRPr="00FA79BF">
        <w:rPr>
          <w:rFonts w:cs="Arial"/>
          <w:szCs w:val="24"/>
        </w:rPr>
        <w:t xml:space="preserve"> has a liability to </w:t>
      </w:r>
      <w:r w:rsidRPr="00FA79BF">
        <w:rPr>
          <w:rFonts w:cs="Arial"/>
          <w:b/>
          <w:bCs/>
          <w:szCs w:val="24"/>
        </w:rPr>
        <w:t>The Company</w:t>
      </w:r>
      <w:r w:rsidRPr="00FA79BF">
        <w:rPr>
          <w:rFonts w:cs="Arial"/>
          <w:szCs w:val="24"/>
        </w:rPr>
        <w:t xml:space="preserve"> for payment.  </w:t>
      </w:r>
      <w:r w:rsidRPr="00FA79BF">
        <w:rPr>
          <w:rFonts w:cs="Arial"/>
          <w:b/>
          <w:bCs/>
          <w:szCs w:val="24"/>
        </w:rPr>
        <w:t>The Company</w:t>
      </w:r>
      <w:r w:rsidRPr="00FA79BF">
        <w:rPr>
          <w:rFonts w:cs="Arial"/>
          <w:szCs w:val="24"/>
        </w:rPr>
        <w:t xml:space="preserve"> shall also be entitled to send the </w:t>
      </w:r>
      <w:r w:rsidRPr="00FA79BF">
        <w:rPr>
          <w:rFonts w:cs="Arial"/>
          <w:b/>
          <w:szCs w:val="24"/>
        </w:rPr>
        <w:t>User</w:t>
      </w:r>
      <w:r w:rsidRPr="00FA79BF">
        <w:rPr>
          <w:rFonts w:cs="Arial"/>
          <w:szCs w:val="24"/>
        </w:rPr>
        <w:t xml:space="preserve"> further invoices for such sums not covered in previous invoices.  The </w:t>
      </w:r>
      <w:r w:rsidRPr="00FA79BF">
        <w:rPr>
          <w:rFonts w:cs="Arial"/>
          <w:b/>
          <w:szCs w:val="24"/>
        </w:rPr>
        <w:t>User</w:t>
      </w:r>
      <w:r w:rsidRPr="00FA79BF">
        <w:rPr>
          <w:rFonts w:cs="Arial"/>
          <w:szCs w:val="24"/>
        </w:rPr>
        <w:t xml:space="preserve"> shall pay </w:t>
      </w:r>
      <w:r w:rsidRPr="00FA79BF">
        <w:rPr>
          <w:rFonts w:cs="Arial"/>
          <w:b/>
          <w:bCs/>
          <w:szCs w:val="24"/>
        </w:rPr>
        <w:t>The Company</w:t>
      </w:r>
      <w:r w:rsidRPr="00FA79BF">
        <w:rPr>
          <w:rFonts w:cs="Arial"/>
          <w:szCs w:val="24"/>
        </w:rPr>
        <w:t xml:space="preserve"> all sums so invoiced by </w:t>
      </w:r>
      <w:r w:rsidRPr="00FA79BF">
        <w:rPr>
          <w:rFonts w:cs="Arial"/>
          <w:b/>
          <w:bCs/>
          <w:szCs w:val="24"/>
        </w:rPr>
        <w:t>The Company</w:t>
      </w:r>
      <w:r w:rsidRPr="00FA79BF">
        <w:rPr>
          <w:rFonts w:cs="Arial"/>
          <w:szCs w:val="24"/>
        </w:rPr>
        <w:t>.</w:t>
      </w:r>
    </w:p>
    <w:p w14:paraId="25A8696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48DF671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9B.4</w:t>
      </w:r>
      <w:r w:rsidRPr="00FA79BF">
        <w:rPr>
          <w:rFonts w:cs="Arial"/>
          <w:szCs w:val="24"/>
        </w:rPr>
        <w:tab/>
        <w:t>Demands not Affected by Disputes</w:t>
      </w:r>
    </w:p>
    <w:p w14:paraId="3D8371D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76B328A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It is hereby agreed between </w:t>
      </w:r>
      <w:r w:rsidRPr="00FA79BF">
        <w:rPr>
          <w:rFonts w:cs="Arial"/>
          <w:b/>
          <w:bCs/>
          <w:szCs w:val="24"/>
        </w:rPr>
        <w:t>The Company</w:t>
      </w:r>
      <w:r w:rsidRPr="00FA79BF">
        <w:rPr>
          <w:rFonts w:cs="Arial"/>
          <w:szCs w:val="24"/>
        </w:rPr>
        <w:t xml:space="preserve"> and the </w:t>
      </w:r>
      <w:r w:rsidRPr="00FA79BF">
        <w:rPr>
          <w:rFonts w:cs="Arial"/>
          <w:b/>
          <w:szCs w:val="24"/>
        </w:rPr>
        <w:t>User</w:t>
      </w:r>
      <w:r w:rsidRPr="00FA79BF">
        <w:rPr>
          <w:rFonts w:cs="Arial"/>
          <w:szCs w:val="24"/>
        </w:rPr>
        <w:t xml:space="preserve"> that if there shall be any dispute between the </w:t>
      </w:r>
      <w:r w:rsidRPr="00FA79BF">
        <w:rPr>
          <w:rFonts w:cs="Arial"/>
          <w:b/>
          <w:szCs w:val="24"/>
        </w:rPr>
        <w:t>User</w:t>
      </w:r>
      <w:r w:rsidRPr="00FA79BF">
        <w:rPr>
          <w:rFonts w:cs="Arial"/>
          <w:szCs w:val="24"/>
        </w:rPr>
        <w:t xml:space="preserve"> and </w:t>
      </w:r>
      <w:r w:rsidRPr="00FA79BF">
        <w:rPr>
          <w:rFonts w:cs="Arial"/>
          <w:b/>
          <w:bCs/>
          <w:szCs w:val="24"/>
        </w:rPr>
        <w:t>The Company</w:t>
      </w:r>
      <w:r w:rsidRPr="00FA79BF">
        <w:rPr>
          <w:rFonts w:cs="Arial"/>
          <w:szCs w:val="24"/>
        </w:rPr>
        <w:t xml:space="preserve"> as to:-</w:t>
      </w:r>
    </w:p>
    <w:p w14:paraId="522CAAC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16A048A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9B.4.1</w:t>
      </w:r>
      <w:r w:rsidRPr="00FA79BF">
        <w:rPr>
          <w:rFonts w:cs="Arial"/>
          <w:szCs w:val="24"/>
        </w:rPr>
        <w:tab/>
        <w:t xml:space="preserve">any amount certified by </w:t>
      </w:r>
      <w:r w:rsidRPr="00FA79BF">
        <w:rPr>
          <w:rFonts w:cs="Arial"/>
          <w:b/>
          <w:bCs/>
          <w:szCs w:val="24"/>
        </w:rPr>
        <w:t>The Company</w:t>
      </w:r>
      <w:r w:rsidRPr="00FA79BF">
        <w:rPr>
          <w:rFonts w:cs="Arial"/>
          <w:szCs w:val="24"/>
        </w:rPr>
        <w:t xml:space="preserve"> in any </w:t>
      </w:r>
      <w:r w:rsidRPr="00FA79BF">
        <w:rPr>
          <w:rFonts w:cs="Arial"/>
          <w:b/>
          <w:szCs w:val="24"/>
        </w:rPr>
        <w:t>Secured Amount Statement</w:t>
      </w:r>
      <w:r w:rsidRPr="00FA79BF">
        <w:rPr>
          <w:rFonts w:cs="Arial"/>
          <w:szCs w:val="24"/>
        </w:rPr>
        <w:t xml:space="preserve"> as requiring at any time and from time to time to be secured; or</w:t>
      </w:r>
    </w:p>
    <w:p w14:paraId="1E10A0B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rFonts w:cs="Arial"/>
          <w:b/>
          <w:szCs w:val="24"/>
        </w:rPr>
      </w:pPr>
    </w:p>
    <w:p w14:paraId="7EF14E3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9B.4.2</w:t>
      </w:r>
      <w:r w:rsidRPr="00FA79BF">
        <w:rPr>
          <w:rFonts w:cs="Arial"/>
          <w:szCs w:val="24"/>
        </w:rPr>
        <w:tab/>
        <w:t xml:space="preserve">the fairness and reasonableness of </w:t>
      </w:r>
      <w:r w:rsidRPr="00FA79BF">
        <w:rPr>
          <w:rFonts w:cs="Arial"/>
          <w:b/>
          <w:bCs/>
          <w:szCs w:val="24"/>
        </w:rPr>
        <w:t>The Company</w:t>
      </w:r>
      <w:r w:rsidRPr="00FA79BF">
        <w:rPr>
          <w:rFonts w:cs="Arial"/>
          <w:b/>
          <w:szCs w:val="24"/>
        </w:rPr>
        <w:t>’s</w:t>
      </w:r>
      <w:r w:rsidRPr="00FA79BF">
        <w:rPr>
          <w:rFonts w:cs="Arial"/>
          <w:szCs w:val="24"/>
        </w:rPr>
        <w:t xml:space="preserve"> estimate; or</w:t>
      </w:r>
    </w:p>
    <w:p w14:paraId="0A534CE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38B941F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9B.4.3</w:t>
      </w:r>
      <w:r w:rsidRPr="00FA79BF">
        <w:rPr>
          <w:rFonts w:cs="Arial"/>
          <w:szCs w:val="24"/>
        </w:rPr>
        <w:tab/>
        <w:t xml:space="preserve">whether there has been an </w:t>
      </w:r>
      <w:r w:rsidRPr="00FA79BF">
        <w:rPr>
          <w:rFonts w:cs="Arial"/>
          <w:b/>
          <w:szCs w:val="24"/>
        </w:rPr>
        <w:t>Event of Default</w:t>
      </w:r>
      <w:r w:rsidRPr="00FA79BF">
        <w:rPr>
          <w:rFonts w:cs="Arial"/>
          <w:szCs w:val="24"/>
        </w:rPr>
        <w:t xml:space="preserve"> (under the </w:t>
      </w:r>
      <w:r w:rsidRPr="00FA79BF">
        <w:rPr>
          <w:rFonts w:cs="Arial"/>
          <w:b/>
          <w:szCs w:val="24"/>
        </w:rPr>
        <w:t xml:space="preserve">Construction Agreement </w:t>
      </w:r>
      <w:r w:rsidRPr="00FA79BF">
        <w:rPr>
          <w:rFonts w:cs="Arial"/>
          <w:szCs w:val="24"/>
        </w:rPr>
        <w:t xml:space="preserve">or the </w:t>
      </w:r>
      <w:r w:rsidRPr="00FA79BF">
        <w:rPr>
          <w:rFonts w:cs="Arial"/>
          <w:b/>
          <w:szCs w:val="24"/>
        </w:rPr>
        <w:t>CUSC</w:t>
      </w:r>
      <w:r w:rsidRPr="00FA79BF">
        <w:rPr>
          <w:rFonts w:cs="Arial"/>
          <w:szCs w:val="24"/>
        </w:rPr>
        <w:t>), or</w:t>
      </w:r>
    </w:p>
    <w:p w14:paraId="3624354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61C1C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9B.4.4</w:t>
      </w:r>
      <w:r w:rsidRPr="00FA79BF">
        <w:rPr>
          <w:rFonts w:cs="Arial"/>
          <w:szCs w:val="24"/>
        </w:rPr>
        <w:tab/>
        <w:t xml:space="preserve">the lawfulness or otherwise of any termination or purported termination of this </w:t>
      </w:r>
      <w:r w:rsidRPr="00FA79BF">
        <w:rPr>
          <w:rFonts w:cs="Arial"/>
          <w:b/>
          <w:szCs w:val="24"/>
        </w:rPr>
        <w:t>Construction Agreement</w:t>
      </w:r>
    </w:p>
    <w:p w14:paraId="1F77F6A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583DE4E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ab/>
        <w:t xml:space="preserve">such dispute shall not affect the ability of </w:t>
      </w:r>
      <w:r w:rsidRPr="00FA79BF">
        <w:rPr>
          <w:rFonts w:cs="Arial"/>
          <w:b/>
          <w:bCs/>
          <w:szCs w:val="24"/>
        </w:rPr>
        <w:t>The Company</w:t>
      </w:r>
      <w:r w:rsidRPr="00FA79BF">
        <w:rPr>
          <w:rFonts w:cs="Arial"/>
          <w:szCs w:val="24"/>
        </w:rPr>
        <w:t xml:space="preserve"> to make demands pursuant to the security arrangement to be provided pursuant to Clause 9B.1 of and Appendix M to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and to recover the amount or amounts payable thereunder, it being acknowledged by the </w:t>
      </w:r>
      <w:r w:rsidRPr="00FA79BF">
        <w:rPr>
          <w:rFonts w:cs="Arial"/>
          <w:b/>
          <w:szCs w:val="24"/>
        </w:rPr>
        <w:t xml:space="preserve">User </w:t>
      </w:r>
      <w:r w:rsidRPr="00FA79BF">
        <w:rPr>
          <w:rFonts w:cs="Arial"/>
          <w:szCs w:val="24"/>
        </w:rPr>
        <w:t xml:space="preserve">that but for such being the case </w:t>
      </w:r>
      <w:r w:rsidRPr="00FA79BF">
        <w:rPr>
          <w:rFonts w:cs="Arial"/>
          <w:b/>
          <w:bCs/>
          <w:szCs w:val="24"/>
        </w:rPr>
        <w:t>The Company</w:t>
      </w:r>
      <w:r w:rsidRPr="00FA79BF">
        <w:rPr>
          <w:rFonts w:cs="Arial"/>
          <w:b/>
          <w:szCs w:val="24"/>
        </w:rPr>
        <w:t>’s</w:t>
      </w:r>
      <w:r w:rsidRPr="00FA79BF">
        <w:rPr>
          <w:rFonts w:cs="Arial"/>
          <w:szCs w:val="24"/>
        </w:rPr>
        <w:t xml:space="preserve"> security would be illusory by reason of the period of validity of the relevant security being likely to expire or capable of expiring before the final resolution of such dispute.  The </w:t>
      </w:r>
      <w:r w:rsidRPr="00FA79BF">
        <w:rPr>
          <w:rFonts w:cs="Arial"/>
          <w:b/>
          <w:szCs w:val="24"/>
        </w:rPr>
        <w:t>User</w:t>
      </w:r>
      <w:r w:rsidRPr="00FA79BF">
        <w:rPr>
          <w:rFonts w:cs="Arial"/>
          <w:szCs w:val="24"/>
        </w:rPr>
        <w:t xml:space="preserve"> accordingly covenants with</w:t>
      </w:r>
      <w:r w:rsidRPr="00FA79BF">
        <w:rPr>
          <w:rFonts w:cs="Arial"/>
          <w:b/>
          <w:szCs w:val="24"/>
        </w:rPr>
        <w:t xml:space="preserve"> </w:t>
      </w:r>
      <w:r w:rsidRPr="00FA79BF">
        <w:rPr>
          <w:rFonts w:cs="Arial"/>
          <w:b/>
          <w:bCs/>
          <w:szCs w:val="24"/>
        </w:rPr>
        <w:t>The Company</w:t>
      </w:r>
      <w:r w:rsidRPr="00FA79BF">
        <w:rPr>
          <w:rFonts w:cs="Arial"/>
          <w:b/>
          <w:szCs w:val="24"/>
        </w:rPr>
        <w:t xml:space="preserve"> </w:t>
      </w:r>
      <w:r w:rsidRPr="00FA79BF">
        <w:rPr>
          <w:rFonts w:cs="Arial"/>
          <w:szCs w:val="24"/>
        </w:rPr>
        <w:t xml:space="preserve">that it will not take any action, whether by way of proceedings or otherwise, designed or calculated to prevent, </w:t>
      </w:r>
      <w:proofErr w:type="gramStart"/>
      <w:r w:rsidRPr="00FA79BF">
        <w:rPr>
          <w:rFonts w:cs="Arial"/>
          <w:szCs w:val="24"/>
        </w:rPr>
        <w:t>restrict</w:t>
      </w:r>
      <w:proofErr w:type="gramEnd"/>
      <w:r w:rsidRPr="00FA79BF">
        <w:rPr>
          <w:rFonts w:cs="Arial"/>
          <w:szCs w:val="24"/>
        </w:rPr>
        <w:t xml:space="preserve"> or interfere with the payment to </w:t>
      </w:r>
      <w:r w:rsidRPr="00FA79BF">
        <w:rPr>
          <w:rFonts w:cs="Arial"/>
          <w:b/>
          <w:bCs/>
          <w:szCs w:val="24"/>
        </w:rPr>
        <w:t>The Company</w:t>
      </w:r>
      <w:r w:rsidRPr="00FA79BF">
        <w:rPr>
          <w:rFonts w:cs="Arial"/>
          <w:b/>
          <w:szCs w:val="24"/>
        </w:rPr>
        <w:t xml:space="preserve"> </w:t>
      </w:r>
      <w:r w:rsidRPr="00FA79BF">
        <w:rPr>
          <w:rFonts w:cs="Arial"/>
          <w:szCs w:val="24"/>
        </w:rPr>
        <w:t xml:space="preserve">of any amount secured under the security arrangement nor seek nor permit nor assist others to do so. </w:t>
      </w:r>
    </w:p>
    <w:p w14:paraId="5982ED9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EE0E5B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9B.5</w:t>
      </w:r>
      <w:r w:rsidRPr="00FA79BF">
        <w:rPr>
          <w:rFonts w:cs="Arial"/>
          <w:szCs w:val="24"/>
        </w:rPr>
        <w:tab/>
        <w:t xml:space="preserve">If there shall be any dispute as mentioned in Clause 9B.4 of this </w:t>
      </w:r>
      <w:r w:rsidRPr="00FA79BF">
        <w:rPr>
          <w:rFonts w:cs="Arial"/>
          <w:b/>
          <w:szCs w:val="24"/>
        </w:rPr>
        <w:t>Construction Agreement</w:t>
      </w:r>
      <w:r w:rsidRPr="00FA79BF">
        <w:rPr>
          <w:rFonts w:cs="Arial"/>
          <w:szCs w:val="24"/>
        </w:rPr>
        <w:t xml:space="preserve"> the same shall, whether </w:t>
      </w:r>
      <w:r w:rsidRPr="00FA79BF">
        <w:rPr>
          <w:rFonts w:cs="Arial"/>
          <w:b/>
          <w:bCs/>
          <w:szCs w:val="24"/>
        </w:rPr>
        <w:t>The Company</w:t>
      </w:r>
      <w:r w:rsidRPr="00FA79BF">
        <w:rPr>
          <w:rFonts w:cs="Arial"/>
          <w:szCs w:val="24"/>
        </w:rPr>
        <w:t xml:space="preserve"> shall have terminated this </w:t>
      </w:r>
      <w:r w:rsidRPr="00FA79BF">
        <w:rPr>
          <w:rFonts w:cs="Arial"/>
          <w:b/>
          <w:szCs w:val="24"/>
        </w:rPr>
        <w:t>Construction Agreement</w:t>
      </w:r>
      <w:r w:rsidRPr="00FA79BF">
        <w:rPr>
          <w:rFonts w:cs="Arial"/>
          <w:szCs w:val="24"/>
        </w:rPr>
        <w:t xml:space="preserve"> and recovered or sought to recover payment under the security arrangement or not, and without prejudice to </w:t>
      </w:r>
      <w:r w:rsidRPr="00FA79BF">
        <w:rPr>
          <w:rFonts w:cs="Arial"/>
          <w:b/>
          <w:bCs/>
          <w:szCs w:val="24"/>
        </w:rPr>
        <w:t>The Company</w:t>
      </w:r>
      <w:r w:rsidRPr="00FA79BF">
        <w:rPr>
          <w:rFonts w:cs="Arial"/>
          <w:b/>
          <w:szCs w:val="24"/>
        </w:rPr>
        <w:t>’s</w:t>
      </w:r>
      <w:r w:rsidRPr="00FA79BF">
        <w:rPr>
          <w:rFonts w:cs="Arial"/>
          <w:szCs w:val="24"/>
        </w:rPr>
        <w:t xml:space="preserve"> right to recover or seek to recover such payment, be referred in the case of Clauses 9B.4.1 and 9B.4.2 to the </w:t>
      </w:r>
      <w:r w:rsidRPr="00FA79BF">
        <w:rPr>
          <w:rFonts w:cs="Arial"/>
          <w:b/>
          <w:szCs w:val="24"/>
        </w:rPr>
        <w:t>Indepen</w:t>
      </w:r>
      <w:r w:rsidRPr="00FA79BF">
        <w:rPr>
          <w:rFonts w:cs="Arial"/>
          <w:b/>
          <w:szCs w:val="24"/>
        </w:rPr>
        <w:softHyphen/>
        <w:t>dent Engineer</w:t>
      </w:r>
      <w:r w:rsidRPr="00FA79BF">
        <w:rPr>
          <w:rFonts w:cs="Arial"/>
          <w:szCs w:val="24"/>
        </w:rPr>
        <w:t xml:space="preserve"> (and, for the avoidance of doubt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relating to the </w:t>
      </w:r>
      <w:r w:rsidRPr="00FA79BF">
        <w:rPr>
          <w:rFonts w:cs="Arial"/>
          <w:b/>
          <w:szCs w:val="24"/>
        </w:rPr>
        <w:t>Independent Engineer</w:t>
      </w:r>
      <w:r w:rsidRPr="00FA79BF">
        <w:rPr>
          <w:rFonts w:cs="Arial"/>
          <w:szCs w:val="24"/>
        </w:rPr>
        <w:t xml:space="preserve"> for the purposes of this Clause  9B.5 shall survive termination) and, in the case of Clauses 9B.4.3 and  9B.4.4 be dealt with by referral to arbitration in accordance with the</w:t>
      </w:r>
      <w:r w:rsidRPr="00FA79BF">
        <w:rPr>
          <w:rFonts w:cs="Arial"/>
          <w:b/>
          <w:szCs w:val="24"/>
        </w:rPr>
        <w:t xml:space="preserve"> Dispute Resol</w:t>
      </w:r>
      <w:r w:rsidRPr="00FA79BF">
        <w:rPr>
          <w:rFonts w:cs="Arial"/>
          <w:b/>
          <w:szCs w:val="24"/>
        </w:rPr>
        <w:softHyphen/>
        <w:t>ution Procedure</w:t>
      </w:r>
      <w:r w:rsidRPr="00FA79BF">
        <w:rPr>
          <w:rFonts w:cs="Arial"/>
          <w:szCs w:val="24"/>
        </w:rPr>
        <w:t xml:space="preserve">. </w:t>
      </w:r>
    </w:p>
    <w:p w14:paraId="64D951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01D778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ab/>
        <w:t>Final Sums</w:t>
      </w:r>
    </w:p>
    <w:p w14:paraId="057EB74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9B.6</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w:t>
      </w:r>
    </w:p>
    <w:p w14:paraId="69490A3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199A69"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(a)</w:t>
      </w:r>
      <w:r w:rsidRPr="00FA79BF">
        <w:rPr>
          <w:rFonts w:cs="Arial"/>
          <w:szCs w:val="24"/>
        </w:rPr>
        <w:tab/>
        <w:t xml:space="preserve">furnish </w:t>
      </w:r>
      <w:r w:rsidRPr="00FA79BF">
        <w:rPr>
          <w:rFonts w:cs="Arial"/>
          <w:b/>
          <w:szCs w:val="24"/>
        </w:rPr>
        <w:t>the 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B458B3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55FA3AA8"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(b)</w:t>
      </w:r>
      <w:r w:rsidRPr="00FA79BF">
        <w:rPr>
          <w:rFonts w:cs="Arial"/>
          <w:szCs w:val="24"/>
        </w:rPr>
        <w:tab/>
        <w:t xml:space="preserve">by written notice to </w:t>
      </w:r>
      <w:r w:rsidRPr="00FA79BF">
        <w:rPr>
          <w:rFonts w:cs="Arial"/>
          <w:b/>
          <w:szCs w:val="24"/>
        </w:rPr>
        <w:t>the User</w:t>
      </w:r>
      <w:r w:rsidRPr="00FA79BF">
        <w:rPr>
          <w:rFonts w:cs="Arial"/>
          <w:szCs w:val="24"/>
        </w:rPr>
        <w:t xml:space="preserve"> inform </w:t>
      </w:r>
      <w:r w:rsidRPr="00FA79BF">
        <w:rPr>
          <w:rFonts w:cs="Arial"/>
          <w:b/>
          <w:szCs w:val="24"/>
        </w:rPr>
        <w:t>the User</w:t>
      </w:r>
      <w:r w:rsidRPr="00FA79BF">
        <w:rPr>
          <w:rFonts w:cs="Arial"/>
          <w:szCs w:val="24"/>
        </w:rPr>
        <w:t xml:space="preserve"> of all capital items which cost </w:t>
      </w:r>
      <w:r w:rsidRPr="00FA79BF">
        <w:rPr>
          <w:rFonts w:cs="Arial"/>
          <w:b/>
          <w:bCs/>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The Company</w:t>
      </w:r>
      <w:r w:rsidRPr="00FA79BF">
        <w:rPr>
          <w:rFonts w:cs="Arial"/>
          <w:szCs w:val="24"/>
        </w:rPr>
        <w:t xml:space="preserve"> (1) wishes to retain the said capital items or (2) dispose of them.</w:t>
      </w:r>
    </w:p>
    <w:p w14:paraId="7BA9270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34B3C3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9B.7.1</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w:t>
      </w:r>
      <w:r w:rsidRPr="00FA79BF">
        <w:rPr>
          <w:rFonts w:cs="Arial"/>
          <w:b/>
          <w:szCs w:val="24"/>
        </w:rPr>
        <w:t xml:space="preserve"> 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b/>
          <w:szCs w:val="24"/>
        </w:rPr>
        <w:t xml:space="preserve"> </w:t>
      </w:r>
      <w:r w:rsidRPr="00FA79BF">
        <w:rPr>
          <w:rFonts w:cs="Arial"/>
          <w:szCs w:val="24"/>
        </w:rPr>
        <w:t xml:space="preserve">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1852E46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F100626" w14:textId="77777777" w:rsidR="0046383A" w:rsidRPr="00FA79BF" w:rsidRDefault="0046383A" w:rsidP="0046383A">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9B.7.2</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dispose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it shall forthwith (and subject to </w:t>
      </w:r>
      <w:r w:rsidRPr="00FA79BF">
        <w:rPr>
          <w:rFonts w:cs="Arial"/>
          <w:b/>
          <w:bCs/>
          <w:szCs w:val="24"/>
        </w:rPr>
        <w:t>The Company</w:t>
      </w:r>
      <w:r w:rsidRPr="00FA79BF">
        <w:rPr>
          <w:rFonts w:cs="Arial"/>
          <w:szCs w:val="24"/>
        </w:rPr>
        <w:t xml:space="preserve"> obtaining the consent of the </w:t>
      </w:r>
      <w:r w:rsidRPr="00FA79BF">
        <w:rPr>
          <w:rFonts w:cs="Arial"/>
          <w:b/>
          <w:szCs w:val="24"/>
        </w:rPr>
        <w:t>Authority</w:t>
      </w:r>
      <w:r w:rsidRPr="00FA79BF">
        <w:rPr>
          <w:rFonts w:cs="Arial"/>
          <w:szCs w:val="24"/>
        </w:rPr>
        <w:t xml:space="preserve"> under Standard Condi</w:t>
      </w:r>
      <w:r w:rsidRPr="00FA79BF">
        <w:rPr>
          <w:rFonts w:cs="Arial"/>
          <w:szCs w:val="24"/>
        </w:rPr>
        <w:softHyphen/>
        <w:t xml:space="preserve">tion B3 of the </w:t>
      </w:r>
      <w:r w:rsidRPr="00FA79BF">
        <w:rPr>
          <w:rFonts w:cs="Arial"/>
          <w:b/>
          <w:szCs w:val="24"/>
        </w:rPr>
        <w:t xml:space="preserve"> Trans</w:t>
      </w:r>
      <w:r w:rsidRPr="00FA79BF">
        <w:rPr>
          <w:rFonts w:cs="Arial"/>
          <w:b/>
          <w:szCs w:val="24"/>
        </w:rPr>
        <w:softHyphen/>
        <w:t>mission Licence</w:t>
      </w:r>
      <w:r w:rsidRPr="00FA79BF">
        <w:rPr>
          <w:rFonts w:cs="Arial"/>
          <w:szCs w:val="24"/>
        </w:rPr>
        <w:t xml:space="preserve"> if required and\or subject to any </w:t>
      </w:r>
      <w:r w:rsidRPr="00FA79BF">
        <w:rPr>
          <w:rFonts w:cs="Arial"/>
          <w:b/>
          <w:szCs w:val="24"/>
        </w:rPr>
        <w:t>Relevant Transmission Licensee</w:t>
      </w:r>
      <w:r w:rsidRPr="00FA79BF">
        <w:rPr>
          <w:rFonts w:cs="Arial"/>
          <w:szCs w:val="24"/>
        </w:rPr>
        <w:t xml:space="preserve"> obtaining the consent of the </w:t>
      </w:r>
      <w:r w:rsidRPr="00FA79BF">
        <w:rPr>
          <w:rFonts w:cs="Arial"/>
          <w:b/>
          <w:szCs w:val="24"/>
        </w:rPr>
        <w:t>Authority</w:t>
      </w:r>
      <w:r w:rsidRPr="00FA79BF">
        <w:rPr>
          <w:rFonts w:cs="Arial"/>
          <w:szCs w:val="24"/>
        </w:rPr>
        <w:t xml:space="preserve"> under Standard Condition B3 of its transmission licence) sell or procure the sale of the said capital item on an arms-length basis as soon as reasonably practicable.  Forthwith upon receipt of the sale proceeds </w:t>
      </w:r>
      <w:r w:rsidRPr="00FA79BF">
        <w:rPr>
          <w:rFonts w:cs="Arial"/>
          <w:b/>
          <w:bCs/>
          <w:szCs w:val="24"/>
        </w:rPr>
        <w:t>The Company</w:t>
      </w:r>
      <w:r w:rsidRPr="00FA79BF">
        <w:rPr>
          <w:rFonts w:cs="Arial"/>
          <w:b/>
          <w:szCs w:val="24"/>
        </w:rPr>
        <w:t xml:space="preserve"> </w:t>
      </w:r>
      <w:r w:rsidRPr="00FA79BF">
        <w:rPr>
          <w:rFonts w:cs="Arial"/>
          <w:szCs w:val="24"/>
        </w:rPr>
        <w:t xml:space="preserve">shall pay to the </w:t>
      </w:r>
      <w:r w:rsidRPr="00FA79BF">
        <w:rPr>
          <w:rFonts w:cs="Arial"/>
          <w:b/>
          <w:szCs w:val="24"/>
        </w:rPr>
        <w:t>User</w:t>
      </w:r>
      <w:r w:rsidRPr="00FA79BF">
        <w:rPr>
          <w:rFonts w:cs="Arial"/>
          <w:szCs w:val="24"/>
        </w:rPr>
        <w:t xml:space="preserve"> the proceeds received from any such sale together with interest thereon calculated on a daily basis from the date of termination to the date of payment at </w:t>
      </w:r>
      <w:r w:rsidRPr="00FA79BF">
        <w:rPr>
          <w:rFonts w:cs="Arial"/>
          <w:b/>
          <w:szCs w:val="24"/>
        </w:rPr>
        <w:t>Base Rate</w:t>
      </w:r>
      <w:r w:rsidRPr="00FA79BF">
        <w:rPr>
          <w:rFonts w:cs="Arial"/>
          <w:szCs w:val="24"/>
        </w:rPr>
        <w:t xml:space="preserve"> for the time being and from time to time less any reasonable costs associ</w:t>
      </w:r>
      <w:r w:rsidRPr="00FA79BF">
        <w:rPr>
          <w:rFonts w:cs="Arial"/>
          <w:szCs w:val="24"/>
        </w:rPr>
        <w:softHyphen/>
        <w:t xml:space="preserve">ated with the sale including the costs and expenses reasonably incurred and/or paid and/or which </w:t>
      </w:r>
      <w:r w:rsidRPr="00FA79BF">
        <w:rPr>
          <w:rFonts w:cs="Arial"/>
          <w:b/>
          <w:bCs/>
          <w:szCs w:val="24"/>
        </w:rPr>
        <w:t>The Company</w:t>
      </w:r>
      <w:r w:rsidRPr="00FA79BF">
        <w:rPr>
          <w:rFonts w:cs="Arial"/>
          <w:szCs w:val="24"/>
        </w:rPr>
        <w:t xml:space="preserve"> is legally bound to pay on removing the capital item, any storage charges and any costs reasonably incurred by</w:t>
      </w:r>
      <w:r w:rsidRPr="00FA79BF">
        <w:rPr>
          <w:rFonts w:cs="Arial"/>
          <w:b/>
          <w:szCs w:val="24"/>
        </w:rPr>
        <w:t xml:space="preserve"> </w:t>
      </w:r>
      <w:r w:rsidRPr="00FA79BF">
        <w:rPr>
          <w:rFonts w:cs="Arial"/>
          <w:b/>
          <w:bCs/>
          <w:szCs w:val="24"/>
        </w:rPr>
        <w:t>The Company</w:t>
      </w:r>
      <w:r w:rsidRPr="00FA79BF">
        <w:rPr>
          <w:rFonts w:cs="Arial"/>
          <w:szCs w:val="24"/>
        </w:rPr>
        <w:t xml:space="preserve"> in respect of reinstate</w:t>
      </w:r>
      <w:r w:rsidRPr="00FA79BF">
        <w:rPr>
          <w:rFonts w:cs="Arial"/>
          <w:szCs w:val="24"/>
        </w:rPr>
        <w:softHyphen/>
        <w:t>ment associ</w:t>
      </w:r>
      <w:r w:rsidRPr="00FA79BF">
        <w:rPr>
          <w:rFonts w:cs="Arial"/>
          <w:szCs w:val="24"/>
        </w:rPr>
        <w:softHyphen/>
        <w:t xml:space="preserve">ated with removal of the capital item.  </w:t>
      </w:r>
      <w:r w:rsidRPr="00FA79BF">
        <w:rPr>
          <w:rFonts w:cs="Arial"/>
          <w:b/>
          <w:bCs/>
          <w:szCs w:val="24"/>
        </w:rPr>
        <w:t>The Company</w:t>
      </w:r>
      <w:r w:rsidRPr="00FA79BF">
        <w:rPr>
          <w:rFonts w:cs="Arial"/>
          <w:szCs w:val="24"/>
        </w:rPr>
        <w:t xml:space="preserve"> shall provide the </w:t>
      </w:r>
      <w:r w:rsidRPr="00FA79BF">
        <w:rPr>
          <w:rFonts w:cs="Arial"/>
          <w:b/>
          <w:szCs w:val="24"/>
        </w:rPr>
        <w:t>User</w:t>
      </w:r>
      <w:r w:rsidRPr="00FA79BF">
        <w:rPr>
          <w:rFonts w:cs="Arial"/>
          <w:szCs w:val="24"/>
        </w:rPr>
        <w:t xml:space="preserve"> with reasonably suffi</w:t>
      </w:r>
      <w:r w:rsidRPr="00FA79BF">
        <w:rPr>
          <w:rFonts w:cs="Arial"/>
          <w:szCs w:val="24"/>
        </w:rPr>
        <w:softHyphen/>
        <w:t>cient evi</w:t>
      </w:r>
      <w:r w:rsidRPr="00FA79BF">
        <w:rPr>
          <w:rFonts w:cs="Arial"/>
          <w:szCs w:val="24"/>
        </w:rPr>
        <w:softHyphen/>
        <w:t xml:space="preserve">dence of all such costs and expenses having been incurred.  If the </w:t>
      </w:r>
      <w:r w:rsidRPr="00FA79BF">
        <w:rPr>
          <w:rFonts w:cs="Arial"/>
          <w:b/>
          <w:szCs w:val="24"/>
        </w:rPr>
        <w:t>Authority</w:t>
      </w:r>
      <w:r w:rsidRPr="00FA79BF">
        <w:rPr>
          <w:rFonts w:cs="Arial"/>
          <w:szCs w:val="24"/>
        </w:rPr>
        <w:t xml:space="preserve"> does not agree to the disposal of the capital item the capital item shall be retained by </w:t>
      </w:r>
      <w:r w:rsidRPr="00FA79BF">
        <w:rPr>
          <w:rFonts w:cs="Arial"/>
          <w:b/>
          <w:bCs/>
          <w:szCs w:val="24"/>
        </w:rPr>
        <w:t>The Company</w:t>
      </w:r>
      <w:r w:rsidRPr="00FA79BF">
        <w:rPr>
          <w:rFonts w:cs="Arial"/>
          <w:szCs w:val="24"/>
        </w:rPr>
        <w:t xml:space="preserve"> and </w:t>
      </w:r>
      <w:r w:rsidRPr="00FA79BF">
        <w:rPr>
          <w:rFonts w:cs="Arial"/>
          <w:b/>
          <w:bCs/>
          <w:szCs w:val="24"/>
        </w:rPr>
        <w:t>The Company</w:t>
      </w:r>
      <w:r w:rsidRPr="00FA79BF">
        <w:rPr>
          <w:rFonts w:cs="Arial"/>
          <w:szCs w:val="24"/>
        </w:rPr>
        <w:t xml:space="preserve"> shall reimburse the </w:t>
      </w:r>
      <w:r w:rsidRPr="00FA79BF">
        <w:rPr>
          <w:rFonts w:cs="Arial"/>
          <w:b/>
          <w:szCs w:val="24"/>
        </w:rPr>
        <w:t>User</w:t>
      </w:r>
      <w:r w:rsidRPr="00FA79BF">
        <w:rPr>
          <w:rFonts w:cs="Arial"/>
          <w:szCs w:val="24"/>
        </w:rPr>
        <w:t xml:space="preserve"> the notional current market value in situ of the said capital item as between a willing buyer and a willing seller as agreed between the parties and failing agreement as determined by reference to arbitration in accordance with the</w:t>
      </w:r>
      <w:r w:rsidRPr="00FA79BF">
        <w:rPr>
          <w:rFonts w:cs="Arial"/>
          <w:b/>
          <w:szCs w:val="24"/>
        </w:rPr>
        <w:t xml:space="preserve"> Dispute Resolution Procedure </w:t>
      </w:r>
      <w:r w:rsidRPr="00FA79BF">
        <w:rPr>
          <w:rFonts w:cs="Arial"/>
          <w:szCs w:val="24"/>
        </w:rPr>
        <w:t xml:space="preserve">together with interest thereon calculated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 xml:space="preserve">ment </w:t>
      </w:r>
      <w:r w:rsidRPr="00FA79BF">
        <w:rPr>
          <w:rFonts w:cs="Arial"/>
          <w:szCs w:val="24"/>
        </w:rPr>
        <w:t xml:space="preserve">to the date of payment at </w:t>
      </w:r>
      <w:r w:rsidRPr="00FA79BF">
        <w:rPr>
          <w:rFonts w:cs="Arial"/>
          <w:b/>
          <w:szCs w:val="24"/>
        </w:rPr>
        <w:t>Base Rate</w:t>
      </w:r>
      <w:r w:rsidRPr="00FA79BF">
        <w:rPr>
          <w:rFonts w:cs="Arial"/>
          <w:szCs w:val="24"/>
        </w:rPr>
        <w:t xml:space="preserve"> for the time being and from time to time.</w:t>
      </w:r>
    </w:p>
    <w:p w14:paraId="64C8C06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48974FA"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9B.7.3</w:t>
      </w:r>
      <w:r w:rsidRPr="00FA79BF">
        <w:rPr>
          <w:rFonts w:cs="Arial"/>
          <w:szCs w:val="24"/>
        </w:rPr>
        <w:tab/>
        <w:t xml:space="preserve">As soon as reasonably practicable after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’s</w:t>
      </w:r>
      <w:r w:rsidRPr="00FA79BF">
        <w:rPr>
          <w:rFonts w:cs="Arial"/>
          <w:szCs w:val="24"/>
        </w:rPr>
        <w:t xml:space="preserve"> estimate(s) of </w:t>
      </w:r>
      <w:r w:rsidRPr="00FA79BF">
        <w:rPr>
          <w:rFonts w:cs="Arial"/>
          <w:b/>
          <w:szCs w:val="24"/>
        </w:rPr>
        <w:t>Final Sums</w:t>
      </w:r>
      <w:r w:rsidRPr="00FA79BF">
        <w:rPr>
          <w:rFonts w:cs="Arial"/>
          <w:szCs w:val="24"/>
        </w:rPr>
        <w:t xml:space="preserve"> the </w:t>
      </w:r>
      <w:r w:rsidRPr="00FA79BF">
        <w:rPr>
          <w:rFonts w:cs="Arial"/>
          <w:b/>
          <w:szCs w:val="24"/>
        </w:rPr>
        <w:t xml:space="preserve">User </w:t>
      </w:r>
      <w:r w:rsidRPr="00FA79BF">
        <w:rPr>
          <w:rFonts w:cs="Arial"/>
          <w:szCs w:val="24"/>
        </w:rPr>
        <w:t xml:space="preserve">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szCs w:val="24"/>
        </w:rPr>
        <w:t xml:space="preserve"> 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w:t>
      </w:r>
    </w:p>
    <w:p w14:paraId="28595A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06F4F6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b/>
          <w:szCs w:val="24"/>
        </w:rPr>
        <w:t xml:space="preserve"> </w:t>
      </w:r>
      <w:r w:rsidRPr="00FA79BF">
        <w:rPr>
          <w:rFonts w:cs="Arial"/>
          <w:szCs w:val="24"/>
        </w:rPr>
        <w:t>of the said excess paid.</w:t>
      </w:r>
    </w:p>
    <w:p w14:paraId="7E90F89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1A9E84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9B.8</w:t>
      </w:r>
      <w:r w:rsidRPr="00FA79BF">
        <w:rPr>
          <w:rFonts w:cs="Arial"/>
          <w:b/>
          <w:szCs w:val="24"/>
        </w:rPr>
        <w:tab/>
      </w:r>
      <w:r w:rsidRPr="00FA79BF">
        <w:rPr>
          <w:rFonts w:cs="Arial"/>
          <w:szCs w:val="24"/>
        </w:rPr>
        <w:t xml:space="preserve">The obligations to provide security under this Clause 9 B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User</w:t>
      </w:r>
      <w:r w:rsidRPr="00FA79BF">
        <w:rPr>
          <w:rFonts w:cs="Arial"/>
          <w:szCs w:val="24"/>
        </w:rPr>
        <w:t xml:space="preserve"> under the </w:t>
      </w:r>
      <w:r w:rsidRPr="00FA79BF">
        <w:rPr>
          <w:rFonts w:cs="Arial"/>
          <w:b/>
          <w:szCs w:val="24"/>
        </w:rPr>
        <w:t>Bilateral Connection Agreement</w:t>
      </w:r>
      <w:r w:rsidRPr="00FA79BF">
        <w:rPr>
          <w:rFonts w:cs="Arial"/>
          <w:szCs w:val="24"/>
        </w:rPr>
        <w:t xml:space="preserve"> 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where due under the provisions of the </w:t>
      </w:r>
      <w:r w:rsidRPr="00FA79BF">
        <w:rPr>
          <w:rFonts w:cs="Arial"/>
          <w:b/>
          <w:szCs w:val="24"/>
        </w:rPr>
        <w:t>CUSC</w:t>
      </w:r>
      <w:r w:rsidRPr="00FA79BF">
        <w:rPr>
          <w:rFonts w:cs="Arial"/>
          <w:szCs w:val="24"/>
        </w:rPr>
        <w:t>.</w:t>
      </w:r>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2077D50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As before alternate provisions apply depending whether or not the User does (10A) or does not (10B) meet The Company's required credit rating on signing this </w:t>
      </w:r>
      <w:r w:rsidRPr="00FA79BF">
        <w:rPr>
          <w:rFonts w:cs="Arial"/>
          <w:b/>
          <w:szCs w:val="24"/>
        </w:rPr>
        <w:t>Construction Agreement</w:t>
      </w:r>
    </w:p>
    <w:p w14:paraId="3034591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6349AD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10A.</w:t>
      </w:r>
      <w:r w:rsidRPr="00FA79BF">
        <w:rPr>
          <w:rFonts w:cs="Arial"/>
          <w:szCs w:val="24"/>
        </w:rPr>
        <w:tab/>
      </w:r>
      <w:r w:rsidRPr="00FA79BF">
        <w:rPr>
          <w:rFonts w:cs="Arial"/>
          <w:b/>
          <w:szCs w:val="24"/>
        </w:rPr>
        <w:t>Event of Default</w:t>
      </w:r>
    </w:p>
    <w:p w14:paraId="1C9B91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717205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6D418EC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70FB0A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10A.1</w:t>
      </w:r>
      <w:r w:rsidRPr="00FA79BF">
        <w:rPr>
          <w:rFonts w:cs="Arial"/>
          <w:szCs w:val="24"/>
        </w:rPr>
        <w:tab/>
        <w:t xml:space="preserve">If the </w:t>
      </w:r>
      <w:r w:rsidRPr="00FA79BF">
        <w:rPr>
          <w:rFonts w:cs="Arial"/>
          <w:b/>
          <w:szCs w:val="24"/>
        </w:rPr>
        <w:t xml:space="preserve">User </w:t>
      </w:r>
      <w:r w:rsidRPr="00FA79BF">
        <w:rPr>
          <w:rFonts w:cs="Arial"/>
          <w:szCs w:val="24"/>
        </w:rPr>
        <w:t xml:space="preserve">fails to provide or procure that there is provided to </w:t>
      </w:r>
      <w:r w:rsidRPr="00FA79BF">
        <w:rPr>
          <w:rFonts w:cs="Arial"/>
          <w:b/>
          <w:bCs/>
          <w:szCs w:val="24"/>
        </w:rPr>
        <w:t>The Company</w:t>
      </w:r>
      <w:r w:rsidRPr="00FA79BF">
        <w:rPr>
          <w:rFonts w:cs="Arial"/>
          <w:szCs w:val="24"/>
        </w:rPr>
        <w:t xml:space="preserve"> within the requisite time any relevant security satisfactory to </w:t>
      </w:r>
      <w:r w:rsidRPr="00FA79BF">
        <w:rPr>
          <w:rFonts w:cs="Arial"/>
          <w:b/>
          <w:bCs/>
          <w:szCs w:val="24"/>
        </w:rPr>
        <w:t>The Company</w:t>
      </w:r>
      <w:r w:rsidRPr="00FA79BF">
        <w:rPr>
          <w:rFonts w:cs="Arial"/>
          <w:szCs w:val="24"/>
        </w:rPr>
        <w:t xml:space="preserve">, or to enter into the </w:t>
      </w:r>
      <w:r w:rsidRPr="00FA79BF">
        <w:rPr>
          <w:rFonts w:cs="Arial"/>
          <w:b/>
          <w:szCs w:val="24"/>
        </w:rPr>
        <w:t>Amending Agreement</w:t>
      </w:r>
      <w:r w:rsidRPr="00FA79BF">
        <w:rPr>
          <w:rFonts w:cs="Arial"/>
          <w:szCs w:val="24"/>
        </w:rPr>
        <w:t xml:space="preserve"> pursuant to Clauses 9A.1 or 10A.3 of this </w:t>
      </w:r>
      <w:r w:rsidRPr="00FA79BF">
        <w:rPr>
          <w:rFonts w:cs="Arial"/>
          <w:b/>
          <w:szCs w:val="24"/>
        </w:rPr>
        <w:t>Construction Agreement</w:t>
      </w:r>
      <w:r w:rsidRPr="00FA79BF">
        <w:rPr>
          <w:rFonts w:cs="Arial"/>
          <w:szCs w:val="24"/>
        </w:rPr>
        <w:t>.</w:t>
      </w:r>
    </w:p>
    <w:p w14:paraId="7FF8C5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5BA700B"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10A.2</w:t>
      </w:r>
      <w:r w:rsidRPr="00FA79BF">
        <w:rPr>
          <w:rFonts w:cs="Arial"/>
          <w:szCs w:val="24"/>
        </w:rPr>
        <w:tab/>
        <w:t xml:space="preserve">If having entered into the </w:t>
      </w:r>
      <w:r w:rsidRPr="00FA79BF">
        <w:rPr>
          <w:rFonts w:cs="Arial"/>
          <w:b/>
          <w:szCs w:val="24"/>
        </w:rPr>
        <w:t>Amending Agreement</w:t>
      </w:r>
      <w:r w:rsidRPr="00FA79BF">
        <w:rPr>
          <w:rFonts w:cs="Arial"/>
          <w:szCs w:val="24"/>
        </w:rPr>
        <w:t xml:space="preserve"> and having provided security satisfactory to </w:t>
      </w:r>
      <w:r w:rsidRPr="00FA79BF">
        <w:rPr>
          <w:rFonts w:cs="Arial"/>
          <w:b/>
          <w:bCs/>
          <w:szCs w:val="24"/>
        </w:rPr>
        <w:t>The Company</w:t>
      </w:r>
      <w:r w:rsidRPr="00FA79BF">
        <w:rPr>
          <w:rFonts w:cs="Arial"/>
          <w:szCs w:val="24"/>
        </w:rPr>
        <w:t xml:space="preserve"> pursuant to Clauses 9A.1 and 10A.3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5C69054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43FC3FDF"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 thereafter fails to provide or procure that there is provided to</w:t>
      </w:r>
      <w:r w:rsidRPr="00FA79BF">
        <w:rPr>
          <w:rFonts w:cs="Arial"/>
          <w:b/>
          <w:bCs/>
          <w:szCs w:val="24"/>
        </w:rPr>
        <w:t xml:space="preserve"> The Company</w:t>
      </w:r>
      <w:r w:rsidRPr="00FA79BF">
        <w:rPr>
          <w:rFonts w:cs="Arial"/>
          <w:szCs w:val="24"/>
        </w:rPr>
        <w:t xml:space="preserve"> or at any time fails to maintain or procure that there is maintained in full force and effect the relevant security arrangement required by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as varied by the </w:t>
      </w:r>
      <w:r w:rsidRPr="00FA79BF">
        <w:rPr>
          <w:rFonts w:cs="Arial"/>
          <w:b/>
          <w:szCs w:val="24"/>
        </w:rPr>
        <w:t>Amending Agreement;</w:t>
      </w:r>
    </w:p>
    <w:p w14:paraId="3F2B28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r>
    </w:p>
    <w:p w14:paraId="75AA679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(b)</w:t>
      </w:r>
      <w:r w:rsidRPr="00FA79BF">
        <w:rPr>
          <w:rFonts w:cs="Arial"/>
          <w:szCs w:val="24"/>
        </w:rPr>
        <w:tab/>
        <w:t xml:space="preserve">The </w:t>
      </w:r>
      <w:r w:rsidRPr="00FA79BF">
        <w:rPr>
          <w:rFonts w:cs="Arial"/>
          <w:b/>
          <w:szCs w:val="24"/>
        </w:rPr>
        <w:t>User</w:t>
      </w:r>
      <w:r w:rsidRPr="00FA79BF">
        <w:rPr>
          <w:rFonts w:cs="Arial"/>
          <w:szCs w:val="24"/>
        </w:rPr>
        <w:t xml:space="preserve"> or any shareholder (whether direct or indirect) of the </w:t>
      </w:r>
      <w:r w:rsidRPr="00FA79BF">
        <w:rPr>
          <w:rFonts w:cs="Arial"/>
          <w:b/>
          <w:szCs w:val="24"/>
        </w:rPr>
        <w:t xml:space="preserve">User </w:t>
      </w:r>
      <w:r w:rsidRPr="00FA79BF">
        <w:rPr>
          <w:rFonts w:cs="Arial"/>
          <w:szCs w:val="24"/>
        </w:rPr>
        <w:t>or any other party who may at any time be providing security to</w:t>
      </w:r>
      <w:r w:rsidRPr="00FA79BF">
        <w:rPr>
          <w:rFonts w:cs="Arial"/>
          <w:b/>
          <w:bCs/>
          <w:szCs w:val="24"/>
        </w:rPr>
        <w:t xml:space="preserve"> The Company</w:t>
      </w:r>
      <w:r w:rsidRPr="00FA79BF">
        <w:rPr>
          <w:rFonts w:cs="Arial"/>
          <w:szCs w:val="24"/>
        </w:rPr>
        <w:t xml:space="preserve"> pursuant to the requirements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takes any action whether by way of proceedings or otherwise designed or calculated to prevent, restrict or interfere with the payment to</w:t>
      </w:r>
      <w:r w:rsidRPr="00FA79BF">
        <w:rPr>
          <w:rFonts w:cs="Arial"/>
          <w:b/>
          <w:bCs/>
          <w:szCs w:val="24"/>
        </w:rPr>
        <w:t xml:space="preserve"> The Company</w:t>
      </w:r>
      <w:r w:rsidRPr="00FA79BF">
        <w:rPr>
          <w:rFonts w:cs="Arial"/>
          <w:szCs w:val="24"/>
        </w:rPr>
        <w:t xml:space="preserve"> of any amount so secured whether or not there shall be a dispute between the parties;</w:t>
      </w:r>
    </w:p>
    <w:p w14:paraId="25559CD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606DF356"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(c)</w:t>
      </w:r>
      <w:r w:rsidRPr="00FA79BF">
        <w:rPr>
          <w:rFonts w:cs="Arial"/>
          <w:szCs w:val="24"/>
        </w:rPr>
        <w:tab/>
        <w:t>Any party who may at any time be providing security to</w:t>
      </w:r>
      <w:r w:rsidRPr="00FA79BF">
        <w:rPr>
          <w:rFonts w:cs="Arial"/>
          <w:b/>
          <w:bCs/>
          <w:szCs w:val="24"/>
        </w:rPr>
        <w:t xml:space="preserve"> The Company</w:t>
      </w:r>
      <w:r w:rsidRPr="00FA79BF">
        <w:rPr>
          <w:rFonts w:cs="Arial"/>
          <w:szCs w:val="24"/>
        </w:rPr>
        <w:t xml:space="preserve"> pursuant to the provisions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fails to pay to</w:t>
      </w:r>
      <w:r w:rsidRPr="00FA79BF">
        <w:rPr>
          <w:rFonts w:cs="Arial"/>
          <w:b/>
          <w:bCs/>
          <w:szCs w:val="24"/>
        </w:rPr>
        <w:t xml:space="preserve"> The Company</w:t>
      </w:r>
      <w:r w:rsidRPr="00FA79BF">
        <w:rPr>
          <w:rFonts w:cs="Arial"/>
          <w:szCs w:val="24"/>
        </w:rPr>
        <w:t xml:space="preserve"> any sum demanded pursuant thereto.</w:t>
      </w:r>
    </w:p>
    <w:p w14:paraId="751D1C4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cs="Arial"/>
          <w:b/>
          <w:szCs w:val="24"/>
        </w:rPr>
      </w:pPr>
    </w:p>
    <w:p w14:paraId="78D2E186"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10A.3</w:t>
      </w:r>
      <w:r w:rsidRPr="00FA79BF">
        <w:rPr>
          <w:rFonts w:cs="Arial"/>
          <w:szCs w:val="24"/>
        </w:rPr>
        <w:tab/>
        <w:t>If</w:t>
      </w:r>
    </w:p>
    <w:p w14:paraId="4D22DD1F"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(i)</w:t>
      </w:r>
      <w:r w:rsidRPr="00FA79BF">
        <w:rPr>
          <w:rFonts w:cs="Arial"/>
          <w:szCs w:val="24"/>
        </w:rPr>
        <w:tab/>
        <w:t xml:space="preserve">There is a material adverse change in the financial condition of the </w:t>
      </w:r>
      <w:r w:rsidRPr="00FA79BF">
        <w:rPr>
          <w:rFonts w:cs="Arial"/>
          <w:b/>
          <w:szCs w:val="24"/>
        </w:rPr>
        <w:t xml:space="preserve">User </w:t>
      </w:r>
      <w:r w:rsidRPr="00FA79BF">
        <w:rPr>
          <w:rFonts w:cs="Arial"/>
          <w:szCs w:val="24"/>
        </w:rPr>
        <w:t>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sums due or to become due to</w:t>
      </w:r>
      <w:r w:rsidRPr="00FA79BF">
        <w:rPr>
          <w:rFonts w:cs="Arial"/>
          <w:b/>
          <w:bCs/>
          <w:szCs w:val="24"/>
        </w:rPr>
        <w:t xml:space="preserve"> The Company</w:t>
      </w:r>
      <w:r w:rsidRPr="00FA79BF">
        <w:rPr>
          <w:rFonts w:cs="Arial"/>
          <w:szCs w:val="24"/>
        </w:rPr>
        <w:t xml:space="preserve"> within the next following period of twelve (12) months</w:t>
      </w:r>
      <w:r w:rsidRPr="00FA79BF">
        <w:rPr>
          <w:rFonts w:cs="Arial"/>
          <w:b/>
          <w:szCs w:val="24"/>
        </w:rPr>
        <w:t xml:space="preserve"> </w:t>
      </w:r>
      <w:r w:rsidRPr="00FA79BF">
        <w:rPr>
          <w:rFonts w:cs="Arial"/>
          <w:szCs w:val="24"/>
        </w:rPr>
        <w:t xml:space="preserve">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4D89C97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cs="Arial"/>
          <w:b/>
          <w:szCs w:val="24"/>
        </w:rPr>
      </w:pPr>
    </w:p>
    <w:p w14:paraId="3A021CCA" w14:textId="77777777" w:rsidR="0046383A" w:rsidRPr="00FA79BF"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(ii)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10A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7E174D5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5EFE17C2"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outstanding amount of not less than £1,000,000 pounds sterling or such greater amount specified in the </w:t>
      </w:r>
      <w:r w:rsidRPr="00FA79BF">
        <w:rPr>
          <w:rFonts w:cs="Arial"/>
          <w:b/>
          <w:szCs w:val="24"/>
        </w:rPr>
        <w:t>Bilateral Connection Agreemen</w:t>
      </w:r>
      <w:r w:rsidRPr="00FA79BF">
        <w:rPr>
          <w:rFonts w:cs="Arial"/>
          <w:szCs w:val="24"/>
        </w:rPr>
        <w:t xml:space="preserve">t) has become due and payable prior to the stated date of maturity thereof by reason of any default or breach on the part of the </w:t>
      </w:r>
      <w:r w:rsidRPr="00FA79BF">
        <w:rPr>
          <w:rFonts w:cs="Arial"/>
          <w:b/>
          <w:szCs w:val="24"/>
        </w:rPr>
        <w:t>User</w:t>
      </w:r>
      <w:r w:rsidRPr="00FA79BF">
        <w:rPr>
          <w:rFonts w:cs="Arial"/>
          <w:szCs w:val="24"/>
        </w:rPr>
        <w:t xml:space="preserve"> and the amount in question has not been paid by the </w:t>
      </w:r>
      <w:r w:rsidRPr="00FA79BF">
        <w:rPr>
          <w:rFonts w:cs="Arial"/>
          <w:b/>
          <w:szCs w:val="24"/>
        </w:rPr>
        <w:t>User</w:t>
      </w:r>
      <w:r w:rsidRPr="00FA79BF">
        <w:rPr>
          <w:rFonts w:cs="Arial"/>
          <w:szCs w:val="24"/>
        </w:rPr>
        <w:t xml:space="preserve"> or refinanced within a period of 28 days following the date upon which it was so declared due and payable</w:t>
      </w:r>
    </w:p>
    <w:p w14:paraId="54E246B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07BFC123" w14:textId="77777777" w:rsidR="0046383A" w:rsidRPr="00FA79BF"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and in (i) or (ii) or (iii) the </w:t>
      </w:r>
      <w:r w:rsidRPr="00FA79BF">
        <w:rPr>
          <w:rFonts w:cs="Arial"/>
          <w:b/>
          <w:szCs w:val="24"/>
        </w:rPr>
        <w:t>User</w:t>
      </w:r>
      <w:r w:rsidRPr="00FA79BF">
        <w:rPr>
          <w:rFonts w:cs="Arial"/>
          <w:szCs w:val="24"/>
        </w:rPr>
        <w:t xml:space="preserve"> fails, within a period of 7 (seven)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notice in writing of one or other of the above events occurring to provide</w:t>
      </w:r>
      <w:r w:rsidRPr="00FA79BF">
        <w:rPr>
          <w:rFonts w:cs="Arial"/>
          <w:b/>
          <w:bCs/>
          <w:szCs w:val="24"/>
        </w:rPr>
        <w:t xml:space="preserve"> The Company</w:t>
      </w:r>
      <w:r w:rsidRPr="00FA79BF">
        <w:rPr>
          <w:rFonts w:cs="Arial"/>
          <w:szCs w:val="24"/>
        </w:rPr>
        <w:t xml:space="preserve"> with such security as</w:t>
      </w:r>
      <w:r w:rsidRPr="00FA79BF">
        <w:rPr>
          <w:rFonts w:cs="Arial"/>
          <w:b/>
          <w:bCs/>
          <w:szCs w:val="24"/>
        </w:rPr>
        <w:t xml:space="preserve"> The Company</w:t>
      </w:r>
      <w:r w:rsidRPr="00FA79BF">
        <w:rPr>
          <w:rFonts w:cs="Arial"/>
          <w:szCs w:val="24"/>
        </w:rPr>
        <w:t xml:space="preserve"> shall require to cover the </w:t>
      </w:r>
      <w:r w:rsidRPr="00FA79BF">
        <w:rPr>
          <w:rFonts w:cs="Arial"/>
          <w:b/>
          <w:szCs w:val="24"/>
        </w:rPr>
        <w:t>User’s</w:t>
      </w:r>
      <w:r w:rsidRPr="00FA79BF">
        <w:rPr>
          <w:rFonts w:cs="Arial"/>
          <w:szCs w:val="24"/>
        </w:rPr>
        <w:t xml:space="preserve"> payment obligations to</w:t>
      </w:r>
      <w:r w:rsidRPr="00FA79BF">
        <w:rPr>
          <w:rFonts w:cs="Arial"/>
          <w:b/>
          <w:bCs/>
          <w:szCs w:val="24"/>
        </w:rPr>
        <w:t xml:space="preserve"> The Company</w:t>
      </w:r>
      <w:r w:rsidRPr="00FA79BF">
        <w:rPr>
          <w:rFonts w:cs="Arial"/>
          <w:szCs w:val="24"/>
        </w:rPr>
        <w:t xml:space="preserve"> 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which arise under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The security to be provided shall be in a form satisfactory to</w:t>
      </w:r>
      <w:r w:rsidRPr="00FA79BF">
        <w:rPr>
          <w:rFonts w:cs="Arial"/>
          <w:b/>
          <w:bCs/>
          <w:szCs w:val="24"/>
        </w:rPr>
        <w:t xml:space="preserve"> The Company</w:t>
      </w:r>
      <w:r w:rsidRPr="00FA79BF">
        <w:rPr>
          <w:rFonts w:cs="Arial"/>
          <w:szCs w:val="24"/>
        </w:rPr>
        <w:t xml:space="preserve"> in accordance with its then current policy and procedures and in such amount as</w:t>
      </w:r>
      <w:r w:rsidRPr="00FA79BF">
        <w:rPr>
          <w:rFonts w:cs="Arial"/>
          <w:b/>
          <w:bCs/>
          <w:szCs w:val="24"/>
        </w:rPr>
        <w:t xml:space="preserve"> The Company</w:t>
      </w:r>
      <w:r w:rsidRPr="00FA79BF">
        <w:rPr>
          <w:rFonts w:cs="Arial"/>
          <w:szCs w:val="24"/>
        </w:rPr>
        <w:t xml:space="preserve"> shall specify to the </w:t>
      </w:r>
      <w:r w:rsidRPr="00FA79BF">
        <w:rPr>
          <w:rFonts w:cs="Arial"/>
          <w:b/>
          <w:szCs w:val="24"/>
        </w:rPr>
        <w:t xml:space="preserve">User </w:t>
      </w:r>
      <w:r w:rsidRPr="00FA79BF">
        <w:rPr>
          <w:rFonts w:cs="Arial"/>
          <w:szCs w:val="24"/>
        </w:rPr>
        <w:t xml:space="preserve">in the aforesaid notice.  The </w:t>
      </w:r>
      <w:r w:rsidRPr="00FA79BF">
        <w:rPr>
          <w:rFonts w:cs="Arial"/>
          <w:b/>
          <w:szCs w:val="24"/>
        </w:rPr>
        <w:t xml:space="preserve">User </w:t>
      </w:r>
      <w:r w:rsidRPr="00FA79BF">
        <w:rPr>
          <w:rFonts w:cs="Arial"/>
          <w:szCs w:val="24"/>
        </w:rPr>
        <w:t>shall if required by</w:t>
      </w:r>
      <w:r w:rsidRPr="00FA79BF">
        <w:rPr>
          <w:rFonts w:cs="Arial"/>
          <w:b/>
          <w:bCs/>
          <w:szCs w:val="24"/>
        </w:rPr>
        <w:t xml:space="preserve"> The Company</w:t>
      </w:r>
      <w:r w:rsidRPr="00FA79BF">
        <w:rPr>
          <w:rFonts w:cs="Arial"/>
          <w:b/>
          <w:szCs w:val="24"/>
        </w:rPr>
        <w:t>,</w:t>
      </w:r>
      <w:r w:rsidRPr="00FA79BF">
        <w:rPr>
          <w:rFonts w:cs="Arial"/>
          <w:szCs w:val="24"/>
        </w:rPr>
        <w:t xml:space="preserve"> in addition to providing the requisite security, within a period of 30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such notice enter into an </w:t>
      </w:r>
      <w:r w:rsidRPr="00FA79BF">
        <w:rPr>
          <w:rFonts w:cs="Arial"/>
          <w:b/>
          <w:szCs w:val="24"/>
        </w:rPr>
        <w:t>Amending Agreement</w:t>
      </w:r>
      <w:r w:rsidRPr="00FA79BF">
        <w:rPr>
          <w:rFonts w:cs="Arial"/>
          <w:szCs w:val="24"/>
        </w:rPr>
        <w:t xml:space="preserve">.  Such </w:t>
      </w:r>
      <w:r w:rsidRPr="00FA79BF">
        <w:rPr>
          <w:rFonts w:cs="Arial"/>
          <w:b/>
          <w:szCs w:val="24"/>
        </w:rPr>
        <w:t>Amending Agreement</w:t>
      </w:r>
      <w:r w:rsidRPr="00FA79BF">
        <w:rPr>
          <w:rFonts w:cs="Arial"/>
          <w:szCs w:val="24"/>
        </w:rPr>
        <w:t xml:space="preserve"> shall contain such provisions in relation to the </w:t>
      </w:r>
      <w:r w:rsidRPr="00FA79BF">
        <w:rPr>
          <w:rFonts w:cs="Arial"/>
          <w:b/>
          <w:szCs w:val="24"/>
        </w:rPr>
        <w:t>User</w:t>
      </w:r>
      <w:r w:rsidRPr="00FA79BF">
        <w:rPr>
          <w:rFonts w:cs="Arial"/>
          <w:szCs w:val="24"/>
        </w:rPr>
        <w:t>’s obligations to provide and maintain security as shall be consequential upon the requirement for security having arisen and shall be in such form as</w:t>
      </w:r>
      <w:r w:rsidRPr="00FA79BF">
        <w:rPr>
          <w:rFonts w:cs="Arial"/>
          <w:b/>
          <w:bCs/>
          <w:szCs w:val="24"/>
        </w:rPr>
        <w:t xml:space="preserve"> The Company</w:t>
      </w:r>
      <w:r w:rsidRPr="00FA79BF">
        <w:rPr>
          <w:rFonts w:cs="Arial"/>
          <w:szCs w:val="24"/>
        </w:rPr>
        <w:t xml:space="preserve"> shall reasonably require in line with </w:t>
      </w:r>
      <w:r w:rsidRPr="00FA79BF">
        <w:rPr>
          <w:rFonts w:cs="Arial"/>
          <w:b/>
          <w:bCs/>
          <w:szCs w:val="24"/>
        </w:rPr>
        <w:t>The Company</w:t>
      </w:r>
      <w:r w:rsidRPr="00FA79BF">
        <w:rPr>
          <w:rFonts w:cs="Arial"/>
          <w:b/>
          <w:szCs w:val="24"/>
        </w:rPr>
        <w:t>’s</w:t>
      </w:r>
      <w:r w:rsidRPr="00FA79BF">
        <w:rPr>
          <w:rFonts w:cs="Arial"/>
          <w:szCs w:val="24"/>
        </w:rPr>
        <w:t xml:space="preserve"> then current provisions to the like effect in its connection agreements with other parties.</w:t>
      </w:r>
    </w:p>
    <w:p w14:paraId="626109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FB0668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Provided that (in relation to paragraphs (i) or (ii) or (iii) above) if at anytime after the putting in place of security under Clause 10A.3 the </w:t>
      </w:r>
      <w:r w:rsidRPr="00FA79BF">
        <w:rPr>
          <w:rFonts w:cs="Arial"/>
          <w:b/>
          <w:szCs w:val="24"/>
        </w:rPr>
        <w:t>User</w:t>
      </w:r>
      <w:r w:rsidRPr="00FA79BF">
        <w:rPr>
          <w:rFonts w:cs="Arial"/>
          <w:szCs w:val="24"/>
        </w:rPr>
        <w:t xml:space="preserve"> shall produce to </w:t>
      </w:r>
      <w:r w:rsidRPr="00FA79BF">
        <w:rPr>
          <w:rFonts w:cs="Arial"/>
          <w:b/>
          <w:bCs/>
          <w:szCs w:val="24"/>
        </w:rPr>
        <w:t>The Company</w:t>
      </w:r>
      <w:r w:rsidRPr="00FA79BF">
        <w:rPr>
          <w:rFonts w:cs="Arial"/>
          <w:szCs w:val="24"/>
        </w:rPr>
        <w:t xml:space="preserve"> evidence to </w:t>
      </w:r>
      <w:r w:rsidRPr="00FA79BF">
        <w:rPr>
          <w:rFonts w:cs="Arial"/>
          <w:b/>
          <w:bCs/>
          <w:szCs w:val="24"/>
        </w:rPr>
        <w:t>The Company’s</w:t>
      </w:r>
      <w:r w:rsidRPr="00FA79BF">
        <w:rPr>
          <w:rFonts w:cs="Arial"/>
          <w:szCs w:val="24"/>
        </w:rPr>
        <w:t xml:space="preserve"> reasonable satisfaction that there is not a substantial probability of the </w:t>
      </w:r>
      <w:r w:rsidRPr="00FA79BF">
        <w:rPr>
          <w:rFonts w:cs="Arial"/>
          <w:b/>
          <w:szCs w:val="24"/>
        </w:rPr>
        <w:t xml:space="preserve">User </w:t>
      </w:r>
      <w:r w:rsidRPr="00FA79BF">
        <w:rPr>
          <w:rFonts w:cs="Arial"/>
          <w:szCs w:val="24"/>
        </w:rPr>
        <w:t>not being able to make payment to</w:t>
      </w:r>
      <w:r w:rsidRPr="00FA79BF">
        <w:rPr>
          <w:rFonts w:cs="Arial"/>
          <w:b/>
          <w:bCs/>
          <w:szCs w:val="24"/>
        </w:rPr>
        <w:t xml:space="preserve"> The Company</w:t>
      </w:r>
      <w:r w:rsidRPr="00FA79BF">
        <w:rPr>
          <w:rFonts w:cs="Arial"/>
          <w:szCs w:val="24"/>
        </w:rPr>
        <w:t xml:space="preserve"> of such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require security at any time thereafter in the event of any of the circumstances set out in paragraph (i) and/or (ii), and/or (iii) subsequently occurring.</w:t>
      </w:r>
    </w:p>
    <w:p w14:paraId="6D5B63D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6135FBD"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10A.4</w:t>
      </w:r>
      <w:r w:rsidRPr="00FA79BF">
        <w:rPr>
          <w:rFonts w:cs="Arial"/>
          <w:szCs w:val="24"/>
        </w:rPr>
        <w:tab/>
        <w:t xml:space="preserve">Any of the </w:t>
      </w:r>
      <w:r w:rsidRPr="00FA79BF">
        <w:rPr>
          <w:rFonts w:cs="Arial"/>
          <w:b/>
          <w:szCs w:val="24"/>
        </w:rPr>
        <w:t xml:space="preserve">Events of Default </w:t>
      </w:r>
      <w:r w:rsidRPr="00FA79BF">
        <w:rPr>
          <w:rFonts w:cs="Arial"/>
          <w:szCs w:val="24"/>
        </w:rPr>
        <w:t xml:space="preserve">in Paragraph 5.3.1 of the </w:t>
      </w:r>
      <w:r w:rsidRPr="00FA79BF">
        <w:rPr>
          <w:rFonts w:cs="Arial"/>
          <w:b/>
          <w:szCs w:val="24"/>
        </w:rPr>
        <w:t>CUSC</w:t>
      </w:r>
      <w:r w:rsidRPr="00FA79BF">
        <w:rPr>
          <w:rFonts w:cs="Arial"/>
          <w:szCs w:val="24"/>
        </w:rPr>
        <w:t xml:space="preserve"> have occurred and are occurring.</w:t>
      </w:r>
    </w:p>
    <w:p w14:paraId="104CCE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p>
    <w:p w14:paraId="6D8A5E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Or</w:t>
      </w:r>
    </w:p>
    <w:p w14:paraId="70549BC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78E87B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10B</w:t>
      </w:r>
      <w:r w:rsidRPr="00FA79BF">
        <w:rPr>
          <w:rFonts w:cs="Arial"/>
          <w:szCs w:val="24"/>
        </w:rPr>
        <w:tab/>
      </w:r>
      <w:r w:rsidRPr="00FA79BF">
        <w:rPr>
          <w:rFonts w:cs="Arial"/>
          <w:b/>
          <w:szCs w:val="24"/>
        </w:rPr>
        <w:t>Event of Default</w:t>
      </w:r>
    </w:p>
    <w:p w14:paraId="09E634B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p>
    <w:p w14:paraId="5F805A2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5A1004B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33923CFF" w14:textId="77777777" w:rsidR="0046383A" w:rsidRPr="00FA79BF"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10B.1</w:t>
      </w:r>
      <w:r w:rsidRPr="00FA79BF">
        <w:rPr>
          <w:rFonts w:cs="Arial"/>
          <w:szCs w:val="24"/>
        </w:rPr>
        <w:tab/>
        <w:t>If</w:t>
      </w:r>
    </w:p>
    <w:p w14:paraId="0C3ACBEC"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10B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46ADC2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r w:rsidRPr="00FA79BF">
        <w:rPr>
          <w:rFonts w:cs="Arial"/>
          <w:szCs w:val="24"/>
        </w:rPr>
        <w:tab/>
      </w:r>
    </w:p>
    <w:p w14:paraId="130E50D4" w14:textId="77777777" w:rsidR="0046383A" w:rsidRPr="00FA79BF"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rFonts w:cs="Arial"/>
          <w:b/>
          <w:szCs w:val="24"/>
        </w:rPr>
      </w:pPr>
      <w:r w:rsidRPr="00FA79BF">
        <w:rPr>
          <w:rFonts w:cs="Arial"/>
          <w:szCs w:val="24"/>
        </w:rPr>
        <w:t>(ii)</w:t>
      </w:r>
      <w:r w:rsidRPr="00FA79BF">
        <w:rPr>
          <w:rFonts w:cs="Arial"/>
          <w:szCs w:val="24"/>
        </w:rPr>
        <w:tab/>
        <w:t xml:space="preserve">there is a material adverse change in the financial condition of the </w:t>
      </w:r>
      <w:r w:rsidRPr="00FA79BF">
        <w:rPr>
          <w:rFonts w:cs="Arial"/>
          <w:b/>
          <w:szCs w:val="24"/>
        </w:rPr>
        <w:t>User</w:t>
      </w:r>
      <w:r w:rsidRPr="00FA79BF">
        <w:rPr>
          <w:rFonts w:cs="Arial"/>
          <w:szCs w:val="24"/>
        </w:rPr>
        <w:t xml:space="preserve"> 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unsecured sum due or to become due to</w:t>
      </w:r>
      <w:r w:rsidRPr="00FA79BF">
        <w:rPr>
          <w:rFonts w:cs="Arial"/>
          <w:b/>
          <w:bCs/>
          <w:szCs w:val="24"/>
        </w:rPr>
        <w:t xml:space="preserve"> The Company</w:t>
      </w:r>
      <w:r w:rsidRPr="00FA79BF">
        <w:rPr>
          <w:rFonts w:cs="Arial"/>
          <w:szCs w:val="24"/>
        </w:rPr>
        <w:t xml:space="preserve"> within the next following period of 12 (twelve) months 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273F9D2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4E7D77C0" w14:textId="77777777" w:rsidR="0046383A" w:rsidRPr="00FA79BF"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rFonts w:cs="Arial"/>
          <w:b/>
          <w:szCs w:val="24"/>
        </w:rPr>
      </w:pPr>
      <w:r w:rsidRPr="00FA79BF">
        <w:rPr>
          <w:rFonts w:cs="Arial"/>
          <w:szCs w:val="24"/>
        </w:rPr>
        <w:tab/>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amount of not less than £1,000,000 pounds sterling or such greater amount specified in the </w:t>
      </w:r>
      <w:r w:rsidRPr="00FA79BF">
        <w:rPr>
          <w:rFonts w:cs="Arial"/>
          <w:b/>
          <w:szCs w:val="24"/>
        </w:rPr>
        <w:t>Bilateral Connection Agreement</w:t>
      </w:r>
      <w:r w:rsidRPr="00FA79BF">
        <w:rPr>
          <w:rFonts w:cs="Arial"/>
          <w:szCs w:val="24"/>
        </w:rPr>
        <w:t xml:space="preserve">) has become due and payable prior to the stated date of maturity thereof by reason of any default or breach on the part of the </w:t>
      </w:r>
      <w:r w:rsidRPr="00FA79BF">
        <w:rPr>
          <w:rFonts w:cs="Arial"/>
          <w:b/>
          <w:szCs w:val="24"/>
        </w:rPr>
        <w:t xml:space="preserve">User </w:t>
      </w:r>
      <w:r w:rsidRPr="00FA79BF">
        <w:rPr>
          <w:rFonts w:cs="Arial"/>
          <w:szCs w:val="24"/>
        </w:rPr>
        <w:t xml:space="preserve">and the amount in question has not been paid by the </w:t>
      </w:r>
      <w:r w:rsidRPr="00FA79BF">
        <w:rPr>
          <w:rFonts w:cs="Arial"/>
          <w:b/>
          <w:szCs w:val="24"/>
        </w:rPr>
        <w:t xml:space="preserve">User </w:t>
      </w:r>
      <w:r w:rsidRPr="00FA79BF">
        <w:rPr>
          <w:rFonts w:cs="Arial"/>
          <w:szCs w:val="24"/>
        </w:rPr>
        <w:t>or refinanced within a period of 28 days following the date upon which it was so declared due and payable</w:t>
      </w:r>
    </w:p>
    <w:p w14:paraId="3E67E7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332DCE07"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and in either (i) or (ii) or (iii) the </w:t>
      </w:r>
      <w:r w:rsidRPr="00FA79BF">
        <w:rPr>
          <w:rFonts w:cs="Arial"/>
          <w:b/>
          <w:szCs w:val="24"/>
        </w:rPr>
        <w:t>User</w:t>
      </w:r>
      <w:r w:rsidRPr="00FA79BF">
        <w:rPr>
          <w:rFonts w:cs="Arial"/>
          <w:szCs w:val="24"/>
        </w:rPr>
        <w:t xml:space="preserve"> fails:-</w:t>
      </w:r>
    </w:p>
    <w:p w14:paraId="7F45A16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2D4DFBD5" w14:textId="77777777" w:rsidR="0046383A" w:rsidRPr="00FA79BF"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 xml:space="preserve"> (1)</w:t>
      </w:r>
      <w:r w:rsidRPr="00FA79BF">
        <w:rPr>
          <w:rFonts w:cs="Arial"/>
          <w:szCs w:val="24"/>
        </w:rPr>
        <w:tab/>
        <w:t xml:space="preserve">within a period of 14 (fourteen) days following the date on which </w:t>
      </w:r>
      <w:r w:rsidRPr="00FA79BF">
        <w:rPr>
          <w:rFonts w:cs="Arial"/>
          <w:b/>
          <w:bCs/>
          <w:szCs w:val="24"/>
        </w:rPr>
        <w:t>The Company</w:t>
      </w:r>
      <w:r w:rsidRPr="00FA79BF">
        <w:rPr>
          <w:rFonts w:cs="Arial"/>
          <w:szCs w:val="24"/>
        </w:rPr>
        <w:t xml:space="preserve"> gives notice of such circumstances to provide to</w:t>
      </w:r>
      <w:r w:rsidRPr="00FA79BF">
        <w:rPr>
          <w:rFonts w:cs="Arial"/>
          <w:b/>
          <w:bCs/>
          <w:szCs w:val="24"/>
        </w:rPr>
        <w:t xml:space="preserve"> The Company</w:t>
      </w:r>
      <w:r w:rsidRPr="00FA79BF">
        <w:rPr>
          <w:rFonts w:cs="Arial"/>
          <w:szCs w:val="24"/>
        </w:rPr>
        <w:t xml:space="preserve"> a cash deposit in a </w:t>
      </w:r>
      <w:r w:rsidRPr="00FA79BF">
        <w:rPr>
          <w:rFonts w:cs="Arial"/>
          <w:b/>
          <w:szCs w:val="24"/>
        </w:rPr>
        <w:t>Bank Account</w:t>
      </w:r>
      <w:r w:rsidRPr="00FA79BF">
        <w:rPr>
          <w:rFonts w:cs="Arial"/>
          <w:szCs w:val="24"/>
        </w:rPr>
        <w:t>, a</w:t>
      </w:r>
      <w:r w:rsidRPr="00FA79BF">
        <w:rPr>
          <w:rFonts w:cs="Arial"/>
          <w:b/>
          <w:szCs w:val="24"/>
        </w:rPr>
        <w:t xml:space="preserve"> Performance Bond </w:t>
      </w:r>
      <w:r w:rsidRPr="00FA79BF">
        <w:rPr>
          <w:rFonts w:cs="Arial"/>
          <w:szCs w:val="24"/>
        </w:rPr>
        <w:t>or</w:t>
      </w:r>
      <w:r w:rsidRPr="00FA79BF">
        <w:rPr>
          <w:rFonts w:cs="Arial"/>
          <w:b/>
          <w:szCs w:val="24"/>
        </w:rPr>
        <w:t xml:space="preserve"> Letter of Credit</w:t>
      </w:r>
      <w:r w:rsidRPr="00FA79BF">
        <w:rPr>
          <w:rFonts w:cs="Arial"/>
          <w:szCs w:val="24"/>
        </w:rPr>
        <w:t xml:space="preserve"> (as defined  in Appendix M) in favour of </w:t>
      </w:r>
      <w:r w:rsidRPr="00FA79BF">
        <w:rPr>
          <w:rFonts w:cs="Arial"/>
          <w:b/>
          <w:szCs w:val="24"/>
        </w:rPr>
        <w:t xml:space="preserve">The Company </w:t>
      </w:r>
      <w:r w:rsidRPr="00FA79BF">
        <w:rPr>
          <w:rFonts w:cs="Arial"/>
          <w:szCs w:val="24"/>
        </w:rPr>
        <w:t xml:space="preserve">and </w:t>
      </w:r>
      <w:r w:rsidRPr="00FA79BF">
        <w:rPr>
          <w:rFonts w:cs="Arial"/>
          <w:b/>
          <w:szCs w:val="24"/>
        </w:rPr>
        <w:t xml:space="preserve">Valid </w:t>
      </w:r>
      <w:r w:rsidRPr="00FA79BF">
        <w:rPr>
          <w:rFonts w:cs="Arial"/>
          <w:szCs w:val="24"/>
        </w:rPr>
        <w:t xml:space="preserve">(as defined in Appendix M) at least up to the last day of the </w:t>
      </w:r>
      <w:r w:rsidRPr="00FA79BF">
        <w:rPr>
          <w:rFonts w:cs="Arial"/>
          <w:b/>
          <w:szCs w:val="24"/>
        </w:rPr>
        <w:t>Financial Year</w:t>
      </w:r>
      <w:r w:rsidRPr="00FA79BF">
        <w:rPr>
          <w:rFonts w:cs="Arial"/>
          <w:szCs w:val="24"/>
        </w:rPr>
        <w:t xml:space="preserve"> in which the event occurs for such amount representing </w:t>
      </w:r>
      <w:r w:rsidRPr="00FA79BF">
        <w:rPr>
          <w:rFonts w:cs="Arial"/>
          <w:b/>
          <w:bCs/>
          <w:szCs w:val="24"/>
        </w:rPr>
        <w:t>The Company’s</w:t>
      </w:r>
      <w:r w:rsidRPr="00FA79BF">
        <w:rPr>
          <w:rFonts w:cs="Arial"/>
          <w:szCs w:val="24"/>
        </w:rPr>
        <w:t xml:space="preserve"> reasonable estimate of all unsecured sums to become due to </w:t>
      </w:r>
      <w:r w:rsidRPr="00FA79BF">
        <w:rPr>
          <w:rFonts w:cs="Arial"/>
          <w:b/>
          <w:bCs/>
          <w:szCs w:val="24"/>
        </w:rPr>
        <w:t>The Company</w:t>
      </w:r>
      <w:r w:rsidRPr="00FA79BF">
        <w:rPr>
          <w:rFonts w:cs="Arial"/>
          <w:szCs w:val="24"/>
        </w:rPr>
        <w:t xml:space="preserve"> in the period up to the end of the </w:t>
      </w:r>
      <w:r w:rsidRPr="00FA79BF">
        <w:rPr>
          <w:rFonts w:cs="Arial"/>
          <w:b/>
          <w:szCs w:val="24"/>
        </w:rPr>
        <w:t>Financial Year</w:t>
      </w:r>
      <w:r w:rsidRPr="00FA79BF">
        <w:rPr>
          <w:rFonts w:cs="Arial"/>
          <w:szCs w:val="24"/>
        </w:rPr>
        <w:t xml:space="preserve"> in which the event occurs such sum to be specified in the said notice; or</w:t>
      </w:r>
    </w:p>
    <w:p w14:paraId="23C2E75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7317043" w14:textId="77777777" w:rsidR="0046383A" w:rsidRPr="00FA79BF"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(2)</w:t>
      </w:r>
      <w:r w:rsidRPr="00FA79BF">
        <w:rPr>
          <w:rFonts w:cs="Arial"/>
          <w:szCs w:val="24"/>
        </w:rPr>
        <w:tab/>
        <w:t xml:space="preserve">to subsequently provide such cash deposit or renew such </w:t>
      </w:r>
      <w:r w:rsidRPr="00FA79BF">
        <w:rPr>
          <w:rFonts w:cs="Arial"/>
          <w:b/>
          <w:szCs w:val="24"/>
        </w:rPr>
        <w:t xml:space="preserve">Performance Bond </w:t>
      </w:r>
      <w:r w:rsidRPr="00FA79BF">
        <w:rPr>
          <w:rFonts w:cs="Arial"/>
          <w:szCs w:val="24"/>
        </w:rPr>
        <w:t>or</w:t>
      </w:r>
      <w:r w:rsidRPr="00FA79BF">
        <w:rPr>
          <w:rFonts w:cs="Arial"/>
          <w:b/>
          <w:szCs w:val="24"/>
        </w:rPr>
        <w:t xml:space="preserve"> Letter of Credit</w:t>
      </w:r>
      <w:r w:rsidRPr="00FA79BF">
        <w:rPr>
          <w:rFonts w:cs="Arial"/>
          <w:szCs w:val="24"/>
        </w:rPr>
        <w:t xml:space="preserve"> (or such renewed </w:t>
      </w:r>
      <w:r w:rsidRPr="00FA79BF">
        <w:rPr>
          <w:rFonts w:cs="Arial"/>
          <w:b/>
          <w:szCs w:val="24"/>
        </w:rPr>
        <w:t>Performance Bond</w:t>
      </w:r>
      <w:r w:rsidRPr="00FA79BF">
        <w:rPr>
          <w:rFonts w:cs="Arial"/>
          <w:szCs w:val="24"/>
        </w:rPr>
        <w:t xml:space="preserve"> or </w:t>
      </w:r>
      <w:r w:rsidRPr="00FA79BF">
        <w:rPr>
          <w:rFonts w:cs="Arial"/>
          <w:b/>
          <w:szCs w:val="24"/>
        </w:rPr>
        <w:t>Letter of Credit</w:t>
      </w:r>
      <w:r w:rsidRPr="00FA79BF">
        <w:rPr>
          <w:rFonts w:cs="Arial"/>
          <w:szCs w:val="24"/>
        </w:rPr>
        <w:t xml:space="preserve"> provided under this paragraph) not less than 45 days prior to its stated expiry date for such amount representing </w:t>
      </w:r>
      <w:r w:rsidRPr="00FA79BF">
        <w:rPr>
          <w:rFonts w:cs="Arial"/>
          <w:b/>
          <w:bCs/>
          <w:szCs w:val="24"/>
        </w:rPr>
        <w:t>The Company’s</w:t>
      </w:r>
      <w:r w:rsidRPr="00FA79BF">
        <w:rPr>
          <w:rFonts w:cs="Arial"/>
          <w:szCs w:val="24"/>
        </w:rPr>
        <w:t xml:space="preserve"> reasonable estimate of the unsecured sums to become due to </w:t>
      </w:r>
      <w:r w:rsidRPr="00FA79BF">
        <w:rPr>
          <w:rFonts w:cs="Arial"/>
          <w:b/>
          <w:bCs/>
          <w:szCs w:val="24"/>
        </w:rPr>
        <w:t>The Company</w:t>
      </w:r>
      <w:r w:rsidRPr="00FA79BF">
        <w:rPr>
          <w:rFonts w:cs="Arial"/>
          <w:szCs w:val="24"/>
        </w:rPr>
        <w:t xml:space="preserve"> in the next following </w:t>
      </w:r>
      <w:r w:rsidRPr="00FA79BF">
        <w:rPr>
          <w:rFonts w:cs="Arial"/>
          <w:b/>
          <w:szCs w:val="24"/>
        </w:rPr>
        <w:t>Financial Year</w:t>
      </w:r>
      <w:r w:rsidRPr="00FA79BF">
        <w:rPr>
          <w:rFonts w:cs="Arial"/>
          <w:szCs w:val="24"/>
        </w:rPr>
        <w:t xml:space="preserve"> valid at least up to the last day of the next following </w:t>
      </w:r>
      <w:r w:rsidRPr="00FA79BF">
        <w:rPr>
          <w:rFonts w:cs="Arial"/>
          <w:b/>
          <w:szCs w:val="24"/>
        </w:rPr>
        <w:t>Financial Year</w:t>
      </w:r>
      <w:r w:rsidRPr="00FA79BF">
        <w:rPr>
          <w:rFonts w:cs="Arial"/>
          <w:szCs w:val="24"/>
        </w:rPr>
        <w:t xml:space="preserve"> and to continue the provision of cash deposit a </w:t>
      </w:r>
      <w:r w:rsidRPr="00FA79BF">
        <w:rPr>
          <w:rFonts w:cs="Arial"/>
          <w:b/>
          <w:szCs w:val="24"/>
        </w:rPr>
        <w:t>Performance Bond</w:t>
      </w:r>
      <w:r w:rsidRPr="00FA79BF">
        <w:rPr>
          <w:rFonts w:cs="Arial"/>
          <w:szCs w:val="24"/>
        </w:rPr>
        <w:t xml:space="preserve"> or </w:t>
      </w:r>
      <w:r w:rsidRPr="00FA79BF">
        <w:rPr>
          <w:rFonts w:cs="Arial"/>
          <w:b/>
          <w:szCs w:val="24"/>
        </w:rPr>
        <w:t xml:space="preserve">Letter of Credit </w:t>
      </w:r>
      <w:r w:rsidRPr="00FA79BF">
        <w:rPr>
          <w:rFonts w:cs="Arial"/>
          <w:szCs w:val="24"/>
        </w:rPr>
        <w:t>in a similar manner, to such estimate of unsecured sums.</w:t>
      </w:r>
    </w:p>
    <w:p w14:paraId="0EAC7FA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AA9DDD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Provided that regarding (i) or (ii) or (iii) if at any time after the putting in place of security under this Clause 10B.1 the </w:t>
      </w:r>
      <w:r w:rsidRPr="00FA79BF">
        <w:rPr>
          <w:rFonts w:cs="Arial"/>
          <w:b/>
          <w:szCs w:val="24"/>
        </w:rPr>
        <w:t>User</w:t>
      </w:r>
      <w:r w:rsidRPr="00FA79BF">
        <w:rPr>
          <w:rFonts w:cs="Arial"/>
          <w:szCs w:val="24"/>
        </w:rPr>
        <w:t xml:space="preserve"> shall provide to </w:t>
      </w:r>
      <w:r w:rsidRPr="00FA79BF">
        <w:rPr>
          <w:rFonts w:cs="Arial"/>
          <w:b/>
          <w:bCs/>
          <w:szCs w:val="24"/>
        </w:rPr>
        <w:t>The Company</w:t>
      </w:r>
      <w:r w:rsidRPr="00FA79BF">
        <w:rPr>
          <w:rFonts w:cs="Arial"/>
          <w:szCs w:val="24"/>
        </w:rPr>
        <w:t xml:space="preserve"> evidence to </w:t>
      </w:r>
      <w:r w:rsidRPr="00FA79BF">
        <w:rPr>
          <w:rFonts w:cs="Arial"/>
          <w:b/>
          <w:bCs/>
          <w:szCs w:val="24"/>
        </w:rPr>
        <w:t>The Company</w:t>
      </w:r>
      <w:r w:rsidRPr="00FA79BF">
        <w:rPr>
          <w:rFonts w:cs="Arial"/>
          <w:b/>
          <w:szCs w:val="24"/>
        </w:rPr>
        <w:t>’s</w:t>
      </w:r>
      <w:r w:rsidRPr="00FA79BF">
        <w:rPr>
          <w:rFonts w:cs="Arial"/>
          <w:szCs w:val="24"/>
        </w:rPr>
        <w:t xml:space="preserve"> reasonable satisfaction that there is not a substantial probability of the </w:t>
      </w:r>
      <w:r w:rsidRPr="00FA79BF">
        <w:rPr>
          <w:rFonts w:cs="Arial"/>
          <w:b/>
          <w:szCs w:val="24"/>
        </w:rPr>
        <w:t>User</w:t>
      </w:r>
      <w:r w:rsidRPr="00FA79BF">
        <w:rPr>
          <w:rFonts w:cs="Arial"/>
          <w:szCs w:val="24"/>
        </w:rPr>
        <w:t xml:space="preserve"> being unable to make payment to </w:t>
      </w:r>
      <w:r w:rsidRPr="00FA79BF">
        <w:rPr>
          <w:rFonts w:cs="Arial"/>
          <w:b/>
          <w:bCs/>
          <w:szCs w:val="24"/>
        </w:rPr>
        <w:t>The Company</w:t>
      </w:r>
      <w:r w:rsidRPr="00FA79BF">
        <w:rPr>
          <w:rFonts w:cs="Arial"/>
          <w:szCs w:val="24"/>
        </w:rPr>
        <w:t xml:space="preserve"> of any unsecured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return security at any time thereafter in the event of any of the circumstances set out in paragraph (i) and/or (ii) and/or (iii) in this Clause 10B.1 subsequently occurring.</w:t>
      </w:r>
    </w:p>
    <w:p w14:paraId="31AF84F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58C38F1"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10B.2</w:t>
      </w:r>
      <w:r w:rsidRPr="00FA79BF">
        <w:rPr>
          <w:rFonts w:cs="Arial"/>
          <w:szCs w:val="24"/>
        </w:rPr>
        <w:tab/>
        <w:t xml:space="preserve">If the </w:t>
      </w:r>
      <w:r w:rsidRPr="00FA79BF">
        <w:rPr>
          <w:rFonts w:cs="Arial"/>
          <w:b/>
          <w:szCs w:val="24"/>
        </w:rPr>
        <w:t>User</w:t>
      </w:r>
      <w:r w:rsidRPr="00FA79BF">
        <w:rPr>
          <w:rFonts w:cs="Arial"/>
          <w:szCs w:val="24"/>
        </w:rPr>
        <w:t xml:space="preserve"> fails to provide or procure that there is provided to </w:t>
      </w:r>
      <w:r w:rsidRPr="00FA79BF">
        <w:rPr>
          <w:rFonts w:cs="Arial"/>
          <w:b/>
          <w:bCs/>
          <w:szCs w:val="24"/>
        </w:rPr>
        <w:t>The Company</w:t>
      </w:r>
      <w:r w:rsidRPr="00FA79BF">
        <w:rPr>
          <w:rFonts w:cs="Arial"/>
          <w:szCs w:val="24"/>
        </w:rPr>
        <w:t xml:space="preserve"> or at any time fails to maintain or procure that there is maintained in full force and effect the relevant security arrangement required under Clauses 9B.1 or 10B.1 of and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or to renew or revise such security or to substitute any security with the required replacement security or to maintain or procure that there is maintained in full force and effect any such renewed, revised or substituted security as so required or if the </w:t>
      </w:r>
      <w:r w:rsidRPr="00FA79BF">
        <w:rPr>
          <w:rFonts w:cs="Arial"/>
          <w:b/>
          <w:szCs w:val="24"/>
        </w:rPr>
        <w:t>User</w:t>
      </w:r>
      <w:r w:rsidRPr="00FA79BF">
        <w:rPr>
          <w:rFonts w:cs="Arial"/>
          <w:szCs w:val="24"/>
        </w:rPr>
        <w:t xml:space="preserve"> is otherwise in breach of any of its obligations under Appendix M to this </w:t>
      </w:r>
      <w:r w:rsidRPr="00FA79BF">
        <w:rPr>
          <w:rFonts w:cs="Arial"/>
          <w:b/>
          <w:szCs w:val="24"/>
        </w:rPr>
        <w:t>Construction</w:t>
      </w:r>
      <w:r w:rsidRPr="00FA79BF">
        <w:rPr>
          <w:rFonts w:cs="Arial"/>
          <w:szCs w:val="24"/>
        </w:rPr>
        <w:t xml:space="preserve"> </w:t>
      </w:r>
      <w:r w:rsidRPr="00FA79BF">
        <w:rPr>
          <w:rFonts w:cs="Arial"/>
          <w:b/>
          <w:szCs w:val="24"/>
        </w:rPr>
        <w:t>Agreement.</w:t>
      </w:r>
    </w:p>
    <w:p w14:paraId="5F71472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7C34F3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10B.3</w:t>
      </w:r>
      <w:r w:rsidRPr="00FA79BF">
        <w:rPr>
          <w:rFonts w:cs="Arial"/>
          <w:szCs w:val="24"/>
        </w:rPr>
        <w:tab/>
        <w:t xml:space="preserve">If the </w:t>
      </w:r>
      <w:r w:rsidRPr="00FA79BF">
        <w:rPr>
          <w:rFonts w:cs="Arial"/>
          <w:b/>
          <w:szCs w:val="24"/>
        </w:rPr>
        <w:t xml:space="preserve">User </w:t>
      </w:r>
      <w:r w:rsidRPr="00FA79BF">
        <w:rPr>
          <w:rFonts w:cs="Arial"/>
          <w:szCs w:val="24"/>
        </w:rPr>
        <w:t xml:space="preserve">or any shareholder (whether direct of indirect) of the </w:t>
      </w:r>
      <w:r w:rsidRPr="00FA79BF">
        <w:rPr>
          <w:rFonts w:cs="Arial"/>
          <w:b/>
          <w:szCs w:val="24"/>
        </w:rPr>
        <w:t>User</w:t>
      </w:r>
      <w:r w:rsidRPr="00FA79BF">
        <w:rPr>
          <w:rFonts w:cs="Arial"/>
          <w:szCs w:val="24"/>
        </w:rPr>
        <w:t xml:space="preserve"> takes any action whether by way of proceedings or otherwise designed or calculated to prevent restrict or interfere with the payment to </w:t>
      </w:r>
      <w:r w:rsidRPr="00FA79BF">
        <w:rPr>
          <w:rFonts w:cs="Arial"/>
          <w:b/>
          <w:bCs/>
          <w:szCs w:val="24"/>
        </w:rPr>
        <w:t>The Company</w:t>
      </w:r>
      <w:r w:rsidRPr="00FA79BF">
        <w:rPr>
          <w:rFonts w:cs="Arial"/>
          <w:szCs w:val="24"/>
        </w:rPr>
        <w:t xml:space="preserve"> of any amount so secured or seeks or permits or assists others to do so, whether or not there shall be a dispute between the parties.</w:t>
      </w:r>
    </w:p>
    <w:p w14:paraId="3AC3366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6E0B723F"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10B.4</w:t>
      </w:r>
      <w:r w:rsidRPr="00FA79BF">
        <w:rPr>
          <w:rFonts w:cs="Arial"/>
          <w:szCs w:val="24"/>
        </w:rPr>
        <w:tab/>
        <w:t xml:space="preserve">If any party who may at any time be providing or holding security in favour of </w:t>
      </w:r>
      <w:r w:rsidRPr="00FA79BF">
        <w:rPr>
          <w:rFonts w:cs="Arial"/>
          <w:b/>
          <w:bCs/>
          <w:szCs w:val="24"/>
        </w:rPr>
        <w:t>The Company</w:t>
      </w:r>
      <w:r w:rsidRPr="00FA79BF">
        <w:rPr>
          <w:rFonts w:cs="Arial"/>
          <w:szCs w:val="24"/>
        </w:rPr>
        <w:t xml:space="preserve"> pursuant to Clauses 9B.1 or 10B.1 of and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fails to pay </w:t>
      </w:r>
      <w:r w:rsidRPr="00FA79BF">
        <w:rPr>
          <w:rFonts w:cs="Arial"/>
          <w:b/>
          <w:bCs/>
          <w:szCs w:val="24"/>
        </w:rPr>
        <w:t>The Company</w:t>
      </w:r>
      <w:r w:rsidRPr="00FA79BF">
        <w:rPr>
          <w:rFonts w:cs="Arial"/>
          <w:b/>
          <w:szCs w:val="24"/>
        </w:rPr>
        <w:t xml:space="preserve"> </w:t>
      </w:r>
      <w:r w:rsidRPr="00FA79BF">
        <w:rPr>
          <w:rFonts w:cs="Arial"/>
          <w:szCs w:val="24"/>
        </w:rPr>
        <w:t>any sum demanded in any Notice of Drawing (as defined in Appendix M) pursuant thereto.</w:t>
      </w:r>
    </w:p>
    <w:p w14:paraId="482AD0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D9724F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10B.5</w:t>
      </w:r>
      <w:r w:rsidRPr="00FA79BF">
        <w:rPr>
          <w:rFonts w:cs="Arial"/>
          <w:szCs w:val="24"/>
        </w:rPr>
        <w:tab/>
        <w:t xml:space="preserve">Any of the </w:t>
      </w:r>
      <w:r w:rsidRPr="00FA79BF">
        <w:rPr>
          <w:rFonts w:cs="Arial"/>
          <w:b/>
          <w:szCs w:val="24"/>
        </w:rPr>
        <w:t>Events</w:t>
      </w:r>
      <w:r w:rsidRPr="00FA79BF">
        <w:rPr>
          <w:rFonts w:cs="Arial"/>
          <w:szCs w:val="24"/>
        </w:rPr>
        <w:t xml:space="preserve"> </w:t>
      </w:r>
      <w:r w:rsidRPr="00FA79BF">
        <w:rPr>
          <w:rFonts w:cs="Arial"/>
          <w:b/>
          <w:szCs w:val="24"/>
        </w:rPr>
        <w:t>of Default</w:t>
      </w:r>
      <w:r w:rsidRPr="00FA79BF">
        <w:rPr>
          <w:rFonts w:cs="Arial"/>
          <w:szCs w:val="24"/>
        </w:rPr>
        <w:t xml:space="preserve"> in Paragraph 5.3.1 of the </w:t>
      </w:r>
      <w:r w:rsidRPr="00FA79BF">
        <w:rPr>
          <w:rFonts w:cs="Arial"/>
          <w:b/>
          <w:szCs w:val="24"/>
        </w:rPr>
        <w:t>CUSC</w:t>
      </w:r>
      <w:r w:rsidRPr="00FA79BF">
        <w:rPr>
          <w:rFonts w:cs="Arial"/>
          <w:szCs w:val="24"/>
        </w:rPr>
        <w:t xml:space="preserve"> have occurred and are occurring.</w:t>
      </w:r>
    </w:p>
    <w:p w14:paraId="1A7157E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rFonts w:cs="Arial"/>
          <w:b/>
          <w:szCs w:val="24"/>
        </w:rPr>
      </w:pPr>
    </w:p>
    <w:p w14:paraId="0945A8F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TERMINATION ON EVENT OF DEFAULT</w:t>
      </w:r>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11.1</w:t>
      </w:r>
      <w:r w:rsidRPr="00FA79BF">
        <w:rPr>
          <w:rFonts w:cs="Arial"/>
          <w:szCs w:val="24"/>
        </w:rPr>
        <w:tab/>
      </w:r>
      <w:r w:rsidRPr="00FA79BF">
        <w:rPr>
          <w:rFonts w:cs="Arial"/>
          <w:szCs w:val="24"/>
        </w:rPr>
        <w:tab/>
        <w:t xml:space="preserve">Once an </w:t>
      </w:r>
      <w:r w:rsidRPr="00FA79BF">
        <w:rPr>
          <w:rFonts w:cs="Arial"/>
          <w:b/>
          <w:szCs w:val="24"/>
        </w:rPr>
        <w:t>Event of Default</w:t>
      </w:r>
      <w:r w:rsidRPr="00FA79BF">
        <w:rPr>
          <w:rFonts w:cs="Arial"/>
          <w:szCs w:val="24"/>
        </w:rPr>
        <w:t xml:space="preserve"> pursuant to Clause 10 has occurred and is continuing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terminate and </w:t>
      </w:r>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t xml:space="preserve">The </w:t>
      </w:r>
      <w:r w:rsidRPr="00FA79BF">
        <w:rPr>
          <w:rFonts w:cs="Arial"/>
          <w:b/>
          <w:szCs w:val="24"/>
        </w:rPr>
        <w:t>User</w:t>
      </w:r>
      <w:r w:rsidRPr="00FA79BF">
        <w:rPr>
          <w:rFonts w:cs="Arial"/>
          <w:szCs w:val="24"/>
        </w:rPr>
        <w:t xml:space="preserve"> shall (notwithstanding any longer time for payment which but for such termination the </w:t>
      </w:r>
      <w:r w:rsidRPr="00FA79BF">
        <w:rPr>
          <w:rFonts w:cs="Arial"/>
          <w:b/>
          <w:szCs w:val="24"/>
        </w:rPr>
        <w:t>User</w:t>
      </w:r>
      <w:r w:rsidRPr="00FA79BF">
        <w:rPr>
          <w:rFonts w:cs="Arial"/>
          <w:szCs w:val="24"/>
        </w:rPr>
        <w:t xml:space="preserve"> may have for payment pursuant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within 14 days from the date of termination pay to </w:t>
      </w:r>
      <w:r w:rsidRPr="00FA79BF">
        <w:rPr>
          <w:rFonts w:cs="Arial"/>
          <w:b/>
          <w:bCs/>
          <w:szCs w:val="24"/>
        </w:rPr>
        <w:t>The Company</w:t>
      </w:r>
      <w:r w:rsidRPr="00FA79BF">
        <w:rPr>
          <w:rFonts w:cs="Arial"/>
          <w:szCs w:val="24"/>
        </w:rPr>
        <w:t xml:space="preserve"> all amounts already due and owing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and if this </w:t>
      </w:r>
      <w:r w:rsidRPr="00FA79BF">
        <w:rPr>
          <w:rFonts w:cs="Arial"/>
          <w:b/>
          <w:szCs w:val="24"/>
        </w:rPr>
        <w:t>Construction Agreement</w:t>
      </w:r>
      <w:r w:rsidRPr="00FA79BF">
        <w:rPr>
          <w:rFonts w:cs="Arial"/>
          <w:szCs w:val="24"/>
        </w:rPr>
        <w:t xml:space="preserve"> terminates prior to the </w:t>
      </w:r>
      <w:r w:rsidRPr="00FA79BF">
        <w:rPr>
          <w:rFonts w:cs="Arial"/>
          <w:b/>
          <w:szCs w:val="24"/>
        </w:rPr>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r w:rsidRPr="00FA79BF">
        <w:rPr>
          <w:rFonts w:cs="Arial"/>
          <w:szCs w:val="24"/>
        </w:rPr>
        <w:t>:-</w:t>
      </w:r>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(1)</w:t>
      </w:r>
      <w:r w:rsidRPr="00FA79BF">
        <w:rPr>
          <w:rFonts w:cs="Arial"/>
          <w:szCs w:val="24"/>
        </w:rPr>
        <w:tab/>
        <w:t xml:space="preserve">a sum equal to all liabilities arising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which have not yet been invoiced by </w:t>
      </w:r>
      <w:r w:rsidRPr="00FA79BF">
        <w:rPr>
          <w:rFonts w:cs="Arial"/>
          <w:b/>
          <w:bCs/>
          <w:szCs w:val="24"/>
        </w:rPr>
        <w:t>The Company</w:t>
      </w:r>
      <w:r w:rsidRPr="00FA79BF">
        <w:rPr>
          <w:rFonts w:cs="Arial"/>
          <w:b/>
          <w:szCs w:val="24"/>
        </w:rPr>
        <w:t xml:space="preserve"> </w:t>
      </w:r>
      <w:r w:rsidRPr="00FA79BF">
        <w:rPr>
          <w:rFonts w:cs="Arial"/>
          <w:szCs w:val="24"/>
        </w:rPr>
        <w:t xml:space="preserve">to the </w:t>
      </w:r>
      <w:r w:rsidRPr="00FA79BF">
        <w:rPr>
          <w:rFonts w:cs="Arial"/>
          <w:b/>
          <w:szCs w:val="24"/>
        </w:rPr>
        <w:t>User</w:t>
      </w:r>
      <w:r w:rsidRPr="00FA79BF">
        <w:rPr>
          <w:rFonts w:cs="Arial"/>
          <w:szCs w:val="24"/>
        </w:rPr>
        <w:t>; and</w:t>
      </w:r>
    </w:p>
    <w:p w14:paraId="49A24B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7233B403" w14:textId="77777777" w:rsidR="0046383A" w:rsidRPr="00FA79BF"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(2)</w:t>
      </w:r>
      <w:r w:rsidRPr="00FA79BF">
        <w:rPr>
          <w:rFonts w:cs="Arial"/>
          <w:szCs w:val="24"/>
        </w:rPr>
        <w:tab/>
        <w:t xml:space="preserve">a sum equal to </w:t>
      </w:r>
      <w:r w:rsidRPr="00FA79BF">
        <w:rPr>
          <w:rFonts w:cs="Arial"/>
          <w:b/>
          <w:bCs/>
          <w:szCs w:val="24"/>
        </w:rPr>
        <w:t>The Company</w:t>
      </w:r>
      <w:r w:rsidRPr="00FA79BF">
        <w:rPr>
          <w:rFonts w:cs="Arial"/>
          <w:szCs w:val="24"/>
        </w:rPr>
        <w:t xml:space="preserve">’s fair and reasonable estimate of </w:t>
      </w:r>
      <w:r w:rsidRPr="00FA79BF">
        <w:rPr>
          <w:rFonts w:cs="Arial"/>
          <w:b/>
          <w:szCs w:val="24"/>
        </w:rPr>
        <w:t>Final Sums,</w:t>
      </w:r>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 xml:space="preserve">such payments in each case 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 subject to adjustment in respect of </w:t>
      </w:r>
      <w:r w:rsidRPr="00FA79BF">
        <w:rPr>
          <w:rFonts w:cs="Arial"/>
          <w:b/>
          <w:bCs/>
          <w:szCs w:val="24"/>
        </w:rPr>
        <w:t>The Company’s</w:t>
      </w:r>
      <w:r w:rsidRPr="00FA79BF">
        <w:rPr>
          <w:rFonts w:cs="Arial"/>
          <w:szCs w:val="24"/>
        </w:rPr>
        <w:t xml:space="preserve"> estimate of </w:t>
      </w:r>
      <w:r w:rsidRPr="00FA79BF">
        <w:rPr>
          <w:rFonts w:cs="Arial"/>
          <w:b/>
          <w:szCs w:val="24"/>
        </w:rPr>
        <w:t>Final Sums</w:t>
      </w:r>
      <w:r w:rsidRPr="00FA79BF">
        <w:rPr>
          <w:rFonts w:cs="Arial"/>
          <w:szCs w:val="24"/>
        </w:rPr>
        <w:t xml:space="preserve"> in accordance with Clause 9A.3.3. or 9B.7.3.</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in the event that this is prior to the </w:t>
      </w:r>
      <w:r w:rsidRPr="00FA79BF">
        <w:rPr>
          <w:rFonts w:ascii="Arial" w:hAnsi="Arial" w:cs="Arial"/>
          <w:b/>
          <w:szCs w:val="24"/>
        </w:rPr>
        <w:t xml:space="preserve">Charging Date </w:t>
      </w:r>
      <w:r w:rsidRPr="00FA79BF">
        <w:rPr>
          <w:rFonts w:ascii="Arial" w:hAnsi="Arial" w:cs="Arial"/>
          <w:szCs w:val="24"/>
        </w:rPr>
        <w:t xml:space="preserve">the </w:t>
      </w:r>
      <w:r w:rsidRPr="00FA79BF">
        <w:rPr>
          <w:rFonts w:ascii="Arial" w:hAnsi="Arial" w:cs="Arial"/>
          <w:b/>
          <w:szCs w:val="24"/>
        </w:rPr>
        <w:t xml:space="preserve">User </w:t>
      </w:r>
      <w:r w:rsidRPr="00FA79BF">
        <w:rPr>
          <w:rFonts w:ascii="Arial" w:hAnsi="Arial" w:cs="Arial"/>
          <w:szCs w:val="24"/>
        </w:rPr>
        <w:t xml:space="preserve">shall in addition to the amounts for which it is liable under Clause 2.4 hereof be liable to pay to </w:t>
      </w:r>
      <w:r w:rsidRPr="00FA79BF">
        <w:rPr>
          <w:rFonts w:ascii="Arial" w:hAnsi="Arial" w:cs="Arial"/>
          <w:b/>
          <w:bCs/>
          <w:szCs w:val="24"/>
        </w:rPr>
        <w:t>The Company</w:t>
      </w:r>
      <w:r w:rsidRPr="00FA79BF">
        <w:rPr>
          <w:rFonts w:ascii="Arial" w:hAnsi="Arial" w:cs="Arial"/>
          <w:b/>
          <w:szCs w:val="24"/>
        </w:rPr>
        <w:t xml:space="preserve"> Final Sums </w:t>
      </w:r>
      <w:r w:rsidRPr="00FA79BF">
        <w:rPr>
          <w:rFonts w:ascii="Arial" w:hAnsi="Arial" w:cs="Arial"/>
          <w:szCs w:val="24"/>
        </w:rPr>
        <w:t>and the provisions of Clause 11 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effect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 xml:space="preserve">CUSC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w:t>
      </w:r>
      <w:proofErr w:type="gramStart"/>
      <w:r w:rsidRPr="00FA79BF">
        <w:rPr>
          <w:rFonts w:ascii="Arial" w:hAnsi="Arial" w:cs="Arial"/>
          <w:szCs w:val="24"/>
        </w:rPr>
        <w:t>qualify</w:t>
      </w:r>
      <w:proofErr w:type="gramEnd"/>
      <w:r w:rsidRPr="00FA79BF">
        <w:rPr>
          <w:rFonts w:ascii="Arial" w:hAnsi="Arial" w:cs="Arial"/>
          <w:szCs w:val="24"/>
        </w:rPr>
        <w:t xml:space="preserve"> or revoke such authority or instruction at any time.</w:t>
      </w:r>
    </w:p>
    <w:p w14:paraId="39E58B59" w14:textId="21887ABB"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Agreement  </w:t>
      </w:r>
      <w:r w:rsidRPr="0006788C">
        <w:rPr>
          <w:bCs/>
          <w:color w:val="000000"/>
          <w:szCs w:val="24"/>
        </w:rPr>
        <w:t>has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Queue Management Process</w:t>
      </w:r>
      <w:r w:rsidRPr="00840B39">
        <w:rPr>
          <w:color w:val="000000" w:themeColor="text1"/>
        </w:rPr>
        <w:t>,</w:t>
      </w:r>
      <w:r w:rsidRPr="37A4141D">
        <w:rPr>
          <w:color w:val="000000" w:themeColor="text1"/>
        </w:rPr>
        <w:t>:</w:t>
      </w:r>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5665D808"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ins w:id="1" w:author="Rashpal Gata Aura (ESO)" w:date="2023-12-08T10:33:00Z">
        <w:r w:rsidR="009E3C4A">
          <w:rPr>
            <w:b/>
            <w:bCs/>
            <w:color w:val="000000" w:themeColor="text1"/>
          </w:rPr>
          <w:t>,</w:t>
        </w:r>
      </w:ins>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w:t>
      </w:r>
      <w:del w:id="2" w:author="Rashpal Gata Aura (ESO)" w:date="2023-12-08T10:33:00Z">
        <w:r w:rsidRPr="37A4141D" w:rsidDel="009E3C4A">
          <w:rPr>
            <w:color w:val="000000" w:themeColor="text1"/>
          </w:rPr>
          <w:delText>,</w:delText>
        </w:r>
      </w:del>
      <w:r w:rsidRPr="37A4141D">
        <w:rPr>
          <w:color w:val="000000" w:themeColor="text1"/>
        </w:rPr>
        <w:t xml:space="preserve">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77777777" w:rsidR="00CA50AD" w:rsidRPr="00FA79BF" w:rsidRDefault="00CA50AD" w:rsidP="00CA50AD">
      <w:pPr>
        <w:pStyle w:val="BodyText"/>
        <w:ind w:left="709" w:hanging="709"/>
        <w:jc w:val="both"/>
        <w:rPr>
          <w:rFonts w:ascii="Arial" w:hAnsi="Arial" w:cs="Arial"/>
        </w:rPr>
      </w:pPr>
      <w:r w:rsidRPr="00840B39">
        <w:rPr>
          <w:rFonts w:ascii="Arial" w:hAnsi="Arial" w:cs="Arial"/>
          <w:color w:val="000000" w:themeColor="text1"/>
        </w:rPr>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r w:rsidRPr="67E22C6E">
        <w:rPr>
          <w:rFonts w:ascii="Arial" w:hAnsi="Arial" w:cs="Arial"/>
          <w:b/>
          <w:bCs/>
        </w:rPr>
        <w:t>User</w:t>
      </w:r>
      <w:r w:rsidRPr="67E22C6E">
        <w:rPr>
          <w:rFonts w:ascii="Arial" w:hAnsi="Arial" w:cs="Arial"/>
        </w:rPr>
        <w:t xml:space="preserve"> shall in addition to the sums for which it is liable under Clause 2.4 hereof be liable to pay to </w:t>
      </w:r>
      <w:r w:rsidRPr="67E22C6E">
        <w:rPr>
          <w:rFonts w:ascii="Arial" w:hAnsi="Arial" w:cs="Arial"/>
          <w:b/>
          <w:bCs/>
        </w:rPr>
        <w:t>The Company</w:t>
      </w:r>
      <w:r w:rsidRPr="67E22C6E">
        <w:rPr>
          <w:rFonts w:ascii="Arial" w:hAnsi="Arial" w:cs="Arial"/>
        </w:rPr>
        <w:t xml:space="preserve"> a sum equal to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estimate or if applicable revised estimate of </w:t>
      </w:r>
      <w:r w:rsidRPr="67E22C6E">
        <w:rPr>
          <w:rFonts w:ascii="Arial" w:hAnsi="Arial" w:cs="Arial"/>
          <w:b/>
          <w:bCs/>
        </w:rPr>
        <w:t>Final Sums</w:t>
      </w:r>
      <w:r w:rsidRPr="67E22C6E">
        <w:rPr>
          <w:rFonts w:ascii="Arial" w:hAnsi="Arial" w:cs="Arial"/>
        </w:rPr>
        <w:t xml:space="preserve">.  The </w:t>
      </w:r>
      <w:r w:rsidRPr="67E22C6E">
        <w:rPr>
          <w:rFonts w:ascii="Arial" w:hAnsi="Arial" w:cs="Arial"/>
          <w:b/>
          <w:bCs/>
        </w:rPr>
        <w:t>User</w:t>
      </w:r>
      <w:r w:rsidRPr="67E22C6E">
        <w:rPr>
          <w:rFonts w:ascii="Arial" w:hAnsi="Arial" w:cs="Arial"/>
        </w:rPr>
        <w:t xml:space="preserve"> shall pay such sums within 14 (fourteen) days of the date of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invoice(s) therefore and (where applicable) on termination </w:t>
      </w:r>
      <w:r w:rsidRPr="67E22C6E">
        <w:rPr>
          <w:rFonts w:ascii="Arial" w:hAnsi="Arial" w:cs="Arial"/>
          <w:b/>
          <w:bCs/>
        </w:rPr>
        <w:t xml:space="preserve">The Company </w:t>
      </w:r>
      <w:r w:rsidRPr="67E22C6E">
        <w:rPr>
          <w:rFonts w:ascii="Arial" w:hAnsi="Arial" w:cs="Arial"/>
        </w:rPr>
        <w:t xml:space="preserve">shall disconnect the </w:t>
      </w:r>
      <w:r w:rsidRPr="67E22C6E">
        <w:rPr>
          <w:rFonts w:ascii="Arial" w:hAnsi="Arial" w:cs="Arial"/>
          <w:b/>
          <w:bCs/>
        </w:rPr>
        <w:t xml:space="preserve">User's Equipment </w:t>
      </w:r>
      <w:r w:rsidRPr="67E22C6E">
        <w:rPr>
          <w:rFonts w:ascii="Arial" w:hAnsi="Arial" w:cs="Arial"/>
        </w:rPr>
        <w:t xml:space="preserve">at the </w:t>
      </w:r>
      <w:r w:rsidRPr="67E22C6E">
        <w:rPr>
          <w:rFonts w:ascii="Arial" w:hAnsi="Arial" w:cs="Arial"/>
          <w:b/>
          <w:bCs/>
        </w:rPr>
        <w:t xml:space="preserve">Connection Site </w:t>
      </w:r>
      <w:r w:rsidRPr="67E22C6E">
        <w:rPr>
          <w:rFonts w:ascii="Arial" w:hAnsi="Arial" w:cs="Arial"/>
        </w:rPr>
        <w:t>and;</w:t>
      </w:r>
    </w:p>
    <w:p w14:paraId="0E14395A" w14:textId="77777777" w:rsidR="00CA50AD" w:rsidRPr="00FA79BF" w:rsidRDefault="00CA50AD" w:rsidP="00CA50AD">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8E8DB6E" w14:textId="77777777" w:rsidR="00CA50AD" w:rsidRDefault="00CA50AD" w:rsidP="00CA50AD">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3"/>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Developer’s Project</w:t>
      </w:r>
      <w:r w:rsidRPr="7B07A521">
        <w:rPr>
          <w:rFonts w:cs="Arial"/>
        </w:rPr>
        <w:t xml:space="preserve">  is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9EEF7CF" w14:textId="77777777" w:rsidR="00464B77" w:rsidRDefault="0046383A" w:rsidP="0046383A">
      <w:pPr>
        <w:keepNext/>
        <w:tabs>
          <w:tab w:val="left" w:pos="4253"/>
        </w:tabs>
        <w:jc w:val="both"/>
        <w:rPr>
          <w:rFonts w:cs="Arial"/>
          <w:szCs w:val="24"/>
        </w:rPr>
      </w:pPr>
      <w:r w:rsidRPr="00FA79BF">
        <w:rPr>
          <w:rFonts w:cs="Arial"/>
          <w:szCs w:val="24"/>
        </w:rPr>
        <w:t xml:space="preserve">National Grid Electricity </w:t>
      </w:r>
      <w:r w:rsidR="00464B77">
        <w:rPr>
          <w:rFonts w:cs="Arial"/>
          <w:szCs w:val="24"/>
        </w:rPr>
        <w:t>System Operator</w:t>
      </w:r>
    </w:p>
    <w:p w14:paraId="6FA5AE7E" w14:textId="77777777" w:rsidR="0046383A" w:rsidRPr="00FA79BF" w:rsidRDefault="00464B77" w:rsidP="00464B77">
      <w:pPr>
        <w:keepNext/>
        <w:tabs>
          <w:tab w:val="center" w:pos="4513"/>
        </w:tabs>
        <w:jc w:val="both"/>
        <w:rPr>
          <w:rFonts w:cs="Arial"/>
          <w:b/>
          <w:szCs w:val="24"/>
        </w:rPr>
      </w:pPr>
      <w:r>
        <w:rPr>
          <w:rFonts w:cs="Arial"/>
          <w:szCs w:val="24"/>
        </w:rPr>
        <w:t>Limited                                                    )</w:t>
      </w:r>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9264"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93E3F5"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The amount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0"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0DEC7A"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7777777" w:rsidR="0046383A" w:rsidRPr="00FA79BF" w:rsidRDefault="0046383A" w:rsidP="0046383A">
      <w:pPr>
        <w:tabs>
          <w:tab w:val="left" w:pos="4253"/>
        </w:tabs>
        <w:jc w:val="center"/>
        <w:rPr>
          <w:rFonts w:cs="Arial"/>
          <w:b/>
          <w:szCs w:val="24"/>
        </w:rPr>
      </w:pPr>
      <w:r w:rsidRPr="00FA79BF">
        <w:rPr>
          <w:rFonts w:cs="Arial"/>
          <w:b/>
          <w:szCs w:val="24"/>
        </w:rPr>
        <w:br w:type="page"/>
        <w:t>APPENDIX [M]</w:t>
      </w:r>
    </w:p>
    <w:p w14:paraId="1DD3D098" w14:textId="77777777" w:rsidR="0046383A" w:rsidRPr="00FA79BF" w:rsidRDefault="0046383A" w:rsidP="0046383A">
      <w:pPr>
        <w:jc w:val="both"/>
        <w:rPr>
          <w:rFonts w:cs="Arial"/>
          <w:b/>
          <w:szCs w:val="24"/>
          <w:u w:val="single"/>
        </w:rPr>
      </w:pPr>
    </w:p>
    <w:p w14:paraId="61F61269" w14:textId="77777777" w:rsidR="0046383A" w:rsidRPr="00FA79BF" w:rsidRDefault="0046383A" w:rsidP="0046383A">
      <w:pPr>
        <w:jc w:val="both"/>
        <w:rPr>
          <w:rFonts w:cs="Arial"/>
          <w:b/>
          <w:szCs w:val="24"/>
          <w:u w:val="single"/>
        </w:rPr>
      </w:pPr>
    </w:p>
    <w:p w14:paraId="382D3304" w14:textId="77777777" w:rsidR="0046383A" w:rsidRPr="00FA79BF" w:rsidRDefault="0046383A" w:rsidP="0046383A">
      <w:pPr>
        <w:tabs>
          <w:tab w:val="center" w:pos="4513"/>
        </w:tabs>
        <w:jc w:val="center"/>
        <w:rPr>
          <w:rFonts w:cs="Arial"/>
          <w:b/>
          <w:szCs w:val="24"/>
          <w:u w:val="single"/>
        </w:rPr>
      </w:pPr>
      <w:r w:rsidRPr="00FA79BF">
        <w:rPr>
          <w:rFonts w:cs="Arial"/>
          <w:b/>
          <w:szCs w:val="24"/>
          <w:u w:val="single"/>
        </w:rPr>
        <w:t>PART 1</w:t>
      </w:r>
    </w:p>
    <w:p w14:paraId="390AF75F" w14:textId="77777777" w:rsidR="0046383A" w:rsidRPr="00FA79BF" w:rsidRDefault="0046383A" w:rsidP="0046383A">
      <w:pPr>
        <w:jc w:val="both"/>
        <w:rPr>
          <w:rFonts w:cs="Arial"/>
          <w:b/>
          <w:szCs w:val="24"/>
          <w:u w:val="single"/>
        </w:rPr>
      </w:pPr>
    </w:p>
    <w:p w14:paraId="74C0C5F5" w14:textId="77777777" w:rsidR="0046383A" w:rsidRPr="00FA79BF" w:rsidRDefault="0046383A" w:rsidP="0046383A">
      <w:pPr>
        <w:jc w:val="both"/>
        <w:rPr>
          <w:rFonts w:cs="Arial"/>
          <w:b/>
          <w:szCs w:val="24"/>
          <w:u w:val="single"/>
        </w:rPr>
      </w:pPr>
    </w:p>
    <w:p w14:paraId="22774F07" w14:textId="77777777" w:rsidR="0046383A" w:rsidRPr="00FA79BF" w:rsidRDefault="0046383A" w:rsidP="0046383A">
      <w:pPr>
        <w:tabs>
          <w:tab w:val="center" w:pos="4513"/>
        </w:tabs>
        <w:jc w:val="center"/>
        <w:rPr>
          <w:rFonts w:cs="Arial"/>
          <w:b/>
          <w:szCs w:val="24"/>
        </w:rPr>
      </w:pPr>
      <w:r w:rsidRPr="00FA79BF">
        <w:rPr>
          <w:rFonts w:cs="Arial"/>
          <w:b/>
          <w:szCs w:val="24"/>
          <w:u w:val="single"/>
        </w:rPr>
        <w:t>SECURITY ARRANGEMENT</w:t>
      </w:r>
    </w:p>
    <w:p w14:paraId="561F7F4E" w14:textId="77777777" w:rsidR="0046383A" w:rsidRPr="00FA79BF" w:rsidRDefault="0046383A" w:rsidP="0046383A">
      <w:pPr>
        <w:jc w:val="both"/>
        <w:rPr>
          <w:rFonts w:cs="Arial"/>
          <w:b/>
          <w:szCs w:val="24"/>
        </w:rPr>
      </w:pPr>
    </w:p>
    <w:p w14:paraId="1163C348" w14:textId="77777777" w:rsidR="0046383A" w:rsidRPr="00FA79BF" w:rsidRDefault="0046383A" w:rsidP="0046383A">
      <w:pPr>
        <w:jc w:val="both"/>
        <w:rPr>
          <w:rFonts w:cs="Arial"/>
          <w:b/>
          <w:szCs w:val="24"/>
        </w:rPr>
      </w:pPr>
    </w:p>
    <w:p w14:paraId="3B4762DE" w14:textId="77777777" w:rsidR="0046383A" w:rsidRPr="00FA79BF" w:rsidRDefault="0046383A" w:rsidP="0046383A">
      <w:pPr>
        <w:tabs>
          <w:tab w:val="left" w:pos="-1440"/>
        </w:tabs>
        <w:ind w:left="720" w:hanging="720"/>
        <w:jc w:val="both"/>
        <w:rPr>
          <w:rFonts w:cs="Arial"/>
          <w:b/>
          <w:szCs w:val="24"/>
        </w:rPr>
      </w:pPr>
      <w:r w:rsidRPr="00FA79BF">
        <w:rPr>
          <w:rFonts w:cs="Arial"/>
          <w:szCs w:val="24"/>
        </w:rPr>
        <w:t>1.</w:t>
      </w:r>
      <w:r w:rsidRPr="00FA79BF">
        <w:rPr>
          <w:rFonts w:cs="Arial"/>
          <w:szCs w:val="24"/>
        </w:rPr>
        <w:tab/>
      </w:r>
      <w:r w:rsidRPr="00FA79BF">
        <w:rPr>
          <w:rFonts w:cs="Arial"/>
          <w:b/>
          <w:szCs w:val="24"/>
          <w:u w:val="single"/>
        </w:rPr>
        <w:t>DEFINITIONS</w:t>
      </w:r>
    </w:p>
    <w:p w14:paraId="3CA8C3F4" w14:textId="77777777" w:rsidR="0046383A" w:rsidRPr="00FA79BF" w:rsidRDefault="0046383A" w:rsidP="0046383A">
      <w:pPr>
        <w:jc w:val="both"/>
        <w:rPr>
          <w:rFonts w:cs="Arial"/>
          <w:b/>
          <w:szCs w:val="24"/>
        </w:rPr>
      </w:pPr>
    </w:p>
    <w:p w14:paraId="3172314C" w14:textId="77777777" w:rsidR="0046383A" w:rsidRPr="00FA79BF" w:rsidRDefault="0046383A" w:rsidP="0046383A">
      <w:pPr>
        <w:spacing w:line="360" w:lineRule="auto"/>
        <w:ind w:left="720"/>
        <w:jc w:val="both"/>
        <w:rPr>
          <w:rFonts w:cs="Arial"/>
          <w:b/>
          <w:szCs w:val="24"/>
        </w:rPr>
      </w:pPr>
      <w:r w:rsidRPr="00FA79BF">
        <w:rPr>
          <w:rFonts w:cs="Arial"/>
          <w:szCs w:val="24"/>
        </w:rPr>
        <w:t>In this Appendix M, the following terms have the meanings set out next to them:-</w:t>
      </w:r>
    </w:p>
    <w:p w14:paraId="04D9F94B" w14:textId="77777777" w:rsidR="0046383A" w:rsidRPr="00FA79BF" w:rsidRDefault="0046383A" w:rsidP="0046383A">
      <w:pPr>
        <w:spacing w:line="360" w:lineRule="auto"/>
        <w:jc w:val="both"/>
        <w:rPr>
          <w:rFonts w:cs="Arial"/>
          <w:b/>
          <w:szCs w:val="24"/>
        </w:rPr>
      </w:pPr>
    </w:p>
    <w:p w14:paraId="393D6D11" w14:textId="77777777" w:rsidR="0046383A" w:rsidRPr="00FA79BF" w:rsidRDefault="0046383A" w:rsidP="0046383A">
      <w:pPr>
        <w:spacing w:line="360" w:lineRule="auto"/>
        <w:ind w:left="3404" w:hanging="2684"/>
        <w:jc w:val="both"/>
        <w:rPr>
          <w:rFonts w:cs="Arial"/>
          <w:b/>
          <w:szCs w:val="24"/>
        </w:rPr>
      </w:pPr>
      <w:r w:rsidRPr="00FA79BF">
        <w:rPr>
          <w:rFonts w:cs="Arial"/>
          <w:szCs w:val="24"/>
        </w:rPr>
        <w:t>“Bi-annual Estimate”</w:t>
      </w:r>
      <w:r w:rsidRPr="00FA79BF">
        <w:rPr>
          <w:rFonts w:cs="Arial"/>
          <w:szCs w:val="24"/>
        </w:rPr>
        <w:tab/>
        <w:t>means an estimate pursuant to Clause [9B.2.1] of this Construction Agreement of all payments to be made or which may be required to be made by the User in any relevant period, such estimate to be substantially in the form set out in Part 2 of this Appendix M;</w:t>
      </w:r>
    </w:p>
    <w:p w14:paraId="048DEF35" w14:textId="77777777" w:rsidR="0046383A" w:rsidRPr="00FA79BF" w:rsidRDefault="0046383A" w:rsidP="0046383A">
      <w:pPr>
        <w:spacing w:line="360" w:lineRule="auto"/>
        <w:jc w:val="both"/>
        <w:rPr>
          <w:rFonts w:cs="Arial"/>
          <w:b/>
          <w:szCs w:val="24"/>
        </w:rPr>
      </w:pPr>
    </w:p>
    <w:p w14:paraId="541E8969" w14:textId="77777777" w:rsidR="0046383A" w:rsidRPr="00FA79BF" w:rsidRDefault="0046383A" w:rsidP="0046383A">
      <w:pPr>
        <w:spacing w:line="360" w:lineRule="auto"/>
        <w:ind w:left="3404" w:hanging="2684"/>
        <w:jc w:val="both"/>
        <w:rPr>
          <w:rFonts w:cs="Arial"/>
          <w:b/>
          <w:szCs w:val="24"/>
        </w:rPr>
      </w:pPr>
      <w:r w:rsidRPr="00FA79BF">
        <w:rPr>
          <w:rFonts w:cs="Arial"/>
          <w:szCs w:val="24"/>
        </w:rPr>
        <w:t>“Bank Account”</w:t>
      </w:r>
      <w:r w:rsidRPr="00FA79BF">
        <w:rPr>
          <w:rFonts w:cs="Arial"/>
          <w:szCs w:val="24"/>
        </w:rPr>
        <w:tab/>
        <w: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t>
      </w:r>
    </w:p>
    <w:p w14:paraId="328A7416" w14:textId="77777777" w:rsidR="0046383A" w:rsidRPr="00FA79BF" w:rsidRDefault="0046383A" w:rsidP="0046383A">
      <w:pPr>
        <w:spacing w:line="360" w:lineRule="auto"/>
        <w:jc w:val="both"/>
        <w:rPr>
          <w:rFonts w:cs="Arial"/>
          <w:b/>
          <w:szCs w:val="24"/>
        </w:rPr>
      </w:pPr>
    </w:p>
    <w:p w14:paraId="04943BE6" w14:textId="77777777" w:rsidR="0046383A" w:rsidRPr="00FA79BF" w:rsidRDefault="0046383A" w:rsidP="0046383A">
      <w:pPr>
        <w:spacing w:line="360" w:lineRule="auto"/>
        <w:ind w:left="3404" w:hanging="2684"/>
        <w:jc w:val="both"/>
        <w:rPr>
          <w:rFonts w:cs="Arial"/>
          <w:b/>
          <w:szCs w:val="24"/>
        </w:rPr>
      </w:pPr>
      <w:r w:rsidRPr="00FA79BF">
        <w:rPr>
          <w:rFonts w:cs="Arial"/>
          <w:szCs w:val="24"/>
        </w:rPr>
        <w:t xml:space="preserve">“Letter of Credit" </w:t>
      </w:r>
      <w:r w:rsidRPr="00FA79BF">
        <w:rPr>
          <w:rFonts w:cs="Arial"/>
          <w:szCs w:val="24"/>
        </w:rPr>
        <w:tab/>
        <w:t>means an irrevocable standby letter of credit in a form reasonably satisfactory to The Company but in any case expressed to be governed by the Uniform 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t>
      </w:r>
    </w:p>
    <w:p w14:paraId="45CA9A1B" w14:textId="77777777" w:rsidR="0046383A" w:rsidRPr="00FA79BF" w:rsidRDefault="0046383A" w:rsidP="0046383A">
      <w:pPr>
        <w:spacing w:line="360" w:lineRule="auto"/>
        <w:jc w:val="both"/>
        <w:rPr>
          <w:rFonts w:cs="Arial"/>
          <w:b/>
          <w:szCs w:val="24"/>
        </w:rPr>
      </w:pPr>
    </w:p>
    <w:p w14:paraId="0886D674" w14:textId="77777777" w:rsidR="0046383A" w:rsidRPr="00FA79BF" w:rsidRDefault="0046383A" w:rsidP="0046383A">
      <w:pPr>
        <w:spacing w:line="360" w:lineRule="auto"/>
        <w:ind w:left="3404" w:hanging="2684"/>
        <w:jc w:val="both"/>
        <w:rPr>
          <w:rFonts w:cs="Arial"/>
          <w:b/>
          <w:szCs w:val="24"/>
        </w:rPr>
      </w:pPr>
      <w:r w:rsidRPr="00FA79BF">
        <w:rPr>
          <w:rFonts w:cs="Arial"/>
          <w:szCs w:val="24"/>
        </w:rPr>
        <w:t>“Notice of Drawing”</w:t>
      </w:r>
      <w:r w:rsidRPr="00FA79BF">
        <w:rPr>
          <w:rFonts w:cs="Arial"/>
          <w:szCs w:val="24"/>
        </w:rPr>
        <w:tab/>
        <w:t>means a notice of drawing signed by or on behalf of The Company substantially in the form set out in Part 4 of this Appendix M;</w:t>
      </w:r>
    </w:p>
    <w:p w14:paraId="37DDCF0C" w14:textId="77777777" w:rsidR="0046383A" w:rsidRPr="00FA79BF" w:rsidRDefault="0046383A" w:rsidP="0046383A">
      <w:pPr>
        <w:spacing w:line="360" w:lineRule="auto"/>
        <w:jc w:val="both"/>
        <w:rPr>
          <w:rFonts w:cs="Arial"/>
          <w:b/>
          <w:szCs w:val="24"/>
        </w:rPr>
      </w:pPr>
    </w:p>
    <w:p w14:paraId="535CCDF5" w14:textId="77777777" w:rsidR="0046383A" w:rsidRPr="00FA79BF" w:rsidRDefault="0046383A" w:rsidP="0046383A">
      <w:pPr>
        <w:spacing w:line="360" w:lineRule="auto"/>
        <w:ind w:left="3404" w:hanging="2684"/>
        <w:jc w:val="both"/>
        <w:rPr>
          <w:rFonts w:cs="Arial"/>
          <w:b/>
          <w:szCs w:val="24"/>
        </w:rPr>
      </w:pPr>
      <w:r w:rsidRPr="00FA79BF">
        <w:rPr>
          <w:rFonts w:cs="Arial"/>
          <w:szCs w:val="24"/>
        </w:rPr>
        <w:t>“Performance Bond”</w:t>
      </w:r>
      <w:r w:rsidRPr="00FA79BF">
        <w:rPr>
          <w:rFonts w:cs="Arial"/>
          <w:szCs w:val="24"/>
        </w:rPr>
        <w:tab/>
        <w:t xml:space="preserve">means an on first demand without proof or conditions irrevocable performance bond or performance guarantee executed as a deed in a form reasonably satisfactory to The Company </w:t>
      </w:r>
      <w:proofErr w:type="gramStart"/>
      <w:r w:rsidRPr="00FA79BF">
        <w:rPr>
          <w:rFonts w:cs="Arial"/>
          <w:szCs w:val="24"/>
        </w:rPr>
        <w:t xml:space="preserve">but in any case </w:t>
      </w:r>
      <w:proofErr w:type="gramEnd"/>
      <w:r w:rsidRPr="00FA79BF">
        <w:rPr>
          <w:rFonts w:cs="Arial"/>
          <w:szCs w:val="24"/>
        </w:rPr>
        <w:t>allowing for partial drawings and providing for the payment to The Company on demand forthwith on and against The Company’s delivery to the issuer thereof of a Notice of Drawing of the amount demanded therein;</w:t>
      </w:r>
    </w:p>
    <w:p w14:paraId="2A561E9A" w14:textId="77777777" w:rsidR="0046383A" w:rsidRPr="00FA79BF" w:rsidRDefault="0046383A" w:rsidP="0046383A">
      <w:pPr>
        <w:spacing w:line="360" w:lineRule="auto"/>
        <w:jc w:val="both"/>
        <w:rPr>
          <w:rFonts w:cs="Arial"/>
          <w:b/>
          <w:szCs w:val="24"/>
        </w:rPr>
      </w:pPr>
    </w:p>
    <w:p w14:paraId="44E0B151" w14:textId="77777777" w:rsidR="0046383A" w:rsidRPr="00FA79BF" w:rsidRDefault="0046383A" w:rsidP="0046383A">
      <w:pPr>
        <w:spacing w:line="360" w:lineRule="auto"/>
        <w:ind w:left="3404" w:hanging="2684"/>
        <w:jc w:val="both"/>
        <w:rPr>
          <w:rFonts w:cs="Arial"/>
          <w:b/>
          <w:szCs w:val="24"/>
        </w:rPr>
      </w:pPr>
      <w:r w:rsidRPr="00FA79BF">
        <w:rPr>
          <w:rFonts w:cs="Arial"/>
          <w:szCs w:val="24"/>
        </w:rPr>
        <w:t>“Qualified Bank”</w:t>
      </w:r>
      <w:r w:rsidRPr="00FA79BF">
        <w:rPr>
          <w:rFonts w:cs="Arial"/>
          <w:szCs w:val="24"/>
        </w:rPr>
        <w:tab/>
        <w:t>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that such bank may not be able to maintain the aforesaid rating throughout the validity period and no other event has occurred which gives The Company reasonable cause to have such doubt;</w:t>
      </w:r>
    </w:p>
    <w:p w14:paraId="7AFF532E" w14:textId="77777777" w:rsidR="0046383A" w:rsidRPr="00FA79BF" w:rsidRDefault="0046383A" w:rsidP="0046383A">
      <w:pPr>
        <w:spacing w:line="360" w:lineRule="auto"/>
        <w:jc w:val="both"/>
        <w:rPr>
          <w:rFonts w:cs="Arial"/>
          <w:b/>
          <w:szCs w:val="24"/>
        </w:rPr>
      </w:pPr>
    </w:p>
    <w:p w14:paraId="3026F4FD" w14:textId="77777777" w:rsidR="0046383A" w:rsidRPr="00FA79BF" w:rsidRDefault="0046383A" w:rsidP="0046383A">
      <w:pPr>
        <w:pStyle w:val="BodyText"/>
        <w:spacing w:line="360" w:lineRule="auto"/>
        <w:ind w:left="3420" w:hanging="2700"/>
        <w:jc w:val="both"/>
        <w:rPr>
          <w:rFonts w:ascii="Arial" w:hAnsi="Arial" w:cs="Arial"/>
          <w:szCs w:val="24"/>
        </w:rPr>
      </w:pPr>
      <w:r w:rsidRPr="00FA79BF">
        <w:rPr>
          <w:rFonts w:ascii="Arial" w:hAnsi="Arial" w:cs="Arial"/>
          <w:szCs w:val="24"/>
        </w:rPr>
        <w:t>“Qualified</w:t>
      </w:r>
      <w:bookmarkStart w:id="3" w:name="QuickMark"/>
      <w:bookmarkEnd w:id="3"/>
      <w:r w:rsidRPr="00FA79BF">
        <w:rPr>
          <w:rFonts w:ascii="Arial" w:hAnsi="Arial" w:cs="Arial"/>
          <w:szCs w:val="24"/>
        </w:rPr>
        <w:t xml:space="preserve"> Company”</w:t>
      </w:r>
      <w:r w:rsidRPr="00FA79BF">
        <w:rPr>
          <w:rFonts w:ascii="Arial" w:hAnsi="Arial" w:cs="Arial"/>
          <w:szCs w:val="24"/>
        </w:rPr>
        <w:tab/>
        <w:t xml:space="preserve">a company which is a public company or a private company within the meaning of section 1(3) of the Companies Act 1985 and which is either </w:t>
      </w:r>
      <w:bookmarkStart w:id="4" w:name="_DV_C3"/>
      <w:r w:rsidRPr="00FA79BF">
        <w:rPr>
          <w:rStyle w:val="DeltaViewInsertion"/>
          <w:rFonts w:ascii="Arial" w:hAnsi="Arial" w:cs="Arial"/>
          <w:color w:val="auto"/>
          <w:szCs w:val="24"/>
        </w:rPr>
        <w:t>:</w:t>
      </w:r>
      <w:bookmarkEnd w:id="4"/>
    </w:p>
    <w:p w14:paraId="61914954"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5" w:name="_DV_C4"/>
      <w:r w:rsidRPr="0046383A">
        <w:rPr>
          <w:rStyle w:val="DeltaViewInsertion"/>
          <w:rFonts w:ascii="Arial" w:hAnsi="Arial" w:cs="Arial"/>
          <w:color w:val="auto"/>
          <w:sz w:val="24"/>
          <w:szCs w:val="24"/>
          <w:u w:val="none"/>
        </w:rPr>
        <w:t>(a)</w:t>
      </w:r>
      <w:r w:rsidRPr="0046383A">
        <w:rPr>
          <w:rStyle w:val="DeltaViewInsertion"/>
          <w:rFonts w:ascii="Arial" w:hAnsi="Arial" w:cs="Arial"/>
          <w:color w:val="auto"/>
          <w:sz w:val="24"/>
          <w:szCs w:val="24"/>
          <w:u w:val="none"/>
        </w:rPr>
        <w:tab/>
      </w:r>
      <w:bookmarkStart w:id="6" w:name="_DV_M3"/>
      <w:bookmarkEnd w:id="5"/>
      <w:bookmarkEnd w:id="6"/>
      <w:r w:rsidRPr="0046383A">
        <w:rPr>
          <w:rFonts w:ascii="Arial" w:hAnsi="Arial" w:cs="Arial"/>
          <w:sz w:val="24"/>
          <w:szCs w:val="24"/>
        </w:rPr>
        <w:t xml:space="preserve">a shareholder of the </w:t>
      </w:r>
      <w:r w:rsidRPr="0046383A">
        <w:rPr>
          <w:rFonts w:ascii="Arial" w:hAnsi="Arial" w:cs="Arial"/>
          <w:b/>
          <w:bCs/>
          <w:sz w:val="24"/>
          <w:szCs w:val="24"/>
        </w:rPr>
        <w:t>User</w:t>
      </w:r>
      <w:r w:rsidRPr="0046383A">
        <w:rPr>
          <w:rFonts w:ascii="Arial" w:hAnsi="Arial" w:cs="Arial"/>
          <w:sz w:val="24"/>
          <w:szCs w:val="24"/>
        </w:rPr>
        <w:t xml:space="preserve"> or any holding company of such shareholder</w:t>
      </w:r>
      <w:bookmarkStart w:id="7" w:name="_DV_C6"/>
      <w:r w:rsidRPr="0046383A">
        <w:rPr>
          <w:rStyle w:val="DeltaViewDeletion"/>
          <w:rFonts w:ascii="Arial" w:hAnsi="Arial" w:cs="Arial"/>
          <w:color w:val="auto"/>
          <w:sz w:val="24"/>
          <w:szCs w:val="24"/>
        </w:rPr>
        <w:t xml:space="preserve"> </w:t>
      </w:r>
      <w:r w:rsidRPr="0046383A">
        <w:rPr>
          <w:rStyle w:val="DeltaViewInsertion"/>
          <w:rFonts w:ascii="Arial" w:hAnsi="Arial" w:cs="Arial"/>
          <w:color w:val="auto"/>
          <w:sz w:val="24"/>
          <w:szCs w:val="24"/>
          <w:u w:val="none"/>
        </w:rPr>
        <w:t>or</w:t>
      </w:r>
      <w:bookmarkEnd w:id="7"/>
    </w:p>
    <w:p w14:paraId="1DB6F6EE"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8" w:name="_DV_C7"/>
      <w:r w:rsidRPr="0046383A">
        <w:rPr>
          <w:rStyle w:val="DeltaViewInsertion"/>
          <w:rFonts w:ascii="Arial" w:hAnsi="Arial" w:cs="Arial"/>
          <w:color w:val="auto"/>
          <w:sz w:val="24"/>
          <w:szCs w:val="24"/>
          <w:u w:val="none"/>
        </w:rPr>
        <w:t>(b)</w:t>
      </w:r>
      <w:r w:rsidRPr="0046383A">
        <w:rPr>
          <w:rStyle w:val="DeltaViewInsertion"/>
          <w:rFonts w:ascii="Arial" w:hAnsi="Arial" w:cs="Arial"/>
          <w:color w:val="auto"/>
          <w:sz w:val="24"/>
          <w:szCs w:val="24"/>
          <w:u w:val="none"/>
        </w:rPr>
        <w:tab/>
        <w:t xml:space="preserve">any subsidiary of any such </w:t>
      </w:r>
      <w:bookmarkStart w:id="9" w:name="_DV_M4"/>
      <w:bookmarkEnd w:id="8"/>
      <w:bookmarkEnd w:id="9"/>
      <w:r w:rsidRPr="0046383A">
        <w:rPr>
          <w:rFonts w:ascii="Arial" w:hAnsi="Arial" w:cs="Arial"/>
          <w:sz w:val="24"/>
          <w:szCs w:val="24"/>
        </w:rPr>
        <w:t>holding company</w:t>
      </w:r>
      <w:bookmarkStart w:id="10" w:name="_DV_C8"/>
      <w:r w:rsidRPr="0046383A">
        <w:rPr>
          <w:rStyle w:val="DeltaViewInsertion"/>
          <w:rFonts w:ascii="Arial" w:hAnsi="Arial" w:cs="Arial"/>
          <w:color w:val="auto"/>
          <w:sz w:val="24"/>
          <w:szCs w:val="24"/>
          <w:u w:val="none"/>
        </w:rPr>
        <w:t>, but only where the subsidiary</w:t>
      </w:r>
      <w:bookmarkEnd w:id="10"/>
    </w:p>
    <w:p w14:paraId="0F2BD305"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11" w:name="_DV_C9"/>
      <w:r w:rsidRPr="0046383A">
        <w:rPr>
          <w:rStyle w:val="DeltaViewInsertion"/>
          <w:rFonts w:ascii="Arial" w:hAnsi="Arial" w:cs="Arial"/>
          <w:color w:val="auto"/>
          <w:sz w:val="24"/>
          <w:szCs w:val="24"/>
          <w:u w:val="none"/>
        </w:rPr>
        <w:t>(i)</w:t>
      </w:r>
      <w:r w:rsidRPr="0046383A">
        <w:rPr>
          <w:rStyle w:val="DeltaViewInsertion"/>
          <w:rFonts w:ascii="Arial" w:hAnsi="Arial" w:cs="Arial"/>
          <w:color w:val="auto"/>
          <w:sz w:val="24"/>
          <w:szCs w:val="24"/>
          <w:u w:val="none"/>
        </w:rPr>
        <w:tab/>
        <w:t xml:space="preserve">demonstrates to </w:t>
      </w:r>
      <w:r w:rsidRPr="0046383A">
        <w:rPr>
          <w:rStyle w:val="DeltaViewInsertion"/>
          <w:rFonts w:ascii="Arial" w:hAnsi="Arial" w:cs="Arial"/>
          <w:b/>
          <w:bCs/>
          <w:color w:val="auto"/>
          <w:sz w:val="24"/>
          <w:szCs w:val="24"/>
          <w:u w:val="none"/>
        </w:rPr>
        <w:t>The Company’s</w:t>
      </w:r>
      <w:r w:rsidRPr="0046383A">
        <w:rPr>
          <w:rStyle w:val="DeltaViewInsertion"/>
          <w:rFonts w:ascii="Arial" w:hAnsi="Arial" w:cs="Arial"/>
          <w:color w:val="auto"/>
          <w:sz w:val="24"/>
          <w:szCs w:val="24"/>
          <w:u w:val="none"/>
        </w:rPr>
        <w:t xml:space="preserve"> satisfaction that it has power under its constitution to give a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other than in respect of its subsidiary;</w:t>
      </w:r>
      <w:bookmarkEnd w:id="11"/>
    </w:p>
    <w:p w14:paraId="1F4B1007"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12" w:name="_DV_C11"/>
      <w:r w:rsidRPr="0046383A">
        <w:rPr>
          <w:rStyle w:val="DeltaViewInsertion"/>
          <w:rFonts w:ascii="Arial" w:hAnsi="Arial" w:cs="Arial"/>
          <w:color w:val="auto"/>
          <w:sz w:val="24"/>
          <w:szCs w:val="24"/>
          <w:u w:val="none"/>
        </w:rPr>
        <w:t>(ii)</w:t>
      </w:r>
      <w:r w:rsidRPr="0046383A">
        <w:rPr>
          <w:rStyle w:val="DeltaViewInsertion"/>
          <w:rFonts w:ascii="Arial" w:hAnsi="Arial" w:cs="Arial"/>
          <w:color w:val="auto"/>
          <w:sz w:val="24"/>
          <w:szCs w:val="24"/>
          <w:u w:val="none"/>
        </w:rPr>
        <w:tab/>
        <w:t xml:space="preserve">provides an extract of the minutes of a meeting of its directors recording that the directors have duly concluded that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is likely to promote the success of that subsidiary for the benefit of its members;</w:t>
      </w:r>
      <w:bookmarkEnd w:id="12"/>
    </w:p>
    <w:p w14:paraId="1DB2B2A3"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13" w:name="_DV_C12"/>
      <w:r w:rsidRPr="0046383A">
        <w:rPr>
          <w:rStyle w:val="DeltaViewInsertion"/>
          <w:rFonts w:ascii="Arial" w:hAnsi="Arial" w:cs="Arial"/>
          <w:color w:val="auto"/>
          <w:sz w:val="24"/>
          <w:szCs w:val="24"/>
          <w:u w:val="none"/>
        </w:rPr>
        <w:t>(iii)</w:t>
      </w:r>
      <w:r w:rsidRPr="0046383A">
        <w:rPr>
          <w:rStyle w:val="DeltaViewInsertion"/>
          <w:rFonts w:ascii="Arial" w:hAnsi="Arial" w:cs="Arial"/>
          <w:color w:val="auto"/>
          <w:sz w:val="24"/>
          <w:szCs w:val="24"/>
          <w:u w:val="none"/>
        </w:rPr>
        <w:tab/>
        <w:t xml:space="preserve">provides certified copies of the authorisation by every holding company of the subsidiary up to and including the holding company of the </w:t>
      </w:r>
      <w:r w:rsidRPr="0046383A">
        <w:rPr>
          <w:rStyle w:val="DeltaViewInsertion"/>
          <w:rFonts w:ascii="Arial" w:hAnsi="Arial" w:cs="Arial"/>
          <w:b/>
          <w:bCs/>
          <w:color w:val="auto"/>
          <w:sz w:val="24"/>
          <w:szCs w:val="24"/>
          <w:u w:val="none"/>
        </w:rPr>
        <w:t>User</w:t>
      </w:r>
      <w:r w:rsidRPr="0046383A">
        <w:rPr>
          <w:rStyle w:val="DeltaViewInsertion"/>
          <w:rFonts w:ascii="Arial" w:hAnsi="Arial" w:cs="Arial"/>
          <w:color w:val="auto"/>
          <w:sz w:val="24"/>
          <w:szCs w:val="24"/>
          <w:u w:val="none"/>
        </w:rPr>
        <w:t xml:space="preserve">, of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w:t>
      </w:r>
      <w:bookmarkEnd w:id="13"/>
    </w:p>
    <w:p w14:paraId="6B7BE5BD" w14:textId="77777777" w:rsidR="0046383A" w:rsidRPr="00FA79BF" w:rsidRDefault="0046383A" w:rsidP="0046383A">
      <w:pPr>
        <w:spacing w:line="360" w:lineRule="auto"/>
        <w:ind w:left="3420" w:firstLine="90"/>
        <w:jc w:val="both"/>
        <w:rPr>
          <w:rFonts w:cs="Arial"/>
          <w:b/>
          <w:szCs w:val="24"/>
        </w:rPr>
      </w:pPr>
      <w:bookmarkStart w:id="14" w:name="_DV_C13"/>
      <w:r w:rsidRPr="0046383A">
        <w:rPr>
          <w:rStyle w:val="DeltaViewInsertion"/>
          <w:rFonts w:cs="Arial"/>
          <w:color w:val="auto"/>
          <w:szCs w:val="24"/>
          <w:u w:val="none"/>
        </w:rPr>
        <w:t>(the expressions “holding company” and “subsidiary</w:t>
      </w:r>
      <w:bookmarkStart w:id="15" w:name="_DV_M5"/>
      <w:bookmarkEnd w:id="14"/>
      <w:bookmarkEnd w:id="15"/>
      <w:r w:rsidRPr="0046383A">
        <w:rPr>
          <w:rFonts w:cs="Arial"/>
          <w:szCs w:val="24"/>
        </w:rPr>
        <w:t xml:space="preserve">” having the </w:t>
      </w:r>
      <w:bookmarkStart w:id="16" w:name="_DV_C15"/>
      <w:r w:rsidRPr="0046383A">
        <w:rPr>
          <w:rStyle w:val="DeltaViewInsertion"/>
          <w:rFonts w:cs="Arial"/>
          <w:color w:val="auto"/>
          <w:szCs w:val="24"/>
          <w:u w:val="none"/>
        </w:rPr>
        <w:t>respective meanings</w:t>
      </w:r>
      <w:bookmarkStart w:id="17" w:name="_DV_M6"/>
      <w:bookmarkEnd w:id="16"/>
      <w:bookmarkEnd w:id="17"/>
      <w:r w:rsidRPr="00FA79BF">
        <w:rPr>
          <w:rFonts w:cs="Arial"/>
          <w:szCs w:val="24"/>
        </w:rPr>
        <w:t xml:space="preserve"> assigned thereto by section 736, Companies Act 1985 as supplemented by section 144(3), Companies Act 1989) and which has throughout the validity period of the </w:t>
      </w:r>
      <w:r w:rsidRPr="00FA79BF">
        <w:rPr>
          <w:rFonts w:cs="Arial"/>
          <w:b/>
          <w:bCs/>
          <w:szCs w:val="24"/>
        </w:rPr>
        <w:t>Performance Bond</w:t>
      </w:r>
      <w:r w:rsidRPr="00FA79BF">
        <w:rPr>
          <w:rFonts w:cs="Arial"/>
          <w:szCs w:val="24"/>
        </w:rPr>
        <w:t xml:space="preserve"> it gives in favour of </w:t>
      </w:r>
      <w:r w:rsidRPr="00FA79BF">
        <w:rPr>
          <w:rFonts w:cs="Arial"/>
          <w:b/>
          <w:bCs/>
          <w:szCs w:val="24"/>
        </w:rPr>
        <w:t>The Company</w:t>
      </w:r>
      <w:r w:rsidRPr="00FA79BF">
        <w:rPr>
          <w:rFonts w:cs="Arial"/>
          <w:szCs w:val="24"/>
        </w:rPr>
        <w:t xml:space="preserve">, a rating of at least A- in Standard and Poor’s long term debt rating or A3 in Moody’s long term debt rating or such lesser rating which </w:t>
      </w:r>
      <w:r w:rsidRPr="00FA79BF">
        <w:rPr>
          <w:rFonts w:cs="Arial"/>
          <w:b/>
          <w:bCs/>
          <w:szCs w:val="24"/>
        </w:rPr>
        <w:t>The Company</w:t>
      </w:r>
      <w:r w:rsidRPr="00FA79BF">
        <w:rPr>
          <w:rFonts w:cs="Arial"/>
          <w:szCs w:val="24"/>
        </w:rPr>
        <w: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Pr="00FA79BF">
        <w:rPr>
          <w:rFonts w:cs="Arial"/>
          <w:b/>
          <w:bCs/>
          <w:szCs w:val="24"/>
        </w:rPr>
        <w:t>The Company</w:t>
      </w:r>
      <w:r w:rsidRPr="00FA79BF">
        <w:rPr>
          <w:rFonts w:cs="Arial"/>
          <w:szCs w:val="24"/>
        </w:rPr>
        <w:t xml:space="preserve"> reasonable cause to doubt that such company may not be able to maintain the aforesaid rating throughout the validity period of the </w:t>
      </w:r>
      <w:r w:rsidRPr="00FA79BF">
        <w:rPr>
          <w:rFonts w:cs="Arial"/>
          <w:b/>
          <w:bCs/>
          <w:szCs w:val="24"/>
        </w:rPr>
        <w:t>Performance Bond</w:t>
      </w:r>
      <w:r w:rsidRPr="00FA79BF">
        <w:rPr>
          <w:rFonts w:cs="Arial"/>
          <w:szCs w:val="24"/>
        </w:rPr>
        <w:t xml:space="preserve"> and no other event has occurred which gives </w:t>
      </w:r>
      <w:r w:rsidRPr="00FA79BF">
        <w:rPr>
          <w:rFonts w:cs="Arial"/>
          <w:b/>
          <w:bCs/>
          <w:szCs w:val="24"/>
        </w:rPr>
        <w:t>The Company</w:t>
      </w:r>
      <w:r w:rsidRPr="00FA79BF">
        <w:rPr>
          <w:rFonts w:cs="Arial"/>
          <w:szCs w:val="24"/>
        </w:rPr>
        <w:t xml:space="preserve"> reasonable cause to have such doubt;</w:t>
      </w:r>
    </w:p>
    <w:p w14:paraId="0B296B4A" w14:textId="77777777" w:rsidR="0046383A" w:rsidRPr="00FA79BF" w:rsidRDefault="0046383A" w:rsidP="0046383A">
      <w:pPr>
        <w:spacing w:line="360" w:lineRule="auto"/>
        <w:jc w:val="both"/>
        <w:rPr>
          <w:rFonts w:cs="Arial"/>
          <w:b/>
          <w:szCs w:val="24"/>
        </w:rPr>
      </w:pPr>
    </w:p>
    <w:p w14:paraId="4F05B173" w14:textId="77777777" w:rsidR="0046383A" w:rsidRPr="00FA79BF" w:rsidRDefault="0046383A" w:rsidP="0046383A">
      <w:pPr>
        <w:tabs>
          <w:tab w:val="left" w:pos="3402"/>
        </w:tabs>
        <w:spacing w:line="360" w:lineRule="auto"/>
        <w:jc w:val="both"/>
        <w:rPr>
          <w:rFonts w:cs="Arial"/>
          <w:b/>
          <w:szCs w:val="24"/>
        </w:rPr>
      </w:pPr>
      <w:r w:rsidRPr="00FA79BF">
        <w:rPr>
          <w:rFonts w:cs="Arial"/>
          <w:szCs w:val="24"/>
        </w:rPr>
        <w:t>“Secured Amount</w:t>
      </w:r>
      <w:r w:rsidRPr="00FA79BF">
        <w:rPr>
          <w:rFonts w:cs="Arial"/>
          <w:szCs w:val="24"/>
        </w:rPr>
        <w:tab/>
      </w:r>
      <w:proofErr w:type="gramStart"/>
      <w:r w:rsidRPr="00FA79BF">
        <w:rPr>
          <w:rFonts w:cs="Arial"/>
          <w:szCs w:val="24"/>
        </w:rPr>
        <w:t>means  a</w:t>
      </w:r>
      <w:proofErr w:type="gramEnd"/>
      <w:r w:rsidRPr="00FA79BF">
        <w:rPr>
          <w:rFonts w:cs="Arial"/>
          <w:szCs w:val="24"/>
        </w:rPr>
        <w:t xml:space="preserve">  statement  accompanying  the  Bi-annual</w:t>
      </w:r>
    </w:p>
    <w:p w14:paraId="28757221" w14:textId="77777777" w:rsidR="0046383A" w:rsidRPr="00FA79BF" w:rsidRDefault="0046383A" w:rsidP="0046383A">
      <w:pPr>
        <w:tabs>
          <w:tab w:val="left" w:pos="3402"/>
        </w:tabs>
        <w:spacing w:line="360" w:lineRule="auto"/>
        <w:ind w:left="3402" w:hanging="3402"/>
        <w:jc w:val="both"/>
        <w:rPr>
          <w:rFonts w:cs="Arial"/>
          <w:b/>
          <w:szCs w:val="24"/>
        </w:rPr>
      </w:pPr>
      <w:r w:rsidRPr="00FA79BF">
        <w:rPr>
          <w:rFonts w:cs="Arial"/>
          <w:szCs w:val="24"/>
        </w:rPr>
        <w:t>Statement”</w:t>
      </w:r>
      <w:r w:rsidRPr="00FA79BF">
        <w:rPr>
          <w:rFonts w:cs="Arial"/>
          <w:szCs w:val="24"/>
        </w:rPr>
        <w:tab/>
        <w:t>Estimate setting out the amount of the User’s Obligation based on figures contained in the Bi-annual Estimate being the amount for which security shall be provided to The Company pursuant to Clause 9B of this Construction Agreement;</w:t>
      </w:r>
    </w:p>
    <w:p w14:paraId="3CA81E4D" w14:textId="77777777" w:rsidR="0046383A" w:rsidRPr="00FA79BF" w:rsidRDefault="0046383A" w:rsidP="0046383A">
      <w:pPr>
        <w:spacing w:line="360" w:lineRule="auto"/>
        <w:jc w:val="both"/>
        <w:rPr>
          <w:rFonts w:cs="Arial"/>
          <w:b/>
          <w:szCs w:val="24"/>
        </w:rPr>
      </w:pPr>
    </w:p>
    <w:p w14:paraId="189F404C" w14:textId="77777777" w:rsidR="0046383A" w:rsidRPr="00FA79BF" w:rsidRDefault="0046383A" w:rsidP="0046383A">
      <w:pPr>
        <w:spacing w:line="360" w:lineRule="auto"/>
        <w:ind w:left="3404" w:hanging="2684"/>
        <w:jc w:val="both"/>
        <w:rPr>
          <w:rFonts w:cs="Arial"/>
          <w:b/>
          <w:szCs w:val="24"/>
        </w:rPr>
      </w:pPr>
      <w:r w:rsidRPr="00FA79BF">
        <w:rPr>
          <w:rFonts w:cs="Arial"/>
          <w:szCs w:val="24"/>
        </w:rPr>
        <w:t>“User’s Obligation”</w:t>
      </w:r>
      <w:r w:rsidRPr="00FA79BF">
        <w:rPr>
          <w:rFonts w:cs="Arial"/>
          <w:szCs w:val="24"/>
        </w:rPr>
        <w:tab/>
        <w:t>means the User’s obligation to pay under this Construction Agreement:-</w:t>
      </w:r>
    </w:p>
    <w:p w14:paraId="307272A9" w14:textId="77777777" w:rsidR="0046383A" w:rsidRPr="00FA79BF" w:rsidRDefault="0046383A" w:rsidP="0046383A">
      <w:pPr>
        <w:spacing w:line="360" w:lineRule="auto"/>
        <w:jc w:val="both"/>
        <w:rPr>
          <w:rFonts w:cs="Arial"/>
          <w:b/>
          <w:szCs w:val="24"/>
        </w:rPr>
      </w:pPr>
    </w:p>
    <w:p w14:paraId="31A58913" w14:textId="77777777" w:rsidR="0046383A" w:rsidRPr="00FA79BF" w:rsidRDefault="0046383A" w:rsidP="0046383A">
      <w:pPr>
        <w:tabs>
          <w:tab w:val="left" w:pos="-1440"/>
          <w:tab w:val="left" w:pos="3402"/>
          <w:tab w:val="left" w:pos="3969"/>
        </w:tabs>
        <w:spacing w:line="360" w:lineRule="auto"/>
        <w:ind w:left="3969" w:hanging="567"/>
        <w:jc w:val="both"/>
        <w:rPr>
          <w:rFonts w:cs="Arial"/>
          <w:b/>
          <w:szCs w:val="24"/>
        </w:rPr>
      </w:pPr>
      <w:r w:rsidRPr="00FA79BF">
        <w:rPr>
          <w:rFonts w:cs="Arial"/>
          <w:szCs w:val="24"/>
        </w:rPr>
        <w:t>(i)</w:t>
      </w:r>
      <w:r w:rsidRPr="00FA79BF">
        <w:rPr>
          <w:rFonts w:cs="Arial"/>
          <w:szCs w:val="24"/>
        </w:rPr>
        <w:tab/>
        <w:t xml:space="preserve">all amounts in respect of which the User has a liability to pay to The Company pursuant to Clause 2.4 of this Construction Agreement </w:t>
      </w:r>
      <w:proofErr w:type="spellStart"/>
      <w:r w:rsidRPr="00FA79BF">
        <w:rPr>
          <w:rFonts w:cs="Arial"/>
          <w:szCs w:val="24"/>
        </w:rPr>
        <w:t>Agreement</w:t>
      </w:r>
      <w:proofErr w:type="spellEnd"/>
      <w:r w:rsidRPr="00FA79BF">
        <w:rPr>
          <w:rFonts w:cs="Arial"/>
          <w:szCs w:val="24"/>
        </w:rPr>
        <w:t xml:space="preserve">; </w:t>
      </w:r>
    </w:p>
    <w:p w14:paraId="368862EA" w14:textId="77777777" w:rsidR="0046383A" w:rsidRPr="00FA79BF" w:rsidRDefault="0046383A" w:rsidP="0046383A">
      <w:pPr>
        <w:tabs>
          <w:tab w:val="left" w:pos="-1440"/>
          <w:tab w:val="left" w:pos="3402"/>
          <w:tab w:val="left" w:pos="3969"/>
        </w:tabs>
        <w:spacing w:line="360" w:lineRule="auto"/>
        <w:ind w:left="4842" w:hanging="1440"/>
        <w:jc w:val="both"/>
        <w:rPr>
          <w:rFonts w:cs="Arial"/>
          <w:b/>
          <w:szCs w:val="24"/>
        </w:rPr>
      </w:pPr>
      <w:r w:rsidRPr="00FA79BF">
        <w:rPr>
          <w:rFonts w:cs="Arial"/>
          <w:szCs w:val="24"/>
        </w:rPr>
        <w:t>(ii)</w:t>
      </w:r>
      <w:r w:rsidRPr="00FA79BF">
        <w:rPr>
          <w:rFonts w:cs="Arial"/>
          <w:szCs w:val="24"/>
        </w:rPr>
        <w:tab/>
        <w:t>Final Sum</w:t>
      </w:r>
      <w:r w:rsidRPr="00FA79BF">
        <w:rPr>
          <w:rFonts w:cs="Arial"/>
          <w:szCs w:val="24"/>
        </w:rPr>
        <w:tab/>
      </w:r>
    </w:p>
    <w:p w14:paraId="294769A6" w14:textId="77777777" w:rsidR="0046383A" w:rsidRPr="00FA79BF" w:rsidRDefault="0046383A" w:rsidP="0046383A">
      <w:pPr>
        <w:spacing w:line="360" w:lineRule="auto"/>
        <w:ind w:left="3404" w:hanging="2684"/>
        <w:jc w:val="both"/>
        <w:rPr>
          <w:rFonts w:cs="Arial"/>
          <w:b/>
          <w:szCs w:val="24"/>
        </w:rPr>
      </w:pPr>
      <w:r w:rsidRPr="00FA79BF">
        <w:rPr>
          <w:rFonts w:cs="Arial"/>
          <w:szCs w:val="24"/>
        </w:rPr>
        <w:t>“Valid"</w:t>
      </w:r>
      <w:r w:rsidRPr="00FA79BF">
        <w:rPr>
          <w:rFonts w:cs="Arial"/>
          <w:szCs w:val="24"/>
        </w:rPr>
        <w:tab/>
        <w:t>means valid for payment to be made thereunder against delivery of a Notice of Drawing given within the period stated therein.</w:t>
      </w:r>
    </w:p>
    <w:p w14:paraId="33ACD973" w14:textId="77777777" w:rsidR="0046383A" w:rsidRPr="00FA79BF" w:rsidRDefault="0046383A" w:rsidP="0046383A">
      <w:pPr>
        <w:spacing w:line="360" w:lineRule="auto"/>
        <w:jc w:val="both"/>
        <w:rPr>
          <w:rFonts w:cs="Arial"/>
          <w:b/>
          <w:szCs w:val="24"/>
        </w:rPr>
      </w:pPr>
    </w:p>
    <w:p w14:paraId="091EE9F2" w14:textId="77777777" w:rsidR="0046383A" w:rsidRPr="00FA79BF" w:rsidRDefault="0046383A" w:rsidP="0046383A">
      <w:pPr>
        <w:tabs>
          <w:tab w:val="left" w:pos="-1440"/>
        </w:tabs>
        <w:spacing w:line="360" w:lineRule="auto"/>
        <w:ind w:left="720" w:hanging="720"/>
        <w:jc w:val="both"/>
        <w:rPr>
          <w:rFonts w:cs="Arial"/>
          <w:b/>
          <w:szCs w:val="24"/>
        </w:rPr>
      </w:pPr>
      <w:r w:rsidRPr="00FA79BF">
        <w:rPr>
          <w:rFonts w:cs="Arial"/>
          <w:szCs w:val="24"/>
        </w:rPr>
        <w:t>2.</w:t>
      </w:r>
      <w:r w:rsidRPr="00FA79BF">
        <w:rPr>
          <w:rFonts w:cs="Arial"/>
          <w:szCs w:val="24"/>
        </w:rPr>
        <w:tab/>
      </w:r>
      <w:r w:rsidRPr="00FA79BF">
        <w:rPr>
          <w:rFonts w:cs="Arial"/>
          <w:b/>
          <w:szCs w:val="24"/>
          <w:u w:val="single"/>
        </w:rPr>
        <w:t>SECURITY REQUIREMENT</w:t>
      </w:r>
    </w:p>
    <w:p w14:paraId="0201A23D" w14:textId="77777777" w:rsidR="0046383A" w:rsidRPr="00FA79BF" w:rsidRDefault="0046383A" w:rsidP="0046383A">
      <w:pPr>
        <w:spacing w:line="360" w:lineRule="auto"/>
        <w:jc w:val="both"/>
        <w:rPr>
          <w:rFonts w:cs="Arial"/>
          <w:b/>
          <w:szCs w:val="24"/>
        </w:rPr>
      </w:pPr>
    </w:p>
    <w:p w14:paraId="13B9AFEA" w14:textId="77777777" w:rsidR="0046383A" w:rsidRPr="00FA79BF" w:rsidRDefault="0046383A" w:rsidP="0046383A">
      <w:pPr>
        <w:spacing w:line="360" w:lineRule="auto"/>
        <w:ind w:left="720"/>
        <w:jc w:val="both"/>
        <w:rPr>
          <w:rFonts w:cs="Arial"/>
          <w:b/>
          <w:szCs w:val="24"/>
        </w:rPr>
      </w:pPr>
      <w:r w:rsidRPr="00FA79BF">
        <w:rPr>
          <w:rFonts w:cs="Arial"/>
          <w:szCs w:val="24"/>
        </w:rPr>
        <w:t>The User’s Obligation shall be secured by any one of the following:-</w:t>
      </w:r>
    </w:p>
    <w:p w14:paraId="559E6EDD" w14:textId="77777777" w:rsidR="0046383A" w:rsidRPr="00FA79BF" w:rsidRDefault="0046383A" w:rsidP="0046383A">
      <w:pPr>
        <w:spacing w:line="360" w:lineRule="auto"/>
        <w:jc w:val="both"/>
        <w:rPr>
          <w:rFonts w:cs="Arial"/>
          <w:b/>
          <w:szCs w:val="24"/>
        </w:rPr>
      </w:pPr>
    </w:p>
    <w:p w14:paraId="3A0FF0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2.1</w:t>
      </w:r>
      <w:r w:rsidRPr="00FA79BF">
        <w:rPr>
          <w:rFonts w:cs="Arial"/>
          <w:szCs w:val="24"/>
        </w:rPr>
        <w:tab/>
        <w: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t>
      </w:r>
    </w:p>
    <w:p w14:paraId="10854F6C" w14:textId="77777777" w:rsidR="0046383A" w:rsidRPr="00FA79BF" w:rsidRDefault="0046383A" w:rsidP="0046383A">
      <w:pPr>
        <w:spacing w:line="360" w:lineRule="auto"/>
        <w:jc w:val="both"/>
        <w:rPr>
          <w:rFonts w:cs="Arial"/>
          <w:b/>
          <w:szCs w:val="24"/>
        </w:rPr>
      </w:pPr>
    </w:p>
    <w:p w14:paraId="65448CB7"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2.2</w:t>
      </w:r>
      <w:r w:rsidRPr="00FA79BF">
        <w:rPr>
          <w:rFonts w:cs="Arial"/>
          <w:szCs w:val="24"/>
        </w:rPr>
        <w:tab/>
        <w:t>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M; or</w:t>
      </w:r>
    </w:p>
    <w:p w14:paraId="11D74850" w14:textId="77777777" w:rsidR="0046383A" w:rsidRPr="00FA79BF" w:rsidRDefault="0046383A" w:rsidP="0046383A">
      <w:pPr>
        <w:spacing w:line="360" w:lineRule="auto"/>
        <w:jc w:val="both"/>
        <w:rPr>
          <w:rFonts w:cs="Arial"/>
          <w:b/>
          <w:szCs w:val="24"/>
        </w:rPr>
      </w:pPr>
    </w:p>
    <w:p w14:paraId="0AFDD3E5"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2.3</w:t>
      </w:r>
      <w:r w:rsidRPr="00FA79BF">
        <w:rPr>
          <w:rFonts w:cs="Arial"/>
          <w:szCs w:val="24"/>
        </w:rPr>
        <w:tab/>
        <w:t>A Performance Bond from a Qualified Company for the amount stated in the Secured Amount Statement as the estimated amount of the User’s Obligation to be secured, such Performance Bond to be Valid for at least the period stated in such Secured Amount Statement and to be renewed periodically where applicable in the manner stated in paragraph 3.3 of this Appendix M.</w:t>
      </w:r>
    </w:p>
    <w:p w14:paraId="46B6BFD3" w14:textId="77777777" w:rsidR="0046383A" w:rsidRPr="00FA79BF" w:rsidRDefault="0046383A" w:rsidP="0046383A">
      <w:pPr>
        <w:spacing w:line="360" w:lineRule="auto"/>
        <w:jc w:val="both"/>
        <w:rPr>
          <w:rFonts w:cs="Arial"/>
          <w:b/>
          <w:szCs w:val="24"/>
        </w:rPr>
      </w:pPr>
    </w:p>
    <w:p w14:paraId="6BE9CE00" w14:textId="77777777" w:rsidR="0046383A" w:rsidRPr="00FA79BF" w:rsidRDefault="0046383A" w:rsidP="0046383A">
      <w:pPr>
        <w:tabs>
          <w:tab w:val="left" w:pos="-1440"/>
        </w:tabs>
        <w:spacing w:line="360" w:lineRule="auto"/>
        <w:ind w:left="709" w:hanging="709"/>
        <w:jc w:val="both"/>
        <w:rPr>
          <w:rFonts w:cs="Arial"/>
          <w:b/>
          <w:szCs w:val="24"/>
        </w:rPr>
      </w:pPr>
      <w:r w:rsidRPr="00FA79BF">
        <w:rPr>
          <w:rFonts w:cs="Arial"/>
          <w:szCs w:val="24"/>
        </w:rPr>
        <w:t>3.</w:t>
      </w:r>
      <w:r w:rsidRPr="00FA79BF">
        <w:rPr>
          <w:rFonts w:cs="Arial"/>
          <w:szCs w:val="24"/>
        </w:rPr>
        <w:tab/>
      </w:r>
      <w:r w:rsidRPr="00FA79BF">
        <w:rPr>
          <w:rFonts w:cs="Arial"/>
          <w:b/>
          <w:szCs w:val="24"/>
          <w:u w:val="single"/>
        </w:rPr>
        <w:t>GENERAL PROVISIONS</w:t>
      </w:r>
      <w:r w:rsidRPr="00FA79BF">
        <w:rPr>
          <w:rFonts w:cs="Arial"/>
          <w:szCs w:val="24"/>
        </w:rPr>
        <w:tab/>
      </w:r>
    </w:p>
    <w:p w14:paraId="0390D9BA" w14:textId="77777777" w:rsidR="0046383A" w:rsidRPr="00FA79BF" w:rsidRDefault="0046383A" w:rsidP="0046383A">
      <w:pPr>
        <w:spacing w:line="360" w:lineRule="auto"/>
        <w:jc w:val="both"/>
        <w:rPr>
          <w:rFonts w:cs="Arial"/>
          <w:b/>
          <w:szCs w:val="24"/>
        </w:rPr>
      </w:pPr>
    </w:p>
    <w:p w14:paraId="66FD74A2"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3.1</w:t>
      </w:r>
      <w:r w:rsidRPr="00FA79BF">
        <w:rPr>
          <w:rFonts w:cs="Arial"/>
          <w:szCs w:val="24"/>
        </w:rPr>
        <w:tab/>
        <w:t>Any Notice of Drawing to be delivered to Barclays Bank PLC or any other bank at which the Bank Account shall have been opened or a Qualified Bank or a Qualified Company may be delivered by hand, by post or by facsimile transmission.</w:t>
      </w:r>
    </w:p>
    <w:p w14:paraId="2470504E" w14:textId="77777777" w:rsidR="0046383A" w:rsidRPr="00FA79BF" w:rsidRDefault="0046383A" w:rsidP="0046383A">
      <w:pPr>
        <w:spacing w:line="360" w:lineRule="auto"/>
        <w:jc w:val="both"/>
        <w:rPr>
          <w:rFonts w:cs="Arial"/>
          <w:b/>
          <w:szCs w:val="24"/>
        </w:rPr>
      </w:pPr>
    </w:p>
    <w:p w14:paraId="03C597EE"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3.2</w:t>
      </w:r>
      <w:r w:rsidRPr="00FA79BF">
        <w:rPr>
          <w:rFonts w:cs="Arial"/>
          <w:szCs w:val="24"/>
        </w:rPr>
        <w:tab/>
        <w:t>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as a consequence of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 as the case may be, and/or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t>
      </w:r>
    </w:p>
    <w:p w14:paraId="4E6245E6" w14:textId="77777777" w:rsidR="0046383A" w:rsidRPr="00FA79BF" w:rsidRDefault="0046383A" w:rsidP="0046383A">
      <w:pPr>
        <w:spacing w:line="360" w:lineRule="auto"/>
        <w:jc w:val="both"/>
        <w:rPr>
          <w:rFonts w:cs="Arial"/>
          <w:b/>
          <w:szCs w:val="24"/>
        </w:rPr>
      </w:pPr>
    </w:p>
    <w:p w14:paraId="2B206A7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w:t>
      </w:r>
      <w:r w:rsidRPr="00FA79BF">
        <w:rPr>
          <w:rFonts w:cs="Arial"/>
          <w:szCs w:val="24"/>
        </w:rPr>
        <w:tab/>
        <w:t>The following provisions shall govern the issuance, renewal and release of the Performance Bond or Letter of Credit:-</w:t>
      </w:r>
    </w:p>
    <w:p w14:paraId="15A20066" w14:textId="77777777" w:rsidR="0046383A" w:rsidRPr="00FA79BF" w:rsidRDefault="0046383A" w:rsidP="0046383A">
      <w:pPr>
        <w:spacing w:line="360" w:lineRule="auto"/>
        <w:jc w:val="both"/>
        <w:rPr>
          <w:rFonts w:cs="Arial"/>
          <w:b/>
          <w:szCs w:val="24"/>
        </w:rPr>
      </w:pPr>
    </w:p>
    <w:p w14:paraId="02F60B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3.3.1</w:t>
      </w:r>
      <w:r w:rsidRPr="00FA79BF">
        <w:rPr>
          <w:rFonts w:cs="Arial"/>
          <w:szCs w:val="24"/>
        </w:rPr>
        <w:tab/>
        <w: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t>
      </w:r>
    </w:p>
    <w:p w14:paraId="341EE579" w14:textId="77777777" w:rsidR="0046383A" w:rsidRPr="00FA79BF" w:rsidRDefault="0046383A" w:rsidP="0046383A">
      <w:pPr>
        <w:spacing w:line="360" w:lineRule="auto"/>
        <w:jc w:val="both"/>
        <w:rPr>
          <w:rFonts w:cs="Arial"/>
          <w:b/>
          <w:szCs w:val="24"/>
        </w:rPr>
      </w:pPr>
    </w:p>
    <w:p w14:paraId="2056220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3.3.2</w:t>
      </w:r>
      <w:r w:rsidRPr="00FA79BF">
        <w:rPr>
          <w:rFonts w:cs="Arial"/>
          <w:szCs w:val="24"/>
        </w:rPr>
        <w:tab/>
        <w:t>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t>
      </w:r>
    </w:p>
    <w:p w14:paraId="23638969" w14:textId="77777777" w:rsidR="0046383A" w:rsidRPr="00FA79BF" w:rsidRDefault="0046383A" w:rsidP="0046383A">
      <w:pPr>
        <w:spacing w:line="360" w:lineRule="auto"/>
        <w:jc w:val="both"/>
        <w:rPr>
          <w:rFonts w:cs="Arial"/>
          <w:b/>
          <w:szCs w:val="24"/>
        </w:rPr>
      </w:pPr>
    </w:p>
    <w:p w14:paraId="3C9B3D1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3.3.3</w:t>
      </w:r>
      <w:r w:rsidRPr="00FA79BF">
        <w:rPr>
          <w:rFonts w:cs="Arial"/>
          <w:szCs w:val="24"/>
        </w:rPr>
        <w:tab/>
        <w:t>Thereafter, the renewed Performance Bond or Letter of Credit shall be further renewed in like manner every 6 months.</w:t>
      </w:r>
    </w:p>
    <w:p w14:paraId="2A835AD2" w14:textId="77777777" w:rsidR="0046383A" w:rsidRPr="00FA79BF" w:rsidRDefault="0046383A" w:rsidP="0046383A">
      <w:pPr>
        <w:spacing w:line="360" w:lineRule="auto"/>
        <w:jc w:val="both"/>
        <w:rPr>
          <w:rFonts w:cs="Arial"/>
          <w:b/>
          <w:szCs w:val="24"/>
        </w:rPr>
      </w:pPr>
    </w:p>
    <w:p w14:paraId="0C3FFE5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w:t>
      </w:r>
      <w:r w:rsidRPr="00FA79BF">
        <w:rPr>
          <w:rFonts w:cs="Arial"/>
          <w:szCs w:val="24"/>
        </w:rPr>
        <w:tab/>
        <w:t>The following provisions shall govern the maintenance of cash deposits in the Bank Account:-</w:t>
      </w:r>
    </w:p>
    <w:p w14:paraId="0E0DE19F" w14:textId="77777777" w:rsidR="0046383A" w:rsidRPr="00FA79BF" w:rsidRDefault="0046383A" w:rsidP="0046383A">
      <w:pPr>
        <w:spacing w:line="360" w:lineRule="auto"/>
        <w:jc w:val="both"/>
        <w:rPr>
          <w:rFonts w:cs="Arial"/>
          <w:b/>
          <w:szCs w:val="24"/>
        </w:rPr>
      </w:pPr>
    </w:p>
    <w:p w14:paraId="45954E34"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3.4.1</w:t>
      </w:r>
      <w:r w:rsidRPr="00FA79BF">
        <w:rPr>
          <w:rFonts w:cs="Arial"/>
          <w:szCs w:val="24"/>
        </w:rPr>
        <w:tab/>
        <w:t>The amount of the cash deposit to be maintained in the Bank Account shall be maintained from the date of this Construction Agreement at least 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t>
      </w:r>
    </w:p>
    <w:p w14:paraId="0BE5F8A3" w14:textId="77777777" w:rsidR="0046383A" w:rsidRPr="00FA79BF" w:rsidRDefault="0046383A" w:rsidP="0046383A">
      <w:pPr>
        <w:spacing w:line="360" w:lineRule="auto"/>
        <w:jc w:val="both"/>
        <w:rPr>
          <w:rFonts w:cs="Arial"/>
          <w:b/>
          <w:szCs w:val="24"/>
        </w:rPr>
      </w:pPr>
    </w:p>
    <w:p w14:paraId="10802D3B"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3.4.2</w:t>
      </w:r>
      <w:r w:rsidRPr="00FA79BF">
        <w:rPr>
          <w:rFonts w:cs="Arial"/>
          <w:szCs w:val="24"/>
        </w:rPr>
        <w:tab/>
        <w: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t>
      </w:r>
    </w:p>
    <w:p w14:paraId="2053E3C3" w14:textId="77777777" w:rsidR="0046383A" w:rsidRPr="00FA79BF" w:rsidRDefault="0046383A" w:rsidP="0046383A">
      <w:pPr>
        <w:spacing w:line="360" w:lineRule="auto"/>
        <w:jc w:val="both"/>
        <w:rPr>
          <w:rFonts w:cs="Arial"/>
          <w:b/>
          <w:szCs w:val="24"/>
        </w:rPr>
      </w:pPr>
    </w:p>
    <w:p w14:paraId="4D55739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3.4.3</w:t>
      </w:r>
      <w:r w:rsidRPr="00FA79BF">
        <w:rPr>
          <w:rFonts w:cs="Arial"/>
          <w:szCs w:val="24"/>
        </w:rPr>
        <w:tab/>
        <w:t>If such amount stated in the Secured Amount Statement is smaller than the amount then secured, the cash deposit in the Bank Account shall not be reduced to the amount so stated until the expiry of 7 days after the next following  31st March or 30th September (as the case may be) (“the Release Date”).</w:t>
      </w:r>
    </w:p>
    <w:p w14:paraId="623FB008" w14:textId="77777777" w:rsidR="0046383A" w:rsidRPr="00FA79BF" w:rsidRDefault="0046383A" w:rsidP="0046383A">
      <w:pPr>
        <w:spacing w:line="360" w:lineRule="auto"/>
        <w:jc w:val="both"/>
        <w:rPr>
          <w:rFonts w:cs="Arial"/>
          <w:b/>
          <w:szCs w:val="24"/>
        </w:rPr>
      </w:pPr>
    </w:p>
    <w:p w14:paraId="405116B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3.4.4</w:t>
      </w:r>
      <w:r w:rsidRPr="00FA79BF">
        <w:rPr>
          <w:rFonts w:cs="Arial"/>
          <w:szCs w:val="24"/>
        </w:rPr>
        <w:tab/>
        <w:t>The sum equal to the amount of reduction in the cash deposit in the Bank Account shall be paid by The Company to the User from the Bank Account on the Release Date.</w:t>
      </w:r>
    </w:p>
    <w:p w14:paraId="01E27030" w14:textId="77777777" w:rsidR="0046383A" w:rsidRPr="00FA79BF" w:rsidRDefault="0046383A" w:rsidP="0046383A">
      <w:pPr>
        <w:spacing w:line="360" w:lineRule="auto"/>
        <w:jc w:val="both"/>
        <w:rPr>
          <w:rFonts w:cs="Arial"/>
          <w:b/>
          <w:szCs w:val="24"/>
        </w:rPr>
      </w:pPr>
      <w:r w:rsidRPr="00FA79BF">
        <w:rPr>
          <w:rFonts w:cs="Arial"/>
          <w:szCs w:val="24"/>
        </w:rPr>
        <w:t xml:space="preserve"> </w:t>
      </w:r>
    </w:p>
    <w:p w14:paraId="66F689E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3.4.5</w:t>
      </w:r>
      <w:r w:rsidRPr="00FA79BF">
        <w:rPr>
          <w:rFonts w:cs="Arial"/>
          <w:szCs w:val="24"/>
        </w:rPr>
        <w:tab/>
        <w: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t>
      </w:r>
    </w:p>
    <w:p w14:paraId="1B1519B2" w14:textId="77777777" w:rsidR="0046383A" w:rsidRPr="00FA79BF" w:rsidRDefault="0046383A" w:rsidP="0046383A">
      <w:pPr>
        <w:spacing w:line="360" w:lineRule="auto"/>
        <w:jc w:val="both"/>
        <w:rPr>
          <w:rFonts w:cs="Arial"/>
          <w:b/>
          <w:szCs w:val="24"/>
        </w:rPr>
      </w:pPr>
    </w:p>
    <w:p w14:paraId="138783AE"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w:t>
      </w:r>
      <w:r w:rsidRPr="00FA79BF">
        <w:rPr>
          <w:rFonts w:cs="Arial"/>
          <w:szCs w:val="24"/>
        </w:rPr>
        <w:tab/>
        <w:t>Notwithstanding any provision aforesaid:-</w:t>
      </w:r>
    </w:p>
    <w:p w14:paraId="50D35EA9" w14:textId="77777777" w:rsidR="0046383A" w:rsidRPr="00FA79BF" w:rsidRDefault="0046383A" w:rsidP="0046383A">
      <w:pPr>
        <w:spacing w:line="360" w:lineRule="auto"/>
        <w:jc w:val="both"/>
        <w:rPr>
          <w:rFonts w:cs="Arial"/>
          <w:b/>
          <w:szCs w:val="24"/>
        </w:rPr>
      </w:pPr>
    </w:p>
    <w:p w14:paraId="57E358E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3.5.1</w:t>
      </w:r>
      <w:r w:rsidRPr="00FA79BF">
        <w:rPr>
          <w:rFonts w:cs="Arial"/>
          <w:szCs w:val="24"/>
        </w:rPr>
        <w:tab/>
        <w: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t>
      </w:r>
    </w:p>
    <w:p w14:paraId="47D76CA4" w14:textId="77777777" w:rsidR="0046383A" w:rsidRPr="00FA79BF" w:rsidRDefault="0046383A" w:rsidP="0046383A">
      <w:pPr>
        <w:spacing w:line="360" w:lineRule="auto"/>
        <w:jc w:val="both"/>
        <w:rPr>
          <w:rFonts w:cs="Arial"/>
          <w:b/>
          <w:szCs w:val="24"/>
        </w:rPr>
      </w:pPr>
    </w:p>
    <w:p w14:paraId="2E6FA2A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3.5.2</w:t>
      </w:r>
      <w:r w:rsidRPr="00FA79BF">
        <w:rPr>
          <w:rFonts w:cs="Arial"/>
          <w:szCs w:val="24"/>
        </w:rPr>
        <w:tab/>
        <w: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t>
      </w:r>
    </w:p>
    <w:p w14:paraId="0BC08B30" w14:textId="77777777" w:rsidR="0046383A" w:rsidRPr="00FA79BF" w:rsidRDefault="0046383A" w:rsidP="0046383A">
      <w:pPr>
        <w:spacing w:line="360" w:lineRule="auto"/>
        <w:jc w:val="both"/>
        <w:rPr>
          <w:rFonts w:cs="Arial"/>
          <w:b/>
          <w:szCs w:val="24"/>
        </w:rPr>
      </w:pPr>
    </w:p>
    <w:p w14:paraId="74A856B9"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(a)</w:t>
      </w:r>
      <w:r w:rsidRPr="00FA79BF">
        <w:rPr>
          <w:rFonts w:cs="Arial"/>
          <w:szCs w:val="24"/>
        </w:rPr>
        <w:tab/>
        <w:t>where a Performance Bond or a Letter of Credit is to substitute for other securities, it  must be issued or given at least 45 days before such immediately preceding 31st March or 30th September (as the case may be).</w:t>
      </w:r>
    </w:p>
    <w:p w14:paraId="7913F070" w14:textId="77777777" w:rsidR="0046383A" w:rsidRPr="00FA79BF" w:rsidRDefault="0046383A" w:rsidP="0046383A">
      <w:pPr>
        <w:spacing w:line="360" w:lineRule="auto"/>
        <w:jc w:val="both"/>
        <w:rPr>
          <w:rFonts w:cs="Arial"/>
          <w:b/>
          <w:szCs w:val="24"/>
        </w:rPr>
      </w:pPr>
    </w:p>
    <w:p w14:paraId="0CFBF4FF"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(b)</w:t>
      </w:r>
      <w:r w:rsidRPr="00FA79BF">
        <w:rPr>
          <w:rFonts w:cs="Arial"/>
          <w:szCs w:val="24"/>
        </w:rPr>
        <w:tab/>
        <w:t>where a cash deposit in a Bank Account is to substitute for other securities, it must be deposited into the Bank Account at least 45 days before such immediately preceding 31st March or 30th September (as the case may be).</w:t>
      </w:r>
    </w:p>
    <w:p w14:paraId="38F29B4D" w14:textId="77777777" w:rsidR="0046383A" w:rsidRPr="00FA79BF" w:rsidRDefault="0046383A" w:rsidP="0046383A">
      <w:pPr>
        <w:spacing w:line="360" w:lineRule="auto"/>
        <w:jc w:val="both"/>
        <w:rPr>
          <w:rFonts w:cs="Arial"/>
          <w:b/>
          <w:szCs w:val="24"/>
        </w:rPr>
      </w:pPr>
    </w:p>
    <w:p w14:paraId="4E3CA972"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3.5.3</w:t>
      </w:r>
      <w:r w:rsidRPr="00FA79BF">
        <w:rPr>
          <w:rFonts w:cs="Arial"/>
          <w:szCs w:val="24"/>
        </w:rPr>
        <w:tab/>
        <w:t>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be released until 7 days after the then following 31st March or 30th September (as the case may be).</w:t>
      </w:r>
    </w:p>
    <w:p w14:paraId="083D5767" w14:textId="77777777" w:rsidR="0046383A" w:rsidRPr="00FA79BF" w:rsidRDefault="0046383A" w:rsidP="0046383A">
      <w:pPr>
        <w:tabs>
          <w:tab w:val="center" w:pos="4513"/>
        </w:tabs>
        <w:ind w:firstLine="720"/>
        <w:jc w:val="both"/>
        <w:rPr>
          <w:rFonts w:cs="Arial"/>
          <w:b/>
          <w:szCs w:val="24"/>
          <w:u w:val="single"/>
        </w:rPr>
      </w:pPr>
      <w:r w:rsidRPr="00FA79BF">
        <w:rPr>
          <w:rFonts w:cs="Arial"/>
          <w:szCs w:val="24"/>
        </w:rPr>
        <w:br w:type="page"/>
      </w:r>
      <w:r w:rsidRPr="00FA79BF">
        <w:rPr>
          <w:rFonts w:cs="Arial"/>
          <w:szCs w:val="24"/>
        </w:rPr>
        <w:tab/>
      </w:r>
      <w:r w:rsidRPr="00FA79BF">
        <w:rPr>
          <w:rFonts w:cs="Arial"/>
          <w:b/>
          <w:szCs w:val="24"/>
          <w:u w:val="single"/>
        </w:rPr>
        <w:t>PART 2</w:t>
      </w:r>
    </w:p>
    <w:p w14:paraId="344ECDDB" w14:textId="77777777" w:rsidR="0046383A" w:rsidRPr="00FA79BF" w:rsidRDefault="0046383A" w:rsidP="0046383A">
      <w:pPr>
        <w:jc w:val="both"/>
        <w:rPr>
          <w:rFonts w:cs="Arial"/>
          <w:b/>
          <w:szCs w:val="24"/>
          <w:u w:val="single"/>
        </w:rPr>
      </w:pPr>
    </w:p>
    <w:p w14:paraId="4E3C1051" w14:textId="77777777" w:rsidR="0046383A" w:rsidRPr="00FA79BF" w:rsidRDefault="0046383A" w:rsidP="0046383A">
      <w:pPr>
        <w:jc w:val="both"/>
        <w:rPr>
          <w:rFonts w:cs="Arial"/>
          <w:b/>
          <w:szCs w:val="24"/>
        </w:rPr>
      </w:pPr>
    </w:p>
    <w:p w14:paraId="714AD162"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BI-ANNUAL ESTIMATE FOR CONSTRUCTION AGREEMENT</w:t>
      </w:r>
    </w:p>
    <w:p w14:paraId="5E4F9443"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DATED [</w:t>
      </w:r>
      <w:r w:rsidRPr="00FA79BF">
        <w:rPr>
          <w:rFonts w:cs="Arial"/>
          <w:szCs w:val="24"/>
          <w:u w:val="single"/>
        </w:rPr>
        <w:t xml:space="preserve">                  </w:t>
      </w:r>
      <w:r w:rsidRPr="00FA79BF">
        <w:rPr>
          <w:rFonts w:cs="Arial"/>
          <w:b/>
          <w:szCs w:val="24"/>
          <w:u w:val="single"/>
        </w:rPr>
        <w:t>]</w:t>
      </w:r>
    </w:p>
    <w:p w14:paraId="2DF7AB54" w14:textId="77777777" w:rsidR="0046383A" w:rsidRPr="00FA79BF" w:rsidRDefault="0046383A" w:rsidP="0046383A">
      <w:pPr>
        <w:jc w:val="both"/>
        <w:rPr>
          <w:rFonts w:cs="Arial"/>
          <w:b/>
          <w:szCs w:val="24"/>
        </w:rPr>
      </w:pPr>
    </w:p>
    <w:p w14:paraId="117478F4" w14:textId="77777777" w:rsidR="0046383A" w:rsidRPr="00FA79BF" w:rsidRDefault="0046383A" w:rsidP="0046383A">
      <w:pPr>
        <w:jc w:val="both"/>
        <w:rPr>
          <w:rFonts w:cs="Arial"/>
          <w:b/>
          <w:szCs w:val="24"/>
        </w:rPr>
      </w:pPr>
    </w:p>
    <w:p w14:paraId="3C50EE66" w14:textId="77777777" w:rsidR="0046383A" w:rsidRPr="00FA79BF" w:rsidRDefault="0046383A" w:rsidP="0046383A">
      <w:pPr>
        <w:jc w:val="both"/>
        <w:rPr>
          <w:rFonts w:cs="Arial"/>
          <w:b/>
          <w:szCs w:val="24"/>
        </w:rPr>
      </w:pPr>
    </w:p>
    <w:p w14:paraId="07D69D05" w14:textId="77777777" w:rsidR="0046383A" w:rsidRPr="00FA79BF" w:rsidRDefault="0046383A" w:rsidP="0046383A">
      <w:pPr>
        <w:tabs>
          <w:tab w:val="right" w:pos="9026"/>
        </w:tabs>
        <w:jc w:val="center"/>
        <w:rPr>
          <w:rFonts w:cs="Arial"/>
          <w:b/>
          <w:szCs w:val="24"/>
        </w:rPr>
      </w:pPr>
      <w:r w:rsidRPr="00FA79BF">
        <w:rPr>
          <w:rFonts w:cs="Arial"/>
          <w:szCs w:val="24"/>
        </w:rPr>
        <w:t xml:space="preserve">Amount due and amount which </w:t>
      </w:r>
      <w:proofErr w:type="gramStart"/>
      <w:r w:rsidRPr="00FA79BF">
        <w:rPr>
          <w:rFonts w:cs="Arial"/>
          <w:szCs w:val="24"/>
        </w:rPr>
        <w:t>will</w:t>
      </w:r>
      <w:proofErr w:type="gramEnd"/>
    </w:p>
    <w:p w14:paraId="4F5273C0" w14:textId="77777777" w:rsidR="0046383A" w:rsidRPr="00FA79BF" w:rsidRDefault="0046383A" w:rsidP="0046383A">
      <w:pPr>
        <w:tabs>
          <w:tab w:val="right" w:pos="9026"/>
        </w:tabs>
        <w:jc w:val="center"/>
        <w:rPr>
          <w:rFonts w:cs="Arial"/>
          <w:b/>
          <w:szCs w:val="24"/>
        </w:rPr>
      </w:pPr>
      <w:r w:rsidRPr="00FA79BF">
        <w:rPr>
          <w:rFonts w:cs="Arial"/>
          <w:szCs w:val="24"/>
        </w:rPr>
        <w:t xml:space="preserve">or might fall due for the </w:t>
      </w:r>
      <w:proofErr w:type="gramStart"/>
      <w:r w:rsidRPr="00FA79BF">
        <w:rPr>
          <w:rFonts w:cs="Arial"/>
          <w:szCs w:val="24"/>
        </w:rPr>
        <w:t>period</w:t>
      </w:r>
      <w:proofErr w:type="gramEnd"/>
    </w:p>
    <w:p w14:paraId="292F69AA"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1AF55B3A"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51B989F3" w14:textId="77777777" w:rsidR="0046383A" w:rsidRPr="00FA79BF" w:rsidRDefault="0046383A" w:rsidP="0046383A">
      <w:pPr>
        <w:tabs>
          <w:tab w:val="right" w:pos="9026"/>
        </w:tabs>
        <w:jc w:val="center"/>
        <w:rPr>
          <w:rFonts w:cs="Arial"/>
          <w:b/>
          <w:szCs w:val="24"/>
        </w:rPr>
      </w:pPr>
      <w:r w:rsidRPr="00FA79BF">
        <w:rPr>
          <w:rFonts w:cs="Arial"/>
          <w:szCs w:val="24"/>
        </w:rPr>
        <w:t>including [                 ] in</w:t>
      </w:r>
    </w:p>
    <w:p w14:paraId="55EE0CDD" w14:textId="77777777" w:rsidR="0046383A" w:rsidRPr="00FA79BF" w:rsidRDefault="0046383A" w:rsidP="0046383A">
      <w:pPr>
        <w:tabs>
          <w:tab w:val="right" w:pos="9026"/>
        </w:tabs>
        <w:jc w:val="center"/>
        <w:rPr>
          <w:rFonts w:cs="Arial"/>
          <w:b/>
          <w:szCs w:val="24"/>
        </w:rPr>
      </w:pPr>
      <w:r w:rsidRPr="00FA79BF">
        <w:rPr>
          <w:rFonts w:cs="Arial"/>
          <w:szCs w:val="24"/>
        </w:rPr>
        <w:t xml:space="preserve">respect of which security </w:t>
      </w:r>
      <w:proofErr w:type="gramStart"/>
      <w:r w:rsidRPr="00FA79BF">
        <w:rPr>
          <w:rFonts w:cs="Arial"/>
          <w:szCs w:val="24"/>
        </w:rPr>
        <w:t>is</w:t>
      </w:r>
      <w:proofErr w:type="gramEnd"/>
    </w:p>
    <w:p w14:paraId="28704F1B" w14:textId="77777777" w:rsidR="0046383A" w:rsidRPr="00FA79BF" w:rsidRDefault="0046383A" w:rsidP="0046383A">
      <w:pPr>
        <w:tabs>
          <w:tab w:val="right" w:pos="9026"/>
        </w:tabs>
        <w:jc w:val="center"/>
        <w:rPr>
          <w:rFonts w:cs="Arial"/>
          <w:b/>
          <w:szCs w:val="24"/>
        </w:rPr>
      </w:pPr>
      <w:r w:rsidRPr="00FA79BF">
        <w:rPr>
          <w:rFonts w:cs="Arial"/>
          <w:szCs w:val="24"/>
        </w:rPr>
        <w:t>required</w:t>
      </w:r>
    </w:p>
    <w:p w14:paraId="779789F5"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___________________________________</w:t>
      </w:r>
    </w:p>
    <w:p w14:paraId="0B948354" w14:textId="77777777" w:rsidR="0046383A" w:rsidRPr="00FA79BF" w:rsidRDefault="0046383A" w:rsidP="0046383A">
      <w:pPr>
        <w:jc w:val="center"/>
        <w:rPr>
          <w:rFonts w:cs="Arial"/>
          <w:b/>
          <w:szCs w:val="24"/>
        </w:rPr>
      </w:pPr>
    </w:p>
    <w:p w14:paraId="5B7EE2CA" w14:textId="77777777" w:rsidR="0046383A" w:rsidRPr="00FA79BF" w:rsidRDefault="0046383A" w:rsidP="0046383A">
      <w:pPr>
        <w:jc w:val="both"/>
        <w:rPr>
          <w:rFonts w:cs="Arial"/>
          <w:b/>
          <w:szCs w:val="24"/>
        </w:rPr>
      </w:pPr>
    </w:p>
    <w:p w14:paraId="2DCF3ED8" w14:textId="77777777" w:rsidR="0046383A" w:rsidRPr="00FA79BF" w:rsidRDefault="0046383A" w:rsidP="0046383A">
      <w:pPr>
        <w:jc w:val="both"/>
        <w:rPr>
          <w:rFonts w:cs="Arial"/>
          <w:b/>
          <w:szCs w:val="24"/>
        </w:rPr>
      </w:pPr>
    </w:p>
    <w:p w14:paraId="02AAA7AF" w14:textId="77777777" w:rsidR="0046383A" w:rsidRPr="00FA79BF" w:rsidRDefault="0046383A" w:rsidP="0046383A">
      <w:pPr>
        <w:jc w:val="both"/>
        <w:rPr>
          <w:rFonts w:cs="Arial"/>
          <w:b/>
          <w:szCs w:val="24"/>
        </w:rPr>
      </w:pPr>
      <w:r w:rsidRPr="00FA79BF">
        <w:rPr>
          <w:rFonts w:cs="Arial"/>
          <w:szCs w:val="24"/>
        </w:rPr>
        <w:t xml:space="preserve">                        </w:t>
      </w:r>
    </w:p>
    <w:p w14:paraId="67EF956D" w14:textId="77777777" w:rsidR="0046383A" w:rsidRPr="00FA79BF" w:rsidRDefault="0046383A" w:rsidP="0046383A">
      <w:pPr>
        <w:tabs>
          <w:tab w:val="left" w:pos="-1440"/>
        </w:tabs>
        <w:ind w:left="1440" w:hanging="1440"/>
        <w:jc w:val="both"/>
        <w:rPr>
          <w:rFonts w:cs="Arial"/>
          <w:b/>
          <w:szCs w:val="24"/>
        </w:rPr>
      </w:pPr>
      <w:r w:rsidRPr="00FA79BF">
        <w:rPr>
          <w:rFonts w:cs="Arial"/>
          <w:szCs w:val="24"/>
        </w:rPr>
        <w:t>1.</w:t>
      </w:r>
      <w:r w:rsidRPr="00FA79BF">
        <w:rPr>
          <w:rFonts w:cs="Arial"/>
          <w:szCs w:val="24"/>
        </w:rPr>
        <w:tab/>
        <w:t>The Company Engineering Charges &amp; expenses</w:t>
      </w:r>
    </w:p>
    <w:p w14:paraId="6D4460EC" w14:textId="77777777" w:rsidR="0046383A" w:rsidRPr="00FA79BF" w:rsidRDefault="0046383A" w:rsidP="0046383A">
      <w:pPr>
        <w:ind w:left="1440"/>
        <w:jc w:val="both"/>
        <w:rPr>
          <w:rFonts w:cs="Arial"/>
          <w:b/>
          <w:szCs w:val="24"/>
        </w:rPr>
      </w:pPr>
      <w:r w:rsidRPr="00FA79BF">
        <w:rPr>
          <w:rFonts w:cs="Arial"/>
          <w:szCs w:val="24"/>
        </w:rPr>
        <w:t>for obtaining Consents pursuant to</w:t>
      </w:r>
    </w:p>
    <w:p w14:paraId="734724E8" w14:textId="77777777" w:rsidR="0046383A" w:rsidRPr="00FA79BF" w:rsidRDefault="0046383A" w:rsidP="0046383A">
      <w:pPr>
        <w:ind w:left="1440"/>
        <w:jc w:val="both"/>
        <w:rPr>
          <w:rFonts w:cs="Arial"/>
          <w:b/>
          <w:szCs w:val="24"/>
        </w:rPr>
      </w:pPr>
      <w:r w:rsidRPr="00FA79BF">
        <w:rPr>
          <w:rFonts w:cs="Arial"/>
          <w:szCs w:val="24"/>
        </w:rPr>
        <w:t>to Clause 2.4</w:t>
      </w:r>
    </w:p>
    <w:p w14:paraId="0B5FDD22" w14:textId="77777777" w:rsidR="0046383A" w:rsidRPr="00FA79BF" w:rsidRDefault="0046383A" w:rsidP="0046383A">
      <w:pPr>
        <w:jc w:val="both"/>
        <w:rPr>
          <w:rFonts w:cs="Arial"/>
          <w:b/>
          <w:szCs w:val="24"/>
        </w:rPr>
      </w:pPr>
    </w:p>
    <w:p w14:paraId="77B316C6" w14:textId="77777777" w:rsidR="0046383A" w:rsidRPr="00FA79BF" w:rsidRDefault="0046383A" w:rsidP="0046383A">
      <w:pPr>
        <w:tabs>
          <w:tab w:val="left" w:pos="-1440"/>
        </w:tabs>
        <w:ind w:left="1440" w:hanging="1440"/>
        <w:jc w:val="both"/>
        <w:rPr>
          <w:rFonts w:cs="Arial"/>
          <w:b/>
          <w:szCs w:val="24"/>
        </w:rPr>
      </w:pPr>
      <w:r w:rsidRPr="00FA79BF">
        <w:rPr>
          <w:rFonts w:cs="Arial"/>
          <w:szCs w:val="24"/>
        </w:rPr>
        <w:t>2.</w:t>
      </w:r>
      <w:r w:rsidRPr="00FA79BF">
        <w:rPr>
          <w:rFonts w:cs="Arial"/>
          <w:szCs w:val="24"/>
        </w:rPr>
        <w:tab/>
        <w:t>Final Sums</w:t>
      </w:r>
    </w:p>
    <w:p w14:paraId="2C7D9754" w14:textId="77777777" w:rsidR="0046383A" w:rsidRPr="00FA79BF" w:rsidRDefault="0046383A" w:rsidP="0046383A">
      <w:pPr>
        <w:jc w:val="both"/>
        <w:rPr>
          <w:rFonts w:cs="Arial"/>
          <w:b/>
          <w:szCs w:val="24"/>
        </w:rPr>
      </w:pPr>
    </w:p>
    <w:p w14:paraId="69232C7B" w14:textId="77777777" w:rsidR="0046383A" w:rsidRPr="00FA79BF" w:rsidRDefault="0046383A" w:rsidP="0046383A">
      <w:pPr>
        <w:tabs>
          <w:tab w:val="left" w:pos="-1440"/>
        </w:tabs>
        <w:ind w:left="1440" w:hanging="1440"/>
        <w:jc w:val="both"/>
        <w:rPr>
          <w:rFonts w:cs="Arial"/>
          <w:b/>
          <w:szCs w:val="24"/>
        </w:rPr>
      </w:pPr>
      <w:r w:rsidRPr="00FA79BF">
        <w:rPr>
          <w:rFonts w:cs="Arial"/>
          <w:szCs w:val="24"/>
        </w:rPr>
        <w:t>[3.</w:t>
      </w:r>
      <w:r w:rsidRPr="00FA79BF">
        <w:rPr>
          <w:rFonts w:cs="Arial"/>
          <w:szCs w:val="24"/>
        </w:rPr>
        <w:tab/>
        <w:t>One Off Charge]</w:t>
      </w:r>
    </w:p>
    <w:p w14:paraId="056E6904" w14:textId="77777777" w:rsidR="0046383A" w:rsidRPr="00FA79BF" w:rsidRDefault="0046383A" w:rsidP="0046383A">
      <w:pPr>
        <w:jc w:val="both"/>
        <w:rPr>
          <w:rFonts w:cs="Arial"/>
          <w:b/>
          <w:szCs w:val="24"/>
        </w:rPr>
      </w:pPr>
    </w:p>
    <w:p w14:paraId="77BF7B5E" w14:textId="77777777" w:rsidR="0046383A" w:rsidRPr="00FA79BF" w:rsidRDefault="0046383A" w:rsidP="0046383A">
      <w:pPr>
        <w:jc w:val="both"/>
        <w:rPr>
          <w:rFonts w:cs="Arial"/>
          <w:b/>
          <w:szCs w:val="24"/>
        </w:rPr>
      </w:pPr>
    </w:p>
    <w:p w14:paraId="07ECB8D7"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3</w:t>
      </w:r>
    </w:p>
    <w:p w14:paraId="1F7BD4F8" w14:textId="77777777" w:rsidR="0046383A" w:rsidRPr="00FA79BF" w:rsidRDefault="0046383A" w:rsidP="0046383A">
      <w:pPr>
        <w:jc w:val="both"/>
        <w:rPr>
          <w:rFonts w:cs="Arial"/>
          <w:b/>
          <w:szCs w:val="24"/>
        </w:rPr>
      </w:pPr>
    </w:p>
    <w:p w14:paraId="6CA5DECB"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SECURED AMOUNT STATEMENT</w:t>
      </w:r>
    </w:p>
    <w:p w14:paraId="3261147F" w14:textId="77777777" w:rsidR="0046383A" w:rsidRPr="00FA79BF" w:rsidRDefault="0046383A" w:rsidP="0046383A">
      <w:pPr>
        <w:jc w:val="both"/>
        <w:rPr>
          <w:rFonts w:cs="Arial"/>
          <w:b/>
          <w:szCs w:val="24"/>
        </w:rPr>
      </w:pPr>
    </w:p>
    <w:p w14:paraId="515C24A0"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CONSTRUCTION AGREEMENT DATED [           ]</w:t>
      </w:r>
    </w:p>
    <w:p w14:paraId="56F5FBD2" w14:textId="77777777" w:rsidR="0046383A" w:rsidRPr="00FA79BF" w:rsidRDefault="0046383A" w:rsidP="0046383A">
      <w:pPr>
        <w:jc w:val="both"/>
        <w:rPr>
          <w:rFonts w:cs="Arial"/>
          <w:b/>
          <w:szCs w:val="24"/>
        </w:rPr>
      </w:pPr>
    </w:p>
    <w:p w14:paraId="35CA7E22" w14:textId="77777777" w:rsidR="0046383A" w:rsidRPr="00FA79BF" w:rsidRDefault="0046383A" w:rsidP="0046383A">
      <w:pPr>
        <w:tabs>
          <w:tab w:val="right" w:pos="9026"/>
        </w:tabs>
        <w:jc w:val="center"/>
        <w:rPr>
          <w:rFonts w:cs="Arial"/>
          <w:b/>
          <w:szCs w:val="24"/>
        </w:rPr>
      </w:pPr>
      <w:r w:rsidRPr="00FA79BF">
        <w:rPr>
          <w:rFonts w:cs="Arial"/>
          <w:szCs w:val="24"/>
        </w:rPr>
        <w:t xml:space="preserve">Amount in which security </w:t>
      </w:r>
      <w:proofErr w:type="gramStart"/>
      <w:r w:rsidRPr="00FA79BF">
        <w:rPr>
          <w:rFonts w:cs="Arial"/>
          <w:szCs w:val="24"/>
        </w:rPr>
        <w:t>is</w:t>
      </w:r>
      <w:proofErr w:type="gramEnd"/>
    </w:p>
    <w:p w14:paraId="3455A5D6" w14:textId="77777777" w:rsidR="0046383A" w:rsidRPr="00FA79BF" w:rsidRDefault="0046383A" w:rsidP="0046383A">
      <w:pPr>
        <w:tabs>
          <w:tab w:val="right" w:pos="9026"/>
        </w:tabs>
        <w:jc w:val="center"/>
        <w:rPr>
          <w:rFonts w:cs="Arial"/>
          <w:b/>
          <w:szCs w:val="24"/>
        </w:rPr>
      </w:pPr>
      <w:r w:rsidRPr="00FA79BF">
        <w:rPr>
          <w:rFonts w:cs="Arial"/>
          <w:szCs w:val="24"/>
        </w:rPr>
        <w:t xml:space="preserve">required for the </w:t>
      </w:r>
      <w:proofErr w:type="gramStart"/>
      <w:r w:rsidRPr="00FA79BF">
        <w:rPr>
          <w:rFonts w:cs="Arial"/>
          <w:szCs w:val="24"/>
        </w:rPr>
        <w:t>period</w:t>
      </w:r>
      <w:proofErr w:type="gramEnd"/>
    </w:p>
    <w:p w14:paraId="54C7C128"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0E4A0123"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481A5AE1" w14:textId="77777777" w:rsidR="0046383A" w:rsidRPr="00FA79BF" w:rsidRDefault="0046383A" w:rsidP="0046383A">
      <w:pPr>
        <w:tabs>
          <w:tab w:val="right" w:pos="9026"/>
        </w:tabs>
        <w:jc w:val="center"/>
        <w:rPr>
          <w:rFonts w:cs="Arial"/>
          <w:b/>
          <w:szCs w:val="24"/>
        </w:rPr>
      </w:pPr>
      <w:r w:rsidRPr="00FA79BF">
        <w:rPr>
          <w:rFonts w:cs="Arial"/>
          <w:szCs w:val="24"/>
        </w:rPr>
        <w:t>including [               ]</w:t>
      </w:r>
    </w:p>
    <w:p w14:paraId="361D484C" w14:textId="77777777" w:rsidR="0046383A" w:rsidRPr="00FA79BF" w:rsidRDefault="0046383A" w:rsidP="0046383A">
      <w:pPr>
        <w:jc w:val="center"/>
        <w:rPr>
          <w:rFonts w:cs="Arial"/>
          <w:b/>
          <w:szCs w:val="24"/>
        </w:rPr>
      </w:pPr>
    </w:p>
    <w:p w14:paraId="1C6B6E4B"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w:t>
      </w:r>
    </w:p>
    <w:p w14:paraId="6072EF30" w14:textId="77777777" w:rsidR="0046383A" w:rsidRPr="00FA79BF" w:rsidRDefault="0046383A" w:rsidP="0046383A">
      <w:pPr>
        <w:jc w:val="center"/>
        <w:rPr>
          <w:rFonts w:cs="Arial"/>
          <w:b/>
          <w:szCs w:val="24"/>
        </w:rPr>
      </w:pPr>
    </w:p>
    <w:p w14:paraId="344EEA44" w14:textId="77777777" w:rsidR="0046383A" w:rsidRPr="00FA79BF" w:rsidRDefault="0046383A" w:rsidP="0046383A">
      <w:pPr>
        <w:jc w:val="both"/>
        <w:rPr>
          <w:rFonts w:cs="Arial"/>
          <w:b/>
          <w:szCs w:val="24"/>
        </w:rPr>
      </w:pPr>
    </w:p>
    <w:p w14:paraId="527E06C6" w14:textId="77777777" w:rsidR="0046383A" w:rsidRPr="00FA79BF" w:rsidRDefault="0046383A" w:rsidP="0046383A">
      <w:pPr>
        <w:jc w:val="both"/>
        <w:rPr>
          <w:rFonts w:cs="Arial"/>
          <w:b/>
          <w:szCs w:val="24"/>
        </w:rPr>
      </w:pPr>
    </w:p>
    <w:p w14:paraId="47D6AC20" w14:textId="77777777" w:rsidR="0046383A" w:rsidRPr="00FA79BF" w:rsidRDefault="0046383A" w:rsidP="0046383A">
      <w:pPr>
        <w:jc w:val="both"/>
        <w:rPr>
          <w:rFonts w:cs="Arial"/>
          <w:b/>
          <w:szCs w:val="24"/>
        </w:rPr>
      </w:pPr>
      <w:r w:rsidRPr="00FA79BF">
        <w:rPr>
          <w:rFonts w:cs="Arial"/>
          <w:szCs w:val="24"/>
        </w:rPr>
        <w:t xml:space="preserve">User’s Obligation </w:t>
      </w:r>
    </w:p>
    <w:p w14:paraId="11962B6F" w14:textId="77777777" w:rsidR="0046383A" w:rsidRPr="00FA79BF" w:rsidRDefault="0046383A" w:rsidP="0046383A">
      <w:pPr>
        <w:jc w:val="both"/>
        <w:rPr>
          <w:rFonts w:cs="Arial"/>
          <w:b/>
          <w:szCs w:val="24"/>
        </w:rPr>
      </w:pPr>
    </w:p>
    <w:p w14:paraId="490CF2B4" w14:textId="77777777" w:rsidR="0046383A" w:rsidRPr="00FA79BF" w:rsidRDefault="0046383A" w:rsidP="0046383A">
      <w:pPr>
        <w:jc w:val="both"/>
        <w:rPr>
          <w:rFonts w:cs="Arial"/>
          <w:b/>
          <w:szCs w:val="24"/>
        </w:rPr>
      </w:pPr>
    </w:p>
    <w:p w14:paraId="10C7B1C5" w14:textId="77777777" w:rsidR="0046383A" w:rsidRPr="00FA79BF" w:rsidRDefault="0046383A" w:rsidP="0046383A">
      <w:pPr>
        <w:jc w:val="both"/>
        <w:rPr>
          <w:rFonts w:cs="Arial"/>
          <w:b/>
          <w:szCs w:val="24"/>
        </w:rPr>
      </w:pPr>
    </w:p>
    <w:p w14:paraId="57FB85E4" w14:textId="77777777" w:rsidR="0046383A" w:rsidRPr="00FA79BF" w:rsidRDefault="0046383A" w:rsidP="0046383A">
      <w:pPr>
        <w:jc w:val="both"/>
        <w:rPr>
          <w:rFonts w:cs="Arial"/>
          <w:b/>
          <w:szCs w:val="24"/>
        </w:rPr>
      </w:pPr>
    </w:p>
    <w:p w14:paraId="674C65ED" w14:textId="77777777" w:rsidR="0046383A" w:rsidRPr="00FA79BF" w:rsidRDefault="0046383A" w:rsidP="0046383A">
      <w:pPr>
        <w:jc w:val="both"/>
        <w:rPr>
          <w:rFonts w:cs="Arial"/>
          <w:b/>
          <w:szCs w:val="24"/>
        </w:rPr>
      </w:pPr>
    </w:p>
    <w:p w14:paraId="78EF16BA" w14:textId="77777777" w:rsidR="0046383A" w:rsidRPr="00FA79BF" w:rsidRDefault="0046383A" w:rsidP="0046383A">
      <w:pPr>
        <w:jc w:val="both"/>
        <w:rPr>
          <w:rFonts w:cs="Arial"/>
          <w:b/>
          <w:szCs w:val="24"/>
        </w:rPr>
      </w:pPr>
      <w:r w:rsidRPr="00FA79BF">
        <w:rPr>
          <w:rFonts w:cs="Arial"/>
          <w:szCs w:val="24"/>
        </w:rPr>
        <w:t>We hereby certify that the amount to be secured in respect of the User’s Obligation is as stated above in respect of the named period.</w:t>
      </w:r>
    </w:p>
    <w:p w14:paraId="0747D16A" w14:textId="77777777" w:rsidR="0046383A" w:rsidRPr="00FA79BF" w:rsidRDefault="0046383A" w:rsidP="0046383A">
      <w:pPr>
        <w:jc w:val="both"/>
        <w:rPr>
          <w:rFonts w:cs="Arial"/>
          <w:b/>
          <w:szCs w:val="24"/>
        </w:rPr>
      </w:pPr>
    </w:p>
    <w:p w14:paraId="69397C17" w14:textId="77777777" w:rsidR="0046383A" w:rsidRPr="00FA79BF" w:rsidRDefault="0046383A" w:rsidP="0046383A">
      <w:pPr>
        <w:jc w:val="both"/>
        <w:rPr>
          <w:rFonts w:cs="Arial"/>
          <w:b/>
          <w:szCs w:val="24"/>
        </w:rPr>
      </w:pPr>
    </w:p>
    <w:p w14:paraId="5D5A5B1D" w14:textId="77777777" w:rsidR="0046383A" w:rsidRPr="00FA79BF" w:rsidRDefault="0046383A" w:rsidP="0046383A">
      <w:pPr>
        <w:jc w:val="both"/>
        <w:rPr>
          <w:rFonts w:cs="Arial"/>
          <w:b/>
          <w:szCs w:val="24"/>
        </w:rPr>
      </w:pPr>
    </w:p>
    <w:p w14:paraId="6E6662CA" w14:textId="77777777" w:rsidR="0046383A" w:rsidRPr="00FA79BF" w:rsidRDefault="0046383A" w:rsidP="0046383A">
      <w:pPr>
        <w:jc w:val="both"/>
        <w:rPr>
          <w:rFonts w:cs="Arial"/>
          <w:b/>
          <w:szCs w:val="24"/>
        </w:rPr>
      </w:pPr>
    </w:p>
    <w:p w14:paraId="68E8D7DE" w14:textId="77777777" w:rsidR="0046383A" w:rsidRPr="00FA79BF" w:rsidRDefault="0046383A" w:rsidP="0046383A">
      <w:pPr>
        <w:jc w:val="both"/>
        <w:rPr>
          <w:rFonts w:cs="Arial"/>
          <w:b/>
          <w:szCs w:val="24"/>
        </w:rPr>
      </w:pPr>
    </w:p>
    <w:p w14:paraId="47AE3C7C" w14:textId="77777777" w:rsidR="0046383A" w:rsidRPr="00FA79BF" w:rsidRDefault="0046383A" w:rsidP="0046383A">
      <w:pPr>
        <w:jc w:val="both"/>
        <w:rPr>
          <w:rFonts w:cs="Arial"/>
          <w:b/>
          <w:szCs w:val="24"/>
        </w:rPr>
      </w:pPr>
    </w:p>
    <w:p w14:paraId="02533CEA" w14:textId="77777777" w:rsidR="0046383A" w:rsidRPr="00FA79BF" w:rsidRDefault="0046383A" w:rsidP="0046383A">
      <w:pPr>
        <w:jc w:val="both"/>
        <w:rPr>
          <w:rFonts w:cs="Arial"/>
          <w:b/>
          <w:szCs w:val="24"/>
        </w:rPr>
      </w:pPr>
    </w:p>
    <w:p w14:paraId="4E5484A5" w14:textId="77777777" w:rsidR="0046383A" w:rsidRPr="00FA79BF" w:rsidRDefault="0046383A" w:rsidP="0046383A">
      <w:pPr>
        <w:jc w:val="both"/>
        <w:rPr>
          <w:rFonts w:cs="Arial"/>
          <w:b/>
          <w:szCs w:val="24"/>
        </w:rPr>
      </w:pPr>
      <w:r w:rsidRPr="00FA79BF">
        <w:rPr>
          <w:rFonts w:cs="Arial"/>
          <w:szCs w:val="24"/>
        </w:rPr>
        <w:t>for and on behalf of</w:t>
      </w:r>
    </w:p>
    <w:p w14:paraId="1B718B28" w14:textId="77777777" w:rsidR="0046383A" w:rsidRPr="00FA79BF" w:rsidRDefault="0046383A" w:rsidP="0046383A">
      <w:pPr>
        <w:jc w:val="both"/>
        <w:rPr>
          <w:rFonts w:cs="Arial"/>
          <w:b/>
          <w:szCs w:val="24"/>
        </w:rPr>
      </w:pPr>
      <w:r w:rsidRPr="00FA79BF">
        <w:rPr>
          <w:rFonts w:cs="Arial"/>
          <w:b/>
          <w:szCs w:val="24"/>
        </w:rPr>
        <w:t xml:space="preserve">NATIONAL GRID ELECTRICITY </w:t>
      </w:r>
      <w:r w:rsidR="00670F7B">
        <w:rPr>
          <w:rFonts w:cs="Arial"/>
          <w:b/>
          <w:szCs w:val="24"/>
        </w:rPr>
        <w:t>SYSTEM OPERATOR LIMITED</w:t>
      </w:r>
    </w:p>
    <w:p w14:paraId="6DF44682" w14:textId="77777777" w:rsidR="0046383A" w:rsidRPr="00FA79BF" w:rsidRDefault="0046383A" w:rsidP="0046383A">
      <w:pPr>
        <w:jc w:val="both"/>
        <w:rPr>
          <w:rFonts w:cs="Arial"/>
          <w:b/>
          <w:szCs w:val="24"/>
        </w:rPr>
      </w:pPr>
    </w:p>
    <w:p w14:paraId="4F41E648" w14:textId="77777777" w:rsidR="0046383A" w:rsidRPr="00FA79BF" w:rsidRDefault="0046383A" w:rsidP="0046383A">
      <w:pPr>
        <w:jc w:val="both"/>
        <w:rPr>
          <w:rFonts w:cs="Arial"/>
          <w:b/>
          <w:szCs w:val="24"/>
        </w:rPr>
      </w:pPr>
    </w:p>
    <w:p w14:paraId="2E2C3824" w14:textId="77777777" w:rsidR="0046383A" w:rsidRPr="00FA79BF" w:rsidRDefault="0046383A" w:rsidP="0046383A">
      <w:pPr>
        <w:jc w:val="both"/>
        <w:rPr>
          <w:rFonts w:cs="Arial"/>
          <w:b/>
          <w:szCs w:val="24"/>
        </w:rPr>
      </w:pPr>
    </w:p>
    <w:p w14:paraId="71728AB3" w14:textId="77777777" w:rsidR="0046383A" w:rsidRPr="00FA79BF" w:rsidRDefault="0046383A" w:rsidP="0046383A">
      <w:pPr>
        <w:jc w:val="both"/>
        <w:rPr>
          <w:rFonts w:cs="Arial"/>
          <w:b/>
          <w:szCs w:val="24"/>
        </w:rPr>
      </w:pPr>
    </w:p>
    <w:p w14:paraId="523FFC1F" w14:textId="77777777" w:rsidR="0046383A" w:rsidRPr="00FA79BF" w:rsidRDefault="0046383A" w:rsidP="0046383A">
      <w:pPr>
        <w:jc w:val="both"/>
        <w:rPr>
          <w:rFonts w:cs="Arial"/>
          <w:b/>
          <w:szCs w:val="24"/>
        </w:rPr>
      </w:pPr>
    </w:p>
    <w:p w14:paraId="7BB81E47" w14:textId="77777777" w:rsidR="0046383A" w:rsidRPr="00FA79BF" w:rsidRDefault="0046383A" w:rsidP="0046383A">
      <w:pPr>
        <w:jc w:val="both"/>
        <w:rPr>
          <w:rFonts w:cs="Arial"/>
          <w:b/>
          <w:szCs w:val="24"/>
        </w:rPr>
      </w:pPr>
    </w:p>
    <w:p w14:paraId="616E9502" w14:textId="77777777" w:rsidR="0046383A" w:rsidRPr="00FA79BF" w:rsidRDefault="0046383A" w:rsidP="0046383A">
      <w:pPr>
        <w:jc w:val="both"/>
        <w:rPr>
          <w:rFonts w:cs="Arial"/>
          <w:b/>
          <w:szCs w:val="24"/>
        </w:rPr>
      </w:pPr>
      <w:r w:rsidRPr="00FA79BF">
        <w:rPr>
          <w:rFonts w:cs="Arial"/>
          <w:szCs w:val="24"/>
        </w:rPr>
        <w:t>Duly authorised officer</w:t>
      </w:r>
    </w:p>
    <w:p w14:paraId="6A575A72"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4</w:t>
      </w:r>
    </w:p>
    <w:p w14:paraId="3435B6C2" w14:textId="77777777" w:rsidR="0046383A" w:rsidRPr="00FA79BF" w:rsidRDefault="0046383A" w:rsidP="0046383A">
      <w:pPr>
        <w:jc w:val="both"/>
        <w:rPr>
          <w:rFonts w:cs="Arial"/>
          <w:b/>
          <w:szCs w:val="24"/>
        </w:rPr>
      </w:pPr>
    </w:p>
    <w:p w14:paraId="0BB1072C"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NOTICE OF DRAWING</w:t>
      </w:r>
    </w:p>
    <w:p w14:paraId="216CDC88" w14:textId="77777777" w:rsidR="0046383A" w:rsidRPr="00FA79BF" w:rsidRDefault="0046383A" w:rsidP="0046383A">
      <w:pPr>
        <w:jc w:val="both"/>
        <w:rPr>
          <w:rFonts w:cs="Arial"/>
          <w:b/>
          <w:szCs w:val="24"/>
        </w:rPr>
      </w:pPr>
    </w:p>
    <w:p w14:paraId="68551410" w14:textId="77777777" w:rsidR="0046383A" w:rsidRPr="00FA79BF" w:rsidRDefault="0046383A" w:rsidP="0046383A">
      <w:pPr>
        <w:jc w:val="both"/>
        <w:rPr>
          <w:rFonts w:cs="Arial"/>
          <w:b/>
          <w:szCs w:val="24"/>
        </w:rPr>
      </w:pPr>
    </w:p>
    <w:p w14:paraId="22EF8EAB" w14:textId="77777777" w:rsidR="0046383A" w:rsidRPr="00FA79BF" w:rsidRDefault="0046383A" w:rsidP="0046383A">
      <w:pPr>
        <w:tabs>
          <w:tab w:val="right" w:pos="9026"/>
        </w:tabs>
        <w:jc w:val="both"/>
        <w:rPr>
          <w:rFonts w:cs="Arial"/>
          <w:b/>
          <w:szCs w:val="24"/>
        </w:rPr>
      </w:pPr>
      <w:r w:rsidRPr="00FA79BF">
        <w:rPr>
          <w:rFonts w:cs="Arial"/>
          <w:szCs w:val="24"/>
        </w:rPr>
        <w:t>To [            ] Bank/Public Limited Company/Limited</w:t>
      </w:r>
      <w:r w:rsidRPr="00FA79BF">
        <w:rPr>
          <w:rFonts w:cs="Arial"/>
          <w:szCs w:val="24"/>
        </w:rPr>
        <w:tab/>
      </w:r>
    </w:p>
    <w:p w14:paraId="5B40FC54" w14:textId="77777777" w:rsidR="0046383A" w:rsidRPr="00FA79BF" w:rsidRDefault="0046383A" w:rsidP="0046383A">
      <w:pPr>
        <w:jc w:val="both"/>
        <w:rPr>
          <w:rFonts w:cs="Arial"/>
          <w:b/>
          <w:szCs w:val="24"/>
        </w:rPr>
      </w:pPr>
    </w:p>
    <w:p w14:paraId="671D03EC" w14:textId="77777777" w:rsidR="0046383A" w:rsidRPr="00FA79BF" w:rsidRDefault="0046383A" w:rsidP="0046383A">
      <w:pPr>
        <w:jc w:val="both"/>
        <w:rPr>
          <w:rFonts w:cs="Arial"/>
          <w:b/>
          <w:szCs w:val="24"/>
        </w:rPr>
      </w:pPr>
      <w:r w:rsidRPr="00FA79BF">
        <w:rPr>
          <w:rFonts w:cs="Arial"/>
          <w:szCs w:val="24"/>
        </w:rPr>
        <w:t xml:space="preserve">copy to:  </w:t>
      </w:r>
    </w:p>
    <w:p w14:paraId="5F2C53AB" w14:textId="77777777" w:rsidR="0046383A" w:rsidRPr="00FA79BF" w:rsidRDefault="0046383A" w:rsidP="0046383A">
      <w:pPr>
        <w:jc w:val="both"/>
        <w:rPr>
          <w:rFonts w:cs="Arial"/>
          <w:b/>
          <w:szCs w:val="24"/>
        </w:rPr>
      </w:pPr>
    </w:p>
    <w:p w14:paraId="4292A648" w14:textId="77777777" w:rsidR="0046383A" w:rsidRPr="00FA79BF" w:rsidRDefault="0046383A" w:rsidP="0046383A">
      <w:pPr>
        <w:jc w:val="both"/>
        <w:rPr>
          <w:rFonts w:cs="Arial"/>
          <w:b/>
          <w:szCs w:val="24"/>
        </w:rPr>
      </w:pPr>
      <w:r w:rsidRPr="00FA79BF">
        <w:rPr>
          <w:rFonts w:cs="Arial"/>
          <w:szCs w:val="24"/>
        </w:rPr>
        <w:t>[date]</w:t>
      </w:r>
    </w:p>
    <w:p w14:paraId="0F01E5DC" w14:textId="77777777" w:rsidR="0046383A" w:rsidRPr="00FA79BF" w:rsidRDefault="0046383A" w:rsidP="0046383A">
      <w:pPr>
        <w:jc w:val="both"/>
        <w:rPr>
          <w:rFonts w:cs="Arial"/>
          <w:b/>
          <w:szCs w:val="24"/>
        </w:rPr>
      </w:pPr>
    </w:p>
    <w:p w14:paraId="56DBEA42" w14:textId="77777777" w:rsidR="0046383A" w:rsidRPr="00FA79BF" w:rsidRDefault="0046383A" w:rsidP="0046383A">
      <w:pPr>
        <w:jc w:val="both"/>
        <w:rPr>
          <w:rFonts w:cs="Arial"/>
          <w:b/>
          <w:szCs w:val="24"/>
        </w:rPr>
      </w:pPr>
      <w:r w:rsidRPr="00FA79BF">
        <w:rPr>
          <w:rFonts w:cs="Arial"/>
          <w:szCs w:val="24"/>
        </w:rPr>
        <w:t>Dear</w:t>
      </w:r>
      <w:r w:rsidR="003E3462">
        <w:rPr>
          <w:rFonts w:cs="Arial"/>
          <w:szCs w:val="24"/>
        </w:rPr>
        <w:t xml:space="preserve"> XXXXXX</w:t>
      </w:r>
      <w:r w:rsidRPr="00FA79BF">
        <w:rPr>
          <w:rFonts w:cs="Arial"/>
          <w:szCs w:val="24"/>
        </w:rPr>
        <w:t>,</w:t>
      </w:r>
    </w:p>
    <w:p w14:paraId="4DB6CECD" w14:textId="77777777" w:rsidR="0046383A" w:rsidRPr="00FA79BF" w:rsidRDefault="0046383A" w:rsidP="0046383A">
      <w:pPr>
        <w:jc w:val="both"/>
        <w:rPr>
          <w:rFonts w:cs="Arial"/>
          <w:b/>
          <w:szCs w:val="24"/>
        </w:rPr>
      </w:pPr>
    </w:p>
    <w:p w14:paraId="79286CBB" w14:textId="77777777" w:rsidR="0046383A" w:rsidRPr="00FA79BF" w:rsidRDefault="0046383A" w:rsidP="0046383A">
      <w:pPr>
        <w:tabs>
          <w:tab w:val="left" w:pos="-1440"/>
        </w:tabs>
        <w:ind w:left="720" w:hanging="720"/>
        <w:jc w:val="both"/>
        <w:rPr>
          <w:rFonts w:cs="Arial"/>
          <w:b/>
          <w:szCs w:val="24"/>
        </w:rPr>
      </w:pPr>
      <w:r w:rsidRPr="00FA79BF">
        <w:rPr>
          <w:rFonts w:cs="Arial"/>
          <w:szCs w:val="24"/>
        </w:rPr>
        <w:t>RE:</w:t>
      </w:r>
      <w:r w:rsidRPr="00FA79BF">
        <w:rPr>
          <w:rFonts w:cs="Arial"/>
          <w:szCs w:val="24"/>
        </w:rPr>
        <w:tab/>
      </w:r>
      <w:r w:rsidRPr="00FA79BF">
        <w:rPr>
          <w:rFonts w:cs="Arial"/>
          <w:b/>
          <w:szCs w:val="24"/>
        </w:rPr>
        <w:t>CONSTRUCTION AGREEMENT DATED [                 ]</w:t>
      </w:r>
    </w:p>
    <w:p w14:paraId="1EE02F1B" w14:textId="77777777" w:rsidR="0046383A" w:rsidRPr="00FA79BF" w:rsidRDefault="0046383A" w:rsidP="0046383A">
      <w:pPr>
        <w:ind w:left="720"/>
        <w:jc w:val="both"/>
        <w:rPr>
          <w:rFonts w:cs="Arial"/>
          <w:b/>
          <w:szCs w:val="24"/>
        </w:rPr>
      </w:pPr>
      <w:r w:rsidRPr="00FA79BF">
        <w:rPr>
          <w:rFonts w:cs="Arial"/>
          <w:b/>
          <w:szCs w:val="24"/>
        </w:rPr>
        <w:t>PERFORMANCE BOND NO./DATED [           ]/LETTER OF CREDIT NO.</w:t>
      </w:r>
    </w:p>
    <w:p w14:paraId="197BEB50" w14:textId="77777777" w:rsidR="0046383A" w:rsidRPr="00FA79BF" w:rsidRDefault="0046383A" w:rsidP="0046383A">
      <w:pPr>
        <w:ind w:left="720"/>
        <w:jc w:val="both"/>
        <w:rPr>
          <w:rFonts w:cs="Arial"/>
          <w:b/>
          <w:szCs w:val="24"/>
        </w:rPr>
      </w:pPr>
      <w:r w:rsidRPr="00FA79BF">
        <w:rPr>
          <w:rFonts w:cs="Arial"/>
          <w:b/>
          <w:szCs w:val="24"/>
        </w:rPr>
        <w:t>[           ]/BANK ACCOUNT NO. [         ]</w:t>
      </w:r>
      <w:r w:rsidRPr="00FA79BF">
        <w:rPr>
          <w:rFonts w:cs="Arial"/>
          <w:b/>
          <w:szCs w:val="24"/>
        </w:rPr>
        <w:tab/>
        <w:t>(“THE SECURITY”)</w:t>
      </w:r>
    </w:p>
    <w:p w14:paraId="41FF20FF" w14:textId="77777777" w:rsidR="0046383A" w:rsidRPr="00FA79BF" w:rsidRDefault="0046383A" w:rsidP="0046383A">
      <w:pPr>
        <w:jc w:val="both"/>
        <w:rPr>
          <w:rFonts w:cs="Arial"/>
          <w:b/>
          <w:szCs w:val="24"/>
        </w:rPr>
      </w:pPr>
      <w:r w:rsidRPr="00FA79BF">
        <w:rPr>
          <w:rFonts w:cs="Arial"/>
          <w:b/>
          <w:szCs w:val="24"/>
        </w:rPr>
        <w:t>______________________________________________________________</w:t>
      </w:r>
    </w:p>
    <w:p w14:paraId="73A1B4AB" w14:textId="77777777" w:rsidR="0046383A" w:rsidRPr="00FA79BF" w:rsidRDefault="0046383A" w:rsidP="0046383A">
      <w:pPr>
        <w:jc w:val="both"/>
        <w:rPr>
          <w:rFonts w:cs="Arial"/>
          <w:b/>
          <w:szCs w:val="24"/>
        </w:rPr>
      </w:pPr>
      <w:r w:rsidRPr="00FA79BF">
        <w:rPr>
          <w:rFonts w:cs="Arial"/>
          <w:b/>
          <w:szCs w:val="24"/>
        </w:rPr>
        <w:t xml:space="preserve">               </w:t>
      </w:r>
      <w:r w:rsidRPr="00FA79BF">
        <w:rPr>
          <w:rFonts w:cs="Arial"/>
          <w:szCs w:val="24"/>
        </w:rPr>
        <w:t xml:space="preserve"> </w:t>
      </w:r>
    </w:p>
    <w:p w14:paraId="1D9D02C1" w14:textId="77777777" w:rsidR="0046383A" w:rsidRPr="00FA79BF" w:rsidRDefault="0046383A" w:rsidP="0046383A">
      <w:pPr>
        <w:jc w:val="both"/>
        <w:rPr>
          <w:rFonts w:cs="Arial"/>
          <w:b/>
          <w:szCs w:val="24"/>
        </w:rPr>
      </w:pPr>
      <w:r w:rsidRPr="00FA79BF">
        <w:rPr>
          <w:rFonts w:cs="Arial"/>
          <w:szCs w:val="24"/>
        </w:rPr>
        <w:t xml:space="preserve">We refer to the above Security in our favour.  We hereby demand immediate payment thereunder in the amount of £[            ]. </w:t>
      </w:r>
    </w:p>
    <w:p w14:paraId="2B7F58B1" w14:textId="77777777" w:rsidR="0046383A" w:rsidRPr="00FA79BF" w:rsidRDefault="0046383A" w:rsidP="0046383A">
      <w:pPr>
        <w:jc w:val="both"/>
        <w:rPr>
          <w:rFonts w:cs="Arial"/>
          <w:b/>
          <w:szCs w:val="24"/>
        </w:rPr>
      </w:pPr>
    </w:p>
    <w:p w14:paraId="4F7A4914" w14:textId="77777777" w:rsidR="0046383A" w:rsidRPr="00FA79BF" w:rsidRDefault="0046383A" w:rsidP="0046383A">
      <w:pPr>
        <w:jc w:val="both"/>
        <w:rPr>
          <w:rFonts w:cs="Arial"/>
          <w:b/>
          <w:szCs w:val="24"/>
        </w:rPr>
      </w:pPr>
      <w:r w:rsidRPr="00FA79BF">
        <w:rPr>
          <w:rFonts w:cs="Arial"/>
          <w:szCs w:val="24"/>
        </w:rPr>
        <w:t>We require payment to be made by telegraphic transfer to:-</w:t>
      </w:r>
    </w:p>
    <w:p w14:paraId="215268BF" w14:textId="77777777" w:rsidR="0046383A" w:rsidRPr="00FA79BF" w:rsidRDefault="0046383A" w:rsidP="0046383A">
      <w:pPr>
        <w:jc w:val="both"/>
        <w:rPr>
          <w:rFonts w:cs="Arial"/>
          <w:b/>
          <w:szCs w:val="24"/>
        </w:rPr>
      </w:pPr>
    </w:p>
    <w:p w14:paraId="7189311D" w14:textId="77777777" w:rsidR="0046383A" w:rsidRPr="00FA79BF" w:rsidRDefault="0046383A" w:rsidP="0046383A">
      <w:pPr>
        <w:jc w:val="both"/>
        <w:rPr>
          <w:rFonts w:cs="Arial"/>
          <w:b/>
          <w:szCs w:val="24"/>
        </w:rPr>
      </w:pPr>
      <w:r w:rsidRPr="00FA79BF">
        <w:rPr>
          <w:rFonts w:cs="Arial"/>
          <w:szCs w:val="24"/>
        </w:rPr>
        <w:t xml:space="preserve">                                    Bank plc</w:t>
      </w:r>
    </w:p>
    <w:p w14:paraId="372E1B8C" w14:textId="77777777" w:rsidR="0046383A" w:rsidRPr="00FA79BF" w:rsidRDefault="0046383A" w:rsidP="0046383A">
      <w:pPr>
        <w:jc w:val="both"/>
        <w:rPr>
          <w:rFonts w:cs="Arial"/>
          <w:b/>
          <w:szCs w:val="24"/>
        </w:rPr>
      </w:pPr>
    </w:p>
    <w:p w14:paraId="7EE3A6FE" w14:textId="77777777" w:rsidR="0046383A" w:rsidRPr="00FA79BF" w:rsidRDefault="0046383A" w:rsidP="0046383A">
      <w:pPr>
        <w:tabs>
          <w:tab w:val="left" w:pos="-1440"/>
        </w:tabs>
        <w:ind w:left="2880" w:hanging="2880"/>
        <w:jc w:val="both"/>
        <w:rPr>
          <w:rFonts w:cs="Arial"/>
          <w:b/>
          <w:szCs w:val="24"/>
        </w:rPr>
      </w:pPr>
      <w:r w:rsidRPr="00FA79BF">
        <w:rPr>
          <w:rFonts w:cs="Arial"/>
          <w:szCs w:val="24"/>
        </w:rPr>
        <w:t>Address:</w:t>
      </w:r>
      <w:r w:rsidRPr="00FA79BF">
        <w:rPr>
          <w:rFonts w:cs="Arial"/>
          <w:szCs w:val="24"/>
        </w:rPr>
        <w:tab/>
      </w:r>
      <w:r w:rsidRPr="00FA79BF">
        <w:rPr>
          <w:rFonts w:cs="Arial"/>
          <w:szCs w:val="24"/>
        </w:rPr>
        <w:tab/>
      </w:r>
      <w:r w:rsidRPr="00FA79BF">
        <w:rPr>
          <w:rFonts w:cs="Arial"/>
          <w:szCs w:val="24"/>
        </w:rPr>
        <w:tab/>
      </w:r>
    </w:p>
    <w:p w14:paraId="7E8A5601" w14:textId="77777777" w:rsidR="0046383A" w:rsidRPr="00FA79BF" w:rsidRDefault="0046383A" w:rsidP="0046383A">
      <w:pPr>
        <w:jc w:val="both"/>
        <w:rPr>
          <w:rFonts w:cs="Arial"/>
          <w:b/>
          <w:szCs w:val="24"/>
        </w:rPr>
      </w:pPr>
    </w:p>
    <w:p w14:paraId="1C126EC2" w14:textId="77777777" w:rsidR="0046383A" w:rsidRPr="00FA79BF" w:rsidRDefault="0046383A" w:rsidP="0046383A">
      <w:pPr>
        <w:tabs>
          <w:tab w:val="left" w:pos="-1440"/>
        </w:tabs>
        <w:ind w:left="2160" w:hanging="2160"/>
        <w:jc w:val="both"/>
        <w:rPr>
          <w:rFonts w:cs="Arial"/>
          <w:b/>
          <w:szCs w:val="24"/>
        </w:rPr>
      </w:pPr>
      <w:r w:rsidRPr="00FA79BF">
        <w:rPr>
          <w:rFonts w:cs="Arial"/>
          <w:szCs w:val="24"/>
        </w:rPr>
        <w:t>Sort Code:</w:t>
      </w:r>
      <w:r w:rsidRPr="00FA79BF">
        <w:rPr>
          <w:rFonts w:cs="Arial"/>
          <w:szCs w:val="24"/>
        </w:rPr>
        <w:tab/>
      </w:r>
      <w:r w:rsidRPr="00FA79BF">
        <w:rPr>
          <w:rFonts w:cs="Arial"/>
          <w:szCs w:val="24"/>
        </w:rPr>
        <w:tab/>
      </w:r>
    </w:p>
    <w:p w14:paraId="0A2FCED6" w14:textId="77777777" w:rsidR="0046383A" w:rsidRPr="00FA79BF" w:rsidRDefault="0046383A" w:rsidP="0046383A">
      <w:pPr>
        <w:jc w:val="both"/>
        <w:rPr>
          <w:rFonts w:cs="Arial"/>
          <w:b/>
          <w:szCs w:val="24"/>
        </w:rPr>
      </w:pPr>
    </w:p>
    <w:p w14:paraId="671EB0B8"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Name:    </w:t>
      </w:r>
      <w:r w:rsidRPr="00FA79BF">
        <w:rPr>
          <w:rFonts w:cs="Arial"/>
          <w:szCs w:val="24"/>
        </w:rPr>
        <w:tab/>
        <w:t xml:space="preserve">National Grid Electricity </w:t>
      </w:r>
      <w:r w:rsidR="00670F7B">
        <w:rPr>
          <w:rFonts w:cs="Arial"/>
          <w:szCs w:val="24"/>
        </w:rPr>
        <w:t>System Operator Limited</w:t>
      </w:r>
    </w:p>
    <w:p w14:paraId="1F6E7FE7" w14:textId="77777777" w:rsidR="0046383A" w:rsidRPr="00FA79BF" w:rsidRDefault="0046383A" w:rsidP="0046383A">
      <w:pPr>
        <w:jc w:val="both"/>
        <w:rPr>
          <w:rFonts w:cs="Arial"/>
          <w:b/>
          <w:szCs w:val="24"/>
        </w:rPr>
      </w:pPr>
    </w:p>
    <w:p w14:paraId="6D2D7A76"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No:      </w:t>
      </w:r>
      <w:r w:rsidRPr="00FA79BF">
        <w:rPr>
          <w:rFonts w:cs="Arial"/>
          <w:szCs w:val="24"/>
        </w:rPr>
        <w:tab/>
      </w:r>
    </w:p>
    <w:p w14:paraId="04BFEDE4" w14:textId="77777777" w:rsidR="0046383A" w:rsidRPr="00FA79BF" w:rsidRDefault="0046383A" w:rsidP="0046383A">
      <w:pPr>
        <w:jc w:val="both"/>
        <w:rPr>
          <w:rFonts w:cs="Arial"/>
          <w:b/>
          <w:szCs w:val="24"/>
        </w:rPr>
      </w:pPr>
    </w:p>
    <w:p w14:paraId="52160264" w14:textId="77777777" w:rsidR="0046383A" w:rsidRPr="00FA79BF" w:rsidRDefault="0046383A" w:rsidP="0046383A">
      <w:pPr>
        <w:jc w:val="both"/>
        <w:rPr>
          <w:rFonts w:cs="Arial"/>
          <w:b/>
          <w:szCs w:val="24"/>
        </w:rPr>
      </w:pPr>
    </w:p>
    <w:p w14:paraId="3166A9DE" w14:textId="77777777" w:rsidR="0046383A" w:rsidRPr="00FA79BF" w:rsidRDefault="0046383A" w:rsidP="0046383A">
      <w:pPr>
        <w:jc w:val="both"/>
        <w:rPr>
          <w:rFonts w:cs="Arial"/>
          <w:b/>
          <w:szCs w:val="24"/>
        </w:rPr>
      </w:pPr>
      <w:r w:rsidRPr="00FA79BF">
        <w:rPr>
          <w:rFonts w:cs="Arial"/>
          <w:szCs w:val="24"/>
        </w:rPr>
        <w:t>Yours faithfully,</w:t>
      </w:r>
    </w:p>
    <w:p w14:paraId="4A8F86EF" w14:textId="77777777" w:rsidR="0046383A" w:rsidRPr="00FA79BF" w:rsidRDefault="0046383A" w:rsidP="0046383A">
      <w:pPr>
        <w:jc w:val="both"/>
        <w:rPr>
          <w:rFonts w:cs="Arial"/>
          <w:b/>
          <w:szCs w:val="24"/>
        </w:rPr>
      </w:pPr>
    </w:p>
    <w:p w14:paraId="7F385E21" w14:textId="77777777" w:rsidR="0046383A" w:rsidRPr="00FA79BF" w:rsidRDefault="0046383A" w:rsidP="0046383A">
      <w:pPr>
        <w:jc w:val="both"/>
        <w:rPr>
          <w:rFonts w:cs="Arial"/>
          <w:b/>
          <w:szCs w:val="24"/>
        </w:rPr>
      </w:pPr>
    </w:p>
    <w:p w14:paraId="308019FD" w14:textId="77777777" w:rsidR="0046383A" w:rsidRPr="00FA79BF" w:rsidRDefault="0046383A" w:rsidP="0046383A">
      <w:pPr>
        <w:jc w:val="both"/>
        <w:rPr>
          <w:rFonts w:cs="Arial"/>
          <w:b/>
          <w:szCs w:val="24"/>
        </w:rPr>
      </w:pPr>
    </w:p>
    <w:p w14:paraId="3D71DE72" w14:textId="77777777" w:rsidR="0046383A" w:rsidRPr="00FA79BF" w:rsidRDefault="0046383A" w:rsidP="0046383A">
      <w:pPr>
        <w:jc w:val="both"/>
        <w:rPr>
          <w:rFonts w:cs="Arial"/>
          <w:b/>
          <w:szCs w:val="24"/>
        </w:rPr>
      </w:pPr>
    </w:p>
    <w:p w14:paraId="546F8598" w14:textId="77777777" w:rsidR="0046383A" w:rsidRPr="00FA79BF" w:rsidRDefault="0046383A" w:rsidP="0046383A">
      <w:pPr>
        <w:jc w:val="both"/>
        <w:rPr>
          <w:rFonts w:cs="Arial"/>
          <w:b/>
          <w:szCs w:val="24"/>
        </w:rPr>
      </w:pPr>
      <w:r w:rsidRPr="00FA79BF">
        <w:rPr>
          <w:rFonts w:cs="Arial"/>
          <w:szCs w:val="24"/>
        </w:rPr>
        <w:t>for and on behalf of</w:t>
      </w:r>
    </w:p>
    <w:p w14:paraId="5564EB50" w14:textId="77777777" w:rsidR="0046383A" w:rsidRPr="00FA79BF" w:rsidRDefault="0046383A" w:rsidP="0046383A">
      <w:pPr>
        <w:jc w:val="both"/>
        <w:rPr>
          <w:rFonts w:cs="Arial"/>
          <w:b/>
          <w:szCs w:val="24"/>
        </w:rPr>
      </w:pPr>
      <w:r w:rsidRPr="00FA79BF">
        <w:rPr>
          <w:rFonts w:cs="Arial"/>
          <w:b/>
          <w:szCs w:val="24"/>
        </w:rPr>
        <w:t xml:space="preserve">NATIONAL GRID ELECTRICITY </w:t>
      </w:r>
      <w:r w:rsidR="00670F7B">
        <w:rPr>
          <w:rFonts w:cs="Arial"/>
          <w:b/>
          <w:szCs w:val="24"/>
        </w:rPr>
        <w:t>SYSTEM OPERATOR LIMITED</w:t>
      </w:r>
    </w:p>
    <w:p w14:paraId="1BA446C3" w14:textId="77777777" w:rsidR="0046383A" w:rsidRPr="00FA79BF" w:rsidRDefault="0046383A" w:rsidP="0046383A">
      <w:pPr>
        <w:jc w:val="both"/>
        <w:rPr>
          <w:rFonts w:cs="Arial"/>
          <w:b/>
          <w:szCs w:val="24"/>
        </w:rPr>
      </w:pPr>
    </w:p>
    <w:p w14:paraId="083B737F" w14:textId="77777777" w:rsidR="0046383A" w:rsidRPr="00FA79BF" w:rsidRDefault="0046383A" w:rsidP="0046383A">
      <w:pPr>
        <w:jc w:val="both"/>
        <w:rPr>
          <w:rFonts w:cs="Arial"/>
          <w:b/>
          <w:szCs w:val="24"/>
        </w:rPr>
      </w:pPr>
    </w:p>
    <w:p w14:paraId="6BCA7BA4" w14:textId="77777777" w:rsidR="0046383A" w:rsidRPr="00FA79BF" w:rsidRDefault="0046383A" w:rsidP="0046383A">
      <w:pPr>
        <w:jc w:val="both"/>
        <w:rPr>
          <w:rFonts w:cs="Arial"/>
          <w:b/>
          <w:szCs w:val="24"/>
        </w:rPr>
      </w:pPr>
      <w:r w:rsidRPr="00FA79BF">
        <w:rPr>
          <w:rFonts w:cs="Arial"/>
          <w:szCs w:val="24"/>
        </w:rPr>
        <w:t>Duly authorised officer</w:t>
      </w:r>
    </w:p>
    <w:p w14:paraId="51F63EBC" w14:textId="77777777" w:rsidR="0046383A" w:rsidRPr="00FA79BF"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szCs w:val="24"/>
        </w:rPr>
        <w:br w:type="page"/>
      </w:r>
      <w:r w:rsidRPr="00FA79BF">
        <w:rPr>
          <w:rFonts w:ascii="Arial" w:hAnsi="Arial" w:cs="Arial"/>
          <w:b/>
          <w:szCs w:val="24"/>
          <w:u w:val="single"/>
        </w:rPr>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b/>
          <w:szCs w:val="24"/>
          <w:u w:val="single"/>
        </w:rPr>
        <w:t>THIRD PARTY WORKS</w:t>
      </w:r>
    </w:p>
    <w:p w14:paraId="15EBDAFF" w14:textId="77777777" w:rsidR="006535F1" w:rsidRDefault="006535F1" w:rsidP="0046383A">
      <w:pPr>
        <w:pStyle w:val="Header"/>
        <w:tabs>
          <w:tab w:val="clear" w:pos="4153"/>
          <w:tab w:val="clear" w:pos="8306"/>
        </w:tabs>
        <w:jc w:val="center"/>
        <w:rPr>
          <w:rFonts w:ascii="Arial" w:hAnsi="Arial" w:cs="Arial"/>
          <w:b/>
          <w:szCs w:val="24"/>
          <w:u w:val="single"/>
        </w:rPr>
      </w:pPr>
    </w:p>
    <w:p w14:paraId="0686608F" w14:textId="77777777" w:rsidR="006535F1" w:rsidRDefault="006535F1" w:rsidP="0046383A">
      <w:pPr>
        <w:pStyle w:val="Header"/>
        <w:tabs>
          <w:tab w:val="clear" w:pos="4153"/>
          <w:tab w:val="clear" w:pos="8306"/>
        </w:tabs>
        <w:jc w:val="center"/>
        <w:rPr>
          <w:rFonts w:ascii="Arial" w:hAnsi="Arial" w:cs="Arial"/>
          <w:b/>
          <w:szCs w:val="24"/>
          <w:u w:val="single"/>
        </w:rPr>
      </w:pPr>
    </w:p>
    <w:p w14:paraId="79635FF1" w14:textId="77777777" w:rsidR="006535F1" w:rsidRDefault="006535F1" w:rsidP="0046383A">
      <w:pPr>
        <w:pStyle w:val="Header"/>
        <w:tabs>
          <w:tab w:val="clear" w:pos="4153"/>
          <w:tab w:val="clear" w:pos="8306"/>
        </w:tabs>
        <w:jc w:val="center"/>
        <w:rPr>
          <w:rFonts w:ascii="Arial" w:hAnsi="Arial" w:cs="Arial"/>
          <w:b/>
          <w:szCs w:val="24"/>
          <w:u w:val="single"/>
        </w:rPr>
      </w:pPr>
    </w:p>
    <w:p w14:paraId="53555F69" w14:textId="77777777" w:rsidR="006535F1" w:rsidRDefault="006535F1" w:rsidP="0046383A">
      <w:pPr>
        <w:pStyle w:val="Header"/>
        <w:tabs>
          <w:tab w:val="clear" w:pos="4153"/>
          <w:tab w:val="clear" w:pos="8306"/>
        </w:tabs>
        <w:jc w:val="center"/>
        <w:rPr>
          <w:rFonts w:ascii="Arial" w:hAnsi="Arial" w:cs="Arial"/>
          <w:b/>
          <w:szCs w:val="24"/>
          <w:u w:val="single"/>
        </w:rPr>
      </w:pPr>
    </w:p>
    <w:p w14:paraId="0B83AEB4" w14:textId="77777777" w:rsidR="006535F1" w:rsidRDefault="006535F1" w:rsidP="0046383A">
      <w:pPr>
        <w:pStyle w:val="Header"/>
        <w:tabs>
          <w:tab w:val="clear" w:pos="4153"/>
          <w:tab w:val="clear" w:pos="8306"/>
        </w:tabs>
        <w:jc w:val="center"/>
        <w:rPr>
          <w:rFonts w:ascii="Arial" w:hAnsi="Arial" w:cs="Arial"/>
          <w:b/>
          <w:szCs w:val="24"/>
          <w:u w:val="single"/>
        </w:rPr>
      </w:pPr>
    </w:p>
    <w:p w14:paraId="6DE2885F" w14:textId="77777777" w:rsidR="006535F1" w:rsidRDefault="006535F1" w:rsidP="0046383A">
      <w:pPr>
        <w:pStyle w:val="Header"/>
        <w:tabs>
          <w:tab w:val="clear" w:pos="4153"/>
          <w:tab w:val="clear" w:pos="8306"/>
        </w:tabs>
        <w:jc w:val="center"/>
        <w:rPr>
          <w:rFonts w:ascii="Arial" w:hAnsi="Arial" w:cs="Arial"/>
          <w:b/>
          <w:szCs w:val="24"/>
          <w:u w:val="single"/>
        </w:rPr>
      </w:pPr>
    </w:p>
    <w:p w14:paraId="7C0BD44B" w14:textId="77777777" w:rsidR="006535F1" w:rsidRDefault="006535F1" w:rsidP="0046383A">
      <w:pPr>
        <w:pStyle w:val="Header"/>
        <w:tabs>
          <w:tab w:val="clear" w:pos="4153"/>
          <w:tab w:val="clear" w:pos="8306"/>
        </w:tabs>
        <w:jc w:val="center"/>
        <w:rPr>
          <w:rFonts w:ascii="Arial" w:hAnsi="Arial" w:cs="Arial"/>
          <w:b/>
          <w:szCs w:val="24"/>
          <w:u w:val="single"/>
        </w:rPr>
      </w:pPr>
    </w:p>
    <w:p w14:paraId="5823D1F8" w14:textId="77777777" w:rsidR="006535F1" w:rsidRDefault="006535F1" w:rsidP="0046383A">
      <w:pPr>
        <w:pStyle w:val="Header"/>
        <w:tabs>
          <w:tab w:val="clear" w:pos="4153"/>
          <w:tab w:val="clear" w:pos="8306"/>
        </w:tabs>
        <w:jc w:val="center"/>
        <w:rPr>
          <w:rFonts w:ascii="Arial" w:hAnsi="Arial" w:cs="Arial"/>
          <w:b/>
          <w:szCs w:val="24"/>
          <w:u w:val="single"/>
        </w:rPr>
      </w:pPr>
    </w:p>
    <w:p w14:paraId="7FF732F0" w14:textId="77777777" w:rsidR="006535F1" w:rsidRDefault="006535F1" w:rsidP="0046383A">
      <w:pPr>
        <w:pStyle w:val="Header"/>
        <w:tabs>
          <w:tab w:val="clear" w:pos="4153"/>
          <w:tab w:val="clear" w:pos="8306"/>
        </w:tabs>
        <w:jc w:val="center"/>
        <w:rPr>
          <w:rFonts w:ascii="Arial" w:hAnsi="Arial" w:cs="Arial"/>
          <w:b/>
          <w:szCs w:val="24"/>
          <w:u w:val="single"/>
        </w:rPr>
      </w:pPr>
    </w:p>
    <w:p w14:paraId="064DD990" w14:textId="77777777" w:rsidR="006535F1" w:rsidRDefault="006535F1" w:rsidP="0046383A">
      <w:pPr>
        <w:pStyle w:val="Header"/>
        <w:tabs>
          <w:tab w:val="clear" w:pos="4153"/>
          <w:tab w:val="clear" w:pos="8306"/>
        </w:tabs>
        <w:jc w:val="center"/>
        <w:rPr>
          <w:rFonts w:ascii="Arial" w:hAnsi="Arial" w:cs="Arial"/>
          <w:b/>
          <w:szCs w:val="24"/>
          <w:u w:val="single"/>
        </w:rPr>
      </w:pPr>
    </w:p>
    <w:p w14:paraId="61A555BB" w14:textId="77777777" w:rsidR="006535F1" w:rsidRDefault="006535F1" w:rsidP="0046383A">
      <w:pPr>
        <w:pStyle w:val="Header"/>
        <w:tabs>
          <w:tab w:val="clear" w:pos="4153"/>
          <w:tab w:val="clear" w:pos="8306"/>
        </w:tabs>
        <w:jc w:val="center"/>
        <w:rPr>
          <w:rFonts w:ascii="Arial" w:hAnsi="Arial" w:cs="Arial"/>
          <w:b/>
          <w:szCs w:val="24"/>
          <w:u w:val="single"/>
        </w:rPr>
      </w:pPr>
    </w:p>
    <w:p w14:paraId="3500C04D" w14:textId="77777777" w:rsidR="006535F1" w:rsidRDefault="006535F1" w:rsidP="0046383A">
      <w:pPr>
        <w:pStyle w:val="Header"/>
        <w:tabs>
          <w:tab w:val="clear" w:pos="4153"/>
          <w:tab w:val="clear" w:pos="8306"/>
        </w:tabs>
        <w:jc w:val="center"/>
        <w:rPr>
          <w:rFonts w:ascii="Arial" w:hAnsi="Arial" w:cs="Arial"/>
          <w:b/>
          <w:szCs w:val="24"/>
          <w:u w:val="single"/>
        </w:rPr>
      </w:pPr>
    </w:p>
    <w:p w14:paraId="7D782F93" w14:textId="77777777" w:rsidR="006535F1" w:rsidRDefault="006535F1" w:rsidP="0046383A">
      <w:pPr>
        <w:pStyle w:val="Header"/>
        <w:tabs>
          <w:tab w:val="clear" w:pos="4153"/>
          <w:tab w:val="clear" w:pos="8306"/>
        </w:tabs>
        <w:jc w:val="center"/>
        <w:rPr>
          <w:rFonts w:ascii="Arial" w:hAnsi="Arial" w:cs="Arial"/>
          <w:b/>
          <w:szCs w:val="24"/>
          <w:u w:val="single"/>
        </w:rPr>
      </w:pPr>
    </w:p>
    <w:p w14:paraId="79AF75C6" w14:textId="77777777" w:rsidR="006535F1" w:rsidRDefault="006535F1" w:rsidP="0046383A">
      <w:pPr>
        <w:pStyle w:val="Header"/>
        <w:tabs>
          <w:tab w:val="clear" w:pos="4153"/>
          <w:tab w:val="clear" w:pos="8306"/>
        </w:tabs>
        <w:jc w:val="center"/>
        <w:rPr>
          <w:rFonts w:ascii="Arial" w:hAnsi="Arial" w:cs="Arial"/>
          <w:b/>
          <w:szCs w:val="24"/>
          <w:u w:val="single"/>
        </w:rPr>
      </w:pPr>
    </w:p>
    <w:p w14:paraId="2FF04FA5" w14:textId="77777777" w:rsidR="006535F1" w:rsidRDefault="006535F1" w:rsidP="0046383A">
      <w:pPr>
        <w:pStyle w:val="Header"/>
        <w:tabs>
          <w:tab w:val="clear" w:pos="4153"/>
          <w:tab w:val="clear" w:pos="8306"/>
        </w:tabs>
        <w:jc w:val="center"/>
        <w:rPr>
          <w:rFonts w:ascii="Arial" w:hAnsi="Arial" w:cs="Arial"/>
          <w:b/>
          <w:szCs w:val="24"/>
          <w:u w:val="single"/>
        </w:rPr>
      </w:pPr>
    </w:p>
    <w:p w14:paraId="0B64CFAB" w14:textId="77777777" w:rsidR="006535F1" w:rsidRDefault="006535F1" w:rsidP="0046383A">
      <w:pPr>
        <w:pStyle w:val="Header"/>
        <w:tabs>
          <w:tab w:val="clear" w:pos="4153"/>
          <w:tab w:val="clear" w:pos="8306"/>
        </w:tabs>
        <w:jc w:val="center"/>
        <w:rPr>
          <w:rFonts w:ascii="Arial" w:hAnsi="Arial" w:cs="Arial"/>
          <w:b/>
          <w:szCs w:val="24"/>
          <w:u w:val="single"/>
        </w:rPr>
      </w:pPr>
    </w:p>
    <w:p w14:paraId="7727DB17" w14:textId="77777777" w:rsidR="006535F1" w:rsidRDefault="006535F1" w:rsidP="0046383A">
      <w:pPr>
        <w:pStyle w:val="Header"/>
        <w:tabs>
          <w:tab w:val="clear" w:pos="4153"/>
          <w:tab w:val="clear" w:pos="8306"/>
        </w:tabs>
        <w:jc w:val="center"/>
        <w:rPr>
          <w:rFonts w:ascii="Arial" w:hAnsi="Arial" w:cs="Arial"/>
          <w:b/>
          <w:szCs w:val="24"/>
          <w:u w:val="single"/>
        </w:rPr>
      </w:pPr>
    </w:p>
    <w:p w14:paraId="3E07DF0B" w14:textId="77777777" w:rsidR="006535F1" w:rsidRDefault="006535F1" w:rsidP="0046383A">
      <w:pPr>
        <w:pStyle w:val="Header"/>
        <w:tabs>
          <w:tab w:val="clear" w:pos="4153"/>
          <w:tab w:val="clear" w:pos="8306"/>
        </w:tabs>
        <w:jc w:val="center"/>
        <w:rPr>
          <w:rFonts w:ascii="Arial" w:hAnsi="Arial" w:cs="Arial"/>
          <w:b/>
          <w:szCs w:val="24"/>
          <w:u w:val="single"/>
        </w:rPr>
      </w:pPr>
    </w:p>
    <w:p w14:paraId="7A10C970" w14:textId="77777777" w:rsidR="006535F1" w:rsidRDefault="006535F1" w:rsidP="0046383A">
      <w:pPr>
        <w:pStyle w:val="Header"/>
        <w:tabs>
          <w:tab w:val="clear" w:pos="4153"/>
          <w:tab w:val="clear" w:pos="8306"/>
        </w:tabs>
        <w:jc w:val="center"/>
        <w:rPr>
          <w:rFonts w:ascii="Arial" w:hAnsi="Arial" w:cs="Arial"/>
          <w:b/>
          <w:szCs w:val="24"/>
          <w:u w:val="single"/>
        </w:rPr>
      </w:pPr>
    </w:p>
    <w:p w14:paraId="1323D6ED" w14:textId="77777777" w:rsidR="006535F1" w:rsidRDefault="006535F1" w:rsidP="0046383A">
      <w:pPr>
        <w:pStyle w:val="Header"/>
        <w:tabs>
          <w:tab w:val="clear" w:pos="4153"/>
          <w:tab w:val="clear" w:pos="8306"/>
        </w:tabs>
        <w:jc w:val="center"/>
        <w:rPr>
          <w:rFonts w:ascii="Arial" w:hAnsi="Arial" w:cs="Arial"/>
          <w:b/>
          <w:szCs w:val="24"/>
          <w:u w:val="single"/>
        </w:rPr>
      </w:pPr>
    </w:p>
    <w:p w14:paraId="4AEECEB1" w14:textId="77777777" w:rsidR="006535F1" w:rsidRDefault="006535F1" w:rsidP="0046383A">
      <w:pPr>
        <w:pStyle w:val="Header"/>
        <w:tabs>
          <w:tab w:val="clear" w:pos="4153"/>
          <w:tab w:val="clear" w:pos="8306"/>
        </w:tabs>
        <w:jc w:val="center"/>
        <w:rPr>
          <w:rFonts w:ascii="Arial" w:hAnsi="Arial" w:cs="Arial"/>
          <w:b/>
          <w:szCs w:val="24"/>
          <w:u w:val="single"/>
        </w:rPr>
      </w:pPr>
    </w:p>
    <w:p w14:paraId="29497151" w14:textId="77777777" w:rsidR="006535F1" w:rsidRDefault="006535F1" w:rsidP="0046383A">
      <w:pPr>
        <w:pStyle w:val="Header"/>
        <w:tabs>
          <w:tab w:val="clear" w:pos="4153"/>
          <w:tab w:val="clear" w:pos="8306"/>
        </w:tabs>
        <w:jc w:val="center"/>
        <w:rPr>
          <w:rFonts w:ascii="Arial" w:hAnsi="Arial" w:cs="Arial"/>
          <w:b/>
          <w:szCs w:val="24"/>
          <w:u w:val="single"/>
        </w:rPr>
      </w:pPr>
    </w:p>
    <w:p w14:paraId="184041DD" w14:textId="77777777" w:rsidR="006535F1" w:rsidRDefault="006535F1" w:rsidP="0046383A">
      <w:pPr>
        <w:pStyle w:val="Header"/>
        <w:tabs>
          <w:tab w:val="clear" w:pos="4153"/>
          <w:tab w:val="clear" w:pos="8306"/>
        </w:tabs>
        <w:jc w:val="center"/>
        <w:rPr>
          <w:rFonts w:ascii="Arial" w:hAnsi="Arial" w:cs="Arial"/>
          <w:b/>
          <w:szCs w:val="24"/>
          <w:u w:val="single"/>
        </w:rPr>
      </w:pPr>
    </w:p>
    <w:p w14:paraId="44082C33" w14:textId="77777777" w:rsidR="006535F1" w:rsidRDefault="006535F1" w:rsidP="0046383A">
      <w:pPr>
        <w:pStyle w:val="Header"/>
        <w:tabs>
          <w:tab w:val="clear" w:pos="4153"/>
          <w:tab w:val="clear" w:pos="8306"/>
        </w:tabs>
        <w:jc w:val="center"/>
        <w:rPr>
          <w:rFonts w:ascii="Arial" w:hAnsi="Arial" w:cs="Arial"/>
          <w:b/>
          <w:szCs w:val="24"/>
          <w:u w:val="single"/>
        </w:rPr>
      </w:pPr>
    </w:p>
    <w:p w14:paraId="42D6BD71" w14:textId="77777777" w:rsidR="006535F1" w:rsidRDefault="006535F1" w:rsidP="0046383A">
      <w:pPr>
        <w:pStyle w:val="Header"/>
        <w:tabs>
          <w:tab w:val="clear" w:pos="4153"/>
          <w:tab w:val="clear" w:pos="8306"/>
        </w:tabs>
        <w:jc w:val="center"/>
        <w:rPr>
          <w:rFonts w:ascii="Arial" w:hAnsi="Arial" w:cs="Arial"/>
          <w:b/>
          <w:szCs w:val="24"/>
          <w:u w:val="single"/>
        </w:rPr>
      </w:pPr>
    </w:p>
    <w:p w14:paraId="67CE49C2" w14:textId="77777777" w:rsidR="006535F1" w:rsidRDefault="006535F1" w:rsidP="0046383A">
      <w:pPr>
        <w:pStyle w:val="Header"/>
        <w:tabs>
          <w:tab w:val="clear" w:pos="4153"/>
          <w:tab w:val="clear" w:pos="8306"/>
        </w:tabs>
        <w:jc w:val="center"/>
        <w:rPr>
          <w:rFonts w:ascii="Arial" w:hAnsi="Arial" w:cs="Arial"/>
          <w:b/>
          <w:szCs w:val="24"/>
          <w:u w:val="single"/>
        </w:rPr>
      </w:pPr>
    </w:p>
    <w:p w14:paraId="7762F4A5" w14:textId="77777777" w:rsidR="006535F1" w:rsidRDefault="006535F1" w:rsidP="0046383A">
      <w:pPr>
        <w:pStyle w:val="Header"/>
        <w:tabs>
          <w:tab w:val="clear" w:pos="4153"/>
          <w:tab w:val="clear" w:pos="8306"/>
        </w:tabs>
        <w:jc w:val="center"/>
        <w:rPr>
          <w:rFonts w:ascii="Arial" w:hAnsi="Arial" w:cs="Arial"/>
          <w:b/>
          <w:szCs w:val="24"/>
          <w:u w:val="single"/>
        </w:rPr>
      </w:pPr>
    </w:p>
    <w:p w14:paraId="67300F16" w14:textId="77777777" w:rsidR="006535F1" w:rsidRDefault="006535F1" w:rsidP="0046383A">
      <w:pPr>
        <w:pStyle w:val="Header"/>
        <w:tabs>
          <w:tab w:val="clear" w:pos="4153"/>
          <w:tab w:val="clear" w:pos="8306"/>
        </w:tabs>
        <w:jc w:val="center"/>
        <w:rPr>
          <w:rFonts w:ascii="Arial" w:hAnsi="Arial" w:cs="Arial"/>
          <w:b/>
          <w:szCs w:val="24"/>
          <w:u w:val="single"/>
        </w:rPr>
      </w:pPr>
    </w:p>
    <w:p w14:paraId="06A49190" w14:textId="77777777" w:rsidR="006535F1" w:rsidRDefault="006535F1" w:rsidP="0046383A">
      <w:pPr>
        <w:pStyle w:val="Header"/>
        <w:tabs>
          <w:tab w:val="clear" w:pos="4153"/>
          <w:tab w:val="clear" w:pos="8306"/>
        </w:tabs>
        <w:jc w:val="center"/>
        <w:rPr>
          <w:rFonts w:ascii="Arial" w:hAnsi="Arial" w:cs="Arial"/>
          <w:b/>
          <w:szCs w:val="24"/>
          <w:u w:val="single"/>
        </w:rPr>
      </w:pPr>
    </w:p>
    <w:p w14:paraId="72ED153B" w14:textId="77777777" w:rsidR="006535F1" w:rsidRDefault="006535F1" w:rsidP="0046383A">
      <w:pPr>
        <w:pStyle w:val="Header"/>
        <w:tabs>
          <w:tab w:val="clear" w:pos="4153"/>
          <w:tab w:val="clear" w:pos="8306"/>
        </w:tabs>
        <w:jc w:val="center"/>
        <w:rPr>
          <w:rFonts w:ascii="Arial" w:hAnsi="Arial" w:cs="Arial"/>
          <w:b/>
          <w:szCs w:val="24"/>
          <w:u w:val="single"/>
        </w:rPr>
      </w:pPr>
    </w:p>
    <w:p w14:paraId="208ACC9E" w14:textId="77777777" w:rsidR="006535F1" w:rsidRDefault="006535F1" w:rsidP="0046383A">
      <w:pPr>
        <w:pStyle w:val="Header"/>
        <w:tabs>
          <w:tab w:val="clear" w:pos="4153"/>
          <w:tab w:val="clear" w:pos="8306"/>
        </w:tabs>
        <w:jc w:val="center"/>
        <w:rPr>
          <w:rFonts w:ascii="Arial" w:hAnsi="Arial" w:cs="Arial"/>
          <w:b/>
          <w:szCs w:val="24"/>
          <w:u w:val="single"/>
        </w:rPr>
      </w:pPr>
    </w:p>
    <w:p w14:paraId="1A8B68E6" w14:textId="77777777" w:rsidR="006535F1" w:rsidRDefault="006535F1" w:rsidP="0046383A">
      <w:pPr>
        <w:pStyle w:val="Header"/>
        <w:tabs>
          <w:tab w:val="clear" w:pos="4153"/>
          <w:tab w:val="clear" w:pos="8306"/>
        </w:tabs>
        <w:jc w:val="center"/>
        <w:rPr>
          <w:rFonts w:ascii="Arial" w:hAnsi="Arial" w:cs="Arial"/>
          <w:b/>
          <w:szCs w:val="24"/>
          <w:u w:val="single"/>
        </w:rPr>
      </w:pPr>
    </w:p>
    <w:p w14:paraId="588717CA" w14:textId="77777777" w:rsidR="006535F1" w:rsidRDefault="006535F1" w:rsidP="0046383A">
      <w:pPr>
        <w:pStyle w:val="Header"/>
        <w:tabs>
          <w:tab w:val="clear" w:pos="4153"/>
          <w:tab w:val="clear" w:pos="8306"/>
        </w:tabs>
        <w:jc w:val="center"/>
        <w:rPr>
          <w:rFonts w:ascii="Arial" w:hAnsi="Arial" w:cs="Arial"/>
          <w:b/>
          <w:szCs w:val="24"/>
          <w:u w:val="single"/>
        </w:rPr>
      </w:pPr>
    </w:p>
    <w:p w14:paraId="4A9609A6" w14:textId="77777777" w:rsidR="006535F1" w:rsidRDefault="006535F1" w:rsidP="0046383A">
      <w:pPr>
        <w:pStyle w:val="Header"/>
        <w:tabs>
          <w:tab w:val="clear" w:pos="4153"/>
          <w:tab w:val="clear" w:pos="8306"/>
        </w:tabs>
        <w:jc w:val="center"/>
        <w:rPr>
          <w:rFonts w:ascii="Arial" w:hAnsi="Arial" w:cs="Arial"/>
          <w:b/>
          <w:szCs w:val="24"/>
          <w:u w:val="single"/>
        </w:rPr>
      </w:pPr>
    </w:p>
    <w:p w14:paraId="30E51A65" w14:textId="77777777" w:rsidR="007A334B" w:rsidRDefault="007A334B" w:rsidP="0046383A">
      <w:pPr>
        <w:pStyle w:val="Header"/>
        <w:tabs>
          <w:tab w:val="clear" w:pos="4153"/>
          <w:tab w:val="clear" w:pos="8306"/>
        </w:tabs>
        <w:jc w:val="center"/>
        <w:rPr>
          <w:rFonts w:ascii="Arial" w:hAnsi="Arial" w:cs="Arial"/>
          <w:b/>
          <w:szCs w:val="24"/>
          <w:u w:val="single"/>
        </w:rPr>
      </w:pPr>
    </w:p>
    <w:p w14:paraId="1F98204D" w14:textId="77777777" w:rsidR="006535F1" w:rsidRDefault="006535F1" w:rsidP="0046383A">
      <w:pPr>
        <w:pStyle w:val="Header"/>
        <w:tabs>
          <w:tab w:val="clear" w:pos="4153"/>
          <w:tab w:val="clear" w:pos="8306"/>
        </w:tabs>
        <w:jc w:val="center"/>
        <w:rPr>
          <w:rFonts w:ascii="Arial" w:hAnsi="Arial" w:cs="Arial"/>
          <w:b/>
          <w:szCs w:val="24"/>
          <w:u w:val="single"/>
        </w:rPr>
      </w:pPr>
    </w:p>
    <w:p w14:paraId="0D473135" w14:textId="77777777" w:rsidR="006535F1" w:rsidRDefault="006535F1" w:rsidP="0046383A">
      <w:pPr>
        <w:pStyle w:val="Header"/>
        <w:tabs>
          <w:tab w:val="clear" w:pos="4153"/>
          <w:tab w:val="clear" w:pos="8306"/>
        </w:tabs>
        <w:jc w:val="center"/>
        <w:rPr>
          <w:rFonts w:ascii="Arial" w:hAnsi="Arial" w:cs="Arial"/>
          <w:b/>
          <w:szCs w:val="24"/>
          <w:u w:val="single"/>
        </w:rPr>
      </w:pPr>
    </w:p>
    <w:p w14:paraId="0D5DA13F" w14:textId="77777777" w:rsidR="006535F1" w:rsidRDefault="006535F1" w:rsidP="0046383A">
      <w:pPr>
        <w:pStyle w:val="Header"/>
        <w:tabs>
          <w:tab w:val="clear" w:pos="4153"/>
          <w:tab w:val="clear" w:pos="8306"/>
        </w:tabs>
        <w:jc w:val="center"/>
        <w:rPr>
          <w:rFonts w:ascii="Arial" w:hAnsi="Arial" w:cs="Arial"/>
          <w:b/>
          <w:szCs w:val="24"/>
          <w:u w:val="single"/>
        </w:rPr>
      </w:pPr>
    </w:p>
    <w:p w14:paraId="79FDB185" w14:textId="77777777" w:rsidR="006535F1" w:rsidRDefault="006535F1" w:rsidP="0046383A">
      <w:pPr>
        <w:pStyle w:val="Header"/>
        <w:tabs>
          <w:tab w:val="clear" w:pos="4153"/>
          <w:tab w:val="clear" w:pos="8306"/>
        </w:tabs>
        <w:jc w:val="center"/>
        <w:rPr>
          <w:rFonts w:ascii="Arial" w:hAnsi="Arial" w:cs="Arial"/>
          <w:b/>
          <w:szCs w:val="24"/>
          <w:u w:val="single"/>
        </w:rPr>
      </w:pPr>
    </w:p>
    <w:p w14:paraId="7DB25EC4" w14:textId="77777777" w:rsidR="006535F1" w:rsidRDefault="006535F1" w:rsidP="0046383A">
      <w:pPr>
        <w:pStyle w:val="Header"/>
        <w:tabs>
          <w:tab w:val="clear" w:pos="4153"/>
          <w:tab w:val="clear" w:pos="8306"/>
        </w:tabs>
        <w:jc w:val="center"/>
        <w:rPr>
          <w:rFonts w:ascii="Arial" w:hAnsi="Arial" w:cs="Arial"/>
          <w:b/>
          <w:szCs w:val="24"/>
          <w:u w:val="single"/>
        </w:rPr>
      </w:pPr>
    </w:p>
    <w:p w14:paraId="43F330A3" w14:textId="77777777" w:rsidR="006535F1" w:rsidRDefault="006535F1" w:rsidP="0046383A">
      <w:pPr>
        <w:pStyle w:val="Header"/>
        <w:tabs>
          <w:tab w:val="clear" w:pos="4153"/>
          <w:tab w:val="clear" w:pos="8306"/>
        </w:tabs>
        <w:jc w:val="center"/>
        <w:rPr>
          <w:rFonts w:ascii="Arial" w:hAnsi="Arial" w:cs="Arial"/>
          <w:b/>
          <w:szCs w:val="24"/>
          <w:u w:val="single"/>
        </w:rPr>
      </w:pPr>
    </w:p>
    <w:p w14:paraId="34F480B7" w14:textId="77777777" w:rsidR="006535F1" w:rsidRDefault="006535F1" w:rsidP="0046383A">
      <w:pPr>
        <w:pStyle w:val="Header"/>
        <w:tabs>
          <w:tab w:val="clear" w:pos="4153"/>
          <w:tab w:val="clear" w:pos="8306"/>
        </w:tabs>
        <w:jc w:val="center"/>
        <w:rPr>
          <w:rFonts w:ascii="Arial" w:hAnsi="Arial" w:cs="Arial"/>
          <w:b/>
          <w:szCs w:val="24"/>
          <w:u w:val="single"/>
        </w:rPr>
      </w:pPr>
    </w:p>
    <w:p w14:paraId="086EF6C9" w14:textId="77777777" w:rsidR="006535F1" w:rsidRDefault="006535F1" w:rsidP="0046383A">
      <w:pPr>
        <w:pStyle w:val="Header"/>
        <w:tabs>
          <w:tab w:val="clear" w:pos="4153"/>
          <w:tab w:val="clear" w:pos="8306"/>
        </w:tabs>
        <w:jc w:val="center"/>
        <w:rPr>
          <w:rFonts w:ascii="Arial" w:hAnsi="Arial" w:cs="Arial"/>
          <w:b/>
          <w:szCs w:val="24"/>
          <w:u w:val="single"/>
        </w:rPr>
      </w:pPr>
    </w:p>
    <w:p w14:paraId="69E4E651" w14:textId="77777777" w:rsidR="006535F1" w:rsidRDefault="006535F1" w:rsidP="0046383A">
      <w:pPr>
        <w:pStyle w:val="Header"/>
        <w:tabs>
          <w:tab w:val="clear" w:pos="4153"/>
          <w:tab w:val="clear" w:pos="8306"/>
        </w:tabs>
        <w:jc w:val="center"/>
        <w:rPr>
          <w:rFonts w:ascii="Arial" w:hAnsi="Arial" w:cs="Arial"/>
          <w:b/>
          <w:szCs w:val="24"/>
          <w:u w:val="single"/>
        </w:rPr>
      </w:pP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8E523B">
        <w:trPr>
          <w:trHeight w:val="300"/>
        </w:trPr>
        <w:tc>
          <w:tcPr>
            <w:tcW w:w="4508" w:type="dxa"/>
            <w:tcMar>
              <w:left w:w="108" w:type="dxa"/>
              <w:right w:w="108" w:type="dxa"/>
            </w:tcMar>
          </w:tcPr>
          <w:p w14:paraId="1823BC72"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8E523B">
        <w:trPr>
          <w:trHeight w:val="300"/>
        </w:trPr>
        <w:tc>
          <w:tcPr>
            <w:tcW w:w="4508" w:type="dxa"/>
            <w:tcMar>
              <w:left w:w="108" w:type="dxa"/>
              <w:right w:w="108" w:type="dxa"/>
            </w:tcMar>
          </w:tcPr>
          <w:p w14:paraId="03F29823" w14:textId="77777777" w:rsidR="00A024EC" w:rsidRPr="00A024EC" w:rsidRDefault="00A024EC" w:rsidP="008E523B">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4A8ABCE" w14:textId="77777777" w:rsidTr="008E523B">
        <w:trPr>
          <w:trHeight w:val="300"/>
        </w:trPr>
        <w:tc>
          <w:tcPr>
            <w:tcW w:w="4508" w:type="dxa"/>
            <w:tcMar>
              <w:left w:w="108" w:type="dxa"/>
              <w:right w:w="108" w:type="dxa"/>
            </w:tcMar>
          </w:tcPr>
          <w:p w14:paraId="1E29BE78" w14:textId="77777777" w:rsidR="00A024EC" w:rsidRPr="00A024EC" w:rsidRDefault="00A024EC" w:rsidP="008E523B">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1E337894" w14:textId="77777777" w:rsidTr="008E523B">
        <w:trPr>
          <w:trHeight w:val="300"/>
        </w:trPr>
        <w:tc>
          <w:tcPr>
            <w:tcW w:w="4508" w:type="dxa"/>
            <w:tcMar>
              <w:left w:w="108" w:type="dxa"/>
              <w:right w:w="108" w:type="dxa"/>
            </w:tcMar>
          </w:tcPr>
          <w:p w14:paraId="15D3E996" w14:textId="77777777" w:rsidR="00A024EC" w:rsidRPr="00A024EC" w:rsidRDefault="00A024EC" w:rsidP="008E523B">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8E523B">
        <w:trPr>
          <w:trHeight w:val="300"/>
        </w:trPr>
        <w:tc>
          <w:tcPr>
            <w:tcW w:w="4508" w:type="dxa"/>
          </w:tcPr>
          <w:p w14:paraId="3E000D0E"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8E523B">
        <w:trPr>
          <w:trHeight w:val="300"/>
        </w:trPr>
        <w:tc>
          <w:tcPr>
            <w:tcW w:w="4508" w:type="dxa"/>
          </w:tcPr>
          <w:p w14:paraId="240041C6" w14:textId="77777777" w:rsidR="00A024EC" w:rsidRPr="00A024EC" w:rsidRDefault="00A024EC" w:rsidP="008E523B">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9C62863" w14:textId="77777777" w:rsidTr="008E523B">
        <w:trPr>
          <w:trHeight w:val="300"/>
        </w:trPr>
        <w:tc>
          <w:tcPr>
            <w:tcW w:w="4508" w:type="dxa"/>
          </w:tcPr>
          <w:p w14:paraId="49CE1F8E" w14:textId="77777777" w:rsidR="00A024EC" w:rsidRPr="00A024EC" w:rsidRDefault="00A024EC" w:rsidP="008E523B">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2B15FA90" w14:textId="77777777" w:rsidTr="008E523B">
        <w:trPr>
          <w:trHeight w:val="300"/>
        </w:trPr>
        <w:tc>
          <w:tcPr>
            <w:tcW w:w="4508" w:type="dxa"/>
          </w:tcPr>
          <w:p w14:paraId="5208437E" w14:textId="77777777" w:rsidR="00A024EC" w:rsidRPr="00A024EC" w:rsidRDefault="00A024EC" w:rsidP="008E523B">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3247AC1F" w14:textId="77777777" w:rsidTr="008E523B">
        <w:trPr>
          <w:trHeight w:val="300"/>
        </w:trPr>
        <w:tc>
          <w:tcPr>
            <w:tcW w:w="4508" w:type="dxa"/>
          </w:tcPr>
          <w:p w14:paraId="053A2242" w14:textId="77777777" w:rsidR="00A024EC" w:rsidRPr="00A024EC" w:rsidRDefault="00A024EC" w:rsidP="008E523B">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20"/>
      <w:footerReference w:type="first" r:id="rId21"/>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9EC86" w14:textId="77777777" w:rsidR="005F410C" w:rsidRDefault="005F410C">
      <w:r>
        <w:separator/>
      </w:r>
    </w:p>
  </w:endnote>
  <w:endnote w:type="continuationSeparator" w:id="0">
    <w:p w14:paraId="676E9BF7" w14:textId="77777777" w:rsidR="005F410C" w:rsidRDefault="005F4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9FEA" w14:textId="6761E666"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436510">
      <w:rPr>
        <w:rFonts w:ascii="Arial" w:hAnsi="Arial"/>
        <w:bCs/>
      </w:rPr>
      <w:t>V1.15 – 27 November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6445" w14:textId="31D0C2A7" w:rsidR="003D7B8B" w:rsidRPr="002727A7" w:rsidRDefault="00731E83" w:rsidP="00731E83">
    <w:pPr>
      <w:pStyle w:val="Footer"/>
      <w:rPr>
        <w:rFonts w:ascii="Arial" w:hAnsi="Arial" w:cs="Arial"/>
      </w:rPr>
    </w:pPr>
    <w:r>
      <w:tab/>
    </w:r>
    <w:r w:rsidR="00436510">
      <w:rPr>
        <w:rFonts w:ascii="Arial" w:hAnsi="Arial" w:cs="Arial"/>
      </w:rPr>
      <w:t>V1.15 27 November 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2DAB" w14:textId="30C85437" w:rsidR="0046383A" w:rsidRPr="002C00B8" w:rsidRDefault="002C00B8" w:rsidP="002C00B8">
    <w:pPr>
      <w:pStyle w:val="Footer"/>
    </w:pPr>
    <w:r>
      <w:rPr>
        <w:rFonts w:ascii="Arial" w:hAnsi="Arial" w:cs="Arial"/>
      </w:rPr>
      <w:tab/>
    </w:r>
    <w:r w:rsidR="00FF16EA">
      <w:rPr>
        <w:rFonts w:ascii="Arial" w:hAnsi="Arial" w:cs="Arial"/>
      </w:rPr>
      <w:t>V1.15 – 27 November 2023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A503" w14:textId="105389C4" w:rsidR="0046383A" w:rsidRPr="002C00B8" w:rsidRDefault="002C00B8" w:rsidP="002727A7">
    <w:pPr>
      <w:pStyle w:val="Footer"/>
      <w:rPr>
        <w:rFonts w:ascii="Arial" w:hAnsi="Arial" w:cs="Arial"/>
      </w:rPr>
    </w:pPr>
    <w:r>
      <w:tab/>
    </w:r>
    <w:r w:rsidR="00FF16EA">
      <w:rPr>
        <w:rFonts w:ascii="Arial" w:hAnsi="Arial" w:cs="Arial"/>
      </w:rPr>
      <w:t>V1.15 – 27 November 2023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0577" w14:textId="24C9D5D6"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33020F">
      <w:rPr>
        <w:rFonts w:ascii="Arial" w:hAnsi="Arial"/>
        <w:bCs/>
      </w:rPr>
      <w:t>V1.15 27 November 2023</w:t>
    </w:r>
    <w:r>
      <w:rPr>
        <w:rFonts w:ascii="Arial" w:hAnsi="Arial"/>
        <w:bCs/>
      </w:rPr>
      <w:tab/>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E1130" w14:textId="77777777" w:rsidR="005F410C" w:rsidRDefault="005F410C">
      <w:r>
        <w:separator/>
      </w:r>
    </w:p>
  </w:footnote>
  <w:footnote w:type="continuationSeparator" w:id="0">
    <w:p w14:paraId="132ACC60" w14:textId="77777777" w:rsidR="005F410C" w:rsidRDefault="005F410C">
      <w:r>
        <w:continuationSeparator/>
      </w:r>
    </w:p>
  </w:footnote>
  <w:footnote w:id="1">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2">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3">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10DEF" w14:textId="77777777" w:rsidR="00223D65" w:rsidRDefault="00223D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C1B53" w14:textId="77777777" w:rsidR="00223D65" w:rsidRDefault="00223D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A514D" w14:textId="77777777" w:rsidR="00223D65" w:rsidRDefault="00223D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04624E75"/>
    <w:multiLevelType w:val="multilevel"/>
    <w:tmpl w:val="E320BE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0000FF"/>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3" w15:restartNumberingAfterBreak="0">
    <w:nsid w:val="0793540F"/>
    <w:multiLevelType w:val="multilevel"/>
    <w:tmpl w:val="17C684B0"/>
    <w:lvl w:ilvl="0">
      <w:start w:val="2"/>
      <w:numFmt w:val="decimal"/>
      <w:lvlText w:val="%1"/>
      <w:lvlJc w:val="left"/>
      <w:pPr>
        <w:tabs>
          <w:tab w:val="num" w:pos="360"/>
        </w:tabs>
        <w:ind w:left="360" w:hanging="360"/>
      </w:pPr>
      <w:rPr>
        <w:rFonts w:hint="default"/>
        <w:b/>
      </w:rPr>
    </w:lvl>
    <w:lvl w:ilvl="1">
      <w:start w:val="1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5"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93293B"/>
    <w:multiLevelType w:val="singleLevel"/>
    <w:tmpl w:val="FA624CDE"/>
    <w:lvl w:ilvl="0">
      <w:start w:val="3"/>
      <w:numFmt w:val="decimal"/>
      <w:lvlText w:val="(%1)"/>
      <w:lvlJc w:val="left"/>
      <w:pPr>
        <w:tabs>
          <w:tab w:val="num" w:pos="720"/>
        </w:tabs>
        <w:ind w:left="720" w:hanging="720"/>
      </w:pPr>
      <w:rPr>
        <w:rFont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6E5B6A"/>
    <w:multiLevelType w:val="hybridMultilevel"/>
    <w:tmpl w:val="2F2888F0"/>
    <w:lvl w:ilvl="0" w:tplc="AD7E4C78">
      <w:start w:val="1"/>
      <w:numFmt w:val="lowerRoman"/>
      <w:lvlText w:val="%1)"/>
      <w:lvlJc w:val="left"/>
      <w:pPr>
        <w:tabs>
          <w:tab w:val="num" w:pos="1146"/>
        </w:tabs>
        <w:ind w:left="1146" w:hanging="72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9" w15:restartNumberingAfterBreak="0">
    <w:nsid w:val="1E8C1CB1"/>
    <w:multiLevelType w:val="multilevel"/>
    <w:tmpl w:val="89A28DB8"/>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4"/>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0" w15:restartNumberingAfterBreak="0">
    <w:nsid w:val="21F86030"/>
    <w:multiLevelType w:val="hybridMultilevel"/>
    <w:tmpl w:val="66D217C0"/>
    <w:lvl w:ilvl="0" w:tplc="5B7AEE1A">
      <w:start w:val="1"/>
      <w:numFmt w:val="bullet"/>
      <w:lvlText w:val=""/>
      <w:lvlJc w:val="left"/>
      <w:pPr>
        <w:tabs>
          <w:tab w:val="num" w:pos="833"/>
        </w:tabs>
        <w:ind w:left="833" w:hanging="360"/>
      </w:pPr>
      <w:rPr>
        <w:rFonts w:ascii="Symbol" w:hAnsi="Symbol" w:hint="default"/>
        <w:sz w:val="20"/>
      </w:rPr>
    </w:lvl>
    <w:lvl w:ilvl="1" w:tplc="08090003" w:tentative="1">
      <w:start w:val="1"/>
      <w:numFmt w:val="bullet"/>
      <w:lvlText w:val="o"/>
      <w:lvlJc w:val="left"/>
      <w:pPr>
        <w:tabs>
          <w:tab w:val="num" w:pos="1553"/>
        </w:tabs>
        <w:ind w:left="1553" w:hanging="360"/>
      </w:pPr>
      <w:rPr>
        <w:rFonts w:ascii="Courier New" w:hAnsi="Courier New" w:hint="default"/>
      </w:rPr>
    </w:lvl>
    <w:lvl w:ilvl="2" w:tplc="08090005" w:tentative="1">
      <w:start w:val="1"/>
      <w:numFmt w:val="bullet"/>
      <w:lvlText w:val=""/>
      <w:lvlJc w:val="left"/>
      <w:pPr>
        <w:tabs>
          <w:tab w:val="num" w:pos="2273"/>
        </w:tabs>
        <w:ind w:left="2273" w:hanging="360"/>
      </w:pPr>
      <w:rPr>
        <w:rFonts w:ascii="Wingdings" w:hAnsi="Wingdings" w:hint="default"/>
      </w:rPr>
    </w:lvl>
    <w:lvl w:ilvl="3" w:tplc="08090001" w:tentative="1">
      <w:start w:val="1"/>
      <w:numFmt w:val="bullet"/>
      <w:lvlText w:val=""/>
      <w:lvlJc w:val="left"/>
      <w:pPr>
        <w:tabs>
          <w:tab w:val="num" w:pos="2993"/>
        </w:tabs>
        <w:ind w:left="2993" w:hanging="360"/>
      </w:pPr>
      <w:rPr>
        <w:rFonts w:ascii="Symbol" w:hAnsi="Symbol" w:hint="default"/>
      </w:rPr>
    </w:lvl>
    <w:lvl w:ilvl="4" w:tplc="08090003" w:tentative="1">
      <w:start w:val="1"/>
      <w:numFmt w:val="bullet"/>
      <w:lvlText w:val="o"/>
      <w:lvlJc w:val="left"/>
      <w:pPr>
        <w:tabs>
          <w:tab w:val="num" w:pos="3713"/>
        </w:tabs>
        <w:ind w:left="3713" w:hanging="360"/>
      </w:pPr>
      <w:rPr>
        <w:rFonts w:ascii="Courier New" w:hAnsi="Courier New" w:hint="default"/>
      </w:rPr>
    </w:lvl>
    <w:lvl w:ilvl="5" w:tplc="08090005" w:tentative="1">
      <w:start w:val="1"/>
      <w:numFmt w:val="bullet"/>
      <w:lvlText w:val=""/>
      <w:lvlJc w:val="left"/>
      <w:pPr>
        <w:tabs>
          <w:tab w:val="num" w:pos="4433"/>
        </w:tabs>
        <w:ind w:left="4433" w:hanging="360"/>
      </w:pPr>
      <w:rPr>
        <w:rFonts w:ascii="Wingdings" w:hAnsi="Wingdings" w:hint="default"/>
      </w:rPr>
    </w:lvl>
    <w:lvl w:ilvl="6" w:tplc="08090001" w:tentative="1">
      <w:start w:val="1"/>
      <w:numFmt w:val="bullet"/>
      <w:lvlText w:val=""/>
      <w:lvlJc w:val="left"/>
      <w:pPr>
        <w:tabs>
          <w:tab w:val="num" w:pos="5153"/>
        </w:tabs>
        <w:ind w:left="5153" w:hanging="360"/>
      </w:pPr>
      <w:rPr>
        <w:rFonts w:ascii="Symbol" w:hAnsi="Symbol" w:hint="default"/>
      </w:rPr>
    </w:lvl>
    <w:lvl w:ilvl="7" w:tplc="08090003" w:tentative="1">
      <w:start w:val="1"/>
      <w:numFmt w:val="bullet"/>
      <w:lvlText w:val="o"/>
      <w:lvlJc w:val="left"/>
      <w:pPr>
        <w:tabs>
          <w:tab w:val="num" w:pos="5873"/>
        </w:tabs>
        <w:ind w:left="5873" w:hanging="360"/>
      </w:pPr>
      <w:rPr>
        <w:rFonts w:ascii="Courier New" w:hAnsi="Courier New" w:hint="default"/>
      </w:rPr>
    </w:lvl>
    <w:lvl w:ilvl="8" w:tplc="08090005" w:tentative="1">
      <w:start w:val="1"/>
      <w:numFmt w:val="bullet"/>
      <w:lvlText w:val=""/>
      <w:lvlJc w:val="left"/>
      <w:pPr>
        <w:tabs>
          <w:tab w:val="num" w:pos="6593"/>
        </w:tabs>
        <w:ind w:left="6593" w:hanging="360"/>
      </w:pPr>
      <w:rPr>
        <w:rFonts w:ascii="Wingdings" w:hAnsi="Wingdings" w:hint="default"/>
      </w:rPr>
    </w:lvl>
  </w:abstractNum>
  <w:abstractNum w:abstractNumId="11" w15:restartNumberingAfterBreak="0">
    <w:nsid w:val="26084B1C"/>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67C1505"/>
    <w:multiLevelType w:val="singleLevel"/>
    <w:tmpl w:val="257EBE08"/>
    <w:lvl w:ilvl="0">
      <w:start w:val="1"/>
      <w:numFmt w:val="decimal"/>
      <w:lvlText w:val="%1."/>
      <w:lvlJc w:val="left"/>
      <w:pPr>
        <w:tabs>
          <w:tab w:val="num" w:pos="-66"/>
        </w:tabs>
        <w:ind w:left="-66" w:hanging="360"/>
      </w:pPr>
      <w:rPr>
        <w:rFonts w:hint="default"/>
      </w:rPr>
    </w:lvl>
  </w:abstractNum>
  <w:abstractNum w:abstractNumId="13" w15:restartNumberingAfterBreak="0">
    <w:nsid w:val="2905618A"/>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C057CD7"/>
    <w:multiLevelType w:val="hybridMultilevel"/>
    <w:tmpl w:val="5386C69C"/>
    <w:lvl w:ilvl="0" w:tplc="C1E4BB4E">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2D235F9A"/>
    <w:multiLevelType w:val="hybridMultilevel"/>
    <w:tmpl w:val="D55494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17C2023"/>
    <w:multiLevelType w:val="hybridMultilevel"/>
    <w:tmpl w:val="B0C0659A"/>
    <w:lvl w:ilvl="0" w:tplc="FFFFFFFF">
      <w:start w:val="1"/>
      <w:numFmt w:val="lowerRoman"/>
      <w:lvlText w:val="(%1)"/>
      <w:lvlJc w:val="left"/>
      <w:pPr>
        <w:tabs>
          <w:tab w:val="num" w:pos="1440"/>
        </w:tabs>
        <w:ind w:left="1440" w:hanging="720"/>
      </w:pPr>
      <w:rPr>
        <w:rFonts w:hint="default"/>
        <w:b/>
        <w:sz w:val="20"/>
        <w:szCs w:val="2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48F1888"/>
    <w:multiLevelType w:val="hybridMultilevel"/>
    <w:tmpl w:val="00CCEE98"/>
    <w:lvl w:ilvl="0" w:tplc="08527B7C">
      <w:start w:val="1"/>
      <w:numFmt w:val="bullet"/>
      <w:lvlText w:val=""/>
      <w:lvlJc w:val="left"/>
      <w:pPr>
        <w:tabs>
          <w:tab w:val="num" w:pos="720"/>
        </w:tabs>
        <w:ind w:left="720" w:hanging="360"/>
      </w:pPr>
      <w:rPr>
        <w:rFonts w:ascii="Symbol" w:hAnsi="Symbol" w:hint="default"/>
      </w:rPr>
    </w:lvl>
    <w:lvl w:ilvl="1" w:tplc="D4E2A066" w:tentative="1">
      <w:start w:val="1"/>
      <w:numFmt w:val="bullet"/>
      <w:lvlText w:val="o"/>
      <w:lvlJc w:val="left"/>
      <w:pPr>
        <w:tabs>
          <w:tab w:val="num" w:pos="1440"/>
        </w:tabs>
        <w:ind w:left="1440" w:hanging="360"/>
      </w:pPr>
      <w:rPr>
        <w:rFonts w:ascii="Courier New" w:hAnsi="Courier New" w:cs="Courier New" w:hint="default"/>
      </w:rPr>
    </w:lvl>
    <w:lvl w:ilvl="2" w:tplc="0F800282" w:tentative="1">
      <w:start w:val="1"/>
      <w:numFmt w:val="bullet"/>
      <w:lvlText w:val=""/>
      <w:lvlJc w:val="left"/>
      <w:pPr>
        <w:tabs>
          <w:tab w:val="num" w:pos="2160"/>
        </w:tabs>
        <w:ind w:left="2160" w:hanging="360"/>
      </w:pPr>
      <w:rPr>
        <w:rFonts w:ascii="Wingdings" w:hAnsi="Wingdings" w:hint="default"/>
      </w:rPr>
    </w:lvl>
    <w:lvl w:ilvl="3" w:tplc="7B70DA98" w:tentative="1">
      <w:start w:val="1"/>
      <w:numFmt w:val="bullet"/>
      <w:lvlText w:val=""/>
      <w:lvlJc w:val="left"/>
      <w:pPr>
        <w:tabs>
          <w:tab w:val="num" w:pos="2880"/>
        </w:tabs>
        <w:ind w:left="2880" w:hanging="360"/>
      </w:pPr>
      <w:rPr>
        <w:rFonts w:ascii="Symbol" w:hAnsi="Symbol" w:hint="default"/>
      </w:rPr>
    </w:lvl>
    <w:lvl w:ilvl="4" w:tplc="B3D8029E" w:tentative="1">
      <w:start w:val="1"/>
      <w:numFmt w:val="bullet"/>
      <w:lvlText w:val="o"/>
      <w:lvlJc w:val="left"/>
      <w:pPr>
        <w:tabs>
          <w:tab w:val="num" w:pos="3600"/>
        </w:tabs>
        <w:ind w:left="3600" w:hanging="360"/>
      </w:pPr>
      <w:rPr>
        <w:rFonts w:ascii="Courier New" w:hAnsi="Courier New" w:cs="Courier New" w:hint="default"/>
      </w:rPr>
    </w:lvl>
    <w:lvl w:ilvl="5" w:tplc="E92CD574" w:tentative="1">
      <w:start w:val="1"/>
      <w:numFmt w:val="bullet"/>
      <w:lvlText w:val=""/>
      <w:lvlJc w:val="left"/>
      <w:pPr>
        <w:tabs>
          <w:tab w:val="num" w:pos="4320"/>
        </w:tabs>
        <w:ind w:left="4320" w:hanging="360"/>
      </w:pPr>
      <w:rPr>
        <w:rFonts w:ascii="Wingdings" w:hAnsi="Wingdings" w:hint="default"/>
      </w:rPr>
    </w:lvl>
    <w:lvl w:ilvl="6" w:tplc="5BC61260" w:tentative="1">
      <w:start w:val="1"/>
      <w:numFmt w:val="bullet"/>
      <w:lvlText w:val=""/>
      <w:lvlJc w:val="left"/>
      <w:pPr>
        <w:tabs>
          <w:tab w:val="num" w:pos="5040"/>
        </w:tabs>
        <w:ind w:left="5040" w:hanging="360"/>
      </w:pPr>
      <w:rPr>
        <w:rFonts w:ascii="Symbol" w:hAnsi="Symbol" w:hint="default"/>
      </w:rPr>
    </w:lvl>
    <w:lvl w:ilvl="7" w:tplc="64F0A444" w:tentative="1">
      <w:start w:val="1"/>
      <w:numFmt w:val="bullet"/>
      <w:lvlText w:val="o"/>
      <w:lvlJc w:val="left"/>
      <w:pPr>
        <w:tabs>
          <w:tab w:val="num" w:pos="5760"/>
        </w:tabs>
        <w:ind w:left="5760" w:hanging="360"/>
      </w:pPr>
      <w:rPr>
        <w:rFonts w:ascii="Courier New" w:hAnsi="Courier New" w:cs="Courier New" w:hint="default"/>
      </w:rPr>
    </w:lvl>
    <w:lvl w:ilvl="8" w:tplc="5A82A0F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700B6"/>
    <w:multiLevelType w:val="multilevel"/>
    <w:tmpl w:val="F1BE968C"/>
    <w:lvl w:ilvl="0">
      <w:start w:val="3"/>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379B04C0"/>
    <w:multiLevelType w:val="hybridMultilevel"/>
    <w:tmpl w:val="F8EE4782"/>
    <w:lvl w:ilvl="0" w:tplc="08090011">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2" w15:restartNumberingAfterBreak="0">
    <w:nsid w:val="41372B5D"/>
    <w:multiLevelType w:val="hybridMultilevel"/>
    <w:tmpl w:val="5748F18E"/>
    <w:lvl w:ilvl="0" w:tplc="FFFFFFFF">
      <w:start w:val="1"/>
      <w:numFmt w:val="lowerRoman"/>
      <w:lvlText w:val="(%1)"/>
      <w:lvlJc w:val="left"/>
      <w:pPr>
        <w:tabs>
          <w:tab w:val="num" w:pos="1420"/>
        </w:tabs>
        <w:ind w:left="1420" w:hanging="720"/>
      </w:pPr>
      <w:rPr>
        <w:rFonts w:hint="default"/>
        <w:b/>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23" w15:restartNumberingAfterBreak="0">
    <w:nsid w:val="47802F7D"/>
    <w:multiLevelType w:val="hybridMultilevel"/>
    <w:tmpl w:val="123E1246"/>
    <w:lvl w:ilvl="0" w:tplc="E864D304">
      <w:start w:val="1"/>
      <w:numFmt w:val="bullet"/>
      <w:lvlText w:val=""/>
      <w:lvlJc w:val="left"/>
      <w:pPr>
        <w:tabs>
          <w:tab w:val="num" w:pos="780"/>
        </w:tabs>
        <w:ind w:left="780" w:hanging="360"/>
      </w:pPr>
      <w:rPr>
        <w:rFonts w:ascii="Symbol" w:hAnsi="Symbol" w:hint="default"/>
        <w:color w:val="auto"/>
      </w:rPr>
    </w:lvl>
    <w:lvl w:ilvl="1" w:tplc="01FED66C" w:tentative="1">
      <w:start w:val="1"/>
      <w:numFmt w:val="bullet"/>
      <w:lvlText w:val="o"/>
      <w:lvlJc w:val="left"/>
      <w:pPr>
        <w:tabs>
          <w:tab w:val="num" w:pos="1500"/>
        </w:tabs>
        <w:ind w:left="1500" w:hanging="360"/>
      </w:pPr>
      <w:rPr>
        <w:rFonts w:ascii="Courier New" w:hAnsi="Courier New" w:cs="Courier New" w:hint="default"/>
      </w:rPr>
    </w:lvl>
    <w:lvl w:ilvl="2" w:tplc="A1EA362E" w:tentative="1">
      <w:start w:val="1"/>
      <w:numFmt w:val="bullet"/>
      <w:lvlText w:val=""/>
      <w:lvlJc w:val="left"/>
      <w:pPr>
        <w:tabs>
          <w:tab w:val="num" w:pos="2220"/>
        </w:tabs>
        <w:ind w:left="2220" w:hanging="360"/>
      </w:pPr>
      <w:rPr>
        <w:rFonts w:ascii="Wingdings" w:hAnsi="Wingdings" w:hint="default"/>
      </w:rPr>
    </w:lvl>
    <w:lvl w:ilvl="3" w:tplc="06C29190" w:tentative="1">
      <w:start w:val="1"/>
      <w:numFmt w:val="bullet"/>
      <w:lvlText w:val=""/>
      <w:lvlJc w:val="left"/>
      <w:pPr>
        <w:tabs>
          <w:tab w:val="num" w:pos="2940"/>
        </w:tabs>
        <w:ind w:left="2940" w:hanging="360"/>
      </w:pPr>
      <w:rPr>
        <w:rFonts w:ascii="Symbol" w:hAnsi="Symbol" w:hint="default"/>
      </w:rPr>
    </w:lvl>
    <w:lvl w:ilvl="4" w:tplc="CDC0EE46" w:tentative="1">
      <w:start w:val="1"/>
      <w:numFmt w:val="bullet"/>
      <w:lvlText w:val="o"/>
      <w:lvlJc w:val="left"/>
      <w:pPr>
        <w:tabs>
          <w:tab w:val="num" w:pos="3660"/>
        </w:tabs>
        <w:ind w:left="3660" w:hanging="360"/>
      </w:pPr>
      <w:rPr>
        <w:rFonts w:ascii="Courier New" w:hAnsi="Courier New" w:cs="Courier New" w:hint="default"/>
      </w:rPr>
    </w:lvl>
    <w:lvl w:ilvl="5" w:tplc="78B6470A" w:tentative="1">
      <w:start w:val="1"/>
      <w:numFmt w:val="bullet"/>
      <w:lvlText w:val=""/>
      <w:lvlJc w:val="left"/>
      <w:pPr>
        <w:tabs>
          <w:tab w:val="num" w:pos="4380"/>
        </w:tabs>
        <w:ind w:left="4380" w:hanging="360"/>
      </w:pPr>
      <w:rPr>
        <w:rFonts w:ascii="Wingdings" w:hAnsi="Wingdings" w:hint="default"/>
      </w:rPr>
    </w:lvl>
    <w:lvl w:ilvl="6" w:tplc="9E0A839C" w:tentative="1">
      <w:start w:val="1"/>
      <w:numFmt w:val="bullet"/>
      <w:lvlText w:val=""/>
      <w:lvlJc w:val="left"/>
      <w:pPr>
        <w:tabs>
          <w:tab w:val="num" w:pos="5100"/>
        </w:tabs>
        <w:ind w:left="5100" w:hanging="360"/>
      </w:pPr>
      <w:rPr>
        <w:rFonts w:ascii="Symbol" w:hAnsi="Symbol" w:hint="default"/>
      </w:rPr>
    </w:lvl>
    <w:lvl w:ilvl="7" w:tplc="62E8FAB4" w:tentative="1">
      <w:start w:val="1"/>
      <w:numFmt w:val="bullet"/>
      <w:lvlText w:val="o"/>
      <w:lvlJc w:val="left"/>
      <w:pPr>
        <w:tabs>
          <w:tab w:val="num" w:pos="5820"/>
        </w:tabs>
        <w:ind w:left="5820" w:hanging="360"/>
      </w:pPr>
      <w:rPr>
        <w:rFonts w:ascii="Courier New" w:hAnsi="Courier New" w:cs="Courier New" w:hint="default"/>
      </w:rPr>
    </w:lvl>
    <w:lvl w:ilvl="8" w:tplc="5CEE81E4"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25" w15:restartNumberingAfterBreak="0">
    <w:nsid w:val="4AC40496"/>
    <w:multiLevelType w:val="hybridMultilevel"/>
    <w:tmpl w:val="2AD8F74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D6F53BE"/>
    <w:multiLevelType w:val="multilevel"/>
    <w:tmpl w:val="EE0CC8DE"/>
    <w:lvl w:ilvl="0">
      <w:start w:val="1"/>
      <w:numFmt w:val="decimal"/>
      <w:lvlText w:val="%1"/>
      <w:lvlJc w:val="left"/>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b w:val="0"/>
        <w:i w:val="0"/>
        <w:color w:val="auto"/>
      </w:rPr>
    </w:lvl>
    <w:lvl w:ilvl="2">
      <w:start w:val="1"/>
      <w:numFmt w:val="none"/>
      <w:lvlText w:val="2.2"/>
      <w:lvlJc w:val="left"/>
      <w:rPr>
        <w:rFonts w:hint="default"/>
        <w:b w:val="0"/>
        <w:i w:val="0"/>
        <w:iCs w:val="0"/>
        <w:caps w:val="0"/>
        <w:smallCaps w:val="0"/>
        <w:strike w:val="0"/>
        <w:dstrike w:val="0"/>
        <w:vanish w:val="0"/>
        <w:color w:val="0000FF"/>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12170F"/>
    <w:multiLevelType w:val="hybridMultilevel"/>
    <w:tmpl w:val="9E942B48"/>
    <w:lvl w:ilvl="0" w:tplc="5114CF6A">
      <w:start w:val="1"/>
      <w:numFmt w:val="bullet"/>
      <w:lvlText w:val=""/>
      <w:lvlJc w:val="left"/>
      <w:pPr>
        <w:tabs>
          <w:tab w:val="num" w:pos="747"/>
        </w:tabs>
        <w:ind w:left="747" w:hanging="360"/>
      </w:pPr>
      <w:rPr>
        <w:rFonts w:ascii="Symbol" w:hAnsi="Symbol" w:hint="default"/>
      </w:rPr>
    </w:lvl>
    <w:lvl w:ilvl="1" w:tplc="BD52A2EE" w:tentative="1">
      <w:start w:val="1"/>
      <w:numFmt w:val="bullet"/>
      <w:lvlText w:val="o"/>
      <w:lvlJc w:val="left"/>
      <w:pPr>
        <w:tabs>
          <w:tab w:val="num" w:pos="1467"/>
        </w:tabs>
        <w:ind w:left="1467" w:hanging="360"/>
      </w:pPr>
      <w:rPr>
        <w:rFonts w:ascii="Courier New" w:hAnsi="Courier New" w:cs="Courier New" w:hint="default"/>
      </w:rPr>
    </w:lvl>
    <w:lvl w:ilvl="2" w:tplc="F4868164" w:tentative="1">
      <w:start w:val="1"/>
      <w:numFmt w:val="bullet"/>
      <w:lvlText w:val=""/>
      <w:lvlJc w:val="left"/>
      <w:pPr>
        <w:tabs>
          <w:tab w:val="num" w:pos="2187"/>
        </w:tabs>
        <w:ind w:left="2187" w:hanging="360"/>
      </w:pPr>
      <w:rPr>
        <w:rFonts w:ascii="Wingdings" w:hAnsi="Wingdings" w:hint="default"/>
      </w:rPr>
    </w:lvl>
    <w:lvl w:ilvl="3" w:tplc="41B8925C" w:tentative="1">
      <w:start w:val="1"/>
      <w:numFmt w:val="bullet"/>
      <w:lvlText w:val=""/>
      <w:lvlJc w:val="left"/>
      <w:pPr>
        <w:tabs>
          <w:tab w:val="num" w:pos="2907"/>
        </w:tabs>
        <w:ind w:left="2907" w:hanging="360"/>
      </w:pPr>
      <w:rPr>
        <w:rFonts w:ascii="Symbol" w:hAnsi="Symbol" w:hint="default"/>
      </w:rPr>
    </w:lvl>
    <w:lvl w:ilvl="4" w:tplc="73888A36" w:tentative="1">
      <w:start w:val="1"/>
      <w:numFmt w:val="bullet"/>
      <w:lvlText w:val="o"/>
      <w:lvlJc w:val="left"/>
      <w:pPr>
        <w:tabs>
          <w:tab w:val="num" w:pos="3627"/>
        </w:tabs>
        <w:ind w:left="3627" w:hanging="360"/>
      </w:pPr>
      <w:rPr>
        <w:rFonts w:ascii="Courier New" w:hAnsi="Courier New" w:cs="Courier New" w:hint="default"/>
      </w:rPr>
    </w:lvl>
    <w:lvl w:ilvl="5" w:tplc="D738240C" w:tentative="1">
      <w:start w:val="1"/>
      <w:numFmt w:val="bullet"/>
      <w:lvlText w:val=""/>
      <w:lvlJc w:val="left"/>
      <w:pPr>
        <w:tabs>
          <w:tab w:val="num" w:pos="4347"/>
        </w:tabs>
        <w:ind w:left="4347" w:hanging="360"/>
      </w:pPr>
      <w:rPr>
        <w:rFonts w:ascii="Wingdings" w:hAnsi="Wingdings" w:hint="default"/>
      </w:rPr>
    </w:lvl>
    <w:lvl w:ilvl="6" w:tplc="477833F2" w:tentative="1">
      <w:start w:val="1"/>
      <w:numFmt w:val="bullet"/>
      <w:lvlText w:val=""/>
      <w:lvlJc w:val="left"/>
      <w:pPr>
        <w:tabs>
          <w:tab w:val="num" w:pos="5067"/>
        </w:tabs>
        <w:ind w:left="5067" w:hanging="360"/>
      </w:pPr>
      <w:rPr>
        <w:rFonts w:ascii="Symbol" w:hAnsi="Symbol" w:hint="default"/>
      </w:rPr>
    </w:lvl>
    <w:lvl w:ilvl="7" w:tplc="5D2CDE1C" w:tentative="1">
      <w:start w:val="1"/>
      <w:numFmt w:val="bullet"/>
      <w:lvlText w:val="o"/>
      <w:lvlJc w:val="left"/>
      <w:pPr>
        <w:tabs>
          <w:tab w:val="num" w:pos="5787"/>
        </w:tabs>
        <w:ind w:left="5787" w:hanging="360"/>
      </w:pPr>
      <w:rPr>
        <w:rFonts w:ascii="Courier New" w:hAnsi="Courier New" w:cs="Courier New" w:hint="default"/>
      </w:rPr>
    </w:lvl>
    <w:lvl w:ilvl="8" w:tplc="553064DC" w:tentative="1">
      <w:start w:val="1"/>
      <w:numFmt w:val="bullet"/>
      <w:lvlText w:val=""/>
      <w:lvlJc w:val="left"/>
      <w:pPr>
        <w:tabs>
          <w:tab w:val="num" w:pos="6507"/>
        </w:tabs>
        <w:ind w:left="6507" w:hanging="360"/>
      </w:pPr>
      <w:rPr>
        <w:rFonts w:ascii="Wingdings" w:hAnsi="Wingdings" w:hint="default"/>
      </w:rPr>
    </w:lvl>
  </w:abstractNum>
  <w:abstractNum w:abstractNumId="29" w15:restartNumberingAfterBreak="0">
    <w:nsid w:val="572D3348"/>
    <w:multiLevelType w:val="hybridMultilevel"/>
    <w:tmpl w:val="01BC016E"/>
    <w:lvl w:ilvl="0" w:tplc="BFD4DC16">
      <w:start w:val="1"/>
      <w:numFmt w:val="decimal"/>
      <w:lvlText w:val="%1."/>
      <w:lvlJc w:val="left"/>
      <w:pPr>
        <w:tabs>
          <w:tab w:val="num" w:pos="720"/>
        </w:tabs>
        <w:ind w:left="720" w:hanging="360"/>
      </w:pPr>
    </w:lvl>
    <w:lvl w:ilvl="1" w:tplc="C5C6BB4A" w:tentative="1">
      <w:start w:val="1"/>
      <w:numFmt w:val="lowerLetter"/>
      <w:lvlText w:val="%2."/>
      <w:lvlJc w:val="left"/>
      <w:pPr>
        <w:tabs>
          <w:tab w:val="num" w:pos="1440"/>
        </w:tabs>
        <w:ind w:left="1440" w:hanging="360"/>
      </w:pPr>
    </w:lvl>
    <w:lvl w:ilvl="2" w:tplc="89FE61DA" w:tentative="1">
      <w:start w:val="1"/>
      <w:numFmt w:val="lowerRoman"/>
      <w:lvlText w:val="%3."/>
      <w:lvlJc w:val="right"/>
      <w:pPr>
        <w:tabs>
          <w:tab w:val="num" w:pos="2160"/>
        </w:tabs>
        <w:ind w:left="2160" w:hanging="180"/>
      </w:pPr>
    </w:lvl>
    <w:lvl w:ilvl="3" w:tplc="7C986554" w:tentative="1">
      <w:start w:val="1"/>
      <w:numFmt w:val="decimal"/>
      <w:lvlText w:val="%4."/>
      <w:lvlJc w:val="left"/>
      <w:pPr>
        <w:tabs>
          <w:tab w:val="num" w:pos="2880"/>
        </w:tabs>
        <w:ind w:left="2880" w:hanging="360"/>
      </w:pPr>
    </w:lvl>
    <w:lvl w:ilvl="4" w:tplc="D63077E4" w:tentative="1">
      <w:start w:val="1"/>
      <w:numFmt w:val="lowerLetter"/>
      <w:lvlText w:val="%5."/>
      <w:lvlJc w:val="left"/>
      <w:pPr>
        <w:tabs>
          <w:tab w:val="num" w:pos="3600"/>
        </w:tabs>
        <w:ind w:left="3600" w:hanging="360"/>
      </w:pPr>
    </w:lvl>
    <w:lvl w:ilvl="5" w:tplc="FDD6C5FA" w:tentative="1">
      <w:start w:val="1"/>
      <w:numFmt w:val="lowerRoman"/>
      <w:lvlText w:val="%6."/>
      <w:lvlJc w:val="right"/>
      <w:pPr>
        <w:tabs>
          <w:tab w:val="num" w:pos="4320"/>
        </w:tabs>
        <w:ind w:left="4320" w:hanging="180"/>
      </w:pPr>
    </w:lvl>
    <w:lvl w:ilvl="6" w:tplc="7DF47E34" w:tentative="1">
      <w:start w:val="1"/>
      <w:numFmt w:val="decimal"/>
      <w:lvlText w:val="%7."/>
      <w:lvlJc w:val="left"/>
      <w:pPr>
        <w:tabs>
          <w:tab w:val="num" w:pos="5040"/>
        </w:tabs>
        <w:ind w:left="5040" w:hanging="360"/>
      </w:pPr>
    </w:lvl>
    <w:lvl w:ilvl="7" w:tplc="1AA0D6D0" w:tentative="1">
      <w:start w:val="1"/>
      <w:numFmt w:val="lowerLetter"/>
      <w:lvlText w:val="%8."/>
      <w:lvlJc w:val="left"/>
      <w:pPr>
        <w:tabs>
          <w:tab w:val="num" w:pos="5760"/>
        </w:tabs>
        <w:ind w:left="5760" w:hanging="360"/>
      </w:pPr>
    </w:lvl>
    <w:lvl w:ilvl="8" w:tplc="64B4E42A" w:tentative="1">
      <w:start w:val="1"/>
      <w:numFmt w:val="lowerRoman"/>
      <w:lvlText w:val="%9."/>
      <w:lvlJc w:val="right"/>
      <w:pPr>
        <w:tabs>
          <w:tab w:val="num" w:pos="6480"/>
        </w:tabs>
        <w:ind w:left="6480" w:hanging="180"/>
      </w:pPr>
    </w:lvl>
  </w:abstractNum>
  <w:abstractNum w:abstractNumId="30" w15:restartNumberingAfterBreak="0">
    <w:nsid w:val="578839C4"/>
    <w:multiLevelType w:val="multilevel"/>
    <w:tmpl w:val="8AB02770"/>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FE3490B"/>
    <w:multiLevelType w:val="hybridMultilevel"/>
    <w:tmpl w:val="00B80478"/>
    <w:lvl w:ilvl="0" w:tplc="FFFFFFFF">
      <w:start w:val="1"/>
      <w:numFmt w:val="bullet"/>
      <w:lvlText w:val=""/>
      <w:lvlJc w:val="left"/>
      <w:pPr>
        <w:tabs>
          <w:tab w:val="num" w:pos="1740"/>
        </w:tabs>
        <w:ind w:left="2103" w:hanging="663"/>
      </w:pPr>
      <w:rPr>
        <w:rFonts w:ascii="Symbol" w:hAnsi="Symbol" w:hint="default"/>
      </w:rPr>
    </w:lvl>
    <w:lvl w:ilvl="1" w:tplc="FFFFFFFF">
      <w:start w:val="1"/>
      <w:numFmt w:val="bullet"/>
      <w:lvlText w:val="o"/>
      <w:lvlJc w:val="left"/>
      <w:pPr>
        <w:tabs>
          <w:tab w:val="num" w:pos="2823"/>
        </w:tabs>
        <w:ind w:left="2823" w:hanging="360"/>
      </w:pPr>
      <w:rPr>
        <w:rFonts w:ascii="Courier New" w:hAnsi="Courier New" w:cs="Courier New" w:hint="default"/>
        <w:color w:val="auto"/>
      </w:rPr>
    </w:lvl>
    <w:lvl w:ilvl="2" w:tplc="FFFFFFFF" w:tentative="1">
      <w:start w:val="1"/>
      <w:numFmt w:val="bullet"/>
      <w:lvlText w:val=""/>
      <w:lvlJc w:val="left"/>
      <w:pPr>
        <w:tabs>
          <w:tab w:val="num" w:pos="3543"/>
        </w:tabs>
        <w:ind w:left="3543" w:hanging="360"/>
      </w:pPr>
      <w:rPr>
        <w:rFonts w:ascii="Wingdings" w:hAnsi="Wingdings" w:hint="default"/>
      </w:rPr>
    </w:lvl>
    <w:lvl w:ilvl="3" w:tplc="FFFFFFFF" w:tentative="1">
      <w:start w:val="1"/>
      <w:numFmt w:val="bullet"/>
      <w:lvlText w:val=""/>
      <w:lvlJc w:val="left"/>
      <w:pPr>
        <w:tabs>
          <w:tab w:val="num" w:pos="4263"/>
        </w:tabs>
        <w:ind w:left="4263" w:hanging="360"/>
      </w:pPr>
      <w:rPr>
        <w:rFonts w:ascii="Symbol" w:hAnsi="Symbol" w:hint="default"/>
      </w:rPr>
    </w:lvl>
    <w:lvl w:ilvl="4" w:tplc="FFFFFFFF" w:tentative="1">
      <w:start w:val="1"/>
      <w:numFmt w:val="bullet"/>
      <w:lvlText w:val="o"/>
      <w:lvlJc w:val="left"/>
      <w:pPr>
        <w:tabs>
          <w:tab w:val="num" w:pos="4983"/>
        </w:tabs>
        <w:ind w:left="4983" w:hanging="360"/>
      </w:pPr>
      <w:rPr>
        <w:rFonts w:ascii="Courier New" w:hAnsi="Courier New" w:cs="Courier New" w:hint="default"/>
      </w:rPr>
    </w:lvl>
    <w:lvl w:ilvl="5" w:tplc="FFFFFFFF" w:tentative="1">
      <w:start w:val="1"/>
      <w:numFmt w:val="bullet"/>
      <w:lvlText w:val=""/>
      <w:lvlJc w:val="left"/>
      <w:pPr>
        <w:tabs>
          <w:tab w:val="num" w:pos="5703"/>
        </w:tabs>
        <w:ind w:left="5703" w:hanging="360"/>
      </w:pPr>
      <w:rPr>
        <w:rFonts w:ascii="Wingdings" w:hAnsi="Wingdings" w:hint="default"/>
      </w:rPr>
    </w:lvl>
    <w:lvl w:ilvl="6" w:tplc="FFFFFFFF" w:tentative="1">
      <w:start w:val="1"/>
      <w:numFmt w:val="bullet"/>
      <w:lvlText w:val=""/>
      <w:lvlJc w:val="left"/>
      <w:pPr>
        <w:tabs>
          <w:tab w:val="num" w:pos="6423"/>
        </w:tabs>
        <w:ind w:left="6423" w:hanging="360"/>
      </w:pPr>
      <w:rPr>
        <w:rFonts w:ascii="Symbol" w:hAnsi="Symbol" w:hint="default"/>
      </w:rPr>
    </w:lvl>
    <w:lvl w:ilvl="7" w:tplc="FFFFFFFF" w:tentative="1">
      <w:start w:val="1"/>
      <w:numFmt w:val="bullet"/>
      <w:lvlText w:val="o"/>
      <w:lvlJc w:val="left"/>
      <w:pPr>
        <w:tabs>
          <w:tab w:val="num" w:pos="7143"/>
        </w:tabs>
        <w:ind w:left="7143" w:hanging="360"/>
      </w:pPr>
      <w:rPr>
        <w:rFonts w:ascii="Courier New" w:hAnsi="Courier New" w:cs="Courier New" w:hint="default"/>
      </w:rPr>
    </w:lvl>
    <w:lvl w:ilvl="8" w:tplc="FFFFFFFF" w:tentative="1">
      <w:start w:val="1"/>
      <w:numFmt w:val="bullet"/>
      <w:lvlText w:val=""/>
      <w:lvlJc w:val="left"/>
      <w:pPr>
        <w:tabs>
          <w:tab w:val="num" w:pos="7863"/>
        </w:tabs>
        <w:ind w:left="7863" w:hanging="360"/>
      </w:pPr>
      <w:rPr>
        <w:rFonts w:ascii="Wingdings" w:hAnsi="Wingdings" w:hint="default"/>
      </w:rPr>
    </w:lvl>
  </w:abstractNum>
  <w:abstractNum w:abstractNumId="3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4B6703F"/>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8CE7418"/>
    <w:multiLevelType w:val="multilevel"/>
    <w:tmpl w:val="EE0CC8DE"/>
    <w:lvl w:ilvl="0">
      <w:start w:val="1"/>
      <w:numFmt w:val="decimal"/>
      <w:lvlText w:val="%1"/>
      <w:lvlJc w:val="left"/>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b w:val="0"/>
        <w:i w:val="0"/>
        <w:color w:val="auto"/>
      </w:rPr>
    </w:lvl>
    <w:lvl w:ilvl="2">
      <w:start w:val="1"/>
      <w:numFmt w:val="none"/>
      <w:lvlText w:val="2.2"/>
      <w:lvlJc w:val="left"/>
      <w:rPr>
        <w:rFonts w:hint="default"/>
        <w:b w:val="0"/>
        <w:i w:val="0"/>
        <w:iCs w:val="0"/>
        <w:caps w:val="0"/>
        <w:smallCaps w:val="0"/>
        <w:strike w:val="0"/>
        <w:dstrike w:val="0"/>
        <w:vanish w:val="0"/>
        <w:color w:val="0000FF"/>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B556EFA"/>
    <w:multiLevelType w:val="multilevel"/>
    <w:tmpl w:val="7F240CEA"/>
    <w:lvl w:ilvl="0">
      <w:start w:val="2"/>
      <w:numFmt w:val="decimal"/>
      <w:lvlText w:val="%1"/>
      <w:lvlJc w:val="left"/>
      <w:pPr>
        <w:tabs>
          <w:tab w:val="num" w:pos="495"/>
        </w:tabs>
        <w:ind w:left="495" w:hanging="495"/>
      </w:pPr>
      <w:rPr>
        <w:rFonts w:hint="default"/>
        <w:b w:val="0"/>
      </w:rPr>
    </w:lvl>
    <w:lvl w:ilvl="1">
      <w:start w:val="4"/>
      <w:numFmt w:val="decimal"/>
      <w:lvlText w:val="%1.%2"/>
      <w:lvlJc w:val="left"/>
      <w:pPr>
        <w:tabs>
          <w:tab w:val="num" w:pos="778"/>
        </w:tabs>
        <w:ind w:left="778" w:hanging="495"/>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36"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abstractNum w:abstractNumId="37"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731B1515"/>
    <w:multiLevelType w:val="multilevel"/>
    <w:tmpl w:val="E1FE72FE"/>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3"/>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39" w15:restartNumberingAfterBreak="0">
    <w:nsid w:val="73A96221"/>
    <w:multiLevelType w:val="multilevel"/>
    <w:tmpl w:val="89A28DB8"/>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4"/>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40" w15:restartNumberingAfterBreak="0">
    <w:nsid w:val="752C5987"/>
    <w:multiLevelType w:val="hybridMultilevel"/>
    <w:tmpl w:val="9244ACF0"/>
    <w:lvl w:ilvl="0" w:tplc="197C1F5E">
      <w:start w:val="1"/>
      <w:numFmt w:val="bullet"/>
      <w:lvlText w:val=""/>
      <w:lvlJc w:val="left"/>
      <w:pPr>
        <w:tabs>
          <w:tab w:val="num" w:pos="1110"/>
        </w:tabs>
        <w:ind w:left="1110" w:hanging="360"/>
      </w:pPr>
      <w:rPr>
        <w:rFonts w:ascii="Symbol" w:hAnsi="Symbol" w:hint="default"/>
      </w:rPr>
    </w:lvl>
    <w:lvl w:ilvl="1" w:tplc="99E6ABB0" w:tentative="1">
      <w:start w:val="1"/>
      <w:numFmt w:val="bullet"/>
      <w:lvlText w:val="o"/>
      <w:lvlJc w:val="left"/>
      <w:pPr>
        <w:tabs>
          <w:tab w:val="num" w:pos="1830"/>
        </w:tabs>
        <w:ind w:left="1830" w:hanging="360"/>
      </w:pPr>
      <w:rPr>
        <w:rFonts w:ascii="Courier New" w:hAnsi="Courier New" w:cs="Courier New" w:hint="default"/>
      </w:rPr>
    </w:lvl>
    <w:lvl w:ilvl="2" w:tplc="08ECC450" w:tentative="1">
      <w:start w:val="1"/>
      <w:numFmt w:val="bullet"/>
      <w:lvlText w:val=""/>
      <w:lvlJc w:val="left"/>
      <w:pPr>
        <w:tabs>
          <w:tab w:val="num" w:pos="2550"/>
        </w:tabs>
        <w:ind w:left="2550" w:hanging="360"/>
      </w:pPr>
      <w:rPr>
        <w:rFonts w:ascii="Wingdings" w:hAnsi="Wingdings" w:hint="default"/>
      </w:rPr>
    </w:lvl>
    <w:lvl w:ilvl="3" w:tplc="BB38CF84" w:tentative="1">
      <w:start w:val="1"/>
      <w:numFmt w:val="bullet"/>
      <w:lvlText w:val=""/>
      <w:lvlJc w:val="left"/>
      <w:pPr>
        <w:tabs>
          <w:tab w:val="num" w:pos="3270"/>
        </w:tabs>
        <w:ind w:left="3270" w:hanging="360"/>
      </w:pPr>
      <w:rPr>
        <w:rFonts w:ascii="Symbol" w:hAnsi="Symbol" w:hint="default"/>
      </w:rPr>
    </w:lvl>
    <w:lvl w:ilvl="4" w:tplc="783E438A" w:tentative="1">
      <w:start w:val="1"/>
      <w:numFmt w:val="bullet"/>
      <w:lvlText w:val="o"/>
      <w:lvlJc w:val="left"/>
      <w:pPr>
        <w:tabs>
          <w:tab w:val="num" w:pos="3990"/>
        </w:tabs>
        <w:ind w:left="3990" w:hanging="360"/>
      </w:pPr>
      <w:rPr>
        <w:rFonts w:ascii="Courier New" w:hAnsi="Courier New" w:cs="Courier New" w:hint="default"/>
      </w:rPr>
    </w:lvl>
    <w:lvl w:ilvl="5" w:tplc="88300844" w:tentative="1">
      <w:start w:val="1"/>
      <w:numFmt w:val="bullet"/>
      <w:lvlText w:val=""/>
      <w:lvlJc w:val="left"/>
      <w:pPr>
        <w:tabs>
          <w:tab w:val="num" w:pos="4710"/>
        </w:tabs>
        <w:ind w:left="4710" w:hanging="360"/>
      </w:pPr>
      <w:rPr>
        <w:rFonts w:ascii="Wingdings" w:hAnsi="Wingdings" w:hint="default"/>
      </w:rPr>
    </w:lvl>
    <w:lvl w:ilvl="6" w:tplc="8146B8D8" w:tentative="1">
      <w:start w:val="1"/>
      <w:numFmt w:val="bullet"/>
      <w:lvlText w:val=""/>
      <w:lvlJc w:val="left"/>
      <w:pPr>
        <w:tabs>
          <w:tab w:val="num" w:pos="5430"/>
        </w:tabs>
        <w:ind w:left="5430" w:hanging="360"/>
      </w:pPr>
      <w:rPr>
        <w:rFonts w:ascii="Symbol" w:hAnsi="Symbol" w:hint="default"/>
      </w:rPr>
    </w:lvl>
    <w:lvl w:ilvl="7" w:tplc="B1B4D662" w:tentative="1">
      <w:start w:val="1"/>
      <w:numFmt w:val="bullet"/>
      <w:lvlText w:val="o"/>
      <w:lvlJc w:val="left"/>
      <w:pPr>
        <w:tabs>
          <w:tab w:val="num" w:pos="6150"/>
        </w:tabs>
        <w:ind w:left="6150" w:hanging="360"/>
      </w:pPr>
      <w:rPr>
        <w:rFonts w:ascii="Courier New" w:hAnsi="Courier New" w:cs="Courier New" w:hint="default"/>
      </w:rPr>
    </w:lvl>
    <w:lvl w:ilvl="8" w:tplc="FAA06A34" w:tentative="1">
      <w:start w:val="1"/>
      <w:numFmt w:val="bullet"/>
      <w:lvlText w:val=""/>
      <w:lvlJc w:val="left"/>
      <w:pPr>
        <w:tabs>
          <w:tab w:val="num" w:pos="6870"/>
        </w:tabs>
        <w:ind w:left="6870" w:hanging="360"/>
      </w:pPr>
      <w:rPr>
        <w:rFonts w:ascii="Wingdings" w:hAnsi="Wingdings" w:hint="default"/>
      </w:rPr>
    </w:lvl>
  </w:abstractNum>
  <w:abstractNum w:abstractNumId="41" w15:restartNumberingAfterBreak="0">
    <w:nsid w:val="791F71C1"/>
    <w:multiLevelType w:val="hybridMultilevel"/>
    <w:tmpl w:val="7DAC8B68"/>
    <w:lvl w:ilvl="0" w:tplc="93F46DB6">
      <w:start w:val="1"/>
      <w:numFmt w:val="bullet"/>
      <w:lvlText w:val=""/>
      <w:lvlJc w:val="left"/>
      <w:pPr>
        <w:tabs>
          <w:tab w:val="num" w:pos="720"/>
        </w:tabs>
        <w:ind w:left="720" w:hanging="360"/>
      </w:pPr>
      <w:rPr>
        <w:rFonts w:ascii="Symbol" w:hAnsi="Symbol" w:hint="default"/>
      </w:rPr>
    </w:lvl>
    <w:lvl w:ilvl="1" w:tplc="4B160A14" w:tentative="1">
      <w:start w:val="1"/>
      <w:numFmt w:val="bullet"/>
      <w:lvlText w:val="o"/>
      <w:lvlJc w:val="left"/>
      <w:pPr>
        <w:tabs>
          <w:tab w:val="num" w:pos="1440"/>
        </w:tabs>
        <w:ind w:left="1440" w:hanging="360"/>
      </w:pPr>
      <w:rPr>
        <w:rFonts w:ascii="Courier New" w:hAnsi="Courier New" w:cs="Courier New" w:hint="default"/>
      </w:rPr>
    </w:lvl>
    <w:lvl w:ilvl="2" w:tplc="1936934E" w:tentative="1">
      <w:start w:val="1"/>
      <w:numFmt w:val="bullet"/>
      <w:lvlText w:val=""/>
      <w:lvlJc w:val="left"/>
      <w:pPr>
        <w:tabs>
          <w:tab w:val="num" w:pos="2160"/>
        </w:tabs>
        <w:ind w:left="2160" w:hanging="360"/>
      </w:pPr>
      <w:rPr>
        <w:rFonts w:ascii="Wingdings" w:hAnsi="Wingdings" w:hint="default"/>
      </w:rPr>
    </w:lvl>
    <w:lvl w:ilvl="3" w:tplc="A9FA63B8" w:tentative="1">
      <w:start w:val="1"/>
      <w:numFmt w:val="bullet"/>
      <w:lvlText w:val=""/>
      <w:lvlJc w:val="left"/>
      <w:pPr>
        <w:tabs>
          <w:tab w:val="num" w:pos="2880"/>
        </w:tabs>
        <w:ind w:left="2880" w:hanging="360"/>
      </w:pPr>
      <w:rPr>
        <w:rFonts w:ascii="Symbol" w:hAnsi="Symbol" w:hint="default"/>
      </w:rPr>
    </w:lvl>
    <w:lvl w:ilvl="4" w:tplc="E502425E" w:tentative="1">
      <w:start w:val="1"/>
      <w:numFmt w:val="bullet"/>
      <w:lvlText w:val="o"/>
      <w:lvlJc w:val="left"/>
      <w:pPr>
        <w:tabs>
          <w:tab w:val="num" w:pos="3600"/>
        </w:tabs>
        <w:ind w:left="3600" w:hanging="360"/>
      </w:pPr>
      <w:rPr>
        <w:rFonts w:ascii="Courier New" w:hAnsi="Courier New" w:cs="Courier New" w:hint="default"/>
      </w:rPr>
    </w:lvl>
    <w:lvl w:ilvl="5" w:tplc="9F34037A" w:tentative="1">
      <w:start w:val="1"/>
      <w:numFmt w:val="bullet"/>
      <w:lvlText w:val=""/>
      <w:lvlJc w:val="left"/>
      <w:pPr>
        <w:tabs>
          <w:tab w:val="num" w:pos="4320"/>
        </w:tabs>
        <w:ind w:left="4320" w:hanging="360"/>
      </w:pPr>
      <w:rPr>
        <w:rFonts w:ascii="Wingdings" w:hAnsi="Wingdings" w:hint="default"/>
      </w:rPr>
    </w:lvl>
    <w:lvl w:ilvl="6" w:tplc="BBEE3D8A" w:tentative="1">
      <w:start w:val="1"/>
      <w:numFmt w:val="bullet"/>
      <w:lvlText w:val=""/>
      <w:lvlJc w:val="left"/>
      <w:pPr>
        <w:tabs>
          <w:tab w:val="num" w:pos="5040"/>
        </w:tabs>
        <w:ind w:left="5040" w:hanging="360"/>
      </w:pPr>
      <w:rPr>
        <w:rFonts w:ascii="Symbol" w:hAnsi="Symbol" w:hint="default"/>
      </w:rPr>
    </w:lvl>
    <w:lvl w:ilvl="7" w:tplc="56B85A74" w:tentative="1">
      <w:start w:val="1"/>
      <w:numFmt w:val="bullet"/>
      <w:lvlText w:val="o"/>
      <w:lvlJc w:val="left"/>
      <w:pPr>
        <w:tabs>
          <w:tab w:val="num" w:pos="5760"/>
        </w:tabs>
        <w:ind w:left="5760" w:hanging="360"/>
      </w:pPr>
      <w:rPr>
        <w:rFonts w:ascii="Courier New" w:hAnsi="Courier New" w:cs="Courier New" w:hint="default"/>
      </w:rPr>
    </w:lvl>
    <w:lvl w:ilvl="8" w:tplc="7BE6AFA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C01F82"/>
    <w:multiLevelType w:val="multilevel"/>
    <w:tmpl w:val="C7826F22"/>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43"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0"/>
  </w:num>
  <w:num w:numId="2" w16cid:durableId="496655839">
    <w:abstractNumId w:val="0"/>
    <w:lvlOverride w:ilvl="0">
      <w:startOverride w:val="1"/>
    </w:lvlOverride>
    <w:lvlOverride w:ilvl="1">
      <w:startOverride w:val="2"/>
    </w:lvlOverride>
    <w:lvlOverride w:ilvl="2">
      <w:startOverride w:val="12"/>
    </w:lvlOverride>
  </w:num>
  <w:num w:numId="3" w16cid:durableId="818142">
    <w:abstractNumId w:val="6"/>
  </w:num>
  <w:num w:numId="4" w16cid:durableId="1026054652">
    <w:abstractNumId w:val="24"/>
  </w:num>
  <w:num w:numId="5" w16cid:durableId="1896042827">
    <w:abstractNumId w:val="37"/>
  </w:num>
  <w:num w:numId="6" w16cid:durableId="1615021493">
    <w:abstractNumId w:val="4"/>
  </w:num>
  <w:num w:numId="7" w16cid:durableId="40402614">
    <w:abstractNumId w:val="5"/>
  </w:num>
  <w:num w:numId="8" w16cid:durableId="1787044621">
    <w:abstractNumId w:val="22"/>
  </w:num>
  <w:num w:numId="9" w16cid:durableId="1653101174">
    <w:abstractNumId w:val="43"/>
  </w:num>
  <w:num w:numId="10" w16cid:durableId="917131504">
    <w:abstractNumId w:val="7"/>
  </w:num>
  <w:num w:numId="11" w16cid:durableId="1156144684">
    <w:abstractNumId w:val="32"/>
  </w:num>
  <w:num w:numId="12" w16cid:durableId="94252318">
    <w:abstractNumId w:val="25"/>
  </w:num>
  <w:num w:numId="13" w16cid:durableId="307711458">
    <w:abstractNumId w:val="41"/>
  </w:num>
  <w:num w:numId="14" w16cid:durableId="240409166">
    <w:abstractNumId w:val="33"/>
  </w:num>
  <w:num w:numId="15" w16cid:durableId="947543080">
    <w:abstractNumId w:val="13"/>
  </w:num>
  <w:num w:numId="16" w16cid:durableId="821890349">
    <w:abstractNumId w:val="11"/>
  </w:num>
  <w:num w:numId="17" w16cid:durableId="397752688">
    <w:abstractNumId w:val="28"/>
  </w:num>
  <w:num w:numId="18" w16cid:durableId="1063065566">
    <w:abstractNumId w:val="36"/>
  </w:num>
  <w:num w:numId="19" w16cid:durableId="1277709639">
    <w:abstractNumId w:val="23"/>
  </w:num>
  <w:num w:numId="20" w16cid:durableId="1708287774">
    <w:abstractNumId w:val="29"/>
  </w:num>
  <w:num w:numId="21" w16cid:durableId="699740165">
    <w:abstractNumId w:val="12"/>
  </w:num>
  <w:num w:numId="22" w16cid:durableId="1830321004">
    <w:abstractNumId w:val="18"/>
  </w:num>
  <w:num w:numId="23" w16cid:durableId="992871745">
    <w:abstractNumId w:val="16"/>
  </w:num>
  <w:num w:numId="24" w16cid:durableId="1204908175">
    <w:abstractNumId w:val="14"/>
  </w:num>
  <w:num w:numId="25" w16cid:durableId="1750543746">
    <w:abstractNumId w:val="15"/>
  </w:num>
  <w:num w:numId="26" w16cid:durableId="512839507">
    <w:abstractNumId w:val="40"/>
  </w:num>
  <w:num w:numId="27" w16cid:durableId="1981035269">
    <w:abstractNumId w:val="20"/>
  </w:num>
  <w:num w:numId="28" w16cid:durableId="2098597529">
    <w:abstractNumId w:val="19"/>
  </w:num>
  <w:num w:numId="29" w16cid:durableId="1198009925">
    <w:abstractNumId w:val="31"/>
  </w:num>
  <w:num w:numId="30" w16cid:durableId="1255091564">
    <w:abstractNumId w:val="21"/>
  </w:num>
  <w:num w:numId="31" w16cid:durableId="821122457">
    <w:abstractNumId w:val="17"/>
  </w:num>
  <w:num w:numId="32" w16cid:durableId="595675445">
    <w:abstractNumId w:val="3"/>
  </w:num>
  <w:num w:numId="33" w16cid:durableId="1062102090">
    <w:abstractNumId w:val="1"/>
  </w:num>
  <w:num w:numId="34" w16cid:durableId="979118851">
    <w:abstractNumId w:val="42"/>
  </w:num>
  <w:num w:numId="35" w16cid:durableId="1346712280">
    <w:abstractNumId w:val="39"/>
  </w:num>
  <w:num w:numId="36" w16cid:durableId="946429558">
    <w:abstractNumId w:val="9"/>
  </w:num>
  <w:num w:numId="37" w16cid:durableId="768427482">
    <w:abstractNumId w:val="35"/>
  </w:num>
  <w:num w:numId="38" w16cid:durableId="1949922099">
    <w:abstractNumId w:val="38"/>
  </w:num>
  <w:num w:numId="39" w16cid:durableId="1117524141">
    <w:abstractNumId w:val="30"/>
  </w:num>
  <w:num w:numId="40" w16cid:durableId="1670596670">
    <w:abstractNumId w:val="2"/>
  </w:num>
  <w:num w:numId="41" w16cid:durableId="634915115">
    <w:abstractNumId w:val="27"/>
  </w:num>
  <w:num w:numId="42" w16cid:durableId="1691955431">
    <w:abstractNumId w:val="34"/>
  </w:num>
  <w:num w:numId="43" w16cid:durableId="1061556730">
    <w:abstractNumId w:val="8"/>
  </w:num>
  <w:num w:numId="44" w16cid:durableId="1403870148">
    <w:abstractNumId w:val="26"/>
  </w:num>
  <w:num w:numId="45" w16cid:durableId="84262892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shpal Gata Aura (ESO)">
    <w15:presenceInfo w15:providerId="AD" w15:userId="S::rashpal.gataaura@uk.nationalgrid.com::196895f2-bfc6-4b3d-8f90-4a7ed9ed52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3DAA"/>
    <w:rsid w:val="0000485B"/>
    <w:rsid w:val="00044429"/>
    <w:rsid w:val="000458E9"/>
    <w:rsid w:val="000502A5"/>
    <w:rsid w:val="00052C2F"/>
    <w:rsid w:val="000559E2"/>
    <w:rsid w:val="0006470D"/>
    <w:rsid w:val="00077D2F"/>
    <w:rsid w:val="00084197"/>
    <w:rsid w:val="00095129"/>
    <w:rsid w:val="0009541B"/>
    <w:rsid w:val="00097D0B"/>
    <w:rsid w:val="000E345A"/>
    <w:rsid w:val="000F40AF"/>
    <w:rsid w:val="0010043F"/>
    <w:rsid w:val="00104721"/>
    <w:rsid w:val="00117479"/>
    <w:rsid w:val="00125C56"/>
    <w:rsid w:val="001308E3"/>
    <w:rsid w:val="00132FC1"/>
    <w:rsid w:val="00140B5E"/>
    <w:rsid w:val="00144A5D"/>
    <w:rsid w:val="0015312F"/>
    <w:rsid w:val="001543AE"/>
    <w:rsid w:val="00156EF2"/>
    <w:rsid w:val="00167BC2"/>
    <w:rsid w:val="00173005"/>
    <w:rsid w:val="0017384B"/>
    <w:rsid w:val="00176599"/>
    <w:rsid w:val="0018438A"/>
    <w:rsid w:val="001B47AD"/>
    <w:rsid w:val="001C168F"/>
    <w:rsid w:val="001C78C0"/>
    <w:rsid w:val="001D7B11"/>
    <w:rsid w:val="001E299C"/>
    <w:rsid w:val="001E498C"/>
    <w:rsid w:val="001F056C"/>
    <w:rsid w:val="002078DF"/>
    <w:rsid w:val="00213A55"/>
    <w:rsid w:val="00215D7C"/>
    <w:rsid w:val="00220EF9"/>
    <w:rsid w:val="00223D65"/>
    <w:rsid w:val="00226A79"/>
    <w:rsid w:val="00256A18"/>
    <w:rsid w:val="002603CF"/>
    <w:rsid w:val="002614E1"/>
    <w:rsid w:val="002727A7"/>
    <w:rsid w:val="00273BF0"/>
    <w:rsid w:val="00285622"/>
    <w:rsid w:val="0029700B"/>
    <w:rsid w:val="002A0A48"/>
    <w:rsid w:val="002A5A18"/>
    <w:rsid w:val="002A7D99"/>
    <w:rsid w:val="002C00B8"/>
    <w:rsid w:val="002C27AE"/>
    <w:rsid w:val="002C2B0B"/>
    <w:rsid w:val="002E6962"/>
    <w:rsid w:val="002F32DC"/>
    <w:rsid w:val="00325216"/>
    <w:rsid w:val="0033020F"/>
    <w:rsid w:val="0033475A"/>
    <w:rsid w:val="00335D7E"/>
    <w:rsid w:val="00342F9F"/>
    <w:rsid w:val="0035230F"/>
    <w:rsid w:val="003568CC"/>
    <w:rsid w:val="00356C7F"/>
    <w:rsid w:val="00362B26"/>
    <w:rsid w:val="00377BEA"/>
    <w:rsid w:val="003805DD"/>
    <w:rsid w:val="00384858"/>
    <w:rsid w:val="00392BAF"/>
    <w:rsid w:val="00392CFA"/>
    <w:rsid w:val="003B3BD0"/>
    <w:rsid w:val="003C4B72"/>
    <w:rsid w:val="003D7B8B"/>
    <w:rsid w:val="003E3462"/>
    <w:rsid w:val="003E7F82"/>
    <w:rsid w:val="003F437A"/>
    <w:rsid w:val="00425251"/>
    <w:rsid w:val="004323AF"/>
    <w:rsid w:val="00436510"/>
    <w:rsid w:val="00437C64"/>
    <w:rsid w:val="00442452"/>
    <w:rsid w:val="00447DBE"/>
    <w:rsid w:val="00453022"/>
    <w:rsid w:val="0046383A"/>
    <w:rsid w:val="00464929"/>
    <w:rsid w:val="00464B77"/>
    <w:rsid w:val="00480AB6"/>
    <w:rsid w:val="00482FC5"/>
    <w:rsid w:val="00484C07"/>
    <w:rsid w:val="00496870"/>
    <w:rsid w:val="004A64A7"/>
    <w:rsid w:val="004B3FFB"/>
    <w:rsid w:val="004D0C73"/>
    <w:rsid w:val="004D403A"/>
    <w:rsid w:val="004D6572"/>
    <w:rsid w:val="004F324A"/>
    <w:rsid w:val="004F51C5"/>
    <w:rsid w:val="004F6E47"/>
    <w:rsid w:val="00510705"/>
    <w:rsid w:val="00525806"/>
    <w:rsid w:val="00525C14"/>
    <w:rsid w:val="00525F56"/>
    <w:rsid w:val="00526FB9"/>
    <w:rsid w:val="00543E06"/>
    <w:rsid w:val="0054477A"/>
    <w:rsid w:val="005505D2"/>
    <w:rsid w:val="005541BC"/>
    <w:rsid w:val="00560280"/>
    <w:rsid w:val="00567ACC"/>
    <w:rsid w:val="00580AA7"/>
    <w:rsid w:val="00593C8E"/>
    <w:rsid w:val="005A79F0"/>
    <w:rsid w:val="005B0D36"/>
    <w:rsid w:val="005B3E7F"/>
    <w:rsid w:val="005C02BD"/>
    <w:rsid w:val="005E0CBC"/>
    <w:rsid w:val="005E244D"/>
    <w:rsid w:val="005F13BC"/>
    <w:rsid w:val="005F26F1"/>
    <w:rsid w:val="005F410C"/>
    <w:rsid w:val="005F4F3B"/>
    <w:rsid w:val="006013C0"/>
    <w:rsid w:val="00613AD5"/>
    <w:rsid w:val="00621596"/>
    <w:rsid w:val="00627D73"/>
    <w:rsid w:val="00632A11"/>
    <w:rsid w:val="00633818"/>
    <w:rsid w:val="00640170"/>
    <w:rsid w:val="00645562"/>
    <w:rsid w:val="006535F1"/>
    <w:rsid w:val="006620B6"/>
    <w:rsid w:val="0066338B"/>
    <w:rsid w:val="00670F7B"/>
    <w:rsid w:val="006777E5"/>
    <w:rsid w:val="00681563"/>
    <w:rsid w:val="0068489C"/>
    <w:rsid w:val="006957F2"/>
    <w:rsid w:val="00696B6E"/>
    <w:rsid w:val="006A1296"/>
    <w:rsid w:val="006A440D"/>
    <w:rsid w:val="006A56E8"/>
    <w:rsid w:val="006B1109"/>
    <w:rsid w:val="006B2ECB"/>
    <w:rsid w:val="006B31F8"/>
    <w:rsid w:val="006C63E6"/>
    <w:rsid w:val="006D68A1"/>
    <w:rsid w:val="006E4521"/>
    <w:rsid w:val="006E57CC"/>
    <w:rsid w:val="006E7BA2"/>
    <w:rsid w:val="006F007E"/>
    <w:rsid w:val="007210CF"/>
    <w:rsid w:val="00727E4D"/>
    <w:rsid w:val="00731E83"/>
    <w:rsid w:val="00737A22"/>
    <w:rsid w:val="00751925"/>
    <w:rsid w:val="007706AF"/>
    <w:rsid w:val="00771F60"/>
    <w:rsid w:val="007727DF"/>
    <w:rsid w:val="00781F0D"/>
    <w:rsid w:val="007827A7"/>
    <w:rsid w:val="0079771C"/>
    <w:rsid w:val="007A334B"/>
    <w:rsid w:val="007C009F"/>
    <w:rsid w:val="007C2FD5"/>
    <w:rsid w:val="007E3BE9"/>
    <w:rsid w:val="00810B94"/>
    <w:rsid w:val="008247EA"/>
    <w:rsid w:val="00837D51"/>
    <w:rsid w:val="0086770E"/>
    <w:rsid w:val="008A6BA1"/>
    <w:rsid w:val="008C1C45"/>
    <w:rsid w:val="008E4473"/>
    <w:rsid w:val="008E6B3A"/>
    <w:rsid w:val="008F2167"/>
    <w:rsid w:val="008F3849"/>
    <w:rsid w:val="008F4CF2"/>
    <w:rsid w:val="00904089"/>
    <w:rsid w:val="00906C93"/>
    <w:rsid w:val="0091211D"/>
    <w:rsid w:val="009179F9"/>
    <w:rsid w:val="009343D0"/>
    <w:rsid w:val="00935790"/>
    <w:rsid w:val="00937904"/>
    <w:rsid w:val="00941951"/>
    <w:rsid w:val="0094587D"/>
    <w:rsid w:val="00957CCC"/>
    <w:rsid w:val="00966B01"/>
    <w:rsid w:val="00967877"/>
    <w:rsid w:val="009717DF"/>
    <w:rsid w:val="00980549"/>
    <w:rsid w:val="009B7921"/>
    <w:rsid w:val="009E3C4A"/>
    <w:rsid w:val="009F403C"/>
    <w:rsid w:val="009F4F62"/>
    <w:rsid w:val="00A024EC"/>
    <w:rsid w:val="00A05EAE"/>
    <w:rsid w:val="00A14BA5"/>
    <w:rsid w:val="00A170E4"/>
    <w:rsid w:val="00A36407"/>
    <w:rsid w:val="00A37739"/>
    <w:rsid w:val="00A84FB2"/>
    <w:rsid w:val="00A85BD4"/>
    <w:rsid w:val="00AE36AA"/>
    <w:rsid w:val="00AF26F9"/>
    <w:rsid w:val="00B471D0"/>
    <w:rsid w:val="00B53241"/>
    <w:rsid w:val="00B743C4"/>
    <w:rsid w:val="00B8255C"/>
    <w:rsid w:val="00B83156"/>
    <w:rsid w:val="00BA28CF"/>
    <w:rsid w:val="00BD1BC5"/>
    <w:rsid w:val="00BD2FC4"/>
    <w:rsid w:val="00BD7D59"/>
    <w:rsid w:val="00BE1290"/>
    <w:rsid w:val="00BE3DC3"/>
    <w:rsid w:val="00BE6A2D"/>
    <w:rsid w:val="00BF6ADC"/>
    <w:rsid w:val="00C0141A"/>
    <w:rsid w:val="00C024B2"/>
    <w:rsid w:val="00C10BB9"/>
    <w:rsid w:val="00C2010B"/>
    <w:rsid w:val="00C226EE"/>
    <w:rsid w:val="00C2659F"/>
    <w:rsid w:val="00C275FA"/>
    <w:rsid w:val="00C30271"/>
    <w:rsid w:val="00C340E8"/>
    <w:rsid w:val="00C807A2"/>
    <w:rsid w:val="00CA50AD"/>
    <w:rsid w:val="00CC2BC6"/>
    <w:rsid w:val="00CC4212"/>
    <w:rsid w:val="00D13F06"/>
    <w:rsid w:val="00D15C12"/>
    <w:rsid w:val="00D36343"/>
    <w:rsid w:val="00D369FD"/>
    <w:rsid w:val="00D45243"/>
    <w:rsid w:val="00D46FB7"/>
    <w:rsid w:val="00D57A99"/>
    <w:rsid w:val="00D64B13"/>
    <w:rsid w:val="00D864F4"/>
    <w:rsid w:val="00D9020C"/>
    <w:rsid w:val="00D90C21"/>
    <w:rsid w:val="00D94238"/>
    <w:rsid w:val="00DA1636"/>
    <w:rsid w:val="00DA3B12"/>
    <w:rsid w:val="00DA4D41"/>
    <w:rsid w:val="00DA6BF0"/>
    <w:rsid w:val="00DB33BE"/>
    <w:rsid w:val="00DC1501"/>
    <w:rsid w:val="00DC57C1"/>
    <w:rsid w:val="00DC62BE"/>
    <w:rsid w:val="00DD43B0"/>
    <w:rsid w:val="00DE061F"/>
    <w:rsid w:val="00DE3819"/>
    <w:rsid w:val="00E039B5"/>
    <w:rsid w:val="00E25B6F"/>
    <w:rsid w:val="00E413C4"/>
    <w:rsid w:val="00E6010E"/>
    <w:rsid w:val="00E66F3D"/>
    <w:rsid w:val="00E70F6B"/>
    <w:rsid w:val="00E82934"/>
    <w:rsid w:val="00E9048B"/>
    <w:rsid w:val="00E97788"/>
    <w:rsid w:val="00EA1435"/>
    <w:rsid w:val="00EB007E"/>
    <w:rsid w:val="00EB3FDB"/>
    <w:rsid w:val="00EC0032"/>
    <w:rsid w:val="00EE230E"/>
    <w:rsid w:val="00EE4806"/>
    <w:rsid w:val="00F00FBA"/>
    <w:rsid w:val="00F244DE"/>
    <w:rsid w:val="00F31D08"/>
    <w:rsid w:val="00F424A1"/>
    <w:rsid w:val="00F474BB"/>
    <w:rsid w:val="00F51569"/>
    <w:rsid w:val="00F5277D"/>
    <w:rsid w:val="00F90CA7"/>
    <w:rsid w:val="00F91F90"/>
    <w:rsid w:val="00FC690E"/>
    <w:rsid w:val="00FE6C93"/>
    <w:rsid w:val="00FF1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11858BE9-D30B-4888-A867-191994DB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9"/>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10"/>
      </w:numPr>
    </w:pPr>
  </w:style>
  <w:style w:type="numbering" w:styleId="ArticleSection">
    <w:name w:val="Outline List 3"/>
    <w:basedOn w:val="NoList"/>
    <w:semiHidden/>
    <w:rsid w:val="00256A18"/>
    <w:pPr>
      <w:numPr>
        <w:numId w:val="11"/>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val="en-GB" w:eastAsia="en-US" w:bidi="ar-SA"/>
    </w:rPr>
  </w:style>
  <w:style w:type="character" w:customStyle="1" w:styleId="Heading5Char">
    <w:name w:val="Heading 5 Char"/>
    <w:link w:val="Heading5"/>
    <w:rsid w:val="00256A18"/>
    <w:rPr>
      <w:rFonts w:ascii="Garamond MT" w:hAnsi="Garamond MT"/>
      <w:b/>
      <w:kern w:val="28"/>
      <w:sz w:val="24"/>
      <w:lang w:val="en-GB" w:eastAsia="en-US" w:bidi="ar-SA"/>
    </w:rPr>
  </w:style>
  <w:style w:type="character" w:customStyle="1" w:styleId="Heading6Char">
    <w:name w:val="Heading 6 Char"/>
    <w:link w:val="Heading6"/>
    <w:rsid w:val="00256A18"/>
    <w:rPr>
      <w:rFonts w:ascii="Garamond MT" w:hAnsi="Garamond MT"/>
      <w:b/>
      <w:kern w:val="28"/>
      <w:sz w:val="24"/>
      <w:lang w:val="en-GB" w:eastAsia="en-US" w:bidi="ar-SA"/>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3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b/>
      <w:kern w:val="28"/>
      <w:sz w:val="24"/>
      <w:lang w:val="en-GB" w:eastAsia="en-US" w:bidi="ar-SA"/>
    </w:rPr>
  </w:style>
  <w:style w:type="character" w:customStyle="1" w:styleId="Heading9Char">
    <w:name w:val="Heading 9 Char"/>
    <w:basedOn w:val="Heading8Char"/>
    <w:link w:val="Heading9"/>
    <w:rsid w:val="00256A18"/>
    <w:rPr>
      <w:rFonts w:ascii="Garamond MT" w:hAnsi="Garamond MT"/>
      <w:b/>
      <w:kern w:val="28"/>
      <w:sz w:val="24"/>
      <w:lang w:val="en-GB" w:eastAsia="en-US" w:bidi="ar-SA"/>
    </w:rPr>
  </w:style>
  <w:style w:type="paragraph" w:customStyle="1" w:styleId="CMSHeadL2">
    <w:name w:val="CMS Head L2"/>
    <w:basedOn w:val="Normal"/>
    <w:next w:val="CMSHeadL3"/>
    <w:rsid w:val="00256A18"/>
    <w:pPr>
      <w:keepNext/>
      <w:keepLines/>
      <w:numPr>
        <w:ilvl w:val="1"/>
        <w:numId w:val="3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3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3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3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3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3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3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3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semiHidden/>
    <w:locked/>
    <w:rsid w:val="00256A18"/>
    <w:rPr>
      <w:rFonts w:ascii="Garamond MT" w:hAnsi="Garamond MT"/>
      <w:b/>
      <w:sz w:val="24"/>
      <w:lang w:val="en-GB" w:eastAsia="en-US" w:bidi="ar-SA"/>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semiHidden/>
    <w:rsid w:val="00256A18"/>
    <w:rPr>
      <w:sz w:val="16"/>
      <w:szCs w:val="16"/>
    </w:rPr>
  </w:style>
  <w:style w:type="paragraph" w:styleId="CommentText">
    <w:name w:val="annotation text"/>
    <w:basedOn w:val="Normal"/>
    <w:semiHidden/>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DC2CB1-0642-4AE2-9E46-94AFB1ED515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06A73B8C-51D8-4599-B5BD-814D20BF649A}">
  <ds:schemaRefs>
    <ds:schemaRef ds:uri="http://schemas.microsoft.com/sharepoint/v3/contenttype/forms"/>
  </ds:schemaRefs>
</ds:datastoreItem>
</file>

<file path=customXml/itemProps3.xml><?xml version="1.0" encoding="utf-8"?>
<ds:datastoreItem xmlns:ds="http://schemas.openxmlformats.org/officeDocument/2006/customXml" ds:itemID="{9B8838DD-AE5D-47D7-AE35-69EBC5803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100</Pages>
  <Words>26934</Words>
  <Characters>138887</Characters>
  <Application>Microsoft Office Word</Application>
  <DocSecurity>2</DocSecurity>
  <Lines>1157</Lines>
  <Paragraphs>330</Paragraphs>
  <ScaleCrop>false</ScaleCrop>
  <HeadingPairs>
    <vt:vector size="2" baseType="variant">
      <vt:variant>
        <vt:lpstr>Title</vt:lpstr>
      </vt:variant>
      <vt:variant>
        <vt:i4>1</vt:i4>
      </vt:variant>
    </vt:vector>
  </HeadingPairs>
  <TitlesOfParts>
    <vt:vector size="1" baseType="lpstr">
      <vt:lpstr>CUSC_Sch 2_Exh 3 CMP376_27 November 2023_v1.15  </vt:lpstr>
    </vt:vector>
  </TitlesOfParts>
  <Company>National Grid</Company>
  <LinksUpToDate>false</LinksUpToDate>
  <CharactersWithSpaces>165491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subject>
  <dc:creator>Brown1, Christine</dc:creator>
  <cp:keywords> </cp:keywords>
  <cp:lastModifiedBy>ESO Code Admin</cp:lastModifiedBy>
  <cp:revision>5</cp:revision>
  <dcterms:created xsi:type="dcterms:W3CDTF">2024-01-18T18:09:00Z</dcterms:created>
  <dcterms:modified xsi:type="dcterms:W3CDTF">2024-01-18T18:51:00Z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0x010100095E1BDC5029614ABF43223A464FD248</vt:lpwstr>
  </property>
</Properties>
</file>