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967B5F">
      <w:pPr>
        <w:jc w:val="center"/>
        <w:rPr>
          <w:ins w:id="0" w:author="Halford(ESO), David" w:date="2023-04-08T17:28:00Z"/>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2E5C17D7" w14:textId="77777777" w:rsidR="008F1F3E" w:rsidRPr="007E0B31" w:rsidRDefault="008F1F3E" w:rsidP="00932A98">
      <w:pPr>
        <w:rPr>
          <w:del w:id="1" w:author="Halford(ESO), David" w:date="2023-04-08T17:28:00Z"/>
          <w:rFonts w:cs="Arial"/>
        </w:rPr>
      </w:pPr>
    </w:p>
    <w:p w14:paraId="666B0716" w14:textId="6001AABD" w:rsidR="00802BF8" w:rsidRPr="00E41B1F" w:rsidRDefault="00802BF8" w:rsidP="00967B5F">
      <w:pPr>
        <w:jc w:val="center"/>
        <w:rPr>
          <w:ins w:id="2" w:author="Halford(ESO), David" w:date="2023-04-08T17:28:00Z"/>
          <w:rFonts w:cs="Arial"/>
          <w:b/>
          <w:highlight w:val="cyan"/>
        </w:rPr>
      </w:pPr>
      <w:ins w:id="3" w:author="Halford(ESO), David" w:date="2023-04-08T17:28:00Z">
        <w:r w:rsidRPr="00E41B1F">
          <w:rPr>
            <w:rFonts w:cs="Arial"/>
            <w:b/>
            <w:highlight w:val="cyan"/>
          </w:rPr>
          <w:t>GRID CODE MODIFICATION GC0156</w:t>
        </w:r>
      </w:ins>
    </w:p>
    <w:p w14:paraId="3B00013B" w14:textId="21E556B8" w:rsidR="00802BF8" w:rsidRPr="007E0B31" w:rsidRDefault="00802BF8" w:rsidP="00967B5F">
      <w:pPr>
        <w:jc w:val="center"/>
        <w:rPr>
          <w:ins w:id="4" w:author="Halford(ESO), David" w:date="2023-04-08T17:28:00Z"/>
          <w:rFonts w:cs="Arial"/>
          <w:b/>
        </w:rPr>
      </w:pPr>
      <w:ins w:id="5" w:author="Halford(ESO), David" w:date="2023-04-08T17:28:00Z">
        <w:r w:rsidRPr="00E41B1F">
          <w:rPr>
            <w:rFonts w:cs="Arial"/>
            <w:b/>
            <w:highlight w:val="cyan"/>
          </w:rPr>
          <w:t xml:space="preserve">DATED </w:t>
        </w:r>
        <w:r w:rsidR="003E49AE" w:rsidRPr="00E41B1F">
          <w:rPr>
            <w:rFonts w:cs="Arial"/>
            <w:b/>
            <w:highlight w:val="cyan"/>
          </w:rPr>
          <w:t>4</w:t>
        </w:r>
        <w:r w:rsidR="001B6BDF" w:rsidRPr="00E41B1F">
          <w:rPr>
            <w:rFonts w:cs="Arial"/>
            <w:b/>
            <w:highlight w:val="cyan"/>
          </w:rPr>
          <w:t xml:space="preserve"> </w:t>
        </w:r>
        <w:r w:rsidR="007E13E2" w:rsidRPr="00E41B1F">
          <w:rPr>
            <w:rFonts w:cs="Arial"/>
            <w:b/>
            <w:highlight w:val="cyan"/>
          </w:rPr>
          <w:t>APRIL</w:t>
        </w:r>
        <w:r w:rsidR="000C1DCB" w:rsidRPr="00E41B1F">
          <w:rPr>
            <w:rFonts w:cs="Arial"/>
            <w:b/>
            <w:highlight w:val="cyan"/>
          </w:rPr>
          <w:t xml:space="preserve"> 202</w:t>
        </w:r>
        <w:r w:rsidR="001B6BDF" w:rsidRPr="00E41B1F">
          <w:rPr>
            <w:rFonts w:cs="Arial"/>
            <w:b/>
            <w:highlight w:val="cyan"/>
          </w:rPr>
          <w:t>3</w:t>
        </w:r>
        <w:r w:rsidR="001D3770">
          <w:rPr>
            <w:rFonts w:cs="Arial"/>
            <w:b/>
          </w:rPr>
          <w:t xml:space="preserve"> </w:t>
        </w:r>
      </w:ins>
    </w:p>
    <w:p w14:paraId="46EF73E5" w14:textId="77777777" w:rsidR="008F1F3E" w:rsidRPr="007E0B31" w:rsidRDefault="008F1F3E" w:rsidP="00932A98">
      <w:pPr>
        <w:rPr>
          <w:ins w:id="6" w:author="Halford(ESO), David" w:date="2023-04-08T17:28:00Z"/>
          <w:rFonts w:cs="Arial"/>
        </w:rPr>
      </w:pPr>
    </w:p>
    <w:p w14:paraId="7478E8ED" w14:textId="01D8E23A" w:rsidR="00BC3F32" w:rsidRDefault="00FD2A48" w:rsidP="008D2D72">
      <w:pPr>
        <w:pStyle w:val="Level1Text"/>
        <w:rPr>
          <w:ins w:id="7" w:author="Halford(ESO), David" w:date="2023-04-08T17:28:00Z"/>
          <w:rFonts w:cs="Arial"/>
          <w:color w:val="auto"/>
        </w:rPr>
      </w:pPr>
      <w:ins w:id="8" w:author="Halford(ESO), David" w:date="2023-04-08T17:28:00Z">
        <w:r w:rsidRPr="0035133F">
          <w:rPr>
            <w:rFonts w:cs="Arial"/>
            <w:color w:val="auto"/>
            <w:highlight w:val="cyan"/>
          </w:rPr>
          <w:t>Text taken from GC0148</w:t>
        </w:r>
        <w:r w:rsidR="00BC3F32" w:rsidRPr="0035133F">
          <w:rPr>
            <w:rFonts w:cs="Arial"/>
            <w:color w:val="auto"/>
            <w:highlight w:val="cyan"/>
          </w:rPr>
          <w:t xml:space="preserve"> when submitted to Ofgem in October 202</w:t>
        </w:r>
        <w:r w:rsidR="008D2D72" w:rsidRPr="0035133F">
          <w:rPr>
            <w:rFonts w:cs="Arial"/>
            <w:color w:val="auto"/>
            <w:highlight w:val="cyan"/>
          </w:rPr>
          <w:t>2</w:t>
        </w:r>
        <w:r>
          <w:rPr>
            <w:rFonts w:cs="Arial"/>
            <w:color w:val="auto"/>
          </w:rPr>
          <w:t xml:space="preserve"> </w:t>
        </w:r>
      </w:ins>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985947">
        <w:trPr>
          <w:cantSplit/>
          <w:trHeight w:val="2225"/>
        </w:trPr>
        <w:tc>
          <w:tcPr>
            <w:tcW w:w="2552"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1E0B5199" w14:textId="77777777" w:rsidR="00BB7BC1" w:rsidRDefault="00BB7BC1" w:rsidP="00BB7BC1">
            <w:pPr>
              <w:pStyle w:val="TableArial11"/>
              <w:rPr>
                <w:del w:id="9" w:author="Halford(ESO), David" w:date="2023-04-08T17:28:00Z"/>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334620CA" w14:textId="77777777" w:rsidR="002510FF" w:rsidRPr="002510FF" w:rsidRDefault="002510FF" w:rsidP="002510FF">
            <w:pPr>
              <w:rPr>
                <w:del w:id="10" w:author="Halford(ESO), David" w:date="2023-04-08T17:28:00Z"/>
              </w:rPr>
            </w:pPr>
          </w:p>
          <w:p w14:paraId="2464C6CB" w14:textId="77777777" w:rsidR="002510FF" w:rsidRPr="002510FF" w:rsidRDefault="002510FF" w:rsidP="002510FF">
            <w:pPr>
              <w:rPr>
                <w:del w:id="11" w:author="Halford(ESO), David" w:date="2023-04-08T17:28:00Z"/>
              </w:rPr>
            </w:pPr>
          </w:p>
          <w:p w14:paraId="492B1251" w14:textId="77777777" w:rsidR="002510FF" w:rsidRPr="002510FF" w:rsidRDefault="002510FF" w:rsidP="002510FF">
            <w:pPr>
              <w:rPr>
                <w:del w:id="12" w:author="Halford(ESO), David" w:date="2023-04-08T17:28:00Z"/>
              </w:rPr>
            </w:pPr>
          </w:p>
          <w:p w14:paraId="146A8C96" w14:textId="77777777" w:rsidR="002510FF" w:rsidRPr="002510FF" w:rsidRDefault="002510FF" w:rsidP="002510FF">
            <w:pPr>
              <w:rPr>
                <w:del w:id="13" w:author="Halford(ESO), David" w:date="2023-04-08T17:28:00Z"/>
              </w:rPr>
            </w:pPr>
          </w:p>
          <w:p w14:paraId="56A02431" w14:textId="77777777" w:rsidR="002510FF" w:rsidRPr="002510FF" w:rsidRDefault="002510FF" w:rsidP="002510FF">
            <w:pPr>
              <w:rPr>
                <w:del w:id="14" w:author="Halford(ESO), David" w:date="2023-04-08T17:28:00Z"/>
              </w:rPr>
            </w:pPr>
          </w:p>
          <w:p w14:paraId="58995380" w14:textId="77777777" w:rsidR="002510FF" w:rsidRPr="002510FF" w:rsidRDefault="002510FF" w:rsidP="002510FF">
            <w:pPr>
              <w:rPr>
                <w:del w:id="15" w:author="Halford(ESO), David" w:date="2023-04-08T17:28:00Z"/>
              </w:rPr>
            </w:pPr>
          </w:p>
          <w:p w14:paraId="0D253E54" w14:textId="77777777" w:rsidR="002510FF" w:rsidRPr="002510FF" w:rsidRDefault="002510FF" w:rsidP="002510FF">
            <w:pPr>
              <w:rPr>
                <w:del w:id="16" w:author="Halford(ESO), David" w:date="2023-04-08T17:28:00Z"/>
              </w:rPr>
            </w:pPr>
          </w:p>
          <w:p w14:paraId="68D4D469" w14:textId="77777777" w:rsidR="002510FF" w:rsidRPr="002510FF" w:rsidRDefault="002510FF" w:rsidP="002510FF">
            <w:pPr>
              <w:rPr>
                <w:del w:id="17" w:author="Halford(ESO), David" w:date="2023-04-08T17:28:00Z"/>
              </w:rPr>
            </w:pPr>
          </w:p>
          <w:p w14:paraId="47E5AD51" w14:textId="77777777" w:rsidR="002510FF" w:rsidRPr="002510FF" w:rsidRDefault="002510FF" w:rsidP="002510FF">
            <w:pPr>
              <w:rPr>
                <w:del w:id="18" w:author="Halford(ESO), David" w:date="2023-04-08T17:28:00Z"/>
              </w:rPr>
            </w:pPr>
          </w:p>
          <w:p w14:paraId="5136C8DA" w14:textId="77777777" w:rsidR="002510FF" w:rsidRPr="002510FF" w:rsidRDefault="002510FF" w:rsidP="002510FF">
            <w:pPr>
              <w:rPr>
                <w:del w:id="19" w:author="Halford(ESO), David" w:date="2023-04-08T17:28:00Z"/>
              </w:rPr>
            </w:pPr>
          </w:p>
          <w:p w14:paraId="3DC43786" w14:textId="77777777" w:rsidR="002510FF" w:rsidRPr="002510FF" w:rsidRDefault="002510FF" w:rsidP="002510FF">
            <w:pPr>
              <w:rPr>
                <w:del w:id="20" w:author="Halford(ESO), David" w:date="2023-04-08T17:28:00Z"/>
              </w:rPr>
            </w:pPr>
          </w:p>
          <w:p w14:paraId="2B92F1D6" w14:textId="77777777" w:rsidR="002510FF" w:rsidRPr="002510FF" w:rsidRDefault="002510FF" w:rsidP="002510FF">
            <w:pPr>
              <w:rPr>
                <w:del w:id="21" w:author="Halford(ESO), David" w:date="2023-04-08T17:28:00Z"/>
              </w:rPr>
            </w:pPr>
          </w:p>
          <w:p w14:paraId="3F5476A2" w14:textId="77777777" w:rsidR="002510FF" w:rsidRPr="002510FF" w:rsidRDefault="002510FF" w:rsidP="002510FF">
            <w:pPr>
              <w:rPr>
                <w:del w:id="22" w:author="Halford(ESO), David" w:date="2023-04-08T17:28:00Z"/>
              </w:rPr>
            </w:pPr>
          </w:p>
          <w:p w14:paraId="2658012A" w14:textId="77777777" w:rsidR="002510FF" w:rsidRPr="002510FF" w:rsidRDefault="002510FF" w:rsidP="002510FF">
            <w:pPr>
              <w:rPr>
                <w:del w:id="23" w:author="Halford(ESO), David" w:date="2023-04-08T17:28:00Z"/>
              </w:rPr>
            </w:pPr>
          </w:p>
          <w:p w14:paraId="193179B5" w14:textId="77777777" w:rsidR="002510FF" w:rsidRPr="002510FF" w:rsidRDefault="002510FF" w:rsidP="002510FF">
            <w:pPr>
              <w:rPr>
                <w:del w:id="24" w:author="Halford(ESO), David" w:date="2023-04-08T17:28:00Z"/>
              </w:rPr>
            </w:pPr>
          </w:p>
          <w:p w14:paraId="1A16D93E" w14:textId="77777777" w:rsidR="002510FF" w:rsidRPr="002510FF" w:rsidRDefault="002510FF" w:rsidP="002510FF">
            <w:pPr>
              <w:rPr>
                <w:del w:id="25" w:author="Halford(ESO), David" w:date="2023-04-08T17:28:00Z"/>
              </w:rPr>
            </w:pPr>
          </w:p>
          <w:p w14:paraId="7998D3BF" w14:textId="77777777" w:rsidR="002510FF" w:rsidRPr="002510FF" w:rsidRDefault="002510FF" w:rsidP="002510FF">
            <w:pPr>
              <w:rPr>
                <w:del w:id="26" w:author="Halford(ESO), David" w:date="2023-04-08T17:28:00Z"/>
              </w:rPr>
            </w:pPr>
          </w:p>
          <w:p w14:paraId="77003760" w14:textId="77777777" w:rsidR="002510FF" w:rsidRPr="002510FF" w:rsidRDefault="002510FF" w:rsidP="002510FF">
            <w:pPr>
              <w:rPr>
                <w:del w:id="27" w:author="Halford(ESO), David" w:date="2023-04-08T17:28:00Z"/>
              </w:rPr>
            </w:pPr>
          </w:p>
          <w:p w14:paraId="5E595AC7" w14:textId="77777777" w:rsidR="002510FF" w:rsidRPr="002510FF" w:rsidRDefault="002510FF" w:rsidP="002510FF">
            <w:pPr>
              <w:rPr>
                <w:del w:id="28" w:author="Halford(ESO), David" w:date="2023-04-08T17:28:00Z"/>
              </w:rPr>
            </w:pPr>
          </w:p>
          <w:p w14:paraId="24FC7CB4" w14:textId="77777777" w:rsidR="002510FF" w:rsidRPr="002510FF" w:rsidRDefault="002510FF" w:rsidP="002510FF">
            <w:pPr>
              <w:rPr>
                <w:del w:id="29" w:author="Halford(ESO), David" w:date="2023-04-08T17:28:00Z"/>
              </w:rPr>
            </w:pPr>
          </w:p>
          <w:p w14:paraId="0548DB43" w14:textId="77777777" w:rsidR="002510FF" w:rsidRPr="002510FF" w:rsidRDefault="002510FF" w:rsidP="002510FF">
            <w:pPr>
              <w:rPr>
                <w:del w:id="30" w:author="Halford(ESO), David" w:date="2023-04-08T17:28:00Z"/>
              </w:rPr>
            </w:pPr>
          </w:p>
          <w:p w14:paraId="571052F5" w14:textId="77777777" w:rsidR="002510FF" w:rsidRPr="002510FF" w:rsidRDefault="002510FF" w:rsidP="002510FF">
            <w:pPr>
              <w:rPr>
                <w:del w:id="31" w:author="Halford(ESO), David" w:date="2023-04-08T17:28:00Z"/>
              </w:rPr>
            </w:pPr>
          </w:p>
          <w:p w14:paraId="284B74FF" w14:textId="77777777" w:rsidR="002510FF" w:rsidRPr="002510FF" w:rsidRDefault="002510FF" w:rsidP="002510FF">
            <w:pPr>
              <w:rPr>
                <w:del w:id="32" w:author="Halford(ESO), David" w:date="2023-04-08T17:28:00Z"/>
              </w:rPr>
            </w:pPr>
          </w:p>
          <w:p w14:paraId="71D41501" w14:textId="77777777" w:rsidR="002510FF" w:rsidRDefault="002510FF" w:rsidP="002510FF">
            <w:pPr>
              <w:jc w:val="right"/>
              <w:rPr>
                <w:del w:id="33" w:author="Halford(ESO), David" w:date="2023-04-08T17:28:00Z"/>
                <w:rFonts w:cs="Arial"/>
                <w:b/>
              </w:rPr>
            </w:pPr>
          </w:p>
          <w:p w14:paraId="75DD806F" w14:textId="7036B44E" w:rsidR="002510FF" w:rsidRPr="002510FF" w:rsidRDefault="002510FF" w:rsidP="00971AA0"/>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7DB018BB" w14:textId="77777777" w:rsidR="00BB7BC1" w:rsidRDefault="00BB7BC1" w:rsidP="00BB7BC1">
            <w:pPr>
              <w:pStyle w:val="TableArial11"/>
              <w:rPr>
                <w:del w:id="34" w:author="Halford(ESO), David" w:date="2023-04-08T17:28:00Z"/>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67B1BCA3" w14:textId="77777777" w:rsidR="002510FF" w:rsidRPr="002510FF" w:rsidRDefault="002510FF" w:rsidP="002510FF">
            <w:pPr>
              <w:rPr>
                <w:del w:id="35" w:author="Halford(ESO), David" w:date="2023-04-08T17:28:00Z"/>
              </w:rPr>
            </w:pPr>
          </w:p>
          <w:p w14:paraId="289E990D" w14:textId="77777777" w:rsidR="002510FF" w:rsidRPr="002510FF" w:rsidRDefault="002510FF" w:rsidP="002510FF">
            <w:pPr>
              <w:rPr>
                <w:del w:id="36" w:author="Halford(ESO), David" w:date="2023-04-08T17:28:00Z"/>
              </w:rPr>
            </w:pPr>
          </w:p>
          <w:p w14:paraId="1081FB72" w14:textId="67624769" w:rsidR="002510FF" w:rsidRPr="00752308" w:rsidRDefault="002510FF" w:rsidP="00752308">
            <w:pPr>
              <w:pStyle w:val="TableArial11"/>
              <w:rPr>
                <w:rFonts w:asciiTheme="minorHAnsi" w:hAnsiTheme="minorHAnsi"/>
              </w:rPr>
            </w:pPr>
          </w:p>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3112AE27" w:rsidR="00517DA3" w:rsidRPr="00517DA3" w:rsidRDefault="00517DA3" w:rsidP="00696AC0">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405A701F" w14:textId="77777777" w:rsidR="00055DDE" w:rsidRPr="005C20E3" w:rsidRDefault="00055DDE">
      <w:pPr>
        <w:rPr>
          <w:del w:id="37" w:author="Halford(ESO), David" w:date="2023-04-08T17:28:00Z"/>
        </w:rPr>
      </w:pPr>
      <w:del w:id="38" w:author="Halford(ESO), David" w:date="2023-04-08T17:28:00Z">
        <w:r>
          <w:rPr>
            <w:b/>
          </w:rPr>
          <w:br w:type="page"/>
        </w:r>
      </w:del>
    </w:p>
    <w:p w14:paraId="688C1B18" w14:textId="77777777" w:rsidR="00AE31FF" w:rsidRPr="00146EA7" w:rsidRDefault="00AE31FF" w:rsidP="00AE31FF">
      <w:pPr>
        <w:rPr>
          <w:del w:id="39" w:author="Halford(ESO), David" w:date="2023-04-08T17:28:00Z"/>
        </w:rPr>
      </w:pPr>
    </w:p>
    <w:p w14:paraId="61F84CA5" w14:textId="77777777" w:rsidR="00AE31FF" w:rsidRPr="00146EA7" w:rsidRDefault="00AE31FF" w:rsidP="0098680A">
      <w:pPr>
        <w:rPr>
          <w:del w:id="40" w:author="Halford(ESO), David" w:date="2023-04-08T17:28:00Z"/>
        </w:rPr>
      </w:pPr>
    </w:p>
    <w:p w14:paraId="0DA1497C" w14:textId="77777777" w:rsidR="00AE31FF" w:rsidRPr="00146EA7" w:rsidRDefault="00AE31FF">
      <w:pPr>
        <w:rPr>
          <w:del w:id="41" w:author="Halford(ESO), David" w:date="2023-04-08T17:28:00Z"/>
        </w:rPr>
      </w:pPr>
    </w:p>
    <w:p w14:paraId="7F8CD0F7" w14:textId="77777777" w:rsidR="00AE31FF" w:rsidRPr="00146EA7" w:rsidRDefault="00AE31FF">
      <w:pPr>
        <w:rPr>
          <w:del w:id="42" w:author="Halford(ESO), David" w:date="2023-04-08T17:28:00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6937"/>
      </w:tblGrid>
      <w:tr w:rsidR="0012256D" w:rsidRPr="007E0B31" w14:paraId="31C1F385" w14:textId="77777777" w:rsidTr="00696AC0">
        <w:trPr>
          <w:cantSplit/>
        </w:trPr>
        <w:tc>
          <w:tcPr>
            <w:tcW w:w="2581" w:type="dxa"/>
          </w:tcPr>
          <w:p w14:paraId="216D3C09" w14:textId="4C24AFA7" w:rsidR="0012256D" w:rsidRPr="007E0B31" w:rsidRDefault="0012256D" w:rsidP="00ED5885">
            <w:pPr>
              <w:pStyle w:val="Arial11Bold"/>
              <w:rPr>
                <w:rFonts w:cs="Arial"/>
              </w:rPr>
            </w:pPr>
            <w:r>
              <w:rPr>
                <w:rFonts w:cs="Arial"/>
              </w:rPr>
              <w:t>Additional BM Unit</w:t>
            </w:r>
          </w:p>
        </w:tc>
        <w:tc>
          <w:tcPr>
            <w:tcW w:w="6937"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696AC0">
        <w:trPr>
          <w:cantSplit/>
        </w:trPr>
        <w:tc>
          <w:tcPr>
            <w:tcW w:w="2581" w:type="dxa"/>
          </w:tcPr>
          <w:p w14:paraId="1385D0C3" w14:textId="7C4BBA69" w:rsidR="00C9274C" w:rsidRPr="007E0B31" w:rsidRDefault="00C9274C" w:rsidP="00ED5885">
            <w:pPr>
              <w:pStyle w:val="Arial11Bold"/>
              <w:rPr>
                <w:rFonts w:cs="Arial"/>
              </w:rPr>
            </w:pPr>
            <w:r w:rsidRPr="007E0B31">
              <w:rPr>
                <w:rFonts w:cs="Arial"/>
              </w:rPr>
              <w:t>Affiliate</w:t>
            </w:r>
          </w:p>
        </w:tc>
        <w:tc>
          <w:tcPr>
            <w:tcW w:w="6937"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696AC0">
        <w:trPr>
          <w:cantSplit/>
        </w:trPr>
        <w:tc>
          <w:tcPr>
            <w:tcW w:w="2581" w:type="dxa"/>
          </w:tcPr>
          <w:p w14:paraId="7A1E1D01" w14:textId="77777777" w:rsidR="0097017C" w:rsidRPr="007E0B31" w:rsidRDefault="0097017C" w:rsidP="002335A5">
            <w:pPr>
              <w:pStyle w:val="Arial11Bold"/>
              <w:rPr>
                <w:rFonts w:cs="Arial"/>
              </w:rPr>
            </w:pPr>
            <w:r w:rsidRPr="007E0B31">
              <w:rPr>
                <w:rFonts w:cs="Arial"/>
              </w:rPr>
              <w:t>AF Rules</w:t>
            </w:r>
          </w:p>
        </w:tc>
        <w:tc>
          <w:tcPr>
            <w:tcW w:w="6937"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696AC0">
        <w:trPr>
          <w:cantSplit/>
        </w:trPr>
        <w:tc>
          <w:tcPr>
            <w:tcW w:w="2581" w:type="dxa"/>
          </w:tcPr>
          <w:p w14:paraId="6ED5AB91" w14:textId="77777777" w:rsidR="00CB3A44" w:rsidRPr="007E0B31" w:rsidRDefault="00CB3A44" w:rsidP="002335A5">
            <w:pPr>
              <w:pStyle w:val="Arial11Bold"/>
              <w:rPr>
                <w:rFonts w:cs="Arial"/>
              </w:rPr>
            </w:pPr>
            <w:r w:rsidRPr="007E0B31">
              <w:rPr>
                <w:rFonts w:cs="Arial"/>
              </w:rPr>
              <w:t>Agency</w:t>
            </w:r>
          </w:p>
        </w:tc>
        <w:tc>
          <w:tcPr>
            <w:tcW w:w="6937"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00696AC0">
        <w:trPr>
          <w:cantSplit/>
        </w:trPr>
        <w:tc>
          <w:tcPr>
            <w:tcW w:w="2581" w:type="dxa"/>
          </w:tcPr>
          <w:p w14:paraId="45E3E005" w14:textId="0FFD71EE" w:rsidR="0012256D" w:rsidRPr="007E0B31" w:rsidRDefault="0012256D" w:rsidP="002335A5">
            <w:pPr>
              <w:pStyle w:val="Arial11Bold"/>
              <w:rPr>
                <w:rFonts w:cs="Arial"/>
              </w:rPr>
            </w:pPr>
            <w:r>
              <w:rPr>
                <w:rFonts w:cs="Arial"/>
              </w:rPr>
              <w:t>Aggregator</w:t>
            </w:r>
          </w:p>
        </w:tc>
        <w:tc>
          <w:tcPr>
            <w:tcW w:w="6937"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696AC0">
        <w:trPr>
          <w:cantSplit/>
        </w:trPr>
        <w:tc>
          <w:tcPr>
            <w:tcW w:w="2581"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937"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93310B" w:rsidRPr="007E0B31" w14:paraId="5CD4B4BD" w14:textId="77777777" w:rsidTr="00696AC0">
        <w:trPr>
          <w:cantSplit/>
          <w:ins w:id="43" w:author="Halford(ESO), David" w:date="2023-04-08T17:28:00Z"/>
        </w:trPr>
        <w:tc>
          <w:tcPr>
            <w:tcW w:w="2581" w:type="dxa"/>
          </w:tcPr>
          <w:p w14:paraId="6308BAB9" w14:textId="4CAF962A" w:rsidR="001B6BDF" w:rsidRPr="00495A45" w:rsidRDefault="001B6BDF" w:rsidP="002335A5">
            <w:pPr>
              <w:pStyle w:val="Arial11Bold"/>
              <w:rPr>
                <w:ins w:id="44" w:author="Halford(ESO), David" w:date="2023-04-08T17:28:00Z"/>
                <w:rFonts w:cs="Arial"/>
                <w:highlight w:val="cyan"/>
              </w:rPr>
            </w:pPr>
            <w:ins w:id="45" w:author="Halford(ESO), David" w:date="2023-04-08T17:28:00Z">
              <w:r w:rsidRPr="00495A45">
                <w:rPr>
                  <w:rFonts w:cs="Arial"/>
                  <w:highlight w:val="cyan"/>
                </w:rPr>
                <w:t>Anchor</w:t>
              </w:r>
            </w:ins>
          </w:p>
        </w:tc>
        <w:tc>
          <w:tcPr>
            <w:tcW w:w="6937" w:type="dxa"/>
          </w:tcPr>
          <w:p w14:paraId="60F04962" w14:textId="1D974980" w:rsidR="007E5A37" w:rsidRPr="00495A45" w:rsidRDefault="00056E40" w:rsidP="002335A5">
            <w:pPr>
              <w:pStyle w:val="TableArial11"/>
              <w:rPr>
                <w:ins w:id="46" w:author="Halford(ESO), David" w:date="2023-04-08T17:28:00Z"/>
                <w:rFonts w:cs="Arial"/>
                <w:highlight w:val="cyan"/>
              </w:rPr>
            </w:pPr>
            <w:ins w:id="47" w:author="Halford(ESO), David" w:date="2023-04-08T17:28:00Z">
              <w:r w:rsidRPr="00495A45">
                <w:rPr>
                  <w:b/>
                  <w:bCs/>
                  <w:highlight w:val="cyan"/>
                </w:rPr>
                <w:t>Plant</w:t>
              </w:r>
              <w:r w:rsidR="00830489" w:rsidRPr="00495A45">
                <w:rPr>
                  <w:highlight w:val="cyan"/>
                </w:rPr>
                <w:t>,</w:t>
              </w:r>
              <w:r w:rsidRPr="00495A45">
                <w:rPr>
                  <w:highlight w:val="cyan"/>
                </w:rPr>
                <w:t xml:space="preserve"> </w:t>
              </w:r>
              <w:r w:rsidR="00B7485E" w:rsidRPr="00495A45">
                <w:rPr>
                  <w:highlight w:val="cyan"/>
                </w:rPr>
                <w:t xml:space="preserve">owned and operated by a </w:t>
              </w:r>
              <w:r w:rsidR="00B7485E" w:rsidRPr="00495A45">
                <w:rPr>
                  <w:b/>
                  <w:bCs/>
                  <w:highlight w:val="cyan"/>
                </w:rPr>
                <w:t>Restoration Contractor</w:t>
              </w:r>
              <w:r w:rsidR="00B7485E" w:rsidRPr="00495A45">
                <w:rPr>
                  <w:highlight w:val="cyan"/>
                </w:rPr>
                <w:t xml:space="preserve"> </w:t>
              </w:r>
              <w:r w:rsidR="00E76F6F" w:rsidRPr="00495A45">
                <w:rPr>
                  <w:highlight w:val="cyan"/>
                </w:rPr>
                <w:t>which can</w:t>
              </w:r>
              <w:r w:rsidRPr="00495A45">
                <w:rPr>
                  <w:highlight w:val="cyan"/>
                </w:rPr>
                <w:t xml:space="preserve"> </w:t>
              </w:r>
              <w:r w:rsidRPr="00495A45">
                <w:rPr>
                  <w:b/>
                  <w:bCs/>
                  <w:highlight w:val="cyan"/>
                </w:rPr>
                <w:t>Start-Up</w:t>
              </w:r>
              <w:r w:rsidRPr="00495A45">
                <w:rPr>
                  <w:highlight w:val="cyan"/>
                </w:rPr>
                <w:t xml:space="preserve"> from </w:t>
              </w:r>
              <w:r w:rsidRPr="00495A45">
                <w:rPr>
                  <w:b/>
                  <w:bCs/>
                  <w:highlight w:val="cyan"/>
                </w:rPr>
                <w:t>Shutdown</w:t>
              </w:r>
              <w:r w:rsidR="0061463C" w:rsidRPr="00495A45">
                <w:rPr>
                  <w:highlight w:val="cyan"/>
                </w:rPr>
                <w:t xml:space="preserve"> and</w:t>
              </w:r>
              <w:r w:rsidRPr="00495A45">
                <w:rPr>
                  <w:highlight w:val="cyan"/>
                </w:rPr>
                <w:t xml:space="preserve"> energise a part of the </w:t>
              </w:r>
              <w:r w:rsidRPr="00495A45">
                <w:rPr>
                  <w:b/>
                  <w:bCs/>
                  <w:highlight w:val="cyan"/>
                </w:rPr>
                <w:t>Total System</w:t>
              </w:r>
              <w:r w:rsidRPr="00495A45">
                <w:rPr>
                  <w:highlight w:val="cyan"/>
                </w:rPr>
                <w:t xml:space="preserve"> upon instruction from </w:t>
              </w:r>
              <w:r w:rsidR="00080821" w:rsidRPr="00495A45">
                <w:rPr>
                  <w:b/>
                  <w:bCs/>
                  <w:highlight w:val="cyan"/>
                </w:rPr>
                <w:t>The Company</w:t>
              </w:r>
              <w:r w:rsidR="00080821" w:rsidRPr="00495A45">
                <w:rPr>
                  <w:highlight w:val="cyan"/>
                </w:rPr>
                <w:t xml:space="preserve"> </w:t>
              </w:r>
              <w:r w:rsidR="00CA12D2" w:rsidRPr="00495A45">
                <w:rPr>
                  <w:highlight w:val="cyan"/>
                </w:rPr>
                <w:t xml:space="preserve">or a </w:t>
              </w:r>
              <w:r w:rsidR="00CA12D2" w:rsidRPr="00495A45">
                <w:rPr>
                  <w:b/>
                  <w:bCs/>
                  <w:highlight w:val="cyan"/>
                </w:rPr>
                <w:t>Network Operator</w:t>
              </w:r>
              <w:r w:rsidRPr="00495A45">
                <w:rPr>
                  <w:highlight w:val="cyan"/>
                </w:rPr>
                <w:t xml:space="preserve"> or a relevant </w:t>
              </w:r>
              <w:r w:rsidRPr="00495A45">
                <w:rPr>
                  <w:b/>
                  <w:bCs/>
                  <w:highlight w:val="cyan"/>
                </w:rPr>
                <w:t>Transmission Licensee</w:t>
              </w:r>
              <w:r w:rsidRPr="00495A45">
                <w:rPr>
                  <w:highlight w:val="cyan"/>
                </w:rPr>
                <w:t xml:space="preserve"> within a defined </w:t>
              </w:r>
              <w:proofErr w:type="gramStart"/>
              <w:r w:rsidRPr="00495A45">
                <w:rPr>
                  <w:highlight w:val="cyan"/>
                </w:rPr>
                <w:t>time period</w:t>
              </w:r>
              <w:proofErr w:type="gramEnd"/>
              <w:r w:rsidRPr="00495A45">
                <w:rPr>
                  <w:highlight w:val="cyan"/>
                </w:rPr>
                <w:t>, without an external electrical power supply</w:t>
              </w:r>
              <w:r w:rsidR="001A36A8" w:rsidRPr="00495A45">
                <w:rPr>
                  <w:highlight w:val="cyan"/>
                </w:rPr>
                <w:t xml:space="preserve"> from the </w:t>
              </w:r>
              <w:r w:rsidR="001A36A8" w:rsidRPr="00495A45">
                <w:rPr>
                  <w:b/>
                  <w:bCs/>
                  <w:highlight w:val="cyan"/>
                </w:rPr>
                <w:t>Total System</w:t>
              </w:r>
              <w:r w:rsidRPr="00495A45">
                <w:rPr>
                  <w:highlight w:val="cyan"/>
                </w:rPr>
                <w:t>.</w:t>
              </w:r>
              <w:r w:rsidR="005E6191" w:rsidRPr="00495A45">
                <w:rPr>
                  <w:highlight w:val="cyan"/>
                </w:rPr>
                <w:t xml:space="preserve">  </w:t>
              </w:r>
            </w:ins>
          </w:p>
        </w:tc>
      </w:tr>
      <w:tr w:rsidR="0093310B" w:rsidRPr="007E0B31" w14:paraId="53CEE58F" w14:textId="77777777" w:rsidTr="00696AC0">
        <w:trPr>
          <w:cantSplit/>
          <w:ins w:id="48" w:author="Halford(ESO), David" w:date="2023-04-08T17:28:00Z"/>
        </w:trPr>
        <w:tc>
          <w:tcPr>
            <w:tcW w:w="2581" w:type="dxa"/>
          </w:tcPr>
          <w:p w14:paraId="00C34635" w14:textId="389165F3" w:rsidR="00E761F2" w:rsidRPr="00495A45" w:rsidRDefault="00E761F2" w:rsidP="00E761F2">
            <w:pPr>
              <w:pStyle w:val="Arial11Bold"/>
              <w:rPr>
                <w:ins w:id="49" w:author="Halford(ESO), David" w:date="2023-04-08T17:28:00Z"/>
                <w:rFonts w:cs="Arial"/>
                <w:highlight w:val="cyan"/>
              </w:rPr>
            </w:pPr>
            <w:ins w:id="50" w:author="Halford(ESO), David" w:date="2023-04-08T17:28:00Z">
              <w:r w:rsidRPr="00495A45">
                <w:rPr>
                  <w:highlight w:val="cyan"/>
                </w:rPr>
                <w:t xml:space="preserve">Anchor DC Converter </w:t>
              </w:r>
              <w:r w:rsidRPr="00495A45">
                <w:rPr>
                  <w:bCs/>
                  <w:highlight w:val="cyan"/>
                </w:rPr>
                <w:t>Test</w:t>
              </w:r>
            </w:ins>
          </w:p>
        </w:tc>
        <w:tc>
          <w:tcPr>
            <w:tcW w:w="6937" w:type="dxa"/>
          </w:tcPr>
          <w:p w14:paraId="5E690A7C" w14:textId="43EAFE03" w:rsidR="00E761F2" w:rsidRPr="00495A45" w:rsidRDefault="00E761F2" w:rsidP="00E761F2">
            <w:pPr>
              <w:pStyle w:val="TableArial11"/>
              <w:rPr>
                <w:ins w:id="51" w:author="Halford(ESO), David" w:date="2023-04-08T17:28:00Z"/>
                <w:highlight w:val="cyan"/>
              </w:rPr>
            </w:pPr>
            <w:ins w:id="52" w:author="Halford(ESO), David" w:date="2023-04-08T17:28:00Z">
              <w:r w:rsidRPr="00495A45">
                <w:rPr>
                  <w:highlight w:val="cyan"/>
                </w:rPr>
                <w:t xml:space="preserve">A </w:t>
              </w:r>
              <w:r w:rsidRPr="00495A45">
                <w:rPr>
                  <w:bCs/>
                  <w:highlight w:val="cyan"/>
                </w:rPr>
                <w:t>test</w:t>
              </w:r>
              <w:r w:rsidRPr="00495A45">
                <w:rPr>
                  <w:b/>
                  <w:bCs/>
                  <w:highlight w:val="cyan"/>
                </w:rPr>
                <w:t xml:space="preserve"> </w:t>
              </w:r>
              <w:r w:rsidRPr="00495A45">
                <w:rPr>
                  <w:highlight w:val="cyan"/>
                </w:rPr>
                <w:t xml:space="preserve">carried out by an </w:t>
              </w:r>
              <w:r w:rsidRPr="00495A45">
                <w:rPr>
                  <w:b/>
                  <w:bCs/>
                  <w:highlight w:val="cyan"/>
                </w:rPr>
                <w:t>Anchor</w:t>
              </w:r>
              <w:r w:rsidRPr="00495A45">
                <w:rPr>
                  <w:highlight w:val="cyan"/>
                </w:rPr>
                <w:t xml:space="preserve"> </w:t>
              </w:r>
              <w:r w:rsidRPr="00495A45">
                <w:rPr>
                  <w:b/>
                  <w:highlight w:val="cyan"/>
                </w:rPr>
                <w:t>DC Converter Owner</w:t>
              </w:r>
              <w:r w:rsidRPr="00495A45">
                <w:rPr>
                  <w:highlight w:val="cyan"/>
                </w:rPr>
                <w:t xml:space="preserve"> </w:t>
              </w:r>
              <w:r w:rsidR="00EB6893" w:rsidRPr="00495A45">
                <w:rPr>
                  <w:highlight w:val="cyan"/>
                </w:rPr>
                <w:t>on</w:t>
              </w:r>
              <w:r w:rsidRPr="00495A45">
                <w:rPr>
                  <w:highlight w:val="cyan"/>
                </w:rPr>
                <w:t xml:space="preserve"> an </w:t>
              </w:r>
              <w:r w:rsidRPr="00495A45">
                <w:rPr>
                  <w:b/>
                  <w:bCs/>
                  <w:highlight w:val="cyan"/>
                </w:rPr>
                <w:t>Anchor</w:t>
              </w:r>
              <w:r w:rsidRPr="00495A45">
                <w:rPr>
                  <w:b/>
                  <w:highlight w:val="cyan"/>
                </w:rPr>
                <w:t xml:space="preserve"> DC Converter</w:t>
              </w:r>
              <w:r w:rsidRPr="00495A45">
                <w:rPr>
                  <w:highlight w:val="cyan"/>
                </w:rPr>
                <w:t xml:space="preserve"> while the </w:t>
              </w:r>
              <w:r w:rsidRPr="00495A45">
                <w:rPr>
                  <w:b/>
                  <w:highlight w:val="cyan"/>
                </w:rPr>
                <w:t>Anchor DC Converter</w:t>
              </w:r>
              <w:r w:rsidRPr="00495A45">
                <w:rPr>
                  <w:highlight w:val="cyan"/>
                </w:rPr>
                <w:t xml:space="preserve"> is disconnected from all external electrical power supplies from the </w:t>
              </w:r>
              <w:r w:rsidRPr="00495A45">
                <w:rPr>
                  <w:b/>
                  <w:highlight w:val="cyan"/>
                </w:rPr>
                <w:t>Total System</w:t>
              </w:r>
              <w:r w:rsidRPr="00495A45">
                <w:rPr>
                  <w:highlight w:val="cyan"/>
                </w:rPr>
                <w:t>.</w:t>
              </w:r>
            </w:ins>
          </w:p>
        </w:tc>
      </w:tr>
      <w:tr w:rsidR="0093310B" w:rsidRPr="007E0B31" w14:paraId="7E48DCA3" w14:textId="77777777" w:rsidTr="00696AC0">
        <w:trPr>
          <w:cantSplit/>
          <w:ins w:id="53" w:author="Halford(ESO), David" w:date="2023-04-08T17:28:00Z"/>
        </w:trPr>
        <w:tc>
          <w:tcPr>
            <w:tcW w:w="2581" w:type="dxa"/>
          </w:tcPr>
          <w:p w14:paraId="7CF35B85" w14:textId="6A97E0E8" w:rsidR="00463FCE" w:rsidRPr="00495A45" w:rsidRDefault="00463FCE" w:rsidP="00463FCE">
            <w:pPr>
              <w:pStyle w:val="Arial11Bold"/>
              <w:rPr>
                <w:ins w:id="54" w:author="Halford(ESO), David" w:date="2023-04-08T17:28:00Z"/>
                <w:highlight w:val="cyan"/>
              </w:rPr>
            </w:pPr>
            <w:ins w:id="55" w:author="Halford(ESO), David" w:date="2023-04-08T17:28:00Z">
              <w:r w:rsidRPr="00495A45">
                <w:rPr>
                  <w:bCs/>
                  <w:highlight w:val="cyan"/>
                </w:rPr>
                <w:t>Anchor Generating Unit Test</w:t>
              </w:r>
            </w:ins>
          </w:p>
        </w:tc>
        <w:tc>
          <w:tcPr>
            <w:tcW w:w="6937" w:type="dxa"/>
          </w:tcPr>
          <w:p w14:paraId="1F0B00D1" w14:textId="5F9C11FA" w:rsidR="00463FCE" w:rsidRPr="00495A45" w:rsidRDefault="00463FCE" w:rsidP="00463FCE">
            <w:pPr>
              <w:pStyle w:val="TableArial11"/>
              <w:rPr>
                <w:ins w:id="56" w:author="Halford(ESO), David" w:date="2023-04-08T17:28:00Z"/>
                <w:highlight w:val="cyan"/>
              </w:rPr>
            </w:pPr>
            <w:ins w:id="57" w:author="Halford(ESO), David" w:date="2023-04-08T17:28:00Z">
              <w:r w:rsidRPr="00495A45">
                <w:rPr>
                  <w:highlight w:val="cyan"/>
                </w:rPr>
                <w:t xml:space="preserve">A test carried out on an </w:t>
              </w:r>
              <w:r w:rsidRPr="00495A45">
                <w:rPr>
                  <w:b/>
                  <w:highlight w:val="cyan"/>
                </w:rPr>
                <w:t>Anchor</w:t>
              </w:r>
              <w:r w:rsidRPr="00495A45">
                <w:rPr>
                  <w:highlight w:val="cyan"/>
                </w:rPr>
                <w:t xml:space="preserve"> </w:t>
              </w:r>
              <w:r w:rsidRPr="00495A45">
                <w:rPr>
                  <w:b/>
                  <w:highlight w:val="cyan"/>
                </w:rPr>
                <w:t>Generating Unit</w:t>
              </w:r>
              <w:r w:rsidRPr="00495A45">
                <w:rPr>
                  <w:highlight w:val="cyan"/>
                </w:rPr>
                <w:t xml:space="preserve"> or a </w:t>
              </w:r>
              <w:r w:rsidRPr="00495A45">
                <w:rPr>
                  <w:b/>
                  <w:highlight w:val="cyan"/>
                </w:rPr>
                <w:t xml:space="preserve">CCGT </w:t>
              </w:r>
              <w:r w:rsidRPr="00495A45">
                <w:rPr>
                  <w:bCs/>
                  <w:highlight w:val="cyan"/>
                </w:rPr>
                <w:t>unit</w:t>
              </w:r>
              <w:r w:rsidRPr="00495A45">
                <w:rPr>
                  <w:b/>
                  <w:highlight w:val="cyan"/>
                </w:rPr>
                <w:t xml:space="preserve"> </w:t>
              </w:r>
              <w:r w:rsidRPr="00495A45">
                <w:rPr>
                  <w:highlight w:val="cyan"/>
                </w:rPr>
                <w:t>or a</w:t>
              </w:r>
              <w:r w:rsidRPr="00495A45">
                <w:rPr>
                  <w:b/>
                  <w:highlight w:val="cyan"/>
                </w:rPr>
                <w:t xml:space="preserve"> Power Generating Module</w:t>
              </w:r>
              <w:proofErr w:type="gramStart"/>
              <w:r w:rsidRPr="00495A45">
                <w:rPr>
                  <w:highlight w:val="cyan"/>
                </w:rPr>
                <w:t>, as the case may be, at</w:t>
              </w:r>
              <w:proofErr w:type="gramEnd"/>
              <w:r w:rsidRPr="00495A45">
                <w:rPr>
                  <w:highlight w:val="cyan"/>
                </w:rPr>
                <w:t xml:space="preserve"> an </w:t>
              </w:r>
              <w:r w:rsidRPr="00495A45">
                <w:rPr>
                  <w:b/>
                  <w:highlight w:val="cyan"/>
                </w:rPr>
                <w:t>Anchor Power Station</w:t>
              </w:r>
              <w:r w:rsidRPr="00495A45">
                <w:rPr>
                  <w:highlight w:val="cyan"/>
                </w:rPr>
                <w:t xml:space="preserve"> while the </w:t>
              </w:r>
              <w:r w:rsidRPr="00495A45">
                <w:rPr>
                  <w:b/>
                  <w:bCs/>
                  <w:highlight w:val="cyan"/>
                </w:rPr>
                <w:t xml:space="preserve">Anchor </w:t>
              </w:r>
              <w:r w:rsidRPr="00495A45">
                <w:rPr>
                  <w:b/>
                  <w:highlight w:val="cyan"/>
                </w:rPr>
                <w:t>Power</w:t>
              </w:r>
              <w:r w:rsidRPr="00495A45">
                <w:rPr>
                  <w:highlight w:val="cyan"/>
                </w:rPr>
                <w:t xml:space="preserve"> </w:t>
              </w:r>
              <w:r w:rsidRPr="00495A45">
                <w:rPr>
                  <w:b/>
                  <w:highlight w:val="cyan"/>
                </w:rPr>
                <w:t>Station</w:t>
              </w:r>
              <w:r w:rsidRPr="00495A45">
                <w:rPr>
                  <w:highlight w:val="cyan"/>
                </w:rPr>
                <w:t xml:space="preserve"> remains energised from the </w:t>
              </w:r>
              <w:r w:rsidRPr="00495A45">
                <w:rPr>
                  <w:b/>
                  <w:bCs/>
                  <w:highlight w:val="cyan"/>
                </w:rPr>
                <w:t>Total System</w:t>
              </w:r>
              <w:r w:rsidRPr="00495A45">
                <w:rPr>
                  <w:highlight w:val="cyan"/>
                </w:rPr>
                <w:t>.</w:t>
              </w:r>
            </w:ins>
          </w:p>
        </w:tc>
      </w:tr>
      <w:tr w:rsidR="0093310B" w:rsidRPr="007E0B31" w14:paraId="37A519B7" w14:textId="77777777" w:rsidTr="00696AC0">
        <w:trPr>
          <w:cantSplit/>
          <w:ins w:id="58" w:author="Halford(ESO), David" w:date="2023-04-08T17:28:00Z"/>
        </w:trPr>
        <w:tc>
          <w:tcPr>
            <w:tcW w:w="2581" w:type="dxa"/>
          </w:tcPr>
          <w:p w14:paraId="7537A135" w14:textId="241DAA4C" w:rsidR="00E761F2" w:rsidRPr="00495A45" w:rsidRDefault="00E761F2" w:rsidP="00E761F2">
            <w:pPr>
              <w:pStyle w:val="Arial11Bold"/>
              <w:rPr>
                <w:ins w:id="59" w:author="Halford(ESO), David" w:date="2023-04-08T17:28:00Z"/>
                <w:rFonts w:cs="Arial"/>
                <w:highlight w:val="cyan"/>
              </w:rPr>
            </w:pPr>
            <w:ins w:id="60" w:author="Halford(ESO), David" w:date="2023-04-08T17:28:00Z">
              <w:r w:rsidRPr="00495A45">
                <w:rPr>
                  <w:rFonts w:cs="Arial"/>
                  <w:highlight w:val="cyan"/>
                </w:rPr>
                <w:t>Anchor HVDC System Test</w:t>
              </w:r>
            </w:ins>
          </w:p>
        </w:tc>
        <w:tc>
          <w:tcPr>
            <w:tcW w:w="6937" w:type="dxa"/>
          </w:tcPr>
          <w:p w14:paraId="72305F65" w14:textId="64A43895" w:rsidR="00E761F2" w:rsidRPr="00495A45" w:rsidRDefault="00E761F2" w:rsidP="00E761F2">
            <w:pPr>
              <w:pStyle w:val="TableArial11"/>
              <w:rPr>
                <w:ins w:id="61" w:author="Halford(ESO), David" w:date="2023-04-08T17:28:00Z"/>
                <w:rFonts w:cs="Arial"/>
                <w:highlight w:val="cyan"/>
              </w:rPr>
            </w:pPr>
            <w:ins w:id="62" w:author="Halford(ESO), David" w:date="2023-04-08T17:28:00Z">
              <w:r w:rsidRPr="00495A45">
                <w:rPr>
                  <w:highlight w:val="cyan"/>
                </w:rPr>
                <w:t xml:space="preserve">A </w:t>
              </w:r>
              <w:r w:rsidR="00C92ED9" w:rsidRPr="00495A45">
                <w:rPr>
                  <w:highlight w:val="cyan"/>
                </w:rPr>
                <w:t>t</w:t>
              </w:r>
              <w:r w:rsidRPr="00495A45">
                <w:rPr>
                  <w:highlight w:val="cyan"/>
                </w:rPr>
                <w:t xml:space="preserve">est carried out by an </w:t>
              </w:r>
              <w:r w:rsidRPr="00495A45">
                <w:rPr>
                  <w:b/>
                  <w:bCs/>
                  <w:highlight w:val="cyan"/>
                </w:rPr>
                <w:t>Anchor</w:t>
              </w:r>
              <w:r w:rsidRPr="00495A45">
                <w:rPr>
                  <w:highlight w:val="cyan"/>
                </w:rPr>
                <w:t xml:space="preserve"> </w:t>
              </w:r>
              <w:r w:rsidRPr="00495A45">
                <w:rPr>
                  <w:b/>
                  <w:highlight w:val="cyan"/>
                </w:rPr>
                <w:t>HVDC System Owner</w:t>
              </w:r>
              <w:r w:rsidRPr="00495A45">
                <w:rPr>
                  <w:highlight w:val="cyan"/>
                </w:rPr>
                <w:t xml:space="preserve"> while the </w:t>
              </w:r>
              <w:r w:rsidRPr="00495A45">
                <w:rPr>
                  <w:b/>
                  <w:highlight w:val="cyan"/>
                </w:rPr>
                <w:t>Anchor HVDC System</w:t>
              </w:r>
              <w:r w:rsidRPr="00495A45">
                <w:rPr>
                  <w:highlight w:val="cyan"/>
                </w:rPr>
                <w:t xml:space="preserve"> is </w:t>
              </w:r>
              <w:r w:rsidR="00AD5969" w:rsidRPr="00495A45">
                <w:rPr>
                  <w:highlight w:val="cyan"/>
                </w:rPr>
                <w:t xml:space="preserve">disconnected from all external electrical power supplies from the </w:t>
              </w:r>
              <w:r w:rsidRPr="00495A45">
                <w:rPr>
                  <w:b/>
                  <w:bCs/>
                  <w:highlight w:val="cyan"/>
                </w:rPr>
                <w:t>Total</w:t>
              </w:r>
              <w:r w:rsidRPr="00495A45">
                <w:rPr>
                  <w:highlight w:val="cyan"/>
                </w:rPr>
                <w:t xml:space="preserve"> </w:t>
              </w:r>
              <w:r w:rsidRPr="00495A45">
                <w:rPr>
                  <w:b/>
                  <w:highlight w:val="cyan"/>
                </w:rPr>
                <w:t>System</w:t>
              </w:r>
              <w:r w:rsidRPr="00495A45">
                <w:rPr>
                  <w:highlight w:val="cyan"/>
                </w:rPr>
                <w:t>.</w:t>
              </w:r>
            </w:ins>
          </w:p>
        </w:tc>
      </w:tr>
      <w:tr w:rsidR="0093310B" w:rsidRPr="007E0B31" w14:paraId="7EB95AD1" w14:textId="77777777" w:rsidTr="00696AC0">
        <w:trPr>
          <w:cantSplit/>
          <w:ins w:id="63" w:author="Halford(ESO), David" w:date="2023-04-08T17:28:00Z"/>
        </w:trPr>
        <w:tc>
          <w:tcPr>
            <w:tcW w:w="2581" w:type="dxa"/>
          </w:tcPr>
          <w:p w14:paraId="67DAA1A1" w14:textId="062EF255" w:rsidR="00473366" w:rsidRPr="00495A45" w:rsidRDefault="00473366" w:rsidP="00473366">
            <w:pPr>
              <w:pStyle w:val="Arial11Bold"/>
              <w:rPr>
                <w:ins w:id="64" w:author="Halford(ESO), David" w:date="2023-04-08T17:28:00Z"/>
                <w:rFonts w:cs="Arial"/>
                <w:highlight w:val="cyan"/>
              </w:rPr>
            </w:pPr>
            <w:ins w:id="65" w:author="Halford(ESO), David" w:date="2023-04-08T17:28:00Z">
              <w:r w:rsidRPr="00495A45">
                <w:rPr>
                  <w:rFonts w:cs="Arial"/>
                  <w:highlight w:val="cyan"/>
                </w:rPr>
                <w:t>Anchor Plant Capability</w:t>
              </w:r>
            </w:ins>
          </w:p>
        </w:tc>
        <w:tc>
          <w:tcPr>
            <w:tcW w:w="6937" w:type="dxa"/>
          </w:tcPr>
          <w:p w14:paraId="720D8F68" w14:textId="30E28613" w:rsidR="00AD0ACF" w:rsidRPr="00495A45" w:rsidRDefault="004F45D7" w:rsidP="00AD0ACF">
            <w:pPr>
              <w:pStyle w:val="Default"/>
              <w:jc w:val="both"/>
              <w:rPr>
                <w:ins w:id="66" w:author="Halford(ESO), David" w:date="2023-04-08T17:28:00Z"/>
                <w:sz w:val="20"/>
                <w:szCs w:val="20"/>
                <w:highlight w:val="cyan"/>
              </w:rPr>
            </w:pPr>
            <w:ins w:id="67" w:author="Halford(ESO), David" w:date="2023-04-08T17:28:00Z">
              <w:r w:rsidRPr="00495A45">
                <w:rPr>
                  <w:sz w:val="20"/>
                  <w:szCs w:val="20"/>
                  <w:highlight w:val="cyan"/>
                </w:rPr>
                <w:t xml:space="preserve">The ability of a </w:t>
              </w:r>
              <w:r w:rsidR="007D72B5" w:rsidRPr="00495A45">
                <w:rPr>
                  <w:b/>
                  <w:bCs/>
                  <w:sz w:val="20"/>
                  <w:szCs w:val="20"/>
                  <w:highlight w:val="cyan"/>
                </w:rPr>
                <w:t>Restoration Contractor</w:t>
              </w:r>
              <w:r w:rsidR="00E465F5" w:rsidRPr="00495A45">
                <w:rPr>
                  <w:b/>
                  <w:bCs/>
                  <w:sz w:val="20"/>
                  <w:szCs w:val="20"/>
                  <w:highlight w:val="cyan"/>
                </w:rPr>
                <w:t>’s Plant</w:t>
              </w:r>
              <w:r w:rsidR="00E465F5" w:rsidRPr="00495A45">
                <w:rPr>
                  <w:sz w:val="20"/>
                  <w:szCs w:val="20"/>
                  <w:highlight w:val="cyan"/>
                </w:rPr>
                <w:t xml:space="preserve"> </w:t>
              </w:r>
              <w:r w:rsidRPr="00495A45">
                <w:rPr>
                  <w:sz w:val="20"/>
                  <w:szCs w:val="20"/>
                  <w:highlight w:val="cyan"/>
                </w:rPr>
                <w:t xml:space="preserve">to </w:t>
              </w:r>
              <w:r w:rsidRPr="00495A45">
                <w:rPr>
                  <w:b/>
                  <w:bCs/>
                  <w:sz w:val="20"/>
                  <w:szCs w:val="20"/>
                  <w:highlight w:val="cyan"/>
                </w:rPr>
                <w:t>Start</w:t>
              </w:r>
              <w:r w:rsidR="00F01E4D" w:rsidRPr="00495A45">
                <w:rPr>
                  <w:b/>
                  <w:bCs/>
                  <w:sz w:val="20"/>
                  <w:szCs w:val="20"/>
                  <w:highlight w:val="cyan"/>
                </w:rPr>
                <w:t>-</w:t>
              </w:r>
              <w:r w:rsidRPr="00495A45">
                <w:rPr>
                  <w:b/>
                  <w:bCs/>
                  <w:sz w:val="20"/>
                  <w:szCs w:val="20"/>
                  <w:highlight w:val="cyan"/>
                </w:rPr>
                <w:t>Up</w:t>
              </w:r>
              <w:r w:rsidRPr="00495A45">
                <w:rPr>
                  <w:sz w:val="20"/>
                  <w:szCs w:val="20"/>
                  <w:highlight w:val="cyan"/>
                </w:rPr>
                <w:t xml:space="preserve"> from </w:t>
              </w:r>
              <w:r w:rsidRPr="00495A45">
                <w:rPr>
                  <w:b/>
                  <w:bCs/>
                  <w:sz w:val="20"/>
                  <w:szCs w:val="20"/>
                  <w:highlight w:val="cyan"/>
                </w:rPr>
                <w:t>Shutdown</w:t>
              </w:r>
              <w:r w:rsidRPr="00495A45">
                <w:rPr>
                  <w:sz w:val="20"/>
                  <w:szCs w:val="20"/>
                  <w:highlight w:val="cyan"/>
                </w:rPr>
                <w:t xml:space="preserve"> and to energise </w:t>
              </w:r>
              <w:r w:rsidR="002F3E17" w:rsidRPr="00495A45">
                <w:rPr>
                  <w:sz w:val="20"/>
                  <w:szCs w:val="20"/>
                  <w:highlight w:val="cyan"/>
                </w:rPr>
                <w:t xml:space="preserve">and maintain </w:t>
              </w:r>
              <w:r w:rsidRPr="00495A45">
                <w:rPr>
                  <w:sz w:val="20"/>
                  <w:szCs w:val="20"/>
                  <w:highlight w:val="cyan"/>
                </w:rPr>
                <w:t xml:space="preserve">a part of the </w:t>
              </w:r>
              <w:r w:rsidRPr="00495A45">
                <w:rPr>
                  <w:b/>
                  <w:bCs/>
                  <w:sz w:val="20"/>
                  <w:szCs w:val="20"/>
                  <w:highlight w:val="cyan"/>
                </w:rPr>
                <w:t>Total System</w:t>
              </w:r>
              <w:r w:rsidRPr="00495A45">
                <w:rPr>
                  <w:sz w:val="20"/>
                  <w:szCs w:val="20"/>
                  <w:highlight w:val="cyan"/>
                </w:rPr>
                <w:t xml:space="preserve"> upon instruction from</w:t>
              </w:r>
              <w:r w:rsidR="002A2839" w:rsidRPr="00495A45">
                <w:rPr>
                  <w:sz w:val="20"/>
                  <w:szCs w:val="20"/>
                  <w:highlight w:val="cyan"/>
                </w:rPr>
                <w:t xml:space="preserve"> </w:t>
              </w:r>
              <w:r w:rsidR="002A2839" w:rsidRPr="00495A45">
                <w:rPr>
                  <w:b/>
                  <w:bCs/>
                  <w:sz w:val="20"/>
                  <w:szCs w:val="20"/>
                  <w:highlight w:val="cyan"/>
                </w:rPr>
                <w:t>T</w:t>
              </w:r>
              <w:r w:rsidRPr="00495A45">
                <w:rPr>
                  <w:b/>
                  <w:bCs/>
                  <w:sz w:val="20"/>
                  <w:szCs w:val="20"/>
                  <w:highlight w:val="cyan"/>
                </w:rPr>
                <w:t>he Company</w:t>
              </w:r>
              <w:r w:rsidRPr="00495A45">
                <w:rPr>
                  <w:sz w:val="20"/>
                  <w:szCs w:val="20"/>
                  <w:highlight w:val="cyan"/>
                </w:rPr>
                <w:t xml:space="preserve"> </w:t>
              </w:r>
              <w:r w:rsidR="00450987" w:rsidRPr="00495A45">
                <w:rPr>
                  <w:sz w:val="20"/>
                  <w:szCs w:val="20"/>
                  <w:highlight w:val="cyan"/>
                </w:rPr>
                <w:t xml:space="preserve">or </w:t>
              </w:r>
              <w:r w:rsidR="00450987" w:rsidRPr="00495A45">
                <w:rPr>
                  <w:b/>
                  <w:bCs/>
                  <w:sz w:val="20"/>
                  <w:szCs w:val="20"/>
                  <w:highlight w:val="cyan"/>
                </w:rPr>
                <w:t>Relevant</w:t>
              </w:r>
              <w:r w:rsidR="00450987" w:rsidRPr="00495A45">
                <w:rPr>
                  <w:sz w:val="20"/>
                  <w:szCs w:val="20"/>
                  <w:highlight w:val="cyan"/>
                </w:rPr>
                <w:t xml:space="preserve"> </w:t>
              </w:r>
              <w:r w:rsidR="00450987" w:rsidRPr="00495A45">
                <w:rPr>
                  <w:b/>
                  <w:bCs/>
                  <w:sz w:val="20"/>
                  <w:szCs w:val="20"/>
                  <w:highlight w:val="cyan"/>
                </w:rPr>
                <w:t>Tr</w:t>
              </w:r>
              <w:r w:rsidR="002E7960" w:rsidRPr="00495A45">
                <w:rPr>
                  <w:b/>
                  <w:bCs/>
                  <w:sz w:val="20"/>
                  <w:szCs w:val="20"/>
                  <w:highlight w:val="cyan"/>
                </w:rPr>
                <w:t>ansmission Licensee</w:t>
              </w:r>
              <w:r w:rsidR="002E7960" w:rsidRPr="00495A45">
                <w:rPr>
                  <w:sz w:val="20"/>
                  <w:szCs w:val="20"/>
                  <w:highlight w:val="cyan"/>
                </w:rPr>
                <w:t xml:space="preserve"> (in Scotland) </w:t>
              </w:r>
              <w:r w:rsidRPr="00495A45">
                <w:rPr>
                  <w:sz w:val="20"/>
                  <w:szCs w:val="20"/>
                  <w:highlight w:val="cyan"/>
                </w:rPr>
                <w:t xml:space="preserve">or </w:t>
              </w:r>
              <w:r w:rsidR="002A2839" w:rsidRPr="00495A45">
                <w:rPr>
                  <w:sz w:val="20"/>
                  <w:szCs w:val="20"/>
                  <w:highlight w:val="cyan"/>
                </w:rPr>
                <w:t>r</w:t>
              </w:r>
              <w:r w:rsidRPr="00495A45">
                <w:rPr>
                  <w:sz w:val="20"/>
                  <w:szCs w:val="20"/>
                  <w:highlight w:val="cyan"/>
                </w:rPr>
                <w:t xml:space="preserve">elevant </w:t>
              </w:r>
              <w:r w:rsidRPr="00495A45">
                <w:rPr>
                  <w:b/>
                  <w:bCs/>
                  <w:sz w:val="20"/>
                  <w:szCs w:val="20"/>
                  <w:highlight w:val="cyan"/>
                </w:rPr>
                <w:t>Network Operator</w:t>
              </w:r>
              <w:r w:rsidR="005F7D6D" w:rsidRPr="00495A45">
                <w:rPr>
                  <w:sz w:val="20"/>
                  <w:szCs w:val="20"/>
                  <w:highlight w:val="cyan"/>
                </w:rPr>
                <w:t>,</w:t>
              </w:r>
              <w:r w:rsidRPr="00495A45">
                <w:rPr>
                  <w:sz w:val="20"/>
                  <w:szCs w:val="20"/>
                  <w:highlight w:val="cyan"/>
                </w:rPr>
                <w:t xml:space="preserve"> within a defined </w:t>
              </w:r>
              <w:proofErr w:type="gramStart"/>
              <w:r w:rsidRPr="00495A45">
                <w:rPr>
                  <w:sz w:val="20"/>
                  <w:szCs w:val="20"/>
                  <w:highlight w:val="cyan"/>
                </w:rPr>
                <w:t>time period</w:t>
              </w:r>
              <w:proofErr w:type="gramEnd"/>
              <w:r w:rsidRPr="00495A45">
                <w:rPr>
                  <w:sz w:val="20"/>
                  <w:szCs w:val="20"/>
                  <w:highlight w:val="cyan"/>
                </w:rPr>
                <w:t>, without an external electrical power supply</w:t>
              </w:r>
              <w:r w:rsidR="00354162" w:rsidRPr="00495A45">
                <w:rPr>
                  <w:sz w:val="20"/>
                  <w:szCs w:val="20"/>
                  <w:highlight w:val="cyan"/>
                </w:rPr>
                <w:t xml:space="preserve"> from the </w:t>
              </w:r>
              <w:r w:rsidR="00354162" w:rsidRPr="00495A45">
                <w:rPr>
                  <w:b/>
                  <w:bCs/>
                  <w:sz w:val="20"/>
                  <w:szCs w:val="20"/>
                  <w:highlight w:val="cyan"/>
                </w:rPr>
                <w:t>Total System</w:t>
              </w:r>
              <w:r w:rsidRPr="00495A45">
                <w:rPr>
                  <w:sz w:val="20"/>
                  <w:szCs w:val="20"/>
                  <w:highlight w:val="cyan"/>
                </w:rPr>
                <w:t>.</w:t>
              </w:r>
              <w:r w:rsidR="00473366" w:rsidRPr="00495A45">
                <w:rPr>
                  <w:sz w:val="20"/>
                  <w:szCs w:val="20"/>
                  <w:highlight w:val="cyan"/>
                </w:rPr>
                <w:t xml:space="preserve"> </w:t>
              </w:r>
              <w:r w:rsidR="00F476D6" w:rsidRPr="00495A45">
                <w:rPr>
                  <w:sz w:val="20"/>
                  <w:szCs w:val="20"/>
                  <w:highlight w:val="cyan"/>
                </w:rPr>
                <w:t xml:space="preserve">In the case of a </w:t>
              </w:r>
              <w:r w:rsidR="00F476D6" w:rsidRPr="00495A45">
                <w:rPr>
                  <w:b/>
                  <w:bCs/>
                  <w:sz w:val="20"/>
                  <w:szCs w:val="20"/>
                  <w:highlight w:val="cyan"/>
                </w:rPr>
                <w:t>Local Joint Restoration Plan</w:t>
              </w:r>
              <w:r w:rsidR="00F476D6" w:rsidRPr="00495A45">
                <w:rPr>
                  <w:sz w:val="20"/>
                  <w:szCs w:val="20"/>
                  <w:highlight w:val="cyan"/>
                </w:rPr>
                <w:t xml:space="preserve"> </w:t>
              </w:r>
              <w:r w:rsidR="00A3485A" w:rsidRPr="00495A45">
                <w:rPr>
                  <w:sz w:val="20"/>
                  <w:szCs w:val="20"/>
                  <w:highlight w:val="cyan"/>
                </w:rPr>
                <w:t xml:space="preserve">the defined </w:t>
              </w:r>
              <w:proofErr w:type="gramStart"/>
              <w:r w:rsidR="00A3485A" w:rsidRPr="00495A45">
                <w:rPr>
                  <w:sz w:val="20"/>
                  <w:szCs w:val="20"/>
                  <w:highlight w:val="cyan"/>
                </w:rPr>
                <w:t>period of time</w:t>
              </w:r>
              <w:proofErr w:type="gramEnd"/>
              <w:r w:rsidR="00A3485A" w:rsidRPr="00495A45">
                <w:rPr>
                  <w:sz w:val="20"/>
                  <w:szCs w:val="20"/>
                  <w:highlight w:val="cyan"/>
                </w:rPr>
                <w:t xml:space="preserve"> </w:t>
              </w:r>
              <w:r w:rsidR="00523533" w:rsidRPr="00495A45">
                <w:rPr>
                  <w:sz w:val="20"/>
                  <w:szCs w:val="20"/>
                  <w:highlight w:val="cyan"/>
                </w:rPr>
                <w:t>is</w:t>
              </w:r>
              <w:r w:rsidR="00B718D1" w:rsidRPr="00495A45">
                <w:rPr>
                  <w:sz w:val="20"/>
                  <w:szCs w:val="20"/>
                  <w:highlight w:val="cyan"/>
                </w:rPr>
                <w:t xml:space="preserve"> within 2 hours of</w:t>
              </w:r>
              <w:r w:rsidR="00AD0ACF" w:rsidRPr="00495A45">
                <w:rPr>
                  <w:sz w:val="20"/>
                  <w:szCs w:val="20"/>
                  <w:highlight w:val="cyan"/>
                </w:rPr>
                <w:t xml:space="preserve"> an instruction from </w:t>
              </w:r>
              <w:r w:rsidR="00AD0ACF" w:rsidRPr="00495A45">
                <w:rPr>
                  <w:b/>
                  <w:bCs/>
                  <w:sz w:val="20"/>
                  <w:szCs w:val="20"/>
                  <w:highlight w:val="cyan"/>
                </w:rPr>
                <w:t>The Company</w:t>
              </w:r>
              <w:r w:rsidR="00AD0ACF" w:rsidRPr="00495A45">
                <w:rPr>
                  <w:sz w:val="20"/>
                  <w:szCs w:val="20"/>
                  <w:highlight w:val="cyan"/>
                </w:rPr>
                <w:t xml:space="preserve"> or </w:t>
              </w:r>
              <w:r w:rsidR="00AD0ACF" w:rsidRPr="00495A45">
                <w:rPr>
                  <w:b/>
                  <w:bCs/>
                  <w:sz w:val="20"/>
                  <w:szCs w:val="20"/>
                  <w:highlight w:val="cyan"/>
                </w:rPr>
                <w:t>Relevant Transmission Licensee</w:t>
              </w:r>
              <w:r w:rsidR="00AD0ACF" w:rsidRPr="00495A45">
                <w:rPr>
                  <w:sz w:val="20"/>
                  <w:szCs w:val="20"/>
                  <w:highlight w:val="cyan"/>
                </w:rPr>
                <w:t xml:space="preserve">.  In the case of a </w:t>
              </w:r>
              <w:r w:rsidR="00E72442" w:rsidRPr="00495A45">
                <w:rPr>
                  <w:b/>
                  <w:bCs/>
                  <w:sz w:val="20"/>
                  <w:szCs w:val="20"/>
                  <w:highlight w:val="cyan"/>
                </w:rPr>
                <w:t xml:space="preserve">Distribution </w:t>
              </w:r>
              <w:r w:rsidR="00AD0ACF" w:rsidRPr="00495A45">
                <w:rPr>
                  <w:b/>
                  <w:bCs/>
                  <w:sz w:val="20"/>
                  <w:szCs w:val="20"/>
                  <w:highlight w:val="cyan"/>
                </w:rPr>
                <w:t xml:space="preserve">Restoration </w:t>
              </w:r>
              <w:r w:rsidR="00E72442" w:rsidRPr="00495A45">
                <w:rPr>
                  <w:b/>
                  <w:bCs/>
                  <w:sz w:val="20"/>
                  <w:szCs w:val="20"/>
                  <w:highlight w:val="cyan"/>
                </w:rPr>
                <w:t xml:space="preserve">Zone </w:t>
              </w:r>
              <w:r w:rsidR="00AD0ACF" w:rsidRPr="00495A45">
                <w:rPr>
                  <w:b/>
                  <w:bCs/>
                  <w:sz w:val="20"/>
                  <w:szCs w:val="20"/>
                  <w:highlight w:val="cyan"/>
                </w:rPr>
                <w:t>Plan</w:t>
              </w:r>
              <w:r w:rsidR="00354162" w:rsidRPr="00495A45">
                <w:rPr>
                  <w:sz w:val="20"/>
                  <w:szCs w:val="20"/>
                  <w:highlight w:val="cyan"/>
                </w:rPr>
                <w:t>,</w:t>
              </w:r>
              <w:r w:rsidR="00AD0ACF" w:rsidRPr="00495A45">
                <w:rPr>
                  <w:sz w:val="20"/>
                  <w:szCs w:val="20"/>
                  <w:highlight w:val="cyan"/>
                </w:rPr>
                <w:t xml:space="preserve"> the </w:t>
              </w:r>
              <w:r w:rsidR="00523533" w:rsidRPr="00495A45">
                <w:rPr>
                  <w:sz w:val="20"/>
                  <w:szCs w:val="20"/>
                  <w:highlight w:val="cyan"/>
                </w:rPr>
                <w:t xml:space="preserve">defined </w:t>
              </w:r>
              <w:proofErr w:type="gramStart"/>
              <w:r w:rsidR="00523533" w:rsidRPr="00495A45">
                <w:rPr>
                  <w:sz w:val="20"/>
                  <w:szCs w:val="20"/>
                  <w:highlight w:val="cyan"/>
                </w:rPr>
                <w:t>period of time</w:t>
              </w:r>
              <w:proofErr w:type="gramEnd"/>
              <w:r w:rsidR="00523533" w:rsidRPr="00495A45">
                <w:rPr>
                  <w:sz w:val="20"/>
                  <w:szCs w:val="20"/>
                  <w:highlight w:val="cyan"/>
                </w:rPr>
                <w:t xml:space="preserve"> is </w:t>
              </w:r>
              <w:r w:rsidR="00AD0ACF" w:rsidRPr="00495A45">
                <w:rPr>
                  <w:sz w:val="20"/>
                  <w:szCs w:val="20"/>
                  <w:highlight w:val="cyan"/>
                </w:rPr>
                <w:t xml:space="preserve">within </w:t>
              </w:r>
              <w:r w:rsidR="00E72442" w:rsidRPr="00495A45">
                <w:rPr>
                  <w:sz w:val="20"/>
                  <w:szCs w:val="20"/>
                  <w:highlight w:val="cyan"/>
                </w:rPr>
                <w:t>8</w:t>
              </w:r>
              <w:r w:rsidR="00AD0ACF" w:rsidRPr="00495A45">
                <w:rPr>
                  <w:sz w:val="20"/>
                  <w:szCs w:val="20"/>
                  <w:highlight w:val="cyan"/>
                </w:rPr>
                <w:t xml:space="preserve"> hours of an instruction from </w:t>
              </w:r>
              <w:r w:rsidR="00A3485A" w:rsidRPr="00495A45">
                <w:rPr>
                  <w:sz w:val="20"/>
                  <w:szCs w:val="20"/>
                  <w:highlight w:val="cyan"/>
                </w:rPr>
                <w:t>r</w:t>
              </w:r>
              <w:r w:rsidR="00AD0ACF" w:rsidRPr="00495A45">
                <w:rPr>
                  <w:sz w:val="20"/>
                  <w:szCs w:val="20"/>
                  <w:highlight w:val="cyan"/>
                </w:rPr>
                <w:t>elevan</w:t>
              </w:r>
              <w:r w:rsidR="00A3485A" w:rsidRPr="00495A45">
                <w:rPr>
                  <w:sz w:val="20"/>
                  <w:szCs w:val="20"/>
                  <w:highlight w:val="cyan"/>
                </w:rPr>
                <w:t xml:space="preserve">t </w:t>
              </w:r>
              <w:r w:rsidR="00A3485A" w:rsidRPr="00495A45">
                <w:rPr>
                  <w:b/>
                  <w:bCs/>
                  <w:sz w:val="20"/>
                  <w:szCs w:val="20"/>
                  <w:highlight w:val="cyan"/>
                </w:rPr>
                <w:t>Network Operator</w:t>
              </w:r>
              <w:r w:rsidR="00AD0ACF" w:rsidRPr="00495A45">
                <w:rPr>
                  <w:sz w:val="20"/>
                  <w:szCs w:val="20"/>
                  <w:highlight w:val="cyan"/>
                </w:rPr>
                <w:t xml:space="preserve">.   </w:t>
              </w:r>
            </w:ins>
          </w:p>
          <w:p w14:paraId="497797C5" w14:textId="3936EBE4" w:rsidR="008061FD" w:rsidRPr="00495A45" w:rsidRDefault="008061FD" w:rsidP="0094519C">
            <w:pPr>
              <w:pStyle w:val="Default"/>
              <w:jc w:val="both"/>
              <w:rPr>
                <w:ins w:id="68" w:author="Halford(ESO), David" w:date="2023-04-08T17:28:00Z"/>
                <w:sz w:val="20"/>
                <w:szCs w:val="20"/>
                <w:highlight w:val="cyan"/>
              </w:rPr>
            </w:pPr>
          </w:p>
        </w:tc>
      </w:tr>
      <w:tr w:rsidR="0093310B" w:rsidRPr="007E0B31" w14:paraId="42E28326" w14:textId="77777777" w:rsidTr="00696AC0">
        <w:trPr>
          <w:cantSplit/>
          <w:ins w:id="69" w:author="Halford(ESO), David" w:date="2023-04-08T17:28:00Z"/>
        </w:trPr>
        <w:tc>
          <w:tcPr>
            <w:tcW w:w="2581" w:type="dxa"/>
          </w:tcPr>
          <w:p w14:paraId="7C982435" w14:textId="449388CA" w:rsidR="00E761F2" w:rsidRPr="00495A45" w:rsidRDefault="00E761F2" w:rsidP="00E761F2">
            <w:pPr>
              <w:pStyle w:val="Arial11Bold"/>
              <w:rPr>
                <w:ins w:id="70" w:author="Halford(ESO), David" w:date="2023-04-08T17:28:00Z"/>
                <w:rFonts w:cs="Arial"/>
                <w:highlight w:val="cyan"/>
              </w:rPr>
            </w:pPr>
            <w:ins w:id="71" w:author="Halford(ESO), David" w:date="2023-04-08T17:28:00Z">
              <w:r w:rsidRPr="00495A45">
                <w:rPr>
                  <w:rFonts w:cs="Arial"/>
                  <w:highlight w:val="cyan"/>
                </w:rPr>
                <w:t>Anchor Plant Test</w:t>
              </w:r>
            </w:ins>
          </w:p>
        </w:tc>
        <w:tc>
          <w:tcPr>
            <w:tcW w:w="6937" w:type="dxa"/>
          </w:tcPr>
          <w:p w14:paraId="73B1F8DE" w14:textId="2E08587E" w:rsidR="00E761F2" w:rsidRPr="00495A45" w:rsidRDefault="00E761F2" w:rsidP="00E761F2">
            <w:pPr>
              <w:pStyle w:val="TableArial11"/>
              <w:rPr>
                <w:ins w:id="72" w:author="Halford(ESO), David" w:date="2023-04-08T17:28:00Z"/>
                <w:rFonts w:cs="Arial"/>
                <w:highlight w:val="cyan"/>
              </w:rPr>
            </w:pPr>
            <w:ins w:id="73" w:author="Halford(ESO), David" w:date="2023-04-08T17:28:00Z">
              <w:r w:rsidRPr="00495A45">
                <w:rPr>
                  <w:bCs/>
                  <w:highlight w:val="cyan"/>
                </w:rPr>
                <w:t xml:space="preserve">A test conducted </w:t>
              </w:r>
              <w:proofErr w:type="gramStart"/>
              <w:r w:rsidRPr="00495A45">
                <w:rPr>
                  <w:bCs/>
                  <w:highlight w:val="cyan"/>
                </w:rPr>
                <w:t xml:space="preserve">on </w:t>
              </w:r>
              <w:r w:rsidRPr="00495A45">
                <w:rPr>
                  <w:b/>
                  <w:bCs/>
                  <w:highlight w:val="cyan"/>
                </w:rPr>
                <w:t xml:space="preserve"> Plant</w:t>
              </w:r>
              <w:proofErr w:type="gramEnd"/>
              <w:r w:rsidRPr="00495A45">
                <w:rPr>
                  <w:b/>
                  <w:bCs/>
                  <w:highlight w:val="cyan"/>
                </w:rPr>
                <w:t xml:space="preserve"> </w:t>
              </w:r>
              <w:r w:rsidRPr="00495A45">
                <w:rPr>
                  <w:bCs/>
                  <w:highlight w:val="cyan"/>
                </w:rPr>
                <w:t xml:space="preserve">to confirm it is capable of meeting the requirements of an </w:t>
              </w:r>
              <w:r w:rsidRPr="00495A45">
                <w:rPr>
                  <w:b/>
                  <w:highlight w:val="cyan"/>
                </w:rPr>
                <w:t>Anchor</w:t>
              </w:r>
              <w:r w:rsidRPr="00495A45">
                <w:rPr>
                  <w:bCs/>
                  <w:highlight w:val="cyan"/>
                </w:rPr>
                <w:t xml:space="preserve"> </w:t>
              </w:r>
              <w:r w:rsidRPr="00495A45">
                <w:rPr>
                  <w:b/>
                  <w:bCs/>
                  <w:highlight w:val="cyan"/>
                </w:rPr>
                <w:t>Restoration Contract</w:t>
              </w:r>
              <w:r w:rsidRPr="00495A45">
                <w:rPr>
                  <w:bCs/>
                  <w:highlight w:val="cyan"/>
                </w:rPr>
                <w:t>.</w:t>
              </w:r>
            </w:ins>
          </w:p>
        </w:tc>
      </w:tr>
      <w:tr w:rsidR="0093310B" w:rsidRPr="007E0B31" w14:paraId="75350268" w14:textId="77777777" w:rsidTr="00696AC0">
        <w:trPr>
          <w:cantSplit/>
          <w:ins w:id="74" w:author="Halford(ESO), David" w:date="2023-04-08T17:28:00Z"/>
        </w:trPr>
        <w:tc>
          <w:tcPr>
            <w:tcW w:w="2581" w:type="dxa"/>
          </w:tcPr>
          <w:p w14:paraId="07001B77" w14:textId="435942F8" w:rsidR="007B6F4F" w:rsidRPr="00495A45" w:rsidRDefault="007B6F4F" w:rsidP="007B6F4F">
            <w:pPr>
              <w:pStyle w:val="Arial11Bold"/>
              <w:rPr>
                <w:ins w:id="75" w:author="Halford(ESO), David" w:date="2023-04-08T17:28:00Z"/>
                <w:rFonts w:cs="Arial"/>
                <w:highlight w:val="cyan"/>
              </w:rPr>
            </w:pPr>
            <w:ins w:id="76" w:author="Halford(ESO), David" w:date="2023-04-08T17:28:00Z">
              <w:r w:rsidRPr="00495A45">
                <w:rPr>
                  <w:highlight w:val="cyan"/>
                </w:rPr>
                <w:lastRenderedPageBreak/>
                <w:t>Anchor Power Station Test</w:t>
              </w:r>
            </w:ins>
          </w:p>
        </w:tc>
        <w:tc>
          <w:tcPr>
            <w:tcW w:w="6937" w:type="dxa"/>
          </w:tcPr>
          <w:p w14:paraId="2A2A5FA6" w14:textId="342C68CB" w:rsidR="007B6F4F" w:rsidRPr="00495A45" w:rsidRDefault="007B6F4F" w:rsidP="007B6F4F">
            <w:pPr>
              <w:pStyle w:val="TableArial11"/>
              <w:rPr>
                <w:ins w:id="77" w:author="Halford(ESO), David" w:date="2023-04-08T17:28:00Z"/>
                <w:rFonts w:cs="Arial"/>
                <w:highlight w:val="cyan"/>
              </w:rPr>
            </w:pPr>
            <w:ins w:id="78" w:author="Halford(ESO), David" w:date="2023-04-08T17:28:00Z">
              <w:r w:rsidRPr="00495A45">
                <w:rPr>
                  <w:highlight w:val="cyan"/>
                </w:rPr>
                <w:t xml:space="preserve">A test carried out by an </w:t>
              </w:r>
              <w:r w:rsidRPr="00495A45">
                <w:rPr>
                  <w:b/>
                  <w:highlight w:val="cyan"/>
                </w:rPr>
                <w:t>Anchor</w:t>
              </w:r>
              <w:r w:rsidRPr="00495A45">
                <w:rPr>
                  <w:highlight w:val="cyan"/>
                </w:rPr>
                <w:t xml:space="preserve"> </w:t>
              </w:r>
              <w:r w:rsidRPr="00495A45">
                <w:rPr>
                  <w:b/>
                  <w:highlight w:val="cyan"/>
                </w:rPr>
                <w:t>Generator</w:t>
              </w:r>
              <w:r w:rsidRPr="00495A45">
                <w:rPr>
                  <w:highlight w:val="cyan"/>
                </w:rPr>
                <w:t xml:space="preserve"> </w:t>
              </w:r>
              <w:r w:rsidRPr="00495A45">
                <w:rPr>
                  <w:bCs/>
                  <w:highlight w:val="cyan"/>
                </w:rPr>
                <w:t xml:space="preserve">at an </w:t>
              </w:r>
              <w:r w:rsidRPr="00495A45">
                <w:rPr>
                  <w:b/>
                  <w:highlight w:val="cyan"/>
                </w:rPr>
                <w:t>Anchor</w:t>
              </w:r>
              <w:r w:rsidRPr="00495A45">
                <w:rPr>
                  <w:bCs/>
                  <w:highlight w:val="cyan"/>
                </w:rPr>
                <w:t xml:space="preserve"> </w:t>
              </w:r>
              <w:r w:rsidRPr="00495A45">
                <w:rPr>
                  <w:b/>
                  <w:highlight w:val="cyan"/>
                </w:rPr>
                <w:t xml:space="preserve">Power Station </w:t>
              </w:r>
              <w:r w:rsidRPr="00495A45">
                <w:rPr>
                  <w:bCs/>
                  <w:highlight w:val="cyan"/>
                </w:rPr>
                <w:t>while that</w:t>
              </w:r>
              <w:r w:rsidRPr="00495A45">
                <w:rPr>
                  <w:b/>
                  <w:highlight w:val="cyan"/>
                </w:rPr>
                <w:t xml:space="preserve"> Anchor Power Station</w:t>
              </w:r>
              <w:r w:rsidRPr="00495A45">
                <w:rPr>
                  <w:highlight w:val="cyan"/>
                </w:rPr>
                <w:t xml:space="preserve"> is disconnected from all external electrical power supplies</w:t>
              </w:r>
              <w:r w:rsidR="0021714A" w:rsidRPr="00495A45">
                <w:rPr>
                  <w:highlight w:val="cyan"/>
                </w:rPr>
                <w:t xml:space="preserve"> from the </w:t>
              </w:r>
              <w:r w:rsidR="0021714A" w:rsidRPr="00495A45">
                <w:rPr>
                  <w:b/>
                  <w:bCs/>
                  <w:highlight w:val="cyan"/>
                </w:rPr>
                <w:t>Total System</w:t>
              </w:r>
              <w:r w:rsidRPr="00495A45">
                <w:rPr>
                  <w:highlight w:val="cyan"/>
                </w:rPr>
                <w:t>.</w:t>
              </w:r>
            </w:ins>
          </w:p>
        </w:tc>
      </w:tr>
      <w:tr w:rsidR="0093310B" w:rsidRPr="007E0B31" w14:paraId="732583D1" w14:textId="77777777" w:rsidTr="00696AC0">
        <w:trPr>
          <w:cantSplit/>
          <w:ins w:id="79" w:author="Halford(ESO), David" w:date="2023-04-08T17:28:00Z"/>
        </w:trPr>
        <w:tc>
          <w:tcPr>
            <w:tcW w:w="2581" w:type="dxa"/>
          </w:tcPr>
          <w:p w14:paraId="45452203" w14:textId="11877A1D" w:rsidR="00BF264B" w:rsidRPr="00495A45" w:rsidRDefault="00BF264B" w:rsidP="00BF264B">
            <w:pPr>
              <w:pStyle w:val="Arial11Bold"/>
              <w:rPr>
                <w:ins w:id="80" w:author="Halford(ESO), David" w:date="2023-04-08T17:28:00Z"/>
                <w:rFonts w:cs="Arial"/>
                <w:highlight w:val="cyan"/>
              </w:rPr>
            </w:pPr>
            <w:ins w:id="81" w:author="Halford(ESO), David" w:date="2023-04-08T17:28:00Z">
              <w:r w:rsidRPr="00495A45">
                <w:rPr>
                  <w:rFonts w:cs="Arial"/>
                  <w:highlight w:val="cyan"/>
                </w:rPr>
                <w:t>Anchor Restoration Contract</w:t>
              </w:r>
            </w:ins>
          </w:p>
        </w:tc>
        <w:tc>
          <w:tcPr>
            <w:tcW w:w="6937" w:type="dxa"/>
          </w:tcPr>
          <w:p w14:paraId="08369A7F" w14:textId="173E8162" w:rsidR="00BF264B" w:rsidRPr="00495A45" w:rsidRDefault="000A5C1C" w:rsidP="00BF264B">
            <w:pPr>
              <w:pStyle w:val="TableArial11"/>
              <w:rPr>
                <w:ins w:id="82" w:author="Halford(ESO), David" w:date="2023-04-08T17:28:00Z"/>
                <w:rFonts w:cs="Arial"/>
                <w:highlight w:val="cyan"/>
              </w:rPr>
            </w:pPr>
            <w:ins w:id="83" w:author="Halford(ESO), David" w:date="2023-04-08T17:28:00Z">
              <w:r w:rsidRPr="00495A45">
                <w:rPr>
                  <w:highlight w:val="cyan"/>
                </w:rPr>
                <w:t xml:space="preserve">In the case of a </w:t>
              </w:r>
              <w:r w:rsidRPr="00495A45">
                <w:rPr>
                  <w:b/>
                  <w:bCs/>
                  <w:highlight w:val="cyan"/>
                </w:rPr>
                <w:t>Local Joint Restoration Plan</w:t>
              </w:r>
              <w:r w:rsidR="00276989" w:rsidRPr="00495A45">
                <w:rPr>
                  <w:b/>
                  <w:bCs/>
                  <w:highlight w:val="cyan"/>
                </w:rPr>
                <w:t xml:space="preserve"> </w:t>
              </w:r>
              <w:r w:rsidR="00276989" w:rsidRPr="00495A45">
                <w:rPr>
                  <w:highlight w:val="cyan"/>
                </w:rPr>
                <w:t>or</w:t>
              </w:r>
              <w:r w:rsidR="00276989" w:rsidRPr="00495A45">
                <w:rPr>
                  <w:b/>
                  <w:bCs/>
                  <w:highlight w:val="cyan"/>
                </w:rPr>
                <w:t xml:space="preserve"> Offshore Local Joint Restoration Plan</w:t>
              </w:r>
              <w:r w:rsidR="00AC2A66" w:rsidRPr="00495A45">
                <w:rPr>
                  <w:highlight w:val="cyan"/>
                </w:rPr>
                <w:t>,</w:t>
              </w:r>
              <w:r w:rsidR="00CE6B74" w:rsidRPr="00495A45">
                <w:rPr>
                  <w:highlight w:val="cyan"/>
                </w:rPr>
                <w:t xml:space="preserve"> </w:t>
              </w:r>
              <w:r w:rsidRPr="00495A45">
                <w:rPr>
                  <w:highlight w:val="cyan"/>
                </w:rPr>
                <w:t>a</w:t>
              </w:r>
              <w:r w:rsidR="00BF264B" w:rsidRPr="00495A45">
                <w:rPr>
                  <w:highlight w:val="cyan"/>
                </w:rPr>
                <w:t xml:space="preserve"> </w:t>
              </w:r>
              <w:r w:rsidR="008A1550" w:rsidRPr="00495A45">
                <w:rPr>
                  <w:highlight w:val="cyan"/>
                </w:rPr>
                <w:t>contract</w:t>
              </w:r>
              <w:r w:rsidR="00BF264B" w:rsidRPr="00495A45">
                <w:rPr>
                  <w:highlight w:val="cyan"/>
                </w:rPr>
                <w:t xml:space="preserve"> between </w:t>
              </w:r>
              <w:r w:rsidR="00C41935" w:rsidRPr="00495A45">
                <w:rPr>
                  <w:b/>
                  <w:bCs/>
                  <w:highlight w:val="cyan"/>
                </w:rPr>
                <w:t>The Company</w:t>
              </w:r>
              <w:r w:rsidR="00C41935" w:rsidRPr="00495A45">
                <w:rPr>
                  <w:highlight w:val="cyan"/>
                </w:rPr>
                <w:t xml:space="preserve"> and </w:t>
              </w:r>
              <w:r w:rsidR="00BF264B" w:rsidRPr="00495A45">
                <w:rPr>
                  <w:highlight w:val="cyan"/>
                </w:rPr>
                <w:t>a</w:t>
              </w:r>
              <w:r w:rsidR="00C41935" w:rsidRPr="00495A45">
                <w:rPr>
                  <w:highlight w:val="cyan"/>
                </w:rPr>
                <w:t>n</w:t>
              </w:r>
              <w:r w:rsidR="00BF264B" w:rsidRPr="00495A45">
                <w:rPr>
                  <w:highlight w:val="cyan"/>
                </w:rPr>
                <w:t xml:space="preserve"> </w:t>
              </w:r>
              <w:r w:rsidR="00BF264B" w:rsidRPr="00495A45">
                <w:rPr>
                  <w:b/>
                  <w:highlight w:val="cyan"/>
                </w:rPr>
                <w:t xml:space="preserve">Anchor Restoration </w:t>
              </w:r>
              <w:r w:rsidR="00001564" w:rsidRPr="00495A45">
                <w:rPr>
                  <w:b/>
                  <w:highlight w:val="cyan"/>
                </w:rPr>
                <w:t>Contractor</w:t>
              </w:r>
              <w:r w:rsidR="00BF264B" w:rsidRPr="00495A45">
                <w:rPr>
                  <w:b/>
                  <w:highlight w:val="cyan"/>
                </w:rPr>
                <w:t xml:space="preserve"> </w:t>
              </w:r>
              <w:r w:rsidR="00AC2A66" w:rsidRPr="00495A45">
                <w:rPr>
                  <w:highlight w:val="cyan"/>
                </w:rPr>
                <w:t xml:space="preserve">for </w:t>
              </w:r>
              <w:r w:rsidR="002C78D8" w:rsidRPr="00495A45">
                <w:rPr>
                  <w:highlight w:val="cyan"/>
                </w:rPr>
                <w:t xml:space="preserve">the provision of </w:t>
              </w:r>
              <w:r w:rsidR="00AC2A66" w:rsidRPr="00495A45">
                <w:rPr>
                  <w:highlight w:val="cyan"/>
                </w:rPr>
                <w:t xml:space="preserve">an </w:t>
              </w:r>
              <w:r w:rsidRPr="00495A45">
                <w:rPr>
                  <w:b/>
                  <w:bCs/>
                  <w:highlight w:val="cyan"/>
                </w:rPr>
                <w:t xml:space="preserve">Anchor Plant </w:t>
              </w:r>
              <w:r w:rsidRPr="00495A45">
                <w:rPr>
                  <w:b/>
                  <w:highlight w:val="cyan"/>
                </w:rPr>
                <w:t>Capability</w:t>
              </w:r>
              <w:r w:rsidRPr="00495A45">
                <w:rPr>
                  <w:highlight w:val="cyan"/>
                </w:rPr>
                <w:t xml:space="preserve">.  </w:t>
              </w:r>
              <w:r w:rsidRPr="00495A45">
                <w:rPr>
                  <w:bCs/>
                  <w:highlight w:val="cyan"/>
                </w:rPr>
                <w:t xml:space="preserve"> </w:t>
              </w:r>
              <w:r w:rsidRPr="00495A45">
                <w:rPr>
                  <w:highlight w:val="cyan"/>
                </w:rPr>
                <w:t xml:space="preserve">In the case of a </w:t>
              </w:r>
              <w:r w:rsidRPr="00495A45">
                <w:rPr>
                  <w:b/>
                  <w:bCs/>
                  <w:highlight w:val="cyan"/>
                </w:rPr>
                <w:t>Distribution Restoration Zone Plan</w:t>
              </w:r>
              <w:r w:rsidRPr="00495A45">
                <w:rPr>
                  <w:highlight w:val="cyan"/>
                </w:rPr>
                <w:t xml:space="preserve"> is an agreement between</w:t>
              </w:r>
              <w:r w:rsidRPr="00495A45">
                <w:rPr>
                  <w:bCs/>
                  <w:highlight w:val="cyan"/>
                </w:rPr>
                <w:t xml:space="preserve"> </w:t>
              </w:r>
              <w:r w:rsidR="00BF264B" w:rsidRPr="00495A45">
                <w:rPr>
                  <w:b/>
                  <w:highlight w:val="cyan"/>
                </w:rPr>
                <w:t xml:space="preserve">The Company </w:t>
              </w:r>
              <w:r w:rsidR="00BF264B" w:rsidRPr="00495A45">
                <w:rPr>
                  <w:bCs/>
                  <w:highlight w:val="cyan"/>
                </w:rPr>
                <w:t>and relevant</w:t>
              </w:r>
              <w:r w:rsidR="00BF264B" w:rsidRPr="00495A45">
                <w:rPr>
                  <w:b/>
                  <w:highlight w:val="cyan"/>
                </w:rPr>
                <w:t xml:space="preserve"> Network Operator </w:t>
              </w:r>
              <w:r w:rsidR="00767703" w:rsidRPr="00495A45">
                <w:rPr>
                  <w:highlight w:val="cyan"/>
                </w:rPr>
                <w:t xml:space="preserve">and </w:t>
              </w:r>
              <w:r w:rsidR="00BF264B" w:rsidRPr="00495A45">
                <w:rPr>
                  <w:b/>
                  <w:bCs/>
                  <w:highlight w:val="cyan"/>
                </w:rPr>
                <w:t>Anchor Restoration</w:t>
              </w:r>
              <w:r w:rsidR="00BF264B" w:rsidRPr="00495A45">
                <w:rPr>
                  <w:highlight w:val="cyan"/>
                </w:rPr>
                <w:t xml:space="preserve"> </w:t>
              </w:r>
              <w:r w:rsidR="00913800" w:rsidRPr="00495A45">
                <w:rPr>
                  <w:b/>
                  <w:highlight w:val="cyan"/>
                </w:rPr>
                <w:t>Contractor</w:t>
              </w:r>
              <w:r w:rsidR="00BF264B" w:rsidRPr="00495A45">
                <w:rPr>
                  <w:b/>
                  <w:highlight w:val="cyan"/>
                </w:rPr>
                <w:t xml:space="preserve"> </w:t>
              </w:r>
              <w:r w:rsidR="00647138" w:rsidRPr="00495A45">
                <w:rPr>
                  <w:highlight w:val="cyan"/>
                </w:rPr>
                <w:t>for the provision of</w:t>
              </w:r>
              <w:r w:rsidR="00C41935" w:rsidRPr="00495A45">
                <w:rPr>
                  <w:highlight w:val="cyan"/>
                </w:rPr>
                <w:t xml:space="preserve"> an</w:t>
              </w:r>
              <w:r w:rsidR="00BF264B" w:rsidRPr="00495A45">
                <w:rPr>
                  <w:highlight w:val="cyan"/>
                </w:rPr>
                <w:t xml:space="preserve"> </w:t>
              </w:r>
              <w:r w:rsidR="00BF264B" w:rsidRPr="00495A45">
                <w:rPr>
                  <w:b/>
                  <w:bCs/>
                  <w:highlight w:val="cyan"/>
                </w:rPr>
                <w:t xml:space="preserve">Anchor Plant </w:t>
              </w:r>
              <w:r w:rsidR="00BF264B" w:rsidRPr="00495A45">
                <w:rPr>
                  <w:b/>
                  <w:highlight w:val="cyan"/>
                </w:rPr>
                <w:t>Capability</w:t>
              </w:r>
              <w:r w:rsidR="00187098" w:rsidRPr="00495A45">
                <w:rPr>
                  <w:highlight w:val="cyan"/>
                </w:rPr>
                <w:t>.</w:t>
              </w:r>
            </w:ins>
          </w:p>
        </w:tc>
      </w:tr>
      <w:tr w:rsidR="0093310B" w:rsidRPr="007E0B31" w14:paraId="21EB2F70" w14:textId="77777777" w:rsidTr="00696AC0">
        <w:trPr>
          <w:cantSplit/>
          <w:ins w:id="84" w:author="Halford(ESO), David" w:date="2023-04-08T17:28:00Z"/>
        </w:trPr>
        <w:tc>
          <w:tcPr>
            <w:tcW w:w="2581" w:type="dxa"/>
          </w:tcPr>
          <w:p w14:paraId="14CA9D3C" w14:textId="2A5281F0" w:rsidR="00BF264B" w:rsidRPr="00495A45" w:rsidRDefault="00BF264B" w:rsidP="00BF264B">
            <w:pPr>
              <w:pStyle w:val="Arial11Bold"/>
              <w:rPr>
                <w:ins w:id="85" w:author="Halford(ESO), David" w:date="2023-04-08T17:28:00Z"/>
                <w:rFonts w:cs="Arial"/>
                <w:highlight w:val="cyan"/>
              </w:rPr>
            </w:pPr>
            <w:ins w:id="86" w:author="Halford(ESO), David" w:date="2023-04-08T17:28:00Z">
              <w:r w:rsidRPr="00495A45">
                <w:rPr>
                  <w:highlight w:val="cyan"/>
                </w:rPr>
                <w:t xml:space="preserve">Anchor </w:t>
              </w:r>
              <w:proofErr w:type="gramStart"/>
              <w:r w:rsidRPr="00495A45">
                <w:rPr>
                  <w:highlight w:val="cyan"/>
                </w:rPr>
                <w:t xml:space="preserve">Restoration </w:t>
              </w:r>
              <w:r w:rsidR="00773191" w:rsidRPr="00495A45">
                <w:rPr>
                  <w:highlight w:val="cyan"/>
                </w:rPr>
                <w:t xml:space="preserve"> Contractor</w:t>
              </w:r>
              <w:proofErr w:type="gramEnd"/>
            </w:ins>
          </w:p>
        </w:tc>
        <w:tc>
          <w:tcPr>
            <w:tcW w:w="6937" w:type="dxa"/>
          </w:tcPr>
          <w:p w14:paraId="3BFEBA7F" w14:textId="3A4F9BE5" w:rsidR="00BF264B" w:rsidRPr="00495A45" w:rsidRDefault="00BF264B" w:rsidP="00BF264B">
            <w:pPr>
              <w:pStyle w:val="TableArial11"/>
              <w:rPr>
                <w:ins w:id="87" w:author="Halford(ESO), David" w:date="2023-04-08T17:28:00Z"/>
                <w:rFonts w:cs="Arial"/>
                <w:highlight w:val="cyan"/>
              </w:rPr>
            </w:pPr>
            <w:ins w:id="88" w:author="Halford(ESO), David" w:date="2023-04-08T17:28:00Z">
              <w:r w:rsidRPr="00495A45">
                <w:rPr>
                  <w:highlight w:val="cyan"/>
                </w:rPr>
                <w:t xml:space="preserve">A </w:t>
              </w:r>
              <w:r w:rsidRPr="00495A45">
                <w:rPr>
                  <w:b/>
                  <w:bCs/>
                  <w:highlight w:val="cyan"/>
                </w:rPr>
                <w:t xml:space="preserve">Restoration </w:t>
              </w:r>
              <w:r w:rsidR="00773191" w:rsidRPr="00495A45">
                <w:rPr>
                  <w:b/>
                  <w:bCs/>
                  <w:highlight w:val="cyan"/>
                </w:rPr>
                <w:t>Contractor</w:t>
              </w:r>
              <w:r w:rsidRPr="00495A45">
                <w:rPr>
                  <w:highlight w:val="cyan"/>
                </w:rPr>
                <w:t xml:space="preserve"> with an </w:t>
              </w:r>
              <w:r w:rsidRPr="00495A45">
                <w:rPr>
                  <w:b/>
                  <w:bCs/>
                  <w:highlight w:val="cyan"/>
                </w:rPr>
                <w:t>Anchor Restoration Contract</w:t>
              </w:r>
              <w:r w:rsidR="00187098" w:rsidRPr="00495A45">
                <w:rPr>
                  <w:highlight w:val="cyan"/>
                </w:rPr>
                <w:t>.</w:t>
              </w:r>
            </w:ins>
          </w:p>
        </w:tc>
      </w:tr>
      <w:tr w:rsidR="0093310B" w:rsidRPr="007E0B31" w14:paraId="732DF0FE" w14:textId="77777777" w:rsidTr="00696AC0">
        <w:trPr>
          <w:cantSplit/>
          <w:ins w:id="89" w:author="Halford(ESO), David" w:date="2023-04-08T17:28:00Z"/>
        </w:trPr>
        <w:tc>
          <w:tcPr>
            <w:tcW w:w="2581" w:type="dxa"/>
          </w:tcPr>
          <w:p w14:paraId="00D42808" w14:textId="27D32790" w:rsidR="0013698A" w:rsidRPr="00495A45" w:rsidRDefault="0013698A" w:rsidP="0013698A">
            <w:pPr>
              <w:pStyle w:val="Arial11Bold"/>
              <w:rPr>
                <w:ins w:id="90" w:author="Halford(ESO), David" w:date="2023-04-08T17:28:00Z"/>
                <w:rFonts w:cs="Arial"/>
                <w:highlight w:val="cyan"/>
              </w:rPr>
            </w:pPr>
            <w:ins w:id="91" w:author="Halford(ESO), David" w:date="2023-04-08T17:28:00Z">
              <w:r w:rsidRPr="00495A45">
                <w:rPr>
                  <w:bCs/>
                  <w:highlight w:val="cyan"/>
                </w:rPr>
                <w:t>Anchor Plant Unit Test</w:t>
              </w:r>
            </w:ins>
          </w:p>
        </w:tc>
        <w:tc>
          <w:tcPr>
            <w:tcW w:w="6937" w:type="dxa"/>
          </w:tcPr>
          <w:p w14:paraId="66106371" w14:textId="0D6694F0" w:rsidR="0013698A" w:rsidRPr="00495A45" w:rsidRDefault="0013698A" w:rsidP="0013698A">
            <w:pPr>
              <w:pStyle w:val="TableArial11"/>
              <w:rPr>
                <w:ins w:id="92" w:author="Halford(ESO), David" w:date="2023-04-08T17:28:00Z"/>
                <w:rFonts w:cs="Arial"/>
                <w:highlight w:val="cyan"/>
              </w:rPr>
            </w:pPr>
            <w:ins w:id="93" w:author="Halford(ESO), David" w:date="2023-04-08T17:28:00Z">
              <w:r w:rsidRPr="00495A45">
                <w:rPr>
                  <w:highlight w:val="cyan"/>
                </w:rPr>
                <w:t>A</w:t>
              </w:r>
              <w:r w:rsidRPr="00495A45">
                <w:rPr>
                  <w:b/>
                  <w:bCs/>
                  <w:highlight w:val="cyan"/>
                </w:rPr>
                <w:t xml:space="preserve"> </w:t>
              </w:r>
              <w:r w:rsidR="00153B44" w:rsidRPr="00495A45">
                <w:rPr>
                  <w:highlight w:val="cyan"/>
                </w:rPr>
                <w:t>t</w:t>
              </w:r>
              <w:r w:rsidRPr="00495A45">
                <w:rPr>
                  <w:highlight w:val="cyan"/>
                </w:rPr>
                <w:t>est</w:t>
              </w:r>
              <w:r w:rsidRPr="00495A45">
                <w:rPr>
                  <w:b/>
                  <w:bCs/>
                  <w:highlight w:val="cyan"/>
                </w:rPr>
                <w:t xml:space="preserve"> </w:t>
              </w:r>
              <w:r w:rsidRPr="00495A45">
                <w:rPr>
                  <w:highlight w:val="cyan"/>
                </w:rPr>
                <w:t xml:space="preserve">carried out on a </w:t>
              </w:r>
              <w:r w:rsidRPr="00495A45">
                <w:rPr>
                  <w:b/>
                  <w:bCs/>
                  <w:highlight w:val="cyan"/>
                </w:rPr>
                <w:t xml:space="preserve">Generating Unit </w:t>
              </w:r>
              <w:r w:rsidRPr="00495A45">
                <w:rPr>
                  <w:highlight w:val="cyan"/>
                </w:rPr>
                <w:t xml:space="preserve">or a </w:t>
              </w:r>
              <w:r w:rsidRPr="00495A45">
                <w:rPr>
                  <w:b/>
                  <w:bCs/>
                  <w:highlight w:val="cyan"/>
                </w:rPr>
                <w:t xml:space="preserve">CCGT Unit </w:t>
              </w:r>
              <w:r w:rsidRPr="00495A45">
                <w:rPr>
                  <w:highlight w:val="cyan"/>
                </w:rPr>
                <w:t xml:space="preserve">or a </w:t>
              </w:r>
              <w:r w:rsidRPr="00495A45">
                <w:rPr>
                  <w:b/>
                  <w:bCs/>
                  <w:highlight w:val="cyan"/>
                </w:rPr>
                <w:t>Power Generating Module</w:t>
              </w:r>
              <w:r w:rsidRPr="00495A45">
                <w:rPr>
                  <w:highlight w:val="cyan"/>
                </w:rPr>
                <w:t xml:space="preserve">, or a </w:t>
              </w:r>
              <w:r w:rsidRPr="00495A45">
                <w:rPr>
                  <w:b/>
                  <w:bCs/>
                  <w:highlight w:val="cyan"/>
                </w:rPr>
                <w:t>HVDC System</w:t>
              </w:r>
              <w:r w:rsidRPr="00495A45">
                <w:rPr>
                  <w:highlight w:val="cyan"/>
                </w:rPr>
                <w:t xml:space="preserve"> or a </w:t>
              </w:r>
              <w:r w:rsidRPr="00495A45">
                <w:rPr>
                  <w:b/>
                  <w:bCs/>
                  <w:highlight w:val="cyan"/>
                </w:rPr>
                <w:t>DC Converter</w:t>
              </w:r>
              <w:r w:rsidRPr="00495A45">
                <w:rPr>
                  <w:highlight w:val="cyan"/>
                </w:rPr>
                <w:t xml:space="preserve"> as the case may be, at </w:t>
              </w:r>
              <w:r w:rsidR="00841D53" w:rsidRPr="00495A45">
                <w:rPr>
                  <w:highlight w:val="cyan"/>
                </w:rPr>
                <w:t xml:space="preserve">the site of </w:t>
              </w:r>
              <w:r w:rsidRPr="00495A45">
                <w:rPr>
                  <w:highlight w:val="cyan"/>
                </w:rPr>
                <w:t>an</w:t>
              </w:r>
              <w:r w:rsidRPr="00495A45">
                <w:rPr>
                  <w:b/>
                  <w:bCs/>
                  <w:highlight w:val="cyan"/>
                </w:rPr>
                <w:t xml:space="preserve"> Anchor Plant </w:t>
              </w:r>
              <w:r w:rsidRPr="00495A45">
                <w:rPr>
                  <w:highlight w:val="cyan"/>
                </w:rPr>
                <w:t xml:space="preserve">while the </w:t>
              </w:r>
              <w:r w:rsidRPr="00495A45">
                <w:rPr>
                  <w:b/>
                  <w:bCs/>
                  <w:highlight w:val="cyan"/>
                </w:rPr>
                <w:t xml:space="preserve">Anchor Plant </w:t>
              </w:r>
              <w:r w:rsidR="00C520A2" w:rsidRPr="00495A45">
                <w:rPr>
                  <w:highlight w:val="cyan"/>
                </w:rPr>
                <w:t xml:space="preserve">is </w:t>
              </w:r>
              <w:r w:rsidR="004E0DE9" w:rsidRPr="00495A45">
                <w:rPr>
                  <w:highlight w:val="cyan"/>
                </w:rPr>
                <w:t>supplied</w:t>
              </w:r>
              <w:r w:rsidR="00C520A2" w:rsidRPr="00495A45">
                <w:rPr>
                  <w:highlight w:val="cyan"/>
                </w:rPr>
                <w:t xml:space="preserve"> from </w:t>
              </w:r>
              <w:r w:rsidRPr="00495A45">
                <w:rPr>
                  <w:highlight w:val="cyan"/>
                </w:rPr>
                <w:t>a</w:t>
              </w:r>
              <w:r w:rsidR="004E0DE9" w:rsidRPr="00495A45">
                <w:rPr>
                  <w:highlight w:val="cyan"/>
                </w:rPr>
                <w:t>ll</w:t>
              </w:r>
              <w:r w:rsidRPr="00495A45">
                <w:rPr>
                  <w:highlight w:val="cyan"/>
                </w:rPr>
                <w:t xml:space="preserve"> external </w:t>
              </w:r>
              <w:r w:rsidR="004E0DE9" w:rsidRPr="00495A45">
                <w:rPr>
                  <w:highlight w:val="cyan"/>
                </w:rPr>
                <w:t>power supplies</w:t>
              </w:r>
              <w:r w:rsidRPr="00495A45">
                <w:rPr>
                  <w:highlight w:val="cyan"/>
                </w:rPr>
                <w:t>.</w:t>
              </w:r>
            </w:ins>
          </w:p>
        </w:tc>
      </w:tr>
      <w:tr w:rsidR="00046274" w:rsidRPr="007E0B31" w14:paraId="5945FFFB" w14:textId="77777777" w:rsidTr="00696AC0">
        <w:trPr>
          <w:cantSplit/>
        </w:trPr>
        <w:tc>
          <w:tcPr>
            <w:tcW w:w="2581"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937"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00696AC0">
        <w:trPr>
          <w:cantSplit/>
        </w:trPr>
        <w:tc>
          <w:tcPr>
            <w:tcW w:w="2581"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937"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696AC0">
        <w:trPr>
          <w:cantSplit/>
        </w:trPr>
        <w:tc>
          <w:tcPr>
            <w:tcW w:w="2581"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937"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696AC0">
        <w:trPr>
          <w:cantSplit/>
        </w:trPr>
        <w:tc>
          <w:tcPr>
            <w:tcW w:w="2581"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937"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696AC0">
        <w:trPr>
          <w:cantSplit/>
        </w:trPr>
        <w:tc>
          <w:tcPr>
            <w:tcW w:w="2581" w:type="dxa"/>
          </w:tcPr>
          <w:p w14:paraId="234D5222" w14:textId="5DB6917F" w:rsidR="00D6146B" w:rsidRPr="0079139F" w:rsidRDefault="00D6146B" w:rsidP="00ED5885">
            <w:pPr>
              <w:pStyle w:val="Arial11Bold"/>
              <w:rPr>
                <w:rFonts w:cs="Arial"/>
              </w:rPr>
            </w:pPr>
            <w:r w:rsidRPr="0079139F">
              <w:rPr>
                <w:rFonts w:cs="Arial"/>
              </w:rPr>
              <w:t>Apparatus</w:t>
            </w:r>
          </w:p>
        </w:tc>
        <w:tc>
          <w:tcPr>
            <w:tcW w:w="6937" w:type="dxa"/>
          </w:tcPr>
          <w:p w14:paraId="64F2AA63" w14:textId="222A6B8A" w:rsidR="008E4664" w:rsidRDefault="00D6146B" w:rsidP="00F01FB8">
            <w:pPr>
              <w:pStyle w:val="TableArial11"/>
              <w:rPr>
                <w:ins w:id="94" w:author="Halford(ESO), David" w:date="2023-04-08T17:28:00Z"/>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Pr="008B06C2">
              <w:rPr>
                <w:rFonts w:cs="Arial"/>
                <w:highlight w:val="cyan"/>
              </w:rPr>
              <w:t>.</w:t>
            </w:r>
            <w:r w:rsidR="008E4664" w:rsidRPr="008B06C2">
              <w:rPr>
                <w:rFonts w:cs="Arial"/>
                <w:highlight w:val="cyan"/>
              </w:rPr>
              <w:t xml:space="preserve"> </w:t>
            </w:r>
            <w:ins w:id="95" w:author="Halford(ESO), David" w:date="2023-04-08T17:28:00Z">
              <w:r w:rsidR="008E4664" w:rsidRPr="008B06C2">
                <w:rPr>
                  <w:rFonts w:cs="Arial"/>
                  <w:highlight w:val="cyan"/>
                </w:rPr>
                <w:t xml:space="preserve"> </w:t>
              </w:r>
              <w:r w:rsidR="008E4664" w:rsidRPr="008B06C2">
                <w:rPr>
                  <w:rFonts w:eastAsia="Cambria" w:cs="Arial"/>
                  <w:snapToGrid/>
                  <w:color w:val="000000"/>
                  <w:highlight w:val="cyan"/>
                  <w:lang w:eastAsia="en-GB"/>
                </w:rPr>
                <w:t xml:space="preserve">It includes </w:t>
              </w:r>
              <w:r w:rsidR="008E4664" w:rsidRPr="008B06C2">
                <w:rPr>
                  <w:rFonts w:eastAsia="Cambria" w:cs="Arial"/>
                  <w:b/>
                  <w:bCs/>
                  <w:snapToGrid/>
                  <w:color w:val="000000"/>
                  <w:highlight w:val="cyan"/>
                  <w:lang w:eastAsia="en-GB"/>
                </w:rPr>
                <w:t>Users’</w:t>
              </w:r>
              <w:r w:rsidR="008E4664" w:rsidRPr="008B06C2">
                <w:rPr>
                  <w:rFonts w:eastAsia="Cambria" w:cs="Arial"/>
                  <w:snapToGrid/>
                  <w:color w:val="000000"/>
                  <w:highlight w:val="cyan"/>
                  <w:lang w:eastAsia="en-GB"/>
                </w:rPr>
                <w:t xml:space="preserve"> equipment which imposes </w:t>
              </w:r>
              <w:r w:rsidR="008E4664" w:rsidRPr="008B06C2">
                <w:rPr>
                  <w:rFonts w:eastAsia="Cambria" w:cs="Arial"/>
                  <w:b/>
                  <w:bCs/>
                  <w:snapToGrid/>
                  <w:color w:val="000000"/>
                  <w:highlight w:val="cyan"/>
                  <w:lang w:eastAsia="en-GB"/>
                </w:rPr>
                <w:t>Demand</w:t>
              </w:r>
              <w:r w:rsidR="008E4664" w:rsidRPr="008B06C2">
                <w:rPr>
                  <w:rFonts w:eastAsia="Cambria" w:cs="Arial"/>
                  <w:snapToGrid/>
                  <w:color w:val="000000"/>
                  <w:highlight w:val="cyan"/>
                  <w:lang w:eastAsia="en-GB"/>
                </w:rPr>
                <w:t xml:space="preserve"> on the </w:t>
              </w:r>
              <w:r w:rsidR="008E4664" w:rsidRPr="008B06C2">
                <w:rPr>
                  <w:rFonts w:eastAsia="Cambria" w:cs="Arial"/>
                  <w:b/>
                  <w:bCs/>
                  <w:snapToGrid/>
                  <w:color w:val="000000"/>
                  <w:highlight w:val="cyan"/>
                  <w:lang w:eastAsia="en-GB"/>
                </w:rPr>
                <w:t>System</w:t>
              </w:r>
              <w:r w:rsidR="008E4664" w:rsidRPr="008B06C2">
                <w:rPr>
                  <w:rFonts w:eastAsia="Cambria" w:cs="Arial"/>
                  <w:snapToGrid/>
                  <w:color w:val="000000"/>
                  <w:highlight w:val="cyan"/>
                  <w:lang w:eastAsia="en-GB"/>
                </w:rPr>
                <w:t>.</w:t>
              </w:r>
              <w:r w:rsidRPr="0079139F">
                <w:rPr>
                  <w:rFonts w:cs="Arial"/>
                </w:rPr>
                <w:t xml:space="preserve"> </w:t>
              </w:r>
            </w:ins>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ins w:id="96" w:author="Halford(ESO), David" w:date="2023-04-08T17:28:00Z">
              <w:r w:rsidR="00927B9D">
                <w:rPr>
                  <w:rFonts w:cs="Arial"/>
                </w:rPr>
                <w:t xml:space="preserve">  </w:t>
              </w:r>
            </w:ins>
          </w:p>
        </w:tc>
      </w:tr>
      <w:tr w:rsidR="00046274" w:rsidRPr="007E0B31" w14:paraId="5DE84E19" w14:textId="77777777" w:rsidTr="00696AC0">
        <w:trPr>
          <w:cantSplit/>
        </w:trPr>
        <w:tc>
          <w:tcPr>
            <w:tcW w:w="2581"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937"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696AC0">
        <w:trPr>
          <w:cantSplit/>
        </w:trPr>
        <w:tc>
          <w:tcPr>
            <w:tcW w:w="2581"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937"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696AC0">
        <w:trPr>
          <w:cantSplit/>
        </w:trPr>
        <w:tc>
          <w:tcPr>
            <w:tcW w:w="2581"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937"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696AC0">
        <w:trPr>
          <w:cantSplit/>
        </w:trPr>
        <w:tc>
          <w:tcPr>
            <w:tcW w:w="2581"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937"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00696AC0">
        <w:trPr>
          <w:cantSplit/>
        </w:trPr>
        <w:tc>
          <w:tcPr>
            <w:tcW w:w="2581" w:type="dxa"/>
          </w:tcPr>
          <w:p w14:paraId="6AA5C579" w14:textId="77777777" w:rsidR="00153389" w:rsidRPr="007E0B31" w:rsidRDefault="00850272" w:rsidP="00ED5885">
            <w:pPr>
              <w:pStyle w:val="Arial11Bold"/>
              <w:rPr>
                <w:rFonts w:cs="Arial"/>
              </w:rPr>
            </w:pPr>
            <w:r w:rsidRPr="007E0B31">
              <w:rPr>
                <w:rFonts w:cs="Arial"/>
              </w:rPr>
              <w:lastRenderedPageBreak/>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937"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696AC0">
        <w:trPr>
          <w:cantSplit/>
        </w:trPr>
        <w:tc>
          <w:tcPr>
            <w:tcW w:w="2581"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937"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696AC0">
        <w:trPr>
          <w:cantSplit/>
        </w:trPr>
        <w:tc>
          <w:tcPr>
            <w:tcW w:w="2581"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937"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696AC0">
        <w:trPr>
          <w:cantSplit/>
        </w:trPr>
        <w:tc>
          <w:tcPr>
            <w:tcW w:w="2581"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937"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696AC0">
        <w:trPr>
          <w:cantSplit/>
        </w:trPr>
        <w:tc>
          <w:tcPr>
            <w:tcW w:w="2581"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937"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696AC0">
        <w:trPr>
          <w:cantSplit/>
        </w:trPr>
        <w:tc>
          <w:tcPr>
            <w:tcW w:w="2581"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937"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696AC0">
        <w:trPr>
          <w:cantSplit/>
        </w:trPr>
        <w:tc>
          <w:tcPr>
            <w:tcW w:w="2581"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937"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696AC0">
        <w:trPr>
          <w:cantSplit/>
        </w:trPr>
        <w:tc>
          <w:tcPr>
            <w:tcW w:w="2581" w:type="dxa"/>
          </w:tcPr>
          <w:p w14:paraId="2424277A" w14:textId="77777777" w:rsidR="00CB3A44" w:rsidRPr="007E0B31" w:rsidRDefault="00CB3A44" w:rsidP="00ED5885">
            <w:pPr>
              <w:pStyle w:val="Arial11Bold"/>
              <w:rPr>
                <w:rFonts w:cs="Arial"/>
              </w:rPr>
            </w:pPr>
            <w:r w:rsidRPr="007E0B31">
              <w:rPr>
                <w:rFonts w:cs="Arial"/>
              </w:rPr>
              <w:t>Auxiliaries</w:t>
            </w:r>
          </w:p>
        </w:tc>
        <w:tc>
          <w:tcPr>
            <w:tcW w:w="6937"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696AC0">
        <w:trPr>
          <w:cantSplit/>
        </w:trPr>
        <w:tc>
          <w:tcPr>
            <w:tcW w:w="2581"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937"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696AC0">
        <w:trPr>
          <w:cantSplit/>
          <w:ins w:id="97" w:author="Halford(ESO), David" w:date="2023-04-08T17:28:00Z"/>
        </w:trPr>
        <w:tc>
          <w:tcPr>
            <w:tcW w:w="2581" w:type="dxa"/>
          </w:tcPr>
          <w:p w14:paraId="73B830C1" w14:textId="14177899" w:rsidR="00C72736" w:rsidRPr="008B06C2" w:rsidRDefault="00C72736" w:rsidP="00C72736">
            <w:pPr>
              <w:pStyle w:val="Arial11Bold"/>
              <w:rPr>
                <w:ins w:id="98" w:author="Halford(ESO), David" w:date="2023-04-08T17:28:00Z"/>
                <w:rFonts w:cs="Arial"/>
                <w:highlight w:val="cyan"/>
              </w:rPr>
            </w:pPr>
            <w:ins w:id="99" w:author="Halford(ESO), David" w:date="2023-04-08T17:28:00Z">
              <w:r w:rsidRPr="008B06C2">
                <w:rPr>
                  <w:highlight w:val="cyan"/>
                </w:rPr>
                <w:t>Auxiliary Energy Supplies</w:t>
              </w:r>
            </w:ins>
          </w:p>
        </w:tc>
        <w:tc>
          <w:tcPr>
            <w:tcW w:w="6937" w:type="dxa"/>
          </w:tcPr>
          <w:p w14:paraId="7C335D5C" w14:textId="1CAC9F5C" w:rsidR="00C72736" w:rsidRPr="008B06C2" w:rsidRDefault="00C72736" w:rsidP="00C72736">
            <w:pPr>
              <w:pStyle w:val="TableArial11"/>
              <w:rPr>
                <w:ins w:id="100" w:author="Halford(ESO), David" w:date="2023-04-08T17:28:00Z"/>
                <w:rFonts w:cs="Arial"/>
                <w:highlight w:val="cyan"/>
              </w:rPr>
            </w:pPr>
            <w:ins w:id="101" w:author="Halford(ESO), David" w:date="2023-04-08T17:28:00Z">
              <w:r w:rsidRPr="008B06C2">
                <w:rPr>
                  <w:rFonts w:eastAsia="Cambria" w:cs="Arial"/>
                  <w:snapToGrid/>
                  <w:color w:val="000000"/>
                  <w:highlight w:val="cyan"/>
                  <w:lang w:eastAsia="en-GB"/>
                </w:rPr>
                <w:t>An electricity supply (which could be derived from an</w:t>
              </w:r>
              <w:r w:rsidRPr="008B06C2">
                <w:rPr>
                  <w:rFonts w:eastAsia="Cambria" w:cs="Arial"/>
                  <w:b/>
                  <w:snapToGrid/>
                  <w:color w:val="000000"/>
                  <w:highlight w:val="cyan"/>
                  <w:lang w:eastAsia="en-GB"/>
                </w:rPr>
                <w:t xml:space="preserve"> Auxiliary Diesel Engine</w:t>
              </w:r>
              <w:r w:rsidRPr="008B06C2">
                <w:rPr>
                  <w:rFonts w:eastAsia="Cambria" w:cs="Arial"/>
                  <w:snapToGrid/>
                  <w:color w:val="000000"/>
                  <w:highlight w:val="cyan"/>
                  <w:lang w:eastAsia="en-GB"/>
                </w:rPr>
                <w:t xml:space="preserve"> or </w:t>
              </w:r>
              <w:r w:rsidRPr="008B06C2">
                <w:rPr>
                  <w:rFonts w:eastAsia="Cambria" w:cs="Arial"/>
                  <w:b/>
                  <w:snapToGrid/>
                  <w:color w:val="000000"/>
                  <w:highlight w:val="cyan"/>
                  <w:lang w:eastAsia="en-GB"/>
                </w:rPr>
                <w:t>Auxiliary Gas Turbine</w:t>
              </w:r>
              <w:r w:rsidRPr="008B06C2">
                <w:rPr>
                  <w:rFonts w:eastAsia="Cambria" w:cs="Arial"/>
                  <w:bCs/>
                  <w:snapToGrid/>
                  <w:color w:val="000000"/>
                  <w:highlight w:val="cyan"/>
                  <w:lang w:eastAsia="en-GB"/>
                </w:rPr>
                <w:t xml:space="preserve"> or other source of energy</w:t>
              </w:r>
              <w:r w:rsidRPr="008B06C2">
                <w:rPr>
                  <w:rFonts w:eastAsia="Cambria" w:cs="Arial"/>
                  <w:snapToGrid/>
                  <w:color w:val="000000"/>
                  <w:highlight w:val="cyan"/>
                  <w:lang w:eastAsia="en-GB"/>
                </w:rPr>
                <w:t xml:space="preserve">) that is necessary to power the auxiliary and ancillary equipment on which a </w:t>
              </w:r>
              <w:r w:rsidRPr="008B06C2">
                <w:rPr>
                  <w:rFonts w:eastAsia="Cambria" w:cs="Arial"/>
                  <w:b/>
                  <w:bCs/>
                  <w:snapToGrid/>
                  <w:color w:val="000000"/>
                  <w:highlight w:val="cyan"/>
                  <w:lang w:eastAsia="en-GB"/>
                </w:rPr>
                <w:t>Power Generating Module</w:t>
              </w:r>
              <w:r w:rsidRPr="008B06C2">
                <w:rPr>
                  <w:rFonts w:eastAsia="Cambria" w:cs="Arial"/>
                  <w:snapToGrid/>
                  <w:color w:val="000000"/>
                  <w:highlight w:val="cyan"/>
                  <w:lang w:eastAsia="en-GB"/>
                </w:rPr>
                <w:t xml:space="preserve"> </w:t>
              </w:r>
              <w:r w:rsidRPr="008B06C2">
                <w:rPr>
                  <w:rFonts w:eastAsia="Cambria" w:cs="Arial"/>
                  <w:color w:val="000000"/>
                  <w:highlight w:val="cyan"/>
                  <w:lang w:eastAsia="en-GB"/>
                </w:rPr>
                <w:t>or</w:t>
              </w:r>
              <w:r w:rsidRPr="008B06C2">
                <w:rPr>
                  <w:rFonts w:eastAsia="Cambria" w:cs="Arial"/>
                  <w:b/>
                  <w:bCs/>
                  <w:color w:val="000000"/>
                  <w:highlight w:val="cyan"/>
                  <w:lang w:eastAsia="en-GB"/>
                </w:rPr>
                <w:t xml:space="preserve"> HVDC System </w:t>
              </w:r>
              <w:r w:rsidRPr="008B06C2">
                <w:rPr>
                  <w:rFonts w:eastAsia="Cambria" w:cs="Arial"/>
                  <w:color w:val="000000"/>
                  <w:highlight w:val="cyan"/>
                  <w:lang w:eastAsia="en-GB"/>
                </w:rPr>
                <w:t>or</w:t>
              </w:r>
              <w:r w:rsidRPr="008B06C2">
                <w:rPr>
                  <w:rFonts w:eastAsia="Cambria" w:cs="Arial"/>
                  <w:b/>
                  <w:bCs/>
                  <w:color w:val="000000"/>
                  <w:highlight w:val="cyan"/>
                  <w:lang w:eastAsia="en-GB"/>
                </w:rPr>
                <w:t xml:space="preserve"> DC Converter </w:t>
              </w:r>
              <w:r w:rsidRPr="008B06C2">
                <w:rPr>
                  <w:rFonts w:eastAsia="Cambria" w:cs="Arial"/>
                  <w:color w:val="000000"/>
                  <w:highlight w:val="cyan"/>
                  <w:lang w:eastAsia="en-GB"/>
                </w:rPr>
                <w:t xml:space="preserve">or other item of </w:t>
              </w:r>
              <w:r w:rsidRPr="008B06C2">
                <w:rPr>
                  <w:rFonts w:eastAsia="Cambria" w:cs="Arial"/>
                  <w:b/>
                  <w:bCs/>
                  <w:color w:val="000000"/>
                  <w:highlight w:val="cyan"/>
                  <w:lang w:eastAsia="en-GB"/>
                </w:rPr>
                <w:t>Plant</w:t>
              </w:r>
              <w:r w:rsidRPr="008B06C2">
                <w:rPr>
                  <w:rFonts w:eastAsia="Cambria" w:cs="Arial"/>
                  <w:color w:val="000000"/>
                  <w:highlight w:val="cyan"/>
                  <w:lang w:eastAsia="en-GB"/>
                </w:rPr>
                <w:t xml:space="preserve"> </w:t>
              </w:r>
              <w:r w:rsidRPr="008B06C2">
                <w:rPr>
                  <w:rFonts w:eastAsia="Cambria" w:cs="Arial"/>
                  <w:snapToGrid/>
                  <w:color w:val="000000"/>
                  <w:highlight w:val="cyan"/>
                  <w:lang w:eastAsia="en-GB"/>
                </w:rPr>
                <w:t xml:space="preserve">relies for it to be capable of generating </w:t>
              </w:r>
              <w:r w:rsidRPr="008B06C2">
                <w:rPr>
                  <w:rFonts w:eastAsia="Cambria" w:cs="Arial"/>
                  <w:b/>
                  <w:bCs/>
                  <w:snapToGrid/>
                  <w:color w:val="000000"/>
                  <w:highlight w:val="cyan"/>
                  <w:lang w:eastAsia="en-GB"/>
                </w:rPr>
                <w:t>Active</w:t>
              </w:r>
              <w:r w:rsidRPr="008B06C2">
                <w:rPr>
                  <w:rFonts w:eastAsia="Cambria" w:cs="Arial"/>
                  <w:snapToGrid/>
                  <w:color w:val="000000"/>
                  <w:highlight w:val="cyan"/>
                  <w:lang w:eastAsia="en-GB"/>
                </w:rPr>
                <w:t xml:space="preserve"> or </w:t>
              </w:r>
              <w:r w:rsidRPr="008B06C2">
                <w:rPr>
                  <w:rFonts w:eastAsia="Cambria" w:cs="Arial"/>
                  <w:b/>
                  <w:bCs/>
                  <w:snapToGrid/>
                  <w:color w:val="000000"/>
                  <w:highlight w:val="cyan"/>
                  <w:lang w:eastAsia="en-GB"/>
                </w:rPr>
                <w:t xml:space="preserve">Reactive Power </w:t>
              </w:r>
              <w:r w:rsidRPr="008B06C2">
                <w:rPr>
                  <w:rFonts w:eastAsia="Cambria" w:cs="Arial"/>
                  <w:snapToGrid/>
                  <w:color w:val="000000"/>
                  <w:highlight w:val="cyan"/>
                  <w:lang w:eastAsia="en-GB"/>
                </w:rPr>
                <w:t xml:space="preserve">and which is generally supplied via a </w:t>
              </w:r>
              <w:r w:rsidRPr="008B06C2">
                <w:rPr>
                  <w:rFonts w:eastAsia="Cambria" w:cs="Arial"/>
                  <w:b/>
                  <w:snapToGrid/>
                  <w:color w:val="000000"/>
                  <w:highlight w:val="cyan"/>
                  <w:lang w:eastAsia="en-GB"/>
                </w:rPr>
                <w:t>Unit Board</w:t>
              </w:r>
              <w:r w:rsidRPr="008B06C2">
                <w:rPr>
                  <w:rFonts w:eastAsia="Cambria" w:cs="Arial"/>
                  <w:snapToGrid/>
                  <w:color w:val="000000"/>
                  <w:highlight w:val="cyan"/>
                  <w:lang w:eastAsia="en-GB"/>
                </w:rPr>
                <w:t xml:space="preserve"> or </w:t>
              </w:r>
              <w:r w:rsidRPr="008B06C2">
                <w:rPr>
                  <w:rFonts w:eastAsia="Cambria" w:cs="Arial"/>
                  <w:b/>
                  <w:snapToGrid/>
                  <w:color w:val="000000"/>
                  <w:highlight w:val="cyan"/>
                  <w:lang w:eastAsia="en-GB"/>
                </w:rPr>
                <w:t>Station Board</w:t>
              </w:r>
              <w:r w:rsidRPr="008B06C2">
                <w:rPr>
                  <w:rFonts w:eastAsia="Cambria" w:cs="Arial"/>
                  <w:bCs/>
                  <w:snapToGrid/>
                  <w:color w:val="000000"/>
                  <w:highlight w:val="cyan"/>
                  <w:lang w:eastAsia="en-GB"/>
                </w:rPr>
                <w:t>,</w:t>
              </w:r>
              <w:r w:rsidRPr="008B06C2">
                <w:rPr>
                  <w:rFonts w:eastAsia="Cambria" w:cs="Arial"/>
                  <w:snapToGrid/>
                  <w:color w:val="000000"/>
                  <w:highlight w:val="cyan"/>
                  <w:lang w:eastAsia="en-GB"/>
                </w:rPr>
                <w:t xml:space="preserve"> or equivalent.  </w:t>
              </w:r>
              <w:r w:rsidRPr="008B06C2">
                <w:rPr>
                  <w:rFonts w:eastAsia="Cambria" w:cs="Arial"/>
                  <w:b/>
                  <w:bCs/>
                  <w:snapToGrid/>
                  <w:color w:val="000000"/>
                  <w:highlight w:val="cyan"/>
                  <w:lang w:eastAsia="en-GB"/>
                </w:rPr>
                <w:t>Auxiliary Energy Supplies</w:t>
              </w:r>
              <w:r w:rsidRPr="008B06C2">
                <w:rPr>
                  <w:rFonts w:eastAsia="Cambria" w:cs="Arial"/>
                  <w:snapToGrid/>
                  <w:color w:val="000000"/>
                  <w:highlight w:val="cyan"/>
                  <w:lang w:eastAsia="en-GB"/>
                </w:rPr>
                <w:t xml:space="preserve"> </w:t>
              </w:r>
              <w:proofErr w:type="gramStart"/>
              <w:r w:rsidRPr="008B06C2">
                <w:rPr>
                  <w:rFonts w:eastAsia="Cambria" w:cs="Arial"/>
                  <w:snapToGrid/>
                  <w:color w:val="000000"/>
                  <w:highlight w:val="cyan"/>
                  <w:lang w:eastAsia="en-GB"/>
                </w:rPr>
                <w:t>must</w:t>
              </w:r>
              <w:proofErr w:type="gramEnd"/>
              <w:r w:rsidRPr="008B06C2">
                <w:rPr>
                  <w:rFonts w:eastAsia="Cambria" w:cs="Arial"/>
                  <w:snapToGrid/>
                  <w:color w:val="000000"/>
                  <w:highlight w:val="cyan"/>
                  <w:lang w:eastAsia="en-GB"/>
                </w:rPr>
                <w:t xml:space="preserve"> </w:t>
              </w:r>
              <w:proofErr w:type="spellStart"/>
              <w:r w:rsidRPr="008B06C2">
                <w:rPr>
                  <w:rFonts w:eastAsia="Cambria" w:cs="Arial"/>
                  <w:snapToGrid/>
                  <w:color w:val="000000"/>
                  <w:highlight w:val="cyan"/>
                  <w:lang w:eastAsia="en-GB"/>
                </w:rPr>
                <w:t>be</w:t>
              </w:r>
              <w:r w:rsidR="000359EA" w:rsidRPr="008B06C2">
                <w:rPr>
                  <w:rFonts w:eastAsia="Cambria" w:cs="Arial"/>
                  <w:snapToGrid/>
                  <w:color w:val="000000"/>
                  <w:highlight w:val="cyan"/>
                  <w:lang w:eastAsia="en-GB"/>
                </w:rPr>
                <w:t>available</w:t>
              </w:r>
              <w:proofErr w:type="spellEnd"/>
              <w:r w:rsidR="000359EA" w:rsidRPr="008B06C2">
                <w:rPr>
                  <w:rFonts w:eastAsia="Cambria" w:cs="Arial"/>
                  <w:snapToGrid/>
                  <w:color w:val="000000"/>
                  <w:highlight w:val="cyan"/>
                  <w:lang w:eastAsia="en-GB"/>
                </w:rPr>
                <w:t xml:space="preserve"> </w:t>
              </w:r>
              <w:r w:rsidRPr="008B06C2">
                <w:rPr>
                  <w:rFonts w:eastAsia="Cambria" w:cs="Arial"/>
                  <w:snapToGrid/>
                  <w:color w:val="000000"/>
                  <w:highlight w:val="cyan"/>
                  <w:lang w:eastAsia="en-GB"/>
                </w:rPr>
                <w:t xml:space="preserve">without an </w:t>
              </w:r>
              <w:r w:rsidR="00E62D0F" w:rsidRPr="008B06C2">
                <w:rPr>
                  <w:rFonts w:eastAsia="Cambria" w:cs="Arial"/>
                  <w:snapToGrid/>
                  <w:color w:val="000000"/>
                  <w:highlight w:val="cyan"/>
                  <w:lang w:eastAsia="en-GB"/>
                </w:rPr>
                <w:t xml:space="preserve">external </w:t>
              </w:r>
              <w:r w:rsidRPr="008B06C2">
                <w:rPr>
                  <w:rFonts w:eastAsia="Cambria" w:cs="Arial"/>
                  <w:snapToGrid/>
                  <w:color w:val="000000"/>
                  <w:highlight w:val="cyan"/>
                  <w:lang w:eastAsia="en-GB"/>
                </w:rPr>
                <w:t xml:space="preserve">electrical power supply from </w:t>
              </w:r>
              <w:r w:rsidR="00B941F7" w:rsidRPr="008B06C2">
                <w:rPr>
                  <w:rFonts w:eastAsia="Cambria" w:cs="Arial"/>
                  <w:snapToGrid/>
                  <w:color w:val="000000"/>
                  <w:highlight w:val="cyan"/>
                  <w:lang w:eastAsia="en-GB"/>
                </w:rPr>
                <w:t xml:space="preserve">the </w:t>
              </w:r>
              <w:r w:rsidR="00B941F7" w:rsidRPr="008B06C2">
                <w:rPr>
                  <w:rFonts w:eastAsia="Cambria" w:cs="Arial"/>
                  <w:b/>
                  <w:bCs/>
                  <w:snapToGrid/>
                  <w:color w:val="000000"/>
                  <w:highlight w:val="cyan"/>
                  <w:lang w:eastAsia="en-GB"/>
                </w:rPr>
                <w:t>Total System</w:t>
              </w:r>
              <w:r w:rsidR="00180774" w:rsidRPr="008B06C2">
                <w:rPr>
                  <w:rFonts w:eastAsia="Cambria" w:cs="Arial"/>
                  <w:snapToGrid/>
                  <w:color w:val="000000"/>
                  <w:highlight w:val="cyan"/>
                  <w:lang w:eastAsia="en-GB"/>
                </w:rPr>
                <w:t>.</w:t>
              </w:r>
              <w:r w:rsidR="006F0B17" w:rsidRPr="008B06C2">
                <w:rPr>
                  <w:rFonts w:eastAsia="Cambria" w:cs="Arial"/>
                  <w:snapToGrid/>
                  <w:color w:val="000000"/>
                  <w:highlight w:val="cyan"/>
                  <w:lang w:eastAsia="en-GB"/>
                </w:rPr>
                <w:t xml:space="preserve">  </w:t>
              </w:r>
              <w:r w:rsidRPr="008B06C2">
                <w:rPr>
                  <w:rFonts w:eastAsia="Cambria" w:cs="Arial"/>
                  <w:b/>
                  <w:bCs/>
                  <w:snapToGrid/>
                  <w:color w:val="000000"/>
                  <w:highlight w:val="cyan"/>
                  <w:lang w:eastAsia="en-GB"/>
                </w:rPr>
                <w:t>Auxiliary Energy Supplies</w:t>
              </w:r>
              <w:r w:rsidRPr="008B06C2">
                <w:rPr>
                  <w:rFonts w:eastAsia="Cambria" w:cs="Arial"/>
                  <w:snapToGrid/>
                  <w:color w:val="000000"/>
                  <w:highlight w:val="cyan"/>
                  <w:lang w:eastAsia="en-GB"/>
                </w:rPr>
                <w:t xml:space="preserve"> do not include the mains-independent light current supplies necessary to operate </w:t>
              </w:r>
              <w:r w:rsidRPr="008B06C2">
                <w:rPr>
                  <w:rFonts w:eastAsia="Cambria" w:cs="Arial"/>
                  <w:b/>
                  <w:bCs/>
                  <w:snapToGrid/>
                  <w:color w:val="000000"/>
                  <w:highlight w:val="cyan"/>
                  <w:lang w:eastAsia="en-GB"/>
                </w:rPr>
                <w:t>Critical Tools and Facilities</w:t>
              </w:r>
              <w:r w:rsidRPr="008B06C2">
                <w:rPr>
                  <w:rFonts w:eastAsia="Cambria" w:cs="Arial"/>
                  <w:snapToGrid/>
                  <w:color w:val="000000"/>
                  <w:highlight w:val="cyan"/>
                  <w:lang w:eastAsia="en-GB"/>
                </w:rPr>
                <w:t>.</w:t>
              </w:r>
            </w:ins>
          </w:p>
        </w:tc>
      </w:tr>
      <w:tr w:rsidR="00046274" w:rsidRPr="007E0B31" w14:paraId="51C9B789" w14:textId="77777777" w:rsidTr="00696AC0">
        <w:trPr>
          <w:cantSplit/>
        </w:trPr>
        <w:tc>
          <w:tcPr>
            <w:tcW w:w="2581"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937"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696AC0">
        <w:trPr>
          <w:cantSplit/>
        </w:trPr>
        <w:tc>
          <w:tcPr>
            <w:tcW w:w="2581"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937"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696AC0">
        <w:trPr>
          <w:cantSplit/>
        </w:trPr>
        <w:tc>
          <w:tcPr>
            <w:tcW w:w="2581" w:type="dxa"/>
          </w:tcPr>
          <w:p w14:paraId="755C815B" w14:textId="77777777" w:rsidR="00CB3A44" w:rsidRPr="007E0B31" w:rsidRDefault="00CB3A44" w:rsidP="00ED5885">
            <w:pPr>
              <w:pStyle w:val="Arial11Bold"/>
              <w:rPr>
                <w:rFonts w:cs="Arial"/>
              </w:rPr>
            </w:pPr>
            <w:r w:rsidRPr="007E0B31">
              <w:rPr>
                <w:rFonts w:cs="Arial"/>
              </w:rPr>
              <w:lastRenderedPageBreak/>
              <w:t>Back-Up Protection</w:t>
            </w:r>
          </w:p>
        </w:tc>
        <w:tc>
          <w:tcPr>
            <w:tcW w:w="6937"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696AC0">
        <w:trPr>
          <w:cantSplit/>
        </w:trPr>
        <w:tc>
          <w:tcPr>
            <w:tcW w:w="2581"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937"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696AC0">
        <w:trPr>
          <w:cantSplit/>
        </w:trPr>
        <w:tc>
          <w:tcPr>
            <w:tcW w:w="2581"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937"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696AC0">
        <w:trPr>
          <w:cantSplit/>
        </w:trPr>
        <w:tc>
          <w:tcPr>
            <w:tcW w:w="2581"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937"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00696AC0">
        <w:trPr>
          <w:cantSplit/>
        </w:trPr>
        <w:tc>
          <w:tcPr>
            <w:tcW w:w="2581"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937"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696AC0">
        <w:trPr>
          <w:cantSplit/>
        </w:trPr>
        <w:tc>
          <w:tcPr>
            <w:tcW w:w="2581"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937"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696AC0">
        <w:trPr>
          <w:cantSplit/>
        </w:trPr>
        <w:tc>
          <w:tcPr>
            <w:tcW w:w="2581"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937"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00696AC0">
        <w:trPr>
          <w:cantSplit/>
        </w:trPr>
        <w:tc>
          <w:tcPr>
            <w:tcW w:w="2581"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937"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696AC0">
        <w:trPr>
          <w:cantSplit/>
        </w:trPr>
        <w:tc>
          <w:tcPr>
            <w:tcW w:w="2581"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937"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696AC0">
        <w:trPr>
          <w:cantSplit/>
        </w:trPr>
        <w:tc>
          <w:tcPr>
            <w:tcW w:w="2581" w:type="dxa"/>
          </w:tcPr>
          <w:p w14:paraId="58592D17" w14:textId="77777777" w:rsidR="00CB3A44" w:rsidRPr="007E0B31" w:rsidRDefault="00CB3A44" w:rsidP="00ED5885">
            <w:pPr>
              <w:pStyle w:val="Arial11Bold"/>
              <w:rPr>
                <w:rFonts w:cs="Arial"/>
              </w:rPr>
            </w:pPr>
            <w:r w:rsidRPr="007E0B31">
              <w:rPr>
                <w:rFonts w:cs="Arial"/>
              </w:rPr>
              <w:t>Bid-Offer Data</w:t>
            </w:r>
          </w:p>
        </w:tc>
        <w:tc>
          <w:tcPr>
            <w:tcW w:w="6937"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696AC0">
        <w:trPr>
          <w:cantSplit/>
        </w:trPr>
        <w:tc>
          <w:tcPr>
            <w:tcW w:w="2581"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937"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00696AC0">
        <w:trPr>
          <w:cantSplit/>
        </w:trPr>
        <w:tc>
          <w:tcPr>
            <w:tcW w:w="2581" w:type="dxa"/>
          </w:tcPr>
          <w:p w14:paraId="23430ADB" w14:textId="58399967" w:rsidR="00CB3A44" w:rsidRPr="008B06C2" w:rsidRDefault="00CB3A44" w:rsidP="00ED5885">
            <w:pPr>
              <w:pStyle w:val="Arial11Bold"/>
              <w:rPr>
                <w:rFonts w:cs="Arial"/>
                <w:highlight w:val="cyan"/>
                <w:rPrChange w:id="102" w:author="Steve Baker (ESO)" w:date="2024-01-09T13:04:00Z">
                  <w:rPr>
                    <w:rFonts w:cs="Arial"/>
                  </w:rPr>
                </w:rPrChange>
              </w:rPr>
            </w:pPr>
            <w:del w:id="103" w:author="Halford(ESO), David" w:date="2023-04-08T17:28:00Z">
              <w:r w:rsidRPr="008B06C2">
                <w:rPr>
                  <w:rFonts w:cs="Arial"/>
                  <w:highlight w:val="cyan"/>
                  <w:rPrChange w:id="104" w:author="Steve Baker (ESO)" w:date="2024-01-09T13:04:00Z">
                    <w:rPr>
                      <w:rFonts w:cs="Arial"/>
                    </w:rPr>
                  </w:rPrChange>
                </w:rPr>
                <w:delText>Black Start</w:delText>
              </w:r>
            </w:del>
          </w:p>
        </w:tc>
        <w:tc>
          <w:tcPr>
            <w:tcW w:w="6937" w:type="dxa"/>
          </w:tcPr>
          <w:p w14:paraId="5E044933" w14:textId="34BEE00E" w:rsidR="00CB3A44" w:rsidRPr="008B06C2" w:rsidRDefault="00CB3A44" w:rsidP="00DD71DC">
            <w:pPr>
              <w:pStyle w:val="TableArial11"/>
              <w:rPr>
                <w:rFonts w:cs="Arial"/>
                <w:highlight w:val="cyan"/>
                <w:rPrChange w:id="105" w:author="Steve Baker (ESO)" w:date="2024-01-09T13:04:00Z">
                  <w:rPr>
                    <w:rFonts w:cs="Arial"/>
                  </w:rPr>
                </w:rPrChange>
              </w:rPr>
            </w:pPr>
            <w:del w:id="106" w:author="Halford(ESO), David" w:date="2023-04-08T17:28:00Z">
              <w:r w:rsidRPr="008B06C2">
                <w:rPr>
                  <w:rFonts w:cs="Arial"/>
                  <w:highlight w:val="cyan"/>
                  <w:rPrChange w:id="107" w:author="Steve Baker (ESO)" w:date="2024-01-09T13:04:00Z">
                    <w:rPr>
                      <w:rFonts w:cs="Arial"/>
                    </w:rPr>
                  </w:rPrChange>
                </w:rPr>
                <w:delText xml:space="preserve">The procedure necessary for a recovery from a </w:delText>
              </w:r>
              <w:r w:rsidRPr="008B06C2">
                <w:rPr>
                  <w:rFonts w:cs="Arial"/>
                  <w:b/>
                  <w:highlight w:val="cyan"/>
                  <w:rPrChange w:id="108" w:author="Steve Baker (ESO)" w:date="2024-01-09T13:04:00Z">
                    <w:rPr>
                      <w:rFonts w:cs="Arial"/>
                      <w:b/>
                    </w:rPr>
                  </w:rPrChange>
                </w:rPr>
                <w:delText>Total Shutdown</w:delText>
              </w:r>
              <w:r w:rsidRPr="008B06C2">
                <w:rPr>
                  <w:rFonts w:cs="Arial"/>
                  <w:highlight w:val="cyan"/>
                  <w:rPrChange w:id="109" w:author="Steve Baker (ESO)" w:date="2024-01-09T13:04:00Z">
                    <w:rPr>
                      <w:rFonts w:cs="Arial"/>
                    </w:rPr>
                  </w:rPrChange>
                </w:rPr>
                <w:delText xml:space="preserve"> or </w:delText>
              </w:r>
              <w:r w:rsidRPr="008B06C2">
                <w:rPr>
                  <w:rFonts w:cs="Arial"/>
                  <w:b/>
                  <w:highlight w:val="cyan"/>
                  <w:rPrChange w:id="110" w:author="Steve Baker (ESO)" w:date="2024-01-09T13:04:00Z">
                    <w:rPr>
                      <w:rFonts w:cs="Arial"/>
                      <w:b/>
                    </w:rPr>
                  </w:rPrChange>
                </w:rPr>
                <w:delText>Partial Shutdown</w:delText>
              </w:r>
              <w:r w:rsidRPr="008B06C2">
                <w:rPr>
                  <w:rFonts w:cs="Arial"/>
                  <w:highlight w:val="cyan"/>
                  <w:rPrChange w:id="111" w:author="Steve Baker (ESO)" w:date="2024-01-09T13:04:00Z">
                    <w:rPr>
                      <w:rFonts w:cs="Arial"/>
                    </w:rPr>
                  </w:rPrChange>
                </w:rPr>
                <w:delText>.</w:delText>
              </w:r>
            </w:del>
          </w:p>
        </w:tc>
      </w:tr>
      <w:tr w:rsidR="00046274" w:rsidRPr="007E0B31" w14:paraId="198C6C4F" w14:textId="77777777" w:rsidTr="00696AC0">
        <w:trPr>
          <w:cantSplit/>
        </w:trPr>
        <w:tc>
          <w:tcPr>
            <w:tcW w:w="2581" w:type="dxa"/>
          </w:tcPr>
          <w:p w14:paraId="720C7614" w14:textId="19A6588C" w:rsidR="00CB3A44" w:rsidRPr="008B06C2" w:rsidRDefault="00CB3A44" w:rsidP="00ED5885">
            <w:pPr>
              <w:pStyle w:val="Arial11Bold"/>
              <w:rPr>
                <w:rFonts w:cs="Arial"/>
                <w:highlight w:val="cyan"/>
                <w:rPrChange w:id="112" w:author="Steve Baker (ESO)" w:date="2024-01-09T13:04:00Z">
                  <w:rPr>
                    <w:rFonts w:cs="Arial"/>
                  </w:rPr>
                </w:rPrChange>
              </w:rPr>
            </w:pPr>
            <w:del w:id="113" w:author="Halford(ESO), David" w:date="2023-04-08T17:28:00Z">
              <w:r w:rsidRPr="008B06C2">
                <w:rPr>
                  <w:rFonts w:cs="Arial"/>
                  <w:highlight w:val="cyan"/>
                  <w:rPrChange w:id="114" w:author="Steve Baker (ESO)" w:date="2024-01-09T13:04:00Z">
                    <w:rPr>
                      <w:rFonts w:cs="Arial"/>
                    </w:rPr>
                  </w:rPrChange>
                </w:rPr>
                <w:delText>Black Start Capability</w:delText>
              </w:r>
            </w:del>
          </w:p>
        </w:tc>
        <w:tc>
          <w:tcPr>
            <w:tcW w:w="6937" w:type="dxa"/>
          </w:tcPr>
          <w:p w14:paraId="1D9FB613" w14:textId="77777777" w:rsidR="00CB3A44" w:rsidRPr="008B06C2" w:rsidRDefault="005D0E4F" w:rsidP="005C20E3">
            <w:pPr>
              <w:pStyle w:val="Default"/>
              <w:jc w:val="both"/>
              <w:rPr>
                <w:del w:id="115" w:author="Halford(ESO), David" w:date="2023-04-08T17:28:00Z"/>
                <w:highlight w:val="cyan"/>
                <w:rPrChange w:id="116" w:author="Steve Baker (ESO)" w:date="2024-01-09T13:04:00Z">
                  <w:rPr>
                    <w:del w:id="117" w:author="Halford(ESO), David" w:date="2023-04-08T17:28:00Z"/>
                  </w:rPr>
                </w:rPrChange>
              </w:rPr>
            </w:pPr>
            <w:del w:id="118" w:author="Halford(ESO), David" w:date="2023-04-08T17:28:00Z">
              <w:r w:rsidRPr="008B06C2">
                <w:rPr>
                  <w:highlight w:val="cyan"/>
                  <w:rPrChange w:id="119" w:author="Steve Baker (ESO)" w:date="2024-01-09T13:04:00Z">
                    <w:rPr/>
                  </w:rPrChange>
                </w:rPr>
                <w:delText xml:space="preserve">In </w:delText>
              </w:r>
              <w:r w:rsidR="00B1185A" w:rsidRPr="008B06C2">
                <w:rPr>
                  <w:highlight w:val="cyan"/>
                  <w:rPrChange w:id="120" w:author="Steve Baker (ESO)" w:date="2024-01-09T13:04:00Z">
                    <w:rPr/>
                  </w:rPrChange>
                </w:rPr>
                <w:delText xml:space="preserve">the </w:delText>
              </w:r>
              <w:r w:rsidRPr="008B06C2">
                <w:rPr>
                  <w:highlight w:val="cyan"/>
                  <w:rPrChange w:id="121" w:author="Steve Baker (ESO)" w:date="2024-01-09T13:04:00Z">
                    <w:rPr/>
                  </w:rPrChange>
                </w:rPr>
                <w:delText xml:space="preserve">case of </w:delText>
              </w:r>
              <w:r w:rsidR="00CB3A44" w:rsidRPr="008B06C2">
                <w:rPr>
                  <w:highlight w:val="cyan"/>
                  <w:rPrChange w:id="122" w:author="Steve Baker (ESO)" w:date="2024-01-09T13:04:00Z">
                    <w:rPr/>
                  </w:rPrChange>
                </w:rPr>
                <w:delText xml:space="preserve">a </w:delText>
              </w:r>
              <w:r w:rsidR="00CB3A44" w:rsidRPr="008B06C2">
                <w:rPr>
                  <w:b/>
                  <w:highlight w:val="cyan"/>
                  <w:rPrChange w:id="123" w:author="Steve Baker (ESO)" w:date="2024-01-09T13:04:00Z">
                    <w:rPr>
                      <w:b/>
                    </w:rPr>
                  </w:rPrChange>
                </w:rPr>
                <w:delText>Black Start Station</w:delText>
              </w:r>
              <w:r w:rsidR="00CB3A44" w:rsidRPr="008B06C2">
                <w:rPr>
                  <w:highlight w:val="cyan"/>
                  <w:rPrChange w:id="124" w:author="Steve Baker (ESO)" w:date="2024-01-09T13:04:00Z">
                    <w:rPr/>
                  </w:rPrChange>
                </w:rPr>
                <w:delText>,</w:delText>
              </w:r>
              <w:r w:rsidR="00666076" w:rsidRPr="008B06C2">
                <w:rPr>
                  <w:highlight w:val="cyan"/>
                  <w:rPrChange w:id="125" w:author="Steve Baker (ESO)" w:date="2024-01-09T13:04:00Z">
                    <w:rPr/>
                  </w:rPrChange>
                </w:rPr>
                <w:delText xml:space="preserve"> is</w:delText>
              </w:r>
              <w:r w:rsidR="008C7C46" w:rsidRPr="008B06C2">
                <w:rPr>
                  <w:highlight w:val="cyan"/>
                  <w:rPrChange w:id="126" w:author="Steve Baker (ESO)" w:date="2024-01-09T13:04:00Z">
                    <w:rPr/>
                  </w:rPrChange>
                </w:rPr>
                <w:delText xml:space="preserve"> the ability </w:delText>
              </w:r>
              <w:r w:rsidR="00CB3A44" w:rsidRPr="008B06C2">
                <w:rPr>
                  <w:highlight w:val="cyan"/>
                  <w:rPrChange w:id="127" w:author="Steve Baker (ESO)" w:date="2024-01-09T13:04:00Z">
                    <w:rPr/>
                  </w:rPrChange>
                </w:rPr>
                <w:delText xml:space="preserve">for at least one of its </w:delText>
              </w:r>
              <w:r w:rsidR="00CB3A44" w:rsidRPr="008B06C2">
                <w:rPr>
                  <w:b/>
                  <w:highlight w:val="cyan"/>
                  <w:rPrChange w:id="128" w:author="Steve Baker (ESO)" w:date="2024-01-09T13:04:00Z">
                    <w:rPr>
                      <w:b/>
                    </w:rPr>
                  </w:rPrChange>
                </w:rPr>
                <w:delText xml:space="preserve">Gensets </w:delText>
              </w:r>
              <w:r w:rsidR="00CB3A44" w:rsidRPr="008B06C2">
                <w:rPr>
                  <w:highlight w:val="cyan"/>
                  <w:rPrChange w:id="129" w:author="Steve Baker (ESO)" w:date="2024-01-09T13:04:00Z">
                    <w:rPr/>
                  </w:rPrChange>
                </w:rPr>
                <w:delText xml:space="preserve">to </w:delText>
              </w:r>
              <w:r w:rsidR="00CB3A44" w:rsidRPr="008B06C2">
                <w:rPr>
                  <w:b/>
                  <w:highlight w:val="cyan"/>
                  <w:rPrChange w:id="130" w:author="Steve Baker (ESO)" w:date="2024-01-09T13:04:00Z">
                    <w:rPr>
                      <w:b/>
                    </w:rPr>
                  </w:rPrChange>
                </w:rPr>
                <w:delText xml:space="preserve">Start-Up </w:delText>
              </w:r>
              <w:r w:rsidR="00CB3A44" w:rsidRPr="008B06C2">
                <w:rPr>
                  <w:highlight w:val="cyan"/>
                  <w:rPrChange w:id="131" w:author="Steve Baker (ESO)" w:date="2024-01-09T13:04:00Z">
                    <w:rPr/>
                  </w:rPrChange>
                </w:rPr>
                <w:delText xml:space="preserve">from </w:delText>
              </w:r>
              <w:r w:rsidR="00CB3A44" w:rsidRPr="008B06C2">
                <w:rPr>
                  <w:b/>
                  <w:highlight w:val="cyan"/>
                  <w:rPrChange w:id="132" w:author="Steve Baker (ESO)" w:date="2024-01-09T13:04:00Z">
                    <w:rPr>
                      <w:b/>
                    </w:rPr>
                  </w:rPrChange>
                </w:rPr>
                <w:delText xml:space="preserve">Shutdown </w:delText>
              </w:r>
              <w:r w:rsidR="00CB3A44" w:rsidRPr="008B06C2">
                <w:rPr>
                  <w:highlight w:val="cyan"/>
                  <w:rPrChange w:id="133" w:author="Steve Baker (ESO)" w:date="2024-01-09T13:04:00Z">
                    <w:rPr/>
                  </w:rPrChange>
                </w:rPr>
                <w:delText xml:space="preserve">and to energise a part of the </w:delText>
              </w:r>
              <w:r w:rsidR="00CB3A44" w:rsidRPr="008B06C2">
                <w:rPr>
                  <w:b/>
                  <w:highlight w:val="cyan"/>
                  <w:rPrChange w:id="134" w:author="Steve Baker (ESO)" w:date="2024-01-09T13:04:00Z">
                    <w:rPr>
                      <w:b/>
                    </w:rPr>
                  </w:rPrChange>
                </w:rPr>
                <w:delText xml:space="preserve">System </w:delText>
              </w:r>
              <w:r w:rsidR="00CB3A44" w:rsidRPr="008B06C2">
                <w:rPr>
                  <w:highlight w:val="cyan"/>
                  <w:rPrChange w:id="135" w:author="Steve Baker (ESO)" w:date="2024-01-09T13:04:00Z">
                    <w:rPr/>
                  </w:rPrChange>
                </w:rPr>
                <w:delText xml:space="preserve">and be </w:delText>
              </w:r>
              <w:r w:rsidR="00CB3A44" w:rsidRPr="008B06C2">
                <w:rPr>
                  <w:b/>
                  <w:highlight w:val="cyan"/>
                  <w:rPrChange w:id="136" w:author="Steve Baker (ESO)" w:date="2024-01-09T13:04:00Z">
                    <w:rPr>
                      <w:b/>
                    </w:rPr>
                  </w:rPrChange>
                </w:rPr>
                <w:delText xml:space="preserve">Synchronised </w:delText>
              </w:r>
              <w:r w:rsidR="00CB3A44" w:rsidRPr="008B06C2">
                <w:rPr>
                  <w:highlight w:val="cyan"/>
                  <w:rPrChange w:id="137" w:author="Steve Baker (ESO)" w:date="2024-01-09T13:04:00Z">
                    <w:rPr/>
                  </w:rPrChange>
                </w:rPr>
                <w:delText xml:space="preserve">to the </w:delText>
              </w:r>
              <w:r w:rsidR="00CB3A44" w:rsidRPr="008B06C2">
                <w:rPr>
                  <w:b/>
                  <w:highlight w:val="cyan"/>
                  <w:rPrChange w:id="138" w:author="Steve Baker (ESO)" w:date="2024-01-09T13:04:00Z">
                    <w:rPr>
                      <w:b/>
                    </w:rPr>
                  </w:rPrChange>
                </w:rPr>
                <w:delText xml:space="preserve">System </w:delText>
              </w:r>
              <w:r w:rsidR="00CB3A44" w:rsidRPr="008B06C2">
                <w:rPr>
                  <w:highlight w:val="cyan"/>
                  <w:rPrChange w:id="139" w:author="Steve Baker (ESO)" w:date="2024-01-09T13:04:00Z">
                    <w:rPr/>
                  </w:rPrChange>
                </w:rPr>
                <w:delText xml:space="preserve">upon instruction from </w:delText>
              </w:r>
              <w:r w:rsidR="00161E0D" w:rsidRPr="008B06C2">
                <w:rPr>
                  <w:b/>
                  <w:highlight w:val="cyan"/>
                  <w:rPrChange w:id="140" w:author="Steve Baker (ESO)" w:date="2024-01-09T13:04:00Z">
                    <w:rPr>
                      <w:b/>
                    </w:rPr>
                  </w:rPrChange>
                </w:rPr>
                <w:delText>The Company</w:delText>
              </w:r>
              <w:r w:rsidR="00CB3A44" w:rsidRPr="008B06C2">
                <w:rPr>
                  <w:highlight w:val="cyan"/>
                  <w:rPrChange w:id="141" w:author="Steve Baker (ESO)" w:date="2024-01-09T13:04:00Z">
                    <w:rPr/>
                  </w:rPrChange>
                </w:rPr>
                <w:delText>, within two hours, without an external electrical power supply.</w:delText>
              </w:r>
              <w:r w:rsidR="00B1185A" w:rsidRPr="008B06C2">
                <w:rPr>
                  <w:highlight w:val="cyan"/>
                  <w:rPrChange w:id="142" w:author="Steve Baker (ESO)" w:date="2024-01-09T13:04:00Z">
                    <w:rPr/>
                  </w:rPrChange>
                </w:rPr>
                <w:delText xml:space="preserve"> </w:delText>
              </w:r>
            </w:del>
          </w:p>
          <w:p w14:paraId="1318A7C2" w14:textId="77777777" w:rsidR="00B1185A" w:rsidRPr="008B06C2" w:rsidRDefault="00B1185A" w:rsidP="00B1185A">
            <w:pPr>
              <w:pStyle w:val="Default"/>
              <w:jc w:val="both"/>
              <w:rPr>
                <w:del w:id="143" w:author="Halford(ESO), David" w:date="2023-04-08T17:28:00Z"/>
                <w:sz w:val="20"/>
                <w:szCs w:val="20"/>
                <w:highlight w:val="cyan"/>
                <w:rPrChange w:id="144" w:author="Steve Baker (ESO)" w:date="2024-01-09T13:04:00Z">
                  <w:rPr>
                    <w:del w:id="145" w:author="Halford(ESO), David" w:date="2023-04-08T17:28:00Z"/>
                    <w:sz w:val="20"/>
                    <w:szCs w:val="20"/>
                  </w:rPr>
                </w:rPrChange>
              </w:rPr>
            </w:pPr>
          </w:p>
          <w:p w14:paraId="631AE33C" w14:textId="33E88170" w:rsidR="002B0152" w:rsidRPr="008B06C2" w:rsidRDefault="006A21C1" w:rsidP="00165AB2">
            <w:pPr>
              <w:pStyle w:val="TableArial11"/>
              <w:rPr>
                <w:rFonts w:cs="Arial"/>
                <w:highlight w:val="cyan"/>
                <w:rPrChange w:id="146" w:author="Steve Baker (ESO)" w:date="2024-01-09T13:04:00Z">
                  <w:rPr>
                    <w:rFonts w:cs="Arial"/>
                  </w:rPr>
                </w:rPrChange>
              </w:rPr>
            </w:pPr>
            <w:del w:id="147" w:author="Halford(ESO), David" w:date="2023-04-08T17:28:00Z">
              <w:r w:rsidRPr="008B06C2">
                <w:rPr>
                  <w:rFonts w:cs="Arial"/>
                  <w:highlight w:val="cyan"/>
                  <w:rPrChange w:id="148" w:author="Steve Baker (ESO)" w:date="2024-01-09T13:04:00Z">
                    <w:rPr>
                      <w:rFonts w:cs="Arial"/>
                    </w:rPr>
                  </w:rPrChange>
                </w:rPr>
                <w:delText>In the case of</w:delText>
              </w:r>
              <w:r w:rsidR="00BA6C5B" w:rsidRPr="008B06C2">
                <w:rPr>
                  <w:rFonts w:cs="Arial"/>
                  <w:highlight w:val="cyan"/>
                  <w:rPrChange w:id="149" w:author="Steve Baker (ESO)" w:date="2024-01-09T13:04:00Z">
                    <w:rPr>
                      <w:rFonts w:cs="Arial"/>
                    </w:rPr>
                  </w:rPrChange>
                </w:rPr>
                <w:delText xml:space="preserve"> a </w:delText>
              </w:r>
              <w:r w:rsidR="00BA6C5B" w:rsidRPr="008B06C2">
                <w:rPr>
                  <w:rFonts w:cs="Arial"/>
                  <w:b/>
                  <w:bCs/>
                  <w:highlight w:val="cyan"/>
                  <w:rPrChange w:id="150" w:author="Steve Baker (ESO)" w:date="2024-01-09T13:04:00Z">
                    <w:rPr>
                      <w:rFonts w:cs="Arial"/>
                      <w:b/>
                      <w:bCs/>
                    </w:rPr>
                  </w:rPrChange>
                </w:rPr>
                <w:delText>Blac</w:delText>
              </w:r>
              <w:r w:rsidR="002C3627" w:rsidRPr="008B06C2">
                <w:rPr>
                  <w:rFonts w:cs="Arial"/>
                  <w:b/>
                  <w:bCs/>
                  <w:highlight w:val="cyan"/>
                  <w:rPrChange w:id="151" w:author="Steve Baker (ESO)" w:date="2024-01-09T13:04:00Z">
                    <w:rPr>
                      <w:rFonts w:cs="Arial"/>
                      <w:b/>
                      <w:bCs/>
                    </w:rPr>
                  </w:rPrChange>
                </w:rPr>
                <w:delText>k Start HVDC</w:delText>
              </w:r>
              <w:r w:rsidR="005A0FEC" w:rsidRPr="008B06C2">
                <w:rPr>
                  <w:rFonts w:cs="Arial"/>
                  <w:b/>
                  <w:bCs/>
                  <w:highlight w:val="cyan"/>
                  <w:rPrChange w:id="152" w:author="Steve Baker (ESO)" w:date="2024-01-09T13:04:00Z">
                    <w:rPr>
                      <w:rFonts w:cs="Arial"/>
                      <w:b/>
                      <w:bCs/>
                    </w:rPr>
                  </w:rPrChange>
                </w:rPr>
                <w:delText xml:space="preserve"> System</w:delText>
              </w:r>
              <w:r w:rsidR="005A0FEC" w:rsidRPr="008B06C2">
                <w:rPr>
                  <w:rFonts w:cs="Arial"/>
                  <w:highlight w:val="cyan"/>
                  <w:rPrChange w:id="153" w:author="Steve Baker (ESO)" w:date="2024-01-09T13:04:00Z">
                    <w:rPr>
                      <w:rFonts w:cs="Arial"/>
                    </w:rPr>
                  </w:rPrChange>
                </w:rPr>
                <w:delText xml:space="preserve"> </w:delText>
              </w:r>
              <w:r w:rsidR="00E40971" w:rsidRPr="008B06C2">
                <w:rPr>
                  <w:rFonts w:cs="Arial"/>
                  <w:highlight w:val="cyan"/>
                  <w:rPrChange w:id="154" w:author="Steve Baker (ESO)" w:date="2024-01-09T13:04:00Z">
                    <w:rPr>
                      <w:rFonts w:cs="Arial"/>
                    </w:rPr>
                  </w:rPrChange>
                </w:rPr>
                <w:delText xml:space="preserve">is the </w:delText>
              </w:r>
              <w:r w:rsidR="00DF2BDF" w:rsidRPr="008B06C2">
                <w:rPr>
                  <w:rFonts w:cs="Arial"/>
                  <w:highlight w:val="cyan"/>
                  <w:rPrChange w:id="155" w:author="Steve Baker (ESO)" w:date="2024-01-09T13:04:00Z">
                    <w:rPr>
                      <w:rFonts w:cs="Arial"/>
                    </w:rPr>
                  </w:rPrChange>
                </w:rPr>
                <w:delText xml:space="preserve">ability of an </w:delText>
              </w:r>
              <w:r w:rsidR="00DF2BDF" w:rsidRPr="008B06C2">
                <w:rPr>
                  <w:rFonts w:cs="Arial"/>
                  <w:b/>
                  <w:bCs/>
                  <w:highlight w:val="cyan"/>
                  <w:rPrChange w:id="156" w:author="Steve Baker (ESO)" w:date="2024-01-09T13:04:00Z">
                    <w:rPr>
                      <w:rFonts w:cs="Arial"/>
                      <w:b/>
                      <w:bCs/>
                    </w:rPr>
                  </w:rPrChange>
                </w:rPr>
                <w:delText xml:space="preserve">HVDC </w:delText>
              </w:r>
              <w:r w:rsidR="00176A1D" w:rsidRPr="008B06C2">
                <w:rPr>
                  <w:rFonts w:cs="Arial"/>
                  <w:b/>
                  <w:bCs/>
                  <w:highlight w:val="cyan"/>
                  <w:rPrChange w:id="157" w:author="Steve Baker (ESO)" w:date="2024-01-09T13:04:00Z">
                    <w:rPr>
                      <w:rFonts w:cs="Arial"/>
                      <w:b/>
                      <w:bCs/>
                    </w:rPr>
                  </w:rPrChange>
                </w:rPr>
                <w:delText>System</w:delText>
              </w:r>
              <w:r w:rsidR="00176A1D" w:rsidRPr="008B06C2">
                <w:rPr>
                  <w:highlight w:val="cyan"/>
                  <w:rPrChange w:id="158" w:author="Steve Baker (ESO)" w:date="2024-01-09T13:04:00Z">
                    <w:rPr/>
                  </w:rPrChange>
                </w:rPr>
                <w:delText xml:space="preserve"> </w:delText>
              </w:r>
              <w:r w:rsidR="00176A1D" w:rsidRPr="008B06C2">
                <w:rPr>
                  <w:rFonts w:cs="Arial"/>
                  <w:highlight w:val="cyan"/>
                  <w:rPrChange w:id="159" w:author="Steve Baker (ESO)" w:date="2024-01-09T13:04:00Z">
                    <w:rPr>
                      <w:rFonts w:cs="Arial"/>
                    </w:rPr>
                  </w:rPrChange>
                </w:rPr>
                <w:delText>to</w:delText>
              </w:r>
              <w:r w:rsidR="00176A1D" w:rsidRPr="008B06C2">
                <w:rPr>
                  <w:highlight w:val="cyan"/>
                  <w:rPrChange w:id="160" w:author="Steve Baker (ESO)" w:date="2024-01-09T13:04:00Z">
                    <w:rPr/>
                  </w:rPrChange>
                </w:rPr>
                <w:delText xml:space="preserve"> </w:delText>
              </w:r>
              <w:r w:rsidR="00176A1D" w:rsidRPr="008B06C2">
                <w:rPr>
                  <w:rFonts w:cs="Arial"/>
                  <w:b/>
                  <w:bCs/>
                  <w:highlight w:val="cyan"/>
                  <w:rPrChange w:id="161" w:author="Steve Baker (ESO)" w:date="2024-01-09T13:04:00Z">
                    <w:rPr>
                      <w:rFonts w:cs="Arial"/>
                      <w:b/>
                      <w:bCs/>
                    </w:rPr>
                  </w:rPrChange>
                </w:rPr>
                <w:delText>Start-Up</w:delText>
              </w:r>
              <w:r w:rsidR="00176A1D" w:rsidRPr="008B06C2">
                <w:rPr>
                  <w:rFonts w:cs="Arial"/>
                  <w:highlight w:val="cyan"/>
                  <w:rPrChange w:id="162" w:author="Steve Baker (ESO)" w:date="2024-01-09T13:04:00Z">
                    <w:rPr>
                      <w:rFonts w:cs="Arial"/>
                    </w:rPr>
                  </w:rPrChange>
                </w:rPr>
                <w:delText xml:space="preserve"> </w:delText>
              </w:r>
              <w:r w:rsidR="00716093" w:rsidRPr="008B06C2">
                <w:rPr>
                  <w:rFonts w:cs="Arial"/>
                  <w:highlight w:val="cyan"/>
                  <w:rPrChange w:id="163" w:author="Steve Baker (ESO)" w:date="2024-01-09T13:04:00Z">
                    <w:rPr>
                      <w:rFonts w:cs="Arial"/>
                    </w:rPr>
                  </w:rPrChange>
                </w:rPr>
                <w:delText xml:space="preserve">from </w:delText>
              </w:r>
              <w:r w:rsidR="000E203C" w:rsidRPr="008B06C2">
                <w:rPr>
                  <w:rFonts w:cs="Arial"/>
                  <w:b/>
                  <w:bCs/>
                  <w:highlight w:val="cyan"/>
                  <w:rPrChange w:id="164" w:author="Steve Baker (ESO)" w:date="2024-01-09T13:04:00Z">
                    <w:rPr>
                      <w:rFonts w:cs="Arial"/>
                      <w:b/>
                      <w:bCs/>
                    </w:rPr>
                  </w:rPrChange>
                </w:rPr>
                <w:delText>Shutdown</w:delText>
              </w:r>
              <w:r w:rsidR="000E203C" w:rsidRPr="008B06C2">
                <w:rPr>
                  <w:rFonts w:cs="Arial"/>
                  <w:highlight w:val="cyan"/>
                  <w:rPrChange w:id="165" w:author="Steve Baker (ESO)" w:date="2024-01-09T13:04:00Z">
                    <w:rPr>
                      <w:rFonts w:cs="Arial"/>
                    </w:rPr>
                  </w:rPrChange>
                </w:rPr>
                <w:delText xml:space="preserve"> </w:delText>
              </w:r>
              <w:r w:rsidR="008E2916" w:rsidRPr="008B06C2">
                <w:rPr>
                  <w:rFonts w:cs="Arial"/>
                  <w:highlight w:val="cyan"/>
                  <w:rPrChange w:id="166" w:author="Steve Baker (ESO)" w:date="2024-01-09T13:04:00Z">
                    <w:rPr>
                      <w:rFonts w:cs="Arial"/>
                    </w:rPr>
                  </w:rPrChange>
                </w:rPr>
                <w:delText xml:space="preserve">and to energise a part of </w:delText>
              </w:r>
              <w:r w:rsidR="007A68BF" w:rsidRPr="008B06C2">
                <w:rPr>
                  <w:rFonts w:cs="Arial"/>
                  <w:highlight w:val="cyan"/>
                  <w:rPrChange w:id="167" w:author="Steve Baker (ESO)" w:date="2024-01-09T13:04:00Z">
                    <w:rPr>
                      <w:rFonts w:cs="Arial"/>
                    </w:rPr>
                  </w:rPrChange>
                </w:rPr>
                <w:delText xml:space="preserve">the </w:delText>
              </w:r>
              <w:r w:rsidR="007A68BF" w:rsidRPr="008B06C2">
                <w:rPr>
                  <w:rFonts w:cs="Arial"/>
                  <w:b/>
                  <w:bCs/>
                  <w:highlight w:val="cyan"/>
                  <w:rPrChange w:id="168" w:author="Steve Baker (ESO)" w:date="2024-01-09T13:04:00Z">
                    <w:rPr>
                      <w:rFonts w:cs="Arial"/>
                      <w:b/>
                      <w:bCs/>
                    </w:rPr>
                  </w:rPrChange>
                </w:rPr>
                <w:delText>System</w:delText>
              </w:r>
              <w:r w:rsidR="007A68BF" w:rsidRPr="008B06C2">
                <w:rPr>
                  <w:b/>
                  <w:highlight w:val="cyan"/>
                  <w:rPrChange w:id="169" w:author="Steve Baker (ESO)" w:date="2024-01-09T13:04:00Z">
                    <w:rPr>
                      <w:b/>
                    </w:rPr>
                  </w:rPrChange>
                </w:rPr>
                <w:delText xml:space="preserve"> </w:delText>
              </w:r>
              <w:r w:rsidR="007A68BF" w:rsidRPr="008B06C2">
                <w:rPr>
                  <w:rFonts w:cs="Arial"/>
                  <w:highlight w:val="cyan"/>
                  <w:rPrChange w:id="170" w:author="Steve Baker (ESO)" w:date="2024-01-09T13:04:00Z">
                    <w:rPr>
                      <w:rFonts w:cs="Arial"/>
                    </w:rPr>
                  </w:rPrChange>
                </w:rPr>
                <w:delText xml:space="preserve">and </w:delText>
              </w:r>
              <w:r w:rsidR="00301D71" w:rsidRPr="008B06C2">
                <w:rPr>
                  <w:rFonts w:cs="Arial"/>
                  <w:highlight w:val="cyan"/>
                  <w:rPrChange w:id="171" w:author="Steve Baker (ESO)" w:date="2024-01-09T13:04:00Z">
                    <w:rPr>
                      <w:rFonts w:cs="Arial"/>
                    </w:rPr>
                  </w:rPrChange>
                </w:rPr>
                <w:delText xml:space="preserve">be </w:delText>
              </w:r>
              <w:r w:rsidR="00301D71" w:rsidRPr="008B06C2">
                <w:rPr>
                  <w:rFonts w:cs="Arial"/>
                  <w:b/>
                  <w:bCs/>
                  <w:highlight w:val="cyan"/>
                  <w:rPrChange w:id="172" w:author="Steve Baker (ESO)" w:date="2024-01-09T13:04:00Z">
                    <w:rPr>
                      <w:rFonts w:cs="Arial"/>
                      <w:b/>
                      <w:bCs/>
                    </w:rPr>
                  </w:rPrChange>
                </w:rPr>
                <w:delText>Synchronised</w:delText>
              </w:r>
              <w:r w:rsidR="00301D71" w:rsidRPr="008B06C2">
                <w:rPr>
                  <w:rFonts w:cs="Arial"/>
                  <w:highlight w:val="cyan"/>
                  <w:rPrChange w:id="173" w:author="Steve Baker (ESO)" w:date="2024-01-09T13:04:00Z">
                    <w:rPr>
                      <w:rFonts w:cs="Arial"/>
                    </w:rPr>
                  </w:rPrChange>
                </w:rPr>
                <w:delText xml:space="preserve"> </w:delText>
              </w:r>
              <w:r w:rsidR="003F7434" w:rsidRPr="008B06C2">
                <w:rPr>
                  <w:rFonts w:cs="Arial"/>
                  <w:highlight w:val="cyan"/>
                  <w:rPrChange w:id="174" w:author="Steve Baker (ESO)" w:date="2024-01-09T13:04:00Z">
                    <w:rPr>
                      <w:rFonts w:cs="Arial"/>
                    </w:rPr>
                  </w:rPrChange>
                </w:rPr>
                <w:delText xml:space="preserve">to the </w:delText>
              </w:r>
              <w:r w:rsidR="003F7434" w:rsidRPr="008B06C2">
                <w:rPr>
                  <w:rFonts w:cs="Arial"/>
                  <w:b/>
                  <w:bCs/>
                  <w:highlight w:val="cyan"/>
                  <w:rPrChange w:id="175" w:author="Steve Baker (ESO)" w:date="2024-01-09T13:04:00Z">
                    <w:rPr>
                      <w:rFonts w:cs="Arial"/>
                      <w:b/>
                      <w:bCs/>
                    </w:rPr>
                  </w:rPrChange>
                </w:rPr>
                <w:delText>System</w:delText>
              </w:r>
              <w:r w:rsidR="003F7434" w:rsidRPr="008B06C2">
                <w:rPr>
                  <w:highlight w:val="cyan"/>
                  <w:rPrChange w:id="176" w:author="Steve Baker (ESO)" w:date="2024-01-09T13:04:00Z">
                    <w:rPr/>
                  </w:rPrChange>
                </w:rPr>
                <w:delText xml:space="preserve"> </w:delText>
              </w:r>
              <w:r w:rsidR="000571BC" w:rsidRPr="008B06C2">
                <w:rPr>
                  <w:rFonts w:cs="Arial"/>
                  <w:highlight w:val="cyan"/>
                  <w:rPrChange w:id="177" w:author="Steve Baker (ESO)" w:date="2024-01-09T13:04:00Z">
                    <w:rPr>
                      <w:rFonts w:cs="Arial"/>
                    </w:rPr>
                  </w:rPrChange>
                </w:rPr>
                <w:delText xml:space="preserve">upon instruction </w:delText>
              </w:r>
              <w:r w:rsidR="005116DB" w:rsidRPr="008B06C2">
                <w:rPr>
                  <w:rFonts w:cs="Arial"/>
                  <w:highlight w:val="cyan"/>
                  <w:rPrChange w:id="178" w:author="Steve Baker (ESO)" w:date="2024-01-09T13:04:00Z">
                    <w:rPr>
                      <w:rFonts w:cs="Arial"/>
                    </w:rPr>
                  </w:rPrChange>
                </w:rPr>
                <w:delText xml:space="preserve">from </w:delText>
              </w:r>
              <w:r w:rsidR="00BB6540" w:rsidRPr="008B06C2">
                <w:rPr>
                  <w:rFonts w:cs="Arial"/>
                  <w:b/>
                  <w:bCs/>
                  <w:highlight w:val="cyan"/>
                  <w:rPrChange w:id="179" w:author="Steve Baker (ESO)" w:date="2024-01-09T13:04:00Z">
                    <w:rPr>
                      <w:rFonts w:cs="Arial"/>
                      <w:b/>
                      <w:bCs/>
                    </w:rPr>
                  </w:rPrChange>
                </w:rPr>
                <w:delText>The Company</w:delText>
              </w:r>
              <w:r w:rsidR="00B1185A" w:rsidRPr="008B06C2">
                <w:rPr>
                  <w:highlight w:val="cyan"/>
                  <w:rPrChange w:id="180" w:author="Steve Baker (ESO)" w:date="2024-01-09T13:04:00Z">
                    <w:rPr/>
                  </w:rPrChange>
                </w:rPr>
                <w:delText>,</w:delText>
              </w:r>
              <w:r w:rsidR="00BB6540" w:rsidRPr="008B06C2">
                <w:rPr>
                  <w:rFonts w:cs="Arial"/>
                  <w:highlight w:val="cyan"/>
                  <w:rPrChange w:id="181" w:author="Steve Baker (ESO)" w:date="2024-01-09T13:04:00Z">
                    <w:rPr>
                      <w:rFonts w:cs="Arial"/>
                    </w:rPr>
                  </w:rPrChange>
                </w:rPr>
                <w:delText xml:space="preserve"> </w:delText>
              </w:r>
              <w:r w:rsidR="00A31B7E" w:rsidRPr="008B06C2">
                <w:rPr>
                  <w:rFonts w:cs="Arial"/>
                  <w:highlight w:val="cyan"/>
                  <w:rPrChange w:id="182" w:author="Steve Baker (ESO)" w:date="2024-01-09T13:04:00Z">
                    <w:rPr>
                      <w:rFonts w:cs="Arial"/>
                    </w:rPr>
                  </w:rPrChange>
                </w:rPr>
                <w:delText>within two hours</w:delText>
              </w:r>
              <w:r w:rsidR="000304F8" w:rsidRPr="008B06C2">
                <w:rPr>
                  <w:rFonts w:cs="Arial"/>
                  <w:highlight w:val="cyan"/>
                  <w:rPrChange w:id="183" w:author="Steve Baker (ESO)" w:date="2024-01-09T13:04:00Z">
                    <w:rPr>
                      <w:rFonts w:cs="Arial"/>
                    </w:rPr>
                  </w:rPrChange>
                </w:rPr>
                <w:delText xml:space="preserve">, without </w:delText>
              </w:r>
              <w:r w:rsidR="00B03410" w:rsidRPr="008B06C2">
                <w:rPr>
                  <w:rFonts w:cs="Arial"/>
                  <w:highlight w:val="cyan"/>
                  <w:rPrChange w:id="184" w:author="Steve Baker (ESO)" w:date="2024-01-09T13:04:00Z">
                    <w:rPr>
                      <w:rFonts w:cs="Arial"/>
                    </w:rPr>
                  </w:rPrChange>
                </w:rPr>
                <w:delText xml:space="preserve">an external electrical power supply from the </w:delText>
              </w:r>
              <w:r w:rsidR="00B03410" w:rsidRPr="008B06C2">
                <w:rPr>
                  <w:rFonts w:cs="Arial"/>
                  <w:b/>
                  <w:bCs/>
                  <w:highlight w:val="cyan"/>
                  <w:rPrChange w:id="185" w:author="Steve Baker (ESO)" w:date="2024-01-09T13:04:00Z">
                    <w:rPr>
                      <w:rFonts w:cs="Arial"/>
                      <w:b/>
                      <w:bCs/>
                    </w:rPr>
                  </w:rPrChange>
                </w:rPr>
                <w:delText xml:space="preserve">GB </w:delText>
              </w:r>
              <w:r w:rsidR="00F620F3" w:rsidRPr="008B06C2">
                <w:rPr>
                  <w:rFonts w:cs="Arial"/>
                  <w:b/>
                  <w:bCs/>
                  <w:highlight w:val="cyan"/>
                  <w:rPrChange w:id="186" w:author="Steve Baker (ESO)" w:date="2024-01-09T13:04:00Z">
                    <w:rPr>
                      <w:rFonts w:cs="Arial"/>
                      <w:b/>
                      <w:bCs/>
                    </w:rPr>
                  </w:rPrChange>
                </w:rPr>
                <w:delText>Synchronous Area</w:delText>
              </w:r>
              <w:r w:rsidR="00216317" w:rsidRPr="008B06C2">
                <w:rPr>
                  <w:bCs/>
                  <w:highlight w:val="cyan"/>
                  <w:rPrChange w:id="187" w:author="Steve Baker (ESO)" w:date="2024-01-09T13:04:00Z">
                    <w:rPr>
                      <w:bCs/>
                    </w:rPr>
                  </w:rPrChange>
                </w:rPr>
                <w:delText>.</w:delText>
              </w:r>
            </w:del>
          </w:p>
        </w:tc>
      </w:tr>
      <w:tr w:rsidR="001D0BB8" w:rsidRPr="007E0B31" w14:paraId="01BF2D15" w14:textId="77777777" w:rsidTr="00696AC0">
        <w:trPr>
          <w:cantSplit/>
        </w:trPr>
        <w:tc>
          <w:tcPr>
            <w:tcW w:w="2581" w:type="dxa"/>
          </w:tcPr>
          <w:p w14:paraId="3B23E1AD" w14:textId="79BA75DC" w:rsidR="001D0BB8" w:rsidRPr="008B06C2" w:rsidRDefault="001D0BB8" w:rsidP="00FC186F">
            <w:pPr>
              <w:pStyle w:val="Level1Text"/>
              <w:tabs>
                <w:tab w:val="left" w:pos="0"/>
              </w:tabs>
              <w:ind w:left="0" w:firstLine="0"/>
              <w:rPr>
                <w:rFonts w:cs="Arial"/>
                <w:color w:val="auto"/>
                <w:highlight w:val="cyan"/>
                <w:rPrChange w:id="188" w:author="Steve Baker (ESO)" w:date="2024-01-09T13:04:00Z">
                  <w:rPr>
                    <w:rFonts w:cs="Arial"/>
                    <w:color w:val="auto"/>
                  </w:rPr>
                </w:rPrChange>
              </w:rPr>
            </w:pPr>
            <w:del w:id="189" w:author="Halford(ESO), David" w:date="2023-04-08T17:28:00Z">
              <w:r w:rsidRPr="008B06C2">
                <w:rPr>
                  <w:rFonts w:cs="Arial"/>
                  <w:b/>
                  <w:color w:val="auto"/>
                  <w:highlight w:val="cyan"/>
                  <w:rPrChange w:id="190" w:author="Steve Baker (ESO)" w:date="2024-01-09T13:04:00Z">
                    <w:rPr>
                      <w:rFonts w:cs="Arial"/>
                      <w:b/>
                      <w:color w:val="auto"/>
                    </w:rPr>
                  </w:rPrChange>
                </w:rPr>
                <w:delText>Black Start Contract</w:delText>
              </w:r>
            </w:del>
          </w:p>
        </w:tc>
        <w:tc>
          <w:tcPr>
            <w:tcW w:w="6937" w:type="dxa"/>
          </w:tcPr>
          <w:p w14:paraId="6A956E8E" w14:textId="01486067" w:rsidR="001D0BB8" w:rsidRPr="008B06C2" w:rsidRDefault="001D0BB8" w:rsidP="005C20E3">
            <w:pPr>
              <w:pStyle w:val="Level1Text"/>
              <w:tabs>
                <w:tab w:val="left" w:pos="0"/>
              </w:tabs>
              <w:ind w:left="0" w:firstLine="0"/>
              <w:jc w:val="both"/>
              <w:rPr>
                <w:highlight w:val="cyan"/>
                <w:rPrChange w:id="191" w:author="Steve Baker (ESO)" w:date="2024-01-09T13:04:00Z">
                  <w:rPr/>
                </w:rPrChange>
              </w:rPr>
            </w:pPr>
            <w:del w:id="192" w:author="Halford(ESO), David" w:date="2023-04-08T17:28:00Z">
              <w:r w:rsidRPr="008B06C2">
                <w:rPr>
                  <w:highlight w:val="cyan"/>
                  <w:rPrChange w:id="193" w:author="Steve Baker (ESO)" w:date="2024-01-09T13:04:00Z">
                    <w:rPr/>
                  </w:rPrChange>
                </w:rPr>
                <w:delText xml:space="preserve">An agreement between a </w:delText>
              </w:r>
              <w:r w:rsidR="008873B6" w:rsidRPr="008B06C2">
                <w:rPr>
                  <w:b/>
                  <w:color w:val="auto"/>
                  <w:highlight w:val="cyan"/>
                  <w:rPrChange w:id="194" w:author="Steve Baker (ESO)" w:date="2024-01-09T13:04:00Z">
                    <w:rPr>
                      <w:b/>
                      <w:color w:val="auto"/>
                    </w:rPr>
                  </w:rPrChange>
                </w:rPr>
                <w:delText>Black Start Service Provider</w:delText>
              </w:r>
              <w:r w:rsidR="00C552C0" w:rsidRPr="008B06C2">
                <w:rPr>
                  <w:b/>
                  <w:color w:val="auto"/>
                  <w:highlight w:val="cyan"/>
                  <w:rPrChange w:id="195" w:author="Steve Baker (ESO)" w:date="2024-01-09T13:04:00Z">
                    <w:rPr>
                      <w:b/>
                      <w:color w:val="auto"/>
                    </w:rPr>
                  </w:rPrChange>
                </w:rPr>
                <w:delText xml:space="preserve"> </w:delText>
              </w:r>
              <w:r w:rsidRPr="008B06C2">
                <w:rPr>
                  <w:highlight w:val="cyan"/>
                  <w:rPrChange w:id="196" w:author="Steve Baker (ESO)" w:date="2024-01-09T13:04:00Z">
                    <w:rPr/>
                  </w:rPrChange>
                </w:rPr>
                <w:delText xml:space="preserve">and </w:delText>
              </w:r>
              <w:r w:rsidR="00161E0D" w:rsidRPr="008B06C2">
                <w:rPr>
                  <w:b/>
                  <w:highlight w:val="cyan"/>
                  <w:rPrChange w:id="197" w:author="Steve Baker (ESO)" w:date="2024-01-09T13:04:00Z">
                    <w:rPr>
                      <w:b/>
                    </w:rPr>
                  </w:rPrChange>
                </w:rPr>
                <w:delText>The Company</w:delText>
              </w:r>
              <w:r w:rsidRPr="008B06C2">
                <w:rPr>
                  <w:b/>
                  <w:highlight w:val="cyan"/>
                  <w:rPrChange w:id="198" w:author="Steve Baker (ESO)" w:date="2024-01-09T13:04:00Z">
                    <w:rPr>
                      <w:b/>
                    </w:rPr>
                  </w:rPrChange>
                </w:rPr>
                <w:delText xml:space="preserve"> </w:delText>
              </w:r>
              <w:r w:rsidRPr="008B06C2">
                <w:rPr>
                  <w:highlight w:val="cyan"/>
                  <w:rPrChange w:id="199" w:author="Steve Baker (ESO)" w:date="2024-01-09T13:04:00Z">
                    <w:rPr/>
                  </w:rPrChange>
                </w:rPr>
                <w:delText xml:space="preserve">under which the </w:delText>
              </w:r>
              <w:r w:rsidR="00B019E1" w:rsidRPr="008B06C2">
                <w:rPr>
                  <w:b/>
                  <w:color w:val="auto"/>
                  <w:highlight w:val="cyan"/>
                  <w:rPrChange w:id="200" w:author="Steve Baker (ESO)" w:date="2024-01-09T13:04:00Z">
                    <w:rPr>
                      <w:b/>
                      <w:color w:val="auto"/>
                    </w:rPr>
                  </w:rPrChange>
                </w:rPr>
                <w:delText xml:space="preserve">Black Start </w:delText>
              </w:r>
              <w:r w:rsidR="009E3314" w:rsidRPr="008B06C2">
                <w:rPr>
                  <w:b/>
                  <w:color w:val="auto"/>
                  <w:highlight w:val="cyan"/>
                  <w:rPrChange w:id="201" w:author="Steve Baker (ESO)" w:date="2024-01-09T13:04:00Z">
                    <w:rPr>
                      <w:b/>
                      <w:color w:val="auto"/>
                    </w:rPr>
                  </w:rPrChange>
                </w:rPr>
                <w:delText>Service Provider</w:delText>
              </w:r>
              <w:r w:rsidR="00A8193E" w:rsidRPr="008B06C2">
                <w:rPr>
                  <w:b/>
                  <w:color w:val="auto"/>
                  <w:highlight w:val="cyan"/>
                  <w:rPrChange w:id="202" w:author="Steve Baker (ESO)" w:date="2024-01-09T13:04:00Z">
                    <w:rPr>
                      <w:b/>
                      <w:color w:val="auto"/>
                    </w:rPr>
                  </w:rPrChange>
                </w:rPr>
                <w:delText xml:space="preserve"> </w:delText>
              </w:r>
              <w:r w:rsidRPr="008B06C2">
                <w:rPr>
                  <w:highlight w:val="cyan"/>
                  <w:rPrChange w:id="203" w:author="Steve Baker (ESO)" w:date="2024-01-09T13:04:00Z">
                    <w:rPr/>
                  </w:rPrChange>
                </w:rPr>
                <w:delText xml:space="preserve">provides </w:delText>
              </w:r>
              <w:r w:rsidRPr="008B06C2">
                <w:rPr>
                  <w:b/>
                  <w:highlight w:val="cyan"/>
                  <w:rPrChange w:id="204" w:author="Steve Baker (ESO)" w:date="2024-01-09T13:04:00Z">
                    <w:rPr>
                      <w:b/>
                    </w:rPr>
                  </w:rPrChange>
                </w:rPr>
                <w:delText xml:space="preserve">Black Start Capability </w:delText>
              </w:r>
              <w:r w:rsidRPr="008B06C2">
                <w:rPr>
                  <w:highlight w:val="cyan"/>
                  <w:rPrChange w:id="205" w:author="Steve Baker (ESO)" w:date="2024-01-09T13:04:00Z">
                    <w:rPr/>
                  </w:rPrChange>
                </w:rPr>
                <w:delText>and other associated services</w:delText>
              </w:r>
              <w:r w:rsidR="00A83DB8" w:rsidRPr="008B06C2">
                <w:rPr>
                  <w:highlight w:val="cyan"/>
                  <w:rPrChange w:id="206" w:author="Steve Baker (ESO)" w:date="2024-01-09T13:04:00Z">
                    <w:rPr/>
                  </w:rPrChange>
                </w:rPr>
                <w:delText xml:space="preserve">; </w:delText>
              </w:r>
            </w:del>
          </w:p>
        </w:tc>
      </w:tr>
      <w:tr w:rsidR="007146A1" w:rsidRPr="007E0B31" w14:paraId="1EE78A49" w14:textId="77777777" w:rsidTr="00696AC0">
        <w:trPr>
          <w:cantSplit/>
        </w:trPr>
        <w:tc>
          <w:tcPr>
            <w:tcW w:w="2581" w:type="dxa"/>
          </w:tcPr>
          <w:p w14:paraId="36A41268" w14:textId="50A6FD0C" w:rsidR="007146A1" w:rsidRPr="008B06C2" w:rsidRDefault="007146A1" w:rsidP="005C20E3">
            <w:pPr>
              <w:pStyle w:val="Level1Text"/>
              <w:tabs>
                <w:tab w:val="left" w:pos="0"/>
              </w:tabs>
              <w:ind w:left="0" w:firstLine="0"/>
              <w:rPr>
                <w:bCs/>
                <w:highlight w:val="cyan"/>
                <w:rPrChange w:id="207" w:author="Steve Baker (ESO)" w:date="2024-01-09T13:04:00Z">
                  <w:rPr>
                    <w:bCs/>
                  </w:rPr>
                </w:rPrChange>
              </w:rPr>
            </w:pPr>
            <w:del w:id="208" w:author="Halford(ESO), David" w:date="2023-04-08T17:28:00Z">
              <w:r w:rsidRPr="008B06C2">
                <w:rPr>
                  <w:b/>
                  <w:bCs/>
                  <w:highlight w:val="cyan"/>
                  <w:rPrChange w:id="209" w:author="Steve Baker (ESO)" w:date="2024-01-09T13:04:00Z">
                    <w:rPr>
                      <w:b/>
                      <w:bCs/>
                    </w:rPr>
                  </w:rPrChange>
                </w:rPr>
                <w:delText xml:space="preserve">Black Start HVDC </w:delText>
              </w:r>
              <w:r w:rsidR="008A07FF" w:rsidRPr="008B06C2">
                <w:rPr>
                  <w:b/>
                  <w:bCs/>
                  <w:highlight w:val="cyan"/>
                  <w:rPrChange w:id="210" w:author="Steve Baker (ESO)" w:date="2024-01-09T13:04:00Z">
                    <w:rPr>
                      <w:b/>
                      <w:bCs/>
                    </w:rPr>
                  </w:rPrChange>
                </w:rPr>
                <w:delText>System</w:delText>
              </w:r>
            </w:del>
          </w:p>
        </w:tc>
        <w:tc>
          <w:tcPr>
            <w:tcW w:w="6937" w:type="dxa"/>
          </w:tcPr>
          <w:p w14:paraId="4F62DDE5" w14:textId="3146A6F4" w:rsidR="007146A1" w:rsidRPr="008B06C2" w:rsidRDefault="00025CB5" w:rsidP="005C20E3">
            <w:pPr>
              <w:pStyle w:val="Default"/>
              <w:jc w:val="both"/>
              <w:rPr>
                <w:b/>
                <w:highlight w:val="cyan"/>
                <w:rPrChange w:id="211" w:author="Steve Baker (ESO)" w:date="2024-01-09T13:04:00Z">
                  <w:rPr>
                    <w:b/>
                  </w:rPr>
                </w:rPrChange>
              </w:rPr>
            </w:pPr>
            <w:del w:id="212" w:author="Halford(ESO), David" w:date="2023-04-08T17:28:00Z">
              <w:r w:rsidRPr="008B06C2">
                <w:rPr>
                  <w:sz w:val="20"/>
                  <w:szCs w:val="20"/>
                  <w:highlight w:val="cyan"/>
                  <w:rPrChange w:id="213" w:author="Steve Baker (ESO)" w:date="2024-01-09T13:04:00Z">
                    <w:rPr>
                      <w:sz w:val="20"/>
                      <w:szCs w:val="20"/>
                    </w:rPr>
                  </w:rPrChange>
                </w:rPr>
                <w:delText>An</w:delText>
              </w:r>
              <w:r w:rsidRPr="008B06C2">
                <w:rPr>
                  <w:b/>
                  <w:sz w:val="20"/>
                  <w:szCs w:val="20"/>
                  <w:highlight w:val="cyan"/>
                  <w:rPrChange w:id="214" w:author="Steve Baker (ESO)" w:date="2024-01-09T13:04:00Z">
                    <w:rPr>
                      <w:b/>
                      <w:sz w:val="20"/>
                      <w:szCs w:val="20"/>
                    </w:rPr>
                  </w:rPrChange>
                </w:rPr>
                <w:delText xml:space="preserve"> HVDC System </w:delText>
              </w:r>
              <w:r w:rsidRPr="008B06C2">
                <w:rPr>
                  <w:sz w:val="20"/>
                  <w:szCs w:val="20"/>
                  <w:highlight w:val="cyan"/>
                  <w:rPrChange w:id="215" w:author="Steve Baker (ESO)" w:date="2024-01-09T13:04:00Z">
                    <w:rPr>
                      <w:sz w:val="20"/>
                      <w:szCs w:val="20"/>
                    </w:rPr>
                  </w:rPrChange>
                </w:rPr>
                <w:delText>or</w:delText>
              </w:r>
              <w:r w:rsidRPr="008B06C2">
                <w:rPr>
                  <w:b/>
                  <w:sz w:val="20"/>
                  <w:szCs w:val="20"/>
                  <w:highlight w:val="cyan"/>
                  <w:rPrChange w:id="216" w:author="Steve Baker (ESO)" w:date="2024-01-09T13:04:00Z">
                    <w:rPr>
                      <w:b/>
                      <w:sz w:val="20"/>
                      <w:szCs w:val="20"/>
                    </w:rPr>
                  </w:rPrChange>
                </w:rPr>
                <w:delText xml:space="preserve"> DC Converter Station</w:delText>
              </w:r>
              <w:r w:rsidRPr="008B06C2">
                <w:rPr>
                  <w:sz w:val="20"/>
                  <w:szCs w:val="20"/>
                  <w:highlight w:val="cyan"/>
                  <w:rPrChange w:id="217" w:author="Steve Baker (ESO)" w:date="2024-01-09T13:04:00Z">
                    <w:rPr>
                      <w:sz w:val="20"/>
                      <w:szCs w:val="20"/>
                    </w:rPr>
                  </w:rPrChange>
                </w:rPr>
                <w:delText xml:space="preserve"> which are registered, pursuant to the </w:delText>
              </w:r>
              <w:r w:rsidRPr="008B06C2">
                <w:rPr>
                  <w:b/>
                  <w:sz w:val="20"/>
                  <w:szCs w:val="20"/>
                  <w:highlight w:val="cyan"/>
                  <w:rPrChange w:id="218" w:author="Steve Baker (ESO)" w:date="2024-01-09T13:04:00Z">
                    <w:rPr>
                      <w:b/>
                      <w:sz w:val="20"/>
                      <w:szCs w:val="20"/>
                    </w:rPr>
                  </w:rPrChange>
                </w:rPr>
                <w:delText>Bilateral Agreement</w:delText>
              </w:r>
              <w:r w:rsidRPr="008B06C2">
                <w:rPr>
                  <w:sz w:val="20"/>
                  <w:szCs w:val="20"/>
                  <w:highlight w:val="cyan"/>
                  <w:rPrChange w:id="219" w:author="Steve Baker (ESO)" w:date="2024-01-09T13:04:00Z">
                    <w:rPr>
                      <w:sz w:val="20"/>
                      <w:szCs w:val="20"/>
                    </w:rPr>
                  </w:rPrChange>
                </w:rPr>
                <w:delText xml:space="preserve"> with a </w:delText>
              </w:r>
              <w:r w:rsidRPr="008B06C2">
                <w:rPr>
                  <w:b/>
                  <w:sz w:val="20"/>
                  <w:szCs w:val="20"/>
                  <w:highlight w:val="cyan"/>
                  <w:rPrChange w:id="220" w:author="Steve Baker (ESO)" w:date="2024-01-09T13:04:00Z">
                    <w:rPr>
                      <w:b/>
                      <w:sz w:val="20"/>
                      <w:szCs w:val="20"/>
                    </w:rPr>
                  </w:rPrChange>
                </w:rPr>
                <w:delText>User</w:delText>
              </w:r>
              <w:r w:rsidRPr="008B06C2">
                <w:rPr>
                  <w:sz w:val="20"/>
                  <w:szCs w:val="20"/>
                  <w:highlight w:val="cyan"/>
                  <w:rPrChange w:id="221" w:author="Steve Baker (ESO)" w:date="2024-01-09T13:04:00Z">
                    <w:rPr>
                      <w:sz w:val="20"/>
                      <w:szCs w:val="20"/>
                    </w:rPr>
                  </w:rPrChange>
                </w:rPr>
                <w:delText xml:space="preserve">, as having a </w:delText>
              </w:r>
              <w:r w:rsidRPr="008B06C2">
                <w:rPr>
                  <w:b/>
                  <w:sz w:val="20"/>
                  <w:szCs w:val="20"/>
                  <w:highlight w:val="cyan"/>
                  <w:rPrChange w:id="222" w:author="Steve Baker (ESO)" w:date="2024-01-09T13:04:00Z">
                    <w:rPr>
                      <w:b/>
                      <w:sz w:val="20"/>
                      <w:szCs w:val="20"/>
                    </w:rPr>
                  </w:rPrChange>
                </w:rPr>
                <w:delText>Black Start Capability</w:delText>
              </w:r>
              <w:r w:rsidRPr="008B06C2">
                <w:rPr>
                  <w:sz w:val="20"/>
                  <w:szCs w:val="20"/>
                  <w:highlight w:val="cyan"/>
                  <w:rPrChange w:id="223" w:author="Steve Baker (ESO)" w:date="2024-01-09T13:04:00Z">
                    <w:rPr>
                      <w:sz w:val="20"/>
                      <w:szCs w:val="20"/>
                    </w:rPr>
                  </w:rPrChange>
                </w:rPr>
                <w:delText>.</w:delText>
              </w:r>
              <w:r w:rsidR="00C96B3C" w:rsidRPr="008B06C2">
                <w:rPr>
                  <w:sz w:val="20"/>
                  <w:szCs w:val="20"/>
                  <w:highlight w:val="cyan"/>
                  <w:rPrChange w:id="224" w:author="Steve Baker (ESO)" w:date="2024-01-09T13:04:00Z">
                    <w:rPr>
                      <w:sz w:val="20"/>
                      <w:szCs w:val="20"/>
                    </w:rPr>
                  </w:rPrChange>
                </w:rPr>
                <w:delText xml:space="preserve"> </w:delText>
              </w:r>
            </w:del>
          </w:p>
        </w:tc>
      </w:tr>
      <w:tr w:rsidR="002D099D" w:rsidRPr="007E0B31" w14:paraId="6CC64F50" w14:textId="77777777" w:rsidTr="00696AC0">
        <w:trPr>
          <w:cantSplit/>
        </w:trPr>
        <w:tc>
          <w:tcPr>
            <w:tcW w:w="2581" w:type="dxa"/>
          </w:tcPr>
          <w:p w14:paraId="67E21129" w14:textId="7E7FABAA" w:rsidR="002D099D" w:rsidRPr="008B06C2" w:rsidRDefault="002D099D" w:rsidP="00A87826">
            <w:pPr>
              <w:pStyle w:val="Arial11Bold"/>
              <w:rPr>
                <w:highlight w:val="cyan"/>
                <w:rPrChange w:id="225" w:author="Steve Baker (ESO)" w:date="2024-01-09T13:04:00Z">
                  <w:rPr/>
                </w:rPrChange>
              </w:rPr>
            </w:pPr>
            <w:del w:id="226" w:author="Halford(ESO), David" w:date="2023-04-08T17:28:00Z">
              <w:r w:rsidRPr="008B06C2">
                <w:rPr>
                  <w:highlight w:val="cyan"/>
                  <w:rPrChange w:id="227" w:author="Steve Baker (ESO)" w:date="2024-01-09T13:04:00Z">
                    <w:rPr/>
                  </w:rPrChange>
                </w:rPr>
                <w:lastRenderedPageBreak/>
                <w:delText>Black Start HVDC Test</w:delText>
              </w:r>
            </w:del>
          </w:p>
        </w:tc>
        <w:tc>
          <w:tcPr>
            <w:tcW w:w="6937" w:type="dxa"/>
          </w:tcPr>
          <w:p w14:paraId="66B9462E" w14:textId="02E98E79" w:rsidR="002D099D" w:rsidRPr="008B06C2" w:rsidRDefault="001B66AF" w:rsidP="00A87826">
            <w:pPr>
              <w:pStyle w:val="TableArial11"/>
              <w:rPr>
                <w:highlight w:val="cyan"/>
                <w:rPrChange w:id="228" w:author="Steve Baker (ESO)" w:date="2024-01-09T13:04:00Z">
                  <w:rPr/>
                </w:rPrChange>
              </w:rPr>
            </w:pPr>
            <w:del w:id="229" w:author="Halford(ESO), David" w:date="2023-04-08T17:28:00Z">
              <w:r w:rsidRPr="008B06C2">
                <w:rPr>
                  <w:highlight w:val="cyan"/>
                  <w:rPrChange w:id="230" w:author="Steve Baker (ESO)" w:date="2024-01-09T13:04:00Z">
                    <w:rPr/>
                  </w:rPrChange>
                </w:rPr>
                <w:delText xml:space="preserve">A </w:delText>
              </w:r>
              <w:r w:rsidRPr="008B06C2">
                <w:rPr>
                  <w:b/>
                  <w:highlight w:val="cyan"/>
                  <w:rPrChange w:id="231" w:author="Steve Baker (ESO)" w:date="2024-01-09T13:04:00Z">
                    <w:rPr>
                      <w:b/>
                    </w:rPr>
                  </w:rPrChange>
                </w:rPr>
                <w:delText xml:space="preserve">Black Start Test </w:delText>
              </w:r>
              <w:r w:rsidRPr="008B06C2">
                <w:rPr>
                  <w:highlight w:val="cyan"/>
                  <w:rPrChange w:id="232" w:author="Steve Baker (ESO)" w:date="2024-01-09T13:04:00Z">
                    <w:rPr/>
                  </w:rPrChange>
                </w:rPr>
                <w:delText xml:space="preserve">carried out by an </w:delText>
              </w:r>
              <w:r w:rsidRPr="008B06C2">
                <w:rPr>
                  <w:b/>
                  <w:highlight w:val="cyan"/>
                  <w:rPrChange w:id="233" w:author="Steve Baker (ESO)" w:date="2024-01-09T13:04:00Z">
                    <w:rPr>
                      <w:b/>
                    </w:rPr>
                  </w:rPrChange>
                </w:rPr>
                <w:delText>HVDC System Owner</w:delText>
              </w:r>
              <w:r w:rsidRPr="008B06C2">
                <w:rPr>
                  <w:highlight w:val="cyan"/>
                  <w:rPrChange w:id="234" w:author="Steve Baker (ESO)" w:date="2024-01-09T13:04:00Z">
                    <w:rPr/>
                  </w:rPrChange>
                </w:rPr>
                <w:delText xml:space="preserve"> or </w:delText>
              </w:r>
              <w:r w:rsidRPr="008B06C2">
                <w:rPr>
                  <w:b/>
                  <w:highlight w:val="cyan"/>
                  <w:rPrChange w:id="235" w:author="Steve Baker (ESO)" w:date="2024-01-09T13:04:00Z">
                    <w:rPr>
                      <w:b/>
                    </w:rPr>
                  </w:rPrChange>
                </w:rPr>
                <w:delText>DC Converter Station Owner</w:delText>
              </w:r>
              <w:r w:rsidRPr="008B06C2">
                <w:rPr>
                  <w:highlight w:val="cyan"/>
                  <w:rPrChange w:id="236" w:author="Steve Baker (ESO)" w:date="2024-01-09T13:04:00Z">
                    <w:rPr/>
                  </w:rPrChange>
                </w:rPr>
                <w:delText xml:space="preserve"> with a </w:delText>
              </w:r>
              <w:r w:rsidRPr="008B06C2">
                <w:rPr>
                  <w:b/>
                  <w:highlight w:val="cyan"/>
                  <w:rPrChange w:id="237" w:author="Steve Baker (ESO)" w:date="2024-01-09T13:04:00Z">
                    <w:rPr>
                      <w:b/>
                    </w:rPr>
                  </w:rPrChange>
                </w:rPr>
                <w:delText>Black Start HVDC System</w:delText>
              </w:r>
              <w:r w:rsidRPr="008B06C2">
                <w:rPr>
                  <w:highlight w:val="cyan"/>
                  <w:rPrChange w:id="238" w:author="Steve Baker (ESO)" w:date="2024-01-09T13:04:00Z">
                    <w:rPr/>
                  </w:rPrChange>
                </w:rPr>
                <w:delText xml:space="preserve"> while the </w:delText>
              </w:r>
              <w:r w:rsidRPr="008B06C2">
                <w:rPr>
                  <w:b/>
                  <w:highlight w:val="cyan"/>
                  <w:rPrChange w:id="239" w:author="Steve Baker (ESO)" w:date="2024-01-09T13:04:00Z">
                    <w:rPr>
                      <w:b/>
                    </w:rPr>
                  </w:rPrChange>
                </w:rPr>
                <w:delText>Black Start HVDC System</w:delText>
              </w:r>
              <w:r w:rsidRPr="008B06C2">
                <w:rPr>
                  <w:highlight w:val="cyan"/>
                  <w:rPrChange w:id="240" w:author="Steve Baker (ESO)" w:date="2024-01-09T13:04:00Z">
                    <w:rPr/>
                  </w:rPrChange>
                </w:rPr>
                <w:delText xml:space="preserve"> is disconnected from all external electrical power supplies from the </w:delText>
              </w:r>
              <w:r w:rsidRPr="008B06C2">
                <w:rPr>
                  <w:b/>
                  <w:highlight w:val="cyan"/>
                  <w:rPrChange w:id="241" w:author="Steve Baker (ESO)" w:date="2024-01-09T13:04:00Z">
                    <w:rPr>
                      <w:b/>
                    </w:rPr>
                  </w:rPrChange>
                </w:rPr>
                <w:delText>GB Synchronous Area</w:delText>
              </w:r>
              <w:r w:rsidRPr="008B06C2">
                <w:rPr>
                  <w:highlight w:val="cyan"/>
                  <w:rPrChange w:id="242" w:author="Steve Baker (ESO)" w:date="2024-01-09T13:04:00Z">
                    <w:rPr/>
                  </w:rPrChange>
                </w:rPr>
                <w:delText>.</w:delText>
              </w:r>
            </w:del>
          </w:p>
        </w:tc>
      </w:tr>
      <w:tr w:rsidR="004F73AF" w:rsidRPr="007E0B31" w14:paraId="145D84FE" w14:textId="77777777" w:rsidTr="00696AC0">
        <w:trPr>
          <w:cantSplit/>
        </w:trPr>
        <w:tc>
          <w:tcPr>
            <w:tcW w:w="2581" w:type="dxa"/>
          </w:tcPr>
          <w:p w14:paraId="7094868F" w14:textId="550B7938" w:rsidR="004F73AF" w:rsidRPr="008B06C2" w:rsidRDefault="00EF06E8" w:rsidP="00A87826">
            <w:pPr>
              <w:pStyle w:val="Arial11Bold"/>
              <w:rPr>
                <w:highlight w:val="cyan"/>
                <w:rPrChange w:id="243" w:author="Steve Baker (ESO)" w:date="2024-01-09T13:04:00Z">
                  <w:rPr/>
                </w:rPrChange>
              </w:rPr>
            </w:pPr>
            <w:del w:id="244" w:author="Halford(ESO), David" w:date="2023-04-08T17:28:00Z">
              <w:r w:rsidRPr="008B06C2">
                <w:rPr>
                  <w:highlight w:val="cyan"/>
                  <w:rPrChange w:id="245" w:author="Steve Baker (ESO)" w:date="2024-01-09T13:04:00Z">
                    <w:rPr/>
                  </w:rPrChange>
                </w:rPr>
                <w:delText>Black Start Service Provider</w:delText>
              </w:r>
            </w:del>
          </w:p>
        </w:tc>
        <w:tc>
          <w:tcPr>
            <w:tcW w:w="6937" w:type="dxa"/>
          </w:tcPr>
          <w:p w14:paraId="0CFB00E2" w14:textId="34363B34" w:rsidR="004F73AF" w:rsidRPr="008B06C2" w:rsidRDefault="000A125B" w:rsidP="00A87826">
            <w:pPr>
              <w:pStyle w:val="TableArial11"/>
              <w:rPr>
                <w:highlight w:val="cyan"/>
                <w:rPrChange w:id="246" w:author="Steve Baker (ESO)" w:date="2024-01-09T13:04:00Z">
                  <w:rPr/>
                </w:rPrChange>
              </w:rPr>
            </w:pPr>
            <w:del w:id="247" w:author="Halford(ESO), David" w:date="2023-04-08T17:28:00Z">
              <w:r w:rsidRPr="008B06C2">
                <w:rPr>
                  <w:highlight w:val="cyan"/>
                  <w:rPrChange w:id="248" w:author="Steve Baker (ESO)" w:date="2024-01-09T13:04:00Z">
                    <w:rPr/>
                  </w:rPrChange>
                </w:rPr>
                <w:delText>A</w:delText>
              </w:r>
              <w:r w:rsidRPr="008B06C2">
                <w:rPr>
                  <w:b/>
                  <w:highlight w:val="cyan"/>
                  <w:rPrChange w:id="249" w:author="Steve Baker (ESO)" w:date="2024-01-09T13:04:00Z">
                    <w:rPr>
                      <w:b/>
                    </w:rPr>
                  </w:rPrChange>
                </w:rPr>
                <w:delText xml:space="preserve"> Generator</w:delText>
              </w:r>
              <w:r w:rsidRPr="008B06C2">
                <w:rPr>
                  <w:highlight w:val="cyan"/>
                  <w:rPrChange w:id="250" w:author="Steve Baker (ESO)" w:date="2024-01-09T13:04:00Z">
                    <w:rPr/>
                  </w:rPrChange>
                </w:rPr>
                <w:delText xml:space="preserve"> with a </w:delText>
              </w:r>
              <w:r w:rsidRPr="008B06C2">
                <w:rPr>
                  <w:b/>
                  <w:highlight w:val="cyan"/>
                  <w:rPrChange w:id="251" w:author="Steve Baker (ESO)" w:date="2024-01-09T13:04:00Z">
                    <w:rPr>
                      <w:b/>
                    </w:rPr>
                  </w:rPrChange>
                </w:rPr>
                <w:delText>Black Start Station</w:delText>
              </w:r>
              <w:r w:rsidRPr="008B06C2">
                <w:rPr>
                  <w:highlight w:val="cyan"/>
                  <w:rPrChange w:id="252" w:author="Steve Baker (ESO)" w:date="2024-01-09T13:04:00Z">
                    <w:rPr/>
                  </w:rPrChange>
                </w:rPr>
                <w:delText xml:space="preserve"> or an </w:delText>
              </w:r>
              <w:r w:rsidRPr="008B06C2">
                <w:rPr>
                  <w:b/>
                  <w:highlight w:val="cyan"/>
                  <w:rPrChange w:id="253" w:author="Steve Baker (ESO)" w:date="2024-01-09T13:04:00Z">
                    <w:rPr>
                      <w:b/>
                    </w:rPr>
                  </w:rPrChange>
                </w:rPr>
                <w:delText xml:space="preserve">HVDC System Owner </w:delText>
              </w:r>
              <w:r w:rsidRPr="008B06C2">
                <w:rPr>
                  <w:highlight w:val="cyan"/>
                  <w:rPrChange w:id="254" w:author="Steve Baker (ESO)" w:date="2024-01-09T13:04:00Z">
                    <w:rPr/>
                  </w:rPrChange>
                </w:rPr>
                <w:delText>or</w:delText>
              </w:r>
              <w:r w:rsidRPr="008B06C2">
                <w:rPr>
                  <w:b/>
                  <w:highlight w:val="cyan"/>
                  <w:rPrChange w:id="255" w:author="Steve Baker (ESO)" w:date="2024-01-09T13:04:00Z">
                    <w:rPr>
                      <w:b/>
                    </w:rPr>
                  </w:rPrChange>
                </w:rPr>
                <w:delText xml:space="preserve"> DC Converter Station Owner </w:delText>
              </w:r>
              <w:r w:rsidRPr="008B06C2">
                <w:rPr>
                  <w:highlight w:val="cyan"/>
                  <w:rPrChange w:id="256" w:author="Steve Baker (ESO)" w:date="2024-01-09T13:04:00Z">
                    <w:rPr/>
                  </w:rPrChange>
                </w:rPr>
                <w:delText xml:space="preserve">with a </w:delText>
              </w:r>
              <w:r w:rsidRPr="008B06C2">
                <w:rPr>
                  <w:b/>
                  <w:highlight w:val="cyan"/>
                  <w:rPrChange w:id="257" w:author="Steve Baker (ESO)" w:date="2024-01-09T13:04:00Z">
                    <w:rPr>
                      <w:b/>
                    </w:rPr>
                  </w:rPrChange>
                </w:rPr>
                <w:delText>Black Start HVDC System</w:delText>
              </w:r>
              <w:r w:rsidRPr="008B06C2">
                <w:rPr>
                  <w:highlight w:val="cyan"/>
                  <w:rPrChange w:id="258" w:author="Steve Baker (ESO)" w:date="2024-01-09T13:04:00Z">
                    <w:rPr/>
                  </w:rPrChange>
                </w:rPr>
                <w:delText>.</w:delText>
              </w:r>
            </w:del>
          </w:p>
        </w:tc>
      </w:tr>
      <w:tr w:rsidR="00046274" w:rsidRPr="007E0B31" w14:paraId="4D337A55" w14:textId="77777777" w:rsidTr="00696AC0">
        <w:trPr>
          <w:cantSplit/>
        </w:trPr>
        <w:tc>
          <w:tcPr>
            <w:tcW w:w="2581" w:type="dxa"/>
          </w:tcPr>
          <w:p w14:paraId="1E313CE6" w14:textId="1F8A0CEA" w:rsidR="00CB3A44" w:rsidRPr="008B06C2" w:rsidRDefault="00CB3A44" w:rsidP="00ED5885">
            <w:pPr>
              <w:pStyle w:val="Arial11Bold"/>
              <w:rPr>
                <w:rFonts w:cs="Arial"/>
                <w:highlight w:val="cyan"/>
                <w:rPrChange w:id="259" w:author="Steve Baker (ESO)" w:date="2024-01-09T13:04:00Z">
                  <w:rPr>
                    <w:rFonts w:cs="Arial"/>
                  </w:rPr>
                </w:rPrChange>
              </w:rPr>
            </w:pPr>
            <w:del w:id="260" w:author="Halford(ESO), David" w:date="2023-04-08T17:28:00Z">
              <w:r w:rsidRPr="008B06C2">
                <w:rPr>
                  <w:rFonts w:cs="Arial"/>
                  <w:highlight w:val="cyan"/>
                  <w:rPrChange w:id="261" w:author="Steve Baker (ESO)" w:date="2024-01-09T13:04:00Z">
                    <w:rPr>
                      <w:rFonts w:cs="Arial"/>
                    </w:rPr>
                  </w:rPrChange>
                </w:rPr>
                <w:delText>Black Start Stations</w:delText>
              </w:r>
            </w:del>
          </w:p>
        </w:tc>
        <w:tc>
          <w:tcPr>
            <w:tcW w:w="6937" w:type="dxa"/>
          </w:tcPr>
          <w:p w14:paraId="61F9F4DC" w14:textId="0E1E2A61" w:rsidR="00CB3A44" w:rsidRPr="008B06C2" w:rsidRDefault="00CB3A44" w:rsidP="00165AB2">
            <w:pPr>
              <w:pStyle w:val="TableArial11"/>
              <w:rPr>
                <w:rFonts w:cs="Arial"/>
                <w:highlight w:val="cyan"/>
                <w:rPrChange w:id="262" w:author="Steve Baker (ESO)" w:date="2024-01-09T13:04:00Z">
                  <w:rPr>
                    <w:rFonts w:cs="Arial"/>
                  </w:rPr>
                </w:rPrChange>
              </w:rPr>
            </w:pPr>
            <w:del w:id="263" w:author="Halford(ESO), David" w:date="2023-04-08T17:28:00Z">
              <w:r w:rsidRPr="008B06C2">
                <w:rPr>
                  <w:rFonts w:cs="Arial"/>
                  <w:b/>
                  <w:highlight w:val="cyan"/>
                  <w:rPrChange w:id="264" w:author="Steve Baker (ESO)" w:date="2024-01-09T13:04:00Z">
                    <w:rPr>
                      <w:rFonts w:cs="Arial"/>
                      <w:b/>
                    </w:rPr>
                  </w:rPrChange>
                </w:rPr>
                <w:delText>Power Stations</w:delText>
              </w:r>
              <w:r w:rsidRPr="008B06C2">
                <w:rPr>
                  <w:rFonts w:cs="Arial"/>
                  <w:highlight w:val="cyan"/>
                  <w:rPrChange w:id="265" w:author="Steve Baker (ESO)" w:date="2024-01-09T13:04:00Z">
                    <w:rPr>
                      <w:rFonts w:cs="Arial"/>
                    </w:rPr>
                  </w:rPrChange>
                </w:rPr>
                <w:delText xml:space="preserve"> which are registered, pursuant to the </w:delText>
              </w:r>
              <w:r w:rsidRPr="008B06C2">
                <w:rPr>
                  <w:rFonts w:cs="Arial"/>
                  <w:b/>
                  <w:highlight w:val="cyan"/>
                  <w:rPrChange w:id="266" w:author="Steve Baker (ESO)" w:date="2024-01-09T13:04:00Z">
                    <w:rPr>
                      <w:rFonts w:cs="Arial"/>
                      <w:b/>
                    </w:rPr>
                  </w:rPrChange>
                </w:rPr>
                <w:delText>Bilateral Agreement</w:delText>
              </w:r>
              <w:r w:rsidRPr="008B06C2">
                <w:rPr>
                  <w:rFonts w:cs="Arial"/>
                  <w:highlight w:val="cyan"/>
                  <w:rPrChange w:id="267" w:author="Steve Baker (ESO)" w:date="2024-01-09T13:04:00Z">
                    <w:rPr>
                      <w:rFonts w:cs="Arial"/>
                    </w:rPr>
                  </w:rPrChange>
                </w:rPr>
                <w:delText xml:space="preserve"> with a </w:delText>
              </w:r>
              <w:r w:rsidRPr="008B06C2">
                <w:rPr>
                  <w:rFonts w:cs="Arial"/>
                  <w:b/>
                  <w:highlight w:val="cyan"/>
                  <w:rPrChange w:id="268" w:author="Steve Baker (ESO)" w:date="2024-01-09T13:04:00Z">
                    <w:rPr>
                      <w:rFonts w:cs="Arial"/>
                      <w:b/>
                    </w:rPr>
                  </w:rPrChange>
                </w:rPr>
                <w:delText>User</w:delText>
              </w:r>
              <w:r w:rsidRPr="008B06C2">
                <w:rPr>
                  <w:rFonts w:cs="Arial"/>
                  <w:highlight w:val="cyan"/>
                  <w:rPrChange w:id="269" w:author="Steve Baker (ESO)" w:date="2024-01-09T13:04:00Z">
                    <w:rPr>
                      <w:rFonts w:cs="Arial"/>
                    </w:rPr>
                  </w:rPrChange>
                </w:rPr>
                <w:delText xml:space="preserve">, as having a </w:delText>
              </w:r>
              <w:r w:rsidRPr="008B06C2">
                <w:rPr>
                  <w:rFonts w:cs="Arial"/>
                  <w:b/>
                  <w:highlight w:val="cyan"/>
                  <w:rPrChange w:id="270" w:author="Steve Baker (ESO)" w:date="2024-01-09T13:04:00Z">
                    <w:rPr>
                      <w:rFonts w:cs="Arial"/>
                      <w:b/>
                    </w:rPr>
                  </w:rPrChange>
                </w:rPr>
                <w:delText>Black Start Capability</w:delText>
              </w:r>
              <w:r w:rsidRPr="008B06C2">
                <w:rPr>
                  <w:rFonts w:cs="Arial"/>
                  <w:highlight w:val="cyan"/>
                  <w:rPrChange w:id="271" w:author="Steve Baker (ESO)" w:date="2024-01-09T13:04:00Z">
                    <w:rPr>
                      <w:rFonts w:cs="Arial"/>
                    </w:rPr>
                  </w:rPrChange>
                </w:rPr>
                <w:delText>.</w:delText>
              </w:r>
            </w:del>
          </w:p>
        </w:tc>
      </w:tr>
      <w:tr w:rsidR="00231D7C" w:rsidRPr="007E0B31" w14:paraId="5FC07C63" w14:textId="77777777" w:rsidTr="00696AC0">
        <w:trPr>
          <w:cantSplit/>
        </w:trPr>
        <w:tc>
          <w:tcPr>
            <w:tcW w:w="2581" w:type="dxa"/>
            <w:tcBorders>
              <w:top w:val="single" w:sz="4" w:space="0" w:color="auto"/>
              <w:left w:val="single" w:sz="4" w:space="0" w:color="auto"/>
              <w:bottom w:val="single" w:sz="4" w:space="0" w:color="auto"/>
              <w:right w:val="single" w:sz="4" w:space="0" w:color="auto"/>
            </w:tcBorders>
          </w:tcPr>
          <w:p w14:paraId="364C75A6" w14:textId="77777777" w:rsidR="00091D8D" w:rsidRPr="008B06C2" w:rsidRDefault="00091D8D" w:rsidP="00091D8D">
            <w:pPr>
              <w:pStyle w:val="Default"/>
              <w:rPr>
                <w:del w:id="272" w:author="Halford(ESO), David" w:date="2023-04-08T17:28:00Z"/>
                <w:b/>
                <w:bCs/>
                <w:sz w:val="20"/>
                <w:szCs w:val="20"/>
                <w:highlight w:val="cyan"/>
                <w:rPrChange w:id="273" w:author="Steve Baker (ESO)" w:date="2024-01-09T13:04:00Z">
                  <w:rPr>
                    <w:del w:id="274" w:author="Halford(ESO), David" w:date="2023-04-08T17:28:00Z"/>
                    <w:b/>
                    <w:bCs/>
                    <w:sz w:val="20"/>
                    <w:szCs w:val="20"/>
                  </w:rPr>
                </w:rPrChange>
              </w:rPr>
            </w:pPr>
          </w:p>
          <w:p w14:paraId="2E4A33CD" w14:textId="77777777" w:rsidR="00091D8D" w:rsidRPr="008B06C2" w:rsidRDefault="00231D7C" w:rsidP="7DEBA0BF">
            <w:pPr>
              <w:pStyle w:val="Default"/>
              <w:rPr>
                <w:del w:id="275" w:author="Halford(ESO), David" w:date="2023-04-08T17:28:00Z"/>
                <w:b/>
                <w:bCs/>
                <w:sz w:val="20"/>
                <w:szCs w:val="20"/>
                <w:highlight w:val="cyan"/>
                <w:rPrChange w:id="276" w:author="Steve Baker (ESO)" w:date="2024-01-09T13:04:00Z">
                  <w:rPr>
                    <w:del w:id="277" w:author="Halford(ESO), David" w:date="2023-04-08T17:28:00Z"/>
                    <w:b/>
                    <w:bCs/>
                    <w:sz w:val="20"/>
                    <w:szCs w:val="20"/>
                  </w:rPr>
                </w:rPrChange>
              </w:rPr>
            </w:pPr>
            <w:del w:id="278" w:author="Halford(ESO), David" w:date="2023-04-08T17:28:00Z">
              <w:r w:rsidRPr="008B06C2">
                <w:rPr>
                  <w:b/>
                  <w:bCs/>
                  <w:sz w:val="22"/>
                  <w:szCs w:val="22"/>
                  <w:highlight w:val="cyan"/>
                  <w:rPrChange w:id="279" w:author="Steve Baker (ESO)" w:date="2024-01-09T13:04:00Z">
                    <w:rPr>
                      <w:b/>
                      <w:bCs/>
                      <w:sz w:val="22"/>
                      <w:szCs w:val="22"/>
                    </w:rPr>
                  </w:rPrChange>
                </w:rPr>
                <w:delText>Black Start Station Test</w:delText>
              </w:r>
              <w:r w:rsidR="00091D8D" w:rsidRPr="008B06C2">
                <w:rPr>
                  <w:b/>
                  <w:bCs/>
                  <w:highlight w:val="cyan"/>
                  <w:rPrChange w:id="280" w:author="Steve Baker (ESO)" w:date="2024-01-09T13:04:00Z">
                    <w:rPr>
                      <w:b/>
                      <w:bCs/>
                    </w:rPr>
                  </w:rPrChange>
                </w:rPr>
                <w:delText xml:space="preserve"> </w:delText>
              </w:r>
            </w:del>
          </w:p>
          <w:p w14:paraId="5D9D79B2" w14:textId="77777777" w:rsidR="00231D7C" w:rsidRPr="008B06C2" w:rsidRDefault="00231D7C" w:rsidP="00BB795C">
            <w:pPr>
              <w:pStyle w:val="Arial11Bold"/>
              <w:rPr>
                <w:rFonts w:cs="Arial"/>
                <w:highlight w:val="cyan"/>
                <w:rPrChange w:id="281" w:author="Steve Baker (ESO)" w:date="2024-01-09T13:04:00Z">
                  <w:rPr>
                    <w:rFonts w:cs="Arial"/>
                  </w:rPr>
                </w:rPrChange>
              </w:rPr>
            </w:pPr>
          </w:p>
        </w:tc>
        <w:tc>
          <w:tcPr>
            <w:tcW w:w="6937" w:type="dxa"/>
            <w:tcBorders>
              <w:top w:val="single" w:sz="4" w:space="0" w:color="auto"/>
              <w:left w:val="single" w:sz="4" w:space="0" w:color="auto"/>
              <w:bottom w:val="single" w:sz="4" w:space="0" w:color="auto"/>
              <w:right w:val="single" w:sz="4" w:space="0" w:color="auto"/>
            </w:tcBorders>
          </w:tcPr>
          <w:p w14:paraId="7D527787" w14:textId="6FB218C9" w:rsidR="00231D7C" w:rsidRPr="008B06C2" w:rsidRDefault="00231D7C" w:rsidP="00BB795C">
            <w:pPr>
              <w:pStyle w:val="TableArial11"/>
              <w:rPr>
                <w:rFonts w:cs="Arial"/>
                <w:b/>
                <w:highlight w:val="cyan"/>
                <w:rPrChange w:id="282" w:author="Steve Baker (ESO)" w:date="2024-01-09T13:04:00Z">
                  <w:rPr>
                    <w:rFonts w:cs="Arial"/>
                    <w:b/>
                  </w:rPr>
                </w:rPrChange>
              </w:rPr>
            </w:pPr>
            <w:del w:id="283" w:author="Halford(ESO), David" w:date="2023-04-08T17:28:00Z">
              <w:r w:rsidRPr="008B06C2">
                <w:rPr>
                  <w:b/>
                  <w:highlight w:val="cyan"/>
                  <w:rPrChange w:id="284" w:author="Steve Baker (ESO)" w:date="2024-01-09T13:04:00Z">
                    <w:rPr>
                      <w:b/>
                    </w:rPr>
                  </w:rPrChange>
                </w:rPr>
                <w:delText xml:space="preserve">A </w:delText>
              </w:r>
              <w:r w:rsidRPr="008B06C2">
                <w:rPr>
                  <w:rFonts w:cs="Arial"/>
                  <w:b/>
                  <w:highlight w:val="cyan"/>
                  <w:rPrChange w:id="285" w:author="Steve Baker (ESO)" w:date="2024-01-09T13:04:00Z">
                    <w:rPr>
                      <w:rFonts w:cs="Arial"/>
                      <w:b/>
                    </w:rPr>
                  </w:rPrChange>
                </w:rPr>
                <w:delText xml:space="preserve">Black Start Test </w:delText>
              </w:r>
              <w:r w:rsidRPr="008B06C2">
                <w:rPr>
                  <w:rFonts w:cs="Arial"/>
                  <w:highlight w:val="cyan"/>
                  <w:rPrChange w:id="286" w:author="Steve Baker (ESO)" w:date="2024-01-09T13:04:00Z">
                    <w:rPr>
                      <w:rFonts w:cs="Arial"/>
                    </w:rPr>
                  </w:rPrChange>
                </w:rPr>
                <w:delText>carried out by a</w:delText>
              </w:r>
              <w:r w:rsidRPr="008B06C2">
                <w:rPr>
                  <w:b/>
                  <w:highlight w:val="cyan"/>
                  <w:rPrChange w:id="287" w:author="Steve Baker (ESO)" w:date="2024-01-09T13:04:00Z">
                    <w:rPr>
                      <w:b/>
                    </w:rPr>
                  </w:rPrChange>
                </w:rPr>
                <w:delText xml:space="preserve"> </w:delText>
              </w:r>
              <w:r w:rsidRPr="008B06C2">
                <w:rPr>
                  <w:rFonts w:cs="Arial"/>
                  <w:b/>
                  <w:highlight w:val="cyan"/>
                  <w:rPrChange w:id="288" w:author="Steve Baker (ESO)" w:date="2024-01-09T13:04:00Z">
                    <w:rPr>
                      <w:rFonts w:cs="Arial"/>
                      <w:b/>
                    </w:rPr>
                  </w:rPrChange>
                </w:rPr>
                <w:delText xml:space="preserve">Generator </w:delText>
              </w:r>
              <w:r w:rsidRPr="008B06C2">
                <w:rPr>
                  <w:rFonts w:cs="Arial"/>
                  <w:highlight w:val="cyan"/>
                  <w:rPrChange w:id="289" w:author="Steve Baker (ESO)" w:date="2024-01-09T13:04:00Z">
                    <w:rPr>
                      <w:rFonts w:cs="Arial"/>
                    </w:rPr>
                  </w:rPrChange>
                </w:rPr>
                <w:delText>with a</w:delText>
              </w:r>
              <w:r w:rsidRPr="008B06C2">
                <w:rPr>
                  <w:b/>
                  <w:highlight w:val="cyan"/>
                  <w:rPrChange w:id="290" w:author="Steve Baker (ESO)" w:date="2024-01-09T13:04:00Z">
                    <w:rPr>
                      <w:b/>
                    </w:rPr>
                  </w:rPrChange>
                </w:rPr>
                <w:delText xml:space="preserve"> </w:delText>
              </w:r>
              <w:r w:rsidRPr="008B06C2">
                <w:rPr>
                  <w:rFonts w:cs="Arial"/>
                  <w:b/>
                  <w:highlight w:val="cyan"/>
                  <w:rPrChange w:id="291" w:author="Steve Baker (ESO)" w:date="2024-01-09T13:04:00Z">
                    <w:rPr>
                      <w:rFonts w:cs="Arial"/>
                      <w:b/>
                    </w:rPr>
                  </w:rPrChange>
                </w:rPr>
                <w:delText xml:space="preserve">Black Start Station </w:delText>
              </w:r>
              <w:r w:rsidRPr="008B06C2">
                <w:rPr>
                  <w:rFonts w:cs="Arial"/>
                  <w:highlight w:val="cyan"/>
                  <w:rPrChange w:id="292" w:author="Steve Baker (ESO)" w:date="2024-01-09T13:04:00Z">
                    <w:rPr>
                      <w:rFonts w:cs="Arial"/>
                    </w:rPr>
                  </w:rPrChange>
                </w:rPr>
                <w:delText>while the</w:delText>
              </w:r>
              <w:r w:rsidRPr="008B06C2">
                <w:rPr>
                  <w:b/>
                  <w:highlight w:val="cyan"/>
                  <w:rPrChange w:id="293" w:author="Steve Baker (ESO)" w:date="2024-01-09T13:04:00Z">
                    <w:rPr>
                      <w:b/>
                    </w:rPr>
                  </w:rPrChange>
                </w:rPr>
                <w:delText xml:space="preserve"> </w:delText>
              </w:r>
              <w:r w:rsidRPr="008B06C2">
                <w:rPr>
                  <w:rFonts w:cs="Arial"/>
                  <w:b/>
                  <w:highlight w:val="cyan"/>
                  <w:rPrChange w:id="294" w:author="Steve Baker (ESO)" w:date="2024-01-09T13:04:00Z">
                    <w:rPr>
                      <w:rFonts w:cs="Arial"/>
                      <w:b/>
                    </w:rPr>
                  </w:rPrChange>
                </w:rPr>
                <w:delText xml:space="preserve">Black Start Station </w:delText>
              </w:r>
              <w:r w:rsidRPr="008B06C2">
                <w:rPr>
                  <w:rFonts w:cs="Arial"/>
                  <w:highlight w:val="cyan"/>
                  <w:rPrChange w:id="295" w:author="Steve Baker (ESO)" w:date="2024-01-09T13:04:00Z">
                    <w:rPr>
                      <w:rFonts w:cs="Arial"/>
                    </w:rPr>
                  </w:rPrChange>
                </w:rPr>
                <w:delText>is disconnected from all external electrical power supplies from the</w:delText>
              </w:r>
              <w:r w:rsidRPr="008B06C2">
                <w:rPr>
                  <w:b/>
                  <w:highlight w:val="cyan"/>
                  <w:rPrChange w:id="296" w:author="Steve Baker (ESO)" w:date="2024-01-09T13:04:00Z">
                    <w:rPr>
                      <w:b/>
                    </w:rPr>
                  </w:rPrChange>
                </w:rPr>
                <w:delText xml:space="preserve"> </w:delText>
              </w:r>
              <w:r w:rsidRPr="008B06C2">
                <w:rPr>
                  <w:rFonts w:cs="Arial"/>
                  <w:b/>
                  <w:highlight w:val="cyan"/>
                  <w:rPrChange w:id="297" w:author="Steve Baker (ESO)" w:date="2024-01-09T13:04:00Z">
                    <w:rPr>
                      <w:rFonts w:cs="Arial"/>
                      <w:b/>
                    </w:rPr>
                  </w:rPrChange>
                </w:rPr>
                <w:delText xml:space="preserve">GB </w:delText>
              </w:r>
              <w:r w:rsidR="00091D8D" w:rsidRPr="008B06C2">
                <w:rPr>
                  <w:b/>
                  <w:highlight w:val="cyan"/>
                  <w:rPrChange w:id="298" w:author="Steve Baker (ESO)" w:date="2024-01-09T13:04:00Z">
                    <w:rPr>
                      <w:b/>
                    </w:rPr>
                  </w:rPrChange>
                </w:rPr>
                <w:delText>Synchronous</w:delText>
              </w:r>
              <w:r w:rsidRPr="008B06C2">
                <w:rPr>
                  <w:rFonts w:cs="Arial"/>
                  <w:b/>
                  <w:highlight w:val="cyan"/>
                  <w:rPrChange w:id="299" w:author="Steve Baker (ESO)" w:date="2024-01-09T13:04:00Z">
                    <w:rPr>
                      <w:rFonts w:cs="Arial"/>
                      <w:b/>
                    </w:rPr>
                  </w:rPrChange>
                </w:rPr>
                <w:delText xml:space="preserve"> Area</w:delText>
              </w:r>
              <w:r w:rsidR="00091D8D" w:rsidRPr="008B06C2">
                <w:rPr>
                  <w:highlight w:val="cyan"/>
                  <w:rPrChange w:id="300" w:author="Steve Baker (ESO)" w:date="2024-01-09T13:04:00Z">
                    <w:rPr/>
                  </w:rPrChange>
                </w:rPr>
                <w:delText>.</w:delText>
              </w:r>
            </w:del>
          </w:p>
        </w:tc>
      </w:tr>
      <w:tr w:rsidR="00046274" w:rsidRPr="00BF3168" w14:paraId="0916FCC8" w14:textId="77777777" w:rsidTr="00696AC0">
        <w:trPr>
          <w:cantSplit/>
        </w:trPr>
        <w:tc>
          <w:tcPr>
            <w:tcW w:w="2581" w:type="dxa"/>
          </w:tcPr>
          <w:p w14:paraId="4AE8E39F" w14:textId="1E6DC4A4" w:rsidR="00CB3A44" w:rsidRPr="008B06C2" w:rsidRDefault="00CB3A44" w:rsidP="00ED5885">
            <w:pPr>
              <w:pStyle w:val="Arial11Bold"/>
              <w:rPr>
                <w:rFonts w:cs="Arial"/>
                <w:highlight w:val="cyan"/>
                <w:rPrChange w:id="301" w:author="Steve Baker (ESO)" w:date="2024-01-09T13:04:00Z">
                  <w:rPr>
                    <w:rFonts w:cs="Arial"/>
                  </w:rPr>
                </w:rPrChange>
              </w:rPr>
            </w:pPr>
            <w:del w:id="302" w:author="Halford(ESO), David" w:date="2023-04-08T17:28:00Z">
              <w:r w:rsidRPr="008B06C2">
                <w:rPr>
                  <w:rFonts w:cs="Arial"/>
                  <w:highlight w:val="cyan"/>
                  <w:rPrChange w:id="303" w:author="Steve Baker (ESO)" w:date="2024-01-09T13:04:00Z">
                    <w:rPr>
                      <w:rFonts w:cs="Arial"/>
                    </w:rPr>
                  </w:rPrChange>
                </w:rPr>
                <w:delText>Black Start Test</w:delText>
              </w:r>
            </w:del>
          </w:p>
        </w:tc>
        <w:tc>
          <w:tcPr>
            <w:tcW w:w="6937" w:type="dxa"/>
          </w:tcPr>
          <w:p w14:paraId="6371354F" w14:textId="741D9786" w:rsidR="00CB3A44" w:rsidRPr="008B06C2" w:rsidRDefault="00CB3A44" w:rsidP="00165AB2">
            <w:pPr>
              <w:pStyle w:val="TableArial11"/>
              <w:rPr>
                <w:b/>
                <w:highlight w:val="cyan"/>
                <w:rPrChange w:id="304" w:author="Steve Baker (ESO)" w:date="2024-01-09T13:04:00Z">
                  <w:rPr>
                    <w:b/>
                  </w:rPr>
                </w:rPrChange>
              </w:rPr>
            </w:pPr>
            <w:del w:id="305" w:author="Halford(ESO), David" w:date="2023-04-08T17:28:00Z">
              <w:r w:rsidRPr="008B06C2">
                <w:rPr>
                  <w:rFonts w:cs="Arial"/>
                  <w:highlight w:val="cyan"/>
                  <w:rPrChange w:id="306" w:author="Steve Baker (ESO)" w:date="2024-01-09T13:04:00Z">
                    <w:rPr>
                      <w:rFonts w:cs="Arial"/>
                    </w:rPr>
                  </w:rPrChange>
                </w:rPr>
                <w:delText xml:space="preserve">A </w:delText>
              </w:r>
              <w:r w:rsidRPr="008B06C2">
                <w:rPr>
                  <w:rFonts w:cs="Arial"/>
                  <w:b/>
                  <w:highlight w:val="cyan"/>
                  <w:rPrChange w:id="307" w:author="Steve Baker (ESO)" w:date="2024-01-09T13:04:00Z">
                    <w:rPr>
                      <w:rFonts w:cs="Arial"/>
                      <w:b/>
                    </w:rPr>
                  </w:rPrChange>
                </w:rPr>
                <w:delText>Black Start Test</w:delText>
              </w:r>
              <w:r w:rsidRPr="008B06C2">
                <w:rPr>
                  <w:b/>
                  <w:highlight w:val="cyan"/>
                  <w:rPrChange w:id="308" w:author="Steve Baker (ESO)" w:date="2024-01-09T13:04:00Z">
                    <w:rPr>
                      <w:b/>
                    </w:rPr>
                  </w:rPrChange>
                </w:rPr>
                <w:delText xml:space="preserve"> </w:delText>
              </w:r>
              <w:r w:rsidRPr="008B06C2">
                <w:rPr>
                  <w:rFonts w:cs="Arial"/>
                  <w:highlight w:val="cyan"/>
                  <w:rPrChange w:id="309" w:author="Steve Baker (ESO)" w:date="2024-01-09T13:04:00Z">
                    <w:rPr>
                      <w:rFonts w:cs="Arial"/>
                    </w:rPr>
                  </w:rPrChange>
                </w:rPr>
                <w:delText>carried out by a</w:delText>
              </w:r>
              <w:r w:rsidRPr="008B06C2">
                <w:rPr>
                  <w:b/>
                  <w:highlight w:val="cyan"/>
                  <w:rPrChange w:id="310" w:author="Steve Baker (ESO)" w:date="2024-01-09T13:04:00Z">
                    <w:rPr>
                      <w:b/>
                    </w:rPr>
                  </w:rPrChange>
                </w:rPr>
                <w:delText xml:space="preserve"> </w:delText>
              </w:r>
              <w:r w:rsidRPr="008B06C2">
                <w:rPr>
                  <w:rFonts w:cs="Arial"/>
                  <w:b/>
                  <w:highlight w:val="cyan"/>
                  <w:rPrChange w:id="311" w:author="Steve Baker (ESO)" w:date="2024-01-09T13:04:00Z">
                    <w:rPr>
                      <w:rFonts w:cs="Arial"/>
                      <w:b/>
                    </w:rPr>
                  </w:rPrChange>
                </w:rPr>
                <w:delText xml:space="preserve">Black Start </w:delText>
              </w:r>
              <w:r w:rsidR="00316663" w:rsidRPr="008B06C2">
                <w:rPr>
                  <w:rFonts w:cs="Arial"/>
                  <w:b/>
                  <w:highlight w:val="cyan"/>
                  <w:rPrChange w:id="312" w:author="Steve Baker (ESO)" w:date="2024-01-09T13:04:00Z">
                    <w:rPr>
                      <w:rFonts w:cs="Arial"/>
                      <w:b/>
                    </w:rPr>
                  </w:rPrChange>
                </w:rPr>
                <w:delText>Service</w:delText>
              </w:r>
              <w:r w:rsidR="00392136" w:rsidRPr="008B06C2">
                <w:rPr>
                  <w:rFonts w:cs="Arial"/>
                  <w:b/>
                  <w:highlight w:val="cyan"/>
                  <w:rPrChange w:id="313" w:author="Steve Baker (ESO)" w:date="2024-01-09T13:04:00Z">
                    <w:rPr>
                      <w:rFonts w:cs="Arial"/>
                      <w:b/>
                    </w:rPr>
                  </w:rPrChange>
                </w:rPr>
                <w:delText xml:space="preserve"> </w:delText>
              </w:r>
              <w:r w:rsidR="00B1589B" w:rsidRPr="008B06C2">
                <w:rPr>
                  <w:rFonts w:cs="Arial"/>
                  <w:b/>
                  <w:highlight w:val="cyan"/>
                  <w:rPrChange w:id="314" w:author="Steve Baker (ESO)" w:date="2024-01-09T13:04:00Z">
                    <w:rPr>
                      <w:rFonts w:cs="Arial"/>
                      <w:b/>
                    </w:rPr>
                  </w:rPrChange>
                </w:rPr>
                <w:delText>Provider</w:delText>
              </w:r>
              <w:r w:rsidRPr="008B06C2">
                <w:rPr>
                  <w:rFonts w:cs="Arial"/>
                  <w:highlight w:val="cyan"/>
                  <w:rPrChange w:id="315" w:author="Steve Baker (ESO)" w:date="2024-01-09T13:04:00Z">
                    <w:rPr>
                      <w:rFonts w:cs="Arial"/>
                    </w:rPr>
                  </w:rPrChange>
                </w:rPr>
                <w:delText xml:space="preserve"> on the instructions of </w:delText>
              </w:r>
              <w:r w:rsidR="00161E0D" w:rsidRPr="008B06C2">
                <w:rPr>
                  <w:rFonts w:cs="Arial"/>
                  <w:b/>
                  <w:highlight w:val="cyan"/>
                  <w:rPrChange w:id="316" w:author="Steve Baker (ESO)" w:date="2024-01-09T13:04:00Z">
                    <w:rPr>
                      <w:rFonts w:cs="Arial"/>
                      <w:b/>
                    </w:rPr>
                  </w:rPrChange>
                </w:rPr>
                <w:delText>The Company</w:delText>
              </w:r>
              <w:r w:rsidRPr="008B06C2">
                <w:rPr>
                  <w:rFonts w:cs="Arial"/>
                  <w:highlight w:val="cyan"/>
                  <w:rPrChange w:id="317" w:author="Steve Baker (ESO)" w:date="2024-01-09T13:04:00Z">
                    <w:rPr>
                      <w:rFonts w:cs="Arial"/>
                    </w:rPr>
                  </w:rPrChange>
                </w:rPr>
                <w:delText xml:space="preserve">, in order to demonstrate that a </w:delText>
              </w:r>
              <w:r w:rsidRPr="008B06C2">
                <w:rPr>
                  <w:rFonts w:cs="Arial"/>
                  <w:b/>
                  <w:highlight w:val="cyan"/>
                  <w:rPrChange w:id="318" w:author="Steve Baker (ESO)" w:date="2024-01-09T13:04:00Z">
                    <w:rPr>
                      <w:rFonts w:cs="Arial"/>
                      <w:b/>
                    </w:rPr>
                  </w:rPrChange>
                </w:rPr>
                <w:delText>Black Start Station</w:delText>
              </w:r>
              <w:r w:rsidR="00CB5309" w:rsidRPr="008B06C2">
                <w:rPr>
                  <w:rFonts w:cs="Arial"/>
                  <w:b/>
                  <w:highlight w:val="cyan"/>
                  <w:rPrChange w:id="319" w:author="Steve Baker (ESO)" w:date="2024-01-09T13:04:00Z">
                    <w:rPr>
                      <w:rFonts w:cs="Arial"/>
                      <w:b/>
                    </w:rPr>
                  </w:rPrChange>
                </w:rPr>
                <w:delText xml:space="preserve"> </w:delText>
              </w:r>
              <w:r w:rsidR="00CB5309" w:rsidRPr="008B06C2">
                <w:rPr>
                  <w:rFonts w:cs="Arial"/>
                  <w:bCs/>
                  <w:highlight w:val="cyan"/>
                  <w:rPrChange w:id="320" w:author="Steve Baker (ESO)" w:date="2024-01-09T13:04:00Z">
                    <w:rPr>
                      <w:rFonts w:cs="Arial"/>
                      <w:bCs/>
                    </w:rPr>
                  </w:rPrChange>
                </w:rPr>
                <w:delText>or a</w:delText>
              </w:r>
              <w:r w:rsidR="00CB5309" w:rsidRPr="008B06C2">
                <w:rPr>
                  <w:highlight w:val="cyan"/>
                  <w:rPrChange w:id="321" w:author="Steve Baker (ESO)" w:date="2024-01-09T13:04:00Z">
                    <w:rPr/>
                  </w:rPrChange>
                </w:rPr>
                <w:delText xml:space="preserve"> </w:delText>
              </w:r>
              <w:r w:rsidR="00816AE8" w:rsidRPr="008B06C2">
                <w:rPr>
                  <w:rFonts w:cs="Arial"/>
                  <w:b/>
                  <w:highlight w:val="cyan"/>
                  <w:rPrChange w:id="322" w:author="Steve Baker (ESO)" w:date="2024-01-09T13:04:00Z">
                    <w:rPr>
                      <w:rFonts w:cs="Arial"/>
                      <w:b/>
                    </w:rPr>
                  </w:rPrChange>
                </w:rPr>
                <w:delText xml:space="preserve">Black Start </w:delText>
              </w:r>
              <w:r w:rsidR="008A4A36" w:rsidRPr="008B06C2">
                <w:rPr>
                  <w:rFonts w:cs="Arial"/>
                  <w:b/>
                  <w:highlight w:val="cyan"/>
                  <w:rPrChange w:id="323" w:author="Steve Baker (ESO)" w:date="2024-01-09T13:04:00Z">
                    <w:rPr>
                      <w:rFonts w:cs="Arial"/>
                      <w:b/>
                    </w:rPr>
                  </w:rPrChange>
                </w:rPr>
                <w:delText xml:space="preserve">HVDC System </w:delText>
              </w:r>
              <w:r w:rsidRPr="008B06C2">
                <w:rPr>
                  <w:rFonts w:cs="Arial"/>
                  <w:highlight w:val="cyan"/>
                  <w:rPrChange w:id="324" w:author="Steve Baker (ESO)" w:date="2024-01-09T13:04:00Z">
                    <w:rPr>
                      <w:rFonts w:cs="Arial"/>
                    </w:rPr>
                  </w:rPrChange>
                </w:rPr>
                <w:delText xml:space="preserve">has a </w:delText>
              </w:r>
              <w:r w:rsidRPr="008B06C2">
                <w:rPr>
                  <w:rFonts w:cs="Arial"/>
                  <w:b/>
                  <w:highlight w:val="cyan"/>
                  <w:rPrChange w:id="325" w:author="Steve Baker (ESO)" w:date="2024-01-09T13:04:00Z">
                    <w:rPr>
                      <w:rFonts w:cs="Arial"/>
                      <w:b/>
                    </w:rPr>
                  </w:rPrChange>
                </w:rPr>
                <w:delText>Black Start Capability</w:delText>
              </w:r>
              <w:r w:rsidRPr="008B06C2">
                <w:rPr>
                  <w:rFonts w:cs="Arial"/>
                  <w:highlight w:val="cyan"/>
                  <w:rPrChange w:id="326" w:author="Steve Baker (ESO)" w:date="2024-01-09T13:04:00Z">
                    <w:rPr>
                      <w:rFonts w:cs="Arial"/>
                    </w:rPr>
                  </w:rPrChange>
                </w:rPr>
                <w:delText xml:space="preserve">. </w:delText>
              </w:r>
              <w:r w:rsidR="00D158B0" w:rsidRPr="008B06C2">
                <w:rPr>
                  <w:rFonts w:cs="Arial"/>
                  <w:highlight w:val="cyan"/>
                  <w:rPrChange w:id="327" w:author="Steve Baker (ESO)" w:date="2024-01-09T13:04:00Z">
                    <w:rPr>
                      <w:rFonts w:cs="Arial"/>
                    </w:rPr>
                  </w:rPrChange>
                </w:rPr>
                <w:delText xml:space="preserve">For the avoidance </w:delText>
              </w:r>
              <w:r w:rsidR="00317A9E" w:rsidRPr="008B06C2">
                <w:rPr>
                  <w:rFonts w:cs="Arial"/>
                  <w:highlight w:val="cyan"/>
                  <w:rPrChange w:id="328" w:author="Steve Baker (ESO)" w:date="2024-01-09T13:04:00Z">
                    <w:rPr>
                      <w:rFonts w:cs="Arial"/>
                    </w:rPr>
                  </w:rPrChange>
                </w:rPr>
                <w:delText>of doubt</w:delText>
              </w:r>
              <w:r w:rsidR="00F554EE" w:rsidRPr="008B06C2">
                <w:rPr>
                  <w:rFonts w:cs="Arial"/>
                  <w:highlight w:val="cyan"/>
                  <w:rPrChange w:id="329" w:author="Steve Baker (ESO)" w:date="2024-01-09T13:04:00Z">
                    <w:rPr>
                      <w:rFonts w:cs="Arial"/>
                    </w:rPr>
                  </w:rPrChange>
                </w:rPr>
                <w:delText xml:space="preserve">, a </w:delText>
              </w:r>
              <w:r w:rsidR="00F554EE" w:rsidRPr="008B06C2">
                <w:rPr>
                  <w:rFonts w:cs="Arial"/>
                  <w:b/>
                  <w:bCs/>
                  <w:highlight w:val="cyan"/>
                  <w:rPrChange w:id="330" w:author="Steve Baker (ESO)" w:date="2024-01-09T13:04:00Z">
                    <w:rPr>
                      <w:rFonts w:cs="Arial"/>
                      <w:b/>
                      <w:bCs/>
                    </w:rPr>
                  </w:rPrChange>
                </w:rPr>
                <w:delText xml:space="preserve">Black Start </w:delText>
              </w:r>
              <w:r w:rsidR="00D547EB" w:rsidRPr="008B06C2">
                <w:rPr>
                  <w:rFonts w:cs="Arial"/>
                  <w:b/>
                  <w:bCs/>
                  <w:highlight w:val="cyan"/>
                  <w:rPrChange w:id="331" w:author="Steve Baker (ESO)" w:date="2024-01-09T13:04:00Z">
                    <w:rPr>
                      <w:rFonts w:cs="Arial"/>
                      <w:b/>
                      <w:bCs/>
                    </w:rPr>
                  </w:rPrChange>
                </w:rPr>
                <w:delText>Test</w:delText>
              </w:r>
              <w:r w:rsidR="00D547EB" w:rsidRPr="008B06C2">
                <w:rPr>
                  <w:b/>
                  <w:highlight w:val="cyan"/>
                  <w:rPrChange w:id="332" w:author="Steve Baker (ESO)" w:date="2024-01-09T13:04:00Z">
                    <w:rPr>
                      <w:b/>
                    </w:rPr>
                  </w:rPrChange>
                </w:rPr>
                <w:delText xml:space="preserve"> </w:delText>
              </w:r>
              <w:r w:rsidR="0096671B" w:rsidRPr="008B06C2">
                <w:rPr>
                  <w:rFonts w:cs="Arial"/>
                  <w:highlight w:val="cyan"/>
                  <w:rPrChange w:id="333" w:author="Steve Baker (ESO)" w:date="2024-01-09T13:04:00Z">
                    <w:rPr>
                      <w:rFonts w:cs="Arial"/>
                    </w:rPr>
                  </w:rPrChange>
                </w:rPr>
                <w:delText xml:space="preserve">could </w:delText>
              </w:r>
              <w:r w:rsidR="00091D8D" w:rsidRPr="008B06C2">
                <w:rPr>
                  <w:highlight w:val="cyan"/>
                  <w:rPrChange w:id="334" w:author="Steve Baker (ESO)" w:date="2024-01-09T13:04:00Z">
                    <w:rPr/>
                  </w:rPrChange>
                </w:rPr>
                <w:delText>comprise</w:delText>
              </w:r>
              <w:r w:rsidR="0096671B" w:rsidRPr="008B06C2">
                <w:rPr>
                  <w:rFonts w:cs="Arial"/>
                  <w:highlight w:val="cyan"/>
                  <w:rPrChange w:id="335" w:author="Steve Baker (ESO)" w:date="2024-01-09T13:04:00Z">
                    <w:rPr>
                      <w:rFonts w:cs="Arial"/>
                    </w:rPr>
                  </w:rPrChange>
                </w:rPr>
                <w:delText xml:space="preserve"> </w:delText>
              </w:r>
              <w:r w:rsidR="00425187" w:rsidRPr="008B06C2">
                <w:rPr>
                  <w:rFonts w:cs="Arial"/>
                  <w:highlight w:val="cyan"/>
                  <w:rPrChange w:id="336" w:author="Steve Baker (ESO)" w:date="2024-01-09T13:04:00Z">
                    <w:rPr>
                      <w:rFonts w:cs="Arial"/>
                    </w:rPr>
                  </w:rPrChange>
                </w:rPr>
                <w:delText xml:space="preserve">a </w:delText>
              </w:r>
              <w:r w:rsidR="00CA2A45" w:rsidRPr="008B06C2">
                <w:rPr>
                  <w:rFonts w:cs="Arial"/>
                  <w:b/>
                  <w:bCs/>
                  <w:highlight w:val="cyan"/>
                  <w:rPrChange w:id="337" w:author="Steve Baker (ESO)" w:date="2024-01-09T13:04:00Z">
                    <w:rPr>
                      <w:rFonts w:cs="Arial"/>
                      <w:b/>
                      <w:bCs/>
                    </w:rPr>
                  </w:rPrChange>
                </w:rPr>
                <w:delText xml:space="preserve">Black Start </w:delText>
              </w:r>
              <w:r w:rsidR="00C83664" w:rsidRPr="008B06C2">
                <w:rPr>
                  <w:rFonts w:cs="Arial"/>
                  <w:b/>
                  <w:bCs/>
                  <w:highlight w:val="cyan"/>
                  <w:rPrChange w:id="338" w:author="Steve Baker (ESO)" w:date="2024-01-09T13:04:00Z">
                    <w:rPr>
                      <w:rFonts w:cs="Arial"/>
                      <w:b/>
                      <w:bCs/>
                    </w:rPr>
                  </w:rPrChange>
                </w:rPr>
                <w:delText>Station Test</w:delText>
              </w:r>
              <w:r w:rsidR="00342C33" w:rsidRPr="008B06C2">
                <w:rPr>
                  <w:bCs/>
                  <w:highlight w:val="cyan"/>
                  <w:rPrChange w:id="339" w:author="Steve Baker (ESO)" w:date="2024-01-09T13:04:00Z">
                    <w:rPr>
                      <w:bCs/>
                    </w:rPr>
                  </w:rPrChange>
                </w:rPr>
                <w:delText>,</w:delText>
              </w:r>
              <w:r w:rsidR="00342C33" w:rsidRPr="008B06C2">
                <w:rPr>
                  <w:b/>
                  <w:highlight w:val="cyan"/>
                  <w:rPrChange w:id="340" w:author="Steve Baker (ESO)" w:date="2024-01-09T13:04:00Z">
                    <w:rPr>
                      <w:b/>
                    </w:rPr>
                  </w:rPrChange>
                </w:rPr>
                <w:delText xml:space="preserve"> </w:delText>
              </w:r>
              <w:r w:rsidR="00342C33" w:rsidRPr="008B06C2">
                <w:rPr>
                  <w:rFonts w:cs="Arial"/>
                  <w:highlight w:val="cyan"/>
                  <w:rPrChange w:id="341" w:author="Steve Baker (ESO)" w:date="2024-01-09T13:04:00Z">
                    <w:rPr>
                      <w:rFonts w:cs="Arial"/>
                    </w:rPr>
                  </w:rPrChange>
                </w:rPr>
                <w:delText xml:space="preserve">a </w:delText>
              </w:r>
              <w:r w:rsidR="00342C33" w:rsidRPr="008B06C2">
                <w:rPr>
                  <w:rFonts w:cs="Arial"/>
                  <w:b/>
                  <w:bCs/>
                  <w:highlight w:val="cyan"/>
                  <w:rPrChange w:id="342" w:author="Steve Baker (ESO)" w:date="2024-01-09T13:04:00Z">
                    <w:rPr>
                      <w:rFonts w:cs="Arial"/>
                      <w:b/>
                      <w:bCs/>
                    </w:rPr>
                  </w:rPrChange>
                </w:rPr>
                <w:delText xml:space="preserve">Black Start </w:delText>
              </w:r>
              <w:r w:rsidR="008E4BC8" w:rsidRPr="008B06C2">
                <w:rPr>
                  <w:rFonts w:cs="Arial"/>
                  <w:b/>
                  <w:bCs/>
                  <w:highlight w:val="cyan"/>
                  <w:rPrChange w:id="343" w:author="Steve Baker (ESO)" w:date="2024-01-09T13:04:00Z">
                    <w:rPr>
                      <w:rFonts w:cs="Arial"/>
                      <w:b/>
                      <w:bCs/>
                    </w:rPr>
                  </w:rPrChange>
                </w:rPr>
                <w:delText>Unit Test</w:delText>
              </w:r>
              <w:r w:rsidR="008E4BC8" w:rsidRPr="008B06C2">
                <w:rPr>
                  <w:b/>
                  <w:highlight w:val="cyan"/>
                  <w:rPrChange w:id="344" w:author="Steve Baker (ESO)" w:date="2024-01-09T13:04:00Z">
                    <w:rPr>
                      <w:b/>
                    </w:rPr>
                  </w:rPrChange>
                </w:rPr>
                <w:delText xml:space="preserve"> </w:delText>
              </w:r>
              <w:r w:rsidR="008E4BC8" w:rsidRPr="008B06C2">
                <w:rPr>
                  <w:rFonts w:cs="Arial"/>
                  <w:highlight w:val="cyan"/>
                  <w:rPrChange w:id="345" w:author="Steve Baker (ESO)" w:date="2024-01-09T13:04:00Z">
                    <w:rPr>
                      <w:rFonts w:cs="Arial"/>
                    </w:rPr>
                  </w:rPrChange>
                </w:rPr>
                <w:delText xml:space="preserve">or </w:delText>
              </w:r>
              <w:r w:rsidR="00BF3168" w:rsidRPr="008B06C2">
                <w:rPr>
                  <w:rFonts w:cs="Arial"/>
                  <w:b/>
                  <w:bCs/>
                  <w:highlight w:val="cyan"/>
                  <w:rPrChange w:id="346" w:author="Steve Baker (ESO)" w:date="2024-01-09T13:04:00Z">
                    <w:rPr>
                      <w:rFonts w:cs="Arial"/>
                      <w:b/>
                      <w:bCs/>
                    </w:rPr>
                  </w:rPrChange>
                </w:rPr>
                <w:delText>Black Start HVDC Test</w:delText>
              </w:r>
              <w:r w:rsidR="00BF3168" w:rsidRPr="008B06C2">
                <w:rPr>
                  <w:b/>
                  <w:highlight w:val="cyan"/>
                  <w:rPrChange w:id="347" w:author="Steve Baker (ESO)" w:date="2024-01-09T13:04:00Z">
                    <w:rPr>
                      <w:b/>
                    </w:rPr>
                  </w:rPrChange>
                </w:rPr>
                <w:delText>.</w:delText>
              </w:r>
            </w:del>
          </w:p>
        </w:tc>
      </w:tr>
      <w:tr w:rsidR="00091D8D" w:rsidRPr="0079139F" w14:paraId="14D0BED0" w14:textId="77777777" w:rsidTr="00696AC0">
        <w:trPr>
          <w:cantSplit/>
        </w:trPr>
        <w:tc>
          <w:tcPr>
            <w:tcW w:w="2581" w:type="dxa"/>
          </w:tcPr>
          <w:p w14:paraId="2E4AE89E" w14:textId="77777777" w:rsidR="00091D8D" w:rsidRPr="008B06C2" w:rsidRDefault="00091D8D" w:rsidP="00091D8D">
            <w:pPr>
              <w:pStyle w:val="Default"/>
              <w:rPr>
                <w:del w:id="348" w:author="Halford(ESO), David" w:date="2023-04-08T17:28:00Z"/>
                <w:b/>
                <w:bCs/>
                <w:sz w:val="20"/>
                <w:szCs w:val="20"/>
                <w:highlight w:val="cyan"/>
                <w:rPrChange w:id="349" w:author="Steve Baker (ESO)" w:date="2024-01-09T13:04:00Z">
                  <w:rPr>
                    <w:del w:id="350" w:author="Halford(ESO), David" w:date="2023-04-08T17:28:00Z"/>
                    <w:b/>
                    <w:bCs/>
                    <w:sz w:val="20"/>
                    <w:szCs w:val="20"/>
                  </w:rPr>
                </w:rPrChange>
              </w:rPr>
            </w:pPr>
          </w:p>
          <w:p w14:paraId="3EC85DCF" w14:textId="0ACAAF79" w:rsidR="00091D8D" w:rsidRPr="008B06C2" w:rsidRDefault="005466BF" w:rsidP="005466BF">
            <w:pPr>
              <w:pStyle w:val="Default"/>
              <w:rPr>
                <w:b/>
                <w:bCs/>
                <w:sz w:val="20"/>
                <w:szCs w:val="20"/>
                <w:highlight w:val="cyan"/>
                <w:rPrChange w:id="351" w:author="Steve Baker (ESO)" w:date="2024-01-09T13:04:00Z">
                  <w:rPr>
                    <w:b/>
                    <w:bCs/>
                    <w:sz w:val="20"/>
                    <w:szCs w:val="20"/>
                  </w:rPr>
                </w:rPrChange>
              </w:rPr>
            </w:pPr>
            <w:del w:id="352" w:author="Halford(ESO), David" w:date="2023-04-08T17:28:00Z">
              <w:r w:rsidRPr="008B06C2">
                <w:rPr>
                  <w:b/>
                  <w:bCs/>
                  <w:sz w:val="20"/>
                  <w:szCs w:val="20"/>
                  <w:highlight w:val="cyan"/>
                  <w:rPrChange w:id="353" w:author="Steve Baker (ESO)" w:date="2024-01-09T13:04:00Z">
                    <w:rPr>
                      <w:b/>
                      <w:bCs/>
                      <w:sz w:val="20"/>
                      <w:szCs w:val="20"/>
                    </w:rPr>
                  </w:rPrChange>
                </w:rPr>
                <w:delText>Black Start Unit Test</w:delText>
              </w:r>
            </w:del>
          </w:p>
        </w:tc>
        <w:tc>
          <w:tcPr>
            <w:tcW w:w="6937" w:type="dxa"/>
          </w:tcPr>
          <w:p w14:paraId="27C39250" w14:textId="1CBA5FAB" w:rsidR="00091D8D" w:rsidRPr="008B06C2" w:rsidRDefault="005466BF" w:rsidP="00091D8D">
            <w:pPr>
              <w:pStyle w:val="TableArial11"/>
              <w:rPr>
                <w:highlight w:val="cyan"/>
                <w:rPrChange w:id="354" w:author="Steve Baker (ESO)" w:date="2024-01-09T13:04:00Z">
                  <w:rPr/>
                </w:rPrChange>
              </w:rPr>
            </w:pPr>
            <w:del w:id="355" w:author="Halford(ESO), David" w:date="2023-04-08T17:28:00Z">
              <w:r w:rsidRPr="008B06C2">
                <w:rPr>
                  <w:highlight w:val="cyan"/>
                  <w:rPrChange w:id="356" w:author="Steve Baker (ESO)" w:date="2024-01-09T13:04:00Z">
                    <w:rPr/>
                  </w:rPrChange>
                </w:rPr>
                <w:delText xml:space="preserve">A </w:delText>
              </w:r>
              <w:r w:rsidRPr="008B06C2">
                <w:rPr>
                  <w:b/>
                  <w:bCs/>
                  <w:highlight w:val="cyan"/>
                  <w:rPrChange w:id="357" w:author="Steve Baker (ESO)" w:date="2024-01-09T13:04:00Z">
                    <w:rPr>
                      <w:b/>
                      <w:bCs/>
                    </w:rPr>
                  </w:rPrChange>
                </w:rPr>
                <w:delText xml:space="preserve">Black Start Test </w:delText>
              </w:r>
              <w:r w:rsidRPr="008B06C2">
                <w:rPr>
                  <w:highlight w:val="cyan"/>
                  <w:rPrChange w:id="358" w:author="Steve Baker (ESO)" w:date="2024-01-09T13:04:00Z">
                    <w:rPr/>
                  </w:rPrChange>
                </w:rPr>
                <w:delText xml:space="preserve">carried out on a </w:delText>
              </w:r>
              <w:r w:rsidRPr="008B06C2">
                <w:rPr>
                  <w:b/>
                  <w:bCs/>
                  <w:highlight w:val="cyan"/>
                  <w:rPrChange w:id="359" w:author="Steve Baker (ESO)" w:date="2024-01-09T13:04:00Z">
                    <w:rPr>
                      <w:b/>
                      <w:bCs/>
                    </w:rPr>
                  </w:rPrChange>
                </w:rPr>
                <w:delText xml:space="preserve">Generating Unit </w:delText>
              </w:r>
              <w:r w:rsidRPr="008B06C2">
                <w:rPr>
                  <w:highlight w:val="cyan"/>
                  <w:rPrChange w:id="360" w:author="Steve Baker (ESO)" w:date="2024-01-09T13:04:00Z">
                    <w:rPr/>
                  </w:rPrChange>
                </w:rPr>
                <w:delText xml:space="preserve">or a </w:delText>
              </w:r>
              <w:r w:rsidRPr="008B06C2">
                <w:rPr>
                  <w:b/>
                  <w:bCs/>
                  <w:highlight w:val="cyan"/>
                  <w:rPrChange w:id="361" w:author="Steve Baker (ESO)" w:date="2024-01-09T13:04:00Z">
                    <w:rPr>
                      <w:b/>
                      <w:bCs/>
                    </w:rPr>
                  </w:rPrChange>
                </w:rPr>
                <w:delText xml:space="preserve">CCGT Unit </w:delText>
              </w:r>
              <w:r w:rsidRPr="008B06C2">
                <w:rPr>
                  <w:highlight w:val="cyan"/>
                  <w:rPrChange w:id="362" w:author="Steve Baker (ESO)" w:date="2024-01-09T13:04:00Z">
                    <w:rPr/>
                  </w:rPrChange>
                </w:rPr>
                <w:delText xml:space="preserve">or a </w:delText>
              </w:r>
              <w:r w:rsidRPr="008B06C2">
                <w:rPr>
                  <w:b/>
                  <w:bCs/>
                  <w:highlight w:val="cyan"/>
                  <w:rPrChange w:id="363" w:author="Steve Baker (ESO)" w:date="2024-01-09T13:04:00Z">
                    <w:rPr>
                      <w:b/>
                      <w:bCs/>
                    </w:rPr>
                  </w:rPrChange>
                </w:rPr>
                <w:delText>Power Generating Module</w:delText>
              </w:r>
              <w:r w:rsidRPr="008B06C2">
                <w:rPr>
                  <w:highlight w:val="cyan"/>
                  <w:rPrChange w:id="364" w:author="Steve Baker (ESO)" w:date="2024-01-09T13:04:00Z">
                    <w:rPr/>
                  </w:rPrChange>
                </w:rPr>
                <w:delText xml:space="preserve">, as the case may be, at a </w:delText>
              </w:r>
              <w:r w:rsidRPr="008B06C2">
                <w:rPr>
                  <w:b/>
                  <w:bCs/>
                  <w:highlight w:val="cyan"/>
                  <w:rPrChange w:id="365" w:author="Steve Baker (ESO)" w:date="2024-01-09T13:04:00Z">
                    <w:rPr>
                      <w:b/>
                      <w:bCs/>
                    </w:rPr>
                  </w:rPrChange>
                </w:rPr>
                <w:delText xml:space="preserve">Black Start Station </w:delText>
              </w:r>
              <w:r w:rsidRPr="008B06C2">
                <w:rPr>
                  <w:highlight w:val="cyan"/>
                  <w:rPrChange w:id="366" w:author="Steve Baker (ESO)" w:date="2024-01-09T13:04:00Z">
                    <w:rPr/>
                  </w:rPrChange>
                </w:rPr>
                <w:delText xml:space="preserve">while the </w:delText>
              </w:r>
              <w:r w:rsidRPr="008B06C2">
                <w:rPr>
                  <w:b/>
                  <w:bCs/>
                  <w:highlight w:val="cyan"/>
                  <w:rPrChange w:id="367" w:author="Steve Baker (ESO)" w:date="2024-01-09T13:04:00Z">
                    <w:rPr>
                      <w:b/>
                      <w:bCs/>
                    </w:rPr>
                  </w:rPrChange>
                </w:rPr>
                <w:delText xml:space="preserve">Black Start Station </w:delText>
              </w:r>
              <w:r w:rsidRPr="008B06C2">
                <w:rPr>
                  <w:highlight w:val="cyan"/>
                  <w:rPrChange w:id="368" w:author="Steve Baker (ESO)" w:date="2024-01-09T13:04:00Z">
                    <w:rPr/>
                  </w:rPrChange>
                </w:rPr>
                <w:delText>remains connected to an external alternating current electrical supply.</w:delText>
              </w:r>
            </w:del>
          </w:p>
        </w:tc>
      </w:tr>
      <w:tr w:rsidR="00046274" w:rsidRPr="007E0B31" w14:paraId="6BC8C1B5" w14:textId="77777777" w:rsidTr="00696AC0">
        <w:trPr>
          <w:cantSplit/>
        </w:trPr>
        <w:tc>
          <w:tcPr>
            <w:tcW w:w="2581"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937" w:type="dxa"/>
          </w:tcPr>
          <w:p w14:paraId="6E631FD3" w14:textId="3A65CC26" w:rsidR="00CB3A44" w:rsidRPr="007E0B31" w:rsidRDefault="001517E1" w:rsidP="005C20E3">
            <w:pPr>
              <w:jc w:val="both"/>
              <w:rPr>
                <w:rFonts w:cs="Arial"/>
              </w:rPr>
            </w:pPr>
            <w:r w:rsidRPr="024814CE">
              <w:rPr>
                <w:rFonts w:cs="Arial"/>
              </w:rPr>
              <w:t xml:space="preserve">The </w:t>
            </w:r>
            <w:del w:id="369" w:author="Halford(ESO), David" w:date="2023-04-08T17:28:00Z">
              <w:r w:rsidR="3701F70C" w:rsidRPr="008B06C2">
                <w:rPr>
                  <w:rFonts w:cs="Arial"/>
                  <w:highlight w:val="cyan"/>
                  <w:rPrChange w:id="370" w:author="Steve Baker (ESO)" w:date="2024-01-09T13:04:00Z">
                    <w:rPr>
                      <w:rFonts w:cs="Arial"/>
                    </w:rPr>
                  </w:rPrChange>
                </w:rPr>
                <w:delText>incremental</w:delText>
              </w:r>
              <w:r w:rsidR="3701F70C" w:rsidRPr="024814CE">
                <w:rPr>
                  <w:rFonts w:cs="Arial"/>
                </w:rPr>
                <w:delText xml:space="preserve"> </w:delText>
              </w:r>
            </w:del>
            <w:r w:rsidRPr="024814CE">
              <w:rPr>
                <w:rFonts w:cs="Arial"/>
                <w:b/>
                <w:bCs/>
              </w:rPr>
              <w:t>Active Power</w:t>
            </w:r>
            <w:r w:rsidRPr="024814CE">
              <w:rPr>
                <w:rFonts w:cs="Arial"/>
              </w:rPr>
              <w:t xml:space="preserve"> </w:t>
            </w:r>
            <w:ins w:id="371" w:author="Halford(ESO), David" w:date="2023-04-08T17:28:00Z">
              <w:r w:rsidRPr="008B06C2">
                <w:rPr>
                  <w:rFonts w:cs="Arial"/>
                  <w:highlight w:val="cyan"/>
                  <w:rPrChange w:id="372" w:author="Steve Baker (ESO)" w:date="2024-01-09T13:04:00Z">
                    <w:rPr>
                      <w:rFonts w:cs="Arial"/>
                    </w:rPr>
                  </w:rPrChange>
                </w:rPr>
                <w:t>step and the time between</w:t>
              </w:r>
              <w:r>
                <w:rPr>
                  <w:rFonts w:cs="Arial"/>
                </w:rPr>
                <w:t xml:space="preserve"> </w:t>
              </w:r>
            </w:ins>
            <w:r>
              <w:rPr>
                <w:rFonts w:cs="Arial"/>
              </w:rPr>
              <w:t>steps</w:t>
            </w:r>
            <w:del w:id="373" w:author="Halford(ESO), David" w:date="2023-04-08T17:28:00Z">
              <w:r w:rsidR="3701F70C" w:rsidRPr="008B06C2">
                <w:rPr>
                  <w:rFonts w:cs="Arial"/>
                  <w:highlight w:val="cyan"/>
                  <w:rPrChange w:id="374" w:author="Steve Baker (ESO)" w:date="2024-01-09T13:04:00Z">
                    <w:rPr>
                      <w:rFonts w:cs="Arial"/>
                    </w:rPr>
                  </w:rPrChange>
                </w:rPr>
                <w:delText xml:space="preserve">, </w:delText>
              </w:r>
            </w:del>
            <w:ins w:id="375" w:author="Halford(ESO), David" w:date="2023-04-08T17:28:00Z">
              <w:r w:rsidRPr="008B06C2">
                <w:rPr>
                  <w:rFonts w:cs="Arial"/>
                  <w:highlight w:val="cyan"/>
                  <w:rPrChange w:id="376" w:author="Steve Baker (ESO)" w:date="2024-01-09T13:04:00Z">
                    <w:rPr>
                      <w:rFonts w:cs="Arial"/>
                    </w:rPr>
                  </w:rPrChange>
                </w:rPr>
                <w:t xml:space="preserve"> </w:t>
              </w:r>
              <w:r w:rsidR="00940200" w:rsidRPr="008B06C2">
                <w:rPr>
                  <w:rFonts w:cs="Arial"/>
                  <w:highlight w:val="cyan"/>
                  <w:rPrChange w:id="377" w:author="Steve Baker (ESO)" w:date="2024-01-09T13:04:00Z">
                    <w:rPr>
                      <w:rFonts w:cs="Arial"/>
                    </w:rPr>
                  </w:rPrChange>
                </w:rPr>
                <w:t>(</w:t>
              </w:r>
            </w:ins>
            <w:r w:rsidR="006E5482">
              <w:rPr>
                <w:rFonts w:cs="Arial"/>
              </w:rPr>
              <w:t xml:space="preserve">from no load to </w:t>
            </w:r>
            <w:r w:rsidR="006E5482" w:rsidRPr="006E5482">
              <w:rPr>
                <w:rFonts w:cs="Arial"/>
                <w:b/>
                <w:bCs/>
              </w:rPr>
              <w:t>Rated MW</w:t>
            </w:r>
            <w:del w:id="378" w:author="Halford(ESO), David" w:date="2023-04-08T17:28:00Z">
              <w:r w:rsidR="3701F70C" w:rsidRPr="008B06C2">
                <w:rPr>
                  <w:rFonts w:cs="Arial"/>
                  <w:highlight w:val="cyan"/>
                  <w:rPrChange w:id="379" w:author="Steve Baker (ESO)" w:date="2024-01-09T13:04:00Z">
                    <w:rPr>
                      <w:rFonts w:cs="Arial"/>
                    </w:rPr>
                  </w:rPrChange>
                </w:rPr>
                <w:delText xml:space="preserve">, </w:delText>
              </w:r>
            </w:del>
            <w:ins w:id="380" w:author="Halford(ESO), David" w:date="2023-04-08T17:28:00Z">
              <w:r w:rsidR="006E5482" w:rsidRPr="008B06C2">
                <w:rPr>
                  <w:rFonts w:cs="Arial"/>
                  <w:highlight w:val="cyan"/>
                  <w:rPrChange w:id="381" w:author="Steve Baker (ESO)" w:date="2024-01-09T13:04:00Z">
                    <w:rPr>
                      <w:rFonts w:cs="Arial"/>
                    </w:rPr>
                  </w:rPrChange>
                </w:rPr>
                <w:t>),</w:t>
              </w:r>
            </w:ins>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ins w:id="382" w:author="Halford(ESO), David" w:date="2023-04-08T17:28:00Z">
              <w:r w:rsidR="00A4473B" w:rsidRPr="008B06C2">
                <w:rPr>
                  <w:highlight w:val="cyan"/>
                  <w:rPrChange w:id="383" w:author="Steve Baker (ESO)" w:date="2024-01-09T13:05:00Z">
                    <w:rPr/>
                  </w:rPrChange>
                </w:rPr>
                <w:t>(including</w:t>
              </w:r>
              <w:r w:rsidR="00A4473B" w:rsidRPr="008B06C2">
                <w:rPr>
                  <w:b/>
                  <w:bCs/>
                  <w:highlight w:val="cyan"/>
                  <w:rPrChange w:id="384" w:author="Steve Baker (ESO)" w:date="2024-01-09T13:05:00Z">
                    <w:rPr>
                      <w:b/>
                      <w:bCs/>
                    </w:rPr>
                  </w:rPrChange>
                </w:rPr>
                <w:t xml:space="preserve"> Plant </w:t>
              </w:r>
              <w:r w:rsidR="00A4473B" w:rsidRPr="008B06C2">
                <w:rPr>
                  <w:highlight w:val="cyan"/>
                  <w:rPrChange w:id="385" w:author="Steve Baker (ESO)" w:date="2024-01-09T13:05:00Z">
                    <w:rPr/>
                  </w:rPrChange>
                </w:rPr>
                <w:t>and</w:t>
              </w:r>
              <w:r w:rsidR="00A4473B" w:rsidRPr="008B06C2">
                <w:rPr>
                  <w:b/>
                  <w:bCs/>
                  <w:highlight w:val="cyan"/>
                  <w:rPrChange w:id="386" w:author="Steve Baker (ESO)" w:date="2024-01-09T13:05:00Z">
                    <w:rPr>
                      <w:b/>
                      <w:bCs/>
                    </w:rPr>
                  </w:rPrChange>
                </w:rPr>
                <w:t xml:space="preserve"> </w:t>
              </w:r>
              <w:r w:rsidR="00FF55B2" w:rsidRPr="008B06C2">
                <w:rPr>
                  <w:b/>
                  <w:bCs/>
                  <w:highlight w:val="cyan"/>
                  <w:rPrChange w:id="387" w:author="Steve Baker (ESO)" w:date="2024-01-09T13:05:00Z">
                    <w:rPr>
                      <w:b/>
                      <w:bCs/>
                    </w:rPr>
                  </w:rPrChange>
                </w:rPr>
                <w:t>Apparatus</w:t>
              </w:r>
              <w:r w:rsidR="00A4473B" w:rsidRPr="008B06C2">
                <w:rPr>
                  <w:b/>
                  <w:bCs/>
                  <w:highlight w:val="cyan"/>
                  <w:rPrChange w:id="388" w:author="Steve Baker (ESO)" w:date="2024-01-09T13:05:00Z">
                    <w:rPr>
                      <w:b/>
                      <w:bCs/>
                    </w:rPr>
                  </w:rPrChange>
                </w:rPr>
                <w:t xml:space="preserve"> </w:t>
              </w:r>
              <w:r w:rsidR="00A4473B" w:rsidRPr="008B06C2">
                <w:rPr>
                  <w:highlight w:val="cyan"/>
                  <w:rPrChange w:id="389" w:author="Steve Baker (ESO)" w:date="2024-01-09T13:05:00Z">
                    <w:rPr/>
                  </w:rPrChange>
                </w:rPr>
                <w:t>owned and operated by a</w:t>
              </w:r>
              <w:r w:rsidR="00A4473B" w:rsidRPr="008B06C2">
                <w:rPr>
                  <w:b/>
                  <w:bCs/>
                  <w:highlight w:val="cyan"/>
                  <w:rPrChange w:id="390" w:author="Steve Baker (ESO)" w:date="2024-01-09T13:05:00Z">
                    <w:rPr>
                      <w:b/>
                      <w:bCs/>
                    </w:rPr>
                  </w:rPrChange>
                </w:rPr>
                <w:t xml:space="preserve"> Restoration </w:t>
              </w:r>
              <w:r w:rsidR="008A6CA2" w:rsidRPr="008B06C2">
                <w:rPr>
                  <w:b/>
                  <w:bCs/>
                  <w:highlight w:val="cyan"/>
                  <w:rPrChange w:id="391" w:author="Steve Baker (ESO)" w:date="2024-01-09T13:05:00Z">
                    <w:rPr>
                      <w:b/>
                      <w:bCs/>
                    </w:rPr>
                  </w:rPrChange>
                </w:rPr>
                <w:t>Contractor</w:t>
              </w:r>
              <w:r w:rsidR="00A4473B" w:rsidRPr="008B06C2">
                <w:rPr>
                  <w:highlight w:val="cyan"/>
                  <w:rPrChange w:id="392" w:author="Steve Baker (ESO)" w:date="2024-01-09T13:05:00Z">
                    <w:rPr/>
                  </w:rPrChange>
                </w:rPr>
                <w:t>)</w:t>
              </w:r>
              <w:r w:rsidR="00A4473B" w:rsidRPr="001006C1">
                <w:t xml:space="preserve"> </w:t>
              </w:r>
            </w:ins>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w:t>
            </w:r>
            <w:r w:rsidR="3701F70C" w:rsidRPr="008B06C2">
              <w:rPr>
                <w:rFonts w:cs="Arial"/>
                <w:highlight w:val="cyan"/>
                <w:rPrChange w:id="393" w:author="Steve Baker (ESO)" w:date="2024-01-09T13:05:00Z">
                  <w:rPr>
                    <w:rFonts w:cs="Arial"/>
                  </w:rPr>
                </w:rPrChange>
              </w:rPr>
              <w:t xml:space="preserve">52Hz </w:t>
            </w:r>
            <w:ins w:id="394" w:author="Halford(ESO), David" w:date="2023-04-08T17:28:00Z">
              <w:r w:rsidR="00FF6200" w:rsidRPr="008B06C2">
                <w:rPr>
                  <w:highlight w:val="cyan"/>
                  <w:rPrChange w:id="395" w:author="Steve Baker (ESO)" w:date="2024-01-09T13:05:00Z">
                    <w:rPr/>
                  </w:rPrChange>
                </w:rPr>
                <w:t xml:space="preserve">assuming the </w:t>
              </w:r>
              <w:r w:rsidR="00FF6200" w:rsidRPr="008B06C2">
                <w:rPr>
                  <w:b/>
                  <w:bCs/>
                  <w:highlight w:val="cyan"/>
                  <w:rPrChange w:id="396" w:author="Steve Baker (ESO)" w:date="2024-01-09T13:05:00Z">
                    <w:rPr>
                      <w:b/>
                      <w:bCs/>
                    </w:rPr>
                  </w:rPrChange>
                </w:rPr>
                <w:t>Plant</w:t>
              </w:r>
              <w:r w:rsidR="00FF6200" w:rsidRPr="008B06C2">
                <w:rPr>
                  <w:highlight w:val="cyan"/>
                  <w:rPrChange w:id="397" w:author="Steve Baker (ESO)" w:date="2024-01-09T13:05:00Z">
                    <w:rPr/>
                  </w:rPrChange>
                </w:rPr>
                <w:t xml:space="preserve"> is initially operating at a nominal </w:t>
              </w:r>
              <w:r w:rsidR="00FF6200" w:rsidRPr="008B06C2">
                <w:rPr>
                  <w:b/>
                  <w:bCs/>
                  <w:highlight w:val="cyan"/>
                  <w:rPrChange w:id="398" w:author="Steve Baker (ESO)" w:date="2024-01-09T13:05:00Z">
                    <w:rPr>
                      <w:b/>
                      <w:bCs/>
                    </w:rPr>
                  </w:rPrChange>
                </w:rPr>
                <w:t>System Frequency</w:t>
              </w:r>
              <w:r w:rsidR="00FF6200" w:rsidRPr="008B06C2">
                <w:rPr>
                  <w:highlight w:val="cyan"/>
                  <w:rPrChange w:id="399" w:author="Steve Baker (ESO)" w:date="2024-01-09T13:05:00Z">
                    <w:rPr/>
                  </w:rPrChange>
                </w:rPr>
                <w:t xml:space="preserve"> of 50Hz</w:t>
              </w:r>
              <w:r w:rsidR="00FF6200" w:rsidRPr="001006C1">
                <w:t xml:space="preserve"> </w:t>
              </w:r>
            </w:ins>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del w:id="400" w:author="Halford(ESO), David" w:date="2023-04-08T17:28:00Z">
              <w:r w:rsidR="00091D8D">
                <w:delText xml:space="preserve"> </w:delText>
              </w:r>
              <w:r w:rsidR="3701F70C" w:rsidRPr="008B06C2">
                <w:rPr>
                  <w:rFonts w:cs="Arial"/>
                  <w:highlight w:val="cyan"/>
                  <w:rPrChange w:id="401" w:author="Steve Baker (ESO)" w:date="2024-01-09T13:05:00Z">
                    <w:rPr>
                      <w:rFonts w:cs="Arial"/>
                    </w:rPr>
                  </w:rPrChange>
                </w:rPr>
                <w:delText>The time between each incremental step shall also be provided.</w:delText>
              </w:r>
            </w:del>
          </w:p>
        </w:tc>
      </w:tr>
      <w:tr w:rsidR="00046274" w:rsidRPr="007E0B31" w14:paraId="22BB098B" w14:textId="77777777" w:rsidTr="00696AC0">
        <w:trPr>
          <w:cantSplit/>
        </w:trPr>
        <w:tc>
          <w:tcPr>
            <w:tcW w:w="2581" w:type="dxa"/>
          </w:tcPr>
          <w:p w14:paraId="0FBC37DD" w14:textId="77777777" w:rsidR="00CB3A44" w:rsidRPr="007E0B31" w:rsidRDefault="00CB3A44" w:rsidP="00ED5885">
            <w:pPr>
              <w:pStyle w:val="Arial11Bold"/>
              <w:rPr>
                <w:rFonts w:cs="Arial"/>
              </w:rPr>
            </w:pPr>
            <w:r w:rsidRPr="007E0B31">
              <w:rPr>
                <w:rFonts w:cs="Arial"/>
              </w:rPr>
              <w:t>BM Participant</w:t>
            </w:r>
          </w:p>
        </w:tc>
        <w:tc>
          <w:tcPr>
            <w:tcW w:w="6937"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696AC0">
        <w:trPr>
          <w:cantSplit/>
        </w:trPr>
        <w:tc>
          <w:tcPr>
            <w:tcW w:w="2581" w:type="dxa"/>
          </w:tcPr>
          <w:p w14:paraId="7C69F07C" w14:textId="77777777" w:rsidR="00CB3A44" w:rsidRPr="007E0B31" w:rsidRDefault="00CB3A44" w:rsidP="00ED5885">
            <w:pPr>
              <w:pStyle w:val="Arial11Bold"/>
              <w:rPr>
                <w:rFonts w:cs="Arial"/>
              </w:rPr>
            </w:pPr>
            <w:r w:rsidRPr="007E0B31">
              <w:rPr>
                <w:rFonts w:cs="Arial"/>
              </w:rPr>
              <w:t>BM Unit</w:t>
            </w:r>
          </w:p>
        </w:tc>
        <w:tc>
          <w:tcPr>
            <w:tcW w:w="6937"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696AC0">
        <w:trPr>
          <w:cantSplit/>
        </w:trPr>
        <w:tc>
          <w:tcPr>
            <w:tcW w:w="2581" w:type="dxa"/>
          </w:tcPr>
          <w:p w14:paraId="24E84494" w14:textId="77777777" w:rsidR="00CB3A44" w:rsidRPr="007E0B31" w:rsidRDefault="00CB3A44" w:rsidP="00ED5885">
            <w:pPr>
              <w:pStyle w:val="Arial11Bold"/>
              <w:rPr>
                <w:rFonts w:cs="Arial"/>
              </w:rPr>
            </w:pPr>
            <w:r w:rsidRPr="007E0B31">
              <w:rPr>
                <w:rFonts w:cs="Arial"/>
              </w:rPr>
              <w:t>BM Unit Data</w:t>
            </w:r>
          </w:p>
        </w:tc>
        <w:tc>
          <w:tcPr>
            <w:tcW w:w="6937"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696AC0">
        <w:trPr>
          <w:cantSplit/>
        </w:trPr>
        <w:tc>
          <w:tcPr>
            <w:tcW w:w="2581"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937"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696AC0">
        <w:trPr>
          <w:cantSplit/>
        </w:trPr>
        <w:tc>
          <w:tcPr>
            <w:tcW w:w="2581"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937"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696AC0">
        <w:trPr>
          <w:cantSplit/>
        </w:trPr>
        <w:tc>
          <w:tcPr>
            <w:tcW w:w="2581"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937"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696AC0">
        <w:trPr>
          <w:cantSplit/>
        </w:trPr>
        <w:tc>
          <w:tcPr>
            <w:tcW w:w="2581" w:type="dxa"/>
          </w:tcPr>
          <w:p w14:paraId="6C3B98B4" w14:textId="77777777" w:rsidR="00CB3A44" w:rsidRPr="007E0B31" w:rsidRDefault="00CB3A44" w:rsidP="00ED5885">
            <w:pPr>
              <w:pStyle w:val="Arial11Bold"/>
              <w:rPr>
                <w:rFonts w:cs="Arial"/>
              </w:rPr>
            </w:pPr>
            <w:r w:rsidRPr="007E0B31">
              <w:rPr>
                <w:rFonts w:cs="Arial"/>
              </w:rPr>
              <w:lastRenderedPageBreak/>
              <w:t>BSC Panel</w:t>
            </w:r>
          </w:p>
        </w:tc>
        <w:tc>
          <w:tcPr>
            <w:tcW w:w="6937"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00696AC0">
        <w:trPr>
          <w:cantSplit/>
        </w:trPr>
        <w:tc>
          <w:tcPr>
            <w:tcW w:w="2581" w:type="dxa"/>
          </w:tcPr>
          <w:p w14:paraId="4FA13681" w14:textId="6E5593B6" w:rsidR="00CB3A44" w:rsidRPr="008B06C2" w:rsidRDefault="00CB3A44" w:rsidP="00ED5885">
            <w:pPr>
              <w:pStyle w:val="Arial11Bold"/>
              <w:rPr>
                <w:rFonts w:cs="Arial"/>
                <w:highlight w:val="cyan"/>
                <w:rPrChange w:id="402" w:author="Steve Baker (ESO)" w:date="2024-01-09T13:05:00Z">
                  <w:rPr>
                    <w:rFonts w:cs="Arial"/>
                  </w:rPr>
                </w:rPrChange>
              </w:rPr>
            </w:pPr>
            <w:del w:id="403" w:author="Halford(ESO), David" w:date="2023-04-08T17:28:00Z">
              <w:r w:rsidRPr="008B06C2">
                <w:rPr>
                  <w:rFonts w:cs="Arial"/>
                  <w:highlight w:val="cyan"/>
                  <w:rPrChange w:id="404" w:author="Steve Baker (ESO)" w:date="2024-01-09T13:05:00Z">
                    <w:rPr>
                      <w:rFonts w:cs="Arial"/>
                    </w:rPr>
                  </w:rPrChange>
                </w:rPr>
                <w:delText>B</w:delText>
              </w:r>
              <w:r w:rsidR="00231D7C" w:rsidRPr="008B06C2">
                <w:rPr>
                  <w:rFonts w:cs="Arial"/>
                  <w:highlight w:val="cyan"/>
                  <w:rPrChange w:id="405" w:author="Steve Baker (ESO)" w:date="2024-01-09T13:05:00Z">
                    <w:rPr>
                      <w:rFonts w:cs="Arial"/>
                    </w:rPr>
                  </w:rPrChange>
                </w:rPr>
                <w:delText xml:space="preserve">lack </w:delText>
              </w:r>
              <w:r w:rsidRPr="008B06C2">
                <w:rPr>
                  <w:rFonts w:cs="Arial"/>
                  <w:highlight w:val="cyan"/>
                  <w:rPrChange w:id="406" w:author="Steve Baker (ESO)" w:date="2024-01-09T13:05:00Z">
                    <w:rPr>
                      <w:rFonts w:cs="Arial"/>
                    </w:rPr>
                  </w:rPrChange>
                </w:rPr>
                <w:delText>S</w:delText>
              </w:r>
              <w:r w:rsidR="00231D7C" w:rsidRPr="008B06C2">
                <w:rPr>
                  <w:rFonts w:cs="Arial"/>
                  <w:highlight w:val="cyan"/>
                  <w:rPrChange w:id="407" w:author="Steve Baker (ESO)" w:date="2024-01-09T13:05:00Z">
                    <w:rPr>
                      <w:rFonts w:cs="Arial"/>
                    </w:rPr>
                  </w:rPrChange>
                </w:rPr>
                <w:delText>tart</w:delText>
              </w:r>
              <w:r w:rsidRPr="008B06C2">
                <w:rPr>
                  <w:rFonts w:cs="Arial"/>
                  <w:highlight w:val="cyan"/>
                  <w:rPrChange w:id="408" w:author="Steve Baker (ESO)" w:date="2024-01-09T13:05:00Z">
                    <w:rPr>
                      <w:rFonts w:cs="Arial"/>
                    </w:rPr>
                  </w:rPrChange>
                </w:rPr>
                <w:delText xml:space="preserve"> Unit Test</w:delText>
              </w:r>
            </w:del>
          </w:p>
        </w:tc>
        <w:tc>
          <w:tcPr>
            <w:tcW w:w="6937" w:type="dxa"/>
          </w:tcPr>
          <w:p w14:paraId="76B4D192" w14:textId="64109903" w:rsidR="00CB3A44" w:rsidRPr="008B06C2" w:rsidRDefault="00CB3A44" w:rsidP="00D82AFC">
            <w:pPr>
              <w:pStyle w:val="TableArial11"/>
              <w:rPr>
                <w:rFonts w:cs="Arial"/>
                <w:highlight w:val="cyan"/>
                <w:rPrChange w:id="409" w:author="Steve Baker (ESO)" w:date="2024-01-09T13:05:00Z">
                  <w:rPr>
                    <w:rFonts w:cs="Arial"/>
                  </w:rPr>
                </w:rPrChange>
              </w:rPr>
            </w:pPr>
            <w:del w:id="410" w:author="Halford(ESO), David" w:date="2023-04-08T17:28:00Z">
              <w:r w:rsidRPr="008B06C2">
                <w:rPr>
                  <w:rFonts w:cs="Arial"/>
                  <w:highlight w:val="cyan"/>
                  <w:rPrChange w:id="411" w:author="Steve Baker (ESO)" w:date="2024-01-09T13:05:00Z">
                    <w:rPr>
                      <w:rFonts w:cs="Arial"/>
                    </w:rPr>
                  </w:rPrChange>
                </w:rPr>
                <w:delText xml:space="preserve">A </w:delText>
              </w:r>
              <w:r w:rsidRPr="008B06C2">
                <w:rPr>
                  <w:rFonts w:cs="Arial"/>
                  <w:b/>
                  <w:highlight w:val="cyan"/>
                  <w:rPrChange w:id="412" w:author="Steve Baker (ESO)" w:date="2024-01-09T13:05:00Z">
                    <w:rPr>
                      <w:rFonts w:cs="Arial"/>
                      <w:b/>
                    </w:rPr>
                  </w:rPrChange>
                </w:rPr>
                <w:delText>Black Start Test</w:delText>
              </w:r>
              <w:r w:rsidRPr="008B06C2">
                <w:rPr>
                  <w:rFonts w:cs="Arial"/>
                  <w:highlight w:val="cyan"/>
                  <w:rPrChange w:id="413" w:author="Steve Baker (ESO)" w:date="2024-01-09T13:05:00Z">
                    <w:rPr>
                      <w:rFonts w:cs="Arial"/>
                    </w:rPr>
                  </w:rPrChange>
                </w:rPr>
                <w:delText xml:space="preserve"> carried out on a </w:delText>
              </w:r>
              <w:r w:rsidRPr="008B06C2">
                <w:rPr>
                  <w:rFonts w:cs="Arial"/>
                  <w:b/>
                  <w:highlight w:val="cyan"/>
                  <w:rPrChange w:id="414" w:author="Steve Baker (ESO)" w:date="2024-01-09T13:05:00Z">
                    <w:rPr>
                      <w:rFonts w:cs="Arial"/>
                      <w:b/>
                    </w:rPr>
                  </w:rPrChange>
                </w:rPr>
                <w:delText>Generating Unit</w:delText>
              </w:r>
              <w:r w:rsidRPr="008B06C2">
                <w:rPr>
                  <w:rFonts w:cs="Arial"/>
                  <w:highlight w:val="cyan"/>
                  <w:rPrChange w:id="415" w:author="Steve Baker (ESO)" w:date="2024-01-09T13:05:00Z">
                    <w:rPr>
                      <w:rFonts w:cs="Arial"/>
                    </w:rPr>
                  </w:rPrChange>
                </w:rPr>
                <w:delText xml:space="preserve"> or a </w:delText>
              </w:r>
              <w:r w:rsidRPr="008B06C2">
                <w:rPr>
                  <w:rFonts w:cs="Arial"/>
                  <w:b/>
                  <w:highlight w:val="cyan"/>
                  <w:rPrChange w:id="416" w:author="Steve Baker (ESO)" w:date="2024-01-09T13:05:00Z">
                    <w:rPr>
                      <w:rFonts w:cs="Arial"/>
                      <w:b/>
                    </w:rPr>
                  </w:rPrChange>
                </w:rPr>
                <w:delText>CCGT Unit</w:delText>
              </w:r>
              <w:r w:rsidR="001D0BB8" w:rsidRPr="008B06C2">
                <w:rPr>
                  <w:rFonts w:cs="Arial"/>
                  <w:b/>
                  <w:highlight w:val="cyan"/>
                  <w:rPrChange w:id="417" w:author="Steve Baker (ESO)" w:date="2024-01-09T13:05:00Z">
                    <w:rPr>
                      <w:rFonts w:cs="Arial"/>
                      <w:b/>
                    </w:rPr>
                  </w:rPrChange>
                </w:rPr>
                <w:delText xml:space="preserve"> </w:delText>
              </w:r>
              <w:r w:rsidR="001D0BB8" w:rsidRPr="008B06C2">
                <w:rPr>
                  <w:rFonts w:cs="Arial"/>
                  <w:highlight w:val="cyan"/>
                  <w:rPrChange w:id="418" w:author="Steve Baker (ESO)" w:date="2024-01-09T13:05:00Z">
                    <w:rPr>
                      <w:rFonts w:cs="Arial"/>
                    </w:rPr>
                  </w:rPrChange>
                </w:rPr>
                <w:delText>or a</w:delText>
              </w:r>
              <w:r w:rsidR="001D0BB8" w:rsidRPr="008B06C2">
                <w:rPr>
                  <w:rFonts w:cs="Arial"/>
                  <w:b/>
                  <w:highlight w:val="cyan"/>
                  <w:rPrChange w:id="419" w:author="Steve Baker (ESO)" w:date="2024-01-09T13:05:00Z">
                    <w:rPr>
                      <w:rFonts w:cs="Arial"/>
                      <w:b/>
                    </w:rPr>
                  </w:rPrChange>
                </w:rPr>
                <w:delText xml:space="preserve"> Power Generating Module</w:delText>
              </w:r>
              <w:r w:rsidRPr="008B06C2">
                <w:rPr>
                  <w:rFonts w:cs="Arial"/>
                  <w:highlight w:val="cyan"/>
                  <w:rPrChange w:id="420" w:author="Steve Baker (ESO)" w:date="2024-01-09T13:05:00Z">
                    <w:rPr>
                      <w:rFonts w:cs="Arial"/>
                    </w:rPr>
                  </w:rPrChange>
                </w:rPr>
                <w:delText xml:space="preserve">, as the case may be, at a </w:delText>
              </w:r>
              <w:r w:rsidRPr="008B06C2">
                <w:rPr>
                  <w:rFonts w:cs="Arial"/>
                  <w:b/>
                  <w:highlight w:val="cyan"/>
                  <w:rPrChange w:id="421" w:author="Steve Baker (ESO)" w:date="2024-01-09T13:05:00Z">
                    <w:rPr>
                      <w:rFonts w:cs="Arial"/>
                      <w:b/>
                    </w:rPr>
                  </w:rPrChange>
                </w:rPr>
                <w:delText>Black Start Station</w:delText>
              </w:r>
              <w:r w:rsidRPr="008B06C2">
                <w:rPr>
                  <w:rFonts w:cs="Arial"/>
                  <w:highlight w:val="cyan"/>
                  <w:rPrChange w:id="422" w:author="Steve Baker (ESO)" w:date="2024-01-09T13:05:00Z">
                    <w:rPr>
                      <w:rFonts w:cs="Arial"/>
                    </w:rPr>
                  </w:rPrChange>
                </w:rPr>
                <w:delText xml:space="preserve"> while the </w:delText>
              </w:r>
              <w:r w:rsidRPr="008B06C2">
                <w:rPr>
                  <w:rFonts w:cs="Arial"/>
                  <w:b/>
                  <w:highlight w:val="cyan"/>
                  <w:rPrChange w:id="423" w:author="Steve Baker (ESO)" w:date="2024-01-09T13:05:00Z">
                    <w:rPr>
                      <w:rFonts w:cs="Arial"/>
                      <w:b/>
                    </w:rPr>
                  </w:rPrChange>
                </w:rPr>
                <w:delText>Black Start Station</w:delText>
              </w:r>
              <w:r w:rsidRPr="008B06C2">
                <w:rPr>
                  <w:rFonts w:cs="Arial"/>
                  <w:highlight w:val="cyan"/>
                  <w:rPrChange w:id="424" w:author="Steve Baker (ESO)" w:date="2024-01-09T13:05:00Z">
                    <w:rPr>
                      <w:rFonts w:cs="Arial"/>
                    </w:rPr>
                  </w:rPrChange>
                </w:rPr>
                <w:delText xml:space="preserve"> remains connected to an external alternating current electrical supply.</w:delText>
              </w:r>
            </w:del>
          </w:p>
        </w:tc>
      </w:tr>
      <w:tr w:rsidR="00046274" w:rsidRPr="007E0B31" w14:paraId="35E8F287" w14:textId="77777777" w:rsidTr="00696AC0">
        <w:trPr>
          <w:cantSplit/>
        </w:trPr>
        <w:tc>
          <w:tcPr>
            <w:tcW w:w="2581" w:type="dxa"/>
          </w:tcPr>
          <w:p w14:paraId="43170D2C" w14:textId="77777777" w:rsidR="00CB3A44" w:rsidRPr="007E0B31" w:rsidRDefault="00CB3A44" w:rsidP="00ED5885">
            <w:pPr>
              <w:pStyle w:val="Arial11Bold"/>
              <w:rPr>
                <w:rFonts w:cs="Arial"/>
              </w:rPr>
            </w:pPr>
            <w:r w:rsidRPr="007E0B31">
              <w:rPr>
                <w:rFonts w:cs="Arial"/>
              </w:rPr>
              <w:t>Business Day</w:t>
            </w:r>
          </w:p>
        </w:tc>
        <w:tc>
          <w:tcPr>
            <w:tcW w:w="6937"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696AC0">
        <w:trPr>
          <w:cantSplit/>
        </w:trPr>
        <w:tc>
          <w:tcPr>
            <w:tcW w:w="2581"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937"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696AC0">
        <w:trPr>
          <w:cantSplit/>
        </w:trPr>
        <w:tc>
          <w:tcPr>
            <w:tcW w:w="2581"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937"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696AC0">
        <w:trPr>
          <w:cantSplit/>
        </w:trPr>
        <w:tc>
          <w:tcPr>
            <w:tcW w:w="2581"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937"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696AC0">
        <w:trPr>
          <w:cantSplit/>
        </w:trPr>
        <w:tc>
          <w:tcPr>
            <w:tcW w:w="2581"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937"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696AC0">
        <w:trPr>
          <w:cantSplit/>
        </w:trPr>
        <w:tc>
          <w:tcPr>
            <w:tcW w:w="2581"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937"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696AC0">
        <w:trPr>
          <w:cantSplit/>
        </w:trPr>
        <w:tc>
          <w:tcPr>
            <w:tcW w:w="2581"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937" w:type="dxa"/>
          </w:tcPr>
          <w:p w14:paraId="1A03CB14" w14:textId="77777777" w:rsidR="00CB3A44" w:rsidRPr="007E0B31" w:rsidRDefault="00CB3A44" w:rsidP="00D82AFC">
            <w:pPr>
              <w:pStyle w:val="TableArial11"/>
              <w:rPr>
                <w:rFonts w:cs="Arial"/>
              </w:rPr>
            </w:pPr>
            <w:bookmarkStart w:id="425"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425"/>
            <w:r w:rsidRPr="007E0B31">
              <w:rPr>
                <w:rFonts w:cs="Arial"/>
              </w:rPr>
              <w:t>.</w:t>
            </w:r>
          </w:p>
        </w:tc>
      </w:tr>
      <w:tr w:rsidR="00046274" w:rsidRPr="007E0B31" w14:paraId="4F54E2D5" w14:textId="77777777" w:rsidTr="00696AC0">
        <w:trPr>
          <w:cantSplit/>
        </w:trPr>
        <w:tc>
          <w:tcPr>
            <w:tcW w:w="2581" w:type="dxa"/>
          </w:tcPr>
          <w:p w14:paraId="74364B47" w14:textId="77777777" w:rsidR="00CB3A44" w:rsidRPr="007E0B31" w:rsidRDefault="00CB3A44" w:rsidP="00ED5885">
            <w:pPr>
              <w:pStyle w:val="Arial11Bold"/>
              <w:rPr>
                <w:rFonts w:cs="Arial"/>
              </w:rPr>
            </w:pPr>
            <w:r w:rsidRPr="007E0B31">
              <w:rPr>
                <w:rFonts w:cs="Arial"/>
              </w:rPr>
              <w:lastRenderedPageBreak/>
              <w:t>Category 2 Intertripping Scheme</w:t>
            </w:r>
          </w:p>
        </w:tc>
        <w:tc>
          <w:tcPr>
            <w:tcW w:w="6937" w:type="dxa"/>
          </w:tcPr>
          <w:p w14:paraId="61F2D68E" w14:textId="77777777" w:rsidR="00CB3A44" w:rsidRPr="007E0B31" w:rsidRDefault="00CB3A44" w:rsidP="00D82AFC">
            <w:pPr>
              <w:pStyle w:val="TableArial11"/>
              <w:rPr>
                <w:rFonts w:cs="Arial"/>
              </w:rPr>
            </w:pPr>
            <w:bookmarkStart w:id="426" w:name="_DV_C123"/>
            <w:r w:rsidRPr="007E0B31">
              <w:rPr>
                <w:rFonts w:cs="Arial"/>
              </w:rPr>
              <w:t xml:space="preserve">A System to Generator Operational Intertripping Scheme which </w:t>
            </w:r>
            <w:proofErr w:type="gramStart"/>
            <w:r w:rsidRPr="007E0B31">
              <w:rPr>
                <w:rFonts w:cs="Arial"/>
              </w:rPr>
              <w:t>is:-</w:t>
            </w:r>
            <w:bookmarkEnd w:id="426"/>
            <w:proofErr w:type="gramEnd"/>
          </w:p>
          <w:p w14:paraId="3C1DF7DA" w14:textId="77777777" w:rsidR="00CB3A44" w:rsidRPr="007E0B31" w:rsidRDefault="00CB3A44" w:rsidP="00D94463">
            <w:pPr>
              <w:pStyle w:val="TableArial11"/>
              <w:ind w:left="567" w:hanging="567"/>
              <w:rPr>
                <w:rFonts w:cs="Arial"/>
              </w:rPr>
            </w:pPr>
            <w:bookmarkStart w:id="427"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427"/>
          </w:p>
          <w:p w14:paraId="64BA401B" w14:textId="77777777" w:rsidR="00CB3A44" w:rsidRPr="007E0B31" w:rsidRDefault="00CB3A44" w:rsidP="00D94463">
            <w:pPr>
              <w:pStyle w:val="TableArial11"/>
              <w:ind w:left="567" w:hanging="567"/>
              <w:rPr>
                <w:rFonts w:cs="Arial"/>
              </w:rPr>
            </w:pPr>
            <w:bookmarkStart w:id="428"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428"/>
          </w:p>
          <w:p w14:paraId="583A4AD0" w14:textId="77777777" w:rsidR="00CB3A44" w:rsidRPr="007E0B31" w:rsidRDefault="00CB3A44" w:rsidP="00D82AFC">
            <w:pPr>
              <w:pStyle w:val="TableArial11"/>
              <w:rPr>
                <w:rFonts w:cs="Arial"/>
              </w:rPr>
            </w:pPr>
            <w:bookmarkStart w:id="429"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29"/>
            <w:r w:rsidRPr="007E0B31">
              <w:rPr>
                <w:rFonts w:cs="Arial"/>
              </w:rPr>
              <w:t>.</w:t>
            </w:r>
          </w:p>
        </w:tc>
      </w:tr>
      <w:tr w:rsidR="00046274" w:rsidRPr="007E0B31" w14:paraId="7C541C3D" w14:textId="77777777" w:rsidTr="00696AC0">
        <w:trPr>
          <w:cantSplit/>
        </w:trPr>
        <w:tc>
          <w:tcPr>
            <w:tcW w:w="2581"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937" w:type="dxa"/>
          </w:tcPr>
          <w:p w14:paraId="30670C6A" w14:textId="7124D3E8" w:rsidR="00CB3A44" w:rsidRPr="007E0B31" w:rsidRDefault="00CB3A44" w:rsidP="001750CE">
            <w:pPr>
              <w:pStyle w:val="TableArial11"/>
              <w:rPr>
                <w:rFonts w:cs="Arial"/>
              </w:rPr>
            </w:pPr>
            <w:bookmarkStart w:id="430"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430"/>
            <w:r w:rsidRPr="007E0B31">
              <w:rPr>
                <w:rFonts w:cs="Arial"/>
              </w:rPr>
              <w:t>.</w:t>
            </w:r>
          </w:p>
        </w:tc>
      </w:tr>
      <w:tr w:rsidR="00046274" w:rsidRPr="007E0B31" w14:paraId="5FB8479F" w14:textId="77777777" w:rsidTr="00696AC0">
        <w:trPr>
          <w:cantSplit/>
        </w:trPr>
        <w:tc>
          <w:tcPr>
            <w:tcW w:w="2581"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937" w:type="dxa"/>
          </w:tcPr>
          <w:p w14:paraId="5789E237" w14:textId="77777777" w:rsidR="00CB3A44" w:rsidRPr="007E0B31" w:rsidRDefault="00CB3A44" w:rsidP="001750CE">
            <w:pPr>
              <w:pStyle w:val="TableArial11"/>
              <w:rPr>
                <w:rFonts w:cs="Arial"/>
              </w:rPr>
            </w:pPr>
            <w:bookmarkStart w:id="431"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431"/>
            <w:r w:rsidRPr="007E0B31">
              <w:rPr>
                <w:rFonts w:cs="Arial"/>
              </w:rPr>
              <w:t>.</w:t>
            </w:r>
          </w:p>
        </w:tc>
      </w:tr>
      <w:tr w:rsidR="002F71D8" w:rsidRPr="0079139F" w14:paraId="3D5752FC" w14:textId="77777777" w:rsidTr="00696AC0">
        <w:trPr>
          <w:cantSplit/>
          <w:ins w:id="432" w:author="Steve Baker (ESO)" w:date="2024-01-17T15:06:00Z"/>
        </w:trPr>
        <w:tc>
          <w:tcPr>
            <w:tcW w:w="2581" w:type="dxa"/>
          </w:tcPr>
          <w:p w14:paraId="161E6B0C" w14:textId="54375C49" w:rsidR="002F71D8" w:rsidRPr="009569B5" w:rsidRDefault="002F71D8" w:rsidP="002F71D8">
            <w:pPr>
              <w:pStyle w:val="Arial11Bold"/>
              <w:rPr>
                <w:ins w:id="433" w:author="Steve Baker (ESO)" w:date="2024-01-17T15:06:00Z"/>
                <w:rFonts w:cs="Arial"/>
                <w:highlight w:val="green"/>
              </w:rPr>
            </w:pPr>
            <w:ins w:id="434" w:author="Steve Baker (ESO)" w:date="2024-01-17T15:06:00Z">
              <w:r w:rsidRPr="009569B5">
                <w:rPr>
                  <w:highlight w:val="green"/>
                </w:rPr>
                <w:t xml:space="preserve">CATO Interface </w:t>
              </w:r>
              <w:commentRangeStart w:id="435"/>
              <w:r w:rsidRPr="009569B5">
                <w:rPr>
                  <w:highlight w:val="green"/>
                </w:rPr>
                <w:t>Point</w:t>
              </w:r>
              <w:commentRangeEnd w:id="435"/>
              <w:r w:rsidR="00FB75B6" w:rsidRPr="009569B5">
                <w:rPr>
                  <w:rStyle w:val="CommentReference"/>
                  <w:b w:val="0"/>
                  <w:highlight w:val="green"/>
                </w:rPr>
                <w:commentReference w:id="435"/>
              </w:r>
              <w:r w:rsidRPr="009569B5">
                <w:rPr>
                  <w:highlight w:val="green"/>
                </w:rPr>
                <w:t xml:space="preserve"> </w:t>
              </w:r>
            </w:ins>
          </w:p>
        </w:tc>
        <w:tc>
          <w:tcPr>
            <w:tcW w:w="6937" w:type="dxa"/>
          </w:tcPr>
          <w:p w14:paraId="27FD594B" w14:textId="6ADC4B30" w:rsidR="002F71D8" w:rsidRPr="009569B5" w:rsidRDefault="002F71D8" w:rsidP="002F71D8">
            <w:pPr>
              <w:pStyle w:val="TableArial11"/>
              <w:rPr>
                <w:ins w:id="436" w:author="Steve Baker (ESO)" w:date="2024-01-17T15:06:00Z"/>
                <w:rFonts w:cs="Arial"/>
                <w:highlight w:val="green"/>
              </w:rPr>
            </w:pPr>
            <w:ins w:id="437" w:author="Steve Baker (ESO)" w:date="2024-01-17T15:06:00Z">
              <w:r w:rsidRPr="009569B5">
                <w:rPr>
                  <w:highlight w:val="green"/>
                </w:rPr>
                <w:t xml:space="preserve">As defined in the STC  </w:t>
              </w:r>
            </w:ins>
          </w:p>
        </w:tc>
      </w:tr>
      <w:tr w:rsidR="00091D8D" w:rsidRPr="0079139F" w14:paraId="691ECA40" w14:textId="77777777" w:rsidTr="00696AC0">
        <w:trPr>
          <w:cantSplit/>
        </w:trPr>
        <w:tc>
          <w:tcPr>
            <w:tcW w:w="2581" w:type="dxa"/>
          </w:tcPr>
          <w:p w14:paraId="61F8545F" w14:textId="6F1DB9B3" w:rsidR="00091D8D" w:rsidRPr="0079139F" w:rsidRDefault="00091D8D" w:rsidP="00091D8D">
            <w:pPr>
              <w:pStyle w:val="Arial11Bold"/>
              <w:rPr>
                <w:rFonts w:cs="Arial"/>
              </w:rPr>
            </w:pPr>
            <w:r w:rsidRPr="0079139F">
              <w:rPr>
                <w:rFonts w:cs="Arial"/>
              </w:rPr>
              <w:t>Caution Notice</w:t>
            </w:r>
          </w:p>
        </w:tc>
        <w:tc>
          <w:tcPr>
            <w:tcW w:w="6937"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696AC0">
        <w:trPr>
          <w:cantSplit/>
        </w:trPr>
        <w:tc>
          <w:tcPr>
            <w:tcW w:w="2581" w:type="dxa"/>
          </w:tcPr>
          <w:p w14:paraId="3BA09154" w14:textId="77777777" w:rsidR="00CB3A44" w:rsidRPr="007E0B31" w:rsidRDefault="00CB3A44" w:rsidP="00ED5885">
            <w:pPr>
              <w:pStyle w:val="Arial11Bold"/>
              <w:rPr>
                <w:rFonts w:cs="Arial"/>
              </w:rPr>
            </w:pPr>
            <w:r w:rsidRPr="007E0B31">
              <w:rPr>
                <w:rFonts w:cs="Arial"/>
              </w:rPr>
              <w:t>CENELEC</w:t>
            </w:r>
          </w:p>
        </w:tc>
        <w:tc>
          <w:tcPr>
            <w:tcW w:w="6937" w:type="dxa"/>
          </w:tcPr>
          <w:p w14:paraId="19F412F1" w14:textId="77777777" w:rsidR="00CB3A44" w:rsidRPr="007E0B31" w:rsidRDefault="00CB3A44" w:rsidP="00B53F5E">
            <w:pPr>
              <w:pStyle w:val="TableArial11"/>
              <w:rPr>
                <w:rFonts w:cs="Arial"/>
              </w:rPr>
            </w:pPr>
            <w:r w:rsidRPr="007E0B31">
              <w:rPr>
                <w:rFonts w:cs="Arial"/>
              </w:rPr>
              <w:t>E</w:t>
            </w:r>
            <w:bookmarkStart w:id="438" w:name="OLE_LINK2"/>
            <w:bookmarkStart w:id="439" w:name="OLE_LINK3"/>
            <w:r w:rsidRPr="007E0B31">
              <w:rPr>
                <w:rFonts w:cs="Arial"/>
              </w:rPr>
              <w:t>uropean Committee for Electrotechnical Standardisation.</w:t>
            </w:r>
            <w:bookmarkEnd w:id="438"/>
            <w:bookmarkEnd w:id="439"/>
          </w:p>
        </w:tc>
      </w:tr>
      <w:tr w:rsidR="00046274" w:rsidRPr="007E0B31" w14:paraId="693DA241" w14:textId="77777777" w:rsidTr="00696AC0">
        <w:trPr>
          <w:cantSplit/>
        </w:trPr>
        <w:tc>
          <w:tcPr>
            <w:tcW w:w="2581"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937"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696AC0">
        <w:trPr>
          <w:cantSplit/>
        </w:trPr>
        <w:tc>
          <w:tcPr>
            <w:tcW w:w="2581"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937"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696AC0">
        <w:trPr>
          <w:cantSplit/>
        </w:trPr>
        <w:tc>
          <w:tcPr>
            <w:tcW w:w="2581"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937"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696AC0">
        <w:trPr>
          <w:cantSplit/>
        </w:trPr>
        <w:tc>
          <w:tcPr>
            <w:tcW w:w="2581"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937"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696AC0">
        <w:trPr>
          <w:cantSplit/>
        </w:trPr>
        <w:tc>
          <w:tcPr>
            <w:tcW w:w="2581" w:type="dxa"/>
          </w:tcPr>
          <w:p w14:paraId="046D699D" w14:textId="77777777" w:rsidR="00CB3A44" w:rsidRPr="007E0B31" w:rsidRDefault="00CB3A44" w:rsidP="00ED5885">
            <w:pPr>
              <w:pStyle w:val="Arial11Bold"/>
              <w:rPr>
                <w:rFonts w:cs="Arial"/>
              </w:rPr>
            </w:pPr>
            <w:proofErr w:type="spellStart"/>
            <w:r w:rsidRPr="007E0B31">
              <w:rPr>
                <w:rFonts w:cs="Arial"/>
              </w:rPr>
              <w:lastRenderedPageBreak/>
              <w:t>CfD</w:t>
            </w:r>
            <w:proofErr w:type="spellEnd"/>
            <w:r w:rsidRPr="007E0B31">
              <w:rPr>
                <w:rFonts w:cs="Arial"/>
              </w:rPr>
              <w:t xml:space="preserve"> Settlement Services Provider</w:t>
            </w:r>
          </w:p>
        </w:tc>
        <w:tc>
          <w:tcPr>
            <w:tcW w:w="6937"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696AC0">
        <w:trPr>
          <w:cantSplit/>
        </w:trPr>
        <w:tc>
          <w:tcPr>
            <w:tcW w:w="2581"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937"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696AC0">
        <w:trPr>
          <w:cantSplit/>
        </w:trPr>
        <w:tc>
          <w:tcPr>
            <w:tcW w:w="2581"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937"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696AC0">
        <w:trPr>
          <w:cantSplit/>
        </w:trPr>
        <w:tc>
          <w:tcPr>
            <w:tcW w:w="2581"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937"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696AC0">
        <w:trPr>
          <w:cantSplit/>
        </w:trPr>
        <w:tc>
          <w:tcPr>
            <w:tcW w:w="2581"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937"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696AC0">
        <w:trPr>
          <w:cantSplit/>
        </w:trPr>
        <w:tc>
          <w:tcPr>
            <w:tcW w:w="2581"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937"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696AC0">
        <w:trPr>
          <w:cantSplit/>
        </w:trPr>
        <w:tc>
          <w:tcPr>
            <w:tcW w:w="2581"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937"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696AC0">
        <w:trPr>
          <w:cantSplit/>
        </w:trPr>
        <w:tc>
          <w:tcPr>
            <w:tcW w:w="2581"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937"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696AC0">
        <w:trPr>
          <w:cantSplit/>
        </w:trPr>
        <w:tc>
          <w:tcPr>
            <w:tcW w:w="2581"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937"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696AC0">
        <w:trPr>
          <w:cantSplit/>
        </w:trPr>
        <w:tc>
          <w:tcPr>
            <w:tcW w:w="2581"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937"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696AC0">
        <w:trPr>
          <w:cantSplit/>
        </w:trPr>
        <w:tc>
          <w:tcPr>
            <w:tcW w:w="2581" w:type="dxa"/>
          </w:tcPr>
          <w:p w14:paraId="5B9BF2D6" w14:textId="77777777" w:rsidR="00C40DC8" w:rsidRPr="007E0B31" w:rsidRDefault="00C40DC8" w:rsidP="00ED5885">
            <w:pPr>
              <w:pStyle w:val="Arial11Bold"/>
              <w:rPr>
                <w:rFonts w:cs="Arial"/>
              </w:rPr>
            </w:pPr>
            <w:r w:rsidRPr="007E0B31">
              <w:rPr>
                <w:rFonts w:cs="Arial"/>
              </w:rPr>
              <w:lastRenderedPageBreak/>
              <w:t xml:space="preserve">Combined Cycle Gas Turbine Unit </w:t>
            </w:r>
            <w:r w:rsidRPr="007E0B31">
              <w:rPr>
                <w:rFonts w:cs="Arial"/>
                <w:b w:val="0"/>
              </w:rPr>
              <w:t>or</w:t>
            </w:r>
            <w:r w:rsidRPr="007E0B31">
              <w:rPr>
                <w:rFonts w:cs="Arial"/>
              </w:rPr>
              <w:t xml:space="preserve"> CCGT Unit</w:t>
            </w:r>
          </w:p>
        </w:tc>
        <w:tc>
          <w:tcPr>
            <w:tcW w:w="6937"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696AC0">
        <w:trPr>
          <w:cantSplit/>
        </w:trPr>
        <w:tc>
          <w:tcPr>
            <w:tcW w:w="2581"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937"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696AC0">
        <w:trPr>
          <w:cantSplit/>
        </w:trPr>
        <w:tc>
          <w:tcPr>
            <w:tcW w:w="2581"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937"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696AC0">
        <w:trPr>
          <w:cantSplit/>
        </w:trPr>
        <w:tc>
          <w:tcPr>
            <w:tcW w:w="2581" w:type="dxa"/>
          </w:tcPr>
          <w:p w14:paraId="6314FD8D" w14:textId="1347C9AB" w:rsidR="004B6F56" w:rsidRPr="007E0B31" w:rsidRDefault="004B6F56" w:rsidP="00ED5885">
            <w:pPr>
              <w:pStyle w:val="Arial11Bold"/>
              <w:rPr>
                <w:rFonts w:cs="Arial"/>
              </w:rPr>
            </w:pPr>
            <w:r>
              <w:rPr>
                <w:rFonts w:cs="Arial"/>
              </w:rPr>
              <w:t>Committed Level</w:t>
            </w:r>
          </w:p>
        </w:tc>
        <w:tc>
          <w:tcPr>
            <w:tcW w:w="6937"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696AC0">
        <w:trPr>
          <w:cantSplit/>
        </w:trPr>
        <w:tc>
          <w:tcPr>
            <w:tcW w:w="2581"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937"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696AC0">
        <w:trPr>
          <w:cantSplit/>
        </w:trPr>
        <w:tc>
          <w:tcPr>
            <w:tcW w:w="2581"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937"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D22CC9" w:rsidRPr="00FC65C3" w14:paraId="6ACBD0E2" w14:textId="77777777" w:rsidTr="00696AC0">
        <w:trPr>
          <w:cantSplit/>
          <w:ins w:id="440" w:author="Steve Baker (ESO)" w:date="2024-01-09T13:06:00Z"/>
        </w:trPr>
        <w:tc>
          <w:tcPr>
            <w:tcW w:w="2581" w:type="dxa"/>
          </w:tcPr>
          <w:p w14:paraId="25D1684C" w14:textId="5347DD0A" w:rsidR="00D22CC9" w:rsidRPr="0035133F" w:rsidRDefault="00D22CC9" w:rsidP="00D22CC9">
            <w:pPr>
              <w:pStyle w:val="Arial11Bold"/>
              <w:rPr>
                <w:ins w:id="441" w:author="Steve Baker (ESO)" w:date="2024-01-09T13:06:00Z"/>
                <w:rFonts w:cs="Arial"/>
                <w:highlight w:val="green"/>
              </w:rPr>
            </w:pPr>
            <w:ins w:id="442" w:author="Steve Baker (ESO)" w:date="2024-01-09T13:06:00Z">
              <w:r w:rsidRPr="0035133F">
                <w:rPr>
                  <w:highlight w:val="green"/>
                </w:rPr>
                <w:t>Competitively Appointed Transmission Licensee</w:t>
              </w:r>
            </w:ins>
          </w:p>
        </w:tc>
        <w:tc>
          <w:tcPr>
            <w:tcW w:w="6937" w:type="dxa"/>
          </w:tcPr>
          <w:p w14:paraId="6D9AE839" w14:textId="7ECD1A0C" w:rsidR="00D22CC9" w:rsidRPr="0035133F" w:rsidRDefault="005E58B0" w:rsidP="00D22CC9">
            <w:pPr>
              <w:pStyle w:val="TableArial11"/>
              <w:rPr>
                <w:ins w:id="443" w:author="Steve Baker (ESO)" w:date="2024-01-09T13:06:00Z"/>
                <w:rFonts w:cs="Arial"/>
                <w:highlight w:val="green"/>
              </w:rPr>
            </w:pPr>
            <w:ins w:id="444" w:author="Steve Baker (ESO)" w:date="2024-01-17T14:09:00Z">
              <w:r w:rsidRPr="00CE62C6">
                <w:rPr>
                  <w:rFonts w:cs="Arial"/>
                  <w:color w:val="242424"/>
                  <w:highlight w:val="green"/>
                  <w:shd w:val="clear" w:color="auto" w:fill="FFFFFF"/>
                </w:rPr>
                <w:t xml:space="preserve">A person granted a </w:t>
              </w:r>
              <w:r w:rsidRPr="00CE62C6">
                <w:rPr>
                  <w:rFonts w:cs="Arial"/>
                  <w:b/>
                  <w:bCs/>
                  <w:color w:val="242424"/>
                  <w:highlight w:val="green"/>
                  <w:shd w:val="clear" w:color="auto" w:fill="FFFFFF"/>
                </w:rPr>
                <w:t>Transmission Licence</w:t>
              </w:r>
              <w:r w:rsidRPr="00CE62C6">
                <w:rPr>
                  <w:rFonts w:cs="Arial"/>
                  <w:color w:val="242424"/>
                  <w:highlight w:val="green"/>
                  <w:shd w:val="clear" w:color="auto" w:fill="FFFFFF"/>
                </w:rPr>
                <w:t xml:space="preserve"> (as defined in Section 6(1)b of the Act) to own and operate an </w:t>
              </w:r>
              <w:r w:rsidRPr="00CE62C6">
                <w:rPr>
                  <w:rFonts w:cs="Arial"/>
                  <w:b/>
                  <w:bCs/>
                  <w:color w:val="242424"/>
                  <w:highlight w:val="green"/>
                  <w:shd w:val="clear" w:color="auto" w:fill="FFFFFF"/>
                </w:rPr>
                <w:t>Onshore Transmission</w:t>
              </w:r>
              <w:r w:rsidRPr="00CE62C6">
                <w:rPr>
                  <w:rFonts w:cs="Arial"/>
                  <w:color w:val="242424"/>
                  <w:highlight w:val="green"/>
                  <w:shd w:val="clear" w:color="auto" w:fill="FFFFFF"/>
                </w:rPr>
                <w:t xml:space="preserve"> </w:t>
              </w:r>
              <w:r w:rsidRPr="00CE62C6">
                <w:rPr>
                  <w:rFonts w:cs="Arial"/>
                  <w:b/>
                  <w:bCs/>
                  <w:color w:val="242424"/>
                  <w:highlight w:val="green"/>
                  <w:shd w:val="clear" w:color="auto" w:fill="FFFFFF"/>
                </w:rPr>
                <w:t>System</w:t>
              </w:r>
              <w:r w:rsidRPr="00CE62C6">
                <w:rPr>
                  <w:rFonts w:cs="Arial"/>
                  <w:color w:val="242424"/>
                  <w:highlight w:val="green"/>
                  <w:shd w:val="clear" w:color="auto" w:fill="FFFFFF"/>
                </w:rPr>
                <w:t xml:space="preserve"> </w:t>
              </w:r>
              <w:proofErr w:type="gramStart"/>
              <w:r w:rsidRPr="00CE62C6">
                <w:rPr>
                  <w:rFonts w:cs="Arial"/>
                  <w:color w:val="242424"/>
                  <w:highlight w:val="green"/>
                  <w:shd w:val="clear" w:color="auto" w:fill="FFFFFF"/>
                </w:rPr>
                <w:t>on the basis of</w:t>
              </w:r>
              <w:proofErr w:type="gramEnd"/>
              <w:r w:rsidRPr="00CE62C6">
                <w:rPr>
                  <w:rFonts w:cs="Arial"/>
                  <w:color w:val="242424"/>
                  <w:highlight w:val="green"/>
                  <w:shd w:val="clear" w:color="auto" w:fill="FFFFFF"/>
                </w:rPr>
                <w:t xml:space="preserve"> competitive tendering undertaken pursuant to Section </w:t>
              </w:r>
              <w:r w:rsidRPr="00CE62C6">
                <w:rPr>
                  <w:highlight w:val="green"/>
                </w:rPr>
                <w:t xml:space="preserve">6C of the Electricity Act </w:t>
              </w:r>
              <w:commentRangeStart w:id="445"/>
              <w:r w:rsidRPr="00CE62C6">
                <w:rPr>
                  <w:highlight w:val="green"/>
                </w:rPr>
                <w:t>1989</w:t>
              </w:r>
            </w:ins>
            <w:commentRangeEnd w:id="445"/>
            <w:ins w:id="446" w:author="Steve Baker (ESO)" w:date="2024-01-17T15:10:00Z">
              <w:r w:rsidR="00130C55">
                <w:rPr>
                  <w:rStyle w:val="CommentReference"/>
                </w:rPr>
                <w:commentReference w:id="445"/>
              </w:r>
            </w:ins>
            <w:ins w:id="447" w:author="Steve Baker (ESO)" w:date="2024-01-17T14:09:00Z">
              <w:r w:rsidRPr="00CE62C6">
                <w:rPr>
                  <w:highlight w:val="green"/>
                </w:rPr>
                <w:t>.</w:t>
              </w:r>
            </w:ins>
          </w:p>
        </w:tc>
      </w:tr>
      <w:tr w:rsidR="00046274" w:rsidRPr="007E0B31" w14:paraId="3A09F94C" w14:textId="77777777" w:rsidTr="00696AC0">
        <w:trPr>
          <w:cantSplit/>
        </w:trPr>
        <w:tc>
          <w:tcPr>
            <w:tcW w:w="2581"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937"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696AC0">
        <w:trPr>
          <w:cantSplit/>
        </w:trPr>
        <w:tc>
          <w:tcPr>
            <w:tcW w:w="2581" w:type="dxa"/>
          </w:tcPr>
          <w:p w14:paraId="2BADB393" w14:textId="77777777" w:rsidR="00C40DC8" w:rsidRPr="007E0B31" w:rsidRDefault="00C40DC8" w:rsidP="00ED5885">
            <w:pPr>
              <w:pStyle w:val="Arial11Bold"/>
              <w:rPr>
                <w:rFonts w:cs="Arial"/>
              </w:rPr>
            </w:pPr>
            <w:r w:rsidRPr="007E0B31">
              <w:rPr>
                <w:rFonts w:cs="Arial"/>
              </w:rPr>
              <w:t>Complex</w:t>
            </w:r>
          </w:p>
        </w:tc>
        <w:tc>
          <w:tcPr>
            <w:tcW w:w="6937"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696AC0">
        <w:trPr>
          <w:cantSplit/>
        </w:trPr>
        <w:tc>
          <w:tcPr>
            <w:tcW w:w="2581"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937"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696AC0">
        <w:trPr>
          <w:cantSplit/>
        </w:trPr>
        <w:tc>
          <w:tcPr>
            <w:tcW w:w="2581" w:type="dxa"/>
          </w:tcPr>
          <w:p w14:paraId="20BD27CC" w14:textId="5B7DE624" w:rsidR="00C40DC8" w:rsidRPr="007E0B31" w:rsidRDefault="00C40DC8" w:rsidP="00ED5885">
            <w:pPr>
              <w:pStyle w:val="Arial11Bold"/>
              <w:rPr>
                <w:rFonts w:cs="Arial"/>
              </w:rPr>
            </w:pPr>
            <w:bookmarkStart w:id="448" w:name="_DV_C9"/>
            <w:r w:rsidRPr="007E0B31">
              <w:rPr>
                <w:rFonts w:cs="Arial"/>
              </w:rPr>
              <w:lastRenderedPageBreak/>
              <w:t>Compliance Statement</w:t>
            </w:r>
            <w:bookmarkEnd w:id="448"/>
          </w:p>
        </w:tc>
        <w:tc>
          <w:tcPr>
            <w:tcW w:w="6937" w:type="dxa"/>
          </w:tcPr>
          <w:p w14:paraId="13AC6FB0" w14:textId="77777777" w:rsidR="00C40DC8" w:rsidRPr="00E61A96" w:rsidRDefault="00C40DC8" w:rsidP="00BB3C86">
            <w:pPr>
              <w:pStyle w:val="TableArial11"/>
              <w:rPr>
                <w:rFonts w:cs="Arial"/>
              </w:rPr>
            </w:pPr>
            <w:bookmarkStart w:id="449"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449"/>
          </w:p>
          <w:p w14:paraId="59457DB7" w14:textId="77777777" w:rsidR="00C40DC8" w:rsidRPr="00E61A96" w:rsidRDefault="00C40DC8" w:rsidP="00BB3C86">
            <w:pPr>
              <w:pStyle w:val="TableArial11"/>
              <w:rPr>
                <w:rFonts w:cs="Arial"/>
              </w:rPr>
            </w:pPr>
            <w:bookmarkStart w:id="450" w:name="_DV_C11"/>
            <w:r w:rsidRPr="00E61A96">
              <w:rPr>
                <w:rFonts w:cs="Arial"/>
                <w:b/>
              </w:rPr>
              <w:t>Generating Unit(s)</w:t>
            </w:r>
            <w:r w:rsidRPr="00E61A96">
              <w:rPr>
                <w:rFonts w:cs="Arial"/>
              </w:rPr>
              <w:t xml:space="preserve">; or, </w:t>
            </w:r>
            <w:bookmarkEnd w:id="450"/>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451" w:name="_DV_C12"/>
            <w:r w:rsidRPr="00E61A96">
              <w:rPr>
                <w:rFonts w:cs="Arial"/>
                <w:b/>
              </w:rPr>
              <w:t>CCGT Module(s)</w:t>
            </w:r>
            <w:r w:rsidRPr="00E61A96">
              <w:rPr>
                <w:rFonts w:cs="Arial"/>
              </w:rPr>
              <w:t xml:space="preserve">; or, </w:t>
            </w:r>
            <w:bookmarkEnd w:id="451"/>
          </w:p>
          <w:p w14:paraId="2F9E7ABB" w14:textId="77777777" w:rsidR="00C40DC8" w:rsidRPr="00E61A96" w:rsidRDefault="00C40DC8" w:rsidP="00BB3C86">
            <w:pPr>
              <w:pStyle w:val="TableArial11"/>
              <w:rPr>
                <w:rFonts w:cs="Arial"/>
              </w:rPr>
            </w:pPr>
            <w:bookmarkStart w:id="452" w:name="_DV_C13"/>
            <w:r w:rsidRPr="00E61A96">
              <w:rPr>
                <w:rFonts w:cs="Arial"/>
                <w:b/>
              </w:rPr>
              <w:t>Power Park Module(s)</w:t>
            </w:r>
            <w:r w:rsidRPr="00E61A96">
              <w:rPr>
                <w:rFonts w:cs="Arial"/>
              </w:rPr>
              <w:t xml:space="preserve">; or, </w:t>
            </w:r>
            <w:bookmarkEnd w:id="452"/>
          </w:p>
          <w:p w14:paraId="6DD734FE" w14:textId="77777777" w:rsidR="00C40DC8" w:rsidRPr="00E61A96" w:rsidRDefault="00C40DC8" w:rsidP="00BB3C86">
            <w:pPr>
              <w:pStyle w:val="TableArial11"/>
              <w:rPr>
                <w:rFonts w:cs="Arial"/>
                <w:b/>
              </w:rPr>
            </w:pPr>
            <w:bookmarkStart w:id="453"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454" w:name="_DV_C15"/>
            <w:bookmarkEnd w:id="453"/>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454"/>
          </w:p>
        </w:tc>
      </w:tr>
      <w:tr w:rsidR="00C40DC8" w:rsidRPr="007E0B31" w14:paraId="06D87C8F" w14:textId="77777777" w:rsidTr="00696AC0">
        <w:trPr>
          <w:cantSplit/>
        </w:trPr>
        <w:tc>
          <w:tcPr>
            <w:tcW w:w="2581"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937"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696AC0">
        <w:trPr>
          <w:cantSplit/>
        </w:trPr>
        <w:tc>
          <w:tcPr>
            <w:tcW w:w="2581"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937"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696AC0">
        <w:trPr>
          <w:cantSplit/>
        </w:trPr>
        <w:tc>
          <w:tcPr>
            <w:tcW w:w="2581"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937"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696AC0">
        <w:trPr>
          <w:cantSplit/>
        </w:trPr>
        <w:tc>
          <w:tcPr>
            <w:tcW w:w="2581"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937"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696AC0">
        <w:trPr>
          <w:cantSplit/>
        </w:trPr>
        <w:tc>
          <w:tcPr>
            <w:tcW w:w="2581"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937"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696AC0">
        <w:trPr>
          <w:cantSplit/>
        </w:trPr>
        <w:tc>
          <w:tcPr>
            <w:tcW w:w="2581"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937"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696AC0">
        <w:trPr>
          <w:cantSplit/>
        </w:trPr>
        <w:tc>
          <w:tcPr>
            <w:tcW w:w="2581"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937"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696AC0">
        <w:trPr>
          <w:cantSplit/>
        </w:trPr>
        <w:tc>
          <w:tcPr>
            <w:tcW w:w="2581" w:type="dxa"/>
          </w:tcPr>
          <w:p w14:paraId="62DFDF6A" w14:textId="77777777" w:rsidR="009E0D93" w:rsidRPr="007E0B31" w:rsidRDefault="009E0D93" w:rsidP="00ED5885">
            <w:pPr>
              <w:pStyle w:val="Arial11Bold"/>
              <w:rPr>
                <w:rFonts w:cs="Arial"/>
              </w:rPr>
            </w:pPr>
            <w:r w:rsidRPr="007E0B31">
              <w:rPr>
                <w:rFonts w:cs="Arial"/>
              </w:rPr>
              <w:lastRenderedPageBreak/>
              <w:t>Connection Point</w:t>
            </w:r>
          </w:p>
        </w:tc>
        <w:tc>
          <w:tcPr>
            <w:tcW w:w="6937"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696AC0">
        <w:trPr>
          <w:cantSplit/>
        </w:trPr>
        <w:tc>
          <w:tcPr>
            <w:tcW w:w="2581"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937"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696AC0">
        <w:trPr>
          <w:cantSplit/>
        </w:trPr>
        <w:tc>
          <w:tcPr>
            <w:tcW w:w="2581"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937"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696AC0">
        <w:trPr>
          <w:cantSplit/>
        </w:trPr>
        <w:tc>
          <w:tcPr>
            <w:tcW w:w="2581"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937"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696AC0">
        <w:trPr>
          <w:cantSplit/>
        </w:trPr>
        <w:tc>
          <w:tcPr>
            <w:tcW w:w="2581"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937"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00696AC0">
        <w:trPr>
          <w:cantSplit/>
        </w:trPr>
        <w:tc>
          <w:tcPr>
            <w:tcW w:w="2581"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937"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696AC0">
        <w:trPr>
          <w:cantSplit/>
        </w:trPr>
        <w:tc>
          <w:tcPr>
            <w:tcW w:w="2581" w:type="dxa"/>
          </w:tcPr>
          <w:p w14:paraId="29DEC0AF" w14:textId="77777777" w:rsidR="005B725F" w:rsidRPr="007E0B31" w:rsidRDefault="005B725F" w:rsidP="005B725F">
            <w:pPr>
              <w:pStyle w:val="Arial11Bold"/>
              <w:rPr>
                <w:rFonts w:cs="Arial"/>
              </w:rPr>
            </w:pPr>
            <w:r w:rsidRPr="007E0B31">
              <w:rPr>
                <w:rFonts w:cs="Arial"/>
              </w:rPr>
              <w:t>Control Calls</w:t>
            </w:r>
          </w:p>
        </w:tc>
        <w:tc>
          <w:tcPr>
            <w:tcW w:w="6937" w:type="dxa"/>
          </w:tcPr>
          <w:p w14:paraId="6192B2BE" w14:textId="06AF8F64" w:rsidR="005B725F" w:rsidRPr="007E0B31" w:rsidRDefault="005B725F" w:rsidP="005B725F">
            <w:pPr>
              <w:pStyle w:val="TableArial11"/>
              <w:rPr>
                <w:rFonts w:cs="Arial"/>
              </w:rPr>
            </w:pPr>
            <w:del w:id="455" w:author="Halford(ESO), David" w:date="2023-04-08T17:28:00Z">
              <w:r w:rsidRPr="003F566C">
                <w:rPr>
                  <w:rFonts w:cs="Arial"/>
                  <w:highlight w:val="cyan"/>
                </w:rPr>
                <w:delText>A telephone call</w:delText>
              </w:r>
            </w:del>
            <w:ins w:id="456" w:author="Halford(ESO), David" w:date="2023-04-08T17:28:00Z">
              <w:r w:rsidR="00AA30A5" w:rsidRPr="003F566C">
                <w:rPr>
                  <w:rFonts w:cs="Arial"/>
                  <w:highlight w:val="cyan"/>
                </w:rPr>
                <w:t>T</w:t>
              </w:r>
              <w:r w:rsidRPr="003F566C">
                <w:rPr>
                  <w:rFonts w:cs="Arial"/>
                  <w:highlight w:val="cyan"/>
                </w:rPr>
                <w:t>elephone call</w:t>
              </w:r>
              <w:r w:rsidR="00CB2441" w:rsidRPr="003F566C">
                <w:rPr>
                  <w:rFonts w:cs="Arial"/>
                  <w:highlight w:val="cyan"/>
                </w:rPr>
                <w:t>s</w:t>
              </w:r>
            </w:ins>
            <w:r w:rsidRPr="007E0B31">
              <w:rPr>
                <w:rFonts w:cs="Arial"/>
              </w:rPr>
              <w:t xml:space="preserve"> whose destination and/or origin is a </w:t>
            </w:r>
            <w:del w:id="457" w:author="Halford(ESO), David" w:date="2023-04-08T17:28:00Z">
              <w:r w:rsidRPr="003F566C">
                <w:rPr>
                  <w:rFonts w:cs="Arial"/>
                  <w:highlight w:val="cyan"/>
                  <w:rPrChange w:id="458" w:author="Steve Baker (ESO)" w:date="2024-01-09T13:10:00Z">
                    <w:rPr>
                      <w:rFonts w:cs="Arial"/>
                    </w:rPr>
                  </w:rPrChange>
                </w:rPr>
                <w:delText>key on the</w:delText>
              </w:r>
            </w:del>
            <w:ins w:id="459" w:author="Halford(ESO), David" w:date="2023-04-08T17:28:00Z">
              <w:r w:rsidRPr="003F566C">
                <w:rPr>
                  <w:rFonts w:cs="Arial"/>
                  <w:b/>
                  <w:highlight w:val="cyan"/>
                  <w:rPrChange w:id="460" w:author="Steve Baker (ESO)" w:date="2024-01-09T13:10:00Z">
                    <w:rPr>
                      <w:rFonts w:cs="Arial"/>
                      <w:b/>
                    </w:rPr>
                  </w:rPrChange>
                </w:rPr>
                <w:t>Control Centre</w:t>
              </w:r>
              <w:r w:rsidRPr="003F566C">
                <w:rPr>
                  <w:rFonts w:cs="Arial"/>
                  <w:highlight w:val="cyan"/>
                  <w:rPrChange w:id="461" w:author="Steve Baker (ESO)" w:date="2024-01-09T13:10:00Z">
                    <w:rPr>
                      <w:rFonts w:cs="Arial"/>
                    </w:rPr>
                  </w:rPrChange>
                </w:rPr>
                <w:t xml:space="preserve"> </w:t>
              </w:r>
              <w:r w:rsidR="00CB2441" w:rsidRPr="003F566C">
                <w:rPr>
                  <w:rFonts w:cs="Arial"/>
                  <w:highlight w:val="cyan"/>
                  <w:rPrChange w:id="462" w:author="Steve Baker (ESO)" w:date="2024-01-09T13:10:00Z">
                    <w:rPr>
                      <w:rFonts w:cs="Arial"/>
                      <w:highlight w:val="green"/>
                    </w:rPr>
                  </w:rPrChange>
                </w:rPr>
                <w:t xml:space="preserve">or </w:t>
              </w:r>
              <w:r w:rsidR="00CB2441" w:rsidRPr="003F566C">
                <w:rPr>
                  <w:rFonts w:cs="Arial"/>
                  <w:b/>
                  <w:bCs/>
                  <w:highlight w:val="cyan"/>
                  <w:rPrChange w:id="463" w:author="Steve Baker (ESO)" w:date="2024-01-09T13:10:00Z">
                    <w:rPr>
                      <w:rFonts w:cs="Arial"/>
                      <w:b/>
                      <w:bCs/>
                      <w:highlight w:val="green"/>
                    </w:rPr>
                  </w:rPrChange>
                </w:rPr>
                <w:t>Control Point</w:t>
              </w:r>
              <w:r w:rsidR="000355CF" w:rsidRPr="003F566C">
                <w:rPr>
                  <w:rFonts w:cs="Arial"/>
                  <w:highlight w:val="cyan"/>
                  <w:rPrChange w:id="464" w:author="Steve Baker (ESO)" w:date="2024-01-09T13:10:00Z">
                    <w:rPr>
                      <w:rFonts w:cs="Arial"/>
                      <w:highlight w:val="green"/>
                    </w:rPr>
                  </w:rPrChange>
                </w:rPr>
                <w:t>, either from dedicated</w:t>
              </w:r>
            </w:ins>
            <w:r w:rsidR="00542351" w:rsidRPr="003F566C">
              <w:t xml:space="preserve"> control desk </w:t>
            </w:r>
            <w:r w:rsidR="00542351" w:rsidRPr="003F566C">
              <w:rPr>
                <w:highlight w:val="cyan"/>
              </w:rPr>
              <w:t xml:space="preserve">telephone </w:t>
            </w:r>
            <w:del w:id="465" w:author="Halford(ESO), David" w:date="2023-04-08T17:28:00Z">
              <w:r w:rsidRPr="003F566C">
                <w:rPr>
                  <w:rFonts w:cs="Arial"/>
                  <w:highlight w:val="cyan"/>
                </w:rPr>
                <w:delText xml:space="preserve">keyboard at a </w:delText>
              </w:r>
              <w:r w:rsidRPr="003F566C">
                <w:rPr>
                  <w:rFonts w:cs="Arial"/>
                  <w:b/>
                  <w:highlight w:val="cyan"/>
                </w:rPr>
                <w:delText>Control Centre</w:delText>
              </w:r>
              <w:r w:rsidRPr="003F566C">
                <w:rPr>
                  <w:rFonts w:cs="Arial"/>
                  <w:highlight w:val="cyan"/>
                </w:rPr>
                <w:delText xml:space="preserve"> </w:delText>
              </w:r>
            </w:del>
            <w:ins w:id="466" w:author="Halford(ESO), David" w:date="2023-04-08T17:28:00Z">
              <w:r w:rsidR="00542351" w:rsidRPr="003F566C">
                <w:rPr>
                  <w:rFonts w:cs="Arial"/>
                  <w:highlight w:val="cyan"/>
                </w:rPr>
                <w:t>systems</w:t>
              </w:r>
              <w:r w:rsidR="00CB2441" w:rsidRPr="003F566C">
                <w:rPr>
                  <w:rFonts w:cs="Arial"/>
                  <w:highlight w:val="cyan"/>
                </w:rPr>
                <w:t xml:space="preserve"> </w:t>
              </w:r>
              <w:r w:rsidR="00592C2A" w:rsidRPr="003F566C">
                <w:rPr>
                  <w:rFonts w:cs="Arial"/>
                  <w:highlight w:val="cyan"/>
                </w:rPr>
                <w:t>or dedicated telephone handsets</w:t>
              </w:r>
              <w:r w:rsidR="00C13564" w:rsidRPr="003F566C">
                <w:rPr>
                  <w:rFonts w:cs="Arial"/>
                  <w:highlight w:val="cyan"/>
                </w:rPr>
                <w:t>,</w:t>
              </w:r>
              <w:r w:rsidR="00C13564">
                <w:rPr>
                  <w:rFonts w:cs="Arial"/>
                </w:rPr>
                <w:t xml:space="preserve"> </w:t>
              </w:r>
            </w:ins>
            <w:r w:rsidRPr="007E0B31">
              <w:rPr>
                <w:rFonts w:cs="Arial"/>
              </w:rPr>
              <w:t xml:space="preserve">and which, for the purpose of </w:t>
            </w:r>
            <w:r w:rsidRPr="007E0B31">
              <w:rPr>
                <w:rFonts w:cs="Arial"/>
                <w:b/>
              </w:rPr>
              <w:t>Control Telephony</w:t>
            </w:r>
            <w:r w:rsidRPr="007E0B31">
              <w:rPr>
                <w:rFonts w:cs="Arial"/>
              </w:rPr>
              <w:t xml:space="preserve">, </w:t>
            </w:r>
            <w:del w:id="467" w:author="Halford(ESO), David" w:date="2023-04-08T17:28:00Z">
              <w:r w:rsidRPr="003F566C">
                <w:rPr>
                  <w:rFonts w:cs="Arial"/>
                  <w:highlight w:val="cyan"/>
                  <w:rPrChange w:id="468" w:author="Steve Baker (ESO)" w:date="2024-01-09T13:11:00Z">
                    <w:rPr>
                      <w:rFonts w:cs="Arial"/>
                    </w:rPr>
                  </w:rPrChange>
                </w:rPr>
                <w:delText>has</w:delText>
              </w:r>
            </w:del>
            <w:ins w:id="469" w:author="Halford(ESO), David" w:date="2023-04-08T17:28:00Z">
              <w:r w:rsidRPr="003F566C">
                <w:rPr>
                  <w:rFonts w:cs="Arial"/>
                  <w:highlight w:val="cyan"/>
                  <w:rPrChange w:id="470" w:author="Steve Baker (ESO)" w:date="2024-01-09T13:11:00Z">
                    <w:rPr>
                      <w:rFonts w:cs="Arial"/>
                    </w:rPr>
                  </w:rPrChange>
                </w:rPr>
                <w:t>ha</w:t>
              </w:r>
              <w:r w:rsidR="00C13564" w:rsidRPr="003F566C">
                <w:rPr>
                  <w:rFonts w:cs="Arial"/>
                  <w:highlight w:val="cyan"/>
                  <w:rPrChange w:id="471" w:author="Steve Baker (ESO)" w:date="2024-01-09T13:11:00Z">
                    <w:rPr>
                      <w:rFonts w:cs="Arial"/>
                    </w:rPr>
                  </w:rPrChange>
                </w:rPr>
                <w:t>ve</w:t>
              </w:r>
            </w:ins>
            <w:r w:rsidRPr="007E0B31">
              <w:rPr>
                <w:rFonts w:cs="Arial"/>
              </w:rPr>
              <w:t xml:space="preserve"> the right to exercise priority over (</w:t>
            </w:r>
            <w:proofErr w:type="spellStart"/>
            <w:r w:rsidRPr="007E0B31">
              <w:rPr>
                <w:rFonts w:cs="Arial"/>
              </w:rPr>
              <w:t>ie</w:t>
            </w:r>
            <w:proofErr w:type="spellEnd"/>
            <w:r w:rsidRPr="007E0B31">
              <w:rPr>
                <w:rFonts w:cs="Arial"/>
              </w:rPr>
              <w:t>. disconnect) a call of a lower status.</w:t>
            </w:r>
          </w:p>
        </w:tc>
      </w:tr>
      <w:tr w:rsidR="005B725F" w:rsidRPr="007E0B31" w14:paraId="2493C15B" w14:textId="77777777" w:rsidTr="00696AC0">
        <w:trPr>
          <w:cantSplit/>
        </w:trPr>
        <w:tc>
          <w:tcPr>
            <w:tcW w:w="2581" w:type="dxa"/>
          </w:tcPr>
          <w:p w14:paraId="565B74C5" w14:textId="77777777" w:rsidR="005B725F" w:rsidRPr="007E0B31" w:rsidRDefault="005B725F" w:rsidP="005B725F">
            <w:pPr>
              <w:pStyle w:val="Arial11Bold"/>
              <w:rPr>
                <w:rFonts w:cs="Arial"/>
              </w:rPr>
            </w:pPr>
            <w:r w:rsidRPr="007E0B31">
              <w:rPr>
                <w:rFonts w:cs="Arial"/>
              </w:rPr>
              <w:t>Control Centre</w:t>
            </w:r>
          </w:p>
        </w:tc>
        <w:tc>
          <w:tcPr>
            <w:tcW w:w="6937"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696AC0">
        <w:trPr>
          <w:cantSplit/>
        </w:trPr>
        <w:tc>
          <w:tcPr>
            <w:tcW w:w="2581"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937"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696AC0">
        <w:trPr>
          <w:cantSplit/>
        </w:trPr>
        <w:tc>
          <w:tcPr>
            <w:tcW w:w="2581" w:type="dxa"/>
          </w:tcPr>
          <w:p w14:paraId="0565CA3D" w14:textId="77777777" w:rsidR="005B725F" w:rsidRPr="007E0B31" w:rsidRDefault="005B725F" w:rsidP="005B725F">
            <w:pPr>
              <w:pStyle w:val="Arial11Bold"/>
              <w:rPr>
                <w:rFonts w:cs="Arial"/>
              </w:rPr>
            </w:pPr>
            <w:r w:rsidRPr="007E0B31">
              <w:rPr>
                <w:rFonts w:cs="Arial"/>
              </w:rPr>
              <w:t>Control Person</w:t>
            </w:r>
          </w:p>
        </w:tc>
        <w:tc>
          <w:tcPr>
            <w:tcW w:w="6937"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696AC0">
        <w:trPr>
          <w:cantSplit/>
        </w:trPr>
        <w:tc>
          <w:tcPr>
            <w:tcW w:w="2581"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937"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696AC0">
        <w:trPr>
          <w:cantSplit/>
        </w:trPr>
        <w:tc>
          <w:tcPr>
            <w:tcW w:w="2581" w:type="dxa"/>
          </w:tcPr>
          <w:p w14:paraId="61E04235" w14:textId="77777777" w:rsidR="005B725F" w:rsidRPr="007E0B31" w:rsidRDefault="005B725F" w:rsidP="005B725F">
            <w:pPr>
              <w:pStyle w:val="Arial11Bold"/>
              <w:rPr>
                <w:rFonts w:cs="Arial"/>
              </w:rPr>
            </w:pPr>
            <w:r w:rsidRPr="007E0B31">
              <w:rPr>
                <w:rFonts w:cs="Arial"/>
              </w:rPr>
              <w:lastRenderedPageBreak/>
              <w:t>Control Point</w:t>
            </w:r>
          </w:p>
        </w:tc>
        <w:tc>
          <w:tcPr>
            <w:tcW w:w="6937"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4ED02590"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ins w:id="472" w:author="Steve Baker (ESO)" w:date="2024-01-09T13:08:00Z">
              <w:r w:rsidR="0099793C" w:rsidRPr="0035133F">
                <w:rPr>
                  <w:rFonts w:cs="Arial"/>
                  <w:highlight w:val="green"/>
                </w:rPr>
                <w:t xml:space="preserve">50MW or more where a </w:t>
              </w:r>
              <w:r w:rsidR="0099793C" w:rsidRPr="0035133F">
                <w:rPr>
                  <w:rFonts w:cs="Arial"/>
                  <w:b/>
                  <w:bCs/>
                  <w:highlight w:val="green"/>
                </w:rPr>
                <w:t>BM Unit</w:t>
              </w:r>
              <w:r w:rsidR="0099793C" w:rsidRPr="0035133F">
                <w:rPr>
                  <w:rFonts w:cs="Arial"/>
                  <w:highlight w:val="green"/>
                </w:rPr>
                <w:t xml:space="preserve"> is connected to a </w:t>
              </w:r>
              <w:r w:rsidR="0099793C" w:rsidRPr="0035133F">
                <w:rPr>
                  <w:rFonts w:cs="Arial"/>
                  <w:b/>
                  <w:bCs/>
                  <w:highlight w:val="green"/>
                </w:rPr>
                <w:t>Competitively Appointed Transmission Licensee</w:t>
              </w:r>
              <w:r w:rsidR="0099793C" w:rsidRPr="0035133F">
                <w:rPr>
                  <w:rFonts w:cs="Arial"/>
                  <w:highlight w:val="green"/>
                </w:rPr>
                <w:t xml:space="preserve"> and that </w:t>
              </w:r>
              <w:r w:rsidR="0099793C" w:rsidRPr="0035133F">
                <w:rPr>
                  <w:rFonts w:cs="Arial"/>
                  <w:b/>
                  <w:bCs/>
                  <w:highlight w:val="green"/>
                </w:rPr>
                <w:t>BM Unit</w:t>
              </w:r>
              <w:r w:rsidR="0099793C" w:rsidRPr="0035133F">
                <w:rPr>
                  <w:rFonts w:cs="Arial"/>
                  <w:highlight w:val="green"/>
                </w:rPr>
                <w:t xml:space="preserve"> </w:t>
              </w:r>
              <w:proofErr w:type="gramStart"/>
              <w:r w:rsidR="0099793C" w:rsidRPr="0035133F">
                <w:rPr>
                  <w:rFonts w:cs="Arial"/>
                  <w:highlight w:val="green"/>
                </w:rPr>
                <w:t>is located in</w:t>
              </w:r>
              <w:proofErr w:type="gramEnd"/>
              <w:r w:rsidR="0099793C" w:rsidRPr="0035133F">
                <w:rPr>
                  <w:rFonts w:cs="Arial"/>
                  <w:highlight w:val="green"/>
                </w:rPr>
                <w:t xml:space="preserve"> </w:t>
              </w:r>
              <w:r w:rsidR="0099793C" w:rsidRPr="0035133F">
                <w:rPr>
                  <w:rFonts w:cs="Arial"/>
                  <w:b/>
                  <w:bCs/>
                  <w:highlight w:val="green"/>
                </w:rPr>
                <w:t>NGET’s</w:t>
              </w:r>
              <w:r w:rsidR="0099793C" w:rsidRPr="0035133F">
                <w:rPr>
                  <w:rFonts w:cs="Arial"/>
                  <w:highlight w:val="green"/>
                </w:rPr>
                <w:t xml:space="preserve"> </w:t>
              </w:r>
              <w:r w:rsidR="0099793C" w:rsidRPr="0035133F">
                <w:rPr>
                  <w:rFonts w:cs="Arial"/>
                  <w:b/>
                  <w:bCs/>
                  <w:highlight w:val="green"/>
                </w:rPr>
                <w:t>Transmission Area</w:t>
              </w:r>
              <w:r w:rsidR="0099793C" w:rsidRPr="0035133F">
                <w:rPr>
                  <w:rFonts w:cs="Arial"/>
                  <w:highlight w:val="green"/>
                </w:rPr>
                <w:t>;</w:t>
              </w:r>
            </w:ins>
          </w:p>
          <w:p w14:paraId="4B3669E1" w14:textId="55100A3A"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ins w:id="473" w:author="Steve Baker (ESO)" w:date="2024-01-09T13:08:00Z">
              <w:r w:rsidR="001479CE">
                <w:rPr>
                  <w:rFonts w:cs="Arial"/>
                </w:rPr>
                <w:t xml:space="preserve"> </w:t>
              </w:r>
              <w:r w:rsidR="001479CE" w:rsidRPr="0035133F">
                <w:rPr>
                  <w:rFonts w:cs="Arial"/>
                  <w:highlight w:val="green"/>
                </w:rPr>
                <w:t xml:space="preserve">30MW or more where a </w:t>
              </w:r>
              <w:r w:rsidR="001479CE" w:rsidRPr="0035133F">
                <w:rPr>
                  <w:rFonts w:cs="Arial"/>
                  <w:b/>
                  <w:bCs/>
                  <w:highlight w:val="green"/>
                </w:rPr>
                <w:t>BM Unit</w:t>
              </w:r>
              <w:r w:rsidR="001479CE" w:rsidRPr="0035133F">
                <w:rPr>
                  <w:rFonts w:cs="Arial"/>
                  <w:highlight w:val="green"/>
                </w:rPr>
                <w:t xml:space="preserve"> is connected to a </w:t>
              </w:r>
              <w:r w:rsidR="001479CE" w:rsidRPr="0035133F">
                <w:rPr>
                  <w:rFonts w:cs="Arial"/>
                  <w:b/>
                  <w:bCs/>
                  <w:highlight w:val="green"/>
                </w:rPr>
                <w:t>Competitively Appointed Transmission Licensee</w:t>
              </w:r>
              <w:r w:rsidR="001479CE" w:rsidRPr="0035133F">
                <w:rPr>
                  <w:rFonts w:cs="Arial"/>
                  <w:highlight w:val="green"/>
                </w:rPr>
                <w:t xml:space="preserve"> and that </w:t>
              </w:r>
              <w:r w:rsidR="001479CE" w:rsidRPr="0035133F">
                <w:rPr>
                  <w:rFonts w:cs="Arial"/>
                  <w:b/>
                  <w:bCs/>
                  <w:highlight w:val="green"/>
                </w:rPr>
                <w:t>BM Unit</w:t>
              </w:r>
              <w:r w:rsidR="001479CE" w:rsidRPr="0035133F">
                <w:rPr>
                  <w:rFonts w:cs="Arial"/>
                  <w:highlight w:val="green"/>
                </w:rPr>
                <w:t xml:space="preserve"> </w:t>
              </w:r>
              <w:proofErr w:type="gramStart"/>
              <w:r w:rsidR="001479CE" w:rsidRPr="0035133F">
                <w:rPr>
                  <w:rFonts w:cs="Arial"/>
                  <w:highlight w:val="green"/>
                </w:rPr>
                <w:t>is located in</w:t>
              </w:r>
              <w:proofErr w:type="gramEnd"/>
              <w:r w:rsidR="001479CE" w:rsidRPr="0035133F">
                <w:rPr>
                  <w:rFonts w:cs="Arial"/>
                  <w:highlight w:val="green"/>
                </w:rPr>
                <w:t xml:space="preserve"> </w:t>
              </w:r>
              <w:r w:rsidR="001479CE" w:rsidRPr="0035133F">
                <w:rPr>
                  <w:rFonts w:cs="Arial"/>
                  <w:b/>
                  <w:bCs/>
                  <w:highlight w:val="green"/>
                </w:rPr>
                <w:t>SPT’s Transmission Area;</w:t>
              </w:r>
              <w:r w:rsidR="001479CE" w:rsidRPr="0035133F">
                <w:rPr>
                  <w:rFonts w:cs="Arial"/>
                  <w:highlight w:val="green"/>
                </w:rPr>
                <w:t xml:space="preserve"> or</w:t>
              </w:r>
            </w:ins>
          </w:p>
          <w:p w14:paraId="0188CC03" w14:textId="12CEF34B"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ins w:id="474" w:author="Steve Baker (ESO)" w:date="2024-01-09T13:09:00Z">
              <w:r w:rsidR="007A174D" w:rsidRPr="0035133F">
                <w:rPr>
                  <w:rFonts w:cs="Arial"/>
                  <w:highlight w:val="green"/>
                </w:rPr>
                <w:t xml:space="preserve"> or 10MW or more where a </w:t>
              </w:r>
              <w:r w:rsidR="007A174D" w:rsidRPr="0035133F">
                <w:rPr>
                  <w:rFonts w:cs="Arial"/>
                  <w:b/>
                  <w:bCs/>
                  <w:highlight w:val="green"/>
                </w:rPr>
                <w:t>BM Unit</w:t>
              </w:r>
              <w:r w:rsidR="007A174D" w:rsidRPr="0035133F">
                <w:rPr>
                  <w:rFonts w:cs="Arial"/>
                  <w:highlight w:val="green"/>
                </w:rPr>
                <w:t xml:space="preserve"> is connected to a </w:t>
              </w:r>
              <w:r w:rsidR="007A174D" w:rsidRPr="0035133F">
                <w:rPr>
                  <w:rFonts w:cs="Arial"/>
                  <w:b/>
                  <w:bCs/>
                  <w:highlight w:val="green"/>
                </w:rPr>
                <w:t>Competitively Appointed Transmission Owner</w:t>
              </w:r>
              <w:r w:rsidR="007A174D" w:rsidRPr="0035133F">
                <w:rPr>
                  <w:rFonts w:cs="Arial"/>
                  <w:highlight w:val="green"/>
                </w:rPr>
                <w:t xml:space="preserve"> and that </w:t>
              </w:r>
              <w:r w:rsidR="007A174D" w:rsidRPr="0035133F">
                <w:rPr>
                  <w:rFonts w:cs="Arial"/>
                  <w:b/>
                  <w:bCs/>
                  <w:highlight w:val="green"/>
                </w:rPr>
                <w:t>BM Unit</w:t>
              </w:r>
              <w:r w:rsidR="007A174D" w:rsidRPr="0035133F">
                <w:rPr>
                  <w:rFonts w:cs="Arial"/>
                  <w:highlight w:val="green"/>
                </w:rPr>
                <w:t xml:space="preserve"> </w:t>
              </w:r>
              <w:proofErr w:type="gramStart"/>
              <w:r w:rsidR="007A174D" w:rsidRPr="0035133F">
                <w:rPr>
                  <w:rFonts w:cs="Arial"/>
                  <w:highlight w:val="green"/>
                </w:rPr>
                <w:t>is located in</w:t>
              </w:r>
              <w:proofErr w:type="gramEnd"/>
              <w:r w:rsidR="007A174D" w:rsidRPr="0035133F">
                <w:rPr>
                  <w:rFonts w:cs="Arial"/>
                  <w:highlight w:val="green"/>
                </w:rPr>
                <w:t xml:space="preserve"> </w:t>
              </w:r>
              <w:r w:rsidR="007A174D" w:rsidRPr="0035133F">
                <w:rPr>
                  <w:rFonts w:cs="Arial"/>
                  <w:b/>
                  <w:bCs/>
                  <w:highlight w:val="green"/>
                </w:rPr>
                <w:t>SHETL’s Transmission Area</w:t>
              </w:r>
              <w:r w:rsidR="007A174D" w:rsidRPr="0035133F">
                <w:rPr>
                  <w:rFonts w:cs="Arial"/>
                  <w:highlight w:val="green"/>
                </w:rPr>
                <w:t>, or</w:t>
              </w:r>
            </w:ins>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696AC0">
        <w:trPr>
          <w:cantSplit/>
        </w:trPr>
        <w:tc>
          <w:tcPr>
            <w:tcW w:w="2581"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937" w:type="dxa"/>
          </w:tcPr>
          <w:p w14:paraId="076469C1" w14:textId="181CA20F" w:rsidR="005B725F" w:rsidRPr="007E0B31" w:rsidRDefault="005B725F" w:rsidP="005B725F">
            <w:pPr>
              <w:pStyle w:val="TableArial11"/>
              <w:rPr>
                <w:rFonts w:cs="Arial"/>
              </w:rPr>
            </w:pPr>
            <w:r w:rsidRPr="007E0B31">
              <w:rPr>
                <w:rFonts w:cs="Arial"/>
              </w:rPr>
              <w:t xml:space="preserve">The principal method by which a </w:t>
            </w:r>
            <w:r w:rsidRPr="007E0B31">
              <w:rPr>
                <w:rFonts w:cs="Arial"/>
                <w:b/>
              </w:rPr>
              <w:t>User's Responsible Engineer/Operator</w:t>
            </w:r>
            <w:ins w:id="475" w:author="Halford(ESO), David" w:date="2023-04-08T17:28:00Z">
              <w:r w:rsidR="007A6AB8" w:rsidRPr="005628E8">
                <w:rPr>
                  <w:rFonts w:cs="Arial"/>
                  <w:bCs/>
                </w:rPr>
                <w:t xml:space="preserve">, </w:t>
              </w:r>
              <w:r w:rsidR="007A6AB8" w:rsidRPr="003F566C">
                <w:rPr>
                  <w:rFonts w:cs="Arial"/>
                  <w:bCs/>
                  <w:highlight w:val="cyan"/>
                </w:rPr>
                <w:t>the relevant</w:t>
              </w:r>
              <w:r w:rsidR="007A6AB8" w:rsidRPr="003F566C">
                <w:rPr>
                  <w:rFonts w:cs="Arial"/>
                  <w:b/>
                  <w:highlight w:val="cyan"/>
                </w:rPr>
                <w:t xml:space="preserve"> Transmission Licensees’ Control Engineers</w:t>
              </w:r>
            </w:ins>
            <w:r w:rsidRPr="007E0B31">
              <w:rPr>
                <w:rFonts w:cs="Arial"/>
              </w:rPr>
              <w:t xml:space="preserve"> and </w:t>
            </w:r>
            <w:r>
              <w:rPr>
                <w:rFonts w:cs="Arial"/>
                <w:b/>
              </w:rPr>
              <w:t>The Company’s</w:t>
            </w:r>
            <w:r w:rsidRPr="007E0B31">
              <w:rPr>
                <w:rFonts w:cs="Arial"/>
                <w:b/>
              </w:rPr>
              <w:t xml:space="preserve"> Control </w:t>
            </w:r>
            <w:del w:id="476" w:author="Halford(ESO), David" w:date="2023-04-08T17:28:00Z">
              <w:r w:rsidRPr="003F566C">
                <w:rPr>
                  <w:rFonts w:cs="Arial"/>
                  <w:b/>
                  <w:highlight w:val="cyan"/>
                  <w:rPrChange w:id="477" w:author="Steve Baker (ESO)" w:date="2024-01-09T13:12:00Z">
                    <w:rPr>
                      <w:rFonts w:cs="Arial"/>
                      <w:b/>
                    </w:rPr>
                  </w:rPrChange>
                </w:rPr>
                <w:delText>Engineer(s)</w:delText>
              </w:r>
            </w:del>
            <w:ins w:id="478" w:author="Halford(ESO), David" w:date="2023-04-08T17:28:00Z">
              <w:r w:rsidRPr="003F566C">
                <w:rPr>
                  <w:rFonts w:cs="Arial"/>
                  <w:b/>
                  <w:highlight w:val="cyan"/>
                  <w:rPrChange w:id="479" w:author="Steve Baker (ESO)" w:date="2024-01-09T13:12:00Z">
                    <w:rPr>
                      <w:rFonts w:cs="Arial"/>
                      <w:b/>
                    </w:rPr>
                  </w:rPrChange>
                </w:rPr>
                <w:t>Engineers</w:t>
              </w:r>
            </w:ins>
            <w:r w:rsidRPr="007E0B31">
              <w:rPr>
                <w:rFonts w:cs="Arial"/>
                <w:b/>
              </w:rPr>
              <w:t xml:space="preserve">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5B725F" w:rsidRPr="007E0B31" w14:paraId="31949C78" w14:textId="77777777" w:rsidTr="00696AC0">
        <w:trPr>
          <w:cantSplit/>
        </w:trPr>
        <w:tc>
          <w:tcPr>
            <w:tcW w:w="2581"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937"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00696AC0">
        <w:trPr>
          <w:cantSplit/>
        </w:trPr>
        <w:tc>
          <w:tcPr>
            <w:tcW w:w="2581"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937"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696AC0">
        <w:trPr>
          <w:cantSplit/>
          <w:ins w:id="480" w:author="Halford(ESO), David" w:date="2023-04-08T17:28:00Z"/>
        </w:trPr>
        <w:tc>
          <w:tcPr>
            <w:tcW w:w="2581" w:type="dxa"/>
          </w:tcPr>
          <w:p w14:paraId="5D17F633" w14:textId="778F2175" w:rsidR="00213EC2" w:rsidRPr="003F566C" w:rsidRDefault="00213EC2" w:rsidP="00213EC2">
            <w:pPr>
              <w:pStyle w:val="Arial11Bold"/>
              <w:rPr>
                <w:ins w:id="481" w:author="Halford(ESO), David" w:date="2023-04-08T17:28:00Z"/>
                <w:rFonts w:cs="Arial"/>
                <w:highlight w:val="cyan"/>
              </w:rPr>
            </w:pPr>
            <w:ins w:id="482" w:author="Halford(ESO), David" w:date="2023-04-08T17:28:00Z">
              <w:r w:rsidRPr="003F566C">
                <w:rPr>
                  <w:rFonts w:cs="Arial"/>
                  <w:highlight w:val="cyan"/>
                </w:rPr>
                <w:lastRenderedPageBreak/>
                <w:t>Critical Tools and Facilities</w:t>
              </w:r>
            </w:ins>
          </w:p>
        </w:tc>
        <w:tc>
          <w:tcPr>
            <w:tcW w:w="6937" w:type="dxa"/>
          </w:tcPr>
          <w:p w14:paraId="5F478205" w14:textId="59DE3AF3" w:rsidR="00213EC2" w:rsidRPr="003F566C" w:rsidRDefault="00213EC2" w:rsidP="00213EC2">
            <w:pPr>
              <w:spacing w:before="100" w:after="100"/>
              <w:jc w:val="both"/>
              <w:rPr>
                <w:ins w:id="483" w:author="Halford(ESO), David" w:date="2023-04-08T17:28:00Z"/>
                <w:rFonts w:cs="Arial"/>
                <w:b/>
                <w:bCs/>
                <w:highlight w:val="cyan"/>
              </w:rPr>
            </w:pPr>
            <w:ins w:id="484" w:author="Halford(ESO), David" w:date="2023-04-08T17:28:00Z">
              <w:r w:rsidRPr="003F566C">
                <w:rPr>
                  <w:rFonts w:cs="Arial"/>
                  <w:b/>
                  <w:bCs/>
                  <w:highlight w:val="cyan"/>
                </w:rPr>
                <w:t xml:space="preserve">Apparatus </w:t>
              </w:r>
              <w:r w:rsidRPr="003F566C">
                <w:rPr>
                  <w:rFonts w:cs="Arial"/>
                  <w:highlight w:val="cyan"/>
                </w:rPr>
                <w:t>and tools required in relation to</w:t>
              </w:r>
              <w:r w:rsidR="003048AC" w:rsidRPr="003F566C">
                <w:rPr>
                  <w:rFonts w:cs="Arial"/>
                  <w:b/>
                  <w:bCs/>
                  <w:highlight w:val="cyan"/>
                </w:rPr>
                <w:t xml:space="preserve"> System Restoration</w:t>
              </w:r>
              <w:r w:rsidRPr="003F566C">
                <w:rPr>
                  <w:rFonts w:cs="Arial"/>
                  <w:highlight w:val="cyan"/>
                </w:rPr>
                <w:t>:</w:t>
              </w:r>
            </w:ins>
          </w:p>
          <w:p w14:paraId="5553D3A8" w14:textId="77777777" w:rsidR="00213EC2" w:rsidRPr="003F566C" w:rsidRDefault="00213EC2" w:rsidP="00213EC2">
            <w:pPr>
              <w:spacing w:before="100" w:after="100"/>
              <w:jc w:val="both"/>
              <w:rPr>
                <w:ins w:id="485" w:author="Halford(ESO), David" w:date="2023-04-08T17:28:00Z"/>
                <w:rFonts w:cs="Arial"/>
                <w:highlight w:val="cyan"/>
              </w:rPr>
            </w:pPr>
            <w:ins w:id="486" w:author="Halford(ESO), David" w:date="2023-04-08T17:28:00Z">
              <w:r w:rsidRPr="003F566C">
                <w:rPr>
                  <w:rFonts w:cs="Arial"/>
                  <w:highlight w:val="cyan"/>
                </w:rPr>
                <w:t xml:space="preserve">In the case of </w:t>
              </w:r>
              <w:r w:rsidRPr="003F566C">
                <w:rPr>
                  <w:rFonts w:cs="Arial"/>
                  <w:b/>
                  <w:bCs/>
                  <w:highlight w:val="cyan"/>
                </w:rPr>
                <w:t>The Company</w:t>
              </w:r>
              <w:r w:rsidRPr="003F566C">
                <w:rPr>
                  <w:rFonts w:cs="Arial"/>
                  <w:highlight w:val="cyan"/>
                </w:rPr>
                <w:t xml:space="preserve"> include, but are not limited to:</w:t>
              </w:r>
            </w:ins>
          </w:p>
          <w:p w14:paraId="0BEBA5B5" w14:textId="3E82C419" w:rsidR="00213EC2" w:rsidRPr="003F566C" w:rsidRDefault="00213EC2" w:rsidP="00213EC2">
            <w:pPr>
              <w:widowControl/>
              <w:numPr>
                <w:ilvl w:val="0"/>
                <w:numId w:val="18"/>
              </w:numPr>
              <w:spacing w:before="100" w:after="100"/>
              <w:jc w:val="both"/>
              <w:rPr>
                <w:ins w:id="487" w:author="Halford(ESO), David" w:date="2023-04-08T17:28:00Z"/>
                <w:rFonts w:cs="Arial"/>
                <w:highlight w:val="cyan"/>
              </w:rPr>
            </w:pPr>
            <w:ins w:id="488" w:author="Halford(ESO), David" w:date="2023-04-08T17:28:00Z">
              <w:r w:rsidRPr="003F566C">
                <w:rPr>
                  <w:rFonts w:cs="Arial"/>
                  <w:highlight w:val="cyan"/>
                </w:rPr>
                <w:t xml:space="preserve">Tools for operating and monitoring the </w:t>
              </w:r>
              <w:r w:rsidRPr="003F566C">
                <w:rPr>
                  <w:rFonts w:cs="Arial"/>
                  <w:b/>
                  <w:bCs/>
                  <w:highlight w:val="cyan"/>
                </w:rPr>
                <w:t>Transmission System</w:t>
              </w:r>
              <w:r w:rsidRPr="003F566C">
                <w:rPr>
                  <w:rFonts w:cs="Arial"/>
                  <w:highlight w:val="cyan"/>
                </w:rPr>
                <w:t xml:space="preserve"> including but not limited to state estimation, the </w:t>
              </w:r>
              <w:r w:rsidRPr="003F566C">
                <w:rPr>
                  <w:rFonts w:cs="Arial"/>
                  <w:b/>
                  <w:bCs/>
                  <w:highlight w:val="cyan"/>
                </w:rPr>
                <w:t>Balancing Mechanism</w:t>
              </w:r>
              <w:r w:rsidRPr="003F566C">
                <w:rPr>
                  <w:rFonts w:cs="Arial"/>
                  <w:highlight w:val="cyan"/>
                </w:rPr>
                <w:t xml:space="preserve">, </w:t>
              </w:r>
              <w:r w:rsidR="009A4B09" w:rsidRPr="003F566C">
                <w:rPr>
                  <w:rFonts w:cs="Arial"/>
                  <w:b/>
                  <w:bCs/>
                  <w:highlight w:val="cyan"/>
                </w:rPr>
                <w:t>L</w:t>
              </w:r>
              <w:r w:rsidRPr="003F566C">
                <w:rPr>
                  <w:rFonts w:cs="Arial"/>
                  <w:b/>
                  <w:bCs/>
                  <w:highlight w:val="cyan"/>
                </w:rPr>
                <w:t>oad</w:t>
              </w:r>
              <w:r w:rsidRPr="003F566C">
                <w:rPr>
                  <w:rFonts w:cs="Arial"/>
                  <w:highlight w:val="cyan"/>
                </w:rPr>
                <w:t xml:space="preserve"> and </w:t>
              </w:r>
              <w:r w:rsidRPr="003F566C">
                <w:rPr>
                  <w:rFonts w:cs="Arial"/>
                  <w:b/>
                  <w:bCs/>
                  <w:highlight w:val="cyan"/>
                </w:rPr>
                <w:t>System Frequency</w:t>
              </w:r>
              <w:r w:rsidRPr="003F566C">
                <w:rPr>
                  <w:rFonts w:cs="Arial"/>
                  <w:highlight w:val="cyan"/>
                </w:rPr>
                <w:t xml:space="preserve"> control, alarms, real time system operation and operational security analysis including </w:t>
              </w:r>
              <w:proofErr w:type="gramStart"/>
              <w:r w:rsidRPr="003F566C">
                <w:rPr>
                  <w:rFonts w:cs="Arial"/>
                  <w:highlight w:val="cyan"/>
                </w:rPr>
                <w:t>off line</w:t>
              </w:r>
              <w:proofErr w:type="gramEnd"/>
              <w:r w:rsidRPr="003F566C">
                <w:rPr>
                  <w:rFonts w:cs="Arial"/>
                  <w:highlight w:val="cyan"/>
                </w:rPr>
                <w:t xml:space="preserve"> transmission analysis;</w:t>
              </w:r>
            </w:ins>
          </w:p>
          <w:p w14:paraId="6A40C3C7" w14:textId="29B410BB" w:rsidR="00213EC2" w:rsidRPr="003F566C" w:rsidRDefault="00213EC2" w:rsidP="00213EC2">
            <w:pPr>
              <w:widowControl/>
              <w:numPr>
                <w:ilvl w:val="0"/>
                <w:numId w:val="18"/>
              </w:numPr>
              <w:spacing w:before="100" w:after="100"/>
              <w:jc w:val="both"/>
              <w:rPr>
                <w:ins w:id="489" w:author="Halford(ESO), David" w:date="2023-04-08T17:28:00Z"/>
                <w:rFonts w:cs="Arial"/>
                <w:highlight w:val="cyan"/>
              </w:rPr>
            </w:pPr>
            <w:ins w:id="490" w:author="Halford(ESO), David" w:date="2023-04-08T17:28:00Z">
              <w:r w:rsidRPr="003F566C">
                <w:rPr>
                  <w:rFonts w:cs="Arial"/>
                  <w:highlight w:val="cyan"/>
                </w:rPr>
                <w:t xml:space="preserve">The ability to control, protect and monitor transmission assets including switchgear, tap changers and other </w:t>
              </w:r>
              <w:r w:rsidRPr="003F566C">
                <w:rPr>
                  <w:rFonts w:cs="Arial"/>
                  <w:b/>
                  <w:bCs/>
                  <w:highlight w:val="cyan"/>
                </w:rPr>
                <w:t>Transmission System</w:t>
              </w:r>
              <w:r w:rsidRPr="003F566C">
                <w:rPr>
                  <w:rFonts w:cs="Arial"/>
                  <w:highlight w:val="cyan"/>
                </w:rPr>
                <w:t xml:space="preserve"> equipment including where available auxiliary equipment and to ensure the safe operation of </w:t>
              </w:r>
              <w:r w:rsidRPr="003F566C">
                <w:rPr>
                  <w:rFonts w:cs="Arial"/>
                  <w:b/>
                  <w:bCs/>
                  <w:highlight w:val="cyan"/>
                </w:rPr>
                <w:t>Plant</w:t>
              </w:r>
              <w:r w:rsidRPr="003F566C">
                <w:rPr>
                  <w:rFonts w:cs="Arial"/>
                  <w:highlight w:val="cyan"/>
                </w:rPr>
                <w:t xml:space="preserve"> </w:t>
              </w:r>
              <w:r w:rsidRPr="003F566C">
                <w:rPr>
                  <w:rFonts w:eastAsia="Calibri" w:cs="Arial"/>
                  <w:szCs w:val="22"/>
                  <w:highlight w:val="cyan"/>
                </w:rPr>
                <w:t xml:space="preserve">and </w:t>
              </w:r>
              <w:r w:rsidRPr="003F566C">
                <w:rPr>
                  <w:rFonts w:eastAsia="Calibri" w:cs="Arial"/>
                  <w:b/>
                  <w:szCs w:val="22"/>
                  <w:highlight w:val="cyan"/>
                </w:rPr>
                <w:t>Apparatus</w:t>
              </w:r>
              <w:r w:rsidRPr="003F566C">
                <w:rPr>
                  <w:rFonts w:eastAsia="Calibri" w:cs="Arial"/>
                  <w:szCs w:val="22"/>
                  <w:highlight w:val="cyan"/>
                </w:rPr>
                <w:t xml:space="preserve"> and the safety of </w:t>
              </w:r>
              <w:r w:rsidRPr="003F566C">
                <w:rPr>
                  <w:rFonts w:cs="Arial"/>
                  <w:highlight w:val="cyan"/>
                </w:rPr>
                <w:t>personnel;</w:t>
              </w:r>
            </w:ins>
          </w:p>
          <w:p w14:paraId="51A39DE1" w14:textId="77777777" w:rsidR="00213EC2" w:rsidRPr="003F566C" w:rsidRDefault="00213EC2" w:rsidP="00213EC2">
            <w:pPr>
              <w:widowControl/>
              <w:numPr>
                <w:ilvl w:val="0"/>
                <w:numId w:val="18"/>
              </w:numPr>
              <w:spacing w:before="100" w:after="100"/>
              <w:jc w:val="both"/>
              <w:rPr>
                <w:ins w:id="491" w:author="Halford(ESO), David" w:date="2023-04-08T17:28:00Z"/>
                <w:rFonts w:cs="Arial"/>
                <w:highlight w:val="cyan"/>
              </w:rPr>
            </w:pPr>
            <w:ins w:id="492" w:author="Halford(ESO), David" w:date="2023-04-08T17:28:00Z">
              <w:r w:rsidRPr="003F566C">
                <w:rPr>
                  <w:rFonts w:cs="Arial"/>
                  <w:b/>
                  <w:bCs/>
                  <w:highlight w:val="cyan"/>
                </w:rPr>
                <w:t>Control Telephony</w:t>
              </w:r>
              <w:r w:rsidRPr="003F566C">
                <w:rPr>
                  <w:rFonts w:cs="Arial"/>
                  <w:highlight w:val="cyan"/>
                </w:rPr>
                <w:t xml:space="preserve"> systems as provided for in CC.6.5.1 – CC.6.5.5 and ECC.6.5.1 – ECC.6.5.5;</w:t>
              </w:r>
            </w:ins>
          </w:p>
          <w:p w14:paraId="0CECB2DC" w14:textId="77777777" w:rsidR="00213EC2" w:rsidRPr="003F566C" w:rsidRDefault="00213EC2" w:rsidP="00213EC2">
            <w:pPr>
              <w:widowControl/>
              <w:numPr>
                <w:ilvl w:val="0"/>
                <w:numId w:val="18"/>
              </w:numPr>
              <w:spacing w:before="100" w:after="100"/>
              <w:jc w:val="both"/>
              <w:rPr>
                <w:ins w:id="493" w:author="Halford(ESO), David" w:date="2023-04-08T17:28:00Z"/>
                <w:rFonts w:cs="Arial"/>
                <w:highlight w:val="cyan"/>
              </w:rPr>
            </w:pPr>
            <w:ins w:id="494" w:author="Halford(ESO), David" w:date="2023-04-08T17:28:00Z">
              <w:r w:rsidRPr="003F566C">
                <w:rPr>
                  <w:rFonts w:cs="Arial"/>
                  <w:highlight w:val="cyan"/>
                </w:rPr>
                <w:t>Operational telephony as provided for in STCP 04-5; and</w:t>
              </w:r>
            </w:ins>
          </w:p>
          <w:p w14:paraId="6F964789" w14:textId="77777777" w:rsidR="00213EC2" w:rsidRPr="003F566C" w:rsidRDefault="00213EC2" w:rsidP="00213EC2">
            <w:pPr>
              <w:widowControl/>
              <w:numPr>
                <w:ilvl w:val="0"/>
                <w:numId w:val="18"/>
              </w:numPr>
              <w:spacing w:before="100" w:after="100"/>
              <w:jc w:val="both"/>
              <w:rPr>
                <w:ins w:id="495" w:author="Halford(ESO), David" w:date="2023-04-08T17:28:00Z"/>
                <w:rFonts w:cs="Arial"/>
                <w:highlight w:val="cyan"/>
              </w:rPr>
            </w:pPr>
            <w:ins w:id="496" w:author="Halford(ESO), David" w:date="2023-04-08T17:28:00Z">
              <w:r w:rsidRPr="003F566C">
                <w:rPr>
                  <w:rFonts w:cs="Arial"/>
                  <w:highlight w:val="cyan"/>
                </w:rPr>
                <w:t>Tools and communications systems to facilitate cross border operations.</w:t>
              </w:r>
            </w:ins>
          </w:p>
          <w:p w14:paraId="734333A6" w14:textId="0B7B4BA1" w:rsidR="00213EC2" w:rsidRPr="003F566C" w:rsidRDefault="00213EC2" w:rsidP="00213EC2">
            <w:pPr>
              <w:spacing w:before="100" w:after="100"/>
              <w:ind w:left="10"/>
              <w:jc w:val="both"/>
              <w:rPr>
                <w:ins w:id="497" w:author="Halford(ESO), David" w:date="2023-04-08T17:28:00Z"/>
                <w:rFonts w:cs="Arial"/>
                <w:bCs/>
                <w:highlight w:val="cyan"/>
              </w:rPr>
            </w:pPr>
            <w:ins w:id="498" w:author="Halford(ESO), David" w:date="2023-04-08T17:28:00Z">
              <w:r w:rsidRPr="003F566C">
                <w:rPr>
                  <w:rFonts w:cs="Arial"/>
                  <w:highlight w:val="cyan"/>
                </w:rPr>
                <w:t xml:space="preserve">In the case of </w:t>
              </w:r>
              <w:r w:rsidRPr="003F566C">
                <w:rPr>
                  <w:rFonts w:cs="Arial"/>
                  <w:b/>
                  <w:highlight w:val="cyan"/>
                </w:rPr>
                <w:t>Generators</w:t>
              </w:r>
              <w:r w:rsidRPr="003F566C">
                <w:rPr>
                  <w:rFonts w:cs="Arial"/>
                  <w:bCs/>
                  <w:highlight w:val="cyan"/>
                </w:rPr>
                <w:t>,</w:t>
              </w:r>
              <w:r w:rsidRPr="003F566C">
                <w:rPr>
                  <w:rFonts w:cs="Arial"/>
                  <w:b/>
                  <w:highlight w:val="cyan"/>
                </w:rPr>
                <w:t xml:space="preserve"> HVDC System Owners</w:t>
              </w:r>
              <w:r w:rsidRPr="003F566C">
                <w:rPr>
                  <w:rFonts w:cs="Arial"/>
                  <w:bCs/>
                  <w:highlight w:val="cyan"/>
                </w:rPr>
                <w:t>,</w:t>
              </w:r>
              <w:r w:rsidRPr="003F566C">
                <w:rPr>
                  <w:rFonts w:cs="Arial"/>
                  <w:b/>
                  <w:highlight w:val="cyan"/>
                </w:rPr>
                <w:t xml:space="preserve"> DC Converter Station Owners</w:t>
              </w:r>
              <w:r w:rsidRPr="003F566C">
                <w:rPr>
                  <w:rFonts w:cs="Arial"/>
                  <w:bCs/>
                  <w:highlight w:val="cyan"/>
                </w:rPr>
                <w:t>,</w:t>
              </w:r>
              <w:r w:rsidRPr="003F566C">
                <w:rPr>
                  <w:rFonts w:cs="Arial"/>
                  <w:b/>
                  <w:highlight w:val="cyan"/>
                </w:rPr>
                <w:t xml:space="preserve"> Defence Service Providers</w:t>
              </w:r>
              <w:r w:rsidR="00E246CD" w:rsidRPr="003F566C">
                <w:rPr>
                  <w:rFonts w:cs="Arial"/>
                  <w:bCs/>
                  <w:highlight w:val="cyan"/>
                </w:rPr>
                <w:t xml:space="preserve"> and</w:t>
              </w:r>
              <w:r w:rsidRPr="003F566C">
                <w:rPr>
                  <w:rFonts w:cs="Arial"/>
                  <w:b/>
                  <w:highlight w:val="cyan"/>
                </w:rPr>
                <w:t xml:space="preserve"> Restoration </w:t>
              </w:r>
              <w:r w:rsidR="001B7CEA" w:rsidRPr="003F566C">
                <w:rPr>
                  <w:rFonts w:cs="Arial"/>
                  <w:b/>
                  <w:highlight w:val="cyan"/>
                </w:rPr>
                <w:t>Contractors</w:t>
              </w:r>
              <w:r w:rsidRPr="003F566C">
                <w:rPr>
                  <w:rFonts w:cs="Arial"/>
                  <w:b/>
                  <w:highlight w:val="cyan"/>
                </w:rPr>
                <w:t xml:space="preserve"> </w:t>
              </w:r>
              <w:r w:rsidRPr="003F566C">
                <w:rPr>
                  <w:rFonts w:cs="Arial"/>
                  <w:bCs/>
                  <w:highlight w:val="cyan"/>
                </w:rPr>
                <w:t>and</w:t>
              </w:r>
              <w:r w:rsidRPr="003F566C">
                <w:rPr>
                  <w:rFonts w:cs="Arial"/>
                  <w:b/>
                  <w:highlight w:val="cyan"/>
                </w:rPr>
                <w:t xml:space="preserve"> </w:t>
              </w:r>
              <w:r w:rsidR="00262B48" w:rsidRPr="003F566C">
                <w:rPr>
                  <w:rFonts w:cs="Arial"/>
                  <w:bCs/>
                  <w:highlight w:val="cyan"/>
                </w:rPr>
                <w:t>for</w:t>
              </w:r>
              <w:r w:rsidR="00262B48" w:rsidRPr="003F566C">
                <w:rPr>
                  <w:rFonts w:cs="Arial"/>
                  <w:b/>
                  <w:highlight w:val="cyan"/>
                </w:rPr>
                <w:t xml:space="preserve"> </w:t>
              </w:r>
              <w:r w:rsidRPr="003F566C">
                <w:rPr>
                  <w:rFonts w:cs="Arial"/>
                  <w:b/>
                  <w:highlight w:val="cyan"/>
                </w:rPr>
                <w:t>Virtual Lead Parties</w:t>
              </w:r>
              <w:r w:rsidR="00262B48" w:rsidRPr="003F566C">
                <w:rPr>
                  <w:rFonts w:cs="Arial"/>
                  <w:b/>
                  <w:highlight w:val="cyan"/>
                </w:rPr>
                <w:t xml:space="preserve"> </w:t>
              </w:r>
              <w:r w:rsidR="00BB42A0" w:rsidRPr="003F566C">
                <w:rPr>
                  <w:rFonts w:cs="Arial"/>
                  <w:bCs/>
                  <w:highlight w:val="cyan"/>
                </w:rPr>
                <w:t>on or after 31 December 2026</w:t>
              </w:r>
              <w:r w:rsidRPr="003F566C">
                <w:rPr>
                  <w:rFonts w:cs="Arial"/>
                  <w:bCs/>
                  <w:highlight w:val="cyan"/>
                </w:rPr>
                <w:t>:</w:t>
              </w:r>
            </w:ins>
          </w:p>
          <w:p w14:paraId="74216242" w14:textId="77777777" w:rsidR="00213EC2" w:rsidRPr="003F566C" w:rsidRDefault="00213EC2" w:rsidP="00213EC2">
            <w:pPr>
              <w:widowControl/>
              <w:numPr>
                <w:ilvl w:val="0"/>
                <w:numId w:val="20"/>
              </w:numPr>
              <w:spacing w:before="100" w:after="100"/>
              <w:jc w:val="both"/>
              <w:rPr>
                <w:ins w:id="499" w:author="Halford(ESO), David" w:date="2023-04-08T17:28:00Z"/>
                <w:rFonts w:cs="Arial"/>
                <w:highlight w:val="cyan"/>
              </w:rPr>
            </w:pPr>
            <w:ins w:id="500" w:author="Halford(ESO), David" w:date="2023-04-08T17:28:00Z">
              <w:r w:rsidRPr="003F566C">
                <w:rPr>
                  <w:rFonts w:cs="Arial"/>
                  <w:highlight w:val="cyan"/>
                </w:rPr>
                <w:t xml:space="preserve">Tools for monitoring their </w:t>
              </w:r>
              <w:r w:rsidRPr="003F566C">
                <w:rPr>
                  <w:rFonts w:cs="Arial"/>
                  <w:b/>
                  <w:bCs/>
                  <w:highlight w:val="cyan"/>
                </w:rPr>
                <w:t xml:space="preserve">Plant </w:t>
              </w:r>
              <w:r w:rsidRPr="003F566C">
                <w:rPr>
                  <w:rFonts w:cs="Arial"/>
                  <w:highlight w:val="cyan"/>
                </w:rPr>
                <w:t>and</w:t>
              </w:r>
              <w:r w:rsidRPr="003F566C">
                <w:rPr>
                  <w:rFonts w:cs="Arial"/>
                  <w:b/>
                  <w:bCs/>
                  <w:highlight w:val="cyan"/>
                </w:rPr>
                <w:t xml:space="preserve"> Apparatus</w:t>
              </w:r>
              <w:r w:rsidRPr="003F566C">
                <w:rPr>
                  <w:highlight w:val="cyan"/>
                </w:rPr>
                <w:t>;</w:t>
              </w:r>
            </w:ins>
          </w:p>
          <w:p w14:paraId="3FC38107" w14:textId="141108ED" w:rsidR="00213EC2" w:rsidRPr="003F566C" w:rsidRDefault="00213EC2" w:rsidP="00213EC2">
            <w:pPr>
              <w:widowControl/>
              <w:numPr>
                <w:ilvl w:val="0"/>
                <w:numId w:val="20"/>
              </w:numPr>
              <w:spacing w:before="100" w:after="100"/>
              <w:jc w:val="both"/>
              <w:rPr>
                <w:ins w:id="501" w:author="Halford(ESO), David" w:date="2023-04-08T17:28:00Z"/>
                <w:rFonts w:cs="Arial"/>
                <w:highlight w:val="cyan"/>
              </w:rPr>
            </w:pPr>
            <w:ins w:id="502" w:author="Halford(ESO), David" w:date="2023-04-08T17:28:00Z">
              <w:r w:rsidRPr="003F566C">
                <w:rPr>
                  <w:rFonts w:cs="Arial"/>
                  <w:highlight w:val="cyan"/>
                </w:rPr>
                <w:t xml:space="preserve">The ability to control, protect and monitor their </w:t>
              </w:r>
              <w:r w:rsidRPr="003F566C">
                <w:rPr>
                  <w:rFonts w:cs="Arial"/>
                  <w:b/>
                  <w:bCs/>
                  <w:highlight w:val="cyan"/>
                </w:rPr>
                <w:t>Plant</w:t>
              </w:r>
              <w:r w:rsidRPr="003F566C">
                <w:rPr>
                  <w:rFonts w:cs="Arial"/>
                  <w:highlight w:val="cyan"/>
                </w:rPr>
                <w:t xml:space="preserve"> and </w:t>
              </w:r>
              <w:r w:rsidRPr="003F566C">
                <w:rPr>
                  <w:rFonts w:cs="Arial"/>
                  <w:b/>
                  <w:bCs/>
                  <w:highlight w:val="cyan"/>
                </w:rPr>
                <w:t>Apparatus</w:t>
              </w:r>
              <w:r w:rsidRPr="003F566C">
                <w:rPr>
                  <w:rFonts w:cs="Arial"/>
                  <w:highlight w:val="cyan"/>
                </w:rPr>
                <w:t xml:space="preserve"> necessary for </w:t>
              </w:r>
              <w:r w:rsidR="00151674" w:rsidRPr="003F566C">
                <w:rPr>
                  <w:rFonts w:cs="Arial"/>
                  <w:b/>
                  <w:bCs/>
                  <w:highlight w:val="cyan"/>
                </w:rPr>
                <w:t>System Restoration</w:t>
              </w:r>
              <w:r w:rsidRPr="003F566C">
                <w:rPr>
                  <w:rFonts w:cs="Arial"/>
                  <w:highlight w:val="cyan"/>
                </w:rPr>
                <w:t xml:space="preserve"> including as applicable primary </w:t>
              </w:r>
              <w:r w:rsidRPr="003F566C">
                <w:rPr>
                  <w:rFonts w:cs="Arial"/>
                  <w:b/>
                  <w:bCs/>
                  <w:highlight w:val="cyan"/>
                </w:rPr>
                <w:t>Plant</w:t>
              </w:r>
              <w:r w:rsidRPr="003F566C">
                <w:rPr>
                  <w:highlight w:val="cyan"/>
                </w:rPr>
                <w:t>,</w:t>
              </w:r>
              <w:r w:rsidRPr="003F566C">
                <w:rPr>
                  <w:rFonts w:cs="Arial"/>
                  <w:highlight w:val="cyan"/>
                </w:rPr>
                <w:t xml:space="preserve"> switchgear, tap changers and other auxiliary equipment and to ensure the safe operation of </w:t>
              </w:r>
              <w:r w:rsidRPr="003F566C">
                <w:rPr>
                  <w:rFonts w:cs="Arial"/>
                  <w:b/>
                  <w:bCs/>
                  <w:highlight w:val="cyan"/>
                </w:rPr>
                <w:t>Plant</w:t>
              </w:r>
              <w:r w:rsidRPr="003F566C">
                <w:rPr>
                  <w:rFonts w:cs="Arial"/>
                  <w:highlight w:val="cyan"/>
                </w:rPr>
                <w:t xml:space="preserve"> and personnel; and</w:t>
              </w:r>
            </w:ins>
          </w:p>
          <w:p w14:paraId="4A39B78B" w14:textId="77777777" w:rsidR="00213EC2" w:rsidRPr="003F566C" w:rsidRDefault="00213EC2" w:rsidP="00213EC2">
            <w:pPr>
              <w:widowControl/>
              <w:numPr>
                <w:ilvl w:val="0"/>
                <w:numId w:val="20"/>
              </w:numPr>
              <w:spacing w:before="100" w:after="100"/>
              <w:jc w:val="both"/>
              <w:rPr>
                <w:ins w:id="503" w:author="Halford(ESO), David" w:date="2023-04-08T17:28:00Z"/>
                <w:rFonts w:cs="Arial"/>
                <w:highlight w:val="cyan"/>
              </w:rPr>
            </w:pPr>
            <w:ins w:id="504" w:author="Halford(ESO), David" w:date="2023-04-08T17:28:00Z">
              <w:r w:rsidRPr="003F566C">
                <w:rPr>
                  <w:rFonts w:cs="Arial"/>
                  <w:b/>
                  <w:bCs/>
                  <w:highlight w:val="cyan"/>
                </w:rPr>
                <w:t>Control Telephony</w:t>
              </w:r>
              <w:r w:rsidRPr="003F566C">
                <w:rPr>
                  <w:rFonts w:cs="Arial"/>
                  <w:highlight w:val="cyan"/>
                </w:rPr>
                <w:t xml:space="preserve"> as provided for in CC.6.5.1 – CC.6.5.5 and ECC.6.5.1 – ECC.6.5.5.</w:t>
              </w:r>
            </w:ins>
          </w:p>
          <w:p w14:paraId="23432CB5" w14:textId="77777777" w:rsidR="00213EC2" w:rsidRPr="003F566C" w:rsidRDefault="00213EC2" w:rsidP="00213EC2">
            <w:pPr>
              <w:spacing w:before="100" w:after="100"/>
              <w:ind w:left="10"/>
              <w:jc w:val="both"/>
              <w:rPr>
                <w:ins w:id="505" w:author="Halford(ESO), David" w:date="2023-04-08T17:28:00Z"/>
                <w:rFonts w:cs="Arial"/>
                <w:highlight w:val="cyan"/>
              </w:rPr>
            </w:pPr>
            <w:ins w:id="506" w:author="Halford(ESO), David" w:date="2023-04-08T17:28:00Z">
              <w:r w:rsidRPr="003F566C">
                <w:rPr>
                  <w:rFonts w:cs="Arial"/>
                  <w:highlight w:val="cyan"/>
                </w:rPr>
                <w:t xml:space="preserve">In the case of </w:t>
              </w:r>
              <w:r w:rsidRPr="003F566C">
                <w:rPr>
                  <w:rFonts w:cs="Arial"/>
                  <w:b/>
                  <w:bCs/>
                  <w:highlight w:val="cyan"/>
                </w:rPr>
                <w:t>Network Operators</w:t>
              </w:r>
              <w:r w:rsidRPr="003F566C">
                <w:rPr>
                  <w:rFonts w:cs="Arial"/>
                  <w:highlight w:val="cyan"/>
                </w:rPr>
                <w:t>:</w:t>
              </w:r>
            </w:ins>
          </w:p>
          <w:p w14:paraId="6316F418" w14:textId="77777777" w:rsidR="00213EC2" w:rsidRPr="003F566C" w:rsidRDefault="00213EC2" w:rsidP="00213EC2">
            <w:pPr>
              <w:widowControl/>
              <w:numPr>
                <w:ilvl w:val="0"/>
                <w:numId w:val="19"/>
              </w:numPr>
              <w:spacing w:before="100" w:after="100"/>
              <w:jc w:val="both"/>
              <w:rPr>
                <w:ins w:id="507" w:author="Halford(ESO), David" w:date="2023-04-08T17:28:00Z"/>
                <w:rFonts w:cs="Arial"/>
                <w:highlight w:val="cyan"/>
              </w:rPr>
            </w:pPr>
            <w:ins w:id="508" w:author="Halford(ESO), David" w:date="2023-04-08T17:28:00Z">
              <w:r w:rsidRPr="003F566C">
                <w:rPr>
                  <w:rFonts w:cs="Arial"/>
                  <w:highlight w:val="cyan"/>
                </w:rPr>
                <w:t xml:space="preserve">Control room </w:t>
              </w:r>
              <w:r w:rsidRPr="003F566C">
                <w:rPr>
                  <w:rFonts w:cs="Arial"/>
                  <w:b/>
                  <w:bCs/>
                  <w:highlight w:val="cyan"/>
                </w:rPr>
                <w:t>Apparatus</w:t>
              </w:r>
              <w:r w:rsidRPr="003F566C">
                <w:rPr>
                  <w:rFonts w:cs="Arial"/>
                  <w:highlight w:val="cyan"/>
                </w:rPr>
                <w:t xml:space="preserve"> and tools for monitoring their</w:t>
              </w:r>
              <w:r w:rsidRPr="003F566C">
                <w:rPr>
                  <w:rFonts w:cs="Arial"/>
                  <w:b/>
                  <w:bCs/>
                  <w:highlight w:val="cyan"/>
                </w:rPr>
                <w:t xml:space="preserve"> System</w:t>
              </w:r>
              <w:r w:rsidRPr="003F566C">
                <w:rPr>
                  <w:rFonts w:cs="Arial"/>
                  <w:highlight w:val="cyan"/>
                </w:rPr>
                <w:t xml:space="preserve"> including but not limited to, alarms, real time system operation and operational security analysis including </w:t>
              </w:r>
              <w:proofErr w:type="gramStart"/>
              <w:r w:rsidRPr="003F566C">
                <w:rPr>
                  <w:rFonts w:cs="Arial"/>
                  <w:highlight w:val="cyan"/>
                </w:rPr>
                <w:t>off line</w:t>
              </w:r>
              <w:proofErr w:type="gramEnd"/>
              <w:r w:rsidRPr="003F566C">
                <w:rPr>
                  <w:rFonts w:cs="Arial"/>
                  <w:highlight w:val="cyan"/>
                </w:rPr>
                <w:t xml:space="preserve"> network analysis;</w:t>
              </w:r>
            </w:ins>
          </w:p>
          <w:p w14:paraId="029F1C7B" w14:textId="6C9030BB" w:rsidR="00213EC2" w:rsidRPr="003F566C" w:rsidRDefault="00213EC2" w:rsidP="00213EC2">
            <w:pPr>
              <w:widowControl/>
              <w:numPr>
                <w:ilvl w:val="0"/>
                <w:numId w:val="19"/>
              </w:numPr>
              <w:spacing w:before="100" w:after="100"/>
              <w:jc w:val="both"/>
              <w:rPr>
                <w:ins w:id="509" w:author="Halford(ESO), David" w:date="2023-04-08T17:28:00Z"/>
                <w:rFonts w:cs="Arial"/>
                <w:highlight w:val="cyan"/>
              </w:rPr>
            </w:pPr>
            <w:ins w:id="510" w:author="Halford(ESO), David" w:date="2023-04-08T17:28:00Z">
              <w:r w:rsidRPr="003F566C">
                <w:rPr>
                  <w:rFonts w:cs="Arial"/>
                  <w:highlight w:val="cyan"/>
                </w:rPr>
                <w:t xml:space="preserve">The ability to control, protect and monitor those assets necessary for </w:t>
              </w:r>
              <w:r w:rsidR="00151674" w:rsidRPr="003F566C">
                <w:rPr>
                  <w:rFonts w:cs="Arial"/>
                  <w:b/>
                  <w:bCs/>
                  <w:highlight w:val="cyan"/>
                </w:rPr>
                <w:t>System Restoration</w:t>
              </w:r>
              <w:r w:rsidRPr="003F566C">
                <w:rPr>
                  <w:rFonts w:cs="Arial"/>
                  <w:b/>
                  <w:bCs/>
                  <w:highlight w:val="cyan"/>
                </w:rPr>
                <w:t xml:space="preserve"> </w:t>
              </w:r>
              <w:r w:rsidRPr="003F566C">
                <w:rPr>
                  <w:rFonts w:cs="Arial"/>
                  <w:highlight w:val="cyan"/>
                </w:rPr>
                <w:t>including switchgear, tap changers</w:t>
              </w:r>
              <w:r w:rsidR="006E0D46" w:rsidRPr="003F566C">
                <w:rPr>
                  <w:rFonts w:cs="Arial"/>
                  <w:highlight w:val="cyan"/>
                </w:rPr>
                <w:t>, active network management schemes</w:t>
              </w:r>
              <w:r w:rsidRPr="003F566C">
                <w:rPr>
                  <w:rFonts w:cs="Arial"/>
                  <w:highlight w:val="cyan"/>
                </w:rPr>
                <w:t xml:space="preserve"> and other network equipment including where available auxiliary equipment and to ensure the safe operation of </w:t>
              </w:r>
              <w:r w:rsidRPr="003F566C">
                <w:rPr>
                  <w:rFonts w:cs="Arial"/>
                  <w:b/>
                  <w:bCs/>
                  <w:highlight w:val="cyan"/>
                </w:rPr>
                <w:t>Plant</w:t>
              </w:r>
              <w:r w:rsidRPr="003F566C">
                <w:rPr>
                  <w:rFonts w:cs="Arial"/>
                  <w:highlight w:val="cyan"/>
                </w:rPr>
                <w:t xml:space="preserve"> and personnel; and</w:t>
              </w:r>
            </w:ins>
          </w:p>
          <w:p w14:paraId="2D145368" w14:textId="77777777" w:rsidR="00213EC2" w:rsidRPr="003F566C" w:rsidRDefault="00213EC2" w:rsidP="00213EC2">
            <w:pPr>
              <w:widowControl/>
              <w:numPr>
                <w:ilvl w:val="0"/>
                <w:numId w:val="19"/>
              </w:numPr>
              <w:spacing w:before="100" w:after="100"/>
              <w:jc w:val="both"/>
              <w:rPr>
                <w:ins w:id="511" w:author="Halford(ESO), David" w:date="2023-04-08T17:28:00Z"/>
                <w:rFonts w:cs="Arial"/>
                <w:highlight w:val="cyan"/>
              </w:rPr>
            </w:pPr>
            <w:ins w:id="512" w:author="Halford(ESO), David" w:date="2023-04-08T17:28:00Z">
              <w:r w:rsidRPr="003F566C">
                <w:rPr>
                  <w:rFonts w:cs="Arial"/>
                  <w:b/>
                  <w:bCs/>
                  <w:highlight w:val="cyan"/>
                </w:rPr>
                <w:t>Control Telephony</w:t>
              </w:r>
              <w:r w:rsidRPr="003F566C">
                <w:rPr>
                  <w:rFonts w:cs="Arial"/>
                  <w:highlight w:val="cyan"/>
                </w:rPr>
                <w:t xml:space="preserve"> as provided for in CC.6.5.1 – CC.6.5.5 and ECC.6.5.1 – ECC.6.5.5.</w:t>
              </w:r>
            </w:ins>
          </w:p>
          <w:p w14:paraId="7FD08383" w14:textId="77777777" w:rsidR="00213EC2" w:rsidRPr="003F566C" w:rsidRDefault="00213EC2" w:rsidP="00213EC2">
            <w:pPr>
              <w:spacing w:before="100" w:after="100"/>
              <w:ind w:left="10"/>
              <w:jc w:val="both"/>
              <w:rPr>
                <w:ins w:id="513" w:author="Halford(ESO), David" w:date="2023-04-08T17:28:00Z"/>
                <w:rFonts w:cs="Arial"/>
                <w:highlight w:val="cyan"/>
              </w:rPr>
            </w:pPr>
            <w:ins w:id="514" w:author="Halford(ESO), David" w:date="2023-04-08T17:28:00Z">
              <w:r w:rsidRPr="003F566C">
                <w:rPr>
                  <w:rFonts w:cs="Arial"/>
                  <w:highlight w:val="cyan"/>
                </w:rPr>
                <w:t xml:space="preserve">In the case of </w:t>
              </w:r>
              <w:r w:rsidRPr="003F566C">
                <w:rPr>
                  <w:rFonts w:cs="Arial"/>
                  <w:b/>
                  <w:bCs/>
                  <w:highlight w:val="cyan"/>
                </w:rPr>
                <w:t>Non-Embedded Customers</w:t>
              </w:r>
              <w:r w:rsidRPr="003F566C">
                <w:rPr>
                  <w:rFonts w:cs="Arial"/>
                  <w:highlight w:val="cyan"/>
                </w:rPr>
                <w:t>:</w:t>
              </w:r>
            </w:ins>
          </w:p>
          <w:p w14:paraId="7D523B69" w14:textId="77777777" w:rsidR="00213EC2" w:rsidRPr="003F566C" w:rsidRDefault="00213EC2" w:rsidP="00213EC2">
            <w:pPr>
              <w:widowControl/>
              <w:numPr>
                <w:ilvl w:val="0"/>
                <w:numId w:val="21"/>
              </w:numPr>
              <w:spacing w:before="100" w:after="100"/>
              <w:jc w:val="both"/>
              <w:rPr>
                <w:ins w:id="515" w:author="Halford(ESO), David" w:date="2023-04-08T17:28:00Z"/>
                <w:rFonts w:cs="Arial"/>
                <w:highlight w:val="cyan"/>
              </w:rPr>
            </w:pPr>
            <w:ins w:id="516" w:author="Halford(ESO), David" w:date="2023-04-08T17:28:00Z">
              <w:r w:rsidRPr="003F566C">
                <w:rPr>
                  <w:rFonts w:cs="Arial"/>
                  <w:highlight w:val="cyan"/>
                </w:rPr>
                <w:t>Tools for monitoring their</w:t>
              </w:r>
              <w:r w:rsidRPr="003F566C">
                <w:rPr>
                  <w:rFonts w:cs="Arial"/>
                  <w:b/>
                  <w:bCs/>
                  <w:highlight w:val="cyan"/>
                </w:rPr>
                <w:t xml:space="preserve"> System</w:t>
              </w:r>
              <w:r w:rsidRPr="003F566C">
                <w:rPr>
                  <w:rFonts w:cs="Arial"/>
                  <w:highlight w:val="cyan"/>
                </w:rPr>
                <w:t xml:space="preserve"> including but not limited to, alarms and real time system operation;</w:t>
              </w:r>
            </w:ins>
          </w:p>
          <w:p w14:paraId="56BE310A" w14:textId="72AA5E75" w:rsidR="00213EC2" w:rsidRPr="003F566C" w:rsidRDefault="00213EC2" w:rsidP="00213EC2">
            <w:pPr>
              <w:widowControl/>
              <w:numPr>
                <w:ilvl w:val="0"/>
                <w:numId w:val="21"/>
              </w:numPr>
              <w:spacing w:before="100" w:after="100"/>
              <w:jc w:val="both"/>
              <w:rPr>
                <w:ins w:id="517" w:author="Halford(ESO), David" w:date="2023-04-08T17:28:00Z"/>
                <w:rFonts w:cs="Arial"/>
                <w:highlight w:val="cyan"/>
              </w:rPr>
            </w:pPr>
            <w:ins w:id="518" w:author="Halford(ESO), David" w:date="2023-04-08T17:28:00Z">
              <w:r w:rsidRPr="003F566C">
                <w:rPr>
                  <w:rFonts w:cs="Arial"/>
                  <w:highlight w:val="cyan"/>
                </w:rPr>
                <w:t xml:space="preserve">The ability to control, protect and monitor those assets necessary for </w:t>
              </w:r>
              <w:r w:rsidR="00151674" w:rsidRPr="003F566C">
                <w:rPr>
                  <w:rFonts w:cs="Arial"/>
                  <w:b/>
                  <w:bCs/>
                  <w:highlight w:val="cyan"/>
                </w:rPr>
                <w:t>System Restoration</w:t>
              </w:r>
              <w:r w:rsidRPr="003F566C">
                <w:rPr>
                  <w:rFonts w:cs="Arial"/>
                  <w:highlight w:val="cyan"/>
                </w:rPr>
                <w:t xml:space="preserve"> including</w:t>
              </w:r>
              <w:r w:rsidR="009716D2" w:rsidRPr="003F566C">
                <w:rPr>
                  <w:rFonts w:cs="Arial"/>
                  <w:highlight w:val="cyan"/>
                </w:rPr>
                <w:t xml:space="preserve"> </w:t>
              </w:r>
              <w:r w:rsidRPr="003F566C">
                <w:rPr>
                  <w:rFonts w:cs="Arial"/>
                  <w:highlight w:val="cyan"/>
                </w:rPr>
                <w:t xml:space="preserve">switchgear, tap changers and other network equipment including where available auxiliary equipment and to ensure the safe operation of </w:t>
              </w:r>
              <w:r w:rsidRPr="003F566C">
                <w:rPr>
                  <w:rFonts w:cs="Arial"/>
                  <w:b/>
                  <w:bCs/>
                  <w:highlight w:val="cyan"/>
                </w:rPr>
                <w:t>Plant</w:t>
              </w:r>
              <w:r w:rsidRPr="003F566C">
                <w:rPr>
                  <w:rFonts w:cs="Arial"/>
                  <w:highlight w:val="cyan"/>
                </w:rPr>
                <w:t xml:space="preserve"> and personnel; and</w:t>
              </w:r>
            </w:ins>
          </w:p>
          <w:p w14:paraId="7B4CD9BE" w14:textId="2ED97E8B" w:rsidR="00213EC2" w:rsidRPr="003F566C" w:rsidRDefault="00213EC2" w:rsidP="00C03CC4">
            <w:pPr>
              <w:pStyle w:val="TableArial11"/>
              <w:numPr>
                <w:ilvl w:val="0"/>
                <w:numId w:val="21"/>
              </w:numPr>
              <w:rPr>
                <w:ins w:id="519" w:author="Halford(ESO), David" w:date="2023-04-08T17:28:00Z"/>
                <w:rFonts w:cs="Arial"/>
                <w:highlight w:val="cyan"/>
              </w:rPr>
            </w:pPr>
            <w:ins w:id="520" w:author="Halford(ESO), David" w:date="2023-04-08T17:28:00Z">
              <w:r w:rsidRPr="003F566C">
                <w:rPr>
                  <w:rFonts w:cs="Arial"/>
                  <w:b/>
                  <w:bCs/>
                  <w:highlight w:val="cyan"/>
                </w:rPr>
                <w:t>Control Telephony</w:t>
              </w:r>
              <w:r w:rsidRPr="003F566C">
                <w:rPr>
                  <w:rFonts w:cs="Arial"/>
                  <w:highlight w:val="cyan"/>
                </w:rPr>
                <w:t xml:space="preserve"> as provided for in CC.6.5.1 – CC.6.5.5 and ECC.6.5.1 – ECC.6.5.5.</w:t>
              </w:r>
            </w:ins>
          </w:p>
        </w:tc>
      </w:tr>
      <w:tr w:rsidR="00213EC2" w:rsidRPr="007E0B31" w14:paraId="1AD3474E" w14:textId="77777777" w:rsidTr="00696AC0">
        <w:trPr>
          <w:cantSplit/>
        </w:trPr>
        <w:tc>
          <w:tcPr>
            <w:tcW w:w="2581" w:type="dxa"/>
          </w:tcPr>
          <w:p w14:paraId="1E287F9A" w14:textId="77777777" w:rsidR="00213EC2" w:rsidRPr="007E0B31" w:rsidRDefault="00213EC2" w:rsidP="00213EC2">
            <w:pPr>
              <w:pStyle w:val="Arial11Bold"/>
              <w:rPr>
                <w:rFonts w:cs="Arial"/>
              </w:rPr>
            </w:pPr>
            <w:r w:rsidRPr="007E0B31">
              <w:rPr>
                <w:rFonts w:cs="Arial"/>
              </w:rPr>
              <w:t>CUSC</w:t>
            </w:r>
          </w:p>
        </w:tc>
        <w:tc>
          <w:tcPr>
            <w:tcW w:w="6937"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00696AC0">
        <w:trPr>
          <w:cantSplit/>
        </w:trPr>
        <w:tc>
          <w:tcPr>
            <w:tcW w:w="2581" w:type="dxa"/>
          </w:tcPr>
          <w:p w14:paraId="36634764" w14:textId="77777777" w:rsidR="00213EC2" w:rsidRPr="007E0B31" w:rsidRDefault="00213EC2" w:rsidP="00213EC2">
            <w:pPr>
              <w:pStyle w:val="Arial11Bold"/>
              <w:rPr>
                <w:rFonts w:cs="Arial"/>
              </w:rPr>
            </w:pPr>
            <w:r w:rsidRPr="007E0B31">
              <w:rPr>
                <w:rFonts w:cs="Arial"/>
              </w:rPr>
              <w:lastRenderedPageBreak/>
              <w:t>CUSC Contract</w:t>
            </w:r>
          </w:p>
        </w:tc>
        <w:tc>
          <w:tcPr>
            <w:tcW w:w="6937"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696AC0">
        <w:trPr>
          <w:cantSplit/>
        </w:trPr>
        <w:tc>
          <w:tcPr>
            <w:tcW w:w="2581"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937"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00696AC0">
        <w:trPr>
          <w:cantSplit/>
        </w:trPr>
        <w:tc>
          <w:tcPr>
            <w:tcW w:w="2581" w:type="dxa"/>
          </w:tcPr>
          <w:p w14:paraId="5509DB7A" w14:textId="77777777" w:rsidR="00213EC2" w:rsidRPr="007E0B31" w:rsidRDefault="00213EC2" w:rsidP="00213EC2">
            <w:pPr>
              <w:pStyle w:val="Arial11Bold"/>
              <w:rPr>
                <w:rFonts w:cs="Arial"/>
              </w:rPr>
            </w:pPr>
            <w:r w:rsidRPr="007E0B31">
              <w:rPr>
                <w:rFonts w:cs="Arial"/>
              </w:rPr>
              <w:t>CUSC Party</w:t>
            </w:r>
          </w:p>
        </w:tc>
        <w:tc>
          <w:tcPr>
            <w:tcW w:w="6937"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00696AC0">
        <w:trPr>
          <w:cantSplit/>
        </w:trPr>
        <w:tc>
          <w:tcPr>
            <w:tcW w:w="2581" w:type="dxa"/>
          </w:tcPr>
          <w:p w14:paraId="7B345751" w14:textId="77777777" w:rsidR="00213EC2" w:rsidRPr="007E0B31" w:rsidRDefault="00213EC2" w:rsidP="00213EC2">
            <w:pPr>
              <w:pStyle w:val="Arial11Bold"/>
              <w:rPr>
                <w:rFonts w:cs="Arial"/>
              </w:rPr>
            </w:pPr>
            <w:r w:rsidRPr="007E0B31">
              <w:rPr>
                <w:rFonts w:cs="Arial"/>
              </w:rPr>
              <w:t>Customer</w:t>
            </w:r>
          </w:p>
        </w:tc>
        <w:tc>
          <w:tcPr>
            <w:tcW w:w="6937"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696AC0">
        <w:trPr>
          <w:cantSplit/>
        </w:trPr>
        <w:tc>
          <w:tcPr>
            <w:tcW w:w="2581"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937"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696AC0">
        <w:trPr>
          <w:cantSplit/>
        </w:trPr>
        <w:tc>
          <w:tcPr>
            <w:tcW w:w="2581"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937"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696AC0">
        <w:trPr>
          <w:cantSplit/>
        </w:trPr>
        <w:tc>
          <w:tcPr>
            <w:tcW w:w="2581"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937"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696AC0">
        <w:trPr>
          <w:cantSplit/>
        </w:trPr>
        <w:tc>
          <w:tcPr>
            <w:tcW w:w="2581"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937"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696AC0">
        <w:trPr>
          <w:cantSplit/>
        </w:trPr>
        <w:tc>
          <w:tcPr>
            <w:tcW w:w="2581" w:type="dxa"/>
          </w:tcPr>
          <w:p w14:paraId="6C6A7825" w14:textId="44C72974" w:rsidR="00213EC2" w:rsidRPr="006D65CB" w:rsidRDefault="00213EC2" w:rsidP="00213EC2">
            <w:pPr>
              <w:pStyle w:val="Arial11Bold"/>
              <w:rPr>
                <w:rFonts w:cs="Arial"/>
              </w:rPr>
            </w:pPr>
            <w:r w:rsidRPr="006D65CB">
              <w:rPr>
                <w:lang w:val="en-US"/>
              </w:rPr>
              <w:t>Data Publisher</w:t>
            </w:r>
          </w:p>
        </w:tc>
        <w:tc>
          <w:tcPr>
            <w:tcW w:w="6937"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696AC0">
        <w:trPr>
          <w:cantSplit/>
        </w:trPr>
        <w:tc>
          <w:tcPr>
            <w:tcW w:w="2581"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937"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696AC0">
        <w:trPr>
          <w:cantSplit/>
        </w:trPr>
        <w:tc>
          <w:tcPr>
            <w:tcW w:w="2581" w:type="dxa"/>
          </w:tcPr>
          <w:p w14:paraId="3C87D465" w14:textId="77777777" w:rsidR="00213EC2" w:rsidRPr="007E0B31" w:rsidRDefault="00213EC2" w:rsidP="00213EC2">
            <w:pPr>
              <w:pStyle w:val="Arial11Bold"/>
              <w:rPr>
                <w:rFonts w:cs="Arial"/>
              </w:rPr>
            </w:pPr>
            <w:r w:rsidRPr="007E0B31">
              <w:rPr>
                <w:rFonts w:cs="Arial"/>
              </w:rPr>
              <w:lastRenderedPageBreak/>
              <w:t>Data Validation, Consistency and Defaulting Rules</w:t>
            </w:r>
          </w:p>
        </w:tc>
        <w:tc>
          <w:tcPr>
            <w:tcW w:w="6937"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00696AC0">
        <w:trPr>
          <w:cantSplit/>
        </w:trPr>
        <w:tc>
          <w:tcPr>
            <w:tcW w:w="2581"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937"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696AC0">
        <w:trPr>
          <w:cantSplit/>
        </w:trPr>
        <w:tc>
          <w:tcPr>
            <w:tcW w:w="2581" w:type="dxa"/>
          </w:tcPr>
          <w:p w14:paraId="78134748" w14:textId="77777777" w:rsidR="00213EC2" w:rsidRPr="007E0B31" w:rsidRDefault="00213EC2" w:rsidP="00213EC2">
            <w:pPr>
              <w:pStyle w:val="Arial11Bold"/>
              <w:rPr>
                <w:rFonts w:cs="Arial"/>
              </w:rPr>
            </w:pPr>
            <w:r w:rsidRPr="007E0B31">
              <w:rPr>
                <w:rFonts w:cs="Arial"/>
              </w:rPr>
              <w:t>DC Converter</w:t>
            </w:r>
          </w:p>
        </w:tc>
        <w:tc>
          <w:tcPr>
            <w:tcW w:w="6937"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696AC0">
        <w:trPr>
          <w:cantSplit/>
        </w:trPr>
        <w:tc>
          <w:tcPr>
            <w:tcW w:w="2581"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937"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696AC0">
        <w:trPr>
          <w:cantSplit/>
        </w:trPr>
        <w:tc>
          <w:tcPr>
            <w:tcW w:w="2581" w:type="dxa"/>
          </w:tcPr>
          <w:p w14:paraId="222E9D6C" w14:textId="77777777" w:rsidR="00213EC2" w:rsidRPr="007E0B31" w:rsidRDefault="00213EC2" w:rsidP="00213EC2">
            <w:pPr>
              <w:pStyle w:val="Arial11Bold"/>
              <w:rPr>
                <w:rFonts w:cs="Arial"/>
              </w:rPr>
            </w:pPr>
            <w:r w:rsidRPr="007E0B31">
              <w:rPr>
                <w:rFonts w:cs="Arial"/>
              </w:rPr>
              <w:t>DC Network</w:t>
            </w:r>
          </w:p>
        </w:tc>
        <w:tc>
          <w:tcPr>
            <w:tcW w:w="6937"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696AC0">
        <w:trPr>
          <w:cantSplit/>
        </w:trPr>
        <w:tc>
          <w:tcPr>
            <w:tcW w:w="2581" w:type="dxa"/>
          </w:tcPr>
          <w:p w14:paraId="28B46EC0" w14:textId="6EB233EA" w:rsidR="00213EC2" w:rsidRPr="007E0B31" w:rsidRDefault="00213EC2" w:rsidP="00213EC2">
            <w:pPr>
              <w:pStyle w:val="Arial11Bold"/>
              <w:rPr>
                <w:rFonts w:cs="Arial"/>
              </w:rPr>
            </w:pPr>
            <w:bookmarkStart w:id="521" w:name="_DV_C16"/>
            <w:r w:rsidRPr="007E0B31">
              <w:rPr>
                <w:rFonts w:cs="Arial"/>
              </w:rPr>
              <w:t>DCUSA</w:t>
            </w:r>
            <w:bookmarkEnd w:id="521"/>
          </w:p>
        </w:tc>
        <w:tc>
          <w:tcPr>
            <w:tcW w:w="6937" w:type="dxa"/>
          </w:tcPr>
          <w:p w14:paraId="2D09966A" w14:textId="77777777" w:rsidR="00213EC2" w:rsidRPr="007E0B31" w:rsidRDefault="00213EC2" w:rsidP="00213EC2">
            <w:pPr>
              <w:pStyle w:val="TableArial11"/>
              <w:rPr>
                <w:rFonts w:cs="Arial"/>
              </w:rPr>
            </w:pPr>
            <w:bookmarkStart w:id="52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522"/>
          </w:p>
        </w:tc>
      </w:tr>
      <w:tr w:rsidR="00213EC2" w:rsidRPr="007E0B31" w14:paraId="1606AF94" w14:textId="77777777" w:rsidTr="00696AC0">
        <w:trPr>
          <w:cantSplit/>
        </w:trPr>
        <w:tc>
          <w:tcPr>
            <w:tcW w:w="2581" w:type="dxa"/>
          </w:tcPr>
          <w:p w14:paraId="4E5CF645" w14:textId="7FE8AA42" w:rsidR="00213EC2" w:rsidRPr="007E0B31" w:rsidRDefault="00213EC2" w:rsidP="00213EC2">
            <w:pPr>
              <w:pStyle w:val="Arial11Bold"/>
              <w:rPr>
                <w:rFonts w:cs="Arial"/>
              </w:rPr>
            </w:pPr>
            <w:r>
              <w:rPr>
                <w:rFonts w:cs="Arial"/>
              </w:rPr>
              <w:t>Defence Service Provider</w:t>
            </w:r>
          </w:p>
        </w:tc>
        <w:tc>
          <w:tcPr>
            <w:tcW w:w="6937" w:type="dxa"/>
          </w:tcPr>
          <w:p w14:paraId="5F608CCE" w14:textId="1D81CBCE"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del w:id="523" w:author="Halford(ESO), David" w:date="2023-04-08T17:28:00Z">
              <w:r w:rsidR="005B725F" w:rsidRPr="003F566C">
                <w:rPr>
                  <w:b/>
                  <w:highlight w:val="cyan"/>
                  <w:rPrChange w:id="524" w:author="Steve Baker (ESO)" w:date="2024-01-09T13:13:00Z">
                    <w:rPr>
                      <w:b/>
                    </w:rPr>
                  </w:rPrChange>
                </w:rPr>
                <w:delText>.</w:delText>
              </w:r>
              <w:r w:rsidR="005B725F" w:rsidRPr="003F566C">
                <w:rPr>
                  <w:highlight w:val="cyan"/>
                  <w:rPrChange w:id="525" w:author="Steve Baker (ESO)" w:date="2024-01-09T13:13:00Z">
                    <w:rPr/>
                  </w:rPrChange>
                </w:rPr>
                <w:delText xml:space="preserve">     </w:delText>
              </w:r>
            </w:del>
            <w:ins w:id="526" w:author="Halford(ESO), David" w:date="2023-04-08T17:28:00Z">
              <w:r w:rsidR="00560265" w:rsidRPr="003F566C">
                <w:rPr>
                  <w:rFonts w:cs="Arial"/>
                  <w:b/>
                  <w:bCs/>
                  <w:highlight w:val="cyan"/>
                  <w:rPrChange w:id="527" w:author="Steve Baker (ESO)" w:date="2024-01-09T13:13:00Z">
                    <w:rPr>
                      <w:rFonts w:cs="Arial"/>
                      <w:b/>
                      <w:bCs/>
                    </w:rPr>
                  </w:rPrChange>
                </w:rPr>
                <w:t xml:space="preserve"> </w:t>
              </w:r>
              <w:r w:rsidR="00560265" w:rsidRPr="003F566C">
                <w:rPr>
                  <w:highlight w:val="cyan"/>
                  <w:rPrChange w:id="528" w:author="Steve Baker (ESO)" w:date="2024-01-09T13:13:00Z">
                    <w:rPr>
                      <w:highlight w:val="green"/>
                    </w:rPr>
                  </w:rPrChange>
                </w:rPr>
                <w:t xml:space="preserve">or a party with a contract to meet one or more measures of the </w:t>
              </w:r>
              <w:r w:rsidR="00560265" w:rsidRPr="003F566C">
                <w:rPr>
                  <w:b/>
                  <w:bCs/>
                  <w:highlight w:val="cyan"/>
                  <w:rPrChange w:id="529" w:author="Steve Baker (ESO)" w:date="2024-01-09T13:13:00Z">
                    <w:rPr>
                      <w:b/>
                      <w:bCs/>
                      <w:highlight w:val="green"/>
                    </w:rPr>
                  </w:rPrChange>
                </w:rPr>
                <w:t>System Defence Plan</w:t>
              </w:r>
              <w:r w:rsidRPr="003F566C">
                <w:rPr>
                  <w:highlight w:val="cyan"/>
                  <w:rPrChange w:id="530" w:author="Steve Baker (ESO)" w:date="2024-01-09T13:13:00Z">
                    <w:rPr>
                      <w:highlight w:val="green"/>
                    </w:rPr>
                  </w:rPrChange>
                </w:rPr>
                <w:t>.</w:t>
              </w:r>
              <w:r w:rsidRPr="00457A4E">
                <w:t xml:space="preserve">     </w:t>
              </w:r>
            </w:ins>
          </w:p>
        </w:tc>
      </w:tr>
      <w:tr w:rsidR="00213EC2" w:rsidRPr="004C6B96" w14:paraId="691395AA" w14:textId="77777777" w:rsidTr="00696AC0">
        <w:trPr>
          <w:cantSplit/>
        </w:trPr>
        <w:tc>
          <w:tcPr>
            <w:tcW w:w="2581"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937"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696AC0">
        <w:trPr>
          <w:cantSplit/>
        </w:trPr>
        <w:tc>
          <w:tcPr>
            <w:tcW w:w="2581" w:type="dxa"/>
          </w:tcPr>
          <w:p w14:paraId="117B083C" w14:textId="77777777" w:rsidR="00213EC2" w:rsidRPr="007E0B31" w:rsidRDefault="00213EC2" w:rsidP="00213EC2">
            <w:pPr>
              <w:pStyle w:val="Arial11Bold"/>
              <w:rPr>
                <w:rFonts w:cs="Arial"/>
              </w:rPr>
            </w:pPr>
            <w:r w:rsidRPr="007E0B31">
              <w:rPr>
                <w:rFonts w:cs="Arial"/>
              </w:rPr>
              <w:t>De-Load</w:t>
            </w:r>
          </w:p>
        </w:tc>
        <w:tc>
          <w:tcPr>
            <w:tcW w:w="6937"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696AC0">
        <w:trPr>
          <w:cantSplit/>
        </w:trPr>
        <w:tc>
          <w:tcPr>
            <w:tcW w:w="2581"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937"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696AC0">
        <w:trPr>
          <w:cantSplit/>
        </w:trPr>
        <w:tc>
          <w:tcPr>
            <w:tcW w:w="2581" w:type="dxa"/>
          </w:tcPr>
          <w:p w14:paraId="2DC6202B" w14:textId="77777777" w:rsidR="00213EC2" w:rsidRPr="007E0B31" w:rsidRDefault="00213EC2" w:rsidP="00213EC2">
            <w:pPr>
              <w:pStyle w:val="Arial11Bold"/>
              <w:rPr>
                <w:rFonts w:cs="Arial"/>
              </w:rPr>
            </w:pPr>
            <w:r w:rsidRPr="007E0B31">
              <w:rPr>
                <w:rFonts w:cs="Arial"/>
              </w:rPr>
              <w:t>Demand</w:t>
            </w:r>
          </w:p>
        </w:tc>
        <w:tc>
          <w:tcPr>
            <w:tcW w:w="6937"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696AC0">
        <w:trPr>
          <w:cantSplit/>
        </w:trPr>
        <w:tc>
          <w:tcPr>
            <w:tcW w:w="2581"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937"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696AC0">
        <w:trPr>
          <w:cantSplit/>
        </w:trPr>
        <w:tc>
          <w:tcPr>
            <w:tcW w:w="2581"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937"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696AC0">
        <w:trPr>
          <w:cantSplit/>
        </w:trPr>
        <w:tc>
          <w:tcPr>
            <w:tcW w:w="2581" w:type="dxa"/>
          </w:tcPr>
          <w:p w14:paraId="0DB30E04" w14:textId="77777777" w:rsidR="00213EC2" w:rsidRPr="007E0B31" w:rsidRDefault="00213EC2" w:rsidP="00213EC2">
            <w:pPr>
              <w:pStyle w:val="Arial11Bold"/>
              <w:rPr>
                <w:rFonts w:cs="Arial"/>
              </w:rPr>
            </w:pPr>
            <w:r w:rsidRPr="007E0B31">
              <w:rPr>
                <w:rFonts w:cs="Arial"/>
              </w:rPr>
              <w:lastRenderedPageBreak/>
              <w:t>Demand Control</w:t>
            </w:r>
          </w:p>
        </w:tc>
        <w:tc>
          <w:tcPr>
            <w:tcW w:w="6937"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696AC0">
        <w:trPr>
          <w:cantSplit/>
        </w:trPr>
        <w:tc>
          <w:tcPr>
            <w:tcW w:w="2581"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937"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696AC0">
        <w:trPr>
          <w:cantSplit/>
        </w:trPr>
        <w:tc>
          <w:tcPr>
            <w:tcW w:w="2581"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937"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696AC0">
        <w:trPr>
          <w:cantSplit/>
        </w:trPr>
        <w:tc>
          <w:tcPr>
            <w:tcW w:w="2581"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937"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696AC0">
        <w:trPr>
          <w:cantSplit/>
        </w:trPr>
        <w:tc>
          <w:tcPr>
            <w:tcW w:w="2581"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937"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696AC0">
        <w:trPr>
          <w:cantSplit/>
        </w:trPr>
        <w:tc>
          <w:tcPr>
            <w:tcW w:w="2581"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937"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696AC0">
        <w:trPr>
          <w:cantSplit/>
        </w:trPr>
        <w:tc>
          <w:tcPr>
            <w:tcW w:w="2581"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937"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696AC0">
        <w:trPr>
          <w:cantSplit/>
        </w:trPr>
        <w:tc>
          <w:tcPr>
            <w:tcW w:w="2581"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937"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696AC0">
        <w:trPr>
          <w:cantSplit/>
        </w:trPr>
        <w:tc>
          <w:tcPr>
            <w:tcW w:w="2581"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937"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696AC0">
        <w:trPr>
          <w:cantSplit/>
        </w:trPr>
        <w:tc>
          <w:tcPr>
            <w:tcW w:w="2581"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937"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696AC0">
        <w:trPr>
          <w:cantSplit/>
        </w:trPr>
        <w:tc>
          <w:tcPr>
            <w:tcW w:w="2581"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937"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696AC0">
        <w:trPr>
          <w:cantSplit/>
        </w:trPr>
        <w:tc>
          <w:tcPr>
            <w:tcW w:w="2581" w:type="dxa"/>
          </w:tcPr>
          <w:p w14:paraId="608821CD" w14:textId="2F24A7A4" w:rsidR="00213EC2" w:rsidRPr="007E0B31" w:rsidRDefault="00213EC2" w:rsidP="00213EC2">
            <w:pPr>
              <w:rPr>
                <w:rFonts w:cs="Arial"/>
                <w:b/>
              </w:rPr>
            </w:pPr>
            <w:r w:rsidRPr="005C20E3">
              <w:rPr>
                <w:b/>
              </w:rPr>
              <w:t>Demand Response Unit Document (DRUD)</w:t>
            </w:r>
          </w:p>
        </w:tc>
        <w:tc>
          <w:tcPr>
            <w:tcW w:w="6937"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696AC0">
        <w:trPr>
          <w:cantSplit/>
        </w:trPr>
        <w:tc>
          <w:tcPr>
            <w:tcW w:w="2581"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937"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696AC0">
        <w:trPr>
          <w:cantSplit/>
        </w:trPr>
        <w:tc>
          <w:tcPr>
            <w:tcW w:w="2581"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937"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696AC0">
        <w:trPr>
          <w:cantSplit/>
        </w:trPr>
        <w:tc>
          <w:tcPr>
            <w:tcW w:w="2581"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937"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696AC0">
        <w:trPr>
          <w:cantSplit/>
        </w:trPr>
        <w:tc>
          <w:tcPr>
            <w:tcW w:w="2581" w:type="dxa"/>
          </w:tcPr>
          <w:p w14:paraId="7D7D28A9" w14:textId="77777777" w:rsidR="00213EC2" w:rsidRPr="007E0B31" w:rsidRDefault="00213EC2" w:rsidP="00213EC2">
            <w:pPr>
              <w:pStyle w:val="Arial11Bold"/>
              <w:rPr>
                <w:rFonts w:cs="Arial"/>
              </w:rPr>
            </w:pPr>
            <w:r w:rsidRPr="007E0B31">
              <w:rPr>
                <w:rFonts w:cs="Arial"/>
              </w:rPr>
              <w:t>De-Synchronise</w:t>
            </w:r>
          </w:p>
        </w:tc>
        <w:tc>
          <w:tcPr>
            <w:tcW w:w="6937"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213EC2" w:rsidRPr="007E0B31" w14:paraId="63C7C920" w14:textId="77777777" w:rsidTr="00696AC0">
        <w:trPr>
          <w:cantSplit/>
          <w:ins w:id="531" w:author="Halford(ESO), David" w:date="2023-04-08T17:28:00Z"/>
        </w:trPr>
        <w:tc>
          <w:tcPr>
            <w:tcW w:w="2581" w:type="dxa"/>
          </w:tcPr>
          <w:p w14:paraId="03100505" w14:textId="0E6F584A" w:rsidR="00213EC2" w:rsidRPr="007E0B31" w:rsidRDefault="00213EC2" w:rsidP="00213EC2">
            <w:pPr>
              <w:pStyle w:val="Arial11Bold"/>
              <w:rPr>
                <w:ins w:id="532" w:author="Halford(ESO), David" w:date="2023-04-08T17:28:00Z"/>
                <w:rFonts w:cs="Arial"/>
              </w:rPr>
            </w:pPr>
          </w:p>
        </w:tc>
        <w:tc>
          <w:tcPr>
            <w:tcW w:w="6937" w:type="dxa"/>
          </w:tcPr>
          <w:p w14:paraId="189D40B3" w14:textId="6ED20C23" w:rsidR="00213EC2" w:rsidRPr="007E0B31" w:rsidRDefault="00213EC2" w:rsidP="00213EC2">
            <w:pPr>
              <w:pStyle w:val="TableArial11"/>
              <w:rPr>
                <w:ins w:id="533" w:author="Halford(ESO), David" w:date="2023-04-08T17:28:00Z"/>
                <w:rFonts w:cs="Arial"/>
                <w:b/>
                <w:u w:val="single"/>
              </w:rPr>
            </w:pPr>
          </w:p>
        </w:tc>
      </w:tr>
      <w:tr w:rsidR="0093310B" w:rsidRPr="007E0B31" w14:paraId="599051B4" w14:textId="77777777" w:rsidTr="00696AC0">
        <w:trPr>
          <w:cantSplit/>
        </w:trPr>
        <w:tc>
          <w:tcPr>
            <w:tcW w:w="2581" w:type="dxa"/>
          </w:tcPr>
          <w:p w14:paraId="6617788B" w14:textId="177453B6" w:rsidR="00F65DFD" w:rsidRPr="007E0B31" w:rsidRDefault="00F65DFD" w:rsidP="00F65DFD">
            <w:pPr>
              <w:pStyle w:val="Arial11Bold"/>
              <w:rPr>
                <w:rFonts w:cs="Arial"/>
              </w:rPr>
            </w:pPr>
            <w:r w:rsidRPr="001006C1">
              <w:rPr>
                <w:rFonts w:cs="Arial"/>
              </w:rPr>
              <w:t>De-synchronised Island</w:t>
            </w:r>
            <w:del w:id="534" w:author="Halford(ESO), David" w:date="2023-04-08T17:28:00Z">
              <w:r w:rsidR="005B725F" w:rsidRPr="000C7486">
                <w:rPr>
                  <w:rFonts w:cs="Arial"/>
                  <w:highlight w:val="cyan"/>
                  <w:rPrChange w:id="535" w:author="Steve Baker (ESO)" w:date="2024-01-09T13:14:00Z">
                    <w:rPr>
                      <w:rFonts w:cs="Arial"/>
                    </w:rPr>
                  </w:rPrChange>
                </w:rPr>
                <w:delText>(s)</w:delText>
              </w:r>
            </w:del>
            <w:ins w:id="536" w:author="Halford(ESO), David" w:date="2023-04-08T17:28:00Z">
              <w:r w:rsidRPr="000C7486">
                <w:rPr>
                  <w:rFonts w:cs="Arial"/>
                  <w:highlight w:val="cyan"/>
                  <w:rPrChange w:id="537" w:author="Steve Baker (ESO)" w:date="2024-01-09T13:14:00Z">
                    <w:rPr>
                      <w:rFonts w:cs="Arial"/>
                    </w:rPr>
                  </w:rPrChange>
                </w:rPr>
                <w:t xml:space="preserve"> Procedure</w:t>
              </w:r>
            </w:ins>
          </w:p>
        </w:tc>
        <w:tc>
          <w:tcPr>
            <w:tcW w:w="6937" w:type="dxa"/>
          </w:tcPr>
          <w:p w14:paraId="2D785805" w14:textId="23ADB131" w:rsidR="00F65DFD" w:rsidRPr="00752308" w:rsidRDefault="005B725F" w:rsidP="00F65DFD">
            <w:pPr>
              <w:pStyle w:val="TableArial11"/>
            </w:pPr>
            <w:del w:id="538" w:author="Halford(ESO), David" w:date="2023-04-08T17:28:00Z">
              <w:r w:rsidRPr="000C7486">
                <w:rPr>
                  <w:rFonts w:cs="Arial"/>
                  <w:highlight w:val="cyan"/>
                </w:rPr>
                <w:delText>Has the meaning</w:delText>
              </w:r>
            </w:del>
            <w:ins w:id="539" w:author="Halford(ESO), David" w:date="2023-04-08T17:28:00Z">
              <w:r w:rsidR="00A5223D" w:rsidRPr="000C7486">
                <w:rPr>
                  <w:highlight w:val="cyan"/>
                </w:rPr>
                <w:t>A formal procedure as</w:t>
              </w:r>
            </w:ins>
            <w:r w:rsidR="00A5223D">
              <w:t xml:space="preserve"> set out in </w:t>
            </w:r>
            <w:r w:rsidR="00A5223D" w:rsidRPr="00FC071A">
              <w:t>OC9.5.</w:t>
            </w:r>
            <w:del w:id="540" w:author="Halford(ESO), David" w:date="2023-04-08T17:28:00Z">
              <w:r w:rsidRPr="000C7486">
                <w:rPr>
                  <w:rFonts w:cs="Arial"/>
                  <w:highlight w:val="cyan"/>
                  <w:rPrChange w:id="541" w:author="Steve Baker (ESO)" w:date="2024-01-09T13:14:00Z">
                    <w:rPr>
                      <w:rFonts w:cs="Arial"/>
                    </w:rPr>
                  </w:rPrChange>
                </w:rPr>
                <w:delText>1(a).</w:delText>
              </w:r>
            </w:del>
            <w:ins w:id="542" w:author="Halford(ESO), David" w:date="2023-04-08T17:28:00Z">
              <w:r w:rsidR="00A5223D" w:rsidRPr="000C7486">
                <w:rPr>
                  <w:highlight w:val="cyan"/>
                  <w:rPrChange w:id="543" w:author="Steve Baker (ESO)" w:date="2024-01-09T13:14:00Z">
                    <w:rPr/>
                  </w:rPrChange>
                </w:rPr>
                <w:t xml:space="preserve">4 for the purpose of </w:t>
              </w:r>
              <w:r w:rsidR="008F2439" w:rsidRPr="000C7486">
                <w:rPr>
                  <w:b/>
                  <w:bCs/>
                  <w:highlight w:val="cyan"/>
                  <w:rPrChange w:id="544" w:author="Steve Baker (ESO)" w:date="2024-01-09T13:14:00Z">
                    <w:rPr>
                      <w:b/>
                      <w:bCs/>
                    </w:rPr>
                  </w:rPrChange>
                </w:rPr>
                <w:t>Synchronising Power Islands</w:t>
              </w:r>
            </w:ins>
          </w:p>
        </w:tc>
      </w:tr>
      <w:tr w:rsidR="00213EC2" w:rsidRPr="007E0B31" w14:paraId="365BD7A7" w14:textId="77777777" w:rsidTr="00696AC0">
        <w:trPr>
          <w:cantSplit/>
        </w:trPr>
        <w:tc>
          <w:tcPr>
            <w:tcW w:w="2581"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937"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696AC0">
        <w:trPr>
          <w:cantSplit/>
        </w:trPr>
        <w:tc>
          <w:tcPr>
            <w:tcW w:w="2581"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937"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696AC0">
        <w:trPr>
          <w:cantSplit/>
        </w:trPr>
        <w:tc>
          <w:tcPr>
            <w:tcW w:w="2581" w:type="dxa"/>
          </w:tcPr>
          <w:p w14:paraId="6AA366E8" w14:textId="77777777" w:rsidR="00213EC2" w:rsidRPr="007E0B31" w:rsidRDefault="00213EC2" w:rsidP="00213EC2">
            <w:pPr>
              <w:pStyle w:val="Arial11Bold"/>
              <w:rPr>
                <w:rFonts w:cs="Arial"/>
              </w:rPr>
            </w:pPr>
            <w:r w:rsidRPr="007E0B31">
              <w:rPr>
                <w:rFonts w:cs="Arial"/>
              </w:rPr>
              <w:lastRenderedPageBreak/>
              <w:t xml:space="preserve">Detailed Planning Data Category II </w:t>
            </w:r>
            <w:r w:rsidRPr="007E0B31">
              <w:rPr>
                <w:rFonts w:cs="Arial"/>
                <w:b w:val="0"/>
              </w:rPr>
              <w:t>or</w:t>
            </w:r>
            <w:r w:rsidRPr="007E0B31">
              <w:rPr>
                <w:rFonts w:cs="Arial"/>
              </w:rPr>
              <w:t xml:space="preserve"> DPD II</w:t>
            </w:r>
          </w:p>
        </w:tc>
        <w:tc>
          <w:tcPr>
            <w:tcW w:w="6937"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696AC0">
        <w:trPr>
          <w:cantSplit/>
        </w:trPr>
        <w:tc>
          <w:tcPr>
            <w:tcW w:w="2581" w:type="dxa"/>
          </w:tcPr>
          <w:p w14:paraId="640652FE" w14:textId="3306E7F6" w:rsidR="00213EC2" w:rsidRPr="0079139F" w:rsidRDefault="00213EC2" w:rsidP="00213EC2">
            <w:pPr>
              <w:pStyle w:val="Arial11Bold"/>
              <w:rPr>
                <w:rFonts w:cs="Arial"/>
              </w:rPr>
            </w:pPr>
            <w:r w:rsidRPr="0079139F">
              <w:rPr>
                <w:rFonts w:cs="Arial"/>
              </w:rPr>
              <w:t>Disconnection</w:t>
            </w:r>
          </w:p>
        </w:tc>
        <w:tc>
          <w:tcPr>
            <w:tcW w:w="6937"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696AC0">
        <w:trPr>
          <w:cantSplit/>
        </w:trPr>
        <w:tc>
          <w:tcPr>
            <w:tcW w:w="2581" w:type="dxa"/>
          </w:tcPr>
          <w:p w14:paraId="7F0320E6" w14:textId="63B2DB1A" w:rsidR="00213EC2" w:rsidRPr="007E0B31" w:rsidRDefault="00213EC2" w:rsidP="00213EC2">
            <w:pPr>
              <w:pStyle w:val="Arial11Bold"/>
              <w:rPr>
                <w:rFonts w:cs="Arial"/>
              </w:rPr>
            </w:pPr>
            <w:r w:rsidRPr="007E0B31">
              <w:rPr>
                <w:rFonts w:cs="Arial"/>
              </w:rPr>
              <w:t>Discrimination</w:t>
            </w:r>
          </w:p>
        </w:tc>
        <w:tc>
          <w:tcPr>
            <w:tcW w:w="6937"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696AC0">
        <w:trPr>
          <w:cantSplit/>
        </w:trPr>
        <w:tc>
          <w:tcPr>
            <w:tcW w:w="2581"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937"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696AC0">
        <w:trPr>
          <w:cantSplit/>
        </w:trPr>
        <w:tc>
          <w:tcPr>
            <w:tcW w:w="2581"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937"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696AC0">
        <w:trPr>
          <w:cantSplit/>
          <w:ins w:id="545" w:author="Halford(ESO), David" w:date="2023-04-08T17:28:00Z"/>
        </w:trPr>
        <w:tc>
          <w:tcPr>
            <w:tcW w:w="2581" w:type="dxa"/>
          </w:tcPr>
          <w:p w14:paraId="527B2AC1" w14:textId="2ADD2868" w:rsidR="00BE71B0" w:rsidRPr="000C7486" w:rsidRDefault="00BE71B0" w:rsidP="00BE71B0">
            <w:pPr>
              <w:pStyle w:val="Arial11Bold"/>
              <w:rPr>
                <w:ins w:id="546" w:author="Halford(ESO), David" w:date="2023-04-08T17:28:00Z"/>
                <w:rFonts w:cs="Arial"/>
                <w:highlight w:val="cyan"/>
              </w:rPr>
            </w:pPr>
            <w:ins w:id="547" w:author="Halford(ESO), David" w:date="2023-04-08T17:28:00Z">
              <w:r w:rsidRPr="000C7486">
                <w:rPr>
                  <w:rFonts w:cs="Arial"/>
                  <w:highlight w:val="cyan"/>
                </w:rPr>
                <w:t>Distribution Restoration Contract</w:t>
              </w:r>
            </w:ins>
          </w:p>
        </w:tc>
        <w:tc>
          <w:tcPr>
            <w:tcW w:w="6937" w:type="dxa"/>
          </w:tcPr>
          <w:p w14:paraId="5A24143D" w14:textId="25E90453" w:rsidR="00BE71B0" w:rsidRPr="000C7486" w:rsidRDefault="00BE71B0" w:rsidP="00BE71B0">
            <w:pPr>
              <w:pStyle w:val="TableArial11"/>
              <w:rPr>
                <w:ins w:id="548" w:author="Halford(ESO), David" w:date="2023-04-08T17:28:00Z"/>
                <w:rFonts w:cs="Arial"/>
                <w:highlight w:val="cyan"/>
              </w:rPr>
            </w:pPr>
            <w:ins w:id="549" w:author="Halford(ESO), David" w:date="2023-04-08T17:28:00Z">
              <w:r w:rsidRPr="000C7486">
                <w:rPr>
                  <w:rFonts w:eastAsia="Cambria" w:cs="Arial"/>
                  <w:snapToGrid/>
                  <w:highlight w:val="cyan"/>
                  <w:lang w:eastAsia="en-GB"/>
                </w:rPr>
                <w:t xml:space="preserve">An agreement between an </w:t>
              </w:r>
              <w:r w:rsidRPr="000C7486">
                <w:rPr>
                  <w:rFonts w:eastAsia="Cambria" w:cs="Arial"/>
                  <w:b/>
                  <w:bCs/>
                  <w:snapToGrid/>
                  <w:highlight w:val="cyan"/>
                  <w:lang w:eastAsia="en-GB"/>
                </w:rPr>
                <w:t xml:space="preserve">Anchor Plant Owner </w:t>
              </w:r>
              <w:r w:rsidRPr="000C7486">
                <w:rPr>
                  <w:rFonts w:eastAsia="Cambria" w:cs="Arial"/>
                  <w:bCs/>
                  <w:snapToGrid/>
                  <w:highlight w:val="cyan"/>
                  <w:lang w:eastAsia="en-GB"/>
                </w:rPr>
                <w:t>or</w:t>
              </w:r>
              <w:r w:rsidRPr="000C7486">
                <w:rPr>
                  <w:rFonts w:eastAsia="Cambria" w:cs="Arial"/>
                  <w:b/>
                  <w:bCs/>
                  <w:snapToGrid/>
                  <w:highlight w:val="cyan"/>
                  <w:lang w:eastAsia="en-GB"/>
                </w:rPr>
                <w:t xml:space="preserve"> </w:t>
              </w:r>
              <w:r w:rsidR="00CB0791" w:rsidRPr="000C7486">
                <w:rPr>
                  <w:rFonts w:eastAsia="Cambria" w:cs="Arial"/>
                  <w:b/>
                  <w:bCs/>
                  <w:snapToGrid/>
                  <w:highlight w:val="cyan"/>
                  <w:lang w:eastAsia="en-GB"/>
                </w:rPr>
                <w:t xml:space="preserve">Top Up Restoration </w:t>
              </w:r>
              <w:r w:rsidR="001B7CEA" w:rsidRPr="000C7486">
                <w:rPr>
                  <w:rFonts w:eastAsia="Cambria" w:cs="Arial"/>
                  <w:b/>
                  <w:bCs/>
                  <w:snapToGrid/>
                  <w:highlight w:val="cyan"/>
                  <w:lang w:eastAsia="en-GB"/>
                </w:rPr>
                <w:t>Contracto</w:t>
              </w:r>
              <w:r w:rsidR="00AF4241" w:rsidRPr="000C7486">
                <w:rPr>
                  <w:rFonts w:eastAsia="Cambria" w:cs="Arial"/>
                  <w:b/>
                  <w:bCs/>
                  <w:snapToGrid/>
                  <w:highlight w:val="cyan"/>
                  <w:lang w:eastAsia="en-GB"/>
                </w:rPr>
                <w:t>r</w:t>
              </w:r>
              <w:r w:rsidRPr="000C7486">
                <w:rPr>
                  <w:rFonts w:eastAsia="Cambria" w:cs="Arial"/>
                  <w:b/>
                  <w:bCs/>
                  <w:snapToGrid/>
                  <w:highlight w:val="cyan"/>
                  <w:lang w:eastAsia="en-GB"/>
                </w:rPr>
                <w:t xml:space="preserve"> </w:t>
              </w:r>
              <w:r w:rsidRPr="000C7486">
                <w:rPr>
                  <w:rFonts w:eastAsia="Cambria" w:cs="Arial"/>
                  <w:snapToGrid/>
                  <w:highlight w:val="cyan"/>
                  <w:lang w:eastAsia="en-GB"/>
                </w:rPr>
                <w:t xml:space="preserve">and </w:t>
              </w:r>
              <w:r w:rsidRPr="000C7486">
                <w:rPr>
                  <w:rFonts w:eastAsia="Cambria" w:cs="Arial"/>
                  <w:b/>
                  <w:snapToGrid/>
                  <w:highlight w:val="cyan"/>
                  <w:lang w:eastAsia="en-GB"/>
                </w:rPr>
                <w:t xml:space="preserve">The Company </w:t>
              </w:r>
              <w:r w:rsidRPr="000C7486">
                <w:rPr>
                  <w:rFonts w:eastAsia="Cambria" w:cs="Arial"/>
                  <w:snapToGrid/>
                  <w:highlight w:val="cyan"/>
                  <w:lang w:eastAsia="en-GB"/>
                </w:rPr>
                <w:t>and a</w:t>
              </w:r>
              <w:r w:rsidRPr="000C7486">
                <w:rPr>
                  <w:rFonts w:eastAsia="Cambria" w:cs="Arial"/>
                  <w:b/>
                  <w:bCs/>
                  <w:snapToGrid/>
                  <w:highlight w:val="cyan"/>
                  <w:lang w:eastAsia="en-GB"/>
                </w:rPr>
                <w:t xml:space="preserve"> Network Operator</w:t>
              </w:r>
              <w:r w:rsidRPr="000C7486">
                <w:rPr>
                  <w:rFonts w:eastAsia="Cambria" w:cs="Arial"/>
                  <w:snapToGrid/>
                  <w:highlight w:val="cyan"/>
                  <w:lang w:eastAsia="en-GB"/>
                </w:rPr>
                <w:t xml:space="preserve"> under which the </w:t>
              </w:r>
              <w:r w:rsidR="00CB0791" w:rsidRPr="000C7486">
                <w:rPr>
                  <w:rFonts w:eastAsia="Cambria" w:cs="Arial"/>
                  <w:b/>
                  <w:bCs/>
                  <w:snapToGrid/>
                  <w:highlight w:val="cyan"/>
                  <w:lang w:eastAsia="en-GB"/>
                </w:rPr>
                <w:t>Anchor</w:t>
              </w:r>
              <w:r w:rsidR="00CB0791" w:rsidRPr="000C7486">
                <w:rPr>
                  <w:rFonts w:eastAsia="Cambria" w:cs="Arial"/>
                  <w:snapToGrid/>
                  <w:highlight w:val="cyan"/>
                  <w:lang w:eastAsia="en-GB"/>
                </w:rPr>
                <w:t xml:space="preserve"> </w:t>
              </w:r>
              <w:r w:rsidRPr="000C7486">
                <w:rPr>
                  <w:rFonts w:eastAsia="Cambria" w:cs="Arial"/>
                  <w:b/>
                  <w:snapToGrid/>
                  <w:highlight w:val="cyan"/>
                  <w:lang w:eastAsia="en-GB"/>
                </w:rPr>
                <w:t>Restoration</w:t>
              </w:r>
              <w:r w:rsidR="00AF4241" w:rsidRPr="000C7486">
                <w:rPr>
                  <w:rFonts w:eastAsia="Cambria" w:cs="Arial"/>
                  <w:b/>
                  <w:snapToGrid/>
                  <w:highlight w:val="cyan"/>
                  <w:lang w:eastAsia="en-GB"/>
                </w:rPr>
                <w:t xml:space="preserve"> Contractor</w:t>
              </w:r>
              <w:r w:rsidR="00CB0791" w:rsidRPr="000C7486">
                <w:rPr>
                  <w:rFonts w:eastAsia="Cambria" w:cs="Arial"/>
                  <w:b/>
                  <w:snapToGrid/>
                  <w:highlight w:val="cyan"/>
                  <w:lang w:eastAsia="en-GB"/>
                </w:rPr>
                <w:t xml:space="preserve"> </w:t>
              </w:r>
              <w:r w:rsidR="00C90321" w:rsidRPr="000C7486">
                <w:rPr>
                  <w:rFonts w:eastAsia="Cambria" w:cs="Arial"/>
                  <w:bCs/>
                  <w:snapToGrid/>
                  <w:highlight w:val="cyan"/>
                  <w:lang w:eastAsia="en-GB"/>
                </w:rPr>
                <w:t>or</w:t>
              </w:r>
              <w:r w:rsidR="00CB0791" w:rsidRPr="000C7486">
                <w:rPr>
                  <w:rFonts w:eastAsia="Cambria" w:cs="Arial"/>
                  <w:b/>
                  <w:snapToGrid/>
                  <w:highlight w:val="cyan"/>
                  <w:lang w:eastAsia="en-GB"/>
                </w:rPr>
                <w:t xml:space="preserve"> Top Up Restoration</w:t>
              </w:r>
              <w:r w:rsidR="003B28D1" w:rsidRPr="000C7486">
                <w:rPr>
                  <w:rFonts w:eastAsia="Cambria" w:cs="Arial"/>
                  <w:b/>
                  <w:snapToGrid/>
                  <w:highlight w:val="cyan"/>
                  <w:lang w:eastAsia="en-GB"/>
                </w:rPr>
                <w:t xml:space="preserve"> Contractor</w:t>
              </w:r>
              <w:r w:rsidRPr="000C7486">
                <w:rPr>
                  <w:rFonts w:eastAsia="Cambria" w:cs="Arial"/>
                  <w:bCs/>
                  <w:snapToGrid/>
                  <w:highlight w:val="cyan"/>
                  <w:lang w:eastAsia="en-GB"/>
                </w:rPr>
                <w:t>,</w:t>
              </w:r>
              <w:r w:rsidRPr="000C7486">
                <w:rPr>
                  <w:rFonts w:eastAsia="Cambria" w:cs="Arial"/>
                  <w:snapToGrid/>
                  <w:highlight w:val="cyan"/>
                  <w:lang w:eastAsia="en-GB"/>
                </w:rPr>
                <w:t xml:space="preserve"> on instruction,</w:t>
              </w:r>
              <w:r w:rsidR="00C90321" w:rsidRPr="000C7486">
                <w:rPr>
                  <w:rFonts w:eastAsia="Cambria" w:cs="Arial"/>
                  <w:snapToGrid/>
                  <w:highlight w:val="cyan"/>
                  <w:lang w:eastAsia="en-GB"/>
                </w:rPr>
                <w:t xml:space="preserve"> </w:t>
              </w:r>
              <w:r w:rsidRPr="000C7486">
                <w:rPr>
                  <w:rFonts w:eastAsia="Cambria" w:cs="Arial"/>
                  <w:snapToGrid/>
                  <w:highlight w:val="cyan"/>
                  <w:lang w:eastAsia="en-GB"/>
                </w:rPr>
                <w:t>provide</w:t>
              </w:r>
              <w:r w:rsidR="009A0CAC" w:rsidRPr="000C7486">
                <w:rPr>
                  <w:rFonts w:eastAsia="Cambria" w:cs="Arial"/>
                  <w:snapToGrid/>
                  <w:highlight w:val="cyan"/>
                  <w:lang w:eastAsia="en-GB"/>
                </w:rPr>
                <w:t>s</w:t>
              </w:r>
              <w:r w:rsidRPr="000C7486">
                <w:rPr>
                  <w:rFonts w:eastAsia="Cambria" w:cs="Arial"/>
                  <w:snapToGrid/>
                  <w:highlight w:val="cyan"/>
                  <w:lang w:eastAsia="en-GB"/>
                </w:rPr>
                <w:t xml:space="preserve"> </w:t>
              </w:r>
              <w:r w:rsidR="009A0CAC" w:rsidRPr="000C7486">
                <w:rPr>
                  <w:rFonts w:eastAsia="Cambria" w:cs="Arial"/>
                  <w:snapToGrid/>
                  <w:highlight w:val="cyan"/>
                  <w:lang w:eastAsia="en-GB"/>
                </w:rPr>
                <w:t xml:space="preserve">a </w:t>
              </w:r>
              <w:r w:rsidRPr="000C7486">
                <w:rPr>
                  <w:rFonts w:eastAsia="Cambria" w:cs="Arial"/>
                  <w:snapToGrid/>
                  <w:highlight w:val="cyan"/>
                  <w:lang w:eastAsia="en-GB"/>
                </w:rPr>
                <w:t xml:space="preserve">service to energise and/or contribute to the establishment of a </w:t>
              </w:r>
              <w:r w:rsidRPr="000C7486">
                <w:rPr>
                  <w:rFonts w:eastAsia="Cambria" w:cs="Arial"/>
                  <w:b/>
                  <w:snapToGrid/>
                  <w:highlight w:val="cyan"/>
                  <w:lang w:eastAsia="en-GB"/>
                </w:rPr>
                <w:t>Distribution Restoration Zone</w:t>
              </w:r>
              <w:r w:rsidRPr="000C7486">
                <w:rPr>
                  <w:rFonts w:eastAsia="Cambria" w:cs="Arial"/>
                  <w:snapToGrid/>
                  <w:highlight w:val="cyan"/>
                  <w:lang w:eastAsia="en-GB"/>
                </w:rPr>
                <w:t>.</w:t>
              </w:r>
            </w:ins>
          </w:p>
        </w:tc>
      </w:tr>
      <w:tr w:rsidR="0093310B" w:rsidRPr="007E0B31" w14:paraId="5BE62B72" w14:textId="77777777" w:rsidTr="00696AC0">
        <w:trPr>
          <w:cantSplit/>
          <w:ins w:id="550" w:author="Halford(ESO), David" w:date="2023-04-08T17:28:00Z"/>
        </w:trPr>
        <w:tc>
          <w:tcPr>
            <w:tcW w:w="2581" w:type="dxa"/>
          </w:tcPr>
          <w:p w14:paraId="1FC85A18" w14:textId="5A69B511" w:rsidR="0070676D" w:rsidRPr="000C7486" w:rsidRDefault="0070676D" w:rsidP="0070676D">
            <w:pPr>
              <w:pStyle w:val="Arial11Bold"/>
              <w:rPr>
                <w:ins w:id="551" w:author="Halford(ESO), David" w:date="2023-04-08T17:28:00Z"/>
                <w:rFonts w:cs="Arial"/>
                <w:highlight w:val="cyan"/>
              </w:rPr>
            </w:pPr>
            <w:ins w:id="552" w:author="Halford(ESO), David" w:date="2023-04-08T17:28:00Z">
              <w:r w:rsidRPr="000C7486">
                <w:rPr>
                  <w:rFonts w:cs="Arial"/>
                  <w:highlight w:val="cyan"/>
                </w:rPr>
                <w:t>Distribution Restoration Zone</w:t>
              </w:r>
            </w:ins>
          </w:p>
        </w:tc>
        <w:tc>
          <w:tcPr>
            <w:tcW w:w="6937" w:type="dxa"/>
          </w:tcPr>
          <w:p w14:paraId="64351CFD" w14:textId="66ADA5F0" w:rsidR="0070676D" w:rsidRPr="000C7486" w:rsidRDefault="0070676D" w:rsidP="0070676D">
            <w:pPr>
              <w:pStyle w:val="TableArial11"/>
              <w:rPr>
                <w:ins w:id="553" w:author="Halford(ESO), David" w:date="2023-04-08T17:28:00Z"/>
                <w:rFonts w:cs="Arial"/>
                <w:highlight w:val="cyan"/>
              </w:rPr>
            </w:pPr>
            <w:ins w:id="554" w:author="Halford(ESO), David" w:date="2023-04-08T17:28:00Z">
              <w:r w:rsidRPr="000C7486">
                <w:rPr>
                  <w:rFonts w:cs="Arial"/>
                  <w:highlight w:val="cyan"/>
                </w:rPr>
                <w:t xml:space="preserve">Part of a </w:t>
              </w:r>
              <w:r w:rsidRPr="000C7486">
                <w:rPr>
                  <w:rFonts w:cs="Arial"/>
                  <w:b/>
                  <w:bCs/>
                  <w:highlight w:val="cyan"/>
                </w:rPr>
                <w:t>Network Operator’s System</w:t>
              </w:r>
              <w:r w:rsidRPr="000C7486">
                <w:rPr>
                  <w:rFonts w:cs="Arial"/>
                  <w:highlight w:val="cyan"/>
                </w:rPr>
                <w:t xml:space="preserve"> which is capable of being energised by</w:t>
              </w:r>
              <w:r w:rsidR="006E079D" w:rsidRPr="000C7486">
                <w:rPr>
                  <w:rFonts w:cs="Arial"/>
                  <w:highlight w:val="cyan"/>
                </w:rPr>
                <w:t xml:space="preserve"> an</w:t>
              </w:r>
              <w:r w:rsidRPr="000C7486">
                <w:rPr>
                  <w:rFonts w:cs="Arial"/>
                  <w:highlight w:val="cyan"/>
                </w:rPr>
                <w:t xml:space="preserve"> </w:t>
              </w:r>
              <w:r w:rsidRPr="000C7486">
                <w:rPr>
                  <w:rFonts w:cs="Arial"/>
                  <w:b/>
                  <w:bCs/>
                  <w:highlight w:val="cyan"/>
                </w:rPr>
                <w:t>Anchor Plant</w:t>
              </w:r>
              <w:r w:rsidRPr="000C7486">
                <w:rPr>
                  <w:rFonts w:cs="Arial"/>
                  <w:highlight w:val="cyan"/>
                </w:rPr>
                <w:t xml:space="preserve"> following a </w:t>
              </w:r>
              <w:r w:rsidRPr="000C7486">
                <w:rPr>
                  <w:rFonts w:cs="Arial"/>
                  <w:b/>
                  <w:bCs/>
                  <w:highlight w:val="cyan"/>
                </w:rPr>
                <w:t>Total System Shutdown</w:t>
              </w:r>
              <w:r w:rsidRPr="000C7486">
                <w:rPr>
                  <w:rFonts w:cs="Arial"/>
                  <w:highlight w:val="cyan"/>
                </w:rPr>
                <w:t xml:space="preserve"> or </w:t>
              </w:r>
              <w:r w:rsidRPr="000C7486">
                <w:rPr>
                  <w:rFonts w:cs="Arial"/>
                  <w:b/>
                  <w:bCs/>
                  <w:highlight w:val="cyan"/>
                </w:rPr>
                <w:t>Partial System Shutdown</w:t>
              </w:r>
              <w:r w:rsidRPr="000C7486">
                <w:rPr>
                  <w:rFonts w:cs="Arial"/>
                  <w:highlight w:val="cyan"/>
                </w:rPr>
                <w:t>.  The</w:t>
              </w:r>
              <w:r w:rsidRPr="000C7486">
                <w:rPr>
                  <w:rFonts w:cs="Arial"/>
                  <w:b/>
                  <w:bCs/>
                  <w:highlight w:val="cyan"/>
                </w:rPr>
                <w:t xml:space="preserve"> Distribution Restoration Zone</w:t>
              </w:r>
              <w:r w:rsidRPr="000C7486">
                <w:rPr>
                  <w:rFonts w:cs="Arial"/>
                  <w:highlight w:val="cyan"/>
                </w:rPr>
                <w:t xml:space="preserve"> shall contain</w:t>
              </w:r>
              <w:r w:rsidR="006E079D" w:rsidRPr="000C7486">
                <w:rPr>
                  <w:rFonts w:cs="Arial"/>
                  <w:highlight w:val="cyan"/>
                </w:rPr>
                <w:t xml:space="preserve"> an</w:t>
              </w:r>
              <w:r w:rsidRPr="000C7486">
                <w:rPr>
                  <w:rFonts w:cs="Arial"/>
                  <w:highlight w:val="cyan"/>
                </w:rPr>
                <w:t xml:space="preserve"> </w:t>
              </w:r>
              <w:r w:rsidRPr="000C7486">
                <w:rPr>
                  <w:rFonts w:cs="Arial"/>
                  <w:b/>
                  <w:bCs/>
                  <w:highlight w:val="cyan"/>
                </w:rPr>
                <w:t>Anchor Plant</w:t>
              </w:r>
              <w:r w:rsidRPr="000C7486">
                <w:rPr>
                  <w:rFonts w:cs="Arial"/>
                  <w:highlight w:val="cyan"/>
                </w:rPr>
                <w:t xml:space="preserve"> </w:t>
              </w:r>
              <w:r w:rsidRPr="000C7486">
                <w:rPr>
                  <w:rFonts w:cs="Arial"/>
                  <w:bCs/>
                  <w:highlight w:val="cyan"/>
                </w:rPr>
                <w:t>and may also include one or more</w:t>
              </w:r>
              <w:r w:rsidRPr="000C7486">
                <w:rPr>
                  <w:rFonts w:cs="Arial"/>
                  <w:b/>
                  <w:highlight w:val="cyan"/>
                </w:rPr>
                <w:t xml:space="preserve"> </w:t>
              </w:r>
              <w:r w:rsidR="00457A4E" w:rsidRPr="000C7486">
                <w:rPr>
                  <w:rFonts w:cs="Arial"/>
                  <w:b/>
                  <w:highlight w:val="cyan"/>
                </w:rPr>
                <w:t xml:space="preserve">Top Up Restoration </w:t>
              </w:r>
              <w:r w:rsidR="009F6F8E" w:rsidRPr="000C7486">
                <w:rPr>
                  <w:rFonts w:cs="Arial"/>
                  <w:b/>
                  <w:highlight w:val="cyan"/>
                </w:rPr>
                <w:t>Contractor</w:t>
              </w:r>
              <w:r w:rsidR="001927F8" w:rsidRPr="000C7486">
                <w:rPr>
                  <w:rFonts w:cs="Arial"/>
                  <w:b/>
                  <w:highlight w:val="cyan"/>
                </w:rPr>
                <w:t>’</w:t>
              </w:r>
              <w:r w:rsidRPr="000C7486">
                <w:rPr>
                  <w:rFonts w:cs="Arial"/>
                  <w:b/>
                  <w:highlight w:val="cyan"/>
                </w:rPr>
                <w:t>s</w:t>
              </w:r>
              <w:r w:rsidRPr="000C7486">
                <w:rPr>
                  <w:rFonts w:cs="Arial"/>
                  <w:b/>
                  <w:bCs/>
                  <w:highlight w:val="cyan"/>
                </w:rPr>
                <w:t xml:space="preserve"> Plant</w:t>
              </w:r>
              <w:r w:rsidR="00300696" w:rsidRPr="000C7486">
                <w:rPr>
                  <w:rFonts w:cs="Arial"/>
                  <w:b/>
                  <w:bCs/>
                  <w:highlight w:val="cyan"/>
                </w:rPr>
                <w:t>s</w:t>
              </w:r>
              <w:r w:rsidRPr="000C7486">
                <w:rPr>
                  <w:rFonts w:cs="Arial"/>
                  <w:highlight w:val="cyan"/>
                </w:rPr>
                <w:t xml:space="preserve">.  The </w:t>
              </w:r>
              <w:r w:rsidRPr="000C7486">
                <w:rPr>
                  <w:rFonts w:cs="Arial"/>
                  <w:b/>
                  <w:bCs/>
                  <w:highlight w:val="cyan"/>
                </w:rPr>
                <w:t>Distribution Restoration Zone</w:t>
              </w:r>
              <w:r w:rsidRPr="000C7486">
                <w:rPr>
                  <w:rFonts w:cs="Arial"/>
                  <w:highlight w:val="cyan"/>
                </w:rPr>
                <w:t xml:space="preserve"> primarily comprise</w:t>
              </w:r>
              <w:r w:rsidR="001927F8" w:rsidRPr="000C7486">
                <w:rPr>
                  <w:rFonts w:cs="Arial"/>
                  <w:highlight w:val="cyan"/>
                </w:rPr>
                <w:t>s p</w:t>
              </w:r>
              <w:r w:rsidRPr="000C7486">
                <w:rPr>
                  <w:rFonts w:cs="Arial"/>
                  <w:highlight w:val="cyan"/>
                </w:rPr>
                <w:t xml:space="preserve">art of the </w:t>
              </w:r>
              <w:r w:rsidRPr="000C7486">
                <w:rPr>
                  <w:rFonts w:cs="Arial"/>
                  <w:b/>
                  <w:bCs/>
                  <w:highlight w:val="cyan"/>
                </w:rPr>
                <w:t>Network Operator’s System</w:t>
              </w:r>
              <w:r w:rsidRPr="000C7486">
                <w:rPr>
                  <w:rFonts w:cs="Arial"/>
                  <w:highlight w:val="cyan"/>
                </w:rPr>
                <w:t xml:space="preserve"> but may include relevant parts of the </w:t>
              </w:r>
              <w:r w:rsidRPr="000C7486">
                <w:rPr>
                  <w:rFonts w:cs="Arial"/>
                  <w:b/>
                  <w:bCs/>
                  <w:highlight w:val="cyan"/>
                </w:rPr>
                <w:t>National Electricity Transmission System</w:t>
              </w:r>
              <w:r w:rsidRPr="000C7486">
                <w:rPr>
                  <w:rFonts w:cs="Arial"/>
                  <w:highlight w:val="cyan"/>
                </w:rPr>
                <w:t xml:space="preserve"> </w:t>
              </w:r>
              <w:r w:rsidR="00F47CEF" w:rsidRPr="000C7486">
                <w:rPr>
                  <w:rFonts w:cs="Arial"/>
                  <w:highlight w:val="cyan"/>
                </w:rPr>
                <w:t xml:space="preserve">in which case </w:t>
              </w:r>
              <w:r w:rsidR="00A14C19" w:rsidRPr="000C7486">
                <w:rPr>
                  <w:rFonts w:cs="Arial"/>
                  <w:b/>
                  <w:bCs/>
                  <w:highlight w:val="cyan"/>
                </w:rPr>
                <w:t>Relevant Transmission Licensees</w:t>
              </w:r>
              <w:r w:rsidR="00A14C19" w:rsidRPr="000C7486">
                <w:rPr>
                  <w:rFonts w:cs="Arial"/>
                  <w:highlight w:val="cyan"/>
                </w:rPr>
                <w:t xml:space="preserve"> would be party to the </w:t>
              </w:r>
              <w:r w:rsidRPr="000C7486">
                <w:rPr>
                  <w:rFonts w:cs="Arial"/>
                  <w:b/>
                  <w:bCs/>
                  <w:highlight w:val="cyan"/>
                </w:rPr>
                <w:t>Distribution Restoration Zone Plan</w:t>
              </w:r>
              <w:r w:rsidRPr="000C7486">
                <w:rPr>
                  <w:rFonts w:cs="Arial"/>
                  <w:highlight w:val="cyan"/>
                </w:rPr>
                <w:t>.</w:t>
              </w:r>
            </w:ins>
          </w:p>
        </w:tc>
      </w:tr>
      <w:tr w:rsidR="0093310B" w:rsidRPr="007E0B31" w14:paraId="1BA03D25" w14:textId="77777777" w:rsidTr="00696AC0">
        <w:trPr>
          <w:cantSplit/>
          <w:ins w:id="555" w:author="Halford(ESO), David" w:date="2023-04-08T17:28:00Z"/>
        </w:trPr>
        <w:tc>
          <w:tcPr>
            <w:tcW w:w="2581" w:type="dxa"/>
          </w:tcPr>
          <w:p w14:paraId="64BB3F4E" w14:textId="393AA84F" w:rsidR="00DF3725" w:rsidRPr="000C7486" w:rsidRDefault="00DF3725" w:rsidP="00DF3725">
            <w:pPr>
              <w:pStyle w:val="Arial11Bold"/>
              <w:rPr>
                <w:ins w:id="556" w:author="Halford(ESO), David" w:date="2023-04-08T17:28:00Z"/>
                <w:rFonts w:cs="Arial"/>
                <w:highlight w:val="cyan"/>
              </w:rPr>
            </w:pPr>
            <w:ins w:id="557" w:author="Halford(ESO), David" w:date="2023-04-08T17:28:00Z">
              <w:r w:rsidRPr="000C7486">
                <w:rPr>
                  <w:rFonts w:cs="Arial"/>
                  <w:highlight w:val="cyan"/>
                </w:rPr>
                <w:t>Distribution Restoration Zone Control System</w:t>
              </w:r>
              <w:r w:rsidR="00AC14EF" w:rsidRPr="000C7486">
                <w:rPr>
                  <w:rFonts w:cs="Arial"/>
                  <w:highlight w:val="cyan"/>
                </w:rPr>
                <w:t xml:space="preserve"> (DRZCS)</w:t>
              </w:r>
            </w:ins>
          </w:p>
        </w:tc>
        <w:tc>
          <w:tcPr>
            <w:tcW w:w="6937" w:type="dxa"/>
          </w:tcPr>
          <w:p w14:paraId="7E787111" w14:textId="52046C62" w:rsidR="00DF3725" w:rsidRPr="000C7486" w:rsidRDefault="00DF3725" w:rsidP="00DF3725">
            <w:pPr>
              <w:pStyle w:val="TableArial11"/>
              <w:rPr>
                <w:ins w:id="558" w:author="Halford(ESO), David" w:date="2023-04-08T17:28:00Z"/>
                <w:rFonts w:cs="Arial"/>
                <w:highlight w:val="cyan"/>
              </w:rPr>
            </w:pPr>
            <w:ins w:id="559" w:author="Halford(ESO), David" w:date="2023-04-08T17:28:00Z">
              <w:r w:rsidRPr="000C7486">
                <w:rPr>
                  <w:rFonts w:cs="Arial"/>
                  <w:highlight w:val="cyan"/>
                </w:rPr>
                <w:t xml:space="preserve">A mains-independent automatic control and supervisory system which assesses the status and operational conditions of </w:t>
              </w:r>
              <w:r w:rsidR="005236D8" w:rsidRPr="000C7486">
                <w:rPr>
                  <w:rFonts w:cs="Arial"/>
                  <w:highlight w:val="cyan"/>
                </w:rPr>
                <w:t xml:space="preserve">part of </w:t>
              </w:r>
              <w:r w:rsidRPr="000C7486">
                <w:rPr>
                  <w:rFonts w:cs="Arial"/>
                  <w:highlight w:val="cyan"/>
                </w:rPr>
                <w:t xml:space="preserve">a </w:t>
              </w:r>
              <w:r w:rsidRPr="000C7486">
                <w:rPr>
                  <w:rFonts w:cs="Arial"/>
                  <w:b/>
                  <w:highlight w:val="cyan"/>
                </w:rPr>
                <w:t>Network Operator’s System</w:t>
              </w:r>
              <w:r w:rsidRPr="000C7486">
                <w:rPr>
                  <w:rFonts w:cs="Arial"/>
                  <w:highlight w:val="cyan"/>
                </w:rPr>
                <w:t xml:space="preserve"> </w:t>
              </w:r>
              <w:r w:rsidR="00824A22" w:rsidRPr="000C7486">
                <w:rPr>
                  <w:rFonts w:cs="Arial"/>
                  <w:highlight w:val="cyan"/>
                </w:rPr>
                <w:t>and where relevant</w:t>
              </w:r>
              <w:r w:rsidR="00185AE9" w:rsidRPr="000C7486">
                <w:rPr>
                  <w:rFonts w:cs="Arial"/>
                  <w:highlight w:val="cyan"/>
                </w:rPr>
                <w:t>,</w:t>
              </w:r>
              <w:r w:rsidR="00824A22" w:rsidRPr="000C7486">
                <w:rPr>
                  <w:rFonts w:cs="Arial"/>
                  <w:highlight w:val="cyan"/>
                </w:rPr>
                <w:t xml:space="preserve"> part of the </w:t>
              </w:r>
              <w:r w:rsidR="00824A22" w:rsidRPr="000C7486">
                <w:rPr>
                  <w:rFonts w:cs="Arial"/>
                  <w:b/>
                  <w:bCs/>
                  <w:highlight w:val="cyan"/>
                </w:rPr>
                <w:t>Transmission System</w:t>
              </w:r>
              <w:r w:rsidR="00824A22" w:rsidRPr="000C7486">
                <w:rPr>
                  <w:rFonts w:cs="Arial"/>
                  <w:highlight w:val="cyan"/>
                </w:rPr>
                <w:t xml:space="preserve"> </w:t>
              </w:r>
              <w:r w:rsidRPr="000C7486">
                <w:rPr>
                  <w:rFonts w:cs="Arial"/>
                  <w:highlight w:val="cyan"/>
                </w:rPr>
                <w:t xml:space="preserve">for the purposes of operating </w:t>
              </w:r>
              <w:r w:rsidRPr="000C7486">
                <w:rPr>
                  <w:b/>
                  <w:highlight w:val="cyan"/>
                </w:rPr>
                <w:t xml:space="preserve">Restoration </w:t>
              </w:r>
              <w:r w:rsidR="00E51722" w:rsidRPr="000C7486">
                <w:rPr>
                  <w:b/>
                  <w:highlight w:val="cyan"/>
                </w:rPr>
                <w:t>Contractor</w:t>
              </w:r>
              <w:r w:rsidR="007201A7" w:rsidRPr="000C7486">
                <w:rPr>
                  <w:b/>
                  <w:highlight w:val="cyan"/>
                </w:rPr>
                <w:t>’</w:t>
              </w:r>
              <w:r w:rsidRPr="000C7486">
                <w:rPr>
                  <w:b/>
                  <w:highlight w:val="cyan"/>
                </w:rPr>
                <w:t xml:space="preserve">s Plant </w:t>
              </w:r>
              <w:r w:rsidR="007201A7" w:rsidRPr="000C7486">
                <w:rPr>
                  <w:bCs/>
                  <w:highlight w:val="cyan"/>
                </w:rPr>
                <w:t>and</w:t>
              </w:r>
              <w:r w:rsidR="007201A7" w:rsidRPr="000C7486">
                <w:rPr>
                  <w:b/>
                  <w:highlight w:val="cyan"/>
                </w:rPr>
                <w:t xml:space="preserve"> Apparatus </w:t>
              </w:r>
              <w:r w:rsidRPr="000C7486">
                <w:rPr>
                  <w:highlight w:val="cyan"/>
                </w:rPr>
                <w:t xml:space="preserve">and/or modulating </w:t>
              </w:r>
              <w:r w:rsidRPr="000C7486">
                <w:rPr>
                  <w:b/>
                  <w:bCs/>
                  <w:highlight w:val="cyan"/>
                </w:rPr>
                <w:t xml:space="preserve">Restoration </w:t>
              </w:r>
              <w:r w:rsidR="00E51722" w:rsidRPr="000C7486">
                <w:rPr>
                  <w:b/>
                  <w:bCs/>
                  <w:highlight w:val="cyan"/>
                </w:rPr>
                <w:t>Contractor</w:t>
              </w:r>
              <w:r w:rsidRPr="000C7486">
                <w:rPr>
                  <w:b/>
                  <w:bCs/>
                  <w:highlight w:val="cyan"/>
                </w:rPr>
                <w:t>s’</w:t>
              </w:r>
              <w:r w:rsidRPr="000C7486">
                <w:rPr>
                  <w:highlight w:val="cyan"/>
                </w:rPr>
                <w:t xml:space="preserve"> </w:t>
              </w:r>
              <w:r w:rsidRPr="000C7486">
                <w:rPr>
                  <w:b/>
                  <w:highlight w:val="cyan"/>
                </w:rPr>
                <w:t>Demand</w:t>
              </w:r>
              <w:r w:rsidRPr="000C7486">
                <w:rPr>
                  <w:rFonts w:cs="Arial"/>
                  <w:highlight w:val="cyan"/>
                </w:rPr>
                <w:t xml:space="preserve"> in addition to operating items of </w:t>
              </w:r>
              <w:r w:rsidRPr="000C7486">
                <w:rPr>
                  <w:rFonts w:cs="Arial"/>
                  <w:bCs/>
                  <w:highlight w:val="cyan"/>
                </w:rPr>
                <w:t xml:space="preserve">the </w:t>
              </w:r>
              <w:r w:rsidRPr="000C7486">
                <w:rPr>
                  <w:rFonts w:cs="Arial"/>
                  <w:b/>
                  <w:highlight w:val="cyan"/>
                </w:rPr>
                <w:t>Network Operator’s</w:t>
              </w:r>
              <w:r w:rsidRPr="000C7486">
                <w:rPr>
                  <w:rFonts w:cs="Arial"/>
                  <w:highlight w:val="cyan"/>
                </w:rPr>
                <w:t xml:space="preserve"> </w:t>
              </w:r>
              <w:r w:rsidRPr="000C7486">
                <w:rPr>
                  <w:rFonts w:cs="Arial"/>
                  <w:b/>
                  <w:bCs/>
                  <w:highlight w:val="cyan"/>
                </w:rPr>
                <w:t>Plant</w:t>
              </w:r>
              <w:r w:rsidRPr="000C7486">
                <w:rPr>
                  <w:rFonts w:cs="Arial"/>
                  <w:highlight w:val="cyan"/>
                </w:rPr>
                <w:t xml:space="preserve"> and </w:t>
              </w:r>
              <w:r w:rsidRPr="000C7486">
                <w:rPr>
                  <w:rFonts w:cs="Arial"/>
                  <w:b/>
                  <w:bCs/>
                  <w:highlight w:val="cyan"/>
                </w:rPr>
                <w:t>Apparatus</w:t>
              </w:r>
              <w:r w:rsidRPr="000C7486">
                <w:rPr>
                  <w:rFonts w:cs="Arial"/>
                  <w:highlight w:val="cyan"/>
                </w:rPr>
                <w:t xml:space="preserve"> </w:t>
              </w:r>
              <w:r w:rsidR="00966D1F" w:rsidRPr="000C7486">
                <w:rPr>
                  <w:rFonts w:cs="Arial"/>
                  <w:highlight w:val="cyan"/>
                </w:rPr>
                <w:t xml:space="preserve">and relevant </w:t>
              </w:r>
              <w:r w:rsidR="00966D1F" w:rsidRPr="000C7486">
                <w:rPr>
                  <w:rFonts w:cs="Arial"/>
                  <w:b/>
                  <w:bCs/>
                  <w:highlight w:val="cyan"/>
                </w:rPr>
                <w:t>Transmission Licensee</w:t>
              </w:r>
              <w:r w:rsidR="00CC104B" w:rsidRPr="000C7486">
                <w:rPr>
                  <w:rFonts w:cs="Arial"/>
                  <w:b/>
                  <w:bCs/>
                  <w:highlight w:val="cyan"/>
                </w:rPr>
                <w:t>’</w:t>
              </w:r>
              <w:r w:rsidR="00966D1F" w:rsidRPr="000C7486">
                <w:rPr>
                  <w:rFonts w:cs="Arial"/>
                  <w:b/>
                  <w:bCs/>
                  <w:highlight w:val="cyan"/>
                </w:rPr>
                <w:t>s Plant</w:t>
              </w:r>
              <w:r w:rsidR="00966D1F" w:rsidRPr="000C7486">
                <w:rPr>
                  <w:rFonts w:cs="Arial"/>
                  <w:highlight w:val="cyan"/>
                </w:rPr>
                <w:t xml:space="preserve"> and </w:t>
              </w:r>
              <w:r w:rsidR="00966D1F" w:rsidRPr="000C7486">
                <w:rPr>
                  <w:rFonts w:cs="Arial"/>
                  <w:b/>
                  <w:bCs/>
                  <w:highlight w:val="cyan"/>
                </w:rPr>
                <w:t>Apparatus</w:t>
              </w:r>
              <w:r w:rsidR="00966D1F" w:rsidRPr="000C7486">
                <w:rPr>
                  <w:rFonts w:cs="Arial"/>
                  <w:highlight w:val="cyan"/>
                </w:rPr>
                <w:t xml:space="preserve"> </w:t>
              </w:r>
              <w:r w:rsidRPr="000C7486">
                <w:rPr>
                  <w:rFonts w:cs="Arial"/>
                  <w:highlight w:val="cyan"/>
                </w:rPr>
                <w:t xml:space="preserve">for the purposes of establishing and operating a </w:t>
              </w:r>
              <w:r w:rsidRPr="000C7486">
                <w:rPr>
                  <w:rFonts w:cs="Arial"/>
                  <w:b/>
                  <w:highlight w:val="cyan"/>
                </w:rPr>
                <w:t>Distribution Restoration Zone</w:t>
              </w:r>
              <w:r w:rsidRPr="000C7486">
                <w:rPr>
                  <w:rFonts w:cs="Arial"/>
                  <w:highlight w:val="cyan"/>
                </w:rPr>
                <w:t>.</w:t>
              </w:r>
            </w:ins>
          </w:p>
        </w:tc>
      </w:tr>
      <w:tr w:rsidR="0093310B" w:rsidRPr="007E0B31" w14:paraId="3C6D5A41" w14:textId="77777777" w:rsidTr="00696AC0">
        <w:trPr>
          <w:cantSplit/>
          <w:ins w:id="560" w:author="Halford(ESO), David" w:date="2023-04-08T17:28:00Z"/>
        </w:trPr>
        <w:tc>
          <w:tcPr>
            <w:tcW w:w="2581" w:type="dxa"/>
          </w:tcPr>
          <w:p w14:paraId="1172C052" w14:textId="31D75C4B" w:rsidR="009871B0" w:rsidRPr="000C7486" w:rsidRDefault="009871B0" w:rsidP="009871B0">
            <w:pPr>
              <w:pStyle w:val="Arial11Bold"/>
              <w:rPr>
                <w:ins w:id="561" w:author="Halford(ESO), David" w:date="2023-04-08T17:28:00Z"/>
                <w:rFonts w:cs="Arial"/>
                <w:highlight w:val="cyan"/>
              </w:rPr>
            </w:pPr>
            <w:ins w:id="562" w:author="Halford(ESO), David" w:date="2023-04-08T17:28:00Z">
              <w:r w:rsidRPr="000C7486">
                <w:rPr>
                  <w:rFonts w:cs="Arial"/>
                  <w:highlight w:val="cyan"/>
                </w:rPr>
                <w:t>Distribution Restoration Zone Plan</w:t>
              </w:r>
            </w:ins>
          </w:p>
        </w:tc>
        <w:tc>
          <w:tcPr>
            <w:tcW w:w="6937" w:type="dxa"/>
          </w:tcPr>
          <w:p w14:paraId="5A150349" w14:textId="3C1172C4" w:rsidR="00C9037F" w:rsidRPr="000C7486" w:rsidRDefault="00C9037F" w:rsidP="00C9037F">
            <w:pPr>
              <w:pStyle w:val="Default"/>
              <w:jc w:val="both"/>
              <w:rPr>
                <w:ins w:id="563" w:author="Halford(ESO), David" w:date="2023-04-08T17:28:00Z"/>
                <w:sz w:val="20"/>
                <w:szCs w:val="20"/>
                <w:highlight w:val="cyan"/>
              </w:rPr>
            </w:pPr>
            <w:ins w:id="564" w:author="Halford(ESO), David" w:date="2023-04-08T17:28:00Z">
              <w:r w:rsidRPr="000C7486">
                <w:rPr>
                  <w:sz w:val="20"/>
                  <w:szCs w:val="20"/>
                  <w:highlight w:val="cyan"/>
                </w:rPr>
                <w:t xml:space="preserve">A plan produced and agreed by </w:t>
              </w:r>
              <w:r w:rsidR="003353DC" w:rsidRPr="000C7486">
                <w:rPr>
                  <w:sz w:val="20"/>
                  <w:szCs w:val="20"/>
                  <w:highlight w:val="cyan"/>
                </w:rPr>
                <w:t xml:space="preserve">a </w:t>
              </w:r>
              <w:r w:rsidR="006545C3" w:rsidRPr="000C7486">
                <w:rPr>
                  <w:b/>
                  <w:bCs/>
                  <w:sz w:val="20"/>
                  <w:szCs w:val="20"/>
                  <w:highlight w:val="cyan"/>
                </w:rPr>
                <w:t>Network Operator</w:t>
              </w:r>
              <w:r w:rsidRPr="000C7486">
                <w:rPr>
                  <w:sz w:val="20"/>
                  <w:szCs w:val="20"/>
                  <w:highlight w:val="cyan"/>
                </w:rPr>
                <w:t xml:space="preserve">, </w:t>
              </w:r>
              <w:r w:rsidR="00C95A1D" w:rsidRPr="000C7486">
                <w:rPr>
                  <w:b/>
                  <w:bCs/>
                  <w:sz w:val="20"/>
                  <w:szCs w:val="20"/>
                  <w:highlight w:val="cyan"/>
                </w:rPr>
                <w:t>The Company</w:t>
              </w:r>
              <w:r w:rsidRPr="000C7486">
                <w:rPr>
                  <w:sz w:val="20"/>
                  <w:szCs w:val="20"/>
                  <w:highlight w:val="cyan"/>
                </w:rPr>
                <w:t xml:space="preserve">, </w:t>
              </w:r>
              <w:r w:rsidRPr="000C7486">
                <w:rPr>
                  <w:b/>
                  <w:bCs/>
                  <w:sz w:val="20"/>
                  <w:szCs w:val="20"/>
                  <w:highlight w:val="cyan"/>
                </w:rPr>
                <w:t>Restoration Contractors</w:t>
              </w:r>
              <w:r w:rsidRPr="000C7486">
                <w:rPr>
                  <w:sz w:val="20"/>
                  <w:szCs w:val="20"/>
                  <w:highlight w:val="cyan"/>
                </w:rPr>
                <w:t xml:space="preserve"> and </w:t>
              </w:r>
              <w:r w:rsidR="00C95A1D" w:rsidRPr="000C7486">
                <w:rPr>
                  <w:sz w:val="20"/>
                  <w:szCs w:val="20"/>
                  <w:highlight w:val="cyan"/>
                </w:rPr>
                <w:t xml:space="preserve">in certain </w:t>
              </w:r>
              <w:r w:rsidR="00F22C4A" w:rsidRPr="000C7486">
                <w:rPr>
                  <w:sz w:val="20"/>
                  <w:szCs w:val="20"/>
                  <w:highlight w:val="cyan"/>
                </w:rPr>
                <w:t>situations</w:t>
              </w:r>
              <w:r w:rsidR="00F22C4A" w:rsidRPr="000C7486">
                <w:rPr>
                  <w:b/>
                  <w:bCs/>
                  <w:sz w:val="20"/>
                  <w:szCs w:val="20"/>
                  <w:highlight w:val="cyan"/>
                </w:rPr>
                <w:t xml:space="preserve"> </w:t>
              </w:r>
              <w:r w:rsidR="00855D30" w:rsidRPr="000C7486">
                <w:rPr>
                  <w:sz w:val="20"/>
                  <w:szCs w:val="20"/>
                  <w:highlight w:val="cyan"/>
                </w:rPr>
                <w:t>a</w:t>
              </w:r>
              <w:r w:rsidR="00855D30" w:rsidRPr="000C7486">
                <w:rPr>
                  <w:b/>
                  <w:bCs/>
                  <w:sz w:val="20"/>
                  <w:szCs w:val="20"/>
                  <w:highlight w:val="cyan"/>
                </w:rPr>
                <w:t xml:space="preserve"> </w:t>
              </w:r>
              <w:r w:rsidR="00F22C4A" w:rsidRPr="000C7486">
                <w:rPr>
                  <w:b/>
                  <w:bCs/>
                  <w:sz w:val="20"/>
                  <w:szCs w:val="20"/>
                  <w:highlight w:val="cyan"/>
                </w:rPr>
                <w:t>Transmission Licensees</w:t>
              </w:r>
              <w:r w:rsidRPr="000C7486">
                <w:rPr>
                  <w:sz w:val="20"/>
                  <w:szCs w:val="20"/>
                  <w:highlight w:val="cyan"/>
                </w:rPr>
                <w:t xml:space="preserve"> under OC9.4.7.7, detailing the agreed method and procedure by which</w:t>
              </w:r>
              <w:r w:rsidR="006545C3" w:rsidRPr="000C7486">
                <w:rPr>
                  <w:sz w:val="20"/>
                  <w:szCs w:val="20"/>
                  <w:highlight w:val="cyan"/>
                </w:rPr>
                <w:t xml:space="preserve"> a </w:t>
              </w:r>
              <w:r w:rsidR="006545C3" w:rsidRPr="000C7486">
                <w:rPr>
                  <w:b/>
                  <w:bCs/>
                  <w:sz w:val="20"/>
                  <w:szCs w:val="20"/>
                  <w:highlight w:val="cyan"/>
                </w:rPr>
                <w:t>Network Operator</w:t>
              </w:r>
              <w:r w:rsidRPr="000C7486">
                <w:rPr>
                  <w:sz w:val="20"/>
                  <w:szCs w:val="20"/>
                  <w:highlight w:val="cyan"/>
                </w:rPr>
                <w:t xml:space="preserve"> will instruct a</w:t>
              </w:r>
              <w:r w:rsidR="006545C3" w:rsidRPr="000C7486">
                <w:rPr>
                  <w:sz w:val="20"/>
                  <w:szCs w:val="20"/>
                  <w:highlight w:val="cyan"/>
                </w:rPr>
                <w:t xml:space="preserve"> </w:t>
              </w:r>
              <w:r w:rsidRPr="000C7486">
                <w:rPr>
                  <w:b/>
                  <w:bCs/>
                  <w:sz w:val="20"/>
                  <w:szCs w:val="20"/>
                  <w:highlight w:val="cyan"/>
                </w:rPr>
                <w:t xml:space="preserve">Restoration Contractor </w:t>
              </w:r>
              <w:r w:rsidRPr="000C7486">
                <w:rPr>
                  <w:sz w:val="20"/>
                  <w:szCs w:val="20"/>
                  <w:highlight w:val="cyan"/>
                </w:rPr>
                <w:t>with an</w:t>
              </w:r>
              <w:r w:rsidRPr="000C7486">
                <w:rPr>
                  <w:b/>
                  <w:bCs/>
                  <w:sz w:val="20"/>
                  <w:szCs w:val="20"/>
                  <w:highlight w:val="cyan"/>
                </w:rPr>
                <w:t xml:space="preserve"> Anchor Plant</w:t>
              </w:r>
              <w:r w:rsidRPr="000C7486">
                <w:rPr>
                  <w:sz w:val="20"/>
                  <w:szCs w:val="20"/>
                  <w:highlight w:val="cyan"/>
                </w:rPr>
                <w:t xml:space="preserve"> to energise, part o</w:t>
              </w:r>
              <w:r w:rsidR="006545C3" w:rsidRPr="000C7486">
                <w:rPr>
                  <w:sz w:val="20"/>
                  <w:szCs w:val="20"/>
                  <w:highlight w:val="cyan"/>
                </w:rPr>
                <w:t xml:space="preserve">f a </w:t>
              </w:r>
              <w:r w:rsidR="006545C3" w:rsidRPr="000C7486">
                <w:rPr>
                  <w:b/>
                  <w:bCs/>
                  <w:sz w:val="20"/>
                  <w:szCs w:val="20"/>
                  <w:highlight w:val="cyan"/>
                </w:rPr>
                <w:t xml:space="preserve">Network </w:t>
              </w:r>
              <w:r w:rsidR="00C95A1D" w:rsidRPr="000C7486">
                <w:rPr>
                  <w:b/>
                  <w:bCs/>
                  <w:sz w:val="20"/>
                  <w:szCs w:val="20"/>
                  <w:highlight w:val="cyan"/>
                </w:rPr>
                <w:t>Operator’s System</w:t>
              </w:r>
              <w:r w:rsidRPr="000C7486">
                <w:rPr>
                  <w:sz w:val="20"/>
                  <w:szCs w:val="20"/>
                  <w:highlight w:val="cyan"/>
                </w:rPr>
                <w:t xml:space="preserve"> </w:t>
              </w:r>
              <w:r w:rsidRPr="000C7486">
                <w:rPr>
                  <w:b/>
                  <w:bCs/>
                  <w:sz w:val="20"/>
                  <w:szCs w:val="20"/>
                  <w:highlight w:val="cyan"/>
                </w:rPr>
                <w:t xml:space="preserve">Total System </w:t>
              </w:r>
              <w:r w:rsidRPr="000C7486">
                <w:rPr>
                  <w:sz w:val="20"/>
                  <w:szCs w:val="20"/>
                  <w:highlight w:val="cyan"/>
                </w:rPr>
                <w:t xml:space="preserve">within </w:t>
              </w:r>
              <w:r w:rsidR="00C95A1D" w:rsidRPr="000C7486">
                <w:rPr>
                  <w:sz w:val="20"/>
                  <w:szCs w:val="20"/>
                  <w:highlight w:val="cyan"/>
                </w:rPr>
                <w:t>8</w:t>
              </w:r>
              <w:r w:rsidRPr="000C7486">
                <w:rPr>
                  <w:sz w:val="20"/>
                  <w:szCs w:val="20"/>
                  <w:highlight w:val="cyan"/>
                </w:rPr>
                <w:t xml:space="preserve"> hours of that instruction</w:t>
              </w:r>
              <w:r w:rsidR="00C95A1D" w:rsidRPr="000C7486">
                <w:rPr>
                  <w:sz w:val="20"/>
                  <w:szCs w:val="20"/>
                  <w:highlight w:val="cyan"/>
                </w:rPr>
                <w:t>,</w:t>
              </w:r>
              <w:r w:rsidRPr="000C7486">
                <w:rPr>
                  <w:b/>
                  <w:bCs/>
                  <w:sz w:val="20"/>
                  <w:szCs w:val="20"/>
                  <w:highlight w:val="cyan"/>
                </w:rPr>
                <w:t xml:space="preserve"> </w:t>
              </w:r>
              <w:r w:rsidRPr="000C7486">
                <w:rPr>
                  <w:sz w:val="20"/>
                  <w:szCs w:val="20"/>
                  <w:highlight w:val="cyan"/>
                </w:rPr>
                <w:t xml:space="preserve">and subsequently meet complementary blocks of local </w:t>
              </w:r>
              <w:r w:rsidRPr="000C7486">
                <w:rPr>
                  <w:b/>
                  <w:bCs/>
                  <w:sz w:val="20"/>
                  <w:szCs w:val="20"/>
                  <w:highlight w:val="cyan"/>
                </w:rPr>
                <w:t xml:space="preserve">Demand </w:t>
              </w:r>
              <w:r w:rsidRPr="000C7486">
                <w:rPr>
                  <w:sz w:val="20"/>
                  <w:szCs w:val="20"/>
                  <w:highlight w:val="cyan"/>
                </w:rPr>
                <w:t xml:space="preserve">so as to form a </w:t>
              </w:r>
              <w:r w:rsidRPr="000C7486">
                <w:rPr>
                  <w:b/>
                  <w:bCs/>
                  <w:sz w:val="20"/>
                  <w:szCs w:val="20"/>
                  <w:highlight w:val="cyan"/>
                </w:rPr>
                <w:t>Power Island</w:t>
              </w:r>
              <w:r w:rsidRPr="000C7486">
                <w:rPr>
                  <w:sz w:val="20"/>
                  <w:szCs w:val="20"/>
                  <w:highlight w:val="cyan"/>
                </w:rPr>
                <w:t xml:space="preserve">. A </w:t>
              </w:r>
              <w:r w:rsidR="00C95A1D" w:rsidRPr="000C7486">
                <w:rPr>
                  <w:b/>
                  <w:bCs/>
                  <w:sz w:val="20"/>
                  <w:szCs w:val="20"/>
                  <w:highlight w:val="cyan"/>
                </w:rPr>
                <w:t>Distribution Restoration Zone</w:t>
              </w:r>
              <w:r w:rsidRPr="000C7486">
                <w:rPr>
                  <w:b/>
                  <w:bCs/>
                  <w:sz w:val="20"/>
                  <w:szCs w:val="20"/>
                  <w:highlight w:val="cyan"/>
                </w:rPr>
                <w:t xml:space="preserve"> Plan</w:t>
              </w:r>
              <w:r w:rsidRPr="000C7486">
                <w:rPr>
                  <w:sz w:val="20"/>
                  <w:szCs w:val="20"/>
                  <w:highlight w:val="cyan"/>
                </w:rPr>
                <w:t xml:space="preserve"> may require the use of </w:t>
              </w:r>
              <w:r w:rsidRPr="000C7486">
                <w:rPr>
                  <w:b/>
                  <w:bCs/>
                  <w:sz w:val="20"/>
                  <w:szCs w:val="20"/>
                  <w:highlight w:val="cyan"/>
                </w:rPr>
                <w:t>Top Up Restoration Plant</w:t>
              </w:r>
              <w:r w:rsidRPr="000C7486">
                <w:rPr>
                  <w:sz w:val="20"/>
                  <w:szCs w:val="20"/>
                  <w:highlight w:val="cyan"/>
                </w:rPr>
                <w:t>.</w:t>
              </w:r>
            </w:ins>
          </w:p>
          <w:p w14:paraId="732BF6C9" w14:textId="77777777" w:rsidR="00C9037F" w:rsidRPr="000C7486" w:rsidRDefault="00C9037F" w:rsidP="00C9037F">
            <w:pPr>
              <w:pStyle w:val="Default"/>
              <w:jc w:val="both"/>
              <w:rPr>
                <w:ins w:id="565" w:author="Halford(ESO), David" w:date="2023-04-08T17:28:00Z"/>
                <w:sz w:val="20"/>
                <w:szCs w:val="20"/>
                <w:highlight w:val="cyan"/>
              </w:rPr>
            </w:pPr>
          </w:p>
          <w:p w14:paraId="7A48C91A" w14:textId="11F8115E" w:rsidR="009871B0" w:rsidRPr="000C7486" w:rsidRDefault="00C9037F" w:rsidP="00033691">
            <w:pPr>
              <w:pStyle w:val="Default"/>
              <w:rPr>
                <w:ins w:id="566" w:author="Halford(ESO), David" w:date="2023-04-08T17:28:00Z"/>
                <w:highlight w:val="cyan"/>
              </w:rPr>
            </w:pPr>
            <w:ins w:id="567" w:author="Halford(ESO), David" w:date="2023-04-08T17:28:00Z">
              <w:r w:rsidRPr="000C7486">
                <w:rPr>
                  <w:sz w:val="20"/>
                  <w:szCs w:val="20"/>
                  <w:highlight w:val="cyan"/>
                </w:rPr>
                <w:t xml:space="preserve">A </w:t>
              </w:r>
              <w:r w:rsidR="00C95A1D" w:rsidRPr="000C7486">
                <w:rPr>
                  <w:b/>
                  <w:bCs/>
                  <w:sz w:val="20"/>
                  <w:szCs w:val="20"/>
                  <w:highlight w:val="cyan"/>
                </w:rPr>
                <w:t>Distribution</w:t>
              </w:r>
              <w:r w:rsidRPr="000C7486">
                <w:rPr>
                  <w:b/>
                  <w:bCs/>
                  <w:sz w:val="20"/>
                  <w:szCs w:val="20"/>
                  <w:highlight w:val="cyan"/>
                </w:rPr>
                <w:t xml:space="preserve"> Restoration </w:t>
              </w:r>
              <w:r w:rsidR="00C95A1D" w:rsidRPr="000C7486">
                <w:rPr>
                  <w:b/>
                  <w:bCs/>
                  <w:sz w:val="20"/>
                  <w:szCs w:val="20"/>
                  <w:highlight w:val="cyan"/>
                </w:rPr>
                <w:t xml:space="preserve">Zone </w:t>
              </w:r>
              <w:r w:rsidRPr="000C7486">
                <w:rPr>
                  <w:b/>
                  <w:bCs/>
                  <w:sz w:val="20"/>
                  <w:szCs w:val="20"/>
                  <w:highlight w:val="cyan"/>
                </w:rPr>
                <w:t>Plan</w:t>
              </w:r>
              <w:r w:rsidRPr="000C7486">
                <w:rPr>
                  <w:sz w:val="20"/>
                  <w:szCs w:val="20"/>
                  <w:highlight w:val="cyan"/>
                </w:rPr>
                <w:t xml:space="preserve"> is distinct from and falls outside the provisions of a </w:t>
              </w:r>
              <w:r w:rsidR="00C95A1D" w:rsidRPr="000C7486">
                <w:rPr>
                  <w:b/>
                  <w:bCs/>
                  <w:sz w:val="20"/>
                  <w:szCs w:val="20"/>
                  <w:highlight w:val="cyan"/>
                </w:rPr>
                <w:t>Local Joint</w:t>
              </w:r>
              <w:r w:rsidRPr="000C7486">
                <w:rPr>
                  <w:b/>
                  <w:bCs/>
                  <w:sz w:val="20"/>
                  <w:szCs w:val="20"/>
                  <w:highlight w:val="cyan"/>
                </w:rPr>
                <w:t xml:space="preserve"> Restoration Plan</w:t>
              </w:r>
              <w:r w:rsidR="00855D30" w:rsidRPr="000C7486">
                <w:rPr>
                  <w:sz w:val="20"/>
                  <w:szCs w:val="20"/>
                  <w:highlight w:val="cyan"/>
                </w:rPr>
                <w:t>.</w:t>
              </w:r>
              <w:r w:rsidRPr="000C7486">
                <w:rPr>
                  <w:sz w:val="20"/>
                  <w:szCs w:val="20"/>
                  <w:highlight w:val="cyan"/>
                </w:rPr>
                <w:t xml:space="preserve"> </w:t>
              </w:r>
            </w:ins>
          </w:p>
        </w:tc>
      </w:tr>
      <w:tr w:rsidR="009871B0" w:rsidRPr="007E0B31" w14:paraId="231BBB49" w14:textId="77777777" w:rsidTr="00696AC0">
        <w:trPr>
          <w:cantSplit/>
        </w:trPr>
        <w:tc>
          <w:tcPr>
            <w:tcW w:w="2581" w:type="dxa"/>
          </w:tcPr>
          <w:p w14:paraId="54987465" w14:textId="77777777" w:rsidR="009871B0" w:rsidRPr="007E0B31" w:rsidRDefault="009871B0" w:rsidP="009871B0">
            <w:pPr>
              <w:pStyle w:val="Arial11Bold"/>
              <w:rPr>
                <w:rFonts w:cs="Arial"/>
              </w:rPr>
            </w:pPr>
            <w:r w:rsidRPr="007E0B31">
              <w:rPr>
                <w:rFonts w:cs="Arial"/>
              </w:rPr>
              <w:t>Droop</w:t>
            </w:r>
          </w:p>
        </w:tc>
        <w:tc>
          <w:tcPr>
            <w:tcW w:w="6937"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696AC0">
        <w:trPr>
          <w:cantSplit/>
        </w:trPr>
        <w:tc>
          <w:tcPr>
            <w:tcW w:w="2581" w:type="dxa"/>
          </w:tcPr>
          <w:p w14:paraId="79EC9BAF" w14:textId="77777777" w:rsidR="009871B0" w:rsidRPr="007E0B31" w:rsidRDefault="009871B0" w:rsidP="009871B0">
            <w:pPr>
              <w:pStyle w:val="Arial11Bold"/>
              <w:rPr>
                <w:rFonts w:cs="Arial"/>
              </w:rPr>
            </w:pPr>
            <w:r w:rsidRPr="007E0B31">
              <w:rPr>
                <w:rFonts w:cs="Arial"/>
              </w:rPr>
              <w:lastRenderedPageBreak/>
              <w:t>Dynamic Parameters</w:t>
            </w:r>
          </w:p>
        </w:tc>
        <w:tc>
          <w:tcPr>
            <w:tcW w:w="6937"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696AC0">
        <w:trPr>
          <w:cantSplit/>
        </w:trPr>
        <w:tc>
          <w:tcPr>
            <w:tcW w:w="2581"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937"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696AC0">
        <w:trPr>
          <w:cantSplit/>
        </w:trPr>
        <w:tc>
          <w:tcPr>
            <w:tcW w:w="2581"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937"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696AC0">
        <w:trPr>
          <w:cantSplit/>
        </w:trPr>
        <w:tc>
          <w:tcPr>
            <w:tcW w:w="2581"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937"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696AC0">
        <w:trPr>
          <w:cantSplit/>
        </w:trPr>
        <w:tc>
          <w:tcPr>
            <w:tcW w:w="2581"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937" w:type="dxa"/>
          </w:tcPr>
          <w:p w14:paraId="75E612EF" w14:textId="39F5D687"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568" w:author="Steve Baker (ESO)" w:date="2024-01-09T13:15:00Z">
              <w:r w:rsidR="00DE6A74" w:rsidRPr="0035133F">
                <w:rPr>
                  <w:rFonts w:cs="Arial"/>
                  <w:bCs/>
                  <w:highlight w:val="green"/>
                </w:rPr>
                <w:t>, any</w:t>
              </w:r>
              <w:r w:rsidR="00DE6A74" w:rsidRPr="0035133F">
                <w:rPr>
                  <w:rFonts w:cs="Arial"/>
                  <w:b/>
                  <w:highlight w:val="green"/>
                </w:rPr>
                <w:t xml:space="preserve"> Competitively Appointed Transmission Licensee’s Transmission System</w:t>
              </w:r>
              <w:r w:rsidR="00DE6A74" w:rsidRPr="0035133F">
                <w:rPr>
                  <w:rFonts w:cs="Arial"/>
                  <w:bCs/>
                  <w:highlight w:val="green"/>
                </w:rPr>
                <w:t xml:space="preserve"> located in</w:t>
              </w:r>
              <w:r w:rsidR="00DE6A74" w:rsidRPr="0035133F">
                <w:rPr>
                  <w:rFonts w:cs="Arial"/>
                  <w:b/>
                  <w:highlight w:val="green"/>
                </w:rPr>
                <w:t xml:space="preserve"> NGET’s Transmission Area</w:t>
              </w:r>
            </w:ins>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696AC0">
        <w:trPr>
          <w:cantSplit/>
        </w:trPr>
        <w:tc>
          <w:tcPr>
            <w:tcW w:w="2581" w:type="dxa"/>
          </w:tcPr>
          <w:p w14:paraId="155671F3" w14:textId="77777777" w:rsidR="009871B0" w:rsidRPr="007E0B31" w:rsidRDefault="009871B0" w:rsidP="009871B0">
            <w:pPr>
              <w:pStyle w:val="Arial11Bold"/>
              <w:rPr>
                <w:rFonts w:cs="Arial"/>
              </w:rPr>
            </w:pPr>
            <w:r w:rsidRPr="007E0B31">
              <w:rPr>
                <w:rFonts w:cs="Arial"/>
              </w:rPr>
              <w:t>E&amp;W User</w:t>
            </w:r>
          </w:p>
        </w:tc>
        <w:tc>
          <w:tcPr>
            <w:tcW w:w="6937"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696AC0">
        <w:trPr>
          <w:cantSplit/>
        </w:trPr>
        <w:tc>
          <w:tcPr>
            <w:tcW w:w="2581"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937"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696AC0">
        <w:trPr>
          <w:cantSplit/>
        </w:trPr>
        <w:tc>
          <w:tcPr>
            <w:tcW w:w="2581" w:type="dxa"/>
          </w:tcPr>
          <w:p w14:paraId="3BB43CE7" w14:textId="77777777" w:rsidR="009871B0" w:rsidRPr="007E0B31" w:rsidRDefault="009871B0" w:rsidP="009871B0">
            <w:pPr>
              <w:pStyle w:val="Arial11Bold"/>
              <w:rPr>
                <w:rFonts w:cs="Arial"/>
              </w:rPr>
            </w:pPr>
            <w:r w:rsidRPr="007E0B31">
              <w:rPr>
                <w:rFonts w:cs="Arial"/>
              </w:rPr>
              <w:t>Earthing</w:t>
            </w:r>
          </w:p>
        </w:tc>
        <w:tc>
          <w:tcPr>
            <w:tcW w:w="6937"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696AC0">
        <w:trPr>
          <w:cantSplit/>
        </w:trPr>
        <w:tc>
          <w:tcPr>
            <w:tcW w:w="2581"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937"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696AC0">
        <w:trPr>
          <w:cantSplit/>
        </w:trPr>
        <w:tc>
          <w:tcPr>
            <w:tcW w:w="2581"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937"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696AC0">
        <w:trPr>
          <w:cantSplit/>
        </w:trPr>
        <w:tc>
          <w:tcPr>
            <w:tcW w:w="2581" w:type="dxa"/>
          </w:tcPr>
          <w:p w14:paraId="6B5295BC" w14:textId="77777777" w:rsidR="009871B0" w:rsidRPr="007E0B31" w:rsidRDefault="009871B0" w:rsidP="009871B0">
            <w:pPr>
              <w:pStyle w:val="Arial11Bold"/>
              <w:rPr>
                <w:rFonts w:cs="Arial"/>
              </w:rPr>
            </w:pPr>
            <w:r w:rsidRPr="007E0B31">
              <w:rPr>
                <w:rFonts w:cs="Arial"/>
              </w:rPr>
              <w:lastRenderedPageBreak/>
              <w:t>Electrical Standard</w:t>
            </w:r>
          </w:p>
        </w:tc>
        <w:tc>
          <w:tcPr>
            <w:tcW w:w="6937"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696AC0">
        <w:trPr>
          <w:cantSplit/>
        </w:trPr>
        <w:tc>
          <w:tcPr>
            <w:tcW w:w="2581"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937"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696AC0">
        <w:trPr>
          <w:cantSplit/>
        </w:trPr>
        <w:tc>
          <w:tcPr>
            <w:tcW w:w="2581"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937"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696AC0">
        <w:trPr>
          <w:cantSplit/>
        </w:trPr>
        <w:tc>
          <w:tcPr>
            <w:tcW w:w="2581"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937"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696AC0">
        <w:trPr>
          <w:cantSplit/>
        </w:trPr>
        <w:tc>
          <w:tcPr>
            <w:tcW w:w="2581"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937"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00696AC0">
        <w:trPr>
          <w:cantSplit/>
        </w:trPr>
        <w:tc>
          <w:tcPr>
            <w:tcW w:w="2581"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937"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696AC0">
        <w:trPr>
          <w:cantSplit/>
        </w:trPr>
        <w:tc>
          <w:tcPr>
            <w:tcW w:w="2581"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937"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696AC0">
        <w:trPr>
          <w:cantSplit/>
        </w:trPr>
        <w:tc>
          <w:tcPr>
            <w:tcW w:w="2581" w:type="dxa"/>
          </w:tcPr>
          <w:p w14:paraId="67ACC8AD" w14:textId="116BD586" w:rsidR="009871B0" w:rsidRDefault="009871B0" w:rsidP="009871B0">
            <w:pPr>
              <w:pStyle w:val="Arial11Bold"/>
              <w:rPr>
                <w:rFonts w:cs="Arial"/>
              </w:rPr>
            </w:pPr>
            <w:r w:rsidRPr="024814CE">
              <w:rPr>
                <w:rFonts w:cs="Arial"/>
              </w:rPr>
              <w:t>Electricity Storage Unit</w:t>
            </w:r>
          </w:p>
        </w:tc>
        <w:tc>
          <w:tcPr>
            <w:tcW w:w="6937"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696AC0">
        <w:trPr>
          <w:cantSplit/>
        </w:trPr>
        <w:tc>
          <w:tcPr>
            <w:tcW w:w="2581"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937"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696AC0">
        <w:trPr>
          <w:cantSplit/>
        </w:trPr>
        <w:tc>
          <w:tcPr>
            <w:tcW w:w="2581"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937"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00696AC0">
        <w:trPr>
          <w:cantSplit/>
          <w:ins w:id="569" w:author="Halford(ESO), David" w:date="2023-04-08T17:28:00Z"/>
        </w:trPr>
        <w:tc>
          <w:tcPr>
            <w:tcW w:w="2581" w:type="dxa"/>
          </w:tcPr>
          <w:p w14:paraId="3F9A68DC" w14:textId="70EA4980" w:rsidR="009871B0" w:rsidRPr="009C3506" w:rsidRDefault="009871B0" w:rsidP="009871B0">
            <w:pPr>
              <w:pStyle w:val="Arial11Bold"/>
              <w:rPr>
                <w:ins w:id="570" w:author="Halford(ESO), David" w:date="2023-04-08T17:28:00Z"/>
                <w:rFonts w:cs="Arial"/>
                <w:highlight w:val="cyan"/>
              </w:rPr>
            </w:pPr>
            <w:ins w:id="571" w:author="Halford(ESO), David" w:date="2023-04-08T17:28:00Z">
              <w:r w:rsidRPr="009C3506">
                <w:rPr>
                  <w:rFonts w:cs="Arial"/>
                  <w:highlight w:val="cyan"/>
                </w:rPr>
                <w:t>Electricity System Restoration Standard</w:t>
              </w:r>
            </w:ins>
          </w:p>
        </w:tc>
        <w:tc>
          <w:tcPr>
            <w:tcW w:w="6937" w:type="dxa"/>
          </w:tcPr>
          <w:p w14:paraId="21B5A17B" w14:textId="413F3DCB" w:rsidR="009871B0" w:rsidRPr="009C3506" w:rsidRDefault="009871B0" w:rsidP="009871B0">
            <w:pPr>
              <w:pStyle w:val="TableArial11"/>
              <w:rPr>
                <w:ins w:id="572" w:author="Halford(ESO), David" w:date="2023-04-08T17:28:00Z"/>
                <w:rFonts w:cs="Arial"/>
                <w:highlight w:val="cyan"/>
              </w:rPr>
            </w:pPr>
            <w:ins w:id="573" w:author="Halford(ESO), David" w:date="2023-04-08T17:28:00Z">
              <w:r w:rsidRPr="009C3506">
                <w:rPr>
                  <w:rFonts w:cs="Arial"/>
                  <w:highlight w:val="cyan"/>
                </w:rPr>
                <w:t xml:space="preserve">As defined in Special Condition 2.2 of </w:t>
              </w:r>
              <w:r w:rsidRPr="009C3506">
                <w:rPr>
                  <w:rFonts w:cs="Arial"/>
                  <w:b/>
                  <w:bCs/>
                  <w:highlight w:val="cyan"/>
                </w:rPr>
                <w:t>The Company’s</w:t>
              </w:r>
              <w:r w:rsidRPr="009C3506">
                <w:rPr>
                  <w:rFonts w:cs="Arial"/>
                  <w:highlight w:val="cyan"/>
                </w:rPr>
                <w:t xml:space="preserve"> Transmission Licence.</w:t>
              </w:r>
            </w:ins>
          </w:p>
        </w:tc>
      </w:tr>
      <w:tr w:rsidR="009871B0" w:rsidRPr="007E0B31" w14:paraId="383B22BD" w14:textId="77777777" w:rsidTr="00696AC0">
        <w:trPr>
          <w:cantSplit/>
        </w:trPr>
        <w:tc>
          <w:tcPr>
            <w:tcW w:w="2581"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937"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696AC0">
        <w:trPr>
          <w:cantSplit/>
        </w:trPr>
        <w:tc>
          <w:tcPr>
            <w:tcW w:w="2581"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937" w:type="dxa"/>
          </w:tcPr>
          <w:p w14:paraId="797E454B" w14:textId="597358A6"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del w:id="574" w:author="Halford(ESO), David" w:date="2023-04-08T17:28:00Z">
              <w:r w:rsidR="00045E74" w:rsidRPr="002510FF">
                <w:rPr>
                  <w:rFonts w:cs="Arial"/>
                  <w:b/>
                </w:rPr>
                <w:delText xml:space="preserve"> </w:delText>
              </w:r>
            </w:del>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696AC0">
        <w:trPr>
          <w:cantSplit/>
        </w:trPr>
        <w:tc>
          <w:tcPr>
            <w:tcW w:w="2581" w:type="dxa"/>
          </w:tcPr>
          <w:p w14:paraId="4FB09170" w14:textId="77777777" w:rsidR="009871B0" w:rsidRPr="007E0B31" w:rsidRDefault="009871B0" w:rsidP="009871B0">
            <w:pPr>
              <w:pStyle w:val="Arial11Bold"/>
              <w:rPr>
                <w:rFonts w:cs="Arial"/>
              </w:rPr>
            </w:pPr>
            <w:r w:rsidRPr="007E0B31">
              <w:rPr>
                <w:rFonts w:cs="Arial"/>
              </w:rPr>
              <w:t>Embedded</w:t>
            </w:r>
          </w:p>
        </w:tc>
        <w:tc>
          <w:tcPr>
            <w:tcW w:w="6937"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696AC0">
        <w:trPr>
          <w:cantSplit/>
        </w:trPr>
        <w:tc>
          <w:tcPr>
            <w:tcW w:w="2581"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937"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696AC0">
        <w:trPr>
          <w:cantSplit/>
        </w:trPr>
        <w:tc>
          <w:tcPr>
            <w:tcW w:w="2581"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937"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0696AC0">
        <w:trPr>
          <w:cantSplit/>
        </w:trPr>
        <w:tc>
          <w:tcPr>
            <w:tcW w:w="2581" w:type="dxa"/>
          </w:tcPr>
          <w:p w14:paraId="067A8F97" w14:textId="4D591BE2" w:rsidR="009871B0" w:rsidRPr="009D0E56" w:rsidRDefault="009871B0" w:rsidP="009871B0">
            <w:pPr>
              <w:pStyle w:val="Arial11Bold"/>
              <w:rPr>
                <w:rFonts w:cs="Arial"/>
              </w:rPr>
            </w:pPr>
            <w:r w:rsidRPr="009D0E56">
              <w:rPr>
                <w:rStyle w:val="normaltextrun"/>
                <w:rFonts w:cs="Arial"/>
                <w:bCs/>
              </w:rPr>
              <w:lastRenderedPageBreak/>
              <w:t>Embedded Generation Control </w:t>
            </w:r>
            <w:r w:rsidRPr="009D0E56">
              <w:rPr>
                <w:rStyle w:val="eop"/>
                <w:rFonts w:cs="Arial"/>
              </w:rPr>
              <w:t> </w:t>
            </w:r>
          </w:p>
        </w:tc>
        <w:tc>
          <w:tcPr>
            <w:tcW w:w="6937"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696AC0">
        <w:trPr>
          <w:cantSplit/>
        </w:trPr>
        <w:tc>
          <w:tcPr>
            <w:tcW w:w="2581"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937"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696AC0">
        <w:trPr>
          <w:cantSplit/>
        </w:trPr>
        <w:tc>
          <w:tcPr>
            <w:tcW w:w="2581"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937"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696AC0">
        <w:trPr>
          <w:cantSplit/>
        </w:trPr>
        <w:tc>
          <w:tcPr>
            <w:tcW w:w="2581"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937"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696AC0">
        <w:trPr>
          <w:cantSplit/>
        </w:trPr>
        <w:tc>
          <w:tcPr>
            <w:tcW w:w="2581"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937"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696AC0">
        <w:trPr>
          <w:cantSplit/>
        </w:trPr>
        <w:tc>
          <w:tcPr>
            <w:tcW w:w="2581"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937"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696AC0">
        <w:trPr>
          <w:cantSplit/>
        </w:trPr>
        <w:tc>
          <w:tcPr>
            <w:tcW w:w="2581" w:type="dxa"/>
          </w:tcPr>
          <w:p w14:paraId="0158BF8D" w14:textId="77777777" w:rsidR="009871B0" w:rsidRPr="007E0B31" w:rsidRDefault="009871B0" w:rsidP="009871B0">
            <w:pPr>
              <w:pStyle w:val="Arial11Bold"/>
              <w:rPr>
                <w:rFonts w:cs="Arial"/>
              </w:rPr>
            </w:pPr>
            <w:r w:rsidRPr="007E0B31">
              <w:rPr>
                <w:rFonts w:cs="Arial"/>
              </w:rPr>
              <w:t>EMR Documents</w:t>
            </w:r>
          </w:p>
        </w:tc>
        <w:tc>
          <w:tcPr>
            <w:tcW w:w="6937"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696AC0">
        <w:trPr>
          <w:cantSplit/>
        </w:trPr>
        <w:tc>
          <w:tcPr>
            <w:tcW w:w="2581" w:type="dxa"/>
          </w:tcPr>
          <w:p w14:paraId="421B5476" w14:textId="77777777" w:rsidR="009871B0" w:rsidRPr="007E0B31" w:rsidRDefault="009871B0" w:rsidP="009871B0">
            <w:pPr>
              <w:pStyle w:val="Arial11Bold"/>
              <w:rPr>
                <w:rFonts w:cs="Arial"/>
              </w:rPr>
            </w:pPr>
            <w:r w:rsidRPr="007E0B31">
              <w:rPr>
                <w:rFonts w:cs="Arial"/>
              </w:rPr>
              <w:t>EMR Functions</w:t>
            </w:r>
          </w:p>
        </w:tc>
        <w:tc>
          <w:tcPr>
            <w:tcW w:w="6937"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696AC0">
        <w:trPr>
          <w:cantSplit/>
        </w:trPr>
        <w:tc>
          <w:tcPr>
            <w:tcW w:w="2581"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937"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696AC0">
        <w:trPr>
          <w:cantSplit/>
        </w:trPr>
        <w:tc>
          <w:tcPr>
            <w:tcW w:w="2581" w:type="dxa"/>
          </w:tcPr>
          <w:p w14:paraId="552734E6" w14:textId="1545D5FD" w:rsidR="009871B0" w:rsidRPr="007E0B31" w:rsidRDefault="009871B0" w:rsidP="009871B0">
            <w:pPr>
              <w:pStyle w:val="Arial11Bold"/>
              <w:rPr>
                <w:rFonts w:cs="Arial"/>
              </w:rPr>
            </w:pPr>
            <w:r>
              <w:rPr>
                <w:rFonts w:cs="Arial"/>
              </w:rPr>
              <w:t>Engineering Recommendation G5</w:t>
            </w:r>
          </w:p>
        </w:tc>
        <w:tc>
          <w:tcPr>
            <w:tcW w:w="6937"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696AC0">
        <w:trPr>
          <w:cantSplit/>
        </w:trPr>
        <w:tc>
          <w:tcPr>
            <w:tcW w:w="2581" w:type="dxa"/>
          </w:tcPr>
          <w:p w14:paraId="5B18CA36" w14:textId="4AA74331" w:rsidR="009871B0" w:rsidRPr="007E0B31" w:rsidRDefault="009871B0" w:rsidP="009871B0">
            <w:pPr>
              <w:pStyle w:val="Arial11Bold"/>
              <w:rPr>
                <w:rFonts w:cs="Arial"/>
              </w:rPr>
            </w:pPr>
            <w:bookmarkStart w:id="575" w:name="_DV_C18"/>
            <w:r w:rsidRPr="007E0B31">
              <w:rPr>
                <w:rFonts w:cs="Arial"/>
              </w:rPr>
              <w:lastRenderedPageBreak/>
              <w:t xml:space="preserve">Energisation Operational Notification </w:t>
            </w:r>
            <w:r w:rsidRPr="007E0B31">
              <w:rPr>
                <w:rFonts w:cs="Arial"/>
                <w:b w:val="0"/>
              </w:rPr>
              <w:t>or</w:t>
            </w:r>
            <w:r w:rsidRPr="007E0B31">
              <w:rPr>
                <w:rFonts w:cs="Arial"/>
              </w:rPr>
              <w:t xml:space="preserve"> EON</w:t>
            </w:r>
            <w:bookmarkEnd w:id="575"/>
          </w:p>
        </w:tc>
        <w:tc>
          <w:tcPr>
            <w:tcW w:w="6937" w:type="dxa"/>
          </w:tcPr>
          <w:p w14:paraId="611268A9" w14:textId="49E96478" w:rsidR="009871B0" w:rsidRPr="007E0B31" w:rsidRDefault="009871B0" w:rsidP="009871B0">
            <w:pPr>
              <w:pStyle w:val="TableArial11"/>
              <w:rPr>
                <w:rFonts w:cs="Arial"/>
                <w:i/>
              </w:rPr>
            </w:pPr>
            <w:bookmarkStart w:id="576"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576"/>
          </w:p>
        </w:tc>
      </w:tr>
      <w:tr w:rsidR="009871B0" w:rsidRPr="007E0B31" w14:paraId="2950C7E5" w14:textId="77777777" w:rsidTr="00696AC0">
        <w:trPr>
          <w:cantSplit/>
        </w:trPr>
        <w:tc>
          <w:tcPr>
            <w:tcW w:w="2581"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937"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696AC0">
        <w:trPr>
          <w:cantSplit/>
        </w:trPr>
        <w:tc>
          <w:tcPr>
            <w:tcW w:w="2581"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937"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00696AC0">
        <w:trPr>
          <w:cantSplit/>
        </w:trPr>
        <w:tc>
          <w:tcPr>
            <w:tcW w:w="2581"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937"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391CCCD2"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del w:id="577" w:author="Halford(ESO), David" w:date="2023-04-08T17:28:00Z">
              <w:r w:rsidR="005B725F" w:rsidRPr="00A87826">
                <w:rPr>
                  <w:rFonts w:eastAsia="Arial"/>
                  <w:b/>
                </w:rPr>
                <w:delText xml:space="preserve"> </w:delText>
              </w:r>
            </w:del>
            <w:ins w:id="578" w:author="Halford(ESO), David" w:date="2023-04-08T17:28:00Z">
              <w:r w:rsidR="006C4084">
                <w:rPr>
                  <w:rFonts w:eastAsia="Arial"/>
                  <w:b/>
                </w:rPr>
                <w:t>-</w:t>
              </w:r>
            </w:ins>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696AC0">
        <w:trPr>
          <w:cantSplit/>
        </w:trPr>
        <w:tc>
          <w:tcPr>
            <w:tcW w:w="2581"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937"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696AC0">
        <w:trPr>
          <w:cantSplit/>
        </w:trPr>
        <w:tc>
          <w:tcPr>
            <w:tcW w:w="2581"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937"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20EA5913"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w:t>
            </w:r>
            <w:del w:id="579" w:author="Halford(ESO), David" w:date="2023-04-08T17:28:00Z">
              <w:r w:rsidR="005B725F" w:rsidRPr="005C20E3">
                <w:rPr>
                  <w:rFonts w:cs="Arial"/>
                  <w:b/>
                </w:rPr>
                <w:delText xml:space="preserve"> </w:delText>
              </w:r>
            </w:del>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696AC0">
        <w:trPr>
          <w:cantSplit/>
        </w:trPr>
        <w:tc>
          <w:tcPr>
            <w:tcW w:w="2581"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937"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00696AC0">
        <w:trPr>
          <w:cantSplit/>
        </w:trPr>
        <w:tc>
          <w:tcPr>
            <w:tcW w:w="2581"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937"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696AC0">
        <w:trPr>
          <w:cantSplit/>
        </w:trPr>
        <w:tc>
          <w:tcPr>
            <w:tcW w:w="2581"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937"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696AC0">
        <w:trPr>
          <w:cantSplit/>
        </w:trPr>
        <w:tc>
          <w:tcPr>
            <w:tcW w:w="2581"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937"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696AC0">
        <w:trPr>
          <w:cantSplit/>
        </w:trPr>
        <w:tc>
          <w:tcPr>
            <w:tcW w:w="2581" w:type="dxa"/>
          </w:tcPr>
          <w:p w14:paraId="55045C79" w14:textId="77777777" w:rsidR="009871B0" w:rsidRPr="007E0B31" w:rsidRDefault="009871B0" w:rsidP="009871B0">
            <w:pPr>
              <w:pStyle w:val="Arial11Bold"/>
              <w:rPr>
                <w:rFonts w:cs="Arial"/>
              </w:rPr>
            </w:pPr>
            <w:r w:rsidRPr="007E0B31">
              <w:rPr>
                <w:rFonts w:cs="Arial"/>
              </w:rPr>
              <w:t>Event</w:t>
            </w:r>
          </w:p>
        </w:tc>
        <w:tc>
          <w:tcPr>
            <w:tcW w:w="6937"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696AC0">
        <w:trPr>
          <w:cantSplit/>
        </w:trPr>
        <w:tc>
          <w:tcPr>
            <w:tcW w:w="2581" w:type="dxa"/>
          </w:tcPr>
          <w:p w14:paraId="04371C6C" w14:textId="77777777" w:rsidR="009871B0" w:rsidRPr="007E0B31" w:rsidRDefault="009871B0" w:rsidP="009871B0">
            <w:pPr>
              <w:pStyle w:val="Arial11Bold"/>
              <w:rPr>
                <w:rFonts w:cs="Arial"/>
              </w:rPr>
            </w:pPr>
            <w:r w:rsidRPr="007E0B31">
              <w:rPr>
                <w:rFonts w:cs="Arial"/>
              </w:rPr>
              <w:t>Exciter</w:t>
            </w:r>
          </w:p>
        </w:tc>
        <w:tc>
          <w:tcPr>
            <w:tcW w:w="6937"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696AC0">
        <w:trPr>
          <w:cantSplit/>
        </w:trPr>
        <w:tc>
          <w:tcPr>
            <w:tcW w:w="2581"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937"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696AC0">
        <w:trPr>
          <w:cantSplit/>
        </w:trPr>
        <w:tc>
          <w:tcPr>
            <w:tcW w:w="2581"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937"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0696AC0">
        <w:trPr>
          <w:cantSplit/>
        </w:trPr>
        <w:tc>
          <w:tcPr>
            <w:tcW w:w="2581"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937"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696AC0">
        <w:trPr>
          <w:cantSplit/>
        </w:trPr>
        <w:tc>
          <w:tcPr>
            <w:tcW w:w="2581" w:type="dxa"/>
          </w:tcPr>
          <w:p w14:paraId="15EDA18C" w14:textId="77777777" w:rsidR="009871B0" w:rsidRPr="007E0B31" w:rsidRDefault="009871B0" w:rsidP="009871B0">
            <w:pPr>
              <w:pStyle w:val="Arial11Bold"/>
              <w:rPr>
                <w:rFonts w:cs="Arial"/>
              </w:rPr>
            </w:pPr>
            <w:r w:rsidRPr="007E0B31">
              <w:rPr>
                <w:rFonts w:cs="Arial"/>
              </w:rPr>
              <w:lastRenderedPageBreak/>
              <w:t>Excitation System On-Load Positive Ceiling Voltage</w:t>
            </w:r>
          </w:p>
        </w:tc>
        <w:tc>
          <w:tcPr>
            <w:tcW w:w="6937"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696AC0">
        <w:trPr>
          <w:cantSplit/>
        </w:trPr>
        <w:tc>
          <w:tcPr>
            <w:tcW w:w="2581"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937"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696AC0">
        <w:trPr>
          <w:cantSplit/>
        </w:trPr>
        <w:tc>
          <w:tcPr>
            <w:tcW w:w="2581"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937"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696AC0">
        <w:trPr>
          <w:cantSplit/>
        </w:trPr>
        <w:tc>
          <w:tcPr>
            <w:tcW w:w="2581"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937"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696AC0">
        <w:trPr>
          <w:cantSplit/>
        </w:trPr>
        <w:tc>
          <w:tcPr>
            <w:tcW w:w="2581"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937"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696AC0">
        <w:trPr>
          <w:cantSplit/>
        </w:trPr>
        <w:tc>
          <w:tcPr>
            <w:tcW w:w="2581"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937"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696AC0">
        <w:trPr>
          <w:cantSplit/>
        </w:trPr>
        <w:tc>
          <w:tcPr>
            <w:tcW w:w="2581"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937"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696AC0">
        <w:trPr>
          <w:cantSplit/>
        </w:trPr>
        <w:tc>
          <w:tcPr>
            <w:tcW w:w="2581" w:type="dxa"/>
          </w:tcPr>
          <w:p w14:paraId="1F760904" w14:textId="77777777" w:rsidR="009871B0" w:rsidRPr="007E0B31" w:rsidRDefault="009871B0" w:rsidP="009871B0">
            <w:pPr>
              <w:pStyle w:val="Arial11Bold"/>
              <w:rPr>
                <w:rFonts w:cs="Arial"/>
              </w:rPr>
            </w:pPr>
            <w:r w:rsidRPr="007E0B31">
              <w:rPr>
                <w:rFonts w:cs="Arial"/>
              </w:rPr>
              <w:lastRenderedPageBreak/>
              <w:t>Export and Import Limits</w:t>
            </w:r>
          </w:p>
        </w:tc>
        <w:tc>
          <w:tcPr>
            <w:tcW w:w="6937"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696AC0">
        <w:trPr>
          <w:cantSplit/>
        </w:trPr>
        <w:tc>
          <w:tcPr>
            <w:tcW w:w="2581"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937"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696AC0">
        <w:trPr>
          <w:cantSplit/>
        </w:trPr>
        <w:tc>
          <w:tcPr>
            <w:tcW w:w="2581"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937"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696AC0">
        <w:trPr>
          <w:cantSplit/>
        </w:trPr>
        <w:tc>
          <w:tcPr>
            <w:tcW w:w="2581"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937"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696AC0">
        <w:trPr>
          <w:cantSplit/>
        </w:trPr>
        <w:tc>
          <w:tcPr>
            <w:tcW w:w="2581"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937"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696AC0">
        <w:trPr>
          <w:cantSplit/>
        </w:trPr>
        <w:tc>
          <w:tcPr>
            <w:tcW w:w="2581"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937"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696AC0">
        <w:trPr>
          <w:cantSplit/>
        </w:trPr>
        <w:tc>
          <w:tcPr>
            <w:tcW w:w="2581"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937"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696AC0">
        <w:trPr>
          <w:cantSplit/>
        </w:trPr>
        <w:tc>
          <w:tcPr>
            <w:tcW w:w="2581"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937"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696AC0">
        <w:trPr>
          <w:cantSplit/>
        </w:trPr>
        <w:tc>
          <w:tcPr>
            <w:tcW w:w="2581" w:type="dxa"/>
          </w:tcPr>
          <w:p w14:paraId="0454CFBF" w14:textId="77777777" w:rsidR="009871B0" w:rsidRPr="007E0B31" w:rsidRDefault="009871B0" w:rsidP="009871B0">
            <w:pPr>
              <w:pStyle w:val="Arial11Bold"/>
              <w:rPr>
                <w:rFonts w:cs="Arial"/>
              </w:rPr>
            </w:pPr>
            <w:r w:rsidRPr="007E0B31">
              <w:rPr>
                <w:rFonts w:cs="Arial"/>
              </w:rPr>
              <w:t>Fast Start</w:t>
            </w:r>
          </w:p>
        </w:tc>
        <w:tc>
          <w:tcPr>
            <w:tcW w:w="6937"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696AC0">
        <w:trPr>
          <w:cantSplit/>
        </w:trPr>
        <w:tc>
          <w:tcPr>
            <w:tcW w:w="2581"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937"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696AC0">
        <w:trPr>
          <w:cantSplit/>
        </w:trPr>
        <w:tc>
          <w:tcPr>
            <w:tcW w:w="2581"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937"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696AC0">
        <w:trPr>
          <w:cantSplit/>
        </w:trPr>
        <w:tc>
          <w:tcPr>
            <w:tcW w:w="2581" w:type="dxa"/>
          </w:tcPr>
          <w:p w14:paraId="04BB9A43" w14:textId="52E74410" w:rsidR="009871B0" w:rsidRPr="00CB537D" w:rsidRDefault="009871B0" w:rsidP="009871B0">
            <w:pPr>
              <w:pStyle w:val="Arial11Bold"/>
            </w:pPr>
            <w:r w:rsidRPr="00CB537D">
              <w:t>Fault Current Interruption Time</w:t>
            </w:r>
          </w:p>
        </w:tc>
        <w:tc>
          <w:tcPr>
            <w:tcW w:w="6937"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696AC0">
        <w:trPr>
          <w:cantSplit/>
        </w:trPr>
        <w:tc>
          <w:tcPr>
            <w:tcW w:w="2581" w:type="dxa"/>
          </w:tcPr>
          <w:p w14:paraId="07661B3C" w14:textId="5FE1A371" w:rsidR="009871B0" w:rsidRPr="00CB537D" w:rsidRDefault="009871B0" w:rsidP="009871B0">
            <w:pPr>
              <w:pStyle w:val="Arial11Bold"/>
            </w:pPr>
            <w:r w:rsidRPr="00CB537D">
              <w:lastRenderedPageBreak/>
              <w:t>Fault Ride Through</w:t>
            </w:r>
          </w:p>
        </w:tc>
        <w:tc>
          <w:tcPr>
            <w:tcW w:w="6937"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00696AC0">
        <w:trPr>
          <w:cantSplit/>
        </w:trPr>
        <w:tc>
          <w:tcPr>
            <w:tcW w:w="2581"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937"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00696AC0">
        <w:trPr>
          <w:cantSplit/>
        </w:trPr>
        <w:tc>
          <w:tcPr>
            <w:tcW w:w="2581" w:type="dxa"/>
          </w:tcPr>
          <w:p w14:paraId="24A46B59" w14:textId="6EF2404B" w:rsidR="009871B0" w:rsidRPr="007E0B31" w:rsidRDefault="009871B0" w:rsidP="009871B0">
            <w:pPr>
              <w:pStyle w:val="Arial11Bold"/>
              <w:rPr>
                <w:rFonts w:cs="Arial"/>
              </w:rPr>
            </w:pPr>
            <w:bookmarkStart w:id="580" w:name="_DV_C20"/>
            <w:r w:rsidRPr="007E0B31">
              <w:rPr>
                <w:rFonts w:cs="Arial"/>
              </w:rPr>
              <w:t xml:space="preserve">Final Operational Notification </w:t>
            </w:r>
            <w:r w:rsidRPr="007E0B31">
              <w:rPr>
                <w:rFonts w:cs="Arial"/>
                <w:b w:val="0"/>
              </w:rPr>
              <w:t>or</w:t>
            </w:r>
            <w:r w:rsidRPr="007E0B31">
              <w:rPr>
                <w:rFonts w:cs="Arial"/>
              </w:rPr>
              <w:t xml:space="preserve"> FON </w:t>
            </w:r>
            <w:bookmarkEnd w:id="580"/>
          </w:p>
        </w:tc>
        <w:tc>
          <w:tcPr>
            <w:tcW w:w="6937" w:type="dxa"/>
          </w:tcPr>
          <w:p w14:paraId="52B70B80" w14:textId="1AE703F3" w:rsidR="009871B0" w:rsidRPr="007E0B31" w:rsidRDefault="009871B0" w:rsidP="009871B0">
            <w:pPr>
              <w:pStyle w:val="TableArial11"/>
              <w:rPr>
                <w:rFonts w:cs="Arial"/>
              </w:rPr>
            </w:pPr>
            <w:bookmarkStart w:id="58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581"/>
          </w:p>
          <w:p w14:paraId="534102FE" w14:textId="77777777" w:rsidR="009871B0" w:rsidRPr="007E0B31" w:rsidRDefault="009871B0" w:rsidP="009871B0">
            <w:pPr>
              <w:pStyle w:val="TableArial11"/>
              <w:ind w:left="567" w:hanging="567"/>
              <w:rPr>
                <w:rFonts w:cs="Arial"/>
              </w:rPr>
            </w:pPr>
            <w:bookmarkStart w:id="582" w:name="_DV_C22"/>
            <w:r w:rsidRPr="007E0B31">
              <w:rPr>
                <w:rFonts w:cs="Arial"/>
              </w:rPr>
              <w:t>(a)</w:t>
            </w:r>
            <w:r w:rsidRPr="007E0B31">
              <w:rPr>
                <w:rFonts w:cs="Arial"/>
              </w:rPr>
              <w:tab/>
              <w:t>with the Grid Code, (or where they apply, that relevant derogations have been granted), and</w:t>
            </w:r>
            <w:bookmarkEnd w:id="582"/>
          </w:p>
          <w:p w14:paraId="001CADC8" w14:textId="77777777" w:rsidR="009871B0" w:rsidRPr="007E0B31" w:rsidRDefault="009871B0" w:rsidP="009871B0">
            <w:pPr>
              <w:pStyle w:val="TableArial11"/>
              <w:ind w:left="567" w:hanging="567"/>
              <w:rPr>
                <w:rFonts w:cs="Arial"/>
              </w:rPr>
            </w:pPr>
            <w:bookmarkStart w:id="58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83"/>
          </w:p>
          <w:p w14:paraId="67438D86" w14:textId="77777777" w:rsidR="009871B0" w:rsidRPr="007E0B31" w:rsidRDefault="009871B0" w:rsidP="009871B0">
            <w:pPr>
              <w:pStyle w:val="TableArial11"/>
              <w:rPr>
                <w:rFonts w:cs="Arial"/>
                <w:u w:val="single"/>
              </w:rPr>
            </w:pPr>
            <w:bookmarkStart w:id="58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584"/>
          </w:p>
        </w:tc>
      </w:tr>
      <w:tr w:rsidR="009871B0" w:rsidRPr="007E0B31" w14:paraId="197251CB" w14:textId="77777777" w:rsidTr="00696AC0">
        <w:trPr>
          <w:cantSplit/>
        </w:trPr>
        <w:tc>
          <w:tcPr>
            <w:tcW w:w="2581"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937"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00696AC0">
        <w:trPr>
          <w:cantSplit/>
        </w:trPr>
        <w:tc>
          <w:tcPr>
            <w:tcW w:w="2581" w:type="dxa"/>
          </w:tcPr>
          <w:p w14:paraId="51B8A852" w14:textId="77777777" w:rsidR="009871B0" w:rsidRPr="007E0B31" w:rsidRDefault="009871B0" w:rsidP="009871B0">
            <w:pPr>
              <w:pStyle w:val="Arial11Bold"/>
              <w:rPr>
                <w:rFonts w:cs="Arial"/>
              </w:rPr>
            </w:pPr>
            <w:r w:rsidRPr="007E0B31">
              <w:rPr>
                <w:rFonts w:cs="Arial"/>
              </w:rPr>
              <w:t>Final Report</w:t>
            </w:r>
          </w:p>
        </w:tc>
        <w:tc>
          <w:tcPr>
            <w:tcW w:w="6937"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00696AC0">
        <w:trPr>
          <w:cantSplit/>
        </w:trPr>
        <w:tc>
          <w:tcPr>
            <w:tcW w:w="2581" w:type="dxa"/>
          </w:tcPr>
          <w:p w14:paraId="3018FCC1" w14:textId="77777777" w:rsidR="009871B0" w:rsidRPr="007E0B31" w:rsidRDefault="009871B0" w:rsidP="009871B0">
            <w:pPr>
              <w:pStyle w:val="Arial11Bold"/>
              <w:rPr>
                <w:rFonts w:cs="Arial"/>
              </w:rPr>
            </w:pPr>
            <w:r w:rsidRPr="007E0B31">
              <w:rPr>
                <w:rFonts w:cs="Arial"/>
              </w:rPr>
              <w:t>Financial Year</w:t>
            </w:r>
          </w:p>
        </w:tc>
        <w:tc>
          <w:tcPr>
            <w:tcW w:w="6937"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00696AC0">
        <w:trPr>
          <w:cantSplit/>
        </w:trPr>
        <w:tc>
          <w:tcPr>
            <w:tcW w:w="2581"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937"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00696AC0">
        <w:trPr>
          <w:cantSplit/>
        </w:trPr>
        <w:tc>
          <w:tcPr>
            <w:tcW w:w="2581"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937"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00696AC0">
        <w:trPr>
          <w:cantSplit/>
        </w:trPr>
        <w:tc>
          <w:tcPr>
            <w:tcW w:w="2581"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937"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00696AC0">
        <w:trPr>
          <w:cantSplit/>
        </w:trPr>
        <w:tc>
          <w:tcPr>
            <w:tcW w:w="2581" w:type="dxa"/>
          </w:tcPr>
          <w:p w14:paraId="29A7554A" w14:textId="77777777" w:rsidR="009871B0" w:rsidRPr="007E0B31" w:rsidRDefault="009871B0" w:rsidP="009871B0">
            <w:pPr>
              <w:pStyle w:val="Arial11Bold"/>
              <w:rPr>
                <w:rFonts w:cs="Arial"/>
              </w:rPr>
            </w:pPr>
            <w:r w:rsidRPr="007E0B31">
              <w:rPr>
                <w:rFonts w:cs="Arial"/>
              </w:rPr>
              <w:t>Forecast Data</w:t>
            </w:r>
          </w:p>
        </w:tc>
        <w:tc>
          <w:tcPr>
            <w:tcW w:w="6937"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00696AC0">
        <w:trPr>
          <w:cantSplit/>
        </w:trPr>
        <w:tc>
          <w:tcPr>
            <w:tcW w:w="2581" w:type="dxa"/>
          </w:tcPr>
          <w:p w14:paraId="2530D328" w14:textId="77777777" w:rsidR="009871B0" w:rsidRPr="007E0B31" w:rsidRDefault="009871B0" w:rsidP="009871B0">
            <w:pPr>
              <w:pStyle w:val="Arial11Bold"/>
              <w:rPr>
                <w:rFonts w:cs="Arial"/>
              </w:rPr>
            </w:pPr>
            <w:r w:rsidRPr="007E0B31">
              <w:rPr>
                <w:rFonts w:cs="Arial"/>
              </w:rPr>
              <w:t>Frequency</w:t>
            </w:r>
          </w:p>
        </w:tc>
        <w:tc>
          <w:tcPr>
            <w:tcW w:w="6937"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00696AC0">
        <w:trPr>
          <w:cantSplit/>
        </w:trPr>
        <w:tc>
          <w:tcPr>
            <w:tcW w:w="2581"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lastRenderedPageBreak/>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937"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00696AC0">
        <w:trPr>
          <w:cantSplit/>
        </w:trPr>
        <w:tc>
          <w:tcPr>
            <w:tcW w:w="2581"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937"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00696AC0">
        <w:trPr>
          <w:cantSplit/>
        </w:trPr>
        <w:tc>
          <w:tcPr>
            <w:tcW w:w="2581"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937"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00696AC0">
        <w:trPr>
          <w:cantSplit/>
        </w:trPr>
        <w:tc>
          <w:tcPr>
            <w:tcW w:w="2581"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937"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00696AC0">
        <w:trPr>
          <w:cantSplit/>
        </w:trPr>
        <w:tc>
          <w:tcPr>
            <w:tcW w:w="2581"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937"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871B0" w:rsidRPr="007E0B31" w14:paraId="35142B58" w14:textId="77777777" w:rsidTr="00696AC0">
        <w:trPr>
          <w:cantSplit/>
        </w:trPr>
        <w:tc>
          <w:tcPr>
            <w:tcW w:w="2581"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937"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00696AC0">
        <w:trPr>
          <w:cantSplit/>
        </w:trPr>
        <w:tc>
          <w:tcPr>
            <w:tcW w:w="2581"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937"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00696AC0">
        <w:trPr>
          <w:cantSplit/>
        </w:trPr>
        <w:tc>
          <w:tcPr>
            <w:tcW w:w="2581"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937"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00696AC0">
        <w:trPr>
          <w:cantSplit/>
        </w:trPr>
        <w:tc>
          <w:tcPr>
            <w:tcW w:w="2581"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937"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00696AC0">
        <w:trPr>
          <w:cantSplit/>
        </w:trPr>
        <w:tc>
          <w:tcPr>
            <w:tcW w:w="2581"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937"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00696AC0">
        <w:trPr>
          <w:cantSplit/>
        </w:trPr>
        <w:tc>
          <w:tcPr>
            <w:tcW w:w="2581" w:type="dxa"/>
          </w:tcPr>
          <w:p w14:paraId="5D11ED34" w14:textId="77777777" w:rsidR="009871B0" w:rsidRPr="007E0B31" w:rsidRDefault="009871B0" w:rsidP="009871B0">
            <w:pPr>
              <w:pStyle w:val="Arial11Bold"/>
              <w:rPr>
                <w:rFonts w:cs="Arial"/>
              </w:rPr>
            </w:pPr>
            <w:r w:rsidRPr="007E0B31">
              <w:rPr>
                <w:rFonts w:cs="Arial"/>
              </w:rPr>
              <w:t>Gate Closure</w:t>
            </w:r>
          </w:p>
        </w:tc>
        <w:tc>
          <w:tcPr>
            <w:tcW w:w="6937"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00696AC0">
        <w:trPr>
          <w:cantSplit/>
        </w:trPr>
        <w:tc>
          <w:tcPr>
            <w:tcW w:w="2581" w:type="dxa"/>
          </w:tcPr>
          <w:p w14:paraId="69164933" w14:textId="77777777" w:rsidR="009871B0" w:rsidRPr="007E0B31" w:rsidRDefault="009871B0" w:rsidP="009871B0">
            <w:pPr>
              <w:pStyle w:val="Arial11Bold"/>
              <w:rPr>
                <w:rFonts w:cs="Arial"/>
              </w:rPr>
            </w:pPr>
            <w:r w:rsidRPr="007E0B31">
              <w:rPr>
                <w:rFonts w:cs="Arial"/>
              </w:rPr>
              <w:lastRenderedPageBreak/>
              <w:t>GB Code User</w:t>
            </w:r>
          </w:p>
        </w:tc>
        <w:tc>
          <w:tcPr>
            <w:tcW w:w="6937"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00696AC0">
        <w:trPr>
          <w:cantSplit/>
        </w:trPr>
        <w:tc>
          <w:tcPr>
            <w:tcW w:w="2581" w:type="dxa"/>
          </w:tcPr>
          <w:p w14:paraId="4FE5BF46" w14:textId="138D465C" w:rsidR="009871B0" w:rsidRPr="007E0B31" w:rsidRDefault="009871B0" w:rsidP="009871B0">
            <w:pPr>
              <w:pStyle w:val="Arial11Bold"/>
              <w:rPr>
                <w:rFonts w:cs="Arial"/>
              </w:rPr>
            </w:pPr>
            <w:r w:rsidRPr="007E0B31">
              <w:rPr>
                <w:rFonts w:cs="Arial"/>
              </w:rPr>
              <w:t>GB Generator</w:t>
            </w:r>
          </w:p>
        </w:tc>
        <w:tc>
          <w:tcPr>
            <w:tcW w:w="6937"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00696AC0">
        <w:trPr>
          <w:cantSplit/>
        </w:trPr>
        <w:tc>
          <w:tcPr>
            <w:tcW w:w="2581"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937"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00696AC0">
        <w:trPr>
          <w:cantSplit/>
        </w:trPr>
        <w:tc>
          <w:tcPr>
            <w:tcW w:w="2581"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937"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00696AC0">
        <w:trPr>
          <w:cantSplit/>
        </w:trPr>
        <w:tc>
          <w:tcPr>
            <w:tcW w:w="2581"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937"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00696AC0">
        <w:trPr>
          <w:cantSplit/>
        </w:trPr>
        <w:tc>
          <w:tcPr>
            <w:tcW w:w="2581"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937"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00696AC0">
        <w:trPr>
          <w:cantSplit/>
        </w:trPr>
        <w:tc>
          <w:tcPr>
            <w:tcW w:w="2581"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lastRenderedPageBreak/>
              <w:t xml:space="preserve">GB </w:t>
            </w:r>
            <w:r w:rsidRPr="001D15B1">
              <w:rPr>
                <w:rFonts w:cs="Arial"/>
                <w:b/>
                <w:color w:val="auto"/>
              </w:rPr>
              <w:t>Synchronous</w:t>
            </w:r>
            <w:r w:rsidRPr="007E0B31">
              <w:rPr>
                <w:rFonts w:cs="Arial"/>
                <w:b/>
                <w:color w:val="auto"/>
              </w:rPr>
              <w:t xml:space="preserve"> Area</w:t>
            </w:r>
          </w:p>
        </w:tc>
        <w:tc>
          <w:tcPr>
            <w:tcW w:w="6937"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00696AC0">
        <w:trPr>
          <w:cantSplit/>
        </w:trPr>
        <w:tc>
          <w:tcPr>
            <w:tcW w:w="2581" w:type="dxa"/>
          </w:tcPr>
          <w:p w14:paraId="236BDDC1" w14:textId="77777777" w:rsidR="00EB1E5D" w:rsidRPr="007E0B31" w:rsidRDefault="00EB1E5D" w:rsidP="00EB1E5D">
            <w:pPr>
              <w:pStyle w:val="Arial11Bold"/>
              <w:rPr>
                <w:rFonts w:cs="Arial"/>
              </w:rPr>
            </w:pPr>
            <w:r w:rsidRPr="007E0B31">
              <w:rPr>
                <w:rFonts w:cs="Arial"/>
              </w:rPr>
              <w:t>GCDF</w:t>
            </w:r>
          </w:p>
        </w:tc>
        <w:tc>
          <w:tcPr>
            <w:tcW w:w="6937"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00696AC0">
        <w:trPr>
          <w:cantSplit/>
        </w:trPr>
        <w:tc>
          <w:tcPr>
            <w:tcW w:w="2581"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937"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00696AC0">
        <w:trPr>
          <w:cantSplit/>
        </w:trPr>
        <w:tc>
          <w:tcPr>
            <w:tcW w:w="2581"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937"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00696AC0">
        <w:trPr>
          <w:cantSplit/>
        </w:trPr>
        <w:tc>
          <w:tcPr>
            <w:tcW w:w="2581"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937"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00696AC0">
        <w:trPr>
          <w:cantSplit/>
        </w:trPr>
        <w:tc>
          <w:tcPr>
            <w:tcW w:w="2581"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937"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00696AC0">
        <w:trPr>
          <w:cantSplit/>
        </w:trPr>
        <w:tc>
          <w:tcPr>
            <w:tcW w:w="2581"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937"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00696AC0">
        <w:trPr>
          <w:cantSplit/>
        </w:trPr>
        <w:tc>
          <w:tcPr>
            <w:tcW w:w="2581"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937"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00696AC0">
        <w:trPr>
          <w:cantSplit/>
        </w:trPr>
        <w:tc>
          <w:tcPr>
            <w:tcW w:w="2581"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937"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00696AC0">
        <w:trPr>
          <w:cantSplit/>
        </w:trPr>
        <w:tc>
          <w:tcPr>
            <w:tcW w:w="2581"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937"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00696AC0">
        <w:trPr>
          <w:cantSplit/>
        </w:trPr>
        <w:tc>
          <w:tcPr>
            <w:tcW w:w="2581" w:type="dxa"/>
          </w:tcPr>
          <w:p w14:paraId="28F1FED3" w14:textId="77777777" w:rsidR="00EB1E5D" w:rsidRPr="007E0B31" w:rsidRDefault="00EB1E5D" w:rsidP="00EB1E5D">
            <w:pPr>
              <w:pStyle w:val="Arial11Bold"/>
              <w:rPr>
                <w:rFonts w:cs="Arial"/>
              </w:rPr>
            </w:pPr>
            <w:r w:rsidRPr="007E0B31">
              <w:rPr>
                <w:rFonts w:cs="Arial"/>
              </w:rPr>
              <w:t>Genset</w:t>
            </w:r>
          </w:p>
        </w:tc>
        <w:tc>
          <w:tcPr>
            <w:tcW w:w="6937"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00696AC0">
        <w:trPr>
          <w:cantSplit/>
        </w:trPr>
        <w:tc>
          <w:tcPr>
            <w:tcW w:w="2581"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937" w:type="dxa"/>
          </w:tcPr>
          <w:p w14:paraId="3DFA7AB2" w14:textId="77777777" w:rsidR="00EB1E5D" w:rsidRPr="007E0B31" w:rsidRDefault="00EB1E5D" w:rsidP="00EB1E5D">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00696AC0">
        <w:trPr>
          <w:cantSplit/>
        </w:trPr>
        <w:tc>
          <w:tcPr>
            <w:tcW w:w="2581"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937"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00696AC0">
        <w:trPr>
          <w:cantSplit/>
        </w:trPr>
        <w:tc>
          <w:tcPr>
            <w:tcW w:w="2581" w:type="dxa"/>
          </w:tcPr>
          <w:p w14:paraId="3EC6201C" w14:textId="34C4097C" w:rsidR="00EB1E5D" w:rsidRPr="00A87826" w:rsidRDefault="00EB1E5D" w:rsidP="00EB1E5D">
            <w:pPr>
              <w:pStyle w:val="Arial11Bold"/>
            </w:pPr>
            <w:r w:rsidRPr="00A87826">
              <w:lastRenderedPageBreak/>
              <w:t xml:space="preserve">Governor </w:t>
            </w:r>
            <w:proofErr w:type="spellStart"/>
            <w:r w:rsidRPr="00A87826">
              <w:t>Deadband</w:t>
            </w:r>
            <w:proofErr w:type="spellEnd"/>
          </w:p>
        </w:tc>
        <w:tc>
          <w:tcPr>
            <w:tcW w:w="6937"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00696AC0">
        <w:trPr>
          <w:cantSplit/>
        </w:trPr>
        <w:tc>
          <w:tcPr>
            <w:tcW w:w="2581"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937"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00696AC0">
        <w:trPr>
          <w:cantSplit/>
        </w:trPr>
        <w:tc>
          <w:tcPr>
            <w:tcW w:w="2581"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937"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00696AC0">
        <w:trPr>
          <w:cantSplit/>
        </w:trPr>
        <w:tc>
          <w:tcPr>
            <w:tcW w:w="2581"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937"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00696AC0">
        <w:trPr>
          <w:cantSplit/>
        </w:trPr>
        <w:tc>
          <w:tcPr>
            <w:tcW w:w="2581"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937"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00696AC0">
        <w:trPr>
          <w:cantSplit/>
        </w:trPr>
        <w:tc>
          <w:tcPr>
            <w:tcW w:w="2581"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937"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00696AC0">
        <w:trPr>
          <w:cantSplit/>
        </w:trPr>
        <w:tc>
          <w:tcPr>
            <w:tcW w:w="2581"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937"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00696AC0">
        <w:trPr>
          <w:cantSplit/>
        </w:trPr>
        <w:tc>
          <w:tcPr>
            <w:tcW w:w="2581"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937"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00696AC0">
        <w:trPr>
          <w:cantSplit/>
        </w:trPr>
        <w:tc>
          <w:tcPr>
            <w:tcW w:w="2581"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937"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00696AC0">
        <w:trPr>
          <w:cantSplit/>
        </w:trPr>
        <w:tc>
          <w:tcPr>
            <w:tcW w:w="2581"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937"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00696AC0">
        <w:trPr>
          <w:cantSplit/>
        </w:trPr>
        <w:tc>
          <w:tcPr>
            <w:tcW w:w="2581"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937"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00696AC0">
        <w:trPr>
          <w:cantSplit/>
        </w:trPr>
        <w:tc>
          <w:tcPr>
            <w:tcW w:w="2581"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937"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00696AC0">
        <w:trPr>
          <w:cantSplit/>
        </w:trPr>
        <w:tc>
          <w:tcPr>
            <w:tcW w:w="2581"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937"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00696AC0">
        <w:trPr>
          <w:cantSplit/>
        </w:trPr>
        <w:tc>
          <w:tcPr>
            <w:tcW w:w="2581"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937"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00696AC0">
        <w:trPr>
          <w:cantSplit/>
        </w:trPr>
        <w:tc>
          <w:tcPr>
            <w:tcW w:w="2581"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937"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00696AC0">
        <w:trPr>
          <w:cantSplit/>
        </w:trPr>
        <w:tc>
          <w:tcPr>
            <w:tcW w:w="2581"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937"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00696AC0">
        <w:trPr>
          <w:cantSplit/>
        </w:trPr>
        <w:tc>
          <w:tcPr>
            <w:tcW w:w="2581" w:type="dxa"/>
          </w:tcPr>
          <w:p w14:paraId="6590D0EC" w14:textId="6684818F" w:rsidR="00EB1E5D" w:rsidRPr="00585D91" w:rsidRDefault="00EB1E5D" w:rsidP="00EB1E5D">
            <w:pPr>
              <w:pStyle w:val="Arial11Bold"/>
              <w:rPr>
                <w:rFonts w:cs="Arial"/>
              </w:rPr>
            </w:pPr>
            <w:r w:rsidRPr="002510FF">
              <w:rPr>
                <w:rFonts w:cs="Arial"/>
              </w:rPr>
              <w:lastRenderedPageBreak/>
              <w:t>Grid Forming Capability</w:t>
            </w:r>
          </w:p>
        </w:tc>
        <w:tc>
          <w:tcPr>
            <w:tcW w:w="6937"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00696AC0">
        <w:trPr>
          <w:cantSplit/>
        </w:trPr>
        <w:tc>
          <w:tcPr>
            <w:tcW w:w="2581"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937"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00696AC0">
        <w:trPr>
          <w:cantSplit/>
        </w:trPr>
        <w:tc>
          <w:tcPr>
            <w:tcW w:w="2581"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937"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00696AC0">
        <w:trPr>
          <w:cantSplit/>
        </w:trPr>
        <w:tc>
          <w:tcPr>
            <w:tcW w:w="2581"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937"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00696AC0">
        <w:trPr>
          <w:cantSplit/>
        </w:trPr>
        <w:tc>
          <w:tcPr>
            <w:tcW w:w="2581"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937"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00696AC0">
        <w:trPr>
          <w:cantSplit/>
        </w:trPr>
        <w:tc>
          <w:tcPr>
            <w:tcW w:w="2581"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937"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00696AC0">
        <w:trPr>
          <w:cantSplit/>
        </w:trPr>
        <w:tc>
          <w:tcPr>
            <w:tcW w:w="2581"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937"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00696AC0">
        <w:trPr>
          <w:cantSplit/>
        </w:trPr>
        <w:tc>
          <w:tcPr>
            <w:tcW w:w="2581" w:type="dxa"/>
          </w:tcPr>
          <w:p w14:paraId="20405FC8" w14:textId="77777777" w:rsidR="00EB1E5D" w:rsidRPr="007E0B31" w:rsidRDefault="00EB1E5D" w:rsidP="00EB1E5D">
            <w:pPr>
              <w:pStyle w:val="Arial11Bold"/>
              <w:rPr>
                <w:rFonts w:cs="Arial"/>
              </w:rPr>
            </w:pPr>
            <w:r w:rsidRPr="007E0B31">
              <w:rPr>
                <w:rFonts w:cs="Arial"/>
              </w:rPr>
              <w:t>Group</w:t>
            </w:r>
          </w:p>
        </w:tc>
        <w:tc>
          <w:tcPr>
            <w:tcW w:w="6937" w:type="dxa"/>
          </w:tcPr>
          <w:p w14:paraId="60A73BA5" w14:textId="77777777" w:rsidR="00EB1E5D" w:rsidRPr="007E0B31" w:rsidRDefault="00EB1E5D" w:rsidP="00EB1E5D">
            <w:pPr>
              <w:pStyle w:val="TableArial11"/>
              <w:rPr>
                <w:rFonts w:cs="Arial"/>
              </w:rPr>
            </w:pPr>
            <w:bookmarkStart w:id="58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585"/>
          </w:p>
        </w:tc>
      </w:tr>
      <w:tr w:rsidR="00EB1E5D" w:rsidRPr="0079139F" w14:paraId="5A25DA6A" w14:textId="77777777" w:rsidTr="00696AC0">
        <w:trPr>
          <w:cantSplit/>
        </w:trPr>
        <w:tc>
          <w:tcPr>
            <w:tcW w:w="2581" w:type="dxa"/>
          </w:tcPr>
          <w:p w14:paraId="704101E4" w14:textId="22CAEA65" w:rsidR="00EB1E5D" w:rsidRPr="0079139F" w:rsidRDefault="00EB1E5D" w:rsidP="00EB1E5D">
            <w:pPr>
              <w:pStyle w:val="Arial11Bold"/>
              <w:rPr>
                <w:rFonts w:cs="Arial"/>
              </w:rPr>
            </w:pPr>
            <w:r w:rsidRPr="0079139F">
              <w:rPr>
                <w:rFonts w:cs="Arial"/>
              </w:rPr>
              <w:t>GSP Group</w:t>
            </w:r>
          </w:p>
        </w:tc>
        <w:tc>
          <w:tcPr>
            <w:tcW w:w="6937"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00696AC0">
        <w:trPr>
          <w:cantSplit/>
        </w:trPr>
        <w:tc>
          <w:tcPr>
            <w:tcW w:w="2581" w:type="dxa"/>
          </w:tcPr>
          <w:p w14:paraId="6B31BC4F" w14:textId="77777777" w:rsidR="00EB1E5D" w:rsidRPr="007E0B31" w:rsidRDefault="00EB1E5D" w:rsidP="00EB1E5D">
            <w:pPr>
              <w:pStyle w:val="Arial11Bold"/>
              <w:rPr>
                <w:rFonts w:cs="Arial"/>
              </w:rPr>
            </w:pPr>
            <w:r w:rsidRPr="007E0B31">
              <w:rPr>
                <w:rFonts w:cs="Arial"/>
              </w:rPr>
              <w:lastRenderedPageBreak/>
              <w:t>Headroom</w:t>
            </w:r>
          </w:p>
        </w:tc>
        <w:tc>
          <w:tcPr>
            <w:tcW w:w="6937"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00696AC0">
        <w:trPr>
          <w:cantSplit/>
        </w:trPr>
        <w:tc>
          <w:tcPr>
            <w:tcW w:w="2581"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937"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00696AC0">
        <w:trPr>
          <w:cantSplit/>
        </w:trPr>
        <w:tc>
          <w:tcPr>
            <w:tcW w:w="2581"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937"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696AC0">
        <w:trPr>
          <w:cantSplit/>
        </w:trPr>
        <w:tc>
          <w:tcPr>
            <w:tcW w:w="2581" w:type="dxa"/>
          </w:tcPr>
          <w:p w14:paraId="243671CC" w14:textId="5CC5CA8B" w:rsidR="00EB1E5D" w:rsidRPr="00D74C6B" w:rsidRDefault="00EB1E5D" w:rsidP="00EB1E5D">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937" w:type="dxa"/>
          </w:tcPr>
          <w:p w14:paraId="57B851E9" w14:textId="6208BB5F" w:rsidR="00EB1E5D" w:rsidRPr="007E0B31" w:rsidRDefault="00EB1E5D" w:rsidP="00EB1E5D">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EB1E5D" w:rsidRPr="007E0B31" w14:paraId="2295F8BF" w14:textId="77777777" w:rsidTr="00696AC0">
        <w:trPr>
          <w:cantSplit/>
        </w:trPr>
        <w:tc>
          <w:tcPr>
            <w:tcW w:w="2581"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937"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00696AC0">
        <w:trPr>
          <w:cantSplit/>
        </w:trPr>
        <w:tc>
          <w:tcPr>
            <w:tcW w:w="2581"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937"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00696AC0">
        <w:trPr>
          <w:cantSplit/>
        </w:trPr>
        <w:tc>
          <w:tcPr>
            <w:tcW w:w="2581" w:type="dxa"/>
          </w:tcPr>
          <w:p w14:paraId="6E747414" w14:textId="77777777" w:rsidR="00EB1E5D" w:rsidRPr="007E0B31" w:rsidRDefault="00EB1E5D" w:rsidP="00EB1E5D">
            <w:pPr>
              <w:pStyle w:val="Arial11Bold"/>
              <w:rPr>
                <w:rFonts w:cs="Arial"/>
              </w:rPr>
            </w:pPr>
            <w:r w:rsidRPr="007E0B31">
              <w:rPr>
                <w:rFonts w:cs="Arial"/>
              </w:rPr>
              <w:t>HV Connections</w:t>
            </w:r>
          </w:p>
        </w:tc>
        <w:tc>
          <w:tcPr>
            <w:tcW w:w="6937"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00696AC0">
        <w:trPr>
          <w:cantSplit/>
        </w:trPr>
        <w:tc>
          <w:tcPr>
            <w:tcW w:w="2581"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937"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00696AC0">
        <w:trPr>
          <w:cantSplit/>
        </w:trPr>
        <w:tc>
          <w:tcPr>
            <w:tcW w:w="2581"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937"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B1E5D" w:rsidRPr="007E0B31" w14:paraId="50416B33" w14:textId="77777777" w:rsidTr="00696AC0">
        <w:trPr>
          <w:cantSplit/>
        </w:trPr>
        <w:tc>
          <w:tcPr>
            <w:tcW w:w="2581"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937"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00696AC0">
        <w:trPr>
          <w:cantSplit/>
        </w:trPr>
        <w:tc>
          <w:tcPr>
            <w:tcW w:w="2581"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937"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00696AC0">
        <w:trPr>
          <w:cantSplit/>
        </w:trPr>
        <w:tc>
          <w:tcPr>
            <w:tcW w:w="2581"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937"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00696AC0">
        <w:trPr>
          <w:cantSplit/>
        </w:trPr>
        <w:tc>
          <w:tcPr>
            <w:tcW w:w="2581"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937"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00696AC0">
        <w:trPr>
          <w:cantSplit/>
        </w:trPr>
        <w:tc>
          <w:tcPr>
            <w:tcW w:w="2581" w:type="dxa"/>
          </w:tcPr>
          <w:p w14:paraId="0863E908" w14:textId="77777777" w:rsidR="00EB1E5D" w:rsidRPr="007E0B31" w:rsidRDefault="00EB1E5D" w:rsidP="00EB1E5D">
            <w:pPr>
              <w:pStyle w:val="Arial11Bold"/>
              <w:rPr>
                <w:rFonts w:cs="Arial"/>
              </w:rPr>
            </w:pPr>
            <w:r w:rsidRPr="007E0B31">
              <w:rPr>
                <w:rFonts w:cs="Arial"/>
              </w:rPr>
              <w:lastRenderedPageBreak/>
              <w:t>IEC</w:t>
            </w:r>
          </w:p>
        </w:tc>
        <w:tc>
          <w:tcPr>
            <w:tcW w:w="6937"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00696AC0">
        <w:trPr>
          <w:cantSplit/>
        </w:trPr>
        <w:tc>
          <w:tcPr>
            <w:tcW w:w="2581" w:type="dxa"/>
          </w:tcPr>
          <w:p w14:paraId="43D881FF" w14:textId="77777777" w:rsidR="00EB1E5D" w:rsidRPr="007E0B31" w:rsidRDefault="00EB1E5D" w:rsidP="00EB1E5D">
            <w:pPr>
              <w:pStyle w:val="Arial11Bold"/>
              <w:rPr>
                <w:rFonts w:cs="Arial"/>
              </w:rPr>
            </w:pPr>
            <w:r w:rsidRPr="007E0B31">
              <w:rPr>
                <w:rFonts w:cs="Arial"/>
              </w:rPr>
              <w:t>IEC Standard</w:t>
            </w:r>
          </w:p>
        </w:tc>
        <w:tc>
          <w:tcPr>
            <w:tcW w:w="6937"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00696AC0">
        <w:trPr>
          <w:cantSplit/>
        </w:trPr>
        <w:tc>
          <w:tcPr>
            <w:tcW w:w="2581"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937"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00696AC0">
        <w:trPr>
          <w:cantSplit/>
        </w:trPr>
        <w:tc>
          <w:tcPr>
            <w:tcW w:w="2581"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937"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00696AC0">
        <w:trPr>
          <w:cantSplit/>
        </w:trPr>
        <w:tc>
          <w:tcPr>
            <w:tcW w:w="2581" w:type="dxa"/>
          </w:tcPr>
          <w:p w14:paraId="5F7DE292" w14:textId="77777777" w:rsidR="00EB1E5D" w:rsidRPr="007E0B31" w:rsidRDefault="00EB1E5D" w:rsidP="00EB1E5D">
            <w:pPr>
              <w:pStyle w:val="Arial11Bold"/>
              <w:rPr>
                <w:rFonts w:cs="Arial"/>
              </w:rPr>
            </w:pPr>
            <w:r w:rsidRPr="007E0B31">
              <w:rPr>
                <w:rFonts w:cs="Arial"/>
              </w:rPr>
              <w:t>Import Usable</w:t>
            </w:r>
          </w:p>
        </w:tc>
        <w:tc>
          <w:tcPr>
            <w:tcW w:w="6937"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00696AC0">
        <w:trPr>
          <w:cantSplit/>
        </w:trPr>
        <w:tc>
          <w:tcPr>
            <w:tcW w:w="2581"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937"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00696AC0">
        <w:trPr>
          <w:cantSplit/>
        </w:trPr>
        <w:tc>
          <w:tcPr>
            <w:tcW w:w="2581"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937"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00696AC0">
        <w:trPr>
          <w:cantSplit/>
        </w:trPr>
        <w:tc>
          <w:tcPr>
            <w:tcW w:w="2581"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937"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00696AC0">
        <w:trPr>
          <w:cantSplit/>
        </w:trPr>
        <w:tc>
          <w:tcPr>
            <w:tcW w:w="2581"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937"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00696AC0">
        <w:trPr>
          <w:cantSplit/>
        </w:trPr>
        <w:tc>
          <w:tcPr>
            <w:tcW w:w="2581"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937"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00696AC0">
        <w:trPr>
          <w:cantSplit/>
        </w:trPr>
        <w:tc>
          <w:tcPr>
            <w:tcW w:w="2581"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937"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00696AC0">
        <w:trPr>
          <w:cantSplit/>
        </w:trPr>
        <w:tc>
          <w:tcPr>
            <w:tcW w:w="2581"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937"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00696AC0">
        <w:trPr>
          <w:cantSplit/>
        </w:trPr>
        <w:tc>
          <w:tcPr>
            <w:tcW w:w="2581"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937"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00696AC0">
        <w:trPr>
          <w:cantSplit/>
        </w:trPr>
        <w:tc>
          <w:tcPr>
            <w:tcW w:w="2581"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937"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00696AC0">
        <w:trPr>
          <w:cantSplit/>
        </w:trPr>
        <w:tc>
          <w:tcPr>
            <w:tcW w:w="2581"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937"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00696AC0">
        <w:trPr>
          <w:cantSplit/>
        </w:trPr>
        <w:tc>
          <w:tcPr>
            <w:tcW w:w="2581" w:type="dxa"/>
          </w:tcPr>
          <w:p w14:paraId="19B39F28" w14:textId="77777777" w:rsidR="00EB1E5D" w:rsidRPr="007E0B31" w:rsidRDefault="00EB1E5D" w:rsidP="00EB1E5D">
            <w:pPr>
              <w:pStyle w:val="Arial11Bold"/>
              <w:rPr>
                <w:rFonts w:cs="Arial"/>
              </w:rPr>
            </w:pPr>
            <w:r w:rsidRPr="007E0B31">
              <w:rPr>
                <w:rFonts w:cs="Arial"/>
              </w:rPr>
              <w:lastRenderedPageBreak/>
              <w:t xml:space="preserve">Integral Equipment Test </w:t>
            </w:r>
            <w:r w:rsidRPr="007E0B31">
              <w:rPr>
                <w:rFonts w:cs="Arial"/>
                <w:b w:val="0"/>
              </w:rPr>
              <w:t>or</w:t>
            </w:r>
            <w:r w:rsidRPr="007E0B31">
              <w:rPr>
                <w:rFonts w:cs="Arial"/>
              </w:rPr>
              <w:t xml:space="preserve"> IET</w:t>
            </w:r>
          </w:p>
        </w:tc>
        <w:tc>
          <w:tcPr>
            <w:tcW w:w="6937"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00696AC0">
        <w:trPr>
          <w:cantSplit/>
        </w:trPr>
        <w:tc>
          <w:tcPr>
            <w:tcW w:w="2581"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937"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B1E5D" w:rsidRPr="007E0B31" w14:paraId="2FCFAD31" w14:textId="77777777" w:rsidTr="00696AC0">
        <w:trPr>
          <w:cantSplit/>
        </w:trPr>
        <w:tc>
          <w:tcPr>
            <w:tcW w:w="2581"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937"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00696AC0">
        <w:trPr>
          <w:cantSplit/>
        </w:trPr>
        <w:tc>
          <w:tcPr>
            <w:tcW w:w="2581"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937"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00696AC0">
        <w:trPr>
          <w:cantSplit/>
        </w:trPr>
        <w:tc>
          <w:tcPr>
            <w:tcW w:w="2581"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937"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00696AC0">
        <w:trPr>
          <w:cantSplit/>
        </w:trPr>
        <w:tc>
          <w:tcPr>
            <w:tcW w:w="2581"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937"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B1E5D" w:rsidRPr="007E0B31" w14:paraId="01748928" w14:textId="77777777" w:rsidTr="00696AC0">
        <w:trPr>
          <w:cantSplit/>
        </w:trPr>
        <w:tc>
          <w:tcPr>
            <w:tcW w:w="2581"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937"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00696AC0">
        <w:trPr>
          <w:cantSplit/>
        </w:trPr>
        <w:tc>
          <w:tcPr>
            <w:tcW w:w="2581"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937"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00696AC0">
        <w:trPr>
          <w:cantSplit/>
        </w:trPr>
        <w:tc>
          <w:tcPr>
            <w:tcW w:w="2581"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937"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00696AC0">
        <w:trPr>
          <w:cantSplit/>
        </w:trPr>
        <w:tc>
          <w:tcPr>
            <w:tcW w:w="2581"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937"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00696AC0">
        <w:trPr>
          <w:cantSplit/>
        </w:trPr>
        <w:tc>
          <w:tcPr>
            <w:tcW w:w="2581"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937"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00696AC0">
        <w:trPr>
          <w:cantSplit/>
        </w:trPr>
        <w:tc>
          <w:tcPr>
            <w:tcW w:w="2581" w:type="dxa"/>
          </w:tcPr>
          <w:p w14:paraId="133A5B7C" w14:textId="36D70465" w:rsidR="00EB1E5D" w:rsidRPr="007E0B31" w:rsidRDefault="00EB1E5D" w:rsidP="00EB1E5D">
            <w:pPr>
              <w:pStyle w:val="Arial11Bold"/>
              <w:rPr>
                <w:rFonts w:cs="Arial"/>
              </w:rPr>
            </w:pPr>
            <w:bookmarkStart w:id="586" w:name="_DV_C25"/>
            <w:r w:rsidRPr="007E0B31">
              <w:rPr>
                <w:rFonts w:cs="Arial"/>
              </w:rPr>
              <w:lastRenderedPageBreak/>
              <w:t xml:space="preserve">Interim Operational Notification </w:t>
            </w:r>
            <w:r w:rsidRPr="007E0B31">
              <w:rPr>
                <w:rFonts w:cs="Arial"/>
                <w:b w:val="0"/>
              </w:rPr>
              <w:t>or</w:t>
            </w:r>
            <w:r w:rsidRPr="007E0B31">
              <w:rPr>
                <w:rFonts w:cs="Arial"/>
              </w:rPr>
              <w:t xml:space="preserve"> ION </w:t>
            </w:r>
            <w:bookmarkEnd w:id="586"/>
          </w:p>
        </w:tc>
        <w:tc>
          <w:tcPr>
            <w:tcW w:w="6937" w:type="dxa"/>
          </w:tcPr>
          <w:p w14:paraId="40D45ABF" w14:textId="409DC57C" w:rsidR="00EB1E5D" w:rsidRPr="007E0B31" w:rsidRDefault="00EB1E5D" w:rsidP="00EB1E5D">
            <w:pPr>
              <w:pStyle w:val="TableArial11"/>
              <w:rPr>
                <w:rFonts w:cs="Arial"/>
              </w:rPr>
            </w:pPr>
            <w:bookmarkStart w:id="58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587"/>
          </w:p>
          <w:p w14:paraId="2DAA1BCB" w14:textId="77777777" w:rsidR="00EB1E5D" w:rsidRPr="007E0B31" w:rsidRDefault="00EB1E5D" w:rsidP="00EB1E5D">
            <w:pPr>
              <w:pStyle w:val="TableArial11"/>
              <w:ind w:left="567" w:hanging="567"/>
              <w:rPr>
                <w:rFonts w:cs="Arial"/>
              </w:rPr>
            </w:pPr>
            <w:bookmarkStart w:id="588" w:name="_DV_C27"/>
            <w:r w:rsidRPr="007E0B31">
              <w:rPr>
                <w:rFonts w:cs="Arial"/>
              </w:rPr>
              <w:t>(a)</w:t>
            </w:r>
            <w:r w:rsidRPr="007E0B31">
              <w:rPr>
                <w:rFonts w:cs="Arial"/>
              </w:rPr>
              <w:tab/>
              <w:t xml:space="preserve">with the Grid Code, and </w:t>
            </w:r>
            <w:bookmarkEnd w:id="588"/>
          </w:p>
          <w:p w14:paraId="71F8FC61" w14:textId="77777777" w:rsidR="00EB1E5D" w:rsidRPr="007E0B31" w:rsidRDefault="00EB1E5D" w:rsidP="00EB1E5D">
            <w:pPr>
              <w:pStyle w:val="TableArial11"/>
              <w:ind w:left="567" w:hanging="567"/>
              <w:rPr>
                <w:rFonts w:cs="Arial"/>
              </w:rPr>
            </w:pPr>
            <w:bookmarkStart w:id="58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589"/>
          </w:p>
          <w:p w14:paraId="77F719EF" w14:textId="77777777" w:rsidR="00EB1E5D" w:rsidRPr="007E0B31" w:rsidRDefault="00EB1E5D" w:rsidP="00EB1E5D">
            <w:pPr>
              <w:pStyle w:val="TableArial11"/>
              <w:rPr>
                <w:rFonts w:cs="Arial"/>
                <w:u w:val="single"/>
              </w:rPr>
            </w:pPr>
            <w:bookmarkStart w:id="59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59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00696AC0">
        <w:trPr>
          <w:cantSplit/>
        </w:trPr>
        <w:tc>
          <w:tcPr>
            <w:tcW w:w="2581"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937"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B1E5D" w:rsidRPr="007E0B31" w14:paraId="0FF2C477" w14:textId="77777777" w:rsidTr="00696AC0">
        <w:trPr>
          <w:cantSplit/>
        </w:trPr>
        <w:tc>
          <w:tcPr>
            <w:tcW w:w="2581"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937"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 xml:space="preserve">For the avoidance of doubt, a virtual impedance, is not permitted </w:t>
            </w:r>
            <w:proofErr w:type="gramStart"/>
            <w:r w:rsidRPr="002510FF">
              <w:rPr>
                <w:rFonts w:cs="Arial"/>
              </w:rPr>
              <w:t>in</w:t>
            </w:r>
            <w:proofErr w:type="gramEnd"/>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00696AC0">
        <w:trPr>
          <w:cantSplit/>
        </w:trPr>
        <w:tc>
          <w:tcPr>
            <w:tcW w:w="2581" w:type="dxa"/>
          </w:tcPr>
          <w:p w14:paraId="26926052" w14:textId="77777777" w:rsidR="00EB1E5D" w:rsidRPr="007E0B31" w:rsidRDefault="00EB1E5D" w:rsidP="00EB1E5D">
            <w:pPr>
              <w:pStyle w:val="Arial11Bold"/>
              <w:rPr>
                <w:rFonts w:cs="Arial"/>
              </w:rPr>
            </w:pPr>
            <w:r w:rsidRPr="007E0B31">
              <w:rPr>
                <w:rFonts w:cs="Arial"/>
              </w:rPr>
              <w:t>Intertripping</w:t>
            </w:r>
          </w:p>
        </w:tc>
        <w:tc>
          <w:tcPr>
            <w:tcW w:w="6937"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00696AC0">
        <w:trPr>
          <w:cantSplit/>
        </w:trPr>
        <w:tc>
          <w:tcPr>
            <w:tcW w:w="2581"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937"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00696AC0">
        <w:trPr>
          <w:cantSplit/>
        </w:trPr>
        <w:tc>
          <w:tcPr>
            <w:tcW w:w="2581"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937"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00696AC0">
        <w:trPr>
          <w:cantSplit/>
        </w:trPr>
        <w:tc>
          <w:tcPr>
            <w:tcW w:w="2581"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937"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00696AC0">
        <w:trPr>
          <w:cantSplit/>
        </w:trPr>
        <w:tc>
          <w:tcPr>
            <w:tcW w:w="2581"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937"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00696AC0">
        <w:trPr>
          <w:cantSplit/>
        </w:trPr>
        <w:tc>
          <w:tcPr>
            <w:tcW w:w="2581" w:type="dxa"/>
          </w:tcPr>
          <w:p w14:paraId="14A3BF94" w14:textId="77777777" w:rsidR="00EB1E5D" w:rsidRPr="007E0B31" w:rsidRDefault="00EB1E5D" w:rsidP="00EB1E5D">
            <w:pPr>
              <w:pStyle w:val="Arial11Bold"/>
              <w:rPr>
                <w:rFonts w:cs="Arial"/>
              </w:rPr>
            </w:pPr>
            <w:r w:rsidRPr="007E0B31">
              <w:rPr>
                <w:rFonts w:cs="Arial"/>
              </w:rPr>
              <w:lastRenderedPageBreak/>
              <w:t>Isolation</w:t>
            </w:r>
          </w:p>
        </w:tc>
        <w:tc>
          <w:tcPr>
            <w:tcW w:w="6937"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00696AC0">
        <w:trPr>
          <w:cantSplit/>
        </w:trPr>
        <w:tc>
          <w:tcPr>
            <w:tcW w:w="2581"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937"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00696AC0">
        <w:trPr>
          <w:cantSplit/>
        </w:trPr>
        <w:tc>
          <w:tcPr>
            <w:tcW w:w="2581" w:type="dxa"/>
          </w:tcPr>
          <w:p w14:paraId="43A07781" w14:textId="77777777" w:rsidR="00EB1E5D" w:rsidRPr="007E0B31" w:rsidRDefault="00EB1E5D" w:rsidP="00EB1E5D">
            <w:pPr>
              <w:pStyle w:val="Arial11Bold"/>
              <w:rPr>
                <w:rFonts w:cs="Arial"/>
              </w:rPr>
            </w:pPr>
            <w:r w:rsidRPr="007E0B31">
              <w:rPr>
                <w:rFonts w:cs="Arial"/>
              </w:rPr>
              <w:t>Key Safe</w:t>
            </w:r>
          </w:p>
        </w:tc>
        <w:tc>
          <w:tcPr>
            <w:tcW w:w="6937"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00696AC0">
        <w:trPr>
          <w:cantSplit/>
        </w:trPr>
        <w:tc>
          <w:tcPr>
            <w:tcW w:w="2581" w:type="dxa"/>
          </w:tcPr>
          <w:p w14:paraId="4D6A5475" w14:textId="77777777" w:rsidR="00EB1E5D" w:rsidRPr="007E0B31" w:rsidRDefault="00EB1E5D" w:rsidP="00EB1E5D">
            <w:pPr>
              <w:pStyle w:val="Arial11Bold"/>
              <w:rPr>
                <w:rFonts w:cs="Arial"/>
              </w:rPr>
            </w:pPr>
            <w:r w:rsidRPr="007E0B31">
              <w:rPr>
                <w:rFonts w:cs="Arial"/>
              </w:rPr>
              <w:t>Key Safe Key</w:t>
            </w:r>
          </w:p>
        </w:tc>
        <w:tc>
          <w:tcPr>
            <w:tcW w:w="6937"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00696AC0">
        <w:trPr>
          <w:cantSplit/>
        </w:trPr>
        <w:tc>
          <w:tcPr>
            <w:tcW w:w="2581" w:type="dxa"/>
          </w:tcPr>
          <w:p w14:paraId="1320A49E" w14:textId="77777777" w:rsidR="00EB1E5D" w:rsidRPr="007E0B31" w:rsidRDefault="00EB1E5D" w:rsidP="00EB1E5D">
            <w:pPr>
              <w:pStyle w:val="Arial11Bold"/>
              <w:rPr>
                <w:rFonts w:cs="Arial"/>
              </w:rPr>
            </w:pPr>
            <w:r w:rsidRPr="007E0B31">
              <w:rPr>
                <w:rFonts w:cs="Arial"/>
              </w:rPr>
              <w:lastRenderedPageBreak/>
              <w:t>Large Power Station</w:t>
            </w:r>
          </w:p>
        </w:tc>
        <w:tc>
          <w:tcPr>
            <w:tcW w:w="6937"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4A4F529F"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ins w:id="591" w:author="Steve Baker (ESO)" w:date="2024-01-09T13:17:00Z">
              <w:r w:rsidR="00BE628B">
                <w:rPr>
                  <w:rFonts w:cs="Arial"/>
                  <w:b/>
                </w:rPr>
                <w:t xml:space="preserve"> </w:t>
              </w:r>
              <w:r w:rsidR="00BE628B" w:rsidRPr="008B22B8">
                <w:rPr>
                  <w:rFonts w:cs="Arial"/>
                  <w:bCs/>
                  <w:highlight w:val="green"/>
                </w:rPr>
                <w:t>or located in</w:t>
              </w:r>
              <w:r w:rsidR="00BE628B" w:rsidRPr="008B22B8">
                <w:rPr>
                  <w:rFonts w:cs="Arial"/>
                  <w:b/>
                  <w:highlight w:val="green"/>
                </w:rPr>
                <w:t xml:space="preserve"> NGET’s Transmission Area </w:t>
              </w:r>
              <w:r w:rsidR="00BE628B" w:rsidRPr="008B22B8">
                <w:rPr>
                  <w:rFonts w:cs="Arial"/>
                  <w:bCs/>
                  <w:highlight w:val="green"/>
                </w:rPr>
                <w:t>but is connected to a</w:t>
              </w:r>
              <w:r w:rsidR="00BE628B" w:rsidRPr="008B22B8">
                <w:rPr>
                  <w:rFonts w:cs="Arial"/>
                  <w:b/>
                  <w:highlight w:val="green"/>
                </w:rPr>
                <w:t xml:space="preserve"> Competitively Appointed Transmission Licensee</w:t>
              </w:r>
            </w:ins>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5E1514EB"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592" w:author="Steve Baker (ESO)" w:date="2024-01-09T13:17:00Z">
              <w:r w:rsidR="006144DC" w:rsidRPr="008B22B8">
                <w:rPr>
                  <w:rFonts w:cs="Arial"/>
                  <w:bCs/>
                  <w:highlight w:val="green"/>
                </w:rPr>
                <w:t>or located in</w:t>
              </w:r>
              <w:r w:rsidR="006144DC" w:rsidRPr="008B22B8">
                <w:rPr>
                  <w:rFonts w:cs="Arial"/>
                  <w:b/>
                  <w:highlight w:val="green"/>
                </w:rPr>
                <w:t xml:space="preserve"> SPT’s Transmission Area </w:t>
              </w:r>
              <w:r w:rsidR="006144DC" w:rsidRPr="008B22B8">
                <w:rPr>
                  <w:rFonts w:cs="Arial"/>
                  <w:bCs/>
                  <w:highlight w:val="green"/>
                </w:rPr>
                <w:t>but is</w:t>
              </w:r>
              <w:r w:rsidR="006144DC" w:rsidRPr="008B22B8">
                <w:rPr>
                  <w:rFonts w:cs="Arial"/>
                  <w:b/>
                  <w:highlight w:val="green"/>
                </w:rPr>
                <w:t xml:space="preserve"> </w:t>
              </w:r>
              <w:r w:rsidR="006144DC" w:rsidRPr="008B22B8">
                <w:rPr>
                  <w:rFonts w:cs="Arial"/>
                  <w:bCs/>
                  <w:highlight w:val="green"/>
                </w:rPr>
                <w:t xml:space="preserve">connected to a </w:t>
              </w:r>
              <w:r w:rsidR="006144DC" w:rsidRPr="008B22B8">
                <w:rPr>
                  <w:rFonts w:cs="Arial"/>
                  <w:b/>
                  <w:highlight w:val="green"/>
                </w:rPr>
                <w:t>Competitively Appointed Transmission Licensee</w:t>
              </w:r>
              <w:r w:rsidR="006144DC" w:rsidRPr="007E0B31">
                <w:rPr>
                  <w:rFonts w:cs="Arial"/>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55AA87FC"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t>
            </w:r>
            <w:ins w:id="593" w:author="Steve Baker (ESO)" w:date="2024-01-09T13:18:00Z">
              <w:r w:rsidR="00053BBE" w:rsidRPr="008B22B8">
                <w:rPr>
                  <w:rFonts w:cs="Arial"/>
                  <w:bCs/>
                  <w:highlight w:val="green"/>
                </w:rPr>
                <w:t xml:space="preserve">or located in </w:t>
              </w:r>
              <w:r w:rsidR="00053BBE" w:rsidRPr="008B22B8">
                <w:rPr>
                  <w:rFonts w:cs="Arial"/>
                  <w:b/>
                  <w:highlight w:val="green"/>
                </w:rPr>
                <w:t>SHETL’s Transmission Area</w:t>
              </w:r>
              <w:r w:rsidR="00053BBE" w:rsidRPr="008B22B8">
                <w:rPr>
                  <w:rFonts w:cs="Arial"/>
                  <w:bCs/>
                  <w:highlight w:val="green"/>
                </w:rPr>
                <w:t xml:space="preserve"> but</w:t>
              </w:r>
              <w:r w:rsidR="00053BBE" w:rsidRPr="008B22B8">
                <w:rPr>
                  <w:rFonts w:cs="Arial"/>
                  <w:highlight w:val="green"/>
                </w:rPr>
                <w:t xml:space="preserve"> is connected to a </w:t>
              </w:r>
              <w:r w:rsidR="00053BBE" w:rsidRPr="008B22B8">
                <w:rPr>
                  <w:rFonts w:cs="Arial"/>
                  <w:b/>
                  <w:bCs/>
                  <w:highlight w:val="green"/>
                </w:rPr>
                <w:t>Competitively Appointed Transmission Licensee</w:t>
              </w:r>
              <w:r w:rsidR="00053BBE" w:rsidRPr="007E0B31">
                <w:rPr>
                  <w:rFonts w:cs="Arial"/>
                </w:rPr>
                <w:t xml:space="preserve"> </w:t>
              </w:r>
            </w:ins>
            <w:r w:rsidRPr="007E0B31">
              <w:rPr>
                <w:rFonts w:cs="Arial"/>
              </w:rPr>
              <w:t xml:space="preserve">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91D3D1F"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w:t>
            </w:r>
            <w:ins w:id="594" w:author="Steve Baker (ESO)" w:date="2024-01-09T13:18:00Z">
              <w:r w:rsidR="00AC4990" w:rsidRPr="008B22B8">
                <w:rPr>
                  <w:rFonts w:cs="Arial"/>
                  <w:bCs/>
                  <w:highlight w:val="green"/>
                </w:rPr>
                <w:t>or</w:t>
              </w:r>
              <w:r w:rsidR="00AC4990" w:rsidRPr="008B22B8">
                <w:rPr>
                  <w:rFonts w:cs="Arial"/>
                  <w:b/>
                  <w:highlight w:val="green"/>
                </w:rPr>
                <w:t xml:space="preserve"> </w:t>
              </w:r>
              <w:r w:rsidR="00AC4990" w:rsidRPr="008B22B8">
                <w:rPr>
                  <w:rFonts w:cs="Arial"/>
                  <w:highlight w:val="green"/>
                </w:rPr>
                <w:t xml:space="preserve">a </w:t>
              </w:r>
              <w:r w:rsidR="00AC4990" w:rsidRPr="008B22B8">
                <w:rPr>
                  <w:rFonts w:cs="Arial"/>
                  <w:b/>
                  <w:bCs/>
                  <w:highlight w:val="green"/>
                </w:rPr>
                <w:t xml:space="preserve">Competitively Appointed Transmission Licensee </w:t>
              </w:r>
              <w:r w:rsidR="00AC4990" w:rsidRPr="008B22B8">
                <w:rPr>
                  <w:rFonts w:cs="Arial"/>
                  <w:highlight w:val="green"/>
                </w:rPr>
                <w:t>located in</w:t>
              </w:r>
              <w:r w:rsidR="00AC4990" w:rsidRPr="008B22B8">
                <w:rPr>
                  <w:rFonts w:cs="Arial"/>
                  <w:b/>
                  <w:bCs/>
                  <w:highlight w:val="green"/>
                </w:rPr>
                <w:t xml:space="preserve"> NGET’s Transmission </w:t>
              </w:r>
              <w:proofErr w:type="gramStart"/>
              <w:r w:rsidR="00AC4990" w:rsidRPr="008B22B8">
                <w:rPr>
                  <w:rFonts w:cs="Arial"/>
                  <w:b/>
                  <w:bCs/>
                  <w:highlight w:val="green"/>
                </w:rPr>
                <w:t>Area</w:t>
              </w:r>
              <w:proofErr w:type="gramEnd"/>
              <w:r w:rsidR="00AC4990"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286779B0"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595" w:author="Steve Baker (ESO)" w:date="2024-01-09T13:18:00Z">
              <w:r w:rsidR="00937F36" w:rsidRPr="008B22B8">
                <w:rPr>
                  <w:rFonts w:cs="Arial"/>
                  <w:bCs/>
                  <w:highlight w:val="green"/>
                </w:rPr>
                <w:t>or</w:t>
              </w:r>
              <w:r w:rsidR="00937F36" w:rsidRPr="008B22B8">
                <w:rPr>
                  <w:rFonts w:cs="Arial"/>
                  <w:b/>
                  <w:highlight w:val="green"/>
                </w:rPr>
                <w:t xml:space="preserve"> </w:t>
              </w:r>
              <w:r w:rsidR="00937F36" w:rsidRPr="008B22B8">
                <w:rPr>
                  <w:rFonts w:cs="Arial"/>
                  <w:highlight w:val="green"/>
                </w:rPr>
                <w:t xml:space="preserve">a </w:t>
              </w:r>
              <w:r w:rsidR="00937F36" w:rsidRPr="008B22B8">
                <w:rPr>
                  <w:rFonts w:cs="Arial"/>
                  <w:b/>
                  <w:bCs/>
                  <w:highlight w:val="green"/>
                </w:rPr>
                <w:t xml:space="preserve">Competitively Appointed Transmission Licensee </w:t>
              </w:r>
              <w:r w:rsidR="00937F36" w:rsidRPr="008B22B8">
                <w:rPr>
                  <w:rFonts w:cs="Arial"/>
                  <w:highlight w:val="green"/>
                </w:rPr>
                <w:t>located in</w:t>
              </w:r>
              <w:r w:rsidR="00937F36" w:rsidRPr="008B22B8">
                <w:rPr>
                  <w:rFonts w:cs="Arial"/>
                  <w:b/>
                  <w:bCs/>
                  <w:highlight w:val="green"/>
                </w:rPr>
                <w:t xml:space="preserve"> SPT’s Transmission </w:t>
              </w:r>
              <w:proofErr w:type="gramStart"/>
              <w:r w:rsidR="00937F36" w:rsidRPr="008B22B8">
                <w:rPr>
                  <w:rFonts w:cs="Arial"/>
                  <w:b/>
                  <w:bCs/>
                  <w:highlight w:val="green"/>
                </w:rPr>
                <w:t>Area</w:t>
              </w:r>
              <w:proofErr w:type="gramEnd"/>
              <w:r w:rsidR="00937F36"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27CAA818"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t>
            </w:r>
            <w:ins w:id="596" w:author="Steve Baker (ESO)" w:date="2024-01-09T13:19:00Z">
              <w:r w:rsidR="00615E9B" w:rsidRPr="008B22B8">
                <w:rPr>
                  <w:rFonts w:cs="Arial"/>
                  <w:bCs/>
                  <w:highlight w:val="green"/>
                </w:rPr>
                <w:t>or</w:t>
              </w:r>
              <w:r w:rsidR="00615E9B" w:rsidRPr="008B22B8">
                <w:rPr>
                  <w:rFonts w:cs="Arial"/>
                  <w:b/>
                  <w:highlight w:val="green"/>
                </w:rPr>
                <w:t xml:space="preserve"> </w:t>
              </w:r>
              <w:r w:rsidR="00615E9B" w:rsidRPr="008B22B8">
                <w:rPr>
                  <w:rFonts w:cs="Arial"/>
                  <w:highlight w:val="green"/>
                </w:rPr>
                <w:t xml:space="preserve">a </w:t>
              </w:r>
              <w:r w:rsidR="00615E9B" w:rsidRPr="008B22B8">
                <w:rPr>
                  <w:rFonts w:cs="Arial"/>
                  <w:b/>
                  <w:bCs/>
                  <w:highlight w:val="green"/>
                </w:rPr>
                <w:t xml:space="preserve">Competitively Appointed Transmission Licensee </w:t>
              </w:r>
              <w:r w:rsidR="00615E9B" w:rsidRPr="008B22B8">
                <w:rPr>
                  <w:rFonts w:cs="Arial"/>
                  <w:highlight w:val="green"/>
                </w:rPr>
                <w:t>located in</w:t>
              </w:r>
              <w:r w:rsidR="00615E9B" w:rsidRPr="008B22B8">
                <w:rPr>
                  <w:rFonts w:cs="Arial"/>
                  <w:b/>
                  <w:bCs/>
                  <w:highlight w:val="green"/>
                </w:rPr>
                <w:t xml:space="preserve"> SHETL’s Transmission Area,</w:t>
              </w:r>
              <w:r w:rsidR="00615E9B">
                <w:rPr>
                  <w:rFonts w:cs="Arial"/>
                  <w:b/>
                  <w:bCs/>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00696AC0">
        <w:trPr>
          <w:cantSplit/>
        </w:trPr>
        <w:tc>
          <w:tcPr>
            <w:tcW w:w="2581" w:type="dxa"/>
          </w:tcPr>
          <w:p w14:paraId="13B8C972" w14:textId="0C9541B8" w:rsidR="00EB1E5D" w:rsidRPr="00221562" w:rsidRDefault="00EB1E5D" w:rsidP="00EB1E5D">
            <w:pPr>
              <w:pStyle w:val="Arial11Bold"/>
              <w:rPr>
                <w:rFonts w:cs="Arial"/>
              </w:rPr>
            </w:pPr>
            <w:r w:rsidRPr="00221562">
              <w:rPr>
                <w:lang w:val="en-US"/>
              </w:rPr>
              <w:lastRenderedPageBreak/>
              <w:t>Legally Binding Decisions of the European Commission and/or the Agency</w:t>
            </w:r>
          </w:p>
        </w:tc>
        <w:tc>
          <w:tcPr>
            <w:tcW w:w="6937"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00696AC0">
        <w:trPr>
          <w:cantSplit/>
        </w:trPr>
        <w:tc>
          <w:tcPr>
            <w:tcW w:w="2581" w:type="dxa"/>
          </w:tcPr>
          <w:p w14:paraId="297C7421" w14:textId="5967FE00" w:rsidR="00EB1E5D" w:rsidRPr="007E0B31" w:rsidRDefault="00865ADF" w:rsidP="00EB1E5D">
            <w:pPr>
              <w:pStyle w:val="Arial11Bold"/>
              <w:rPr>
                <w:rFonts w:cs="Arial"/>
              </w:rPr>
            </w:pPr>
            <w:del w:id="597" w:author="Halford(ESO), David" w:date="2023-04-08T17:28:00Z">
              <w:r w:rsidRPr="007E0B31">
                <w:rPr>
                  <w:rFonts w:cs="Arial"/>
                </w:rPr>
                <w:delText>Legal</w:delText>
              </w:r>
            </w:del>
            <w:r w:rsidR="00967C01" w:rsidRPr="007E0B31">
              <w:rPr>
                <w:rFonts w:cs="Arial"/>
              </w:rPr>
              <w:t xml:space="preserve"> </w:t>
            </w:r>
            <w:r w:rsidR="00EB1E5D" w:rsidRPr="007E0B31">
              <w:rPr>
                <w:rFonts w:cs="Arial"/>
              </w:rPr>
              <w:t>Challenge</w:t>
            </w:r>
          </w:p>
        </w:tc>
        <w:tc>
          <w:tcPr>
            <w:tcW w:w="6937"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00696AC0">
        <w:trPr>
          <w:cantSplit/>
        </w:trPr>
        <w:tc>
          <w:tcPr>
            <w:tcW w:w="2581" w:type="dxa"/>
          </w:tcPr>
          <w:p w14:paraId="2423D9C8" w14:textId="77777777" w:rsidR="00EB1E5D" w:rsidRPr="007E0B31" w:rsidRDefault="00EB1E5D" w:rsidP="00EB1E5D">
            <w:pPr>
              <w:pStyle w:val="Arial11Bold"/>
              <w:rPr>
                <w:rFonts w:cs="Arial"/>
              </w:rPr>
            </w:pPr>
            <w:r w:rsidRPr="007E0B31">
              <w:rPr>
                <w:rFonts w:cs="Arial"/>
              </w:rPr>
              <w:t>Licence</w:t>
            </w:r>
          </w:p>
        </w:tc>
        <w:tc>
          <w:tcPr>
            <w:tcW w:w="6937"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00696AC0">
        <w:trPr>
          <w:cantSplit/>
        </w:trPr>
        <w:tc>
          <w:tcPr>
            <w:tcW w:w="2581"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937"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00696AC0">
        <w:trPr>
          <w:cantSplit/>
        </w:trPr>
        <w:tc>
          <w:tcPr>
            <w:tcW w:w="2581"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937"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00696AC0">
        <w:trPr>
          <w:cantSplit/>
        </w:trPr>
        <w:tc>
          <w:tcPr>
            <w:tcW w:w="2581"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937"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00696AC0">
        <w:trPr>
          <w:cantSplit/>
        </w:trPr>
        <w:tc>
          <w:tcPr>
            <w:tcW w:w="2581" w:type="dxa"/>
          </w:tcPr>
          <w:p w14:paraId="5CD748D2" w14:textId="05882683"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w:t>
            </w:r>
            <w:del w:id="598" w:author="Halford(ESO), David" w:date="2023-04-08T17:28:00Z">
              <w:r w:rsidR="00865ADF" w:rsidRPr="007E0B31">
                <w:rPr>
                  <w:rFonts w:cs="Arial"/>
                  <w:b/>
                  <w:color w:val="auto"/>
                </w:rPr>
                <w:delText xml:space="preserve"> </w:delText>
              </w:r>
            </w:del>
            <w:r w:rsidRPr="007E0B31">
              <w:rPr>
                <w:rFonts w:cs="Arial"/>
                <w:b/>
                <w:color w:val="auto"/>
              </w:rPr>
              <w:t>LFSM-U</w:t>
            </w:r>
          </w:p>
        </w:tc>
        <w:tc>
          <w:tcPr>
            <w:tcW w:w="6937"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00696AC0">
        <w:trPr>
          <w:cantSplit/>
        </w:trPr>
        <w:tc>
          <w:tcPr>
            <w:tcW w:w="2581"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937"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00696AC0">
        <w:trPr>
          <w:cantSplit/>
        </w:trPr>
        <w:tc>
          <w:tcPr>
            <w:tcW w:w="2581"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937"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00696AC0">
        <w:trPr>
          <w:cantSplit/>
        </w:trPr>
        <w:tc>
          <w:tcPr>
            <w:tcW w:w="2581" w:type="dxa"/>
          </w:tcPr>
          <w:p w14:paraId="2347B7F7" w14:textId="702E5CB5" w:rsidR="00EB1E5D" w:rsidRPr="007E0B31" w:rsidRDefault="00EB1E5D" w:rsidP="00EB1E5D">
            <w:pPr>
              <w:pStyle w:val="Arial11Bold"/>
              <w:rPr>
                <w:rFonts w:cs="Arial"/>
              </w:rPr>
            </w:pPr>
            <w:bookmarkStart w:id="599"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599"/>
          </w:p>
        </w:tc>
        <w:tc>
          <w:tcPr>
            <w:tcW w:w="6937" w:type="dxa"/>
          </w:tcPr>
          <w:p w14:paraId="116937FB" w14:textId="55A25BAD" w:rsidR="00EB1E5D" w:rsidRPr="007E0B31" w:rsidRDefault="00EB1E5D" w:rsidP="00EB1E5D">
            <w:pPr>
              <w:pStyle w:val="TableArial11"/>
              <w:rPr>
                <w:rFonts w:cs="Arial"/>
              </w:rPr>
            </w:pPr>
            <w:bookmarkStart w:id="600"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600"/>
          </w:p>
          <w:p w14:paraId="0C9542F9" w14:textId="77777777" w:rsidR="00EB1E5D" w:rsidRPr="007E0B31" w:rsidRDefault="00EB1E5D" w:rsidP="00EB1E5D">
            <w:pPr>
              <w:pStyle w:val="TableArial11"/>
              <w:ind w:left="567" w:hanging="567"/>
              <w:rPr>
                <w:rFonts w:cs="Arial"/>
              </w:rPr>
            </w:pPr>
            <w:bookmarkStart w:id="601" w:name="_DV_C36"/>
            <w:r w:rsidRPr="007E0B31">
              <w:rPr>
                <w:rFonts w:cs="Arial"/>
              </w:rPr>
              <w:t>(a)</w:t>
            </w:r>
            <w:r w:rsidRPr="007E0B31">
              <w:rPr>
                <w:rFonts w:cs="Arial"/>
              </w:rPr>
              <w:tab/>
              <w:t xml:space="preserve">with the provisions of the Grid Code specified in the notice, and </w:t>
            </w:r>
            <w:bookmarkEnd w:id="601"/>
          </w:p>
          <w:p w14:paraId="5536F311" w14:textId="77777777" w:rsidR="00EB1E5D" w:rsidRPr="007E0B31" w:rsidRDefault="00EB1E5D" w:rsidP="00EB1E5D">
            <w:pPr>
              <w:pStyle w:val="TableArial11"/>
              <w:ind w:left="567" w:hanging="567"/>
              <w:rPr>
                <w:rFonts w:cs="Arial"/>
              </w:rPr>
            </w:pPr>
            <w:bookmarkStart w:id="602"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602"/>
            <w:proofErr w:type="gramEnd"/>
          </w:p>
          <w:p w14:paraId="3817BE40" w14:textId="77777777" w:rsidR="00EB1E5D" w:rsidRPr="007E0B31" w:rsidRDefault="00EB1E5D" w:rsidP="00EB1E5D">
            <w:pPr>
              <w:pStyle w:val="TableArial11"/>
              <w:rPr>
                <w:rFonts w:cs="Arial"/>
              </w:rPr>
            </w:pPr>
            <w:bookmarkStart w:id="603" w:name="_DV_C38"/>
            <w:r w:rsidRPr="007E0B31">
              <w:rPr>
                <w:rFonts w:cs="Arial"/>
              </w:rPr>
              <w:t xml:space="preserve">and specifying the </w:t>
            </w:r>
            <w:r w:rsidRPr="007E0B31">
              <w:rPr>
                <w:rFonts w:cs="Arial"/>
                <w:b/>
              </w:rPr>
              <w:t>Unresolved Issues</w:t>
            </w:r>
            <w:r w:rsidRPr="007E0B31">
              <w:rPr>
                <w:rFonts w:cs="Arial"/>
              </w:rPr>
              <w:t xml:space="preserve">. </w:t>
            </w:r>
            <w:bookmarkEnd w:id="603"/>
          </w:p>
        </w:tc>
      </w:tr>
      <w:tr w:rsidR="00EB1E5D" w:rsidRPr="007E0B31" w14:paraId="6946C0D5" w14:textId="77777777" w:rsidTr="00696AC0">
        <w:trPr>
          <w:cantSplit/>
        </w:trPr>
        <w:tc>
          <w:tcPr>
            <w:tcW w:w="2581" w:type="dxa"/>
          </w:tcPr>
          <w:p w14:paraId="18667BDF" w14:textId="77777777" w:rsidR="00EB1E5D" w:rsidRPr="007E0B31" w:rsidRDefault="00EB1E5D" w:rsidP="00EB1E5D">
            <w:pPr>
              <w:pStyle w:val="Arial11Bold"/>
              <w:rPr>
                <w:rFonts w:cs="Arial"/>
              </w:rPr>
            </w:pPr>
            <w:r w:rsidRPr="007E0B31">
              <w:rPr>
                <w:rFonts w:cs="Arial"/>
              </w:rPr>
              <w:t>Load</w:t>
            </w:r>
          </w:p>
        </w:tc>
        <w:tc>
          <w:tcPr>
            <w:tcW w:w="6937"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B1E5D" w:rsidRPr="007E0B31" w14:paraId="4CDF254C" w14:textId="77777777" w:rsidTr="00696AC0">
        <w:trPr>
          <w:cantSplit/>
        </w:trPr>
        <w:tc>
          <w:tcPr>
            <w:tcW w:w="2581" w:type="dxa"/>
          </w:tcPr>
          <w:p w14:paraId="5A60A67C" w14:textId="77777777" w:rsidR="00EB1E5D" w:rsidRPr="007E0B31" w:rsidRDefault="00EB1E5D" w:rsidP="00EB1E5D">
            <w:pPr>
              <w:pStyle w:val="Arial11Bold"/>
              <w:rPr>
                <w:rFonts w:cs="Arial"/>
              </w:rPr>
            </w:pPr>
            <w:r w:rsidRPr="007E0B31">
              <w:rPr>
                <w:rFonts w:cs="Arial"/>
              </w:rPr>
              <w:t>Loaded</w:t>
            </w:r>
          </w:p>
        </w:tc>
        <w:tc>
          <w:tcPr>
            <w:tcW w:w="6937"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00696AC0">
        <w:trPr>
          <w:cantSplit/>
        </w:trPr>
        <w:tc>
          <w:tcPr>
            <w:tcW w:w="2581" w:type="dxa"/>
          </w:tcPr>
          <w:p w14:paraId="7CAD6FB9" w14:textId="02710C28" w:rsidR="00EB1E5D" w:rsidRPr="00A42C57" w:rsidRDefault="00EB1E5D" w:rsidP="00EB1E5D">
            <w:pPr>
              <w:pStyle w:val="Arial11Bold"/>
              <w:rPr>
                <w:rFonts w:cs="Arial"/>
              </w:rPr>
            </w:pPr>
            <w:r w:rsidRPr="002510FF">
              <w:rPr>
                <w:rFonts w:cs="Arial"/>
              </w:rPr>
              <w:t>Load Angle</w:t>
            </w:r>
          </w:p>
        </w:tc>
        <w:tc>
          <w:tcPr>
            <w:tcW w:w="6937"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00696AC0">
        <w:trPr>
          <w:cantSplit/>
        </w:trPr>
        <w:tc>
          <w:tcPr>
            <w:tcW w:w="2581" w:type="dxa"/>
          </w:tcPr>
          <w:p w14:paraId="27A6AFB9" w14:textId="77777777" w:rsidR="00EB1E5D" w:rsidRPr="007E0B31" w:rsidRDefault="00EB1E5D" w:rsidP="00EB1E5D">
            <w:pPr>
              <w:pStyle w:val="Arial11Bold"/>
              <w:rPr>
                <w:rFonts w:cs="Arial"/>
              </w:rPr>
            </w:pPr>
            <w:r w:rsidRPr="007E0B31">
              <w:rPr>
                <w:rFonts w:cs="Arial"/>
              </w:rPr>
              <w:t>Load Factor</w:t>
            </w:r>
          </w:p>
        </w:tc>
        <w:tc>
          <w:tcPr>
            <w:tcW w:w="6937"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00696AC0">
        <w:trPr>
          <w:cantSplit/>
        </w:trPr>
        <w:tc>
          <w:tcPr>
            <w:tcW w:w="2581"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937"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00696AC0">
        <w:trPr>
          <w:cantSplit/>
        </w:trPr>
        <w:tc>
          <w:tcPr>
            <w:tcW w:w="2581" w:type="dxa"/>
          </w:tcPr>
          <w:p w14:paraId="6AF74419" w14:textId="77777777" w:rsidR="00EB1E5D" w:rsidRPr="00752308"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937" w:type="dxa"/>
          </w:tcPr>
          <w:p w14:paraId="4590AE24" w14:textId="77777777" w:rsidR="00A42C57" w:rsidRPr="000B675D" w:rsidRDefault="00EB1E5D" w:rsidP="00A42C57">
            <w:pPr>
              <w:pStyle w:val="Default"/>
              <w:jc w:val="both"/>
              <w:rPr>
                <w:del w:id="604" w:author="Halford(ESO), David" w:date="2023-04-08T17:28:00Z"/>
              </w:rPr>
            </w:pPr>
            <w:r w:rsidRPr="00616B63">
              <w:rPr>
                <w:sz w:val="20"/>
                <w:szCs w:val="20"/>
              </w:rPr>
              <w:t xml:space="preserve">A plan produced </w:t>
            </w:r>
            <w:ins w:id="605" w:author="Halford(ESO), David" w:date="2023-04-08T17:28:00Z">
              <w:r w:rsidR="00157564" w:rsidRPr="00615E9B">
                <w:rPr>
                  <w:sz w:val="20"/>
                  <w:szCs w:val="20"/>
                  <w:highlight w:val="cyan"/>
                </w:rPr>
                <w:t xml:space="preserve">and </w:t>
              </w:r>
              <w:r w:rsidR="005A15A1" w:rsidRPr="00615E9B">
                <w:rPr>
                  <w:sz w:val="20"/>
                  <w:szCs w:val="20"/>
                  <w:highlight w:val="cyan"/>
                </w:rPr>
                <w:t xml:space="preserve">agreed by </w:t>
              </w:r>
              <w:r w:rsidR="003F4B71" w:rsidRPr="00615E9B">
                <w:rPr>
                  <w:b/>
                  <w:bCs/>
                  <w:sz w:val="20"/>
                  <w:szCs w:val="20"/>
                  <w:highlight w:val="cyan"/>
                </w:rPr>
                <w:t>The Company</w:t>
              </w:r>
              <w:r w:rsidR="003F4B71" w:rsidRPr="00615E9B">
                <w:rPr>
                  <w:sz w:val="20"/>
                  <w:szCs w:val="20"/>
                  <w:highlight w:val="cyan"/>
                </w:rPr>
                <w:t xml:space="preserve">, </w:t>
              </w:r>
              <w:r w:rsidR="00962A32" w:rsidRPr="00615E9B">
                <w:rPr>
                  <w:b/>
                  <w:bCs/>
                  <w:sz w:val="20"/>
                  <w:szCs w:val="20"/>
                  <w:highlight w:val="cyan"/>
                </w:rPr>
                <w:t>Transmission Licensee</w:t>
              </w:r>
              <w:r w:rsidR="00962A32" w:rsidRPr="00615E9B">
                <w:rPr>
                  <w:sz w:val="20"/>
                  <w:szCs w:val="20"/>
                  <w:highlight w:val="cyan"/>
                </w:rPr>
                <w:t xml:space="preserve">, </w:t>
              </w:r>
              <w:r w:rsidR="003F4B71" w:rsidRPr="00615E9B">
                <w:rPr>
                  <w:b/>
                  <w:bCs/>
                  <w:sz w:val="20"/>
                  <w:szCs w:val="20"/>
                  <w:highlight w:val="cyan"/>
                </w:rPr>
                <w:t>Restoration Contractors</w:t>
              </w:r>
              <w:r w:rsidR="003F4B71" w:rsidRPr="00615E9B">
                <w:rPr>
                  <w:sz w:val="20"/>
                  <w:szCs w:val="20"/>
                  <w:highlight w:val="cyan"/>
                </w:rPr>
                <w:t xml:space="preserve"> </w:t>
              </w:r>
              <w:r w:rsidR="00962A32" w:rsidRPr="00615E9B">
                <w:rPr>
                  <w:sz w:val="20"/>
                  <w:szCs w:val="20"/>
                  <w:highlight w:val="cyan"/>
                </w:rPr>
                <w:t xml:space="preserve">and </w:t>
              </w:r>
              <w:r w:rsidR="00AD5B9A" w:rsidRPr="00615E9B">
                <w:rPr>
                  <w:sz w:val="20"/>
                  <w:szCs w:val="20"/>
                  <w:highlight w:val="cyan"/>
                </w:rPr>
                <w:t xml:space="preserve">a </w:t>
              </w:r>
              <w:r w:rsidR="00962A32" w:rsidRPr="00615E9B">
                <w:rPr>
                  <w:b/>
                  <w:bCs/>
                  <w:sz w:val="20"/>
                  <w:szCs w:val="20"/>
                  <w:highlight w:val="cyan"/>
                </w:rPr>
                <w:t>Network Operator</w:t>
              </w:r>
              <w:r w:rsidR="005A15A1" w:rsidRPr="00616B63">
                <w:rPr>
                  <w:sz w:val="20"/>
                  <w:szCs w:val="20"/>
                </w:rPr>
                <w:t xml:space="preserve"> </w:t>
              </w:r>
            </w:ins>
            <w:r w:rsidRPr="00616B63">
              <w:rPr>
                <w:sz w:val="20"/>
                <w:szCs w:val="20"/>
              </w:rPr>
              <w:t>under OC9.4.7.</w:t>
            </w:r>
            <w:del w:id="606" w:author="Halford(ESO), David" w:date="2023-04-08T17:28:00Z">
              <w:r w:rsidR="00A42C57" w:rsidRPr="00615E9B">
                <w:rPr>
                  <w:highlight w:val="cyan"/>
                  <w:rPrChange w:id="607" w:author="Steve Baker (ESO)" w:date="2024-01-09T13:20:00Z">
                    <w:rPr/>
                  </w:rPrChange>
                </w:rPr>
                <w:delText>12</w:delText>
              </w:r>
            </w:del>
            <w:ins w:id="608" w:author="Halford(ESO), David" w:date="2023-04-08T17:28:00Z">
              <w:r w:rsidRPr="00615E9B">
                <w:rPr>
                  <w:highlight w:val="cyan"/>
                  <w:rPrChange w:id="609" w:author="Steve Baker (ESO)" w:date="2024-01-09T13:20:00Z">
                    <w:rPr/>
                  </w:rPrChange>
                </w:rPr>
                <w:t>7</w:t>
              </w:r>
              <w:r w:rsidR="00C6561B" w:rsidRPr="00615E9B">
                <w:rPr>
                  <w:highlight w:val="cyan"/>
                  <w:rPrChange w:id="610" w:author="Steve Baker (ESO)" w:date="2024-01-09T13:20:00Z">
                    <w:rPr/>
                  </w:rPrChange>
                </w:rPr>
                <w:t>,</w:t>
              </w:r>
            </w:ins>
            <w:r w:rsidRPr="00616B63">
              <w:rPr>
                <w:sz w:val="20"/>
                <w:szCs w:val="20"/>
              </w:rPr>
              <w:t xml:space="preserve"> detailing the agreed method and procedure by which </w:t>
            </w:r>
            <w:del w:id="611" w:author="Halford(ESO), David" w:date="2023-04-08T17:28:00Z">
              <w:r w:rsidR="00A42C57" w:rsidRPr="00615E9B">
                <w:rPr>
                  <w:highlight w:val="cyan"/>
                  <w:rPrChange w:id="612" w:author="Steve Baker (ESO)" w:date="2024-01-09T13:20:00Z">
                    <w:rPr/>
                  </w:rPrChange>
                </w:rPr>
                <w:delText xml:space="preserve">a </w:delText>
              </w:r>
              <w:r w:rsidR="00A42C57" w:rsidRPr="00615E9B">
                <w:rPr>
                  <w:b/>
                  <w:highlight w:val="cyan"/>
                  <w:rPrChange w:id="613" w:author="Steve Baker (ESO)" w:date="2024-01-09T13:20:00Z">
                    <w:rPr>
                      <w:b/>
                    </w:rPr>
                  </w:rPrChange>
                </w:rPr>
                <w:delText>Black Start Service Provider</w:delText>
              </w:r>
            </w:del>
            <w:ins w:id="614" w:author="Halford(ESO), David" w:date="2023-04-08T17:28:00Z">
              <w:r w:rsidR="003F4B71" w:rsidRPr="00615E9B">
                <w:rPr>
                  <w:b/>
                  <w:bCs/>
                  <w:highlight w:val="cyan"/>
                  <w:rPrChange w:id="615" w:author="Steve Baker (ESO)" w:date="2024-01-09T13:20:00Z">
                    <w:rPr>
                      <w:b/>
                      <w:bCs/>
                    </w:rPr>
                  </w:rPrChange>
                </w:rPr>
                <w:t>The Company</w:t>
              </w:r>
              <w:r w:rsidR="003F4B71" w:rsidRPr="00615E9B">
                <w:rPr>
                  <w:highlight w:val="cyan"/>
                  <w:rPrChange w:id="616" w:author="Steve Baker (ESO)" w:date="2024-01-09T13:20:00Z">
                    <w:rPr/>
                  </w:rPrChange>
                </w:rPr>
                <w:t xml:space="preserve"> </w:t>
              </w:r>
              <w:r w:rsidR="0019442B" w:rsidRPr="00615E9B">
                <w:rPr>
                  <w:highlight w:val="cyan"/>
                  <w:rPrChange w:id="617" w:author="Steve Baker (ESO)" w:date="2024-01-09T13:20:00Z">
                    <w:rPr/>
                  </w:rPrChange>
                </w:rPr>
                <w:t xml:space="preserve">or </w:t>
              </w:r>
              <w:r w:rsidR="008A490A" w:rsidRPr="00615E9B">
                <w:rPr>
                  <w:b/>
                  <w:bCs/>
                  <w:highlight w:val="cyan"/>
                  <w:rPrChange w:id="618" w:author="Steve Baker (ESO)" w:date="2024-01-09T13:20:00Z">
                    <w:rPr>
                      <w:b/>
                      <w:bCs/>
                    </w:rPr>
                  </w:rPrChange>
                </w:rPr>
                <w:t>Transmission Licensee</w:t>
              </w:r>
              <w:r w:rsidR="008A490A" w:rsidRPr="00615E9B">
                <w:rPr>
                  <w:highlight w:val="cyan"/>
                  <w:rPrChange w:id="619" w:author="Steve Baker (ESO)" w:date="2024-01-09T13:20:00Z">
                    <w:rPr/>
                  </w:rPrChange>
                </w:rPr>
                <w:t xml:space="preserve"> in Scotland</w:t>
              </w:r>
            </w:ins>
            <w:r w:rsidR="008A490A" w:rsidRPr="00752308">
              <w:t xml:space="preserve"> </w:t>
            </w:r>
            <w:r w:rsidR="00C6561B" w:rsidRPr="00616B63">
              <w:rPr>
                <w:sz w:val="20"/>
                <w:szCs w:val="20"/>
              </w:rPr>
              <w:t xml:space="preserve">will </w:t>
            </w:r>
            <w:ins w:id="620" w:author="Halford(ESO), David" w:date="2023-04-08T17:28:00Z">
              <w:r w:rsidR="00C6561B" w:rsidRPr="00615E9B">
                <w:rPr>
                  <w:sz w:val="20"/>
                  <w:szCs w:val="20"/>
                  <w:highlight w:val="cyan"/>
                </w:rPr>
                <w:t xml:space="preserve">instruct </w:t>
              </w:r>
              <w:proofErr w:type="spellStart"/>
              <w:r w:rsidRPr="00615E9B">
                <w:rPr>
                  <w:sz w:val="20"/>
                  <w:szCs w:val="20"/>
                  <w:highlight w:val="cyan"/>
                </w:rPr>
                <w:t>a</w:t>
              </w:r>
              <w:r w:rsidR="00E51ECD" w:rsidRPr="00615E9B">
                <w:rPr>
                  <w:b/>
                  <w:bCs/>
                  <w:sz w:val="20"/>
                  <w:szCs w:val="20"/>
                  <w:highlight w:val="cyan"/>
                </w:rPr>
                <w:t>Restoration</w:t>
              </w:r>
              <w:proofErr w:type="spellEnd"/>
              <w:r w:rsidR="00E51ECD" w:rsidRPr="00615E9B">
                <w:rPr>
                  <w:b/>
                  <w:bCs/>
                  <w:sz w:val="20"/>
                  <w:szCs w:val="20"/>
                  <w:highlight w:val="cyan"/>
                </w:rPr>
                <w:t xml:space="preserve"> Contractor</w:t>
              </w:r>
              <w:r w:rsidR="002D3F91" w:rsidRPr="00615E9B">
                <w:rPr>
                  <w:b/>
                  <w:bCs/>
                  <w:sz w:val="20"/>
                  <w:szCs w:val="20"/>
                  <w:highlight w:val="cyan"/>
                </w:rPr>
                <w:t xml:space="preserve"> </w:t>
              </w:r>
              <w:r w:rsidR="00082ECD" w:rsidRPr="00615E9B">
                <w:rPr>
                  <w:sz w:val="20"/>
                  <w:szCs w:val="20"/>
                  <w:highlight w:val="cyan"/>
                </w:rPr>
                <w:t>with an</w:t>
              </w:r>
              <w:r w:rsidR="00082ECD" w:rsidRPr="00615E9B">
                <w:rPr>
                  <w:b/>
                  <w:bCs/>
                  <w:sz w:val="20"/>
                  <w:szCs w:val="20"/>
                  <w:highlight w:val="cyan"/>
                </w:rPr>
                <w:t xml:space="preserve"> Anchor Plant </w:t>
              </w:r>
              <w:r w:rsidRPr="00615E9B">
                <w:rPr>
                  <w:sz w:val="20"/>
                  <w:szCs w:val="20"/>
                  <w:highlight w:val="cyan"/>
                </w:rPr>
                <w:t xml:space="preserve"> </w:t>
              </w:r>
              <w:r w:rsidR="00C6561B" w:rsidRPr="00615E9B">
                <w:rPr>
                  <w:sz w:val="20"/>
                  <w:szCs w:val="20"/>
                  <w:highlight w:val="cyan"/>
                </w:rPr>
                <w:t>to</w:t>
              </w:r>
              <w:r w:rsidR="00C6561B" w:rsidRPr="00616B63">
                <w:rPr>
                  <w:sz w:val="20"/>
                  <w:szCs w:val="20"/>
                </w:rPr>
                <w:t xml:space="preserve"> </w:t>
              </w:r>
            </w:ins>
            <w:r w:rsidRPr="00616B63">
              <w:rPr>
                <w:sz w:val="20"/>
                <w:szCs w:val="20"/>
              </w:rPr>
              <w:t>energise</w:t>
            </w:r>
            <w:ins w:id="621" w:author="Halford(ESO), David" w:date="2023-04-08T17:28:00Z">
              <w:r w:rsidRPr="00616B63">
                <w:rPr>
                  <w:sz w:val="20"/>
                  <w:szCs w:val="20"/>
                </w:rPr>
                <w:t>,</w:t>
              </w:r>
            </w:ins>
            <w:r w:rsidRPr="00616B63">
              <w:rPr>
                <w:sz w:val="20"/>
                <w:szCs w:val="20"/>
              </w:rPr>
              <w:t xml:space="preserve"> part of the </w:t>
            </w:r>
            <w:r w:rsidRPr="00616B63">
              <w:rPr>
                <w:b/>
                <w:bCs/>
                <w:sz w:val="20"/>
                <w:szCs w:val="20"/>
              </w:rPr>
              <w:t xml:space="preserve">Total System </w:t>
            </w:r>
            <w:del w:id="622" w:author="Halford(ESO), David" w:date="2023-04-08T17:28:00Z">
              <w:r w:rsidR="00A42C57" w:rsidRPr="00615E9B">
                <w:rPr>
                  <w:highlight w:val="cyan"/>
                  <w:rPrChange w:id="623" w:author="Steve Baker (ESO)" w:date="2024-01-09T13:20:00Z">
                    <w:rPr/>
                  </w:rPrChange>
                </w:rPr>
                <w:delText>and</w:delText>
              </w:r>
            </w:del>
            <w:ins w:id="624" w:author="Halford(ESO), David" w:date="2023-04-08T17:28:00Z">
              <w:r w:rsidR="00C6561B" w:rsidRPr="00615E9B">
                <w:rPr>
                  <w:highlight w:val="cyan"/>
                  <w:rPrChange w:id="625" w:author="Steve Baker (ESO)" w:date="2024-01-09T13:20:00Z">
                    <w:rPr/>
                  </w:rPrChange>
                </w:rPr>
                <w:t xml:space="preserve">within 2 hours of </w:t>
              </w:r>
              <w:r w:rsidR="00F43F16" w:rsidRPr="00615E9B">
                <w:rPr>
                  <w:highlight w:val="cyan"/>
                  <w:rPrChange w:id="626" w:author="Steve Baker (ESO)" w:date="2024-01-09T13:20:00Z">
                    <w:rPr/>
                  </w:rPrChange>
                </w:rPr>
                <w:t>that</w:t>
              </w:r>
              <w:r w:rsidR="00C6561B" w:rsidRPr="00615E9B">
                <w:rPr>
                  <w:highlight w:val="cyan"/>
                  <w:rPrChange w:id="627" w:author="Steve Baker (ESO)" w:date="2024-01-09T13:20:00Z">
                    <w:rPr/>
                  </w:rPrChange>
                </w:rPr>
                <w:t xml:space="preserve"> </w:t>
              </w:r>
              <w:r w:rsidR="000908AB" w:rsidRPr="00615E9B">
                <w:rPr>
                  <w:highlight w:val="cyan"/>
                  <w:rPrChange w:id="628" w:author="Steve Baker (ESO)" w:date="2024-01-09T13:20:00Z">
                    <w:rPr/>
                  </w:rPrChange>
                </w:rPr>
                <w:t>instruction</w:t>
              </w:r>
              <w:r w:rsidR="00F43F16" w:rsidRPr="00615E9B">
                <w:rPr>
                  <w:b/>
                  <w:bCs/>
                  <w:highlight w:val="cyan"/>
                  <w:rPrChange w:id="629" w:author="Steve Baker (ESO)" w:date="2024-01-09T13:20:00Z">
                    <w:rPr>
                      <w:b/>
                      <w:bCs/>
                    </w:rPr>
                  </w:rPrChange>
                </w:rPr>
                <w:t xml:space="preserve"> </w:t>
              </w:r>
              <w:r w:rsidRPr="00615E9B">
                <w:rPr>
                  <w:highlight w:val="cyan"/>
                  <w:rPrChange w:id="630" w:author="Steve Baker (ESO)" w:date="2024-01-09T13:20:00Z">
                    <w:rPr/>
                  </w:rPrChange>
                </w:rPr>
                <w:t xml:space="preserve">and </w:t>
              </w:r>
              <w:r w:rsidR="00F43F16" w:rsidRPr="00615E9B">
                <w:rPr>
                  <w:highlight w:val="cyan"/>
                  <w:rPrChange w:id="631" w:author="Steve Baker (ESO)" w:date="2024-01-09T13:20:00Z">
                    <w:rPr/>
                  </w:rPrChange>
                </w:rPr>
                <w:t>subsequently</w:t>
              </w:r>
            </w:ins>
            <w:r w:rsidR="00F43F16" w:rsidRPr="00616B63">
              <w:rPr>
                <w:sz w:val="20"/>
                <w:szCs w:val="20"/>
              </w:rPr>
              <w:t xml:space="preserve"> </w:t>
            </w:r>
            <w:r w:rsidRPr="00616B63">
              <w:rPr>
                <w:sz w:val="20"/>
                <w:szCs w:val="20"/>
              </w:rPr>
              <w:t xml:space="preserve">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w:t>
            </w:r>
          </w:p>
          <w:p w14:paraId="5A757597" w14:textId="77777777" w:rsidR="00A42C57" w:rsidRDefault="00A42C57" w:rsidP="00A42C57">
            <w:pPr>
              <w:pStyle w:val="Default"/>
              <w:jc w:val="both"/>
              <w:rPr>
                <w:del w:id="632" w:author="Halford(ESO), David" w:date="2023-04-08T17:28:00Z"/>
                <w:sz w:val="20"/>
                <w:szCs w:val="20"/>
              </w:rPr>
            </w:pPr>
          </w:p>
          <w:p w14:paraId="61DD5BE2" w14:textId="462D9167" w:rsidR="00EB1E5D" w:rsidRPr="00615E9B" w:rsidRDefault="00A42C57" w:rsidP="00EB1E5D">
            <w:pPr>
              <w:pStyle w:val="Default"/>
              <w:jc w:val="both"/>
              <w:rPr>
                <w:ins w:id="633" w:author="Halford(ESO), David" w:date="2023-04-08T17:28:00Z"/>
                <w:sz w:val="20"/>
                <w:szCs w:val="20"/>
                <w:highlight w:val="cyan"/>
              </w:rPr>
            </w:pPr>
            <w:del w:id="634" w:author="Halford(ESO), David" w:date="2023-04-08T17:28:00Z">
              <w:r w:rsidRPr="00615E9B">
                <w:rPr>
                  <w:sz w:val="20"/>
                  <w:szCs w:val="20"/>
                  <w:highlight w:val="cyan"/>
                </w:rPr>
                <w:delText>In Scotland, the plan</w:delText>
              </w:r>
            </w:del>
            <w:ins w:id="635" w:author="Halford(ESO), David" w:date="2023-04-08T17:28:00Z">
              <w:r w:rsidR="00EB1E5D" w:rsidRPr="00615E9B">
                <w:rPr>
                  <w:sz w:val="20"/>
                  <w:szCs w:val="20"/>
                  <w:highlight w:val="cyan"/>
                </w:rPr>
                <w:t xml:space="preserve">A </w:t>
              </w:r>
              <w:r w:rsidR="00EB1E5D" w:rsidRPr="00615E9B">
                <w:rPr>
                  <w:b/>
                  <w:bCs/>
                  <w:sz w:val="20"/>
                  <w:szCs w:val="20"/>
                  <w:highlight w:val="cyan"/>
                </w:rPr>
                <w:t>Local Joint Restoration Plan</w:t>
              </w:r>
            </w:ins>
            <w:r w:rsidR="00EB1E5D" w:rsidRPr="0054145A">
              <w:rPr>
                <w:sz w:val="20"/>
                <w:szCs w:val="20"/>
              </w:rPr>
              <w:t xml:space="preserve"> may </w:t>
            </w:r>
            <w:del w:id="636" w:author="Halford(ESO), David" w:date="2023-04-08T17:28:00Z">
              <w:r w:rsidRPr="00615E9B">
                <w:rPr>
                  <w:sz w:val="20"/>
                  <w:szCs w:val="20"/>
                  <w:highlight w:val="cyan"/>
                  <w:rPrChange w:id="637" w:author="Steve Baker (ESO)" w:date="2024-01-09T13:20:00Z">
                    <w:rPr/>
                  </w:rPrChange>
                </w:rPr>
                <w:delText xml:space="preserve">also: cover more than one </w:delText>
              </w:r>
              <w:r w:rsidRPr="00615E9B">
                <w:rPr>
                  <w:b/>
                  <w:sz w:val="20"/>
                  <w:szCs w:val="20"/>
                  <w:highlight w:val="cyan"/>
                  <w:rPrChange w:id="638" w:author="Steve Baker (ESO)" w:date="2024-01-09T13:20:00Z">
                    <w:rPr>
                      <w:b/>
                    </w:rPr>
                  </w:rPrChange>
                </w:rPr>
                <w:delText>Black Start Service Provider</w:delText>
              </w:r>
              <w:r w:rsidRPr="00615E9B">
                <w:rPr>
                  <w:sz w:val="20"/>
                  <w:szCs w:val="20"/>
                  <w:highlight w:val="cyan"/>
                  <w:rPrChange w:id="639" w:author="Steve Baker (ESO)" w:date="2024-01-09T13:20:00Z">
                    <w:rPr/>
                  </w:rPrChange>
                </w:rPr>
                <w:delText xml:space="preserve">; including </w:delText>
              </w:r>
              <w:r w:rsidRPr="00615E9B">
                <w:rPr>
                  <w:b/>
                  <w:sz w:val="20"/>
                  <w:szCs w:val="20"/>
                  <w:highlight w:val="cyan"/>
                  <w:rPrChange w:id="640" w:author="Steve Baker (ESO)" w:date="2024-01-09T13:20:00Z">
                    <w:rPr>
                      <w:b/>
                    </w:rPr>
                  </w:rPrChange>
                </w:rPr>
                <w:delText xml:space="preserve">Gensets </w:delText>
              </w:r>
              <w:r w:rsidRPr="00615E9B">
                <w:rPr>
                  <w:sz w:val="20"/>
                  <w:szCs w:val="20"/>
                  <w:highlight w:val="cyan"/>
                  <w:rPrChange w:id="641" w:author="Steve Baker (ESO)" w:date="2024-01-09T13:20:00Z">
                    <w:rPr/>
                  </w:rPrChange>
                </w:rPr>
                <w:delText xml:space="preserve">other than those at a </w:delText>
              </w:r>
              <w:r w:rsidRPr="00615E9B">
                <w:rPr>
                  <w:b/>
                  <w:sz w:val="20"/>
                  <w:szCs w:val="20"/>
                  <w:highlight w:val="cyan"/>
                  <w:rPrChange w:id="642" w:author="Steve Baker (ESO)" w:date="2024-01-09T13:20:00Z">
                    <w:rPr>
                      <w:b/>
                    </w:rPr>
                  </w:rPrChange>
                </w:rPr>
                <w:delText xml:space="preserve">Black Start Station </w:delText>
              </w:r>
              <w:r w:rsidRPr="00615E9B">
                <w:rPr>
                  <w:sz w:val="20"/>
                  <w:szCs w:val="20"/>
                  <w:highlight w:val="cyan"/>
                  <w:rPrChange w:id="643" w:author="Steve Baker (ESO)" w:date="2024-01-09T13:20:00Z">
                    <w:rPr/>
                  </w:rPrChange>
                </w:rPr>
                <w:delText xml:space="preserve">and cover the creation of one or more </w:delText>
              </w:r>
              <w:r w:rsidRPr="00615E9B">
                <w:rPr>
                  <w:b/>
                  <w:sz w:val="20"/>
                  <w:szCs w:val="20"/>
                  <w:highlight w:val="cyan"/>
                  <w:rPrChange w:id="644" w:author="Steve Baker (ESO)" w:date="2024-01-09T13:20:00Z">
                    <w:rPr>
                      <w:b/>
                    </w:rPr>
                  </w:rPrChange>
                </w:rPr>
                <w:delText>Power Islands</w:delText>
              </w:r>
              <w:r w:rsidRPr="00615E9B">
                <w:rPr>
                  <w:sz w:val="20"/>
                  <w:szCs w:val="20"/>
                  <w:highlight w:val="cyan"/>
                  <w:rPrChange w:id="645" w:author="Steve Baker (ESO)" w:date="2024-01-09T13:20:00Z">
                    <w:rPr>
                      <w:highlight w:val="darkGray"/>
                    </w:rPr>
                  </w:rPrChange>
                </w:rPr>
                <w:delText>.</w:delText>
              </w:r>
            </w:del>
            <w:ins w:id="646" w:author="Halford(ESO), David" w:date="2023-04-08T17:28:00Z">
              <w:r w:rsidR="004B0D7B" w:rsidRPr="00615E9B">
                <w:rPr>
                  <w:sz w:val="20"/>
                  <w:szCs w:val="20"/>
                  <w:highlight w:val="cyan"/>
                </w:rPr>
                <w:t xml:space="preserve">require the use of </w:t>
              </w:r>
              <w:r w:rsidR="00EB1E5D" w:rsidRPr="00615E9B">
                <w:rPr>
                  <w:sz w:val="20"/>
                  <w:szCs w:val="20"/>
                  <w:highlight w:val="cyan"/>
                </w:rPr>
                <w:t xml:space="preserve"> </w:t>
              </w:r>
              <w:r w:rsidR="00EB1E5D" w:rsidRPr="00615E9B">
                <w:rPr>
                  <w:b/>
                  <w:bCs/>
                  <w:sz w:val="20"/>
                  <w:szCs w:val="20"/>
                  <w:highlight w:val="cyan"/>
                </w:rPr>
                <w:t>Top Up Restoration Plant</w:t>
              </w:r>
              <w:r w:rsidR="00EB1E5D" w:rsidRPr="00615E9B">
                <w:rPr>
                  <w:sz w:val="20"/>
                  <w:szCs w:val="20"/>
                  <w:highlight w:val="cyan"/>
                </w:rPr>
                <w:t>.</w:t>
              </w:r>
            </w:ins>
          </w:p>
          <w:p w14:paraId="3235C563" w14:textId="7A80481B" w:rsidR="00EB1E5D" w:rsidRPr="00752308" w:rsidRDefault="001E2539" w:rsidP="00EB1E5D">
            <w:pPr>
              <w:pStyle w:val="TableArial11"/>
              <w:rPr>
                <w:highlight w:val="yellow"/>
              </w:rPr>
            </w:pPr>
            <w:ins w:id="647" w:author="Halford(ESO), David" w:date="2023-04-08T17:28:00Z">
              <w:r w:rsidRPr="00615E9B">
                <w:rPr>
                  <w:rFonts w:cs="Arial"/>
                  <w:highlight w:val="cyan"/>
                </w:rPr>
                <w:t xml:space="preserve">A </w:t>
              </w:r>
              <w:r w:rsidRPr="00615E9B">
                <w:rPr>
                  <w:rFonts w:cs="Arial"/>
                  <w:b/>
                  <w:bCs/>
                  <w:highlight w:val="cyan"/>
                </w:rPr>
                <w:t>Local Joint Restoration Plan</w:t>
              </w:r>
              <w:r w:rsidRPr="00615E9B">
                <w:rPr>
                  <w:rFonts w:cs="Arial"/>
                  <w:highlight w:val="cyan"/>
                </w:rPr>
                <w:t xml:space="preserve"> is distinct from and falls outside the provisions of a </w:t>
              </w:r>
              <w:r w:rsidRPr="00615E9B">
                <w:rPr>
                  <w:rFonts w:cs="Arial"/>
                  <w:b/>
                  <w:bCs/>
                  <w:highlight w:val="cyan"/>
                </w:rPr>
                <w:t xml:space="preserve">Distribution </w:t>
              </w:r>
            </w:ins>
            <w:del w:id="648" w:author="ESO Code Admin" w:date="2023-06-22T18:09:00Z">
              <w:r w:rsidR="00953B15" w:rsidRPr="00615E9B" w:rsidDel="006A558D">
                <w:rPr>
                  <w:rFonts w:cs="Arial"/>
                  <w:b/>
                  <w:bCs/>
                  <w:highlight w:val="cyan"/>
                </w:rPr>
                <w:delText xml:space="preserve"> </w:delText>
              </w:r>
            </w:del>
            <w:ins w:id="649" w:author="Halford(ESO), David" w:date="2023-04-08T17:28:00Z">
              <w:r w:rsidRPr="00615E9B">
                <w:rPr>
                  <w:rFonts w:cs="Arial"/>
                  <w:b/>
                  <w:bCs/>
                  <w:highlight w:val="cyan"/>
                </w:rPr>
                <w:t xml:space="preserve">Restoration </w:t>
              </w:r>
              <w:r w:rsidR="00921EEC" w:rsidRPr="00615E9B">
                <w:rPr>
                  <w:rFonts w:cs="Arial"/>
                  <w:b/>
                  <w:bCs/>
                  <w:highlight w:val="cyan"/>
                </w:rPr>
                <w:t>Zone</w:t>
              </w:r>
            </w:ins>
            <w:r w:rsidR="00921EEC" w:rsidRPr="00615E9B">
              <w:rPr>
                <w:rFonts w:cs="Arial"/>
                <w:b/>
                <w:bCs/>
                <w:highlight w:val="cyan"/>
              </w:rPr>
              <w:t xml:space="preserve"> </w:t>
            </w:r>
            <w:ins w:id="650" w:author="Halford(ESO), David" w:date="2023-04-08T17:28:00Z">
              <w:r w:rsidRPr="00615E9B">
                <w:rPr>
                  <w:rFonts w:cs="Arial"/>
                  <w:b/>
                  <w:bCs/>
                  <w:highlight w:val="cyan"/>
                </w:rPr>
                <w:t>Plan</w:t>
              </w:r>
              <w:r w:rsidR="00685050" w:rsidRPr="00615E9B">
                <w:rPr>
                  <w:rFonts w:cs="Arial"/>
                  <w:highlight w:val="cyan"/>
                </w:rPr>
                <w:t>.</w:t>
              </w:r>
              <w:r w:rsidRPr="00616B63">
                <w:rPr>
                  <w:rFonts w:cs="Arial"/>
                </w:rPr>
                <w:t xml:space="preserve"> </w:t>
              </w:r>
            </w:ins>
          </w:p>
        </w:tc>
      </w:tr>
      <w:tr w:rsidR="00EB1E5D" w:rsidRPr="007E0B31" w14:paraId="74F6FA25" w14:textId="77777777" w:rsidTr="00696AC0">
        <w:trPr>
          <w:cantSplit/>
        </w:trPr>
        <w:tc>
          <w:tcPr>
            <w:tcW w:w="2581"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937" w:type="dxa"/>
          </w:tcPr>
          <w:p w14:paraId="7A965991" w14:textId="04FDCD0D"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w:t>
            </w:r>
            <w:ins w:id="651" w:author="Steve Baker (ESO)" w:date="2024-01-09T13:21:00Z">
              <w:r w:rsidR="00FA33D1" w:rsidRPr="008B22B8">
                <w:rPr>
                  <w:rFonts w:cs="Arial"/>
                  <w:highlight w:val="green"/>
                </w:rPr>
                <w:t>the</w:t>
              </w:r>
              <w:r w:rsidR="00FA33D1" w:rsidRPr="008B22B8">
                <w:rPr>
                  <w:rFonts w:cs="Arial"/>
                  <w:b/>
                  <w:bCs/>
                  <w:highlight w:val="green"/>
                </w:rPr>
                <w:t xml:space="preserve">  </w:t>
              </w:r>
              <w:r w:rsidR="00FA33D1" w:rsidRPr="008B22B8">
                <w:rPr>
                  <w:rFonts w:cs="Arial"/>
                  <w:highlight w:val="green"/>
                </w:rPr>
                <w:t>relevant</w:t>
              </w:r>
              <w:r w:rsidR="00FA33D1" w:rsidRPr="008B22B8">
                <w:rPr>
                  <w:rFonts w:cs="Arial"/>
                  <w:b/>
                  <w:bCs/>
                  <w:highlight w:val="green"/>
                </w:rPr>
                <w:t xml:space="preserve"> Competitively Appointed Transmission Licensee’s</w:t>
              </w:r>
              <w:r w:rsidR="00FA33D1" w:rsidRPr="007E0B31">
                <w:rPr>
                  <w:rFonts w:cs="Arial"/>
                </w:rPr>
                <w:t xml:space="preserve"> </w:t>
              </w:r>
            </w:ins>
            <w:r w:rsidRPr="007E0B31">
              <w:rPr>
                <w:rFonts w:cs="Arial"/>
              </w:rPr>
              <w:t xml:space="preserve">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ins w:id="652" w:author="Steve Baker (ESO)" w:date="2024-01-09T13:21:00Z">
              <w:r w:rsidR="0027409F" w:rsidRPr="00D102CC">
                <w:rPr>
                  <w:rFonts w:cs="Arial"/>
                  <w:highlight w:val="yellow"/>
                </w:rPr>
                <w:t xml:space="preserve"> </w:t>
              </w:r>
              <w:r w:rsidR="0027409F" w:rsidRPr="008B22B8">
                <w:rPr>
                  <w:rFonts w:cs="Arial"/>
                  <w:highlight w:val="green"/>
                </w:rPr>
                <w:t>the</w:t>
              </w:r>
              <w:r w:rsidR="0027409F" w:rsidRPr="008B22B8">
                <w:rPr>
                  <w:rFonts w:cs="Arial"/>
                  <w:b/>
                  <w:bCs/>
                  <w:highlight w:val="green"/>
                </w:rPr>
                <w:t xml:space="preserve"> </w:t>
              </w:r>
              <w:r w:rsidR="0027409F" w:rsidRPr="008B22B8">
                <w:rPr>
                  <w:rFonts w:cs="Arial"/>
                  <w:highlight w:val="green"/>
                </w:rPr>
                <w:t>relevant</w:t>
              </w:r>
              <w:r w:rsidR="0027409F" w:rsidRPr="008B22B8">
                <w:rPr>
                  <w:rFonts w:cs="Arial"/>
                  <w:b/>
                  <w:bCs/>
                  <w:highlight w:val="green"/>
                </w:rPr>
                <w:t xml:space="preserve"> Competitively Appointed Transmission Licensee’s</w:t>
              </w:r>
            </w:ins>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00696AC0">
        <w:trPr>
          <w:cantSplit/>
        </w:trPr>
        <w:tc>
          <w:tcPr>
            <w:tcW w:w="2581" w:type="dxa"/>
          </w:tcPr>
          <w:p w14:paraId="41E761FD" w14:textId="77777777" w:rsidR="00EB1E5D" w:rsidRPr="007E0B31" w:rsidRDefault="00EB1E5D" w:rsidP="00EB1E5D">
            <w:pPr>
              <w:pStyle w:val="Arial11Bold"/>
              <w:rPr>
                <w:rFonts w:cs="Arial"/>
              </w:rPr>
            </w:pPr>
            <w:r w:rsidRPr="007E0B31">
              <w:rPr>
                <w:rFonts w:cs="Arial"/>
              </w:rPr>
              <w:lastRenderedPageBreak/>
              <w:t>Local Switching Procedure</w:t>
            </w:r>
          </w:p>
        </w:tc>
        <w:tc>
          <w:tcPr>
            <w:tcW w:w="6937"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00696AC0">
        <w:trPr>
          <w:cantSplit/>
        </w:trPr>
        <w:tc>
          <w:tcPr>
            <w:tcW w:w="2581"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937"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00696AC0">
        <w:trPr>
          <w:cantSplit/>
        </w:trPr>
        <w:tc>
          <w:tcPr>
            <w:tcW w:w="2581" w:type="dxa"/>
          </w:tcPr>
          <w:p w14:paraId="539D52FC" w14:textId="77777777" w:rsidR="00EB1E5D" w:rsidRPr="007E0B31" w:rsidRDefault="00EB1E5D" w:rsidP="00EB1E5D">
            <w:pPr>
              <w:pStyle w:val="Arial11Bold"/>
              <w:rPr>
                <w:rFonts w:cs="Arial"/>
              </w:rPr>
            </w:pPr>
            <w:r w:rsidRPr="007E0B31">
              <w:rPr>
                <w:rFonts w:cs="Arial"/>
              </w:rPr>
              <w:t>Location</w:t>
            </w:r>
          </w:p>
        </w:tc>
        <w:tc>
          <w:tcPr>
            <w:tcW w:w="6937"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00696AC0">
        <w:trPr>
          <w:cantSplit/>
        </w:trPr>
        <w:tc>
          <w:tcPr>
            <w:tcW w:w="2581" w:type="dxa"/>
          </w:tcPr>
          <w:p w14:paraId="41B859E4" w14:textId="77777777" w:rsidR="00EB1E5D" w:rsidRPr="007E0B31" w:rsidRDefault="00EB1E5D" w:rsidP="00EB1E5D">
            <w:pPr>
              <w:pStyle w:val="Arial11Bold"/>
              <w:rPr>
                <w:rFonts w:cs="Arial"/>
              </w:rPr>
            </w:pPr>
            <w:r w:rsidRPr="007E0B31">
              <w:rPr>
                <w:rFonts w:cs="Arial"/>
              </w:rPr>
              <w:t>Locked</w:t>
            </w:r>
          </w:p>
        </w:tc>
        <w:tc>
          <w:tcPr>
            <w:tcW w:w="6937"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00696AC0">
        <w:trPr>
          <w:cantSplit/>
        </w:trPr>
        <w:tc>
          <w:tcPr>
            <w:tcW w:w="2581" w:type="dxa"/>
          </w:tcPr>
          <w:p w14:paraId="0F7F6662" w14:textId="77777777" w:rsidR="00EB1E5D" w:rsidRPr="007E0B31" w:rsidRDefault="00EB1E5D" w:rsidP="00EB1E5D">
            <w:pPr>
              <w:pStyle w:val="Arial11Bold"/>
              <w:rPr>
                <w:rFonts w:cs="Arial"/>
              </w:rPr>
            </w:pPr>
            <w:r w:rsidRPr="007E0B31">
              <w:rPr>
                <w:rFonts w:cs="Arial"/>
              </w:rPr>
              <w:t>Locking</w:t>
            </w:r>
          </w:p>
        </w:tc>
        <w:tc>
          <w:tcPr>
            <w:tcW w:w="6937"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00696AC0">
        <w:trPr>
          <w:cantSplit/>
        </w:trPr>
        <w:tc>
          <w:tcPr>
            <w:tcW w:w="2581"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937"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00696AC0">
        <w:trPr>
          <w:cantSplit/>
        </w:trPr>
        <w:tc>
          <w:tcPr>
            <w:tcW w:w="2581"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937"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00696AC0">
        <w:trPr>
          <w:cantSplit/>
        </w:trPr>
        <w:tc>
          <w:tcPr>
            <w:tcW w:w="2581"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937"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00696AC0">
        <w:trPr>
          <w:cantSplit/>
        </w:trPr>
        <w:tc>
          <w:tcPr>
            <w:tcW w:w="2581"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937"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00696AC0">
        <w:trPr>
          <w:cantSplit/>
        </w:trPr>
        <w:tc>
          <w:tcPr>
            <w:tcW w:w="2581"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937"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00696AC0">
        <w:trPr>
          <w:cantSplit/>
        </w:trPr>
        <w:tc>
          <w:tcPr>
            <w:tcW w:w="2581" w:type="dxa"/>
          </w:tcPr>
          <w:p w14:paraId="331C7E14" w14:textId="380252E6" w:rsidR="00EB1E5D" w:rsidRPr="007E0B31" w:rsidRDefault="00EB1E5D" w:rsidP="00EB1E5D">
            <w:pPr>
              <w:pStyle w:val="Arial11Bold"/>
              <w:rPr>
                <w:rFonts w:cs="Arial"/>
              </w:rPr>
            </w:pPr>
            <w:bookmarkStart w:id="653" w:name="_DV_C39"/>
            <w:r w:rsidRPr="007E0B31">
              <w:rPr>
                <w:rFonts w:cs="Arial"/>
              </w:rPr>
              <w:t>Manufacturer’s Data &amp; Performance Report</w:t>
            </w:r>
            <w:bookmarkEnd w:id="653"/>
          </w:p>
        </w:tc>
        <w:tc>
          <w:tcPr>
            <w:tcW w:w="6937" w:type="dxa"/>
          </w:tcPr>
          <w:p w14:paraId="671DA193" w14:textId="02EFD935" w:rsidR="00EB1E5D" w:rsidRPr="007E0B31" w:rsidRDefault="00EB1E5D" w:rsidP="00EB1E5D">
            <w:pPr>
              <w:pStyle w:val="TableArial11"/>
              <w:rPr>
                <w:rFonts w:cs="Arial"/>
              </w:rPr>
            </w:pPr>
            <w:bookmarkStart w:id="654"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654"/>
          </w:p>
        </w:tc>
      </w:tr>
      <w:tr w:rsidR="00EB1E5D" w:rsidRPr="007E0B31" w14:paraId="0E2893AA" w14:textId="77777777" w:rsidTr="00696AC0">
        <w:trPr>
          <w:cantSplit/>
        </w:trPr>
        <w:tc>
          <w:tcPr>
            <w:tcW w:w="2581"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937"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00696AC0">
        <w:trPr>
          <w:cantSplit/>
        </w:trPr>
        <w:tc>
          <w:tcPr>
            <w:tcW w:w="2581" w:type="dxa"/>
          </w:tcPr>
          <w:p w14:paraId="45B588B2" w14:textId="77777777" w:rsidR="00EB1E5D" w:rsidRPr="007E0B31" w:rsidRDefault="00EB1E5D" w:rsidP="00EB1E5D">
            <w:pPr>
              <w:pStyle w:val="Arial11Bold"/>
              <w:rPr>
                <w:rFonts w:cs="Arial"/>
              </w:rPr>
            </w:pPr>
            <w:r w:rsidRPr="007E0B31">
              <w:rPr>
                <w:rFonts w:cs="Arial"/>
              </w:rPr>
              <w:lastRenderedPageBreak/>
              <w:t>Market Operation Data Interface System (MODIS)</w:t>
            </w:r>
          </w:p>
        </w:tc>
        <w:tc>
          <w:tcPr>
            <w:tcW w:w="6937"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00696AC0">
        <w:trPr>
          <w:cantSplit/>
        </w:trPr>
        <w:tc>
          <w:tcPr>
            <w:tcW w:w="2581"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937"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00696AC0">
        <w:trPr>
          <w:cantSplit/>
        </w:trPr>
        <w:tc>
          <w:tcPr>
            <w:tcW w:w="2581"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937"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00696AC0">
        <w:trPr>
          <w:cantSplit/>
        </w:trPr>
        <w:tc>
          <w:tcPr>
            <w:tcW w:w="2581"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937"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00696AC0">
        <w:trPr>
          <w:cantSplit/>
        </w:trPr>
        <w:tc>
          <w:tcPr>
            <w:tcW w:w="2581"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937"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00696AC0">
        <w:trPr>
          <w:cantSplit/>
        </w:trPr>
        <w:tc>
          <w:tcPr>
            <w:tcW w:w="2581"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937"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00696AC0">
        <w:trPr>
          <w:cantSplit/>
        </w:trPr>
        <w:tc>
          <w:tcPr>
            <w:tcW w:w="2581"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937"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00696AC0">
        <w:trPr>
          <w:cantSplit/>
        </w:trPr>
        <w:tc>
          <w:tcPr>
            <w:tcW w:w="2581"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937"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00696AC0">
        <w:trPr>
          <w:cantSplit/>
        </w:trPr>
        <w:tc>
          <w:tcPr>
            <w:tcW w:w="2581"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937"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00696AC0">
        <w:trPr>
          <w:cantSplit/>
        </w:trPr>
        <w:tc>
          <w:tcPr>
            <w:tcW w:w="2581"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937"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00696AC0">
        <w:trPr>
          <w:cantSplit/>
        </w:trPr>
        <w:tc>
          <w:tcPr>
            <w:tcW w:w="2581"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937"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00696AC0">
        <w:trPr>
          <w:cantSplit/>
        </w:trPr>
        <w:tc>
          <w:tcPr>
            <w:tcW w:w="2581" w:type="dxa"/>
          </w:tcPr>
          <w:p w14:paraId="6536B201" w14:textId="77777777" w:rsidR="00EB1E5D" w:rsidRPr="007E0B31" w:rsidRDefault="00EB1E5D" w:rsidP="00EB1E5D">
            <w:pPr>
              <w:pStyle w:val="Arial11Bold"/>
              <w:rPr>
                <w:rFonts w:cs="Arial"/>
                <w:highlight w:val="green"/>
              </w:rPr>
            </w:pPr>
            <w:r w:rsidRPr="007E0B31">
              <w:rPr>
                <w:rFonts w:cs="Arial"/>
              </w:rPr>
              <w:lastRenderedPageBreak/>
              <w:t>Maximum Import Capacity</w:t>
            </w:r>
          </w:p>
        </w:tc>
        <w:tc>
          <w:tcPr>
            <w:tcW w:w="6937"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00696AC0">
        <w:trPr>
          <w:cantSplit/>
        </w:trPr>
        <w:tc>
          <w:tcPr>
            <w:tcW w:w="2581" w:type="dxa"/>
          </w:tcPr>
          <w:p w14:paraId="2ED59A0E" w14:textId="77777777" w:rsidR="00EB1E5D" w:rsidRPr="007E0B31" w:rsidRDefault="00EB1E5D" w:rsidP="00EB1E5D">
            <w:pPr>
              <w:pStyle w:val="Arial11Bold"/>
              <w:rPr>
                <w:rFonts w:cs="Arial"/>
              </w:rPr>
            </w:pPr>
            <w:r w:rsidRPr="00373816">
              <w:t xml:space="preserve">Maximum Import Power </w:t>
            </w:r>
          </w:p>
        </w:tc>
        <w:tc>
          <w:tcPr>
            <w:tcW w:w="6937"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00696AC0">
        <w:trPr>
          <w:cantSplit/>
        </w:trPr>
        <w:tc>
          <w:tcPr>
            <w:tcW w:w="2581" w:type="dxa"/>
          </w:tcPr>
          <w:p w14:paraId="6C90BEB7" w14:textId="77777777" w:rsidR="00EB1E5D" w:rsidRPr="007E0B31" w:rsidRDefault="00EB1E5D" w:rsidP="00EB1E5D">
            <w:pPr>
              <w:pStyle w:val="Arial11Bold"/>
              <w:rPr>
                <w:rFonts w:cs="Arial"/>
              </w:rPr>
            </w:pPr>
            <w:r w:rsidRPr="007E0B31">
              <w:rPr>
                <w:rFonts w:cs="Arial"/>
              </w:rPr>
              <w:t>Medium Power Station</w:t>
            </w:r>
          </w:p>
        </w:tc>
        <w:tc>
          <w:tcPr>
            <w:tcW w:w="6937"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p>
          <w:p w14:paraId="51907A5D" w14:textId="4072C940"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t>
            </w:r>
            <w:ins w:id="655" w:author="Steve Baker (ESO)" w:date="2024-01-09T13:22:00Z">
              <w:r w:rsidR="00B45BBA" w:rsidRPr="00117C51">
                <w:rPr>
                  <w:rFonts w:cs="Arial"/>
                  <w:highlight w:val="green"/>
                  <w:rPrChange w:id="656" w:author="Steve Baker (ESO)" w:date="2024-01-16T14:42:00Z">
                    <w:rPr>
                      <w:rFonts w:cs="Arial"/>
                      <w:highlight w:val="yellow"/>
                    </w:rPr>
                  </w:rPrChange>
                </w:rPr>
                <w:t xml:space="preserve">or located in </w:t>
              </w:r>
              <w:r w:rsidR="00B45BBA" w:rsidRPr="00117C51">
                <w:rPr>
                  <w:rFonts w:cs="Arial"/>
                  <w:b/>
                  <w:bCs/>
                  <w:highlight w:val="green"/>
                  <w:rPrChange w:id="657" w:author="Steve Baker (ESO)" w:date="2024-01-16T14:42:00Z">
                    <w:rPr>
                      <w:rFonts w:cs="Arial"/>
                      <w:b/>
                      <w:bCs/>
                      <w:highlight w:val="yellow"/>
                    </w:rPr>
                  </w:rPrChange>
                </w:rPr>
                <w:t xml:space="preserve">NGET’s Transmission Area </w:t>
              </w:r>
              <w:r w:rsidR="00B45BBA" w:rsidRPr="00117C51">
                <w:rPr>
                  <w:rFonts w:cs="Arial"/>
                  <w:highlight w:val="green"/>
                  <w:rPrChange w:id="658" w:author="Steve Baker (ESO)" w:date="2024-01-16T14:42:00Z">
                    <w:rPr>
                      <w:rFonts w:cs="Arial"/>
                      <w:highlight w:val="yellow"/>
                    </w:rPr>
                  </w:rPrChange>
                </w:rPr>
                <w:t xml:space="preserve">but connected to a </w:t>
              </w:r>
              <w:r w:rsidR="00B45BBA" w:rsidRPr="00117C51">
                <w:rPr>
                  <w:rFonts w:cs="Arial"/>
                  <w:b/>
                  <w:bCs/>
                  <w:highlight w:val="green"/>
                  <w:rPrChange w:id="659" w:author="Steve Baker (ESO)" w:date="2024-01-16T14:42:00Z">
                    <w:rPr>
                      <w:rFonts w:cs="Arial"/>
                      <w:b/>
                      <w:bCs/>
                      <w:highlight w:val="yellow"/>
                    </w:rPr>
                  </w:rPrChange>
                </w:rPr>
                <w:t>Competitively Appointed Transmission Licensee</w:t>
              </w:r>
              <w:r w:rsidR="00B45BBA" w:rsidRPr="098D0C5A">
                <w:rPr>
                  <w:rFonts w:cs="Arial"/>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706D986A"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w:t>
            </w:r>
            <w:ins w:id="660" w:author="Steve Baker (ESO)" w:date="2024-01-09T13:23:00Z">
              <w:r w:rsidR="000A772E" w:rsidRPr="00117C51">
                <w:rPr>
                  <w:rFonts w:cs="Arial"/>
                  <w:highlight w:val="green"/>
                  <w:rPrChange w:id="661" w:author="Steve Baker (ESO)" w:date="2024-01-16T14:42:00Z">
                    <w:rPr>
                      <w:rFonts w:cs="Arial"/>
                      <w:highlight w:val="yellow"/>
                    </w:rPr>
                  </w:rPrChange>
                </w:rPr>
                <w:t xml:space="preserve">or a </w:t>
              </w:r>
              <w:r w:rsidR="000A772E" w:rsidRPr="00117C51">
                <w:rPr>
                  <w:rFonts w:cs="Arial"/>
                  <w:b/>
                  <w:bCs/>
                  <w:highlight w:val="green"/>
                  <w:rPrChange w:id="662" w:author="Steve Baker (ESO)" w:date="2024-01-16T14:42:00Z">
                    <w:rPr>
                      <w:rFonts w:cs="Arial"/>
                      <w:b/>
                      <w:bCs/>
                      <w:highlight w:val="yellow"/>
                    </w:rPr>
                  </w:rPrChange>
                </w:rPr>
                <w:t>Competitively Appointed</w:t>
              </w:r>
              <w:r w:rsidR="000A772E" w:rsidRPr="00117C51">
                <w:rPr>
                  <w:rFonts w:cs="Arial"/>
                  <w:highlight w:val="green"/>
                  <w:rPrChange w:id="663" w:author="Steve Baker (ESO)" w:date="2024-01-16T14:42:00Z">
                    <w:rPr>
                      <w:rFonts w:cs="Arial"/>
                      <w:highlight w:val="yellow"/>
                    </w:rPr>
                  </w:rPrChange>
                </w:rPr>
                <w:t xml:space="preserve"> </w:t>
              </w:r>
              <w:r w:rsidR="000A772E" w:rsidRPr="00117C51">
                <w:rPr>
                  <w:rFonts w:cs="Arial"/>
                  <w:b/>
                  <w:bCs/>
                  <w:highlight w:val="green"/>
                  <w:rPrChange w:id="664" w:author="Steve Baker (ESO)" w:date="2024-01-16T14:42:00Z">
                    <w:rPr>
                      <w:rFonts w:cs="Arial"/>
                      <w:b/>
                      <w:bCs/>
                      <w:highlight w:val="yellow"/>
                    </w:rPr>
                  </w:rPrChange>
                </w:rPr>
                <w:t>Transmission Licensee</w:t>
              </w:r>
              <w:r w:rsidR="000A772E" w:rsidRPr="00117C51">
                <w:rPr>
                  <w:rFonts w:cs="Arial"/>
                  <w:highlight w:val="green"/>
                  <w:rPrChange w:id="665" w:author="Steve Baker (ESO)" w:date="2024-01-16T14:42:00Z">
                    <w:rPr>
                      <w:rFonts w:cs="Arial"/>
                      <w:highlight w:val="yellow"/>
                    </w:rPr>
                  </w:rPrChange>
                </w:rPr>
                <w:t xml:space="preserve"> located in </w:t>
              </w:r>
              <w:r w:rsidR="000A772E" w:rsidRPr="00117C51">
                <w:rPr>
                  <w:rFonts w:cs="Arial"/>
                  <w:b/>
                  <w:bCs/>
                  <w:highlight w:val="green"/>
                  <w:rPrChange w:id="666" w:author="Steve Baker (ESO)" w:date="2024-01-16T14:42:00Z">
                    <w:rPr>
                      <w:rFonts w:cs="Arial"/>
                      <w:b/>
                      <w:bCs/>
                      <w:highlight w:val="yellow"/>
                    </w:rPr>
                  </w:rPrChange>
                </w:rPr>
                <w:t>NGET’s Transmission Area,</w:t>
              </w:r>
              <w:r w:rsidR="000A772E">
                <w:rPr>
                  <w:rFonts w:cs="Arial"/>
                  <w:b/>
                  <w:bCs/>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00696AC0">
        <w:trPr>
          <w:cantSplit/>
        </w:trPr>
        <w:tc>
          <w:tcPr>
            <w:tcW w:w="2581"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937"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00696AC0">
        <w:trPr>
          <w:cantSplit/>
        </w:trPr>
        <w:tc>
          <w:tcPr>
            <w:tcW w:w="2581" w:type="dxa"/>
          </w:tcPr>
          <w:p w14:paraId="55008996" w14:textId="77777777" w:rsidR="00EB1E5D" w:rsidRPr="007E0B31" w:rsidRDefault="00EB1E5D" w:rsidP="00EB1E5D">
            <w:pPr>
              <w:pStyle w:val="Arial11Bold"/>
              <w:rPr>
                <w:rFonts w:cs="Arial"/>
              </w:rPr>
            </w:pPr>
            <w:r w:rsidRPr="007E0B31">
              <w:rPr>
                <w:rFonts w:cs="Arial"/>
              </w:rPr>
              <w:t>Mills</w:t>
            </w:r>
          </w:p>
        </w:tc>
        <w:tc>
          <w:tcPr>
            <w:tcW w:w="6937"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00696AC0">
        <w:trPr>
          <w:cantSplit/>
        </w:trPr>
        <w:tc>
          <w:tcPr>
            <w:tcW w:w="2581"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937"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B1E5D" w:rsidRPr="007E0B31" w14:paraId="1A73A6F1" w14:textId="77777777" w:rsidTr="00696AC0">
        <w:trPr>
          <w:cantSplit/>
        </w:trPr>
        <w:tc>
          <w:tcPr>
            <w:tcW w:w="2581"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937"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00696AC0">
        <w:trPr>
          <w:cantSplit/>
        </w:trPr>
        <w:tc>
          <w:tcPr>
            <w:tcW w:w="2581" w:type="dxa"/>
          </w:tcPr>
          <w:p w14:paraId="61D82D43" w14:textId="66177675" w:rsidR="00EB1E5D" w:rsidRPr="007E0B31" w:rsidRDefault="00EB1E5D" w:rsidP="00EB1E5D">
            <w:pPr>
              <w:pStyle w:val="Arial11Bold"/>
              <w:rPr>
                <w:rFonts w:cs="Arial"/>
              </w:rPr>
            </w:pPr>
            <w:r w:rsidRPr="007E0B31">
              <w:rPr>
                <w:rFonts w:cs="Arial"/>
              </w:rPr>
              <w:lastRenderedPageBreak/>
              <w:t>Minimum Import Capacit</w:t>
            </w:r>
            <w:r w:rsidRPr="00A72ACD">
              <w:rPr>
                <w:rFonts w:cs="Arial"/>
              </w:rPr>
              <w:t>y</w:t>
            </w:r>
          </w:p>
        </w:tc>
        <w:tc>
          <w:tcPr>
            <w:tcW w:w="6937"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00696AC0">
        <w:trPr>
          <w:cantSplit/>
        </w:trPr>
        <w:tc>
          <w:tcPr>
            <w:tcW w:w="2581"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937"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00696AC0">
        <w:trPr>
          <w:cantSplit/>
        </w:trPr>
        <w:tc>
          <w:tcPr>
            <w:tcW w:w="2581"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937"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00696AC0">
        <w:trPr>
          <w:cantSplit/>
        </w:trPr>
        <w:tc>
          <w:tcPr>
            <w:tcW w:w="2581" w:type="dxa"/>
          </w:tcPr>
          <w:p w14:paraId="17AD8CFF" w14:textId="77777777" w:rsidR="00EB1E5D" w:rsidRPr="007E0B31" w:rsidRDefault="00EB1E5D" w:rsidP="00EB1E5D">
            <w:pPr>
              <w:pStyle w:val="Arial11Bold"/>
              <w:rPr>
                <w:rFonts w:cs="Arial"/>
              </w:rPr>
            </w:pPr>
            <w:r w:rsidRPr="007E0B31">
              <w:rPr>
                <w:rFonts w:cs="Arial"/>
              </w:rPr>
              <w:t>Modification</w:t>
            </w:r>
          </w:p>
        </w:tc>
        <w:tc>
          <w:tcPr>
            <w:tcW w:w="6937"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00696AC0">
        <w:trPr>
          <w:cantSplit/>
        </w:trPr>
        <w:tc>
          <w:tcPr>
            <w:tcW w:w="2581"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937"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28B4C911" w14:textId="77777777" w:rsidTr="00696AC0">
        <w:trPr>
          <w:cantSplit/>
        </w:trPr>
        <w:tc>
          <w:tcPr>
            <w:tcW w:w="2581"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937"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05B71069" w14:textId="77777777" w:rsidTr="00696AC0">
        <w:trPr>
          <w:cantSplit/>
        </w:trPr>
        <w:tc>
          <w:tcPr>
            <w:tcW w:w="2581"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937"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259A95B5" w14:textId="77777777" w:rsidTr="00696AC0">
        <w:trPr>
          <w:cantSplit/>
        </w:trPr>
        <w:tc>
          <w:tcPr>
            <w:tcW w:w="2581"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937"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72B47314" w14:textId="77777777" w:rsidTr="00696AC0">
        <w:trPr>
          <w:cantSplit/>
        </w:trPr>
        <w:tc>
          <w:tcPr>
            <w:tcW w:w="2581"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937"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00696AC0">
        <w:trPr>
          <w:cantSplit/>
        </w:trPr>
        <w:tc>
          <w:tcPr>
            <w:tcW w:w="2581"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937"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16C4C365" w14:textId="77777777" w:rsidTr="00696AC0">
        <w:trPr>
          <w:cantSplit/>
        </w:trPr>
        <w:tc>
          <w:tcPr>
            <w:tcW w:w="2581"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937"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70E6978F" w14:textId="77777777" w:rsidTr="00696AC0">
        <w:trPr>
          <w:cantSplit/>
        </w:trPr>
        <w:tc>
          <w:tcPr>
            <w:tcW w:w="2581" w:type="dxa"/>
          </w:tcPr>
          <w:p w14:paraId="1588B364" w14:textId="77777777" w:rsidR="00EB1E5D" w:rsidRPr="007E0B31" w:rsidRDefault="00EB1E5D" w:rsidP="00EB1E5D">
            <w:pPr>
              <w:pStyle w:val="Arial11Bold"/>
              <w:rPr>
                <w:rFonts w:cs="Arial"/>
              </w:rPr>
            </w:pPr>
            <w:r w:rsidRPr="007E0B31">
              <w:rPr>
                <w:rFonts w:cs="Arial"/>
              </w:rPr>
              <w:lastRenderedPageBreak/>
              <w:t>Multiple Point of Connection</w:t>
            </w:r>
          </w:p>
        </w:tc>
        <w:tc>
          <w:tcPr>
            <w:tcW w:w="6937"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00696AC0">
        <w:trPr>
          <w:cantSplit/>
        </w:trPr>
        <w:tc>
          <w:tcPr>
            <w:tcW w:w="2581" w:type="dxa"/>
          </w:tcPr>
          <w:p w14:paraId="3F92EF01" w14:textId="472B5B92" w:rsidR="00EB1E5D" w:rsidRPr="007E0B31" w:rsidRDefault="00EB1E5D" w:rsidP="00EB1E5D">
            <w:pPr>
              <w:pStyle w:val="Arial11Bold"/>
              <w:rPr>
                <w:rFonts w:cs="Arial"/>
              </w:rPr>
            </w:pPr>
            <w:r>
              <w:rPr>
                <w:rFonts w:cs="Arial"/>
              </w:rPr>
              <w:t>MSID</w:t>
            </w:r>
          </w:p>
        </w:tc>
        <w:tc>
          <w:tcPr>
            <w:tcW w:w="6937"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00696AC0">
        <w:trPr>
          <w:cantSplit/>
        </w:trPr>
        <w:tc>
          <w:tcPr>
            <w:tcW w:w="2581"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937"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proofErr w:type="gramStart"/>
            <w:r w:rsidRPr="007E0B31">
              <w:rPr>
                <w:rFonts w:cs="Arial"/>
              </w:rPr>
              <w:t>minus:-</w:t>
            </w:r>
            <w:proofErr w:type="gramEnd"/>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00696AC0">
        <w:trPr>
          <w:cantSplit/>
        </w:trPr>
        <w:tc>
          <w:tcPr>
            <w:tcW w:w="2581"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937"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00696AC0">
        <w:trPr>
          <w:cantSplit/>
        </w:trPr>
        <w:tc>
          <w:tcPr>
            <w:tcW w:w="2581"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937"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00696AC0">
        <w:trPr>
          <w:cantSplit/>
        </w:trPr>
        <w:tc>
          <w:tcPr>
            <w:tcW w:w="2581"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937"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00696AC0">
        <w:trPr>
          <w:cantSplit/>
        </w:trPr>
        <w:tc>
          <w:tcPr>
            <w:tcW w:w="2581"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937"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00696AC0">
        <w:trPr>
          <w:cantSplit/>
        </w:trPr>
        <w:tc>
          <w:tcPr>
            <w:tcW w:w="2581"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937"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00696AC0">
        <w:trPr>
          <w:cantSplit/>
        </w:trPr>
        <w:tc>
          <w:tcPr>
            <w:tcW w:w="2581" w:type="dxa"/>
          </w:tcPr>
          <w:p w14:paraId="4944B672" w14:textId="77777777" w:rsidR="00EB1E5D" w:rsidRPr="007E0B31" w:rsidRDefault="00EB1E5D" w:rsidP="00EB1E5D">
            <w:pPr>
              <w:pStyle w:val="Arial11Bold"/>
              <w:rPr>
                <w:rFonts w:cs="Arial"/>
              </w:rPr>
            </w:pPr>
            <w:r w:rsidRPr="007E0B31">
              <w:rPr>
                <w:rFonts w:cs="Arial"/>
              </w:rPr>
              <w:lastRenderedPageBreak/>
              <w:t>National Electricity Transmission System Warning</w:t>
            </w:r>
          </w:p>
        </w:tc>
        <w:tc>
          <w:tcPr>
            <w:tcW w:w="6937"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00696AC0">
        <w:trPr>
          <w:cantSplit/>
        </w:trPr>
        <w:tc>
          <w:tcPr>
            <w:tcW w:w="2581"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937"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00696AC0">
        <w:trPr>
          <w:cantSplit/>
        </w:trPr>
        <w:tc>
          <w:tcPr>
            <w:tcW w:w="2581"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937"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00696AC0">
        <w:trPr>
          <w:cantSplit/>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937"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00696AC0">
        <w:trPr>
          <w:cantSplit/>
        </w:trPr>
        <w:tc>
          <w:tcPr>
            <w:tcW w:w="2581"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937"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00696AC0">
        <w:trPr>
          <w:cantSplit/>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937"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00696AC0">
        <w:trPr>
          <w:cantSplit/>
        </w:trPr>
        <w:tc>
          <w:tcPr>
            <w:tcW w:w="2581"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937"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00696AC0">
        <w:trPr>
          <w:cantSplit/>
        </w:trPr>
        <w:tc>
          <w:tcPr>
            <w:tcW w:w="2581"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937"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00696AC0">
        <w:trPr>
          <w:cantSplit/>
        </w:trPr>
        <w:tc>
          <w:tcPr>
            <w:tcW w:w="2581"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937"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00696AC0">
        <w:trPr>
          <w:cantSplit/>
        </w:trPr>
        <w:tc>
          <w:tcPr>
            <w:tcW w:w="2581" w:type="dxa"/>
          </w:tcPr>
          <w:p w14:paraId="37FB682E" w14:textId="77777777" w:rsidR="00EB1E5D" w:rsidRPr="007E0B31" w:rsidRDefault="00EB1E5D" w:rsidP="00EB1E5D">
            <w:pPr>
              <w:pStyle w:val="Arial11Bold"/>
              <w:rPr>
                <w:rFonts w:cs="Arial"/>
              </w:rPr>
            </w:pPr>
            <w:r w:rsidRPr="007E0B31">
              <w:rPr>
                <w:rFonts w:cs="Arial"/>
              </w:rPr>
              <w:t>Network Data</w:t>
            </w:r>
          </w:p>
        </w:tc>
        <w:tc>
          <w:tcPr>
            <w:tcW w:w="6937"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00696AC0">
        <w:trPr>
          <w:cantSplit/>
        </w:trPr>
        <w:tc>
          <w:tcPr>
            <w:tcW w:w="2581" w:type="dxa"/>
          </w:tcPr>
          <w:p w14:paraId="32A9362E" w14:textId="66E2C1A5" w:rsidR="00EB1E5D" w:rsidRPr="00012DF8" w:rsidRDefault="00EB1E5D" w:rsidP="00EB1E5D">
            <w:pPr>
              <w:pStyle w:val="Arial11Bold"/>
              <w:rPr>
                <w:rFonts w:cs="Arial"/>
              </w:rPr>
            </w:pPr>
            <w:r w:rsidRPr="002510FF">
              <w:rPr>
                <w:rFonts w:cs="Arial"/>
              </w:rPr>
              <w:lastRenderedPageBreak/>
              <w:t>Network Frequency Perturbation Plot</w:t>
            </w:r>
          </w:p>
        </w:tc>
        <w:tc>
          <w:tcPr>
            <w:tcW w:w="6937"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00696AC0">
        <w:trPr>
          <w:cantSplit/>
        </w:trPr>
        <w:tc>
          <w:tcPr>
            <w:tcW w:w="2581"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937"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00696AC0">
        <w:trPr>
          <w:cantSplit/>
        </w:trPr>
        <w:tc>
          <w:tcPr>
            <w:tcW w:w="2581"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937"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00696AC0">
        <w:trPr>
          <w:cantSplit/>
        </w:trPr>
        <w:tc>
          <w:tcPr>
            <w:tcW w:w="2581" w:type="dxa"/>
          </w:tcPr>
          <w:p w14:paraId="6140C6D1" w14:textId="78E67F2C" w:rsidR="00EB1E5D" w:rsidRPr="00803955" w:rsidRDefault="00EB1E5D" w:rsidP="00EB1E5D">
            <w:pPr>
              <w:pStyle w:val="Arial11Bold"/>
              <w:rPr>
                <w:rFonts w:cs="Arial"/>
              </w:rPr>
            </w:pPr>
            <w:r w:rsidRPr="00803955">
              <w:rPr>
                <w:rFonts w:cs="Arial"/>
              </w:rPr>
              <w:t>NGET</w:t>
            </w:r>
          </w:p>
        </w:tc>
        <w:tc>
          <w:tcPr>
            <w:tcW w:w="6937"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00696AC0">
        <w:trPr>
          <w:cantSplit/>
        </w:trPr>
        <w:tc>
          <w:tcPr>
            <w:tcW w:w="2581" w:type="dxa"/>
          </w:tcPr>
          <w:p w14:paraId="2623F54E" w14:textId="01991352" w:rsidR="00EB1E5D" w:rsidRPr="00D0602D" w:rsidRDefault="00EB1E5D" w:rsidP="00EB1E5D">
            <w:pPr>
              <w:pStyle w:val="Arial11Bold"/>
              <w:rPr>
                <w:rFonts w:cs="Arial"/>
              </w:rPr>
            </w:pPr>
            <w:r w:rsidRPr="002510FF">
              <w:rPr>
                <w:rFonts w:cs="Arial"/>
              </w:rPr>
              <w:t>Nichols Chart</w:t>
            </w:r>
          </w:p>
        </w:tc>
        <w:tc>
          <w:tcPr>
            <w:tcW w:w="6937"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00696AC0">
        <w:trPr>
          <w:cantSplit/>
        </w:trPr>
        <w:tc>
          <w:tcPr>
            <w:tcW w:w="2581"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937"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B1E5D" w:rsidRPr="007E0B31" w14:paraId="31E3CC2E" w14:textId="77777777" w:rsidTr="00696AC0">
        <w:trPr>
          <w:cantSplit/>
        </w:trPr>
        <w:tc>
          <w:tcPr>
            <w:tcW w:w="2581"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937"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00696AC0">
        <w:trPr>
          <w:cantSplit/>
        </w:trPr>
        <w:tc>
          <w:tcPr>
            <w:tcW w:w="2581" w:type="dxa"/>
          </w:tcPr>
          <w:p w14:paraId="7BE22D98" w14:textId="3A2FC6EB" w:rsidR="00EB1E5D" w:rsidRPr="00BC445E" w:rsidRDefault="00EB1E5D" w:rsidP="00EB1E5D">
            <w:pPr>
              <w:pStyle w:val="Arial11Bold"/>
              <w:rPr>
                <w:rFonts w:cs="Arial"/>
              </w:rPr>
            </w:pPr>
            <w:r w:rsidRPr="002510FF">
              <w:rPr>
                <w:rFonts w:cs="Arial"/>
              </w:rPr>
              <w:t>Non-CUSC Party</w:t>
            </w:r>
          </w:p>
        </w:tc>
        <w:tc>
          <w:tcPr>
            <w:tcW w:w="6937"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00696AC0">
        <w:trPr>
          <w:cantSplit/>
        </w:trPr>
        <w:tc>
          <w:tcPr>
            <w:tcW w:w="2581" w:type="dxa"/>
          </w:tcPr>
          <w:p w14:paraId="5D2FEE03" w14:textId="77777777" w:rsidR="00827D48" w:rsidRPr="00DB341C" w:rsidRDefault="00EB1E5D" w:rsidP="00827D48">
            <w:pPr>
              <w:pStyle w:val="Arial11Bold"/>
              <w:rPr>
                <w:del w:id="667" w:author="Halford(ESO), David" w:date="2023-04-08T17:28:00Z"/>
                <w:rFonts w:cs="Arial"/>
              </w:rPr>
            </w:pPr>
            <w:r w:rsidRPr="00DB341C">
              <w:rPr>
                <w:rFonts w:cs="Arial"/>
              </w:rPr>
              <w:t>Non-Synchronous Electricity Storage Module</w:t>
            </w:r>
          </w:p>
          <w:p w14:paraId="1DED6A82" w14:textId="12CAE1E1" w:rsidR="00EB1E5D" w:rsidRPr="00DD7E1A" w:rsidRDefault="00EB1E5D" w:rsidP="00EB1E5D">
            <w:pPr>
              <w:pStyle w:val="Arial11Bold"/>
              <w:rPr>
                <w:rFonts w:cs="Arial"/>
                <w:szCs w:val="22"/>
              </w:rPr>
            </w:pPr>
          </w:p>
        </w:tc>
        <w:tc>
          <w:tcPr>
            <w:tcW w:w="6937"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00696AC0">
        <w:trPr>
          <w:cantSplit/>
        </w:trPr>
        <w:tc>
          <w:tcPr>
            <w:tcW w:w="2581"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937"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00696AC0">
        <w:trPr>
          <w:cantSplit/>
        </w:trPr>
        <w:tc>
          <w:tcPr>
            <w:tcW w:w="2581" w:type="dxa"/>
          </w:tcPr>
          <w:p w14:paraId="0B1CCC78" w14:textId="675E426A" w:rsidR="00EB1E5D" w:rsidRPr="007E0B31" w:rsidRDefault="00EB1E5D" w:rsidP="00EB1E5D">
            <w:pPr>
              <w:pStyle w:val="Arial11Bold"/>
              <w:rPr>
                <w:rFonts w:cs="Arial"/>
              </w:rPr>
            </w:pPr>
            <w:bookmarkStart w:id="668" w:name="_DV_C45"/>
            <w:r w:rsidRPr="007E0B31">
              <w:rPr>
                <w:rFonts w:cs="Arial"/>
              </w:rPr>
              <w:lastRenderedPageBreak/>
              <w:t>Notification of User’s Intention to Synchronise</w:t>
            </w:r>
            <w:bookmarkEnd w:id="668"/>
          </w:p>
        </w:tc>
        <w:tc>
          <w:tcPr>
            <w:tcW w:w="6937" w:type="dxa"/>
          </w:tcPr>
          <w:p w14:paraId="6ADCBD35" w14:textId="0DA3F6C9" w:rsidR="00EB1E5D" w:rsidRPr="007E0B31" w:rsidRDefault="00EB1E5D" w:rsidP="00EB1E5D">
            <w:pPr>
              <w:pStyle w:val="TableArial11"/>
              <w:rPr>
                <w:rFonts w:cs="Arial"/>
              </w:rPr>
            </w:pPr>
            <w:bookmarkStart w:id="669"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669"/>
          </w:p>
        </w:tc>
      </w:tr>
      <w:tr w:rsidR="00EB1E5D" w:rsidRPr="007E0B31" w14:paraId="6F3AAFE1" w14:textId="77777777" w:rsidTr="00696AC0">
        <w:trPr>
          <w:cantSplit/>
        </w:trPr>
        <w:tc>
          <w:tcPr>
            <w:tcW w:w="2581"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937"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00696AC0">
        <w:trPr>
          <w:cantSplit/>
        </w:trPr>
        <w:tc>
          <w:tcPr>
            <w:tcW w:w="2581"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937"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00696AC0">
        <w:trPr>
          <w:cantSplit/>
        </w:trPr>
        <w:tc>
          <w:tcPr>
            <w:tcW w:w="2581"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937"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00696AC0">
        <w:trPr>
          <w:cantSplit/>
        </w:trPr>
        <w:tc>
          <w:tcPr>
            <w:tcW w:w="2581" w:type="dxa"/>
          </w:tcPr>
          <w:p w14:paraId="397A4B64" w14:textId="77777777" w:rsidR="00EB1E5D" w:rsidRPr="007E0B31" w:rsidRDefault="00EB1E5D" w:rsidP="00EB1E5D">
            <w:pPr>
              <w:pStyle w:val="Arial11Bold"/>
              <w:rPr>
                <w:rFonts w:cs="Arial"/>
              </w:rPr>
            </w:pPr>
            <w:r w:rsidRPr="00B61F80">
              <w:t>Non-Synchronous Electricity Storage Module</w:t>
            </w:r>
          </w:p>
        </w:tc>
        <w:tc>
          <w:tcPr>
            <w:tcW w:w="6937"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00696AC0">
        <w:trPr>
          <w:cantSplit/>
        </w:trPr>
        <w:tc>
          <w:tcPr>
            <w:tcW w:w="2581" w:type="dxa"/>
          </w:tcPr>
          <w:p w14:paraId="12D0456B" w14:textId="77777777" w:rsidR="00EB1E5D" w:rsidRPr="007E0B31" w:rsidRDefault="00EB1E5D" w:rsidP="00EB1E5D">
            <w:pPr>
              <w:pStyle w:val="Arial11Bold"/>
              <w:rPr>
                <w:rFonts w:cs="Arial"/>
              </w:rPr>
            </w:pPr>
            <w:r>
              <w:t>Non-Synchronous Electricity Storage Unit</w:t>
            </w:r>
          </w:p>
        </w:tc>
        <w:tc>
          <w:tcPr>
            <w:tcW w:w="6937"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00696AC0">
        <w:trPr>
          <w:cantSplit/>
        </w:trPr>
        <w:tc>
          <w:tcPr>
            <w:tcW w:w="2581"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937"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00696AC0">
        <w:trPr>
          <w:cantSplit/>
        </w:trPr>
        <w:tc>
          <w:tcPr>
            <w:tcW w:w="2581"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937"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00696AC0">
        <w:trPr>
          <w:cantSplit/>
        </w:trPr>
        <w:tc>
          <w:tcPr>
            <w:tcW w:w="2581" w:type="dxa"/>
          </w:tcPr>
          <w:p w14:paraId="057211B2" w14:textId="77777777" w:rsidR="00EB1E5D" w:rsidRPr="007E0B31" w:rsidRDefault="00EB1E5D" w:rsidP="00EB1E5D">
            <w:pPr>
              <w:pStyle w:val="Arial11Bold"/>
              <w:rPr>
                <w:rFonts w:cs="Arial"/>
              </w:rPr>
            </w:pPr>
            <w:r w:rsidRPr="007E0B31">
              <w:rPr>
                <w:rFonts w:cs="Arial"/>
              </w:rPr>
              <w:t>Novel Unit</w:t>
            </w:r>
          </w:p>
        </w:tc>
        <w:tc>
          <w:tcPr>
            <w:tcW w:w="6937"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00696AC0">
        <w:trPr>
          <w:cantSplit/>
        </w:trPr>
        <w:tc>
          <w:tcPr>
            <w:tcW w:w="2581"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937"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00696AC0">
        <w:trPr>
          <w:cantSplit/>
        </w:trPr>
        <w:tc>
          <w:tcPr>
            <w:tcW w:w="2581" w:type="dxa"/>
          </w:tcPr>
          <w:p w14:paraId="3836FE92" w14:textId="77777777" w:rsidR="00EB1E5D" w:rsidRPr="007E0B31" w:rsidRDefault="00EB1E5D" w:rsidP="00EB1E5D">
            <w:pPr>
              <w:pStyle w:val="Arial11Bold"/>
              <w:rPr>
                <w:rFonts w:cs="Arial"/>
              </w:rPr>
            </w:pPr>
            <w:r w:rsidRPr="007E0B31">
              <w:rPr>
                <w:rFonts w:cs="Arial"/>
              </w:rPr>
              <w:t>Offshore</w:t>
            </w:r>
          </w:p>
        </w:tc>
        <w:tc>
          <w:tcPr>
            <w:tcW w:w="6937"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00696AC0">
        <w:trPr>
          <w:cantSplit/>
        </w:trPr>
        <w:tc>
          <w:tcPr>
            <w:tcW w:w="2581"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937"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00696AC0">
        <w:trPr>
          <w:cantSplit/>
        </w:trPr>
        <w:tc>
          <w:tcPr>
            <w:tcW w:w="2581"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937"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00696AC0">
        <w:trPr>
          <w:cantSplit/>
        </w:trPr>
        <w:tc>
          <w:tcPr>
            <w:tcW w:w="2581" w:type="dxa"/>
          </w:tcPr>
          <w:p w14:paraId="6A0A33DB" w14:textId="77777777" w:rsidR="00EB1E5D" w:rsidRPr="007E0B31" w:rsidRDefault="00EB1E5D" w:rsidP="00EB1E5D">
            <w:pPr>
              <w:pStyle w:val="Arial11Bold"/>
              <w:rPr>
                <w:rFonts w:cs="Arial"/>
              </w:rPr>
            </w:pPr>
            <w:r w:rsidRPr="007E0B31">
              <w:rPr>
                <w:rFonts w:cs="Arial"/>
              </w:rPr>
              <w:lastRenderedPageBreak/>
              <w:t>Offshore Development Information Statement</w:t>
            </w:r>
          </w:p>
        </w:tc>
        <w:tc>
          <w:tcPr>
            <w:tcW w:w="6937"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00696AC0">
        <w:trPr>
          <w:cantSplit/>
        </w:trPr>
        <w:tc>
          <w:tcPr>
            <w:tcW w:w="2581"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937"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00696AC0">
        <w:trPr>
          <w:cantSplit/>
        </w:trPr>
        <w:tc>
          <w:tcPr>
            <w:tcW w:w="2581"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937" w:type="dxa"/>
          </w:tcPr>
          <w:p w14:paraId="07DDE50B" w14:textId="77777777" w:rsidR="00EB1E5D" w:rsidRPr="007E0B31" w:rsidRDefault="00EB1E5D" w:rsidP="00EB1E5D">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00696AC0">
        <w:trPr>
          <w:cantSplit/>
          <w:ins w:id="670" w:author="Halford(ESO), David" w:date="2023-04-08T17:28:00Z"/>
        </w:trPr>
        <w:tc>
          <w:tcPr>
            <w:tcW w:w="2581" w:type="dxa"/>
          </w:tcPr>
          <w:p w14:paraId="20A69062" w14:textId="6974D298" w:rsidR="00EB1E5D" w:rsidRPr="00327CC9" w:rsidRDefault="00EB1E5D" w:rsidP="00EB1E5D">
            <w:pPr>
              <w:pStyle w:val="Arial11Bold"/>
              <w:rPr>
                <w:ins w:id="671" w:author="Halford(ESO), David" w:date="2023-04-08T17:28:00Z"/>
                <w:rFonts w:cs="Arial"/>
                <w:highlight w:val="cyan"/>
              </w:rPr>
            </w:pPr>
            <w:ins w:id="672" w:author="Halford(ESO), David" w:date="2023-04-08T17:28:00Z">
              <w:r w:rsidRPr="00327CC9">
                <w:rPr>
                  <w:rFonts w:cs="Arial"/>
                  <w:highlight w:val="cyan"/>
                </w:rPr>
                <w:t xml:space="preserve">Offshore Local Joint Restoration Plan </w:t>
              </w:r>
            </w:ins>
          </w:p>
        </w:tc>
        <w:tc>
          <w:tcPr>
            <w:tcW w:w="6937" w:type="dxa"/>
          </w:tcPr>
          <w:p w14:paraId="555CDC4B" w14:textId="75FEC68C" w:rsidR="00B27414" w:rsidRPr="00327CC9" w:rsidRDefault="00B27414" w:rsidP="00B27414">
            <w:pPr>
              <w:pStyle w:val="Default"/>
              <w:jc w:val="both"/>
              <w:rPr>
                <w:ins w:id="673" w:author="Halford(ESO), David" w:date="2023-04-08T17:28:00Z"/>
                <w:sz w:val="20"/>
                <w:szCs w:val="20"/>
                <w:highlight w:val="cyan"/>
              </w:rPr>
            </w:pPr>
            <w:ins w:id="674" w:author="Halford(ESO), David" w:date="2023-04-08T17:28:00Z">
              <w:r w:rsidRPr="00327CC9">
                <w:rPr>
                  <w:sz w:val="20"/>
                  <w:szCs w:val="20"/>
                  <w:highlight w:val="cyan"/>
                </w:rPr>
                <w:t xml:space="preserve">A plan produced and agreed by </w:t>
              </w:r>
              <w:r w:rsidRPr="00327CC9">
                <w:rPr>
                  <w:b/>
                  <w:bCs/>
                  <w:sz w:val="20"/>
                  <w:szCs w:val="20"/>
                  <w:highlight w:val="cyan"/>
                </w:rPr>
                <w:t>The Company</w:t>
              </w:r>
              <w:r w:rsidRPr="00327CC9">
                <w:rPr>
                  <w:sz w:val="20"/>
                  <w:szCs w:val="20"/>
                  <w:highlight w:val="cyan"/>
                </w:rPr>
                <w:t xml:space="preserve">, </w:t>
              </w:r>
              <w:r w:rsidR="00785E5F" w:rsidRPr="00327CC9">
                <w:rPr>
                  <w:b/>
                  <w:bCs/>
                  <w:sz w:val="20"/>
                  <w:szCs w:val="20"/>
                  <w:highlight w:val="cyan"/>
                </w:rPr>
                <w:t>Offshore</w:t>
              </w:r>
              <w:r w:rsidR="00785E5F" w:rsidRPr="00327CC9">
                <w:rPr>
                  <w:sz w:val="20"/>
                  <w:szCs w:val="20"/>
                  <w:highlight w:val="cyan"/>
                </w:rPr>
                <w:t xml:space="preserve"> </w:t>
              </w:r>
              <w:r w:rsidRPr="00327CC9">
                <w:rPr>
                  <w:b/>
                  <w:bCs/>
                  <w:sz w:val="20"/>
                  <w:szCs w:val="20"/>
                  <w:highlight w:val="cyan"/>
                </w:rPr>
                <w:t>Transmission Licensees</w:t>
              </w:r>
              <w:r w:rsidRPr="00327CC9">
                <w:rPr>
                  <w:sz w:val="20"/>
                  <w:szCs w:val="20"/>
                  <w:highlight w:val="cyan"/>
                </w:rPr>
                <w:t xml:space="preserve">, </w:t>
              </w:r>
              <w:r w:rsidRPr="00327CC9">
                <w:rPr>
                  <w:b/>
                  <w:bCs/>
                  <w:sz w:val="20"/>
                  <w:szCs w:val="20"/>
                  <w:highlight w:val="cyan"/>
                </w:rPr>
                <w:t>Restoration Contractors</w:t>
              </w:r>
              <w:r w:rsidR="009F5C12" w:rsidRPr="00327CC9">
                <w:rPr>
                  <w:sz w:val="20"/>
                  <w:szCs w:val="20"/>
                  <w:highlight w:val="cyan"/>
                </w:rPr>
                <w:t>,</w:t>
              </w:r>
              <w:r w:rsidRPr="00327CC9">
                <w:rPr>
                  <w:sz w:val="20"/>
                  <w:szCs w:val="20"/>
                  <w:highlight w:val="cyan"/>
                </w:rPr>
                <w:t xml:space="preserve"> </w:t>
              </w:r>
              <w:r w:rsidR="006626FF" w:rsidRPr="00327CC9">
                <w:rPr>
                  <w:sz w:val="20"/>
                  <w:szCs w:val="20"/>
                  <w:highlight w:val="cyan"/>
                </w:rPr>
                <w:t xml:space="preserve">a </w:t>
              </w:r>
              <w:r w:rsidRPr="00327CC9">
                <w:rPr>
                  <w:b/>
                  <w:bCs/>
                  <w:sz w:val="20"/>
                  <w:szCs w:val="20"/>
                  <w:highlight w:val="cyan"/>
                </w:rPr>
                <w:t>Network Operator</w:t>
              </w:r>
              <w:r w:rsidRPr="00327CC9">
                <w:rPr>
                  <w:sz w:val="20"/>
                  <w:szCs w:val="20"/>
                  <w:highlight w:val="cyan"/>
                </w:rPr>
                <w:t xml:space="preserve"> </w:t>
              </w:r>
              <w:r w:rsidR="009F5C12" w:rsidRPr="00327CC9">
                <w:rPr>
                  <w:sz w:val="20"/>
                  <w:szCs w:val="20"/>
                  <w:highlight w:val="cyan"/>
                </w:rPr>
                <w:t xml:space="preserve">and in some cases </w:t>
              </w:r>
              <w:r w:rsidR="006626FF" w:rsidRPr="00327CC9">
                <w:rPr>
                  <w:sz w:val="20"/>
                  <w:szCs w:val="20"/>
                  <w:highlight w:val="cyan"/>
                </w:rPr>
                <w:t xml:space="preserve">an </w:t>
              </w:r>
              <w:r w:rsidR="009F5C12" w:rsidRPr="00327CC9">
                <w:rPr>
                  <w:b/>
                  <w:bCs/>
                  <w:sz w:val="20"/>
                  <w:szCs w:val="20"/>
                  <w:highlight w:val="cyan"/>
                </w:rPr>
                <w:t>Onshore Transmission Licensee</w:t>
              </w:r>
              <w:r w:rsidR="009F5C12" w:rsidRPr="00327CC9">
                <w:rPr>
                  <w:sz w:val="20"/>
                  <w:szCs w:val="20"/>
                  <w:highlight w:val="cyan"/>
                </w:rPr>
                <w:t xml:space="preserve"> </w:t>
              </w:r>
              <w:r w:rsidRPr="00327CC9">
                <w:rPr>
                  <w:sz w:val="20"/>
                  <w:szCs w:val="20"/>
                  <w:highlight w:val="cyan"/>
                </w:rPr>
                <w:t xml:space="preserve">under OC9.4.7.7, detailing the agreed method and procedure by which </w:t>
              </w:r>
              <w:r w:rsidRPr="00327CC9">
                <w:rPr>
                  <w:b/>
                  <w:bCs/>
                  <w:sz w:val="20"/>
                  <w:szCs w:val="20"/>
                  <w:highlight w:val="cyan"/>
                </w:rPr>
                <w:t>The Company</w:t>
              </w:r>
              <w:r w:rsidRPr="00327CC9">
                <w:rPr>
                  <w:sz w:val="20"/>
                  <w:szCs w:val="20"/>
                  <w:highlight w:val="cyan"/>
                </w:rPr>
                <w:t xml:space="preserve"> will instruct a </w:t>
              </w:r>
              <w:r w:rsidRPr="00327CC9">
                <w:rPr>
                  <w:b/>
                  <w:bCs/>
                  <w:sz w:val="20"/>
                  <w:szCs w:val="20"/>
                  <w:highlight w:val="cyan"/>
                </w:rPr>
                <w:t xml:space="preserve">Restoration Contractor </w:t>
              </w:r>
              <w:r w:rsidRPr="00327CC9">
                <w:rPr>
                  <w:sz w:val="20"/>
                  <w:szCs w:val="20"/>
                  <w:highlight w:val="cyan"/>
                </w:rPr>
                <w:t>with an</w:t>
              </w:r>
              <w:r w:rsidRPr="00327CC9">
                <w:rPr>
                  <w:b/>
                  <w:bCs/>
                  <w:sz w:val="20"/>
                  <w:szCs w:val="20"/>
                  <w:highlight w:val="cyan"/>
                </w:rPr>
                <w:t xml:space="preserve"> Anchor Plant</w:t>
              </w:r>
              <w:r w:rsidR="00C11A10" w:rsidRPr="00327CC9">
                <w:rPr>
                  <w:b/>
                  <w:bCs/>
                  <w:sz w:val="20"/>
                  <w:szCs w:val="20"/>
                  <w:highlight w:val="cyan"/>
                </w:rPr>
                <w:t xml:space="preserve"> </w:t>
              </w:r>
              <w:r w:rsidRPr="00327CC9">
                <w:rPr>
                  <w:sz w:val="20"/>
                  <w:szCs w:val="20"/>
                  <w:highlight w:val="cyan"/>
                </w:rPr>
                <w:t>located</w:t>
              </w:r>
              <w:r w:rsidRPr="00327CC9">
                <w:rPr>
                  <w:b/>
                  <w:bCs/>
                  <w:sz w:val="20"/>
                  <w:szCs w:val="20"/>
                  <w:highlight w:val="cyan"/>
                </w:rPr>
                <w:t xml:space="preserve"> Offshore</w:t>
              </w:r>
              <w:r w:rsidRPr="00327CC9">
                <w:rPr>
                  <w:sz w:val="20"/>
                  <w:szCs w:val="20"/>
                  <w:highlight w:val="cyan"/>
                </w:rPr>
                <w:t xml:space="preserve"> to energise, part of the </w:t>
              </w:r>
              <w:r w:rsidR="004D6153" w:rsidRPr="00327CC9">
                <w:rPr>
                  <w:b/>
                  <w:bCs/>
                  <w:sz w:val="20"/>
                  <w:szCs w:val="20"/>
                  <w:highlight w:val="cyan"/>
                </w:rPr>
                <w:t>Total System</w:t>
              </w:r>
              <w:r w:rsidR="007D43BC" w:rsidRPr="00327CC9">
                <w:rPr>
                  <w:b/>
                  <w:bCs/>
                  <w:sz w:val="20"/>
                  <w:szCs w:val="20"/>
                  <w:highlight w:val="cyan"/>
                </w:rPr>
                <w:t xml:space="preserve"> </w:t>
              </w:r>
              <w:r w:rsidR="007D43BC" w:rsidRPr="00327CC9">
                <w:rPr>
                  <w:sz w:val="20"/>
                  <w:szCs w:val="20"/>
                  <w:highlight w:val="cyan"/>
                </w:rPr>
                <w:t>(including but not limited to parts of the</w:t>
              </w:r>
              <w:r w:rsidR="007D43BC" w:rsidRPr="00327CC9">
                <w:rPr>
                  <w:b/>
                  <w:bCs/>
                  <w:sz w:val="20"/>
                  <w:szCs w:val="20"/>
                  <w:highlight w:val="cyan"/>
                </w:rPr>
                <w:t xml:space="preserve"> Offshore Transmission System</w:t>
              </w:r>
              <w:r w:rsidR="007D43BC" w:rsidRPr="00327CC9">
                <w:rPr>
                  <w:sz w:val="20"/>
                  <w:szCs w:val="20"/>
                  <w:highlight w:val="cyan"/>
                </w:rPr>
                <w:t>)</w:t>
              </w:r>
              <w:r w:rsidRPr="00327CC9">
                <w:rPr>
                  <w:b/>
                  <w:bCs/>
                  <w:sz w:val="20"/>
                  <w:szCs w:val="20"/>
                  <w:highlight w:val="cyan"/>
                </w:rPr>
                <w:t xml:space="preserve"> </w:t>
              </w:r>
              <w:r w:rsidRPr="00327CC9">
                <w:rPr>
                  <w:sz w:val="20"/>
                  <w:szCs w:val="20"/>
                  <w:highlight w:val="cyan"/>
                </w:rPr>
                <w:t>within 2 hours of that instruction</w:t>
              </w:r>
              <w:r w:rsidRPr="00327CC9">
                <w:rPr>
                  <w:b/>
                  <w:bCs/>
                  <w:sz w:val="20"/>
                  <w:szCs w:val="20"/>
                  <w:highlight w:val="cyan"/>
                </w:rPr>
                <w:t xml:space="preserve"> </w:t>
              </w:r>
              <w:r w:rsidRPr="00327CC9">
                <w:rPr>
                  <w:sz w:val="20"/>
                  <w:szCs w:val="20"/>
                  <w:highlight w:val="cyan"/>
                </w:rPr>
                <w:t xml:space="preserve">and subsequently meet complementary blocks of local </w:t>
              </w:r>
              <w:r w:rsidRPr="00327CC9">
                <w:rPr>
                  <w:b/>
                  <w:bCs/>
                  <w:sz w:val="20"/>
                  <w:szCs w:val="20"/>
                  <w:highlight w:val="cyan"/>
                </w:rPr>
                <w:t xml:space="preserve">Demand </w:t>
              </w:r>
              <w:r w:rsidRPr="00327CC9">
                <w:rPr>
                  <w:sz w:val="20"/>
                  <w:szCs w:val="20"/>
                  <w:highlight w:val="cyan"/>
                </w:rPr>
                <w:t xml:space="preserve">so as to form a </w:t>
              </w:r>
              <w:r w:rsidRPr="00327CC9">
                <w:rPr>
                  <w:b/>
                  <w:bCs/>
                  <w:sz w:val="20"/>
                  <w:szCs w:val="20"/>
                  <w:highlight w:val="cyan"/>
                </w:rPr>
                <w:t>Power Island</w:t>
              </w:r>
              <w:r w:rsidRPr="00327CC9">
                <w:rPr>
                  <w:sz w:val="20"/>
                  <w:szCs w:val="20"/>
                  <w:highlight w:val="cyan"/>
                </w:rPr>
                <w:t>. A</w:t>
              </w:r>
              <w:r w:rsidR="00785E5F" w:rsidRPr="00327CC9">
                <w:rPr>
                  <w:sz w:val="20"/>
                  <w:szCs w:val="20"/>
                  <w:highlight w:val="cyan"/>
                </w:rPr>
                <w:t>n</w:t>
              </w:r>
              <w:r w:rsidRPr="00327CC9">
                <w:rPr>
                  <w:sz w:val="20"/>
                  <w:szCs w:val="20"/>
                  <w:highlight w:val="cyan"/>
                </w:rPr>
                <w:t xml:space="preserve"> </w:t>
              </w:r>
              <w:r w:rsidR="00785E5F" w:rsidRPr="00327CC9">
                <w:rPr>
                  <w:b/>
                  <w:bCs/>
                  <w:sz w:val="20"/>
                  <w:szCs w:val="20"/>
                  <w:highlight w:val="cyan"/>
                </w:rPr>
                <w:t xml:space="preserve">Offshore </w:t>
              </w:r>
              <w:r w:rsidRPr="00327CC9">
                <w:rPr>
                  <w:b/>
                  <w:bCs/>
                  <w:sz w:val="20"/>
                  <w:szCs w:val="20"/>
                  <w:highlight w:val="cyan"/>
                </w:rPr>
                <w:t>Local Joint Restoration Plan</w:t>
              </w:r>
              <w:r w:rsidRPr="00327CC9">
                <w:rPr>
                  <w:sz w:val="20"/>
                  <w:szCs w:val="20"/>
                  <w:highlight w:val="cyan"/>
                </w:rPr>
                <w:t xml:space="preserve"> may require the use of </w:t>
              </w:r>
              <w:r w:rsidRPr="00327CC9">
                <w:rPr>
                  <w:b/>
                  <w:bCs/>
                  <w:sz w:val="20"/>
                  <w:szCs w:val="20"/>
                  <w:highlight w:val="cyan"/>
                </w:rPr>
                <w:t>Top Up Restoration Plant</w:t>
              </w:r>
              <w:r w:rsidRPr="00327CC9">
                <w:rPr>
                  <w:sz w:val="20"/>
                  <w:szCs w:val="20"/>
                  <w:highlight w:val="cyan"/>
                </w:rPr>
                <w:t>.</w:t>
              </w:r>
            </w:ins>
          </w:p>
          <w:p w14:paraId="667C01CF" w14:textId="77777777" w:rsidR="00B27414" w:rsidRPr="00327CC9" w:rsidRDefault="00B27414" w:rsidP="00B27414">
            <w:pPr>
              <w:pStyle w:val="Default"/>
              <w:jc w:val="both"/>
              <w:rPr>
                <w:ins w:id="675" w:author="Halford(ESO), David" w:date="2023-04-08T17:28:00Z"/>
                <w:sz w:val="20"/>
                <w:szCs w:val="20"/>
                <w:highlight w:val="cyan"/>
              </w:rPr>
            </w:pPr>
          </w:p>
          <w:p w14:paraId="30FDBA32" w14:textId="585B9D16" w:rsidR="00EB1E5D" w:rsidRPr="00327CC9" w:rsidRDefault="00B27414" w:rsidP="00EB1E5D">
            <w:pPr>
              <w:pStyle w:val="Default"/>
              <w:jc w:val="both"/>
              <w:rPr>
                <w:ins w:id="676" w:author="Halford(ESO), David" w:date="2023-04-08T17:28:00Z"/>
                <w:sz w:val="20"/>
                <w:szCs w:val="20"/>
                <w:highlight w:val="cyan"/>
              </w:rPr>
            </w:pPr>
            <w:ins w:id="677" w:author="Halford(ESO), David" w:date="2023-04-08T17:28:00Z">
              <w:r w:rsidRPr="00327CC9">
                <w:rPr>
                  <w:sz w:val="20"/>
                  <w:szCs w:val="20"/>
                  <w:highlight w:val="cyan"/>
                </w:rPr>
                <w:t>A</w:t>
              </w:r>
              <w:r w:rsidR="00785E5F" w:rsidRPr="00327CC9">
                <w:rPr>
                  <w:sz w:val="20"/>
                  <w:szCs w:val="20"/>
                  <w:highlight w:val="cyan"/>
                </w:rPr>
                <w:t>n</w:t>
              </w:r>
              <w:r w:rsidRPr="00327CC9">
                <w:rPr>
                  <w:sz w:val="20"/>
                  <w:szCs w:val="20"/>
                  <w:highlight w:val="cyan"/>
                </w:rPr>
                <w:t xml:space="preserve"> </w:t>
              </w:r>
              <w:r w:rsidR="00785E5F" w:rsidRPr="00327CC9">
                <w:rPr>
                  <w:b/>
                  <w:bCs/>
                  <w:sz w:val="20"/>
                  <w:szCs w:val="20"/>
                  <w:highlight w:val="cyan"/>
                </w:rPr>
                <w:t>Offshore</w:t>
              </w:r>
              <w:r w:rsidR="00785E5F" w:rsidRPr="00327CC9">
                <w:rPr>
                  <w:sz w:val="20"/>
                  <w:szCs w:val="20"/>
                  <w:highlight w:val="cyan"/>
                </w:rPr>
                <w:t xml:space="preserve"> </w:t>
              </w:r>
              <w:r w:rsidRPr="00327CC9">
                <w:rPr>
                  <w:b/>
                  <w:bCs/>
                  <w:sz w:val="20"/>
                  <w:szCs w:val="20"/>
                  <w:highlight w:val="cyan"/>
                </w:rPr>
                <w:t>Local Joint Restoration Plan</w:t>
              </w:r>
              <w:r w:rsidRPr="00327CC9">
                <w:rPr>
                  <w:sz w:val="20"/>
                  <w:szCs w:val="20"/>
                  <w:highlight w:val="cyan"/>
                </w:rPr>
                <w:t xml:space="preserve"> is distinct from and falls outside the provisions of a</w:t>
              </w:r>
              <w:r w:rsidR="00431A78" w:rsidRPr="00327CC9">
                <w:rPr>
                  <w:sz w:val="20"/>
                  <w:szCs w:val="20"/>
                  <w:highlight w:val="cyan"/>
                </w:rPr>
                <w:t xml:space="preserve"> </w:t>
              </w:r>
              <w:r w:rsidRPr="00327CC9">
                <w:rPr>
                  <w:b/>
                  <w:bCs/>
                  <w:sz w:val="20"/>
                  <w:szCs w:val="20"/>
                  <w:highlight w:val="cyan"/>
                </w:rPr>
                <w:t xml:space="preserve">Distribution Restoration </w:t>
              </w:r>
              <w:r w:rsidR="00002FCB" w:rsidRPr="00327CC9">
                <w:rPr>
                  <w:b/>
                  <w:bCs/>
                  <w:sz w:val="20"/>
                  <w:szCs w:val="20"/>
                  <w:highlight w:val="cyan"/>
                </w:rPr>
                <w:t>Zone</w:t>
              </w:r>
            </w:ins>
            <w:r w:rsidR="00002FCB" w:rsidRPr="00327CC9">
              <w:rPr>
                <w:b/>
                <w:bCs/>
                <w:sz w:val="20"/>
                <w:szCs w:val="20"/>
                <w:highlight w:val="cyan"/>
              </w:rPr>
              <w:t xml:space="preserve"> </w:t>
            </w:r>
            <w:ins w:id="678" w:author="Halford(ESO), David" w:date="2023-04-08T17:28:00Z">
              <w:r w:rsidRPr="00327CC9">
                <w:rPr>
                  <w:b/>
                  <w:bCs/>
                  <w:sz w:val="20"/>
                  <w:szCs w:val="20"/>
                  <w:highlight w:val="cyan"/>
                </w:rPr>
                <w:t>Plan</w:t>
              </w:r>
              <w:r w:rsidRPr="00327CC9">
                <w:rPr>
                  <w:sz w:val="20"/>
                  <w:szCs w:val="20"/>
                  <w:highlight w:val="cyan"/>
                </w:rPr>
                <w:t xml:space="preserve"> </w:t>
              </w:r>
            </w:ins>
          </w:p>
        </w:tc>
      </w:tr>
      <w:tr w:rsidR="00EB1E5D" w:rsidRPr="007E0B31" w14:paraId="664F02B9" w14:textId="77777777" w:rsidTr="00696AC0">
        <w:trPr>
          <w:cantSplit/>
        </w:trPr>
        <w:tc>
          <w:tcPr>
            <w:tcW w:w="2581"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937"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00696AC0">
        <w:trPr>
          <w:cantSplit/>
        </w:trPr>
        <w:tc>
          <w:tcPr>
            <w:tcW w:w="2581"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937"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00696AC0">
        <w:trPr>
          <w:cantSplit/>
        </w:trPr>
        <w:tc>
          <w:tcPr>
            <w:tcW w:w="2581"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937" w:type="dxa"/>
          </w:tcPr>
          <w:p w14:paraId="1A8EAFDB" w14:textId="77777777" w:rsidR="00EB1E5D" w:rsidRPr="007E0B31" w:rsidRDefault="00EB1E5D" w:rsidP="00EB1E5D">
            <w:pPr>
              <w:pStyle w:val="TableArial11"/>
              <w:rPr>
                <w:rFonts w:cs="Arial"/>
              </w:rPr>
            </w:pPr>
            <w:bookmarkStart w:id="679"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679"/>
          </w:p>
        </w:tc>
      </w:tr>
      <w:tr w:rsidR="00EB1E5D" w:rsidRPr="007E0B31" w14:paraId="3532A847" w14:textId="77777777" w:rsidTr="00696AC0">
        <w:trPr>
          <w:cantSplit/>
        </w:trPr>
        <w:tc>
          <w:tcPr>
            <w:tcW w:w="2581" w:type="dxa"/>
          </w:tcPr>
          <w:p w14:paraId="05251472" w14:textId="77777777" w:rsidR="00EB1E5D" w:rsidRPr="007E0B31" w:rsidRDefault="00EB1E5D" w:rsidP="00EB1E5D">
            <w:pPr>
              <w:pStyle w:val="Arial11Bold"/>
              <w:rPr>
                <w:rFonts w:cs="Arial"/>
              </w:rPr>
            </w:pPr>
            <w:r w:rsidRPr="007E0B31">
              <w:rPr>
                <w:rFonts w:cs="Arial"/>
              </w:rPr>
              <w:lastRenderedPageBreak/>
              <w:t>Offshore Power Park String</w:t>
            </w:r>
          </w:p>
        </w:tc>
        <w:tc>
          <w:tcPr>
            <w:tcW w:w="6937"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00696AC0">
        <w:trPr>
          <w:cantSplit/>
        </w:trPr>
        <w:tc>
          <w:tcPr>
            <w:tcW w:w="2581"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937"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00696AC0">
        <w:trPr>
          <w:cantSplit/>
        </w:trPr>
        <w:tc>
          <w:tcPr>
            <w:tcW w:w="2581"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937"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00696AC0">
        <w:trPr>
          <w:cantSplit/>
        </w:trPr>
        <w:tc>
          <w:tcPr>
            <w:tcW w:w="2581"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937"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00696AC0">
        <w:trPr>
          <w:cantSplit/>
        </w:trPr>
        <w:tc>
          <w:tcPr>
            <w:tcW w:w="2581"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937" w:type="dxa"/>
          </w:tcPr>
          <w:p w14:paraId="196B0919" w14:textId="1C3D4F10" w:rsidR="00EB1E5D" w:rsidRPr="007E0B31" w:rsidRDefault="00EB1E5D" w:rsidP="00EB1E5D">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00696AC0">
        <w:trPr>
          <w:cantSplit/>
        </w:trPr>
        <w:tc>
          <w:tcPr>
            <w:tcW w:w="2581"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937"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00696AC0">
        <w:trPr>
          <w:cantSplit/>
        </w:trPr>
        <w:tc>
          <w:tcPr>
            <w:tcW w:w="2581"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937" w:type="dxa"/>
          </w:tcPr>
          <w:p w14:paraId="61F55C2E" w14:textId="77777777" w:rsidR="00EB1E5D" w:rsidRPr="007E0B31" w:rsidRDefault="00EB1E5D" w:rsidP="00EB1E5D">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00696AC0">
        <w:trPr>
          <w:cantSplit/>
        </w:trPr>
        <w:tc>
          <w:tcPr>
            <w:tcW w:w="2581"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937"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00696AC0">
        <w:trPr>
          <w:cantSplit/>
        </w:trPr>
        <w:tc>
          <w:tcPr>
            <w:tcW w:w="2581"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937"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00696AC0">
        <w:trPr>
          <w:cantSplit/>
        </w:trPr>
        <w:tc>
          <w:tcPr>
            <w:tcW w:w="2581"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937"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00696AC0">
        <w:trPr>
          <w:cantSplit/>
        </w:trPr>
        <w:tc>
          <w:tcPr>
            <w:tcW w:w="2581" w:type="dxa"/>
          </w:tcPr>
          <w:p w14:paraId="3248E0E0" w14:textId="77777777" w:rsidR="00EB1E5D" w:rsidRPr="007E0B31" w:rsidRDefault="00EB1E5D" w:rsidP="00EB1E5D">
            <w:pPr>
              <w:pStyle w:val="Arial11Bold"/>
              <w:rPr>
                <w:rFonts w:cs="Arial"/>
              </w:rPr>
            </w:pPr>
            <w:r w:rsidRPr="007E0B31">
              <w:rPr>
                <w:rFonts w:cs="Arial"/>
              </w:rPr>
              <w:lastRenderedPageBreak/>
              <w:t>Offshore Works Assumptions</w:t>
            </w:r>
          </w:p>
        </w:tc>
        <w:tc>
          <w:tcPr>
            <w:tcW w:w="6937"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00696AC0">
        <w:trPr>
          <w:cantSplit/>
        </w:trPr>
        <w:tc>
          <w:tcPr>
            <w:tcW w:w="2581"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937"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00696AC0">
        <w:trPr>
          <w:cantSplit/>
        </w:trPr>
        <w:tc>
          <w:tcPr>
            <w:tcW w:w="2581"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937"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00696AC0">
        <w:trPr>
          <w:cantSplit/>
        </w:trPr>
        <w:tc>
          <w:tcPr>
            <w:tcW w:w="2581"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937"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00696AC0">
        <w:trPr>
          <w:cantSplit/>
        </w:trPr>
        <w:tc>
          <w:tcPr>
            <w:tcW w:w="2581"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937" w:type="dxa"/>
          </w:tcPr>
          <w:p w14:paraId="6FC00EAB" w14:textId="6552310D" w:rsidR="00EB1E5D" w:rsidRPr="007E0B31" w:rsidRDefault="00EB1E5D" w:rsidP="00EB1E5D">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00696AC0">
        <w:trPr>
          <w:cantSplit/>
        </w:trPr>
        <w:tc>
          <w:tcPr>
            <w:tcW w:w="2581"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937"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00696AC0">
        <w:trPr>
          <w:cantSplit/>
        </w:trPr>
        <w:tc>
          <w:tcPr>
            <w:tcW w:w="2581"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937"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00696AC0">
        <w:trPr>
          <w:cantSplit/>
        </w:trPr>
        <w:tc>
          <w:tcPr>
            <w:tcW w:w="2581"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937"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00696AC0">
        <w:trPr>
          <w:cantSplit/>
        </w:trPr>
        <w:tc>
          <w:tcPr>
            <w:tcW w:w="2581" w:type="dxa"/>
          </w:tcPr>
          <w:p w14:paraId="2FB52871" w14:textId="77777777" w:rsidR="00EB1E5D" w:rsidRPr="007E0B31" w:rsidRDefault="00EB1E5D" w:rsidP="00EB1E5D">
            <w:pPr>
              <w:pStyle w:val="Arial11Bold"/>
              <w:rPr>
                <w:rFonts w:cs="Arial"/>
              </w:rPr>
            </w:pPr>
            <w:r w:rsidRPr="007E0B31">
              <w:rPr>
                <w:rFonts w:cs="Arial"/>
              </w:rPr>
              <w:lastRenderedPageBreak/>
              <w:t>Onshore Synchronous Generating Unit</w:t>
            </w:r>
          </w:p>
        </w:tc>
        <w:tc>
          <w:tcPr>
            <w:tcW w:w="6937"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00696AC0">
        <w:trPr>
          <w:cantSplit/>
        </w:trPr>
        <w:tc>
          <w:tcPr>
            <w:tcW w:w="2581"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937"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00696AC0">
        <w:trPr>
          <w:cantSplit/>
        </w:trPr>
        <w:tc>
          <w:tcPr>
            <w:tcW w:w="2581"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937" w:type="dxa"/>
          </w:tcPr>
          <w:p w14:paraId="7691EDA3" w14:textId="42623B41"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del w:id="680" w:author="Steve Baker (ESO)" w:date="2024-01-09T13:29:00Z">
              <w:r w:rsidRPr="00117C51" w:rsidDel="007179A3">
                <w:rPr>
                  <w:rFonts w:cs="Arial"/>
                  <w:highlight w:val="green"/>
                  <w:rPrChange w:id="681" w:author="Steve Baker (ESO)" w:date="2024-01-16T14:43:00Z">
                    <w:rPr>
                      <w:rFonts w:cs="Arial"/>
                    </w:rPr>
                  </w:rPrChange>
                </w:rPr>
                <w:delText>or</w:delText>
              </w:r>
              <w:r w:rsidRPr="007E0B31" w:rsidDel="007179A3">
                <w:rPr>
                  <w:rFonts w:cs="Arial"/>
                </w:rPr>
                <w:delText xml:space="preserve"> </w:delText>
              </w:r>
            </w:del>
            <w:r w:rsidRPr="007E0B31">
              <w:rPr>
                <w:rFonts w:cs="Arial"/>
                <w:b/>
              </w:rPr>
              <w:t>SHETL</w:t>
            </w:r>
            <w:ins w:id="682" w:author="Steve Baker (ESO)" w:date="2024-01-09T13:30:00Z">
              <w:r w:rsidR="002E0CA8" w:rsidRPr="000843A7">
                <w:rPr>
                  <w:rFonts w:cs="Arial"/>
                  <w:b/>
                  <w:highlight w:val="green"/>
                </w:rPr>
                <w:t>,</w:t>
              </w:r>
              <w:r w:rsidR="002E0CA8" w:rsidRPr="000843A7">
                <w:rPr>
                  <w:rFonts w:cs="Arial"/>
                  <w:highlight w:val="green"/>
                </w:rPr>
                <w:t xml:space="preserve"> or a</w:t>
              </w:r>
              <w:r w:rsidR="002E0CA8" w:rsidRPr="000843A7">
                <w:rPr>
                  <w:rFonts w:cs="Arial"/>
                  <w:b/>
                  <w:bCs/>
                  <w:highlight w:val="green"/>
                </w:rPr>
                <w:t xml:space="preserve"> Competitively Appointed Transmission Licensee</w:t>
              </w:r>
            </w:ins>
            <w:r w:rsidRPr="007E0B31">
              <w:rPr>
                <w:rFonts w:cs="Arial"/>
              </w:rPr>
              <w:t xml:space="preserve">. </w:t>
            </w:r>
          </w:p>
        </w:tc>
      </w:tr>
      <w:tr w:rsidR="00EB1E5D" w:rsidRPr="007E0B31" w14:paraId="0953DDC7" w14:textId="77777777" w:rsidTr="00696AC0">
        <w:trPr>
          <w:cantSplit/>
        </w:trPr>
        <w:tc>
          <w:tcPr>
            <w:tcW w:w="2581"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937"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00696AC0">
        <w:trPr>
          <w:cantSplit/>
        </w:trPr>
        <w:tc>
          <w:tcPr>
            <w:tcW w:w="2581"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937"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00696AC0">
        <w:trPr>
          <w:cantSplit/>
        </w:trPr>
        <w:tc>
          <w:tcPr>
            <w:tcW w:w="2581"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937"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00696AC0">
        <w:trPr>
          <w:cantSplit/>
        </w:trPr>
        <w:tc>
          <w:tcPr>
            <w:tcW w:w="2581"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937"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00696AC0">
        <w:trPr>
          <w:cantSplit/>
        </w:trPr>
        <w:tc>
          <w:tcPr>
            <w:tcW w:w="2581"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937"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00696AC0">
        <w:trPr>
          <w:cantSplit/>
        </w:trPr>
        <w:tc>
          <w:tcPr>
            <w:tcW w:w="2581" w:type="dxa"/>
          </w:tcPr>
          <w:p w14:paraId="19E35302" w14:textId="77777777" w:rsidR="00EB1E5D" w:rsidRPr="007E0B31" w:rsidRDefault="00EB1E5D" w:rsidP="00EB1E5D">
            <w:pPr>
              <w:pStyle w:val="Arial11Bold"/>
              <w:rPr>
                <w:rFonts w:cs="Arial"/>
              </w:rPr>
            </w:pPr>
            <w:r w:rsidRPr="007E0B31">
              <w:rPr>
                <w:rFonts w:cs="Arial"/>
              </w:rPr>
              <w:t>Operation</w:t>
            </w:r>
          </w:p>
        </w:tc>
        <w:tc>
          <w:tcPr>
            <w:tcW w:w="6937"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00696AC0">
        <w:trPr>
          <w:cantSplit/>
        </w:trPr>
        <w:tc>
          <w:tcPr>
            <w:tcW w:w="2581"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937"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00696AC0">
        <w:trPr>
          <w:cantSplit/>
        </w:trPr>
        <w:tc>
          <w:tcPr>
            <w:tcW w:w="2581"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937"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00696AC0">
        <w:trPr>
          <w:cantSplit/>
        </w:trPr>
        <w:tc>
          <w:tcPr>
            <w:tcW w:w="2581"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937"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B1E5D" w:rsidRPr="007E0B31" w14:paraId="605B3609" w14:textId="77777777" w:rsidTr="00696AC0">
        <w:trPr>
          <w:cantSplit/>
        </w:trPr>
        <w:tc>
          <w:tcPr>
            <w:tcW w:w="2581"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937"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B1E5D" w:rsidRPr="007E0B31" w14:paraId="1CAC0F6C" w14:textId="77777777" w:rsidTr="00696AC0">
        <w:trPr>
          <w:cantSplit/>
        </w:trPr>
        <w:tc>
          <w:tcPr>
            <w:tcW w:w="2581" w:type="dxa"/>
          </w:tcPr>
          <w:p w14:paraId="2634D169" w14:textId="77777777" w:rsidR="00EB1E5D" w:rsidRPr="007E0B31" w:rsidRDefault="00EB1E5D" w:rsidP="00EB1E5D">
            <w:pPr>
              <w:pStyle w:val="Arial11Bold"/>
              <w:rPr>
                <w:rFonts w:cs="Arial"/>
              </w:rPr>
            </w:pPr>
            <w:r w:rsidRPr="007E0B31">
              <w:rPr>
                <w:rFonts w:cs="Arial"/>
              </w:rPr>
              <w:lastRenderedPageBreak/>
              <w:t>Operational Intertripping</w:t>
            </w:r>
          </w:p>
        </w:tc>
        <w:tc>
          <w:tcPr>
            <w:tcW w:w="6937"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00696AC0">
        <w:trPr>
          <w:cantSplit/>
        </w:trPr>
        <w:tc>
          <w:tcPr>
            <w:tcW w:w="2581" w:type="dxa"/>
          </w:tcPr>
          <w:p w14:paraId="0FD871F6" w14:textId="5FABA3D0" w:rsidR="00EB1E5D" w:rsidRPr="007E0B31" w:rsidRDefault="00EB1E5D" w:rsidP="00EB1E5D">
            <w:pPr>
              <w:pStyle w:val="Arial11Bold"/>
              <w:rPr>
                <w:rFonts w:cs="Arial"/>
              </w:rPr>
            </w:pPr>
            <w:bookmarkStart w:id="683" w:name="_DV_C41"/>
            <w:r w:rsidRPr="007E0B31">
              <w:rPr>
                <w:rFonts w:cs="Arial"/>
              </w:rPr>
              <w:t>Operational Notifications</w:t>
            </w:r>
            <w:bookmarkEnd w:id="683"/>
          </w:p>
        </w:tc>
        <w:tc>
          <w:tcPr>
            <w:tcW w:w="6937" w:type="dxa"/>
          </w:tcPr>
          <w:p w14:paraId="7D98A808" w14:textId="07D64618" w:rsidR="00EB1E5D" w:rsidRPr="007E0B31" w:rsidRDefault="00EB1E5D" w:rsidP="00EB1E5D">
            <w:pPr>
              <w:pStyle w:val="TableArial11"/>
              <w:rPr>
                <w:rFonts w:cs="Arial"/>
              </w:rPr>
            </w:pPr>
            <w:bookmarkStart w:id="684"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684"/>
          </w:p>
        </w:tc>
      </w:tr>
      <w:tr w:rsidR="00EB1E5D" w:rsidRPr="007E0B31" w14:paraId="5A6E5201" w14:textId="77777777" w:rsidTr="00696AC0">
        <w:trPr>
          <w:cantSplit/>
        </w:trPr>
        <w:tc>
          <w:tcPr>
            <w:tcW w:w="2581"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937"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00696AC0">
        <w:trPr>
          <w:cantSplit/>
        </w:trPr>
        <w:tc>
          <w:tcPr>
            <w:tcW w:w="2581"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937"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00696AC0">
        <w:trPr>
          <w:cantSplit/>
        </w:trPr>
        <w:tc>
          <w:tcPr>
            <w:tcW w:w="2581"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937"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00696AC0">
        <w:trPr>
          <w:cantSplit/>
        </w:trPr>
        <w:tc>
          <w:tcPr>
            <w:tcW w:w="2581"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937"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00696AC0">
        <w:trPr>
          <w:cantSplit/>
        </w:trPr>
        <w:tc>
          <w:tcPr>
            <w:tcW w:w="2581"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937"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00696AC0">
        <w:trPr>
          <w:cantSplit/>
        </w:trPr>
        <w:tc>
          <w:tcPr>
            <w:tcW w:w="2581"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937"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00696AC0">
        <w:trPr>
          <w:cantSplit/>
        </w:trPr>
        <w:tc>
          <w:tcPr>
            <w:tcW w:w="2581"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937"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00696AC0">
        <w:trPr>
          <w:cantSplit/>
        </w:trPr>
        <w:tc>
          <w:tcPr>
            <w:tcW w:w="2581"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937"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00696AC0">
        <w:trPr>
          <w:cantSplit/>
        </w:trPr>
        <w:tc>
          <w:tcPr>
            <w:tcW w:w="2581"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937"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00696AC0">
        <w:trPr>
          <w:cantSplit/>
        </w:trPr>
        <w:tc>
          <w:tcPr>
            <w:tcW w:w="2581" w:type="dxa"/>
          </w:tcPr>
          <w:p w14:paraId="274CBE9D" w14:textId="77777777" w:rsidR="00EB1E5D" w:rsidRPr="007E0B31" w:rsidRDefault="00EB1E5D" w:rsidP="00EB1E5D">
            <w:pPr>
              <w:pStyle w:val="Arial11Bold"/>
              <w:rPr>
                <w:rFonts w:cs="Arial"/>
              </w:rPr>
            </w:pPr>
            <w:r w:rsidRPr="007E0B31">
              <w:rPr>
                <w:rFonts w:cs="Arial"/>
              </w:rPr>
              <w:lastRenderedPageBreak/>
              <w:t>OTSDUW Development and Data Timetable</w:t>
            </w:r>
          </w:p>
        </w:tc>
        <w:tc>
          <w:tcPr>
            <w:tcW w:w="6937"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00696AC0">
        <w:trPr>
          <w:cantSplit/>
        </w:trPr>
        <w:tc>
          <w:tcPr>
            <w:tcW w:w="2581"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937"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00696AC0">
        <w:trPr>
          <w:cantSplit/>
        </w:trPr>
        <w:tc>
          <w:tcPr>
            <w:tcW w:w="2581"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937"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00696AC0">
        <w:trPr>
          <w:cantSplit/>
        </w:trPr>
        <w:tc>
          <w:tcPr>
            <w:tcW w:w="2581"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937"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00696AC0">
        <w:trPr>
          <w:cantSplit/>
        </w:trPr>
        <w:tc>
          <w:tcPr>
            <w:tcW w:w="2581"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937"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00696AC0">
        <w:trPr>
          <w:cantSplit/>
        </w:trPr>
        <w:tc>
          <w:tcPr>
            <w:tcW w:w="2581"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937"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w:t>
            </w:r>
            <w:proofErr w:type="gramStart"/>
            <w:r w:rsidRPr="007E0B31">
              <w:rPr>
                <w:rFonts w:cs="Arial"/>
              </w:rPr>
              <w:t xml:space="preserve">time </w:t>
            </w:r>
            <w:r w:rsidR="00827D48">
              <w:rPr>
                <w:rFonts w:cs="Arial"/>
              </w:rPr>
              <w:t>period</w:t>
            </w:r>
            <w:proofErr w:type="gramEnd"/>
            <w:r w:rsidR="00827D48">
              <w:rPr>
                <w:rFonts w:cs="Arial"/>
              </w:rPr>
              <w:t xml:space="preserve">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00696AC0">
        <w:trPr>
          <w:cantSplit/>
        </w:trPr>
        <w:tc>
          <w:tcPr>
            <w:tcW w:w="2581"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937"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00696AC0">
        <w:trPr>
          <w:cantSplit/>
        </w:trPr>
        <w:tc>
          <w:tcPr>
            <w:tcW w:w="2581"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937"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00696AC0">
        <w:trPr>
          <w:cantSplit/>
        </w:trPr>
        <w:tc>
          <w:tcPr>
            <w:tcW w:w="2581" w:type="dxa"/>
          </w:tcPr>
          <w:p w14:paraId="7990BC0E" w14:textId="77777777" w:rsidR="00EB1E5D" w:rsidRPr="007E0B31" w:rsidRDefault="00EB1E5D" w:rsidP="00EB1E5D">
            <w:pPr>
              <w:pStyle w:val="Arial11Bold"/>
              <w:rPr>
                <w:rFonts w:cs="Arial"/>
              </w:rPr>
            </w:pPr>
            <w:r w:rsidRPr="007E0B31">
              <w:rPr>
                <w:rFonts w:cs="Arial"/>
              </w:rPr>
              <w:t>Panel Member</w:t>
            </w:r>
          </w:p>
        </w:tc>
        <w:tc>
          <w:tcPr>
            <w:tcW w:w="6937"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00696AC0">
        <w:trPr>
          <w:cantSplit/>
        </w:trPr>
        <w:tc>
          <w:tcPr>
            <w:tcW w:w="2581"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937"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00696AC0">
        <w:trPr>
          <w:cantSplit/>
        </w:trPr>
        <w:tc>
          <w:tcPr>
            <w:tcW w:w="2581"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937"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00696AC0">
        <w:trPr>
          <w:cantSplit/>
        </w:trPr>
        <w:tc>
          <w:tcPr>
            <w:tcW w:w="2581"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937" w:type="dxa"/>
          </w:tcPr>
          <w:p w14:paraId="380B1DB3" w14:textId="618DCAC6"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00827D48" w:rsidRPr="007E0B31">
              <w:rPr>
                <w:rFonts w:cs="Arial"/>
              </w:rPr>
              <w:t>.</w:t>
            </w:r>
            <w:r w:rsidRPr="00752308">
              <w:rPr>
                <w:b/>
              </w:rPr>
              <w:t xml:space="preserve"> </w:t>
            </w:r>
            <w:ins w:id="685" w:author="Halford(ESO), David" w:date="2023-04-08T17:28:00Z">
              <w:r w:rsidRPr="00BD6E86">
                <w:rPr>
                  <w:rFonts w:cs="Arial"/>
                  <w:bCs/>
                  <w:highlight w:val="cyan"/>
                </w:rPr>
                <w:t>or</w:t>
              </w:r>
              <w:r w:rsidRPr="00BD6E86">
                <w:rPr>
                  <w:rFonts w:cs="Arial"/>
                  <w:b/>
                  <w:highlight w:val="cyan"/>
                </w:rPr>
                <w:t xml:space="preserve"> European Connection Conditions</w:t>
              </w:r>
              <w:r w:rsidRPr="00BD6E86">
                <w:rPr>
                  <w:rFonts w:cs="Arial"/>
                  <w:highlight w:val="cyan"/>
                </w:rPr>
                <w:t>.</w:t>
              </w:r>
              <w:r w:rsidRPr="007E0B31">
                <w:rPr>
                  <w:rFonts w:cs="Arial"/>
                </w:rPr>
                <w:t xml:space="preserve"> </w:t>
              </w:r>
            </w:ins>
            <w:r w:rsidRPr="007E0B31">
              <w:rPr>
                <w:rFonts w:cs="Arial"/>
              </w:rPr>
              <w:t xml:space="preserve">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00696AC0">
        <w:trPr>
          <w:cantSplit/>
        </w:trPr>
        <w:tc>
          <w:tcPr>
            <w:tcW w:w="2581"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937"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00696AC0">
        <w:trPr>
          <w:cantSplit/>
        </w:trPr>
        <w:tc>
          <w:tcPr>
            <w:tcW w:w="2581" w:type="dxa"/>
          </w:tcPr>
          <w:p w14:paraId="3AD2A1AF" w14:textId="77777777" w:rsidR="00EB1E5D" w:rsidRPr="007E0B31" w:rsidRDefault="00EB1E5D" w:rsidP="00EB1E5D">
            <w:pPr>
              <w:pStyle w:val="Arial11Bold"/>
              <w:rPr>
                <w:rFonts w:cs="Arial"/>
              </w:rPr>
            </w:pPr>
            <w:r w:rsidRPr="007E0B31">
              <w:rPr>
                <w:rFonts w:cs="Arial"/>
              </w:rPr>
              <w:t>Part Load</w:t>
            </w:r>
          </w:p>
        </w:tc>
        <w:tc>
          <w:tcPr>
            <w:tcW w:w="6937"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00696AC0">
        <w:trPr>
          <w:cantSplit/>
        </w:trPr>
        <w:tc>
          <w:tcPr>
            <w:tcW w:w="2581" w:type="dxa"/>
          </w:tcPr>
          <w:p w14:paraId="18C02C4B" w14:textId="05548110" w:rsidR="00EB1E5D" w:rsidRPr="0053170A" w:rsidRDefault="00EB1E5D" w:rsidP="00EB1E5D">
            <w:pPr>
              <w:pStyle w:val="Arial11Bold"/>
              <w:rPr>
                <w:rFonts w:cs="Arial"/>
              </w:rPr>
            </w:pPr>
            <w:r w:rsidRPr="002510FF">
              <w:rPr>
                <w:rFonts w:cs="Arial"/>
              </w:rPr>
              <w:lastRenderedPageBreak/>
              <w:t>Peak Current Rating</w:t>
            </w:r>
          </w:p>
        </w:tc>
        <w:tc>
          <w:tcPr>
            <w:tcW w:w="6937"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00696AC0">
        <w:trPr>
          <w:cantSplit/>
        </w:trPr>
        <w:tc>
          <w:tcPr>
            <w:tcW w:w="2581"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937"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00696AC0">
        <w:trPr>
          <w:cantSplit/>
        </w:trPr>
        <w:tc>
          <w:tcPr>
            <w:tcW w:w="2581"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937" w:type="dxa"/>
          </w:tcPr>
          <w:p w14:paraId="46EA24B8" w14:textId="40B45DFE"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del w:id="686" w:author="Halford(ESO), David" w:date="2023-04-08T17:28:00Z">
              <w:r w:rsidR="00827D48" w:rsidRPr="000D2209">
                <w:rPr>
                  <w:rFonts w:cs="Arial"/>
                  <w:highlight w:val="cyan"/>
                  <w:rPrChange w:id="687" w:author="Steve Baker (ESO)" w:date="2024-01-09T13:31:00Z">
                    <w:rPr>
                      <w:rFonts w:cs="Arial"/>
                    </w:rPr>
                  </w:rPrChange>
                </w:rPr>
                <w:delText xml:space="preserve">a </w:delText>
              </w:r>
              <w:r w:rsidR="00827D48" w:rsidRPr="000D2209">
                <w:rPr>
                  <w:rFonts w:cs="Arial"/>
                  <w:b/>
                  <w:highlight w:val="cyan"/>
                  <w:rPrChange w:id="688" w:author="Steve Baker (ESO)" w:date="2024-01-09T13:31:00Z">
                    <w:rPr>
                      <w:rFonts w:cs="Arial"/>
                      <w:b/>
                    </w:rPr>
                  </w:rPrChange>
                </w:rPr>
                <w:delText>Black Start</w:delText>
              </w:r>
              <w:r w:rsidR="00827D48" w:rsidRPr="000D2209">
                <w:rPr>
                  <w:rFonts w:cs="Arial"/>
                  <w:highlight w:val="cyan"/>
                  <w:rPrChange w:id="689" w:author="Steve Baker (ESO)" w:date="2024-01-09T13:31:00Z">
                    <w:rPr>
                      <w:rFonts w:cs="Arial"/>
                    </w:rPr>
                  </w:rPrChange>
                </w:rPr>
                <w:delText>.</w:delText>
              </w:r>
            </w:del>
            <w:ins w:id="690" w:author="Halford(ESO), David" w:date="2023-04-08T17:28:00Z">
              <w:r w:rsidRPr="000D2209">
                <w:rPr>
                  <w:rFonts w:cs="Arial"/>
                  <w:b/>
                  <w:bCs/>
                  <w:highlight w:val="cyan"/>
                  <w:rPrChange w:id="691" w:author="Steve Baker (ESO)" w:date="2024-01-09T13:31:00Z">
                    <w:rPr>
                      <w:rFonts w:cs="Arial"/>
                      <w:b/>
                      <w:bCs/>
                    </w:rPr>
                  </w:rPrChange>
                </w:rPr>
                <w:t>System Restoration</w:t>
              </w:r>
              <w:r w:rsidRPr="000D2209">
                <w:rPr>
                  <w:rFonts w:cs="Arial"/>
                  <w:highlight w:val="cyan"/>
                  <w:rPrChange w:id="692" w:author="Steve Baker (ESO)" w:date="2024-01-09T13:31:00Z">
                    <w:rPr>
                      <w:rFonts w:cs="Arial"/>
                    </w:rPr>
                  </w:rPrChange>
                </w:rPr>
                <w:t>.</w:t>
              </w:r>
            </w:ins>
          </w:p>
        </w:tc>
      </w:tr>
      <w:tr w:rsidR="00EB1E5D" w:rsidRPr="007E0B31" w14:paraId="01813162" w14:textId="77777777" w:rsidTr="00696AC0">
        <w:trPr>
          <w:cantSplit/>
        </w:trPr>
        <w:tc>
          <w:tcPr>
            <w:tcW w:w="2581"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937"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00696AC0">
        <w:trPr>
          <w:cantSplit/>
        </w:trPr>
        <w:tc>
          <w:tcPr>
            <w:tcW w:w="2581"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937"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00696AC0">
        <w:trPr>
          <w:cantSplit/>
        </w:trPr>
        <w:tc>
          <w:tcPr>
            <w:tcW w:w="2581"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937"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6A5A8541" w14:textId="77777777" w:rsidTr="00696AC0">
        <w:trPr>
          <w:cantSplit/>
        </w:trPr>
        <w:tc>
          <w:tcPr>
            <w:tcW w:w="2581"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937"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05663CAA" w14:textId="77777777" w:rsidTr="00696AC0">
        <w:trPr>
          <w:cantSplit/>
        </w:trPr>
        <w:tc>
          <w:tcPr>
            <w:tcW w:w="2581" w:type="dxa"/>
          </w:tcPr>
          <w:p w14:paraId="545024B0" w14:textId="77777777" w:rsidR="00EB1E5D" w:rsidRPr="007E0B31" w:rsidRDefault="00EB1E5D" w:rsidP="00EB1E5D">
            <w:pPr>
              <w:pStyle w:val="Arial11Bold"/>
              <w:rPr>
                <w:rFonts w:cs="Arial"/>
              </w:rPr>
            </w:pPr>
            <w:r w:rsidRPr="007E0B31">
              <w:rPr>
                <w:rFonts w:cs="Arial"/>
              </w:rPr>
              <w:lastRenderedPageBreak/>
              <w:t>Phase (Voltage) Unbalance</w:t>
            </w:r>
          </w:p>
        </w:tc>
        <w:tc>
          <w:tcPr>
            <w:tcW w:w="6937"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00696AC0">
        <w:trPr>
          <w:cantSplit/>
        </w:trPr>
        <w:tc>
          <w:tcPr>
            <w:tcW w:w="2581"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937"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00696AC0">
        <w:trPr>
          <w:cantSplit/>
        </w:trPr>
        <w:tc>
          <w:tcPr>
            <w:tcW w:w="2581"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937"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00696AC0">
        <w:trPr>
          <w:cantSplit/>
        </w:trPr>
        <w:tc>
          <w:tcPr>
            <w:tcW w:w="2581"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937"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00696AC0">
        <w:trPr>
          <w:cantSplit/>
        </w:trPr>
        <w:tc>
          <w:tcPr>
            <w:tcW w:w="2581" w:type="dxa"/>
          </w:tcPr>
          <w:p w14:paraId="7ECC3FEC" w14:textId="77777777" w:rsidR="00EB1E5D" w:rsidRPr="007E0B31" w:rsidRDefault="00EB1E5D" w:rsidP="00EB1E5D">
            <w:pPr>
              <w:pStyle w:val="Arial11Bold"/>
              <w:rPr>
                <w:rFonts w:cs="Arial"/>
              </w:rPr>
            </w:pPr>
            <w:r w:rsidRPr="007E0B31">
              <w:rPr>
                <w:rFonts w:cs="Arial"/>
              </w:rPr>
              <w:t>Planned Outage</w:t>
            </w:r>
          </w:p>
        </w:tc>
        <w:tc>
          <w:tcPr>
            <w:tcW w:w="6937"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00696AC0">
        <w:trPr>
          <w:cantSplit/>
        </w:trPr>
        <w:tc>
          <w:tcPr>
            <w:tcW w:w="2581" w:type="dxa"/>
          </w:tcPr>
          <w:p w14:paraId="67EC820E" w14:textId="77777777" w:rsidR="00EB1E5D" w:rsidRPr="007E0B31" w:rsidRDefault="00EB1E5D" w:rsidP="00EB1E5D">
            <w:pPr>
              <w:pStyle w:val="Arial11Bold"/>
              <w:rPr>
                <w:rFonts w:cs="Arial"/>
              </w:rPr>
            </w:pPr>
            <w:r w:rsidRPr="007E0B31">
              <w:rPr>
                <w:rFonts w:cs="Arial"/>
              </w:rPr>
              <w:t>Plant</w:t>
            </w:r>
          </w:p>
        </w:tc>
        <w:tc>
          <w:tcPr>
            <w:tcW w:w="6937"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00696AC0">
        <w:trPr>
          <w:cantSplit/>
        </w:trPr>
        <w:tc>
          <w:tcPr>
            <w:tcW w:w="2581"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937"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00696AC0">
        <w:trPr>
          <w:cantSplit/>
        </w:trPr>
        <w:tc>
          <w:tcPr>
            <w:tcW w:w="2581"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937"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00696AC0">
        <w:trPr>
          <w:cantSplit/>
        </w:trPr>
        <w:tc>
          <w:tcPr>
            <w:tcW w:w="2581"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937"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00696AC0">
        <w:trPr>
          <w:cantSplit/>
        </w:trPr>
        <w:tc>
          <w:tcPr>
            <w:tcW w:w="2581"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937"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00696AC0">
        <w:trPr>
          <w:cantSplit/>
        </w:trPr>
        <w:tc>
          <w:tcPr>
            <w:tcW w:w="2581" w:type="dxa"/>
          </w:tcPr>
          <w:p w14:paraId="32ABEF72" w14:textId="77777777" w:rsidR="00EB1E5D" w:rsidRPr="007E0B31" w:rsidRDefault="00EB1E5D" w:rsidP="00EB1E5D">
            <w:pPr>
              <w:pStyle w:val="Arial11Bold"/>
              <w:rPr>
                <w:rFonts w:cs="Arial"/>
              </w:rPr>
            </w:pPr>
            <w:r w:rsidRPr="007E0B31">
              <w:rPr>
                <w:rFonts w:cs="Arial"/>
              </w:rPr>
              <w:lastRenderedPageBreak/>
              <w:t>Power Available</w:t>
            </w:r>
          </w:p>
        </w:tc>
        <w:tc>
          <w:tcPr>
            <w:tcW w:w="6937"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00696AC0">
        <w:trPr>
          <w:cantSplit/>
        </w:trPr>
        <w:tc>
          <w:tcPr>
            <w:tcW w:w="2581" w:type="dxa"/>
          </w:tcPr>
          <w:p w14:paraId="7361939E" w14:textId="77777777" w:rsidR="00EB1E5D" w:rsidRPr="007E0B31" w:rsidRDefault="00EB1E5D" w:rsidP="00EB1E5D">
            <w:pPr>
              <w:pStyle w:val="Arial11Bold"/>
              <w:rPr>
                <w:rFonts w:cs="Arial"/>
              </w:rPr>
            </w:pPr>
            <w:r w:rsidRPr="007E0B31">
              <w:rPr>
                <w:rFonts w:cs="Arial"/>
              </w:rPr>
              <w:t>Power Factor</w:t>
            </w:r>
          </w:p>
        </w:tc>
        <w:tc>
          <w:tcPr>
            <w:tcW w:w="6937"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00696AC0">
        <w:trPr>
          <w:cantSplit/>
        </w:trPr>
        <w:tc>
          <w:tcPr>
            <w:tcW w:w="2581"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937"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00696AC0">
        <w:trPr>
          <w:cantSplit/>
        </w:trPr>
        <w:tc>
          <w:tcPr>
            <w:tcW w:w="2581"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937"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00696AC0">
        <w:trPr>
          <w:cantSplit/>
        </w:trPr>
        <w:tc>
          <w:tcPr>
            <w:tcW w:w="2581"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937"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00696AC0">
        <w:trPr>
          <w:cantSplit/>
        </w:trPr>
        <w:tc>
          <w:tcPr>
            <w:tcW w:w="2581" w:type="dxa"/>
          </w:tcPr>
          <w:p w14:paraId="7563FE8D" w14:textId="77777777" w:rsidR="00EB1E5D" w:rsidRPr="007E0B31" w:rsidRDefault="00EB1E5D" w:rsidP="00EB1E5D">
            <w:pPr>
              <w:pStyle w:val="Arial11Bold"/>
              <w:rPr>
                <w:rFonts w:cs="Arial"/>
              </w:rPr>
            </w:pPr>
            <w:r w:rsidRPr="007E0B31">
              <w:rPr>
                <w:rFonts w:cs="Arial"/>
              </w:rPr>
              <w:t>Power Island</w:t>
            </w:r>
          </w:p>
        </w:tc>
        <w:tc>
          <w:tcPr>
            <w:tcW w:w="6937" w:type="dxa"/>
          </w:tcPr>
          <w:p w14:paraId="18296362" w14:textId="2403962C" w:rsidR="00EB1E5D" w:rsidRPr="007E0B31" w:rsidRDefault="00827D48" w:rsidP="00752308">
            <w:pPr>
              <w:pStyle w:val="CommentText"/>
              <w:jc w:val="both"/>
            </w:pPr>
            <w:del w:id="693" w:author="Halford(ESO), David" w:date="2023-04-08T17:28:00Z">
              <w:r w:rsidRPr="00861739">
                <w:rPr>
                  <w:rFonts w:cs="Arial"/>
                  <w:b/>
                  <w:highlight w:val="cyan"/>
                </w:rPr>
                <w:delText>Gensets</w:delText>
              </w:r>
            </w:del>
            <w:ins w:id="694" w:author="Halford(ESO), David" w:date="2023-04-08T17:28:00Z">
              <w:r w:rsidR="00EB1E5D" w:rsidRPr="00861739">
                <w:rPr>
                  <w:rFonts w:eastAsia="Cambria" w:cs="Arial"/>
                  <w:bCs/>
                  <w:snapToGrid/>
                  <w:color w:val="000000"/>
                  <w:highlight w:val="cyan"/>
                  <w:lang w:eastAsia="en-GB"/>
                </w:rPr>
                <w:t xml:space="preserve">Part of the </w:t>
              </w:r>
              <w:r w:rsidR="00EB1E5D" w:rsidRPr="00861739">
                <w:rPr>
                  <w:rFonts w:eastAsia="Cambria" w:cs="Arial"/>
                  <w:b/>
                  <w:bCs/>
                  <w:snapToGrid/>
                  <w:color w:val="000000"/>
                  <w:highlight w:val="cyan"/>
                  <w:lang w:eastAsia="en-GB"/>
                </w:rPr>
                <w:t>Total System</w:t>
              </w:r>
              <w:r w:rsidR="00EB1E5D" w:rsidRPr="00861739">
                <w:rPr>
                  <w:rFonts w:eastAsia="Cambria" w:cs="Arial"/>
                  <w:bCs/>
                  <w:snapToGrid/>
                  <w:color w:val="000000"/>
                  <w:highlight w:val="cyan"/>
                  <w:lang w:eastAsia="en-GB"/>
                </w:rPr>
                <w:t xml:space="preserve"> which is </w:t>
              </w:r>
              <w:r w:rsidR="00EB1E5D" w:rsidRPr="00861739">
                <w:rPr>
                  <w:rFonts w:eastAsia="Cambria" w:cs="Arial"/>
                  <w:snapToGrid/>
                  <w:color w:val="000000"/>
                  <w:highlight w:val="cyan"/>
                  <w:lang w:eastAsia="en-GB"/>
                </w:rPr>
                <w:t xml:space="preserve">disconnected from, and out of </w:t>
              </w:r>
              <w:r w:rsidR="00EB1E5D" w:rsidRPr="00861739">
                <w:rPr>
                  <w:rFonts w:eastAsia="Cambria" w:cs="Arial"/>
                  <w:b/>
                  <w:snapToGrid/>
                  <w:color w:val="000000"/>
                  <w:highlight w:val="cyan"/>
                  <w:lang w:eastAsia="en-GB"/>
                </w:rPr>
                <w:t>Synchronism</w:t>
              </w:r>
              <w:r w:rsidR="00EB1E5D" w:rsidRPr="00861739">
                <w:rPr>
                  <w:rFonts w:eastAsia="Cambria" w:cs="Arial"/>
                  <w:snapToGrid/>
                  <w:color w:val="000000"/>
                  <w:highlight w:val="cyan"/>
                  <w:lang w:eastAsia="en-GB"/>
                </w:rPr>
                <w:t xml:space="preserve"> with, the rest of the </w:t>
              </w:r>
              <w:r w:rsidR="00EB1E5D" w:rsidRPr="00861739">
                <w:rPr>
                  <w:rFonts w:eastAsia="Cambria" w:cs="Arial"/>
                  <w:b/>
                  <w:bCs/>
                  <w:snapToGrid/>
                  <w:color w:val="000000"/>
                  <w:highlight w:val="cyan"/>
                  <w:lang w:eastAsia="en-GB"/>
                </w:rPr>
                <w:t>Total System</w:t>
              </w:r>
              <w:r w:rsidR="00EB1E5D" w:rsidRPr="00861739">
                <w:rPr>
                  <w:rFonts w:eastAsia="Cambria" w:cs="Arial"/>
                  <w:bCs/>
                  <w:snapToGrid/>
                  <w:color w:val="000000"/>
                  <w:highlight w:val="cyan"/>
                  <w:lang w:eastAsia="en-GB"/>
                </w:rPr>
                <w:t xml:space="preserve"> containing </w:t>
              </w:r>
              <w:r w:rsidR="00EB1E5D" w:rsidRPr="00861739">
                <w:rPr>
                  <w:rFonts w:eastAsia="Cambria" w:cs="Arial"/>
                  <w:b/>
                  <w:bCs/>
                  <w:snapToGrid/>
                  <w:color w:val="000000"/>
                  <w:highlight w:val="cyan"/>
                  <w:lang w:eastAsia="en-GB"/>
                </w:rPr>
                <w:t>Generating Unit(s)</w:t>
              </w:r>
            </w:ins>
            <w:r w:rsidR="00EB1E5D" w:rsidRPr="00861739">
              <w:rPr>
                <w:rFonts w:eastAsia="Cambria"/>
                <w:color w:val="000000"/>
                <w:highlight w:val="cyan"/>
              </w:rPr>
              <w:t xml:space="preserve"> at </w:t>
            </w:r>
            <w:del w:id="695" w:author="Halford(ESO), David" w:date="2023-04-08T17:28:00Z">
              <w:r w:rsidRPr="00861739">
                <w:rPr>
                  <w:rFonts w:cs="Arial"/>
                  <w:highlight w:val="cyan"/>
                </w:rPr>
                <w:delText>an isolated</w:delText>
              </w:r>
            </w:del>
            <w:ins w:id="696" w:author="Halford(ESO), David" w:date="2023-04-08T17:28:00Z">
              <w:r w:rsidR="00EB1E5D" w:rsidRPr="00861739">
                <w:rPr>
                  <w:rFonts w:eastAsia="Cambria" w:cs="Arial"/>
                  <w:snapToGrid/>
                  <w:color w:val="000000"/>
                  <w:highlight w:val="cyan"/>
                  <w:lang w:eastAsia="en-GB"/>
                </w:rPr>
                <w:t>one or more</w:t>
              </w:r>
            </w:ins>
            <w:r w:rsidR="00EB1E5D" w:rsidRPr="00752308">
              <w:rPr>
                <w:rFonts w:eastAsia="Cambria"/>
                <w:color w:val="000000"/>
              </w:rPr>
              <w:t xml:space="preserve"> </w:t>
            </w:r>
            <w:r w:rsidR="00EB1E5D" w:rsidRPr="00752308">
              <w:rPr>
                <w:rFonts w:eastAsia="Cambria"/>
                <w:b/>
                <w:color w:val="000000"/>
              </w:rPr>
              <w:t xml:space="preserve">Power </w:t>
            </w:r>
            <w:del w:id="697" w:author="Halford(ESO), David" w:date="2023-04-08T17:28:00Z">
              <w:r w:rsidRPr="00861739">
                <w:rPr>
                  <w:rFonts w:cs="Arial"/>
                  <w:b/>
                  <w:highlight w:val="cyan"/>
                  <w:rPrChange w:id="698" w:author="Steve Baker (ESO)" w:date="2024-01-09T13:32:00Z">
                    <w:rPr>
                      <w:rFonts w:cs="Arial"/>
                      <w:b/>
                    </w:rPr>
                  </w:rPrChange>
                </w:rPr>
                <w:delText>Station</w:delText>
              </w:r>
            </w:del>
            <w:ins w:id="699" w:author="Halford(ESO), David" w:date="2023-04-08T17:28:00Z">
              <w:r w:rsidR="00EB1E5D" w:rsidRPr="00861739">
                <w:rPr>
                  <w:rFonts w:eastAsia="Cambria" w:cs="Arial"/>
                  <w:b/>
                  <w:bCs/>
                  <w:snapToGrid/>
                  <w:color w:val="000000"/>
                  <w:highlight w:val="cyan"/>
                  <w:lang w:eastAsia="en-GB"/>
                  <w:rPrChange w:id="700" w:author="Steve Baker (ESO)" w:date="2024-01-09T13:32:00Z">
                    <w:rPr>
                      <w:rFonts w:eastAsia="Cambria" w:cs="Arial"/>
                      <w:b/>
                      <w:bCs/>
                      <w:snapToGrid/>
                      <w:color w:val="000000"/>
                      <w:lang w:eastAsia="en-GB"/>
                    </w:rPr>
                  </w:rPrChange>
                </w:rPr>
                <w:t>Stations</w:t>
              </w:r>
              <w:r w:rsidR="00EB1E5D" w:rsidRPr="00861739">
                <w:rPr>
                  <w:rFonts w:eastAsia="Cambria" w:cs="Arial"/>
                  <w:bCs/>
                  <w:snapToGrid/>
                  <w:color w:val="000000"/>
                  <w:highlight w:val="cyan"/>
                  <w:lang w:eastAsia="en-GB"/>
                  <w:rPrChange w:id="701" w:author="Steve Baker (ESO)" w:date="2024-01-09T13:32:00Z">
                    <w:rPr>
                      <w:rFonts w:eastAsia="Cambria" w:cs="Arial"/>
                      <w:bCs/>
                      <w:snapToGrid/>
                      <w:color w:val="000000"/>
                      <w:lang w:eastAsia="en-GB"/>
                    </w:rPr>
                  </w:rPrChange>
                </w:rPr>
                <w:t>,</w:t>
              </w:r>
              <w:r w:rsidR="00EB1E5D" w:rsidRPr="00861739">
                <w:rPr>
                  <w:rFonts w:eastAsia="Cambria" w:cs="Arial"/>
                  <w:b/>
                  <w:bCs/>
                  <w:snapToGrid/>
                  <w:color w:val="000000"/>
                  <w:highlight w:val="cyan"/>
                  <w:lang w:eastAsia="en-GB"/>
                  <w:rPrChange w:id="702" w:author="Steve Baker (ESO)" w:date="2024-01-09T13:32:00Z">
                    <w:rPr>
                      <w:rFonts w:eastAsia="Cambria" w:cs="Arial"/>
                      <w:b/>
                      <w:bCs/>
                      <w:snapToGrid/>
                      <w:color w:val="000000"/>
                      <w:lang w:eastAsia="en-GB"/>
                    </w:rPr>
                  </w:rPrChange>
                </w:rPr>
                <w:t xml:space="preserve"> </w:t>
              </w:r>
              <w:r w:rsidR="00EB1E5D" w:rsidRPr="00861739">
                <w:rPr>
                  <w:rFonts w:eastAsia="Cambria" w:cs="Arial"/>
                  <w:snapToGrid/>
                  <w:color w:val="000000"/>
                  <w:highlight w:val="cyan"/>
                  <w:lang w:eastAsia="en-GB"/>
                  <w:rPrChange w:id="703" w:author="Steve Baker (ESO)" w:date="2024-01-09T13:32:00Z">
                    <w:rPr>
                      <w:rFonts w:eastAsia="Cambria" w:cs="Arial"/>
                      <w:snapToGrid/>
                      <w:color w:val="000000"/>
                      <w:lang w:eastAsia="en-GB"/>
                    </w:rPr>
                  </w:rPrChange>
                </w:rPr>
                <w:t>and/or</w:t>
              </w:r>
              <w:r w:rsidR="00EB1E5D" w:rsidRPr="00861739">
                <w:rPr>
                  <w:rFonts w:eastAsia="Cambria" w:cs="Arial"/>
                  <w:b/>
                  <w:bCs/>
                  <w:snapToGrid/>
                  <w:color w:val="000000"/>
                  <w:highlight w:val="cyan"/>
                  <w:lang w:eastAsia="en-GB"/>
                  <w:rPrChange w:id="704" w:author="Steve Baker (ESO)" w:date="2024-01-09T13:32:00Z">
                    <w:rPr>
                      <w:rFonts w:eastAsia="Cambria" w:cs="Arial"/>
                      <w:b/>
                      <w:bCs/>
                      <w:snapToGrid/>
                      <w:color w:val="000000"/>
                      <w:lang w:eastAsia="en-GB"/>
                    </w:rPr>
                  </w:rPrChange>
                </w:rPr>
                <w:t xml:space="preserve"> HVDC Systems </w:t>
              </w:r>
              <w:r w:rsidR="00EB1E5D" w:rsidRPr="00861739">
                <w:rPr>
                  <w:rFonts w:eastAsia="Cambria" w:cs="Arial"/>
                  <w:snapToGrid/>
                  <w:color w:val="000000"/>
                  <w:highlight w:val="cyan"/>
                  <w:lang w:eastAsia="en-GB"/>
                  <w:rPrChange w:id="705" w:author="Steve Baker (ESO)" w:date="2024-01-09T13:32:00Z">
                    <w:rPr>
                      <w:rFonts w:eastAsia="Cambria" w:cs="Arial"/>
                      <w:snapToGrid/>
                      <w:color w:val="000000"/>
                      <w:lang w:eastAsia="en-GB"/>
                    </w:rPr>
                  </w:rPrChange>
                </w:rPr>
                <w:t>and/or</w:t>
              </w:r>
              <w:r w:rsidR="00EB1E5D" w:rsidRPr="00861739">
                <w:rPr>
                  <w:rFonts w:eastAsia="Cambria" w:cs="Arial"/>
                  <w:b/>
                  <w:bCs/>
                  <w:snapToGrid/>
                  <w:color w:val="000000"/>
                  <w:highlight w:val="cyan"/>
                  <w:lang w:eastAsia="en-GB"/>
                  <w:rPrChange w:id="706" w:author="Steve Baker (ESO)" w:date="2024-01-09T13:32:00Z">
                    <w:rPr>
                      <w:rFonts w:eastAsia="Cambria" w:cs="Arial"/>
                      <w:b/>
                      <w:bCs/>
                      <w:snapToGrid/>
                      <w:color w:val="000000"/>
                      <w:lang w:eastAsia="en-GB"/>
                    </w:rPr>
                  </w:rPrChange>
                </w:rPr>
                <w:t xml:space="preserve"> DC Converters</w:t>
              </w:r>
            </w:ins>
            <w:r w:rsidR="00EB1E5D" w:rsidRPr="00861739">
              <w:rPr>
                <w:rFonts w:eastAsia="Cambria"/>
                <w:color w:val="000000"/>
                <w:highlight w:val="cyan"/>
                <w:rPrChange w:id="707" w:author="Steve Baker (ESO)" w:date="2024-01-09T13:32:00Z">
                  <w:rPr>
                    <w:rFonts w:eastAsia="Cambria"/>
                    <w:color w:val="000000"/>
                  </w:rPr>
                </w:rPrChange>
              </w:rPr>
              <w:t>,</w:t>
            </w:r>
            <w:r w:rsidR="00EB1E5D" w:rsidRPr="00752308">
              <w:rPr>
                <w:rFonts w:eastAsia="Cambria"/>
                <w:color w:val="000000"/>
              </w:rPr>
              <w:t xml:space="preserve"> together with complementary local </w:t>
            </w:r>
            <w:r w:rsidR="00EB1E5D" w:rsidRPr="00752308">
              <w:rPr>
                <w:rFonts w:eastAsia="Cambria"/>
                <w:b/>
                <w:color w:val="000000"/>
              </w:rPr>
              <w:t>Demand</w:t>
            </w:r>
            <w:r w:rsidR="00EB1E5D" w:rsidRPr="00861739">
              <w:rPr>
                <w:rFonts w:eastAsia="Cambria"/>
                <w:color w:val="000000"/>
                <w:highlight w:val="cyan"/>
              </w:rPr>
              <w:t>.</w:t>
            </w:r>
            <w:del w:id="708" w:author="Halford(ESO), David" w:date="2023-04-08T17:28:00Z">
              <w:r w:rsidRPr="00861739">
                <w:rPr>
                  <w:rFonts w:cs="Arial"/>
                  <w:highlight w:val="cyan"/>
                </w:rPr>
                <w:delText xml:space="preserve"> In Scotland a </w:delText>
              </w:r>
              <w:r w:rsidRPr="00861739">
                <w:rPr>
                  <w:rFonts w:cs="Arial"/>
                  <w:b/>
                  <w:highlight w:val="cyan"/>
                </w:rPr>
                <w:delText>Power Island</w:delText>
              </w:r>
              <w:r w:rsidRPr="00861739">
                <w:rPr>
                  <w:rFonts w:cs="Arial"/>
                  <w:highlight w:val="cyan"/>
                </w:rPr>
                <w:delText xml:space="preserve"> may include more than one </w:delText>
              </w:r>
              <w:r w:rsidRPr="00861739">
                <w:rPr>
                  <w:rFonts w:cs="Arial"/>
                  <w:b/>
                  <w:highlight w:val="cyan"/>
                </w:rPr>
                <w:delText>Power Station</w:delText>
              </w:r>
              <w:r w:rsidRPr="00861739">
                <w:rPr>
                  <w:rFonts w:cs="Arial"/>
                  <w:highlight w:val="cyan"/>
                </w:rPr>
                <w:delText>.</w:delText>
              </w:r>
            </w:del>
          </w:p>
        </w:tc>
      </w:tr>
      <w:tr w:rsidR="00EB1E5D" w:rsidRPr="007E0B31" w14:paraId="7C3D7BF6" w14:textId="77777777" w:rsidTr="00696AC0">
        <w:trPr>
          <w:cantSplit/>
        </w:trPr>
        <w:tc>
          <w:tcPr>
            <w:tcW w:w="2581"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937"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00696AC0">
        <w:trPr>
          <w:cantSplit/>
        </w:trPr>
        <w:tc>
          <w:tcPr>
            <w:tcW w:w="2581"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937"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00696AC0">
        <w:trPr>
          <w:cantSplit/>
        </w:trPr>
        <w:tc>
          <w:tcPr>
            <w:tcW w:w="2581"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937"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00696AC0">
        <w:trPr>
          <w:cantSplit/>
        </w:trPr>
        <w:tc>
          <w:tcPr>
            <w:tcW w:w="2581"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937"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00696AC0">
        <w:trPr>
          <w:cantSplit/>
        </w:trPr>
        <w:tc>
          <w:tcPr>
            <w:tcW w:w="2581" w:type="dxa"/>
          </w:tcPr>
          <w:p w14:paraId="480E1B66" w14:textId="77777777" w:rsidR="00EB1E5D" w:rsidRPr="007E0B31" w:rsidRDefault="00EB1E5D" w:rsidP="00EB1E5D">
            <w:pPr>
              <w:pStyle w:val="Arial11Bold"/>
              <w:rPr>
                <w:rFonts w:cs="Arial"/>
              </w:rPr>
            </w:pPr>
            <w:r w:rsidRPr="007E0B31">
              <w:rPr>
                <w:rFonts w:cs="Arial"/>
              </w:rPr>
              <w:lastRenderedPageBreak/>
              <w:t xml:space="preserve">Power Station </w:t>
            </w:r>
          </w:p>
        </w:tc>
        <w:tc>
          <w:tcPr>
            <w:tcW w:w="6937"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00696AC0">
        <w:trPr>
          <w:cantSplit/>
        </w:trPr>
        <w:tc>
          <w:tcPr>
            <w:tcW w:w="2581"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937"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B1E5D" w:rsidRPr="007E0B31" w14:paraId="4E0EED07" w14:textId="77777777" w:rsidTr="00696AC0">
        <w:trPr>
          <w:cantSplit/>
        </w:trPr>
        <w:tc>
          <w:tcPr>
            <w:tcW w:w="2581" w:type="dxa"/>
          </w:tcPr>
          <w:p w14:paraId="42E8EE81" w14:textId="77777777" w:rsidR="00EB1E5D" w:rsidRPr="007E0B31" w:rsidRDefault="00EB1E5D" w:rsidP="00EB1E5D">
            <w:pPr>
              <w:pStyle w:val="Arial11Bold"/>
              <w:rPr>
                <w:rFonts w:cs="Arial"/>
              </w:rPr>
            </w:pPr>
            <w:r w:rsidRPr="007E0B31">
              <w:rPr>
                <w:rFonts w:cs="Arial"/>
              </w:rPr>
              <w:t>Preface</w:t>
            </w:r>
          </w:p>
        </w:tc>
        <w:tc>
          <w:tcPr>
            <w:tcW w:w="6937"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00696AC0">
        <w:trPr>
          <w:cantSplit/>
        </w:trPr>
        <w:tc>
          <w:tcPr>
            <w:tcW w:w="2581"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937"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00696AC0">
        <w:trPr>
          <w:cantSplit/>
        </w:trPr>
        <w:tc>
          <w:tcPr>
            <w:tcW w:w="2581"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937"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00696AC0">
        <w:trPr>
          <w:cantSplit/>
        </w:trPr>
        <w:tc>
          <w:tcPr>
            <w:tcW w:w="2581"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937"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00696AC0">
        <w:trPr>
          <w:cantSplit/>
        </w:trPr>
        <w:tc>
          <w:tcPr>
            <w:tcW w:w="2581"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937"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00696AC0">
        <w:trPr>
          <w:cantSplit/>
        </w:trPr>
        <w:tc>
          <w:tcPr>
            <w:tcW w:w="2581"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937"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00696AC0">
        <w:trPr>
          <w:cantSplit/>
        </w:trPr>
        <w:tc>
          <w:tcPr>
            <w:tcW w:w="2581"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937"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00696AC0">
        <w:trPr>
          <w:cantSplit/>
        </w:trPr>
        <w:tc>
          <w:tcPr>
            <w:tcW w:w="2581"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937"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00696AC0">
        <w:trPr>
          <w:cantSplit/>
        </w:trPr>
        <w:tc>
          <w:tcPr>
            <w:tcW w:w="2581" w:type="dxa"/>
          </w:tcPr>
          <w:p w14:paraId="7B7A60CF" w14:textId="77777777" w:rsidR="00EB1E5D" w:rsidRPr="007E0B31" w:rsidRDefault="00EB1E5D" w:rsidP="00EB1E5D">
            <w:pPr>
              <w:pStyle w:val="Arial11Bold"/>
              <w:rPr>
                <w:rFonts w:cs="Arial"/>
              </w:rPr>
            </w:pPr>
            <w:r w:rsidRPr="007E0B31">
              <w:rPr>
                <w:rFonts w:cs="Arial"/>
              </w:rPr>
              <w:lastRenderedPageBreak/>
              <w:t>Proposed Implementation Date</w:t>
            </w:r>
          </w:p>
        </w:tc>
        <w:tc>
          <w:tcPr>
            <w:tcW w:w="6937"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00696AC0">
        <w:trPr>
          <w:cantSplit/>
        </w:trPr>
        <w:tc>
          <w:tcPr>
            <w:tcW w:w="2581"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937"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00696AC0">
        <w:trPr>
          <w:cantSplit/>
        </w:trPr>
        <w:tc>
          <w:tcPr>
            <w:tcW w:w="2581" w:type="dxa"/>
          </w:tcPr>
          <w:p w14:paraId="6EC16416" w14:textId="77777777" w:rsidR="00EB1E5D" w:rsidRPr="007E0B31" w:rsidRDefault="00EB1E5D" w:rsidP="00EB1E5D">
            <w:pPr>
              <w:pStyle w:val="Arial11Bold"/>
              <w:rPr>
                <w:rFonts w:cs="Arial"/>
              </w:rPr>
            </w:pPr>
            <w:r w:rsidRPr="007E0B31">
              <w:rPr>
                <w:rFonts w:cs="Arial"/>
              </w:rPr>
              <w:t>Protection</w:t>
            </w:r>
          </w:p>
        </w:tc>
        <w:tc>
          <w:tcPr>
            <w:tcW w:w="6937"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00696AC0">
        <w:trPr>
          <w:cantSplit/>
        </w:trPr>
        <w:tc>
          <w:tcPr>
            <w:tcW w:w="2581"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937"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00696AC0">
        <w:trPr>
          <w:cantSplit/>
        </w:trPr>
        <w:tc>
          <w:tcPr>
            <w:tcW w:w="2581"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937"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00696AC0">
        <w:trPr>
          <w:cantSplit/>
        </w:trPr>
        <w:tc>
          <w:tcPr>
            <w:tcW w:w="2581" w:type="dxa"/>
          </w:tcPr>
          <w:p w14:paraId="3489E2F3" w14:textId="4937B4CF" w:rsidR="00EB1E5D" w:rsidRPr="007E0B31" w:rsidRDefault="00EB1E5D" w:rsidP="00EB1E5D">
            <w:pPr>
              <w:pStyle w:val="Arial11Bold"/>
              <w:rPr>
                <w:rFonts w:cs="Arial"/>
              </w:rPr>
            </w:pPr>
            <w:r>
              <w:t>Pumped Storage Generating Unit</w:t>
            </w:r>
          </w:p>
        </w:tc>
        <w:tc>
          <w:tcPr>
            <w:tcW w:w="6937"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00696AC0">
        <w:trPr>
          <w:cantSplit/>
        </w:trPr>
        <w:tc>
          <w:tcPr>
            <w:tcW w:w="2581"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937"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00696AC0">
        <w:trPr>
          <w:cantSplit/>
        </w:trPr>
        <w:tc>
          <w:tcPr>
            <w:tcW w:w="2581"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937"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00696AC0">
        <w:trPr>
          <w:cantSplit/>
        </w:trPr>
        <w:tc>
          <w:tcPr>
            <w:tcW w:w="2581"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937"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00696AC0">
        <w:trPr>
          <w:cantSplit/>
        </w:trPr>
        <w:tc>
          <w:tcPr>
            <w:tcW w:w="2581"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937"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00696AC0">
        <w:trPr>
          <w:cantSplit/>
        </w:trPr>
        <w:tc>
          <w:tcPr>
            <w:tcW w:w="2581"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937"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00696AC0">
        <w:trPr>
          <w:cantSplit/>
        </w:trPr>
        <w:tc>
          <w:tcPr>
            <w:tcW w:w="2581" w:type="dxa"/>
          </w:tcPr>
          <w:p w14:paraId="68D71726" w14:textId="238986E0"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937" w:type="dxa"/>
          </w:tcPr>
          <w:p w14:paraId="1EA006B7" w14:textId="38A4E69C"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ins w:id="709" w:author="Halford(ESO), David" w:date="2023-04-08T17:28:00Z">
              <w:r w:rsidRPr="00BA6308">
                <w:rPr>
                  <w:rFonts w:cs="Arial"/>
                  <w:highlight w:val="cyan"/>
                </w:rPr>
                <w:t>is</w:t>
              </w:r>
              <w:r>
                <w:rPr>
                  <w:rFonts w:cs="Arial"/>
                </w:rPr>
                <w:t xml:space="preserve"> </w:t>
              </w:r>
            </w:ins>
            <w:r w:rsidRPr="00DB341C">
              <w:rPr>
                <w:rFonts w:cs="Arial"/>
              </w:rPr>
              <w:t xml:space="preserve">only </w:t>
            </w:r>
            <w:del w:id="710" w:author="Halford(ESO), David" w:date="2023-04-08T17:28:00Z">
              <w:r w:rsidR="00827D48" w:rsidRPr="00BA6308">
                <w:rPr>
                  <w:rFonts w:cs="Arial"/>
                  <w:highlight w:val="cyan"/>
                  <w:rPrChange w:id="711" w:author="Steve Baker (ESO)" w:date="2024-01-09T13:33:00Z">
                    <w:rPr>
                      <w:rFonts w:cs="Arial"/>
                    </w:rPr>
                  </w:rPrChange>
                </w:rPr>
                <w:delText>applies to</w:delText>
              </w:r>
            </w:del>
            <w:ins w:id="712" w:author="Halford(ESO), David" w:date="2023-04-08T17:28:00Z">
              <w:r w:rsidRPr="00BA6308">
                <w:rPr>
                  <w:rFonts w:cs="Arial"/>
                  <w:highlight w:val="cyan"/>
                  <w:rPrChange w:id="713" w:author="Steve Baker (ESO)" w:date="2024-01-09T13:33:00Z">
                    <w:rPr>
                      <w:rFonts w:cs="Arial"/>
                    </w:rPr>
                  </w:rPrChange>
                </w:rPr>
                <w:t>mandatory for</w:t>
              </w:r>
            </w:ins>
            <w:r>
              <w:rPr>
                <w:rFonts w:cs="Arial"/>
              </w:rPr>
              <w:t xml:space="preserve">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ins w:id="714" w:author="Halford(ESO), David" w:date="2023-04-08T17:28:00Z">
              <w:r>
                <w:rPr>
                  <w:rFonts w:cs="Arial"/>
                  <w:b/>
                  <w:bCs/>
                </w:rPr>
                <w:t xml:space="preserve"> </w:t>
              </w:r>
              <w:r w:rsidRPr="00BA6308">
                <w:rPr>
                  <w:rFonts w:cs="Arial"/>
                  <w:bCs/>
                  <w:highlight w:val="cyan"/>
                </w:rPr>
                <w:t>but does not preclude owners of other generation electing to provide the capability</w:t>
              </w:r>
            </w:ins>
            <w:r w:rsidRPr="00BA6308">
              <w:rPr>
                <w:rFonts w:cs="Arial"/>
                <w:highlight w:val="cyan"/>
              </w:rPr>
              <w:t>.</w:t>
            </w:r>
          </w:p>
        </w:tc>
      </w:tr>
      <w:tr w:rsidR="00EB1E5D" w:rsidRPr="007E0B31" w14:paraId="2E8D30AC" w14:textId="77777777" w:rsidTr="00696AC0">
        <w:trPr>
          <w:cantSplit/>
        </w:trPr>
        <w:tc>
          <w:tcPr>
            <w:tcW w:w="2581"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937" w:type="dxa"/>
          </w:tcPr>
          <w:p w14:paraId="4729ED9B" w14:textId="292FB33C"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w:t>
            </w:r>
            <w:del w:id="715" w:author="Halford(ESO), David" w:date="2023-04-08T17:28:00Z">
              <w:r w:rsidR="00827D48" w:rsidRPr="00A4513E">
                <w:rPr>
                  <w:rFonts w:cs="Arial"/>
                  <w:highlight w:val="cyan"/>
                  <w:rPrChange w:id="716" w:author="Steve Baker (ESO)" w:date="2024-01-09T13:34:00Z">
                    <w:rPr>
                      <w:rFonts w:cs="Arial"/>
                    </w:rPr>
                  </w:rPrChange>
                </w:rPr>
                <w:delText>1 and OC5.7.4</w:delText>
              </w:r>
            </w:del>
            <w:ins w:id="717" w:author="Halford(ESO), David" w:date="2023-04-08T17:28:00Z">
              <w:r w:rsidRPr="00A4513E">
                <w:rPr>
                  <w:rFonts w:cs="Arial"/>
                  <w:highlight w:val="cyan"/>
                  <w:rPrChange w:id="718" w:author="Steve Baker (ESO)" w:date="2024-01-09T13:34:00Z">
                    <w:rPr>
                      <w:rFonts w:cs="Arial"/>
                    </w:rPr>
                  </w:rPrChange>
                </w:rPr>
                <w:t>2.5</w:t>
              </w:r>
            </w:ins>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00696AC0">
        <w:trPr>
          <w:cantSplit/>
        </w:trPr>
        <w:tc>
          <w:tcPr>
            <w:tcW w:w="2581" w:type="dxa"/>
          </w:tcPr>
          <w:p w14:paraId="07A05229" w14:textId="77777777" w:rsidR="00EB1E5D" w:rsidRPr="007E0B31" w:rsidRDefault="00EB1E5D" w:rsidP="00EB1E5D">
            <w:pPr>
              <w:pStyle w:val="Arial11Bold"/>
              <w:rPr>
                <w:rFonts w:cs="Arial"/>
              </w:rPr>
            </w:pPr>
            <w:r w:rsidRPr="007E0B31">
              <w:rPr>
                <w:rFonts w:cs="Arial"/>
              </w:rPr>
              <w:lastRenderedPageBreak/>
              <w:t>Range CCGT Module</w:t>
            </w:r>
          </w:p>
        </w:tc>
        <w:tc>
          <w:tcPr>
            <w:tcW w:w="6937"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00696AC0">
        <w:trPr>
          <w:cantSplit/>
        </w:trPr>
        <w:tc>
          <w:tcPr>
            <w:tcW w:w="2581"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937"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00696AC0">
        <w:trPr>
          <w:cantSplit/>
        </w:trPr>
        <w:tc>
          <w:tcPr>
            <w:tcW w:w="2581" w:type="dxa"/>
          </w:tcPr>
          <w:p w14:paraId="193A7FAE" w14:textId="77777777" w:rsidR="00EB1E5D" w:rsidRPr="007E0B31" w:rsidRDefault="00EB1E5D" w:rsidP="00EB1E5D">
            <w:pPr>
              <w:pStyle w:val="Arial11Bold"/>
              <w:rPr>
                <w:rFonts w:cs="Arial"/>
              </w:rPr>
            </w:pPr>
            <w:r w:rsidRPr="007E0B31">
              <w:rPr>
                <w:rFonts w:cs="Arial"/>
              </w:rPr>
              <w:t>Rated MW</w:t>
            </w:r>
          </w:p>
        </w:tc>
        <w:tc>
          <w:tcPr>
            <w:tcW w:w="6937"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B1E5D" w:rsidRDefault="00EB1E5D" w:rsidP="00EB1E5D">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00696AC0">
        <w:trPr>
          <w:cantSplit/>
        </w:trPr>
        <w:tc>
          <w:tcPr>
            <w:tcW w:w="2581"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937"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00696AC0">
        <w:trPr>
          <w:cantSplit/>
        </w:trPr>
        <w:tc>
          <w:tcPr>
            <w:tcW w:w="2581"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937"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00696AC0">
        <w:trPr>
          <w:cantSplit/>
        </w:trPr>
        <w:tc>
          <w:tcPr>
            <w:tcW w:w="2581" w:type="dxa"/>
          </w:tcPr>
          <w:p w14:paraId="09E990EB" w14:textId="53E66CB7" w:rsidR="00EB1E5D" w:rsidRPr="0079139F" w:rsidRDefault="00EB1E5D" w:rsidP="00EB1E5D">
            <w:pPr>
              <w:pStyle w:val="Arial11Bold"/>
              <w:rPr>
                <w:rFonts w:cs="Arial"/>
              </w:rPr>
            </w:pPr>
            <w:r>
              <w:rPr>
                <w:rFonts w:cs="Arial"/>
              </w:rPr>
              <w:lastRenderedPageBreak/>
              <w:t xml:space="preserve">Reactive Despatch to Zero </w:t>
            </w:r>
            <w:proofErr w:type="spellStart"/>
            <w:r>
              <w:rPr>
                <w:rFonts w:cs="Arial"/>
              </w:rPr>
              <w:t>Mvar</w:t>
            </w:r>
            <w:proofErr w:type="spellEnd"/>
            <w:r>
              <w:rPr>
                <w:rFonts w:cs="Arial"/>
              </w:rPr>
              <w:t xml:space="preserve"> Network Restriction</w:t>
            </w:r>
          </w:p>
        </w:tc>
        <w:tc>
          <w:tcPr>
            <w:tcW w:w="6937"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00696AC0">
        <w:trPr>
          <w:cantSplit/>
        </w:trPr>
        <w:tc>
          <w:tcPr>
            <w:tcW w:w="2581"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937"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00696AC0">
        <w:trPr>
          <w:cantSplit/>
        </w:trPr>
        <w:tc>
          <w:tcPr>
            <w:tcW w:w="2581" w:type="dxa"/>
          </w:tcPr>
          <w:p w14:paraId="6C15F2F8" w14:textId="77777777" w:rsidR="00EB1E5D" w:rsidRPr="007E0B31" w:rsidRDefault="00EB1E5D" w:rsidP="00EB1E5D">
            <w:pPr>
              <w:pStyle w:val="Arial11Bold"/>
              <w:rPr>
                <w:rFonts w:cs="Arial"/>
              </w:rPr>
            </w:pPr>
            <w:r w:rsidRPr="007E0B31">
              <w:rPr>
                <w:rFonts w:cs="Arial"/>
              </w:rPr>
              <w:t>Reactive Power</w:t>
            </w:r>
          </w:p>
        </w:tc>
        <w:tc>
          <w:tcPr>
            <w:tcW w:w="6937"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VAr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00696AC0">
        <w:trPr>
          <w:cantSplit/>
        </w:trPr>
        <w:tc>
          <w:tcPr>
            <w:tcW w:w="2581"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937"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00696AC0">
        <w:trPr>
          <w:cantSplit/>
        </w:trPr>
        <w:tc>
          <w:tcPr>
            <w:tcW w:w="2581" w:type="dxa"/>
          </w:tcPr>
          <w:p w14:paraId="4CA01335" w14:textId="11F1E4DD" w:rsidR="00EB1E5D" w:rsidRPr="007E0B31" w:rsidRDefault="00EB1E5D" w:rsidP="00EB1E5D">
            <w:pPr>
              <w:pStyle w:val="Arial11Bold"/>
              <w:rPr>
                <w:rFonts w:cs="Arial"/>
              </w:rPr>
            </w:pPr>
            <w:r>
              <w:t>Regenerative Braking</w:t>
            </w:r>
          </w:p>
        </w:tc>
        <w:tc>
          <w:tcPr>
            <w:tcW w:w="6937"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00696AC0">
        <w:trPr>
          <w:cantSplit/>
        </w:trPr>
        <w:tc>
          <w:tcPr>
            <w:tcW w:w="2581" w:type="dxa"/>
          </w:tcPr>
          <w:p w14:paraId="520D388E" w14:textId="77777777" w:rsidR="00EB1E5D" w:rsidRPr="007E0B31" w:rsidRDefault="00EB1E5D" w:rsidP="00EB1E5D">
            <w:pPr>
              <w:pStyle w:val="Arial11Bold"/>
              <w:rPr>
                <w:rFonts w:cs="Arial"/>
              </w:rPr>
            </w:pPr>
            <w:r w:rsidRPr="007E0B31">
              <w:rPr>
                <w:rFonts w:cs="Arial"/>
              </w:rPr>
              <w:lastRenderedPageBreak/>
              <w:t>Registered Capacity</w:t>
            </w:r>
          </w:p>
        </w:tc>
        <w:tc>
          <w:tcPr>
            <w:tcW w:w="6937"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00696AC0">
        <w:trPr>
          <w:cantSplit/>
        </w:trPr>
        <w:tc>
          <w:tcPr>
            <w:tcW w:w="2581" w:type="dxa"/>
          </w:tcPr>
          <w:p w14:paraId="2BE0DBDE" w14:textId="77777777" w:rsidR="00EB1E5D" w:rsidRPr="007E0B31" w:rsidRDefault="00EB1E5D" w:rsidP="00EB1E5D">
            <w:pPr>
              <w:pStyle w:val="Arial11Bold"/>
              <w:rPr>
                <w:rFonts w:cs="Arial"/>
              </w:rPr>
            </w:pPr>
            <w:r w:rsidRPr="007E0B31">
              <w:rPr>
                <w:rFonts w:cs="Arial"/>
              </w:rPr>
              <w:lastRenderedPageBreak/>
              <w:t>Registered Data</w:t>
            </w:r>
          </w:p>
        </w:tc>
        <w:tc>
          <w:tcPr>
            <w:tcW w:w="6937"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00696AC0">
        <w:trPr>
          <w:cantSplit/>
        </w:trPr>
        <w:tc>
          <w:tcPr>
            <w:tcW w:w="2581"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937"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00696AC0">
        <w:trPr>
          <w:cantSplit/>
        </w:trPr>
        <w:tc>
          <w:tcPr>
            <w:tcW w:w="2581" w:type="dxa"/>
          </w:tcPr>
          <w:p w14:paraId="139F3CB8" w14:textId="77777777" w:rsidR="00EB1E5D" w:rsidRPr="007E0B31" w:rsidRDefault="00EB1E5D" w:rsidP="00EB1E5D">
            <w:pPr>
              <w:pStyle w:val="Arial11Bold"/>
              <w:rPr>
                <w:rFonts w:cs="Arial"/>
              </w:rPr>
            </w:pPr>
            <w:r w:rsidRPr="007E0B31">
              <w:rPr>
                <w:rFonts w:cs="Arial"/>
              </w:rPr>
              <w:t>Regulations</w:t>
            </w:r>
          </w:p>
        </w:tc>
        <w:tc>
          <w:tcPr>
            <w:tcW w:w="6937"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00696AC0">
        <w:trPr>
          <w:cantSplit/>
        </w:trPr>
        <w:tc>
          <w:tcPr>
            <w:tcW w:w="2581"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937"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00696AC0">
        <w:trPr>
          <w:cantSplit/>
        </w:trPr>
        <w:tc>
          <w:tcPr>
            <w:tcW w:w="2581"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937"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00696AC0">
        <w:trPr>
          <w:cantSplit/>
        </w:trPr>
        <w:tc>
          <w:tcPr>
            <w:tcW w:w="2581"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937"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00696AC0">
        <w:trPr>
          <w:cantSplit/>
        </w:trPr>
        <w:tc>
          <w:tcPr>
            <w:tcW w:w="2581" w:type="dxa"/>
          </w:tcPr>
          <w:p w14:paraId="2AB7866A" w14:textId="77777777" w:rsidR="00EB1E5D" w:rsidRPr="007E0B31" w:rsidRDefault="00EB1E5D" w:rsidP="00EB1E5D">
            <w:pPr>
              <w:pStyle w:val="Arial11Bold"/>
              <w:rPr>
                <w:rFonts w:cs="Arial"/>
              </w:rPr>
            </w:pPr>
            <w:r w:rsidRPr="007E0B31">
              <w:rPr>
                <w:rFonts w:cs="Arial"/>
              </w:rPr>
              <w:t>Related Person</w:t>
            </w:r>
          </w:p>
        </w:tc>
        <w:tc>
          <w:tcPr>
            <w:tcW w:w="6937"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00696AC0">
        <w:trPr>
          <w:cantSplit/>
        </w:trPr>
        <w:tc>
          <w:tcPr>
            <w:tcW w:w="2581"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937" w:type="dxa"/>
          </w:tcPr>
          <w:p w14:paraId="5845D330" w14:textId="698D7478" w:rsidR="00EB1E5D" w:rsidRPr="007E0B31" w:rsidRDefault="00EB1E5D" w:rsidP="00EB1E5D">
            <w:pPr>
              <w:pStyle w:val="TableArial11"/>
              <w:rPr>
                <w:rFonts w:cs="Arial"/>
              </w:rPr>
            </w:pPr>
            <w:r w:rsidRPr="007E0B31">
              <w:rPr>
                <w:rFonts w:cs="Arial"/>
              </w:rPr>
              <w:t xml:space="preserve">As the context requires </w:t>
            </w:r>
            <w:proofErr w:type="gramStart"/>
            <w:r w:rsidRPr="00A7751D">
              <w:rPr>
                <w:rFonts w:cs="Arial"/>
                <w:b/>
              </w:rPr>
              <w:t>NGET</w:t>
            </w:r>
            <w:r w:rsidRPr="007E0B31">
              <w:rPr>
                <w:rFonts w:cs="Arial"/>
              </w:rPr>
              <w:t xml:space="preserve"> </w:t>
            </w:r>
            <w:ins w:id="719" w:author="Steve Baker (ESO)" w:date="2024-01-09T13:35:00Z">
              <w:r w:rsidR="00ED79BE" w:rsidRPr="00C043E5">
                <w:rPr>
                  <w:rFonts w:cs="Arial"/>
                  <w:b/>
                  <w:highlight w:val="green"/>
                </w:rPr>
                <w:t>,</w:t>
              </w:r>
              <w:proofErr w:type="gramEnd"/>
              <w:r w:rsidR="00ED79BE" w:rsidRPr="00C043E5">
                <w:rPr>
                  <w:rFonts w:cs="Arial"/>
                  <w:b/>
                  <w:highlight w:val="green"/>
                </w:rPr>
                <w:t xml:space="preserve"> </w:t>
              </w:r>
              <w:r w:rsidR="00ED79BE" w:rsidRPr="00C043E5">
                <w:rPr>
                  <w:rFonts w:cs="Arial"/>
                  <w:highlight w:val="green"/>
                </w:rPr>
                <w:t>and/or</w:t>
              </w:r>
              <w:r w:rsidR="00ED79BE" w:rsidRPr="00C043E5">
                <w:rPr>
                  <w:rFonts w:cs="Arial"/>
                  <w:b/>
                  <w:bCs/>
                  <w:highlight w:val="green"/>
                </w:rPr>
                <w:t xml:space="preserve"> </w:t>
              </w:r>
              <w:r w:rsidR="00ED79BE" w:rsidRPr="00C043E5">
                <w:rPr>
                  <w:rFonts w:cs="Arial"/>
                  <w:highlight w:val="green"/>
                </w:rPr>
                <w:t xml:space="preserve">a </w:t>
              </w:r>
              <w:r w:rsidR="00ED79BE" w:rsidRPr="00C043E5">
                <w:rPr>
                  <w:rFonts w:cs="Arial"/>
                  <w:b/>
                  <w:bCs/>
                  <w:highlight w:val="green"/>
                </w:rPr>
                <w:t>Competitively Appointed Transmission Licensee</w:t>
              </w:r>
              <w:r w:rsidR="00ED79BE" w:rsidRPr="00C043E5">
                <w:rPr>
                  <w:rFonts w:cs="Arial"/>
                  <w:highlight w:val="green"/>
                </w:rPr>
                <w:t xml:space="preserve">  located in </w:t>
              </w:r>
              <w:r w:rsidR="00ED79BE" w:rsidRPr="00C043E5">
                <w:rPr>
                  <w:rFonts w:cs="Arial"/>
                  <w:b/>
                  <w:bCs/>
                  <w:highlight w:val="green"/>
                </w:rPr>
                <w:t>NGET’s  Transmission</w:t>
              </w:r>
              <w:r w:rsidR="00ED79BE" w:rsidRPr="00C043E5">
                <w:rPr>
                  <w:rFonts w:cs="Arial"/>
                  <w:highlight w:val="green"/>
                </w:rPr>
                <w:t xml:space="preserve"> </w:t>
              </w:r>
              <w:r w:rsidR="00ED79BE" w:rsidRPr="00C043E5">
                <w:rPr>
                  <w:rFonts w:cs="Arial"/>
                  <w:b/>
                  <w:bCs/>
                  <w:highlight w:val="green"/>
                </w:rPr>
                <w:t>Area</w:t>
              </w:r>
              <w:r w:rsidR="00ED79BE" w:rsidRPr="007E0B31">
                <w:rPr>
                  <w:rFonts w:cs="Arial"/>
                </w:rPr>
                <w:t xml:space="preserve"> </w:t>
              </w:r>
            </w:ins>
            <w:r w:rsidRPr="007E0B31">
              <w:rPr>
                <w:rFonts w:cs="Arial"/>
              </w:rPr>
              <w:t xml:space="preserve">and/or an </w:t>
            </w:r>
            <w:r w:rsidRPr="007E0B31">
              <w:rPr>
                <w:rFonts w:cs="Arial"/>
                <w:b/>
              </w:rPr>
              <w:t>E&amp;W Offshore Transmission Licensee</w:t>
            </w:r>
            <w:r w:rsidRPr="007E0B31">
              <w:rPr>
                <w:rFonts w:cs="Arial"/>
              </w:rPr>
              <w:t>.</w:t>
            </w:r>
          </w:p>
        </w:tc>
      </w:tr>
      <w:tr w:rsidR="00EB1E5D" w:rsidRPr="007E0B31" w14:paraId="00495AD3" w14:textId="77777777" w:rsidTr="00696AC0">
        <w:trPr>
          <w:cantSplit/>
        </w:trPr>
        <w:tc>
          <w:tcPr>
            <w:tcW w:w="2581" w:type="dxa"/>
          </w:tcPr>
          <w:p w14:paraId="37CE2F19" w14:textId="77777777" w:rsidR="00EB1E5D" w:rsidRPr="007E0B31" w:rsidRDefault="00EB1E5D" w:rsidP="00EB1E5D">
            <w:pPr>
              <w:pStyle w:val="Arial11Bold"/>
              <w:rPr>
                <w:rFonts w:cs="Arial"/>
              </w:rPr>
            </w:pPr>
            <w:r w:rsidRPr="007E0B31">
              <w:rPr>
                <w:rFonts w:cs="Arial"/>
              </w:rPr>
              <w:t>Relevant Party</w:t>
            </w:r>
          </w:p>
        </w:tc>
        <w:tc>
          <w:tcPr>
            <w:tcW w:w="6937"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00696AC0">
        <w:trPr>
          <w:cantSplit/>
        </w:trPr>
        <w:tc>
          <w:tcPr>
            <w:tcW w:w="2581" w:type="dxa"/>
          </w:tcPr>
          <w:p w14:paraId="192E0FD2" w14:textId="77777777" w:rsidR="00EB1E5D" w:rsidRPr="007E0B31" w:rsidRDefault="00EB1E5D" w:rsidP="00EB1E5D">
            <w:pPr>
              <w:pStyle w:val="Arial11Bold"/>
              <w:rPr>
                <w:rFonts w:cs="Arial"/>
              </w:rPr>
            </w:pPr>
            <w:r w:rsidRPr="007E0B31">
              <w:rPr>
                <w:rFonts w:cs="Arial"/>
              </w:rPr>
              <w:lastRenderedPageBreak/>
              <w:t>Relevant Scottish Transmission Licensee</w:t>
            </w:r>
          </w:p>
        </w:tc>
        <w:tc>
          <w:tcPr>
            <w:tcW w:w="6937" w:type="dxa"/>
          </w:tcPr>
          <w:p w14:paraId="1721A37D" w14:textId="216198A2"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720" w:author="Steve Baker (ESO)" w:date="2024-01-09T13:35:00Z">
              <w:r w:rsidR="00ED41A2" w:rsidRPr="00C043E5">
                <w:rPr>
                  <w:rFonts w:cs="Arial"/>
                  <w:b/>
                  <w:highlight w:val="green"/>
                </w:rPr>
                <w:t xml:space="preserve">, </w:t>
              </w:r>
              <w:r w:rsidR="00ED41A2" w:rsidRPr="00C043E5">
                <w:rPr>
                  <w:rFonts w:cs="Arial"/>
                  <w:highlight w:val="green"/>
                </w:rPr>
                <w:t xml:space="preserve">and/or a </w:t>
              </w:r>
              <w:r w:rsidR="00ED41A2" w:rsidRPr="00C043E5">
                <w:rPr>
                  <w:rFonts w:cs="Arial"/>
                  <w:b/>
                  <w:bCs/>
                  <w:highlight w:val="green"/>
                </w:rPr>
                <w:t>Competitively Appointed Transmission</w:t>
              </w:r>
              <w:r w:rsidR="00ED41A2" w:rsidRPr="00C043E5">
                <w:rPr>
                  <w:rFonts w:cs="Arial"/>
                  <w:highlight w:val="green"/>
                </w:rPr>
                <w:t xml:space="preserve"> </w:t>
              </w:r>
              <w:r w:rsidR="00ED41A2" w:rsidRPr="00C043E5">
                <w:rPr>
                  <w:rFonts w:cs="Arial"/>
                  <w:b/>
                  <w:bCs/>
                  <w:highlight w:val="green"/>
                </w:rPr>
                <w:t xml:space="preserve">Licensee </w:t>
              </w:r>
              <w:r w:rsidR="00ED41A2" w:rsidRPr="00C043E5">
                <w:rPr>
                  <w:rFonts w:cs="Arial"/>
                  <w:highlight w:val="green"/>
                </w:rPr>
                <w:t>located in either</w:t>
              </w:r>
              <w:r w:rsidR="00ED41A2" w:rsidRPr="00C043E5">
                <w:rPr>
                  <w:rFonts w:cs="Arial"/>
                  <w:b/>
                  <w:bCs/>
                  <w:highlight w:val="green"/>
                </w:rPr>
                <w:t xml:space="preserve"> SPT’s </w:t>
              </w:r>
              <w:r w:rsidR="00ED41A2" w:rsidRPr="00C043E5">
                <w:rPr>
                  <w:rFonts w:cs="Arial"/>
                  <w:highlight w:val="green"/>
                </w:rPr>
                <w:t>or</w:t>
              </w:r>
              <w:r w:rsidR="00ED41A2" w:rsidRPr="00C043E5">
                <w:rPr>
                  <w:rFonts w:cs="Arial"/>
                  <w:b/>
                  <w:bCs/>
                  <w:highlight w:val="green"/>
                </w:rPr>
                <w:t xml:space="preserve"> SHETL’s Transmission Area</w:t>
              </w:r>
            </w:ins>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00696AC0">
        <w:trPr>
          <w:cantSplit/>
        </w:trPr>
        <w:tc>
          <w:tcPr>
            <w:tcW w:w="2581"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937" w:type="dxa"/>
          </w:tcPr>
          <w:p w14:paraId="027002BE" w14:textId="10230B1D"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w:t>
            </w:r>
            <w:ins w:id="721" w:author="Steve Baker (ESO)" w:date="2024-01-09T13:37:00Z">
              <w:r w:rsidR="00871586" w:rsidRPr="00C043E5">
                <w:rPr>
                  <w:rFonts w:cs="Arial"/>
                  <w:highlight w:val="green"/>
                </w:rPr>
                <w:t xml:space="preserve">any </w:t>
              </w:r>
              <w:r w:rsidR="00871586" w:rsidRPr="00C043E5">
                <w:rPr>
                  <w:rFonts w:cs="Arial"/>
                  <w:b/>
                  <w:bCs/>
                  <w:highlight w:val="green"/>
                </w:rPr>
                <w:t>Competitively Appointed Transmission Licensee</w:t>
              </w:r>
              <w:r w:rsidR="00871586" w:rsidRPr="00C043E5">
                <w:rPr>
                  <w:rFonts w:cs="Arial"/>
                  <w:highlight w:val="green"/>
                </w:rPr>
                <w:t xml:space="preserve"> in its </w:t>
              </w:r>
              <w:r w:rsidR="00871586" w:rsidRPr="00C043E5">
                <w:rPr>
                  <w:rFonts w:cs="Arial"/>
                  <w:b/>
                  <w:bCs/>
                  <w:highlight w:val="green"/>
                </w:rPr>
                <w:t>Transmission Area</w:t>
              </w:r>
              <w:r w:rsidR="00871586" w:rsidRPr="00C043E5">
                <w:rPr>
                  <w:rFonts w:cs="Arial"/>
                  <w:highlight w:val="green"/>
                </w:rPr>
                <w:t xml:space="preserve"> or</w:t>
              </w:r>
              <w:r w:rsidR="00871586" w:rsidRPr="007E0B31">
                <w:rPr>
                  <w:rFonts w:cs="Arial"/>
                </w:rPr>
                <w:t xml:space="preserve"> </w:t>
              </w:r>
            </w:ins>
            <w:r w:rsidRPr="007E0B31">
              <w:rPr>
                <w:rFonts w:cs="Arial"/>
              </w:rPr>
              <w:t xml:space="preserve">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00696AC0">
        <w:trPr>
          <w:cantSplit/>
        </w:trPr>
        <w:tc>
          <w:tcPr>
            <w:tcW w:w="2581" w:type="dxa"/>
          </w:tcPr>
          <w:p w14:paraId="2F282CC1" w14:textId="77777777" w:rsidR="00EB1E5D" w:rsidRPr="007E0B31" w:rsidRDefault="00EB1E5D" w:rsidP="00EB1E5D">
            <w:pPr>
              <w:pStyle w:val="Arial11Bold"/>
              <w:rPr>
                <w:rFonts w:cs="Arial"/>
              </w:rPr>
            </w:pPr>
            <w:r w:rsidRPr="007E0B31">
              <w:rPr>
                <w:rFonts w:cs="Arial"/>
              </w:rPr>
              <w:t>Relevant Unit</w:t>
            </w:r>
          </w:p>
        </w:tc>
        <w:tc>
          <w:tcPr>
            <w:tcW w:w="6937"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00696AC0">
        <w:trPr>
          <w:cantSplit/>
        </w:trPr>
        <w:tc>
          <w:tcPr>
            <w:tcW w:w="2581"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937"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00696AC0">
        <w:trPr>
          <w:cantSplit/>
        </w:trPr>
        <w:tc>
          <w:tcPr>
            <w:tcW w:w="2581"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937"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00696AC0">
        <w:trPr>
          <w:cantSplit/>
        </w:trPr>
        <w:tc>
          <w:tcPr>
            <w:tcW w:w="2581" w:type="dxa"/>
          </w:tcPr>
          <w:p w14:paraId="57C0BDFF" w14:textId="339174F7" w:rsidR="00EB1E5D" w:rsidRPr="007E0B31" w:rsidRDefault="00EB1E5D" w:rsidP="00EB1E5D">
            <w:pPr>
              <w:pStyle w:val="Arial11Bold"/>
              <w:rPr>
                <w:rFonts w:cs="Arial"/>
              </w:rPr>
            </w:pPr>
            <w:r>
              <w:rPr>
                <w:rFonts w:cs="Arial"/>
              </w:rPr>
              <w:t>Replacement Reserves (RR)</w:t>
            </w:r>
          </w:p>
        </w:tc>
        <w:tc>
          <w:tcPr>
            <w:tcW w:w="6937"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00696AC0">
        <w:trPr>
          <w:cantSplit/>
        </w:trPr>
        <w:tc>
          <w:tcPr>
            <w:tcW w:w="2581"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937"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00696AC0">
        <w:trPr>
          <w:cantSplit/>
        </w:trPr>
        <w:tc>
          <w:tcPr>
            <w:tcW w:w="2581"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937"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00696AC0">
        <w:trPr>
          <w:cantSplit/>
        </w:trPr>
        <w:tc>
          <w:tcPr>
            <w:tcW w:w="2581"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937"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00696AC0">
        <w:trPr>
          <w:cantSplit/>
          <w:ins w:id="722" w:author="Halford(ESO), David" w:date="2023-04-08T17:28:00Z"/>
        </w:trPr>
        <w:tc>
          <w:tcPr>
            <w:tcW w:w="2581" w:type="dxa"/>
          </w:tcPr>
          <w:p w14:paraId="78C5A95A" w14:textId="03432A01" w:rsidR="00C83F84" w:rsidRPr="004E64B5" w:rsidRDefault="00C83F84" w:rsidP="00EB1E5D">
            <w:pPr>
              <w:pStyle w:val="Arial11Bold"/>
              <w:rPr>
                <w:ins w:id="723" w:author="Halford(ESO), David" w:date="2023-04-08T17:28:00Z"/>
                <w:rFonts w:cs="Arial"/>
                <w:highlight w:val="cyan"/>
              </w:rPr>
            </w:pPr>
            <w:ins w:id="724" w:author="Halford(ESO), David" w:date="2023-04-08T17:28:00Z">
              <w:r w:rsidRPr="004E64B5">
                <w:rPr>
                  <w:rFonts w:cs="Arial"/>
                  <w:highlight w:val="cyan"/>
                </w:rPr>
                <w:t>Restoration Contractor</w:t>
              </w:r>
            </w:ins>
          </w:p>
        </w:tc>
        <w:tc>
          <w:tcPr>
            <w:tcW w:w="6937" w:type="dxa"/>
          </w:tcPr>
          <w:p w14:paraId="51FEE20C" w14:textId="73B0FBED" w:rsidR="00C83F84" w:rsidRPr="004E64B5" w:rsidRDefault="00C83F84" w:rsidP="00EB1E5D">
            <w:pPr>
              <w:pStyle w:val="TableArial11"/>
              <w:rPr>
                <w:ins w:id="725" w:author="Halford(ESO), David" w:date="2023-04-08T17:28:00Z"/>
                <w:rFonts w:cs="Arial"/>
                <w:highlight w:val="cyan"/>
              </w:rPr>
            </w:pPr>
            <w:ins w:id="726" w:author="Halford(ESO), David" w:date="2023-04-08T17:28:00Z">
              <w:r w:rsidRPr="004E64B5">
                <w:rPr>
                  <w:highlight w:val="cyan"/>
                </w:rPr>
                <w:t xml:space="preserve">An </w:t>
              </w:r>
              <w:r w:rsidRPr="004E64B5">
                <w:rPr>
                  <w:b/>
                  <w:bCs/>
                  <w:highlight w:val="cyan"/>
                </w:rPr>
                <w:t xml:space="preserve">Anchor Restoration </w:t>
              </w:r>
              <w:r w:rsidR="00657010" w:rsidRPr="004E64B5">
                <w:rPr>
                  <w:b/>
                  <w:bCs/>
                  <w:highlight w:val="cyan"/>
                </w:rPr>
                <w:t>Contractor</w:t>
              </w:r>
              <w:r w:rsidRPr="004E64B5">
                <w:rPr>
                  <w:highlight w:val="cyan"/>
                </w:rPr>
                <w:t xml:space="preserve"> or a </w:t>
              </w:r>
              <w:r w:rsidRPr="004E64B5">
                <w:rPr>
                  <w:b/>
                  <w:bCs/>
                  <w:highlight w:val="cyan"/>
                </w:rPr>
                <w:t xml:space="preserve">Top Up Restoration </w:t>
              </w:r>
              <w:r w:rsidR="00657010" w:rsidRPr="004E64B5">
                <w:rPr>
                  <w:b/>
                  <w:bCs/>
                  <w:highlight w:val="cyan"/>
                </w:rPr>
                <w:t>Contractor</w:t>
              </w:r>
              <w:r w:rsidRPr="004E64B5">
                <w:rPr>
                  <w:highlight w:val="cyan"/>
                </w:rPr>
                <w:t>.</w:t>
              </w:r>
            </w:ins>
          </w:p>
        </w:tc>
      </w:tr>
      <w:tr w:rsidR="0093310B" w:rsidRPr="007E0B31" w14:paraId="06F23606" w14:textId="77777777" w:rsidTr="00696AC0">
        <w:trPr>
          <w:cantSplit/>
          <w:ins w:id="727" w:author="Halford(ESO), David" w:date="2023-04-08T17:28:00Z"/>
        </w:trPr>
        <w:tc>
          <w:tcPr>
            <w:tcW w:w="2581" w:type="dxa"/>
          </w:tcPr>
          <w:p w14:paraId="40195733" w14:textId="7E5F900B" w:rsidR="00EB1E5D" w:rsidRPr="004E64B5" w:rsidRDefault="00EB1E5D" w:rsidP="00EB1E5D">
            <w:pPr>
              <w:pStyle w:val="Arial11Bold"/>
              <w:rPr>
                <w:ins w:id="728" w:author="Halford(ESO), David" w:date="2023-04-08T17:28:00Z"/>
                <w:rFonts w:cs="Arial"/>
                <w:highlight w:val="cyan"/>
              </w:rPr>
            </w:pPr>
            <w:ins w:id="729" w:author="Halford(ESO), David" w:date="2023-04-08T17:28:00Z">
              <w:r w:rsidRPr="004E64B5">
                <w:rPr>
                  <w:rFonts w:cs="Arial"/>
                  <w:highlight w:val="cyan"/>
                </w:rPr>
                <w:t>Restoration Plan</w:t>
              </w:r>
            </w:ins>
          </w:p>
        </w:tc>
        <w:tc>
          <w:tcPr>
            <w:tcW w:w="6937" w:type="dxa"/>
          </w:tcPr>
          <w:p w14:paraId="27330630" w14:textId="2932C2DD" w:rsidR="00EB1E5D" w:rsidRPr="004E64B5" w:rsidRDefault="00EB1E5D" w:rsidP="00EB1E5D">
            <w:pPr>
              <w:pStyle w:val="TableArial11"/>
              <w:rPr>
                <w:ins w:id="730" w:author="Halford(ESO), David" w:date="2023-04-08T17:28:00Z"/>
                <w:rFonts w:cs="Arial"/>
                <w:highlight w:val="cyan"/>
              </w:rPr>
            </w:pPr>
            <w:ins w:id="731" w:author="Halford(ESO), David" w:date="2023-04-08T17:28:00Z">
              <w:r w:rsidRPr="004E64B5">
                <w:rPr>
                  <w:rFonts w:cs="Arial"/>
                  <w:highlight w:val="cyan"/>
                </w:rPr>
                <w:t xml:space="preserve">Either a </w:t>
              </w:r>
              <w:r w:rsidRPr="004E64B5">
                <w:rPr>
                  <w:rFonts w:cs="Arial"/>
                  <w:b/>
                  <w:bCs/>
                  <w:highlight w:val="cyan"/>
                </w:rPr>
                <w:t>Local Joint Restoration Plan</w:t>
              </w:r>
              <w:r w:rsidR="00EA0F7E" w:rsidRPr="004E64B5">
                <w:rPr>
                  <w:rFonts w:cs="Arial"/>
                  <w:highlight w:val="cyan"/>
                </w:rPr>
                <w:t>,</w:t>
              </w:r>
              <w:r w:rsidRPr="004E64B5">
                <w:rPr>
                  <w:rFonts w:cs="Arial"/>
                  <w:highlight w:val="cyan"/>
                </w:rPr>
                <w:t xml:space="preserve"> a </w:t>
              </w:r>
              <w:r w:rsidRPr="004E64B5">
                <w:rPr>
                  <w:rFonts w:cs="Arial"/>
                  <w:b/>
                  <w:bCs/>
                  <w:highlight w:val="cyan"/>
                </w:rPr>
                <w:t>Distribution Restoration Zone Plan</w:t>
              </w:r>
              <w:r w:rsidRPr="004E64B5">
                <w:rPr>
                  <w:rFonts w:cs="Arial"/>
                  <w:highlight w:val="cyan"/>
                </w:rPr>
                <w:t xml:space="preserve"> </w:t>
              </w:r>
              <w:r w:rsidR="00EA0F7E" w:rsidRPr="004E64B5">
                <w:rPr>
                  <w:rFonts w:cs="Arial"/>
                  <w:highlight w:val="cyan"/>
                </w:rPr>
                <w:t xml:space="preserve">or an </w:t>
              </w:r>
              <w:r w:rsidR="00EA0F7E" w:rsidRPr="004E64B5">
                <w:rPr>
                  <w:rFonts w:cs="Arial"/>
                  <w:b/>
                  <w:bCs/>
                  <w:highlight w:val="cyan"/>
                </w:rPr>
                <w:t>Offshore Local Joint Restoration Plan</w:t>
              </w:r>
              <w:r w:rsidR="00EA0F7E" w:rsidRPr="004E64B5">
                <w:rPr>
                  <w:rFonts w:cs="Arial"/>
                  <w:highlight w:val="cyan"/>
                </w:rPr>
                <w:t xml:space="preserve"> </w:t>
              </w:r>
              <w:r w:rsidRPr="004E64B5">
                <w:rPr>
                  <w:rFonts w:cs="Arial"/>
                  <w:highlight w:val="cyan"/>
                </w:rPr>
                <w:t>as the context requires.</w:t>
              </w:r>
            </w:ins>
          </w:p>
        </w:tc>
      </w:tr>
      <w:tr w:rsidR="00EB1E5D" w:rsidRPr="007E0B31" w14:paraId="359C52EC" w14:textId="77777777" w:rsidTr="00696AC0">
        <w:trPr>
          <w:cantSplit/>
        </w:trPr>
        <w:tc>
          <w:tcPr>
            <w:tcW w:w="2581"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937" w:type="dxa"/>
          </w:tcPr>
          <w:p w14:paraId="7EAC5DED" w14:textId="38128493" w:rsidR="00EB1E5D" w:rsidRPr="00A87826" w:rsidRDefault="00827D48" w:rsidP="00EB1E5D">
            <w:pPr>
              <w:pStyle w:val="TableArial11"/>
              <w:rPr>
                <w:b/>
                <w:bCs/>
              </w:rPr>
            </w:pPr>
            <w:ins w:id="732" w:author="Halford(ESO), David" w:date="2023-04-08T17:28:00Z">
              <w:r w:rsidRPr="004E64B5">
                <w:rPr>
                  <w:b/>
                  <w:highlight w:val="cyan"/>
                </w:rPr>
                <w:t>.</w:t>
              </w:r>
              <w:r w:rsidRPr="00702881">
                <w:t xml:space="preserve">  </w:t>
              </w:r>
              <w:r>
                <w:t xml:space="preserve">   </w:t>
              </w:r>
            </w:ins>
            <w:r w:rsidR="00FA35DF" w:rsidRPr="6EB19070">
              <w:rPr>
                <w:rFonts w:cs="Arial"/>
              </w:rPr>
              <w:t>A</w:t>
            </w:r>
            <w:r w:rsidR="00FA35DF">
              <w:t xml:space="preserve"> </w:t>
            </w:r>
            <w:del w:id="733" w:author="Halford(ESO), David" w:date="2023-04-08T17:28:00Z">
              <w:r w:rsidRPr="004E64B5">
                <w:rPr>
                  <w:rFonts w:cs="Arial"/>
                  <w:b/>
                  <w:bCs/>
                  <w:highlight w:val="cyan"/>
                  <w:rPrChange w:id="734" w:author="Steve Baker (ESO)" w:date="2024-01-09T13:38:00Z">
                    <w:rPr>
                      <w:rFonts w:cs="Arial"/>
                      <w:b/>
                      <w:bCs/>
                    </w:rPr>
                  </w:rPrChange>
                </w:rPr>
                <w:delText>Black Start Service Provider</w:delText>
              </w:r>
            </w:del>
            <w:ins w:id="735" w:author="Halford(ESO), David" w:date="2023-04-08T17:28:00Z">
              <w:r w:rsidR="00FA35DF" w:rsidRPr="004E64B5">
                <w:rPr>
                  <w:rFonts w:cs="Arial"/>
                  <w:b/>
                  <w:bCs/>
                  <w:highlight w:val="cyan"/>
                  <w:rPrChange w:id="736" w:author="Steve Baker (ESO)" w:date="2024-01-09T13:38:00Z">
                    <w:rPr>
                      <w:rFonts w:cs="Arial"/>
                      <w:b/>
                      <w:bCs/>
                    </w:rPr>
                  </w:rPrChange>
                </w:rPr>
                <w:t>User</w:t>
              </w:r>
            </w:ins>
            <w:r w:rsidR="00FA35DF" w:rsidRPr="6EB19070">
              <w:rPr>
                <w:b/>
                <w:bCs/>
              </w:rPr>
              <w:t xml:space="preserve"> </w:t>
            </w:r>
            <w:r w:rsidR="00FA35DF">
              <w:t xml:space="preserve">or </w:t>
            </w:r>
            <w:del w:id="737" w:author="Halford(ESO), David" w:date="2023-04-08T17:28:00Z">
              <w:r w:rsidRPr="004E64B5">
                <w:rPr>
                  <w:rFonts w:cs="Arial"/>
                  <w:b/>
                  <w:bCs/>
                  <w:highlight w:val="cyan"/>
                  <w:rPrChange w:id="738" w:author="Steve Baker (ESO)" w:date="2024-01-09T13:38:00Z">
                    <w:rPr>
                      <w:rFonts w:cs="Arial"/>
                      <w:b/>
                      <w:bCs/>
                    </w:rPr>
                  </w:rPrChange>
                </w:rPr>
                <w:delText>User</w:delText>
              </w:r>
            </w:del>
            <w:ins w:id="739" w:author="Halford(ESO), David" w:date="2023-04-08T17:28:00Z">
              <w:r w:rsidR="00FA35DF" w:rsidRPr="004E64B5">
                <w:rPr>
                  <w:highlight w:val="cyan"/>
                  <w:rPrChange w:id="740" w:author="Steve Baker (ESO)" w:date="2024-01-09T13:38:00Z">
                    <w:rPr/>
                  </w:rPrChange>
                </w:rPr>
                <w:t>a party</w:t>
              </w:r>
            </w:ins>
            <w:r w:rsidR="00FA35DF" w:rsidRPr="6EB19070">
              <w:rPr>
                <w:b/>
                <w:bCs/>
              </w:rPr>
              <w:t xml:space="preserve"> </w:t>
            </w:r>
            <w:r w:rsidR="00FA35DF" w:rsidRPr="6EB19070">
              <w:rPr>
                <w:rFonts w:cs="Arial"/>
              </w:rPr>
              <w:t xml:space="preserve">with a legal or contractual obligation </w:t>
            </w:r>
            <w:r w:rsidR="00FA35DF">
              <w:t>to</w:t>
            </w:r>
            <w:r w:rsidR="00FA35DF" w:rsidRPr="6EB19070">
              <w:rPr>
                <w:rFonts w:cs="Arial"/>
              </w:rPr>
              <w:t xml:space="preserve"> provide a service contributing to one or several</w:t>
            </w:r>
            <w:r w:rsidR="00FA35DF">
              <w:t xml:space="preserve"> </w:t>
            </w:r>
            <w:r w:rsidR="00FA35DF" w:rsidRPr="6EB19070">
              <w:rPr>
                <w:rFonts w:cs="Arial"/>
              </w:rPr>
              <w:t xml:space="preserve">measures of the </w:t>
            </w:r>
            <w:r w:rsidR="00FA35DF" w:rsidRPr="6EB19070">
              <w:rPr>
                <w:rFonts w:cs="Arial"/>
                <w:b/>
                <w:bCs/>
              </w:rPr>
              <w:t>System Restoration Plan</w:t>
            </w:r>
            <w:r w:rsidR="00FA35DF" w:rsidRPr="00752308">
              <w:t>.</w:t>
            </w:r>
            <w:del w:id="741" w:author="Halford(ESO), David" w:date="2023-04-08T17:28:00Z">
              <w:r w:rsidRPr="00702881">
                <w:delText xml:space="preserve">  </w:delText>
              </w:r>
              <w:r>
                <w:delText xml:space="preserve">   </w:delText>
              </w:r>
            </w:del>
          </w:p>
        </w:tc>
      </w:tr>
      <w:tr w:rsidR="0093310B" w:rsidRPr="007E0B31" w14:paraId="7A57EE5C" w14:textId="77777777" w:rsidTr="00696AC0">
        <w:trPr>
          <w:cantSplit/>
          <w:ins w:id="742" w:author="Halford(ESO), David" w:date="2023-04-08T17:28:00Z"/>
        </w:trPr>
        <w:tc>
          <w:tcPr>
            <w:tcW w:w="2581" w:type="dxa"/>
          </w:tcPr>
          <w:p w14:paraId="31F5E0E2" w14:textId="0C4C577D" w:rsidR="00EB1E5D" w:rsidRPr="004E64B5" w:rsidRDefault="00EB1E5D" w:rsidP="00EB1E5D">
            <w:pPr>
              <w:pStyle w:val="Arial11Bold"/>
              <w:rPr>
                <w:ins w:id="743" w:author="Halford(ESO), David" w:date="2023-04-08T17:28:00Z"/>
                <w:rFonts w:cs="Arial"/>
                <w:highlight w:val="cyan"/>
              </w:rPr>
            </w:pPr>
            <w:ins w:id="744" w:author="Halford(ESO), David" w:date="2023-04-08T17:28:00Z">
              <w:r w:rsidRPr="004E64B5">
                <w:rPr>
                  <w:rFonts w:cs="Arial"/>
                  <w:highlight w:val="cyan"/>
                </w:rPr>
                <w:t>Restoration Service Test</w:t>
              </w:r>
            </w:ins>
          </w:p>
        </w:tc>
        <w:tc>
          <w:tcPr>
            <w:tcW w:w="6937" w:type="dxa"/>
          </w:tcPr>
          <w:p w14:paraId="40C10BCD" w14:textId="78CE767E" w:rsidR="00EB1E5D" w:rsidRPr="004E64B5" w:rsidRDefault="00EB1E5D" w:rsidP="00EB1E5D">
            <w:pPr>
              <w:pStyle w:val="TableArial11"/>
              <w:rPr>
                <w:ins w:id="745" w:author="Halford(ESO), David" w:date="2023-04-08T17:28:00Z"/>
                <w:rFonts w:cs="Arial"/>
                <w:highlight w:val="cyan"/>
              </w:rPr>
            </w:pPr>
            <w:ins w:id="746" w:author="Halford(ESO), David" w:date="2023-04-08T17:28:00Z">
              <w:r w:rsidRPr="004E64B5">
                <w:rPr>
                  <w:rFonts w:cs="Arial"/>
                  <w:highlight w:val="cyan"/>
                </w:rPr>
                <w:t>A</w:t>
              </w:r>
              <w:r w:rsidR="00D10992" w:rsidRPr="004E64B5">
                <w:rPr>
                  <w:rFonts w:cs="Arial"/>
                  <w:highlight w:val="cyan"/>
                </w:rPr>
                <w:t xml:space="preserve"> test carried out on a </w:t>
              </w:r>
              <w:r w:rsidR="00D10992" w:rsidRPr="004E64B5">
                <w:rPr>
                  <w:rFonts w:cs="Arial"/>
                  <w:b/>
                  <w:bCs/>
                  <w:highlight w:val="cyan"/>
                </w:rPr>
                <w:t>Plant</w:t>
              </w:r>
              <w:r w:rsidR="00D10992" w:rsidRPr="004E64B5">
                <w:rPr>
                  <w:rFonts w:cs="Arial"/>
                  <w:highlight w:val="cyan"/>
                </w:rPr>
                <w:t xml:space="preserve"> to confirm it has an </w:t>
              </w:r>
              <w:r w:rsidR="00D10992" w:rsidRPr="004E64B5">
                <w:rPr>
                  <w:rFonts w:cs="Arial"/>
                  <w:b/>
                  <w:bCs/>
                  <w:highlight w:val="cyan"/>
                </w:rPr>
                <w:t xml:space="preserve">Anchor </w:t>
              </w:r>
              <w:r w:rsidR="00D039CA" w:rsidRPr="004E64B5">
                <w:rPr>
                  <w:rFonts w:cs="Arial"/>
                  <w:b/>
                  <w:bCs/>
                  <w:highlight w:val="cyan"/>
                </w:rPr>
                <w:t xml:space="preserve">Plant </w:t>
              </w:r>
              <w:proofErr w:type="spellStart"/>
              <w:r w:rsidR="00D039CA" w:rsidRPr="004E64B5">
                <w:rPr>
                  <w:rFonts w:cs="Arial"/>
                  <w:b/>
                  <w:bCs/>
                  <w:highlight w:val="cyan"/>
                </w:rPr>
                <w:t>Capablity</w:t>
              </w:r>
              <w:proofErr w:type="spellEnd"/>
              <w:r w:rsidR="00CA1CD7" w:rsidRPr="004E64B5">
                <w:rPr>
                  <w:rFonts w:cs="Arial"/>
                  <w:b/>
                  <w:bCs/>
                  <w:highlight w:val="cyan"/>
                </w:rPr>
                <w:t xml:space="preserve"> </w:t>
              </w:r>
              <w:r w:rsidR="00CA1CD7" w:rsidRPr="004E64B5">
                <w:rPr>
                  <w:rFonts w:cs="Arial"/>
                  <w:highlight w:val="cyan"/>
                </w:rPr>
                <w:t xml:space="preserve">or </w:t>
              </w:r>
              <w:r w:rsidR="00CA1CD7" w:rsidRPr="004E64B5">
                <w:rPr>
                  <w:rFonts w:cs="Arial"/>
                  <w:b/>
                  <w:bCs/>
                  <w:highlight w:val="cyan"/>
                </w:rPr>
                <w:t xml:space="preserve">Top Up </w:t>
              </w:r>
              <w:r w:rsidR="00086CEE" w:rsidRPr="004E64B5">
                <w:rPr>
                  <w:rFonts w:cs="Arial"/>
                  <w:b/>
                  <w:bCs/>
                  <w:highlight w:val="cyan"/>
                </w:rPr>
                <w:t xml:space="preserve">Restoration </w:t>
              </w:r>
              <w:r w:rsidR="00CA1CD7" w:rsidRPr="004E64B5">
                <w:rPr>
                  <w:rFonts w:cs="Arial"/>
                  <w:b/>
                  <w:bCs/>
                  <w:highlight w:val="cyan"/>
                </w:rPr>
                <w:t>Capability</w:t>
              </w:r>
              <w:r w:rsidR="00A16D00" w:rsidRPr="004E64B5">
                <w:rPr>
                  <w:rFonts w:cs="Arial"/>
                  <w:highlight w:val="cyan"/>
                </w:rPr>
                <w:t>.</w:t>
              </w:r>
              <w:r w:rsidR="00D10992" w:rsidRPr="004E64B5">
                <w:rPr>
                  <w:rFonts w:cs="Arial"/>
                  <w:highlight w:val="cyan"/>
                </w:rPr>
                <w:t xml:space="preserve"> </w:t>
              </w:r>
            </w:ins>
          </w:p>
        </w:tc>
      </w:tr>
      <w:tr w:rsidR="00EB1E5D" w:rsidRPr="007E0B31" w14:paraId="200F923B" w14:textId="77777777" w:rsidTr="00696AC0">
        <w:trPr>
          <w:cantSplit/>
        </w:trPr>
        <w:tc>
          <w:tcPr>
            <w:tcW w:w="2581"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937"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00696AC0">
        <w:trPr>
          <w:cantSplit/>
        </w:trPr>
        <w:tc>
          <w:tcPr>
            <w:tcW w:w="2581" w:type="dxa"/>
          </w:tcPr>
          <w:p w14:paraId="7A0A7098" w14:textId="6C07E83D" w:rsidR="00EB1E5D" w:rsidRPr="00A24C6C" w:rsidRDefault="00EB1E5D" w:rsidP="00EB1E5D">
            <w:pPr>
              <w:pStyle w:val="Arial11Bold"/>
              <w:rPr>
                <w:rFonts w:cs="Arial"/>
              </w:rPr>
            </w:pPr>
            <w:r w:rsidRPr="00A24C6C">
              <w:rPr>
                <w:lang w:val="en-US"/>
              </w:rPr>
              <w:t>Retained EU Law</w:t>
            </w:r>
          </w:p>
        </w:tc>
        <w:tc>
          <w:tcPr>
            <w:tcW w:w="6937"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00696AC0">
        <w:trPr>
          <w:cantSplit/>
        </w:trPr>
        <w:tc>
          <w:tcPr>
            <w:tcW w:w="2581" w:type="dxa"/>
          </w:tcPr>
          <w:p w14:paraId="0F616CE0" w14:textId="68331982" w:rsidR="00EB1E5D" w:rsidRPr="007E0B31" w:rsidRDefault="00EB1E5D" w:rsidP="00EB1E5D">
            <w:pPr>
              <w:pStyle w:val="Arial11Bold"/>
              <w:rPr>
                <w:rFonts w:cs="Arial"/>
              </w:rPr>
            </w:pPr>
            <w:r>
              <w:rPr>
                <w:rFonts w:cs="Arial"/>
              </w:rPr>
              <w:lastRenderedPageBreak/>
              <w:t>RR Acceptance</w:t>
            </w:r>
          </w:p>
        </w:tc>
        <w:tc>
          <w:tcPr>
            <w:tcW w:w="6937"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00696AC0">
        <w:trPr>
          <w:cantSplit/>
        </w:trPr>
        <w:tc>
          <w:tcPr>
            <w:tcW w:w="2581" w:type="dxa"/>
          </w:tcPr>
          <w:p w14:paraId="1EAC68C5" w14:textId="2FCFB406" w:rsidR="00EB1E5D" w:rsidRDefault="00EB1E5D" w:rsidP="00EB1E5D">
            <w:pPr>
              <w:pStyle w:val="Arial11Bold"/>
              <w:rPr>
                <w:rFonts w:cs="Arial"/>
              </w:rPr>
            </w:pPr>
            <w:r>
              <w:rPr>
                <w:rFonts w:cs="Arial"/>
              </w:rPr>
              <w:t>Restricted</w:t>
            </w:r>
          </w:p>
        </w:tc>
        <w:tc>
          <w:tcPr>
            <w:tcW w:w="6937"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00696AC0">
        <w:trPr>
          <w:cantSplit/>
        </w:trPr>
        <w:tc>
          <w:tcPr>
            <w:tcW w:w="2581" w:type="dxa"/>
          </w:tcPr>
          <w:p w14:paraId="2D0B4C2D" w14:textId="026534D0" w:rsidR="00EB1E5D" w:rsidRPr="000B7208" w:rsidRDefault="00EB1E5D" w:rsidP="00EB1E5D">
            <w:pPr>
              <w:pStyle w:val="Arial11Bold"/>
              <w:rPr>
                <w:rFonts w:cs="Arial"/>
              </w:rPr>
            </w:pPr>
            <w:r w:rsidRPr="002510FF">
              <w:rPr>
                <w:rFonts w:cs="Arial"/>
                <w:bCs/>
              </w:rPr>
              <w:t>ROCOF</w:t>
            </w:r>
          </w:p>
        </w:tc>
        <w:tc>
          <w:tcPr>
            <w:tcW w:w="6937"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00696AC0">
        <w:trPr>
          <w:cantSplit/>
        </w:trPr>
        <w:tc>
          <w:tcPr>
            <w:tcW w:w="2581" w:type="dxa"/>
          </w:tcPr>
          <w:p w14:paraId="389CD79A" w14:textId="38EDBFB4" w:rsidR="00EB1E5D" w:rsidRDefault="00EB1E5D" w:rsidP="00EB1E5D">
            <w:pPr>
              <w:pStyle w:val="Arial11Bold"/>
              <w:rPr>
                <w:rFonts w:cs="Arial"/>
              </w:rPr>
            </w:pPr>
            <w:r>
              <w:rPr>
                <w:rFonts w:cs="Arial"/>
              </w:rPr>
              <w:t>RR Instruction</w:t>
            </w:r>
          </w:p>
        </w:tc>
        <w:tc>
          <w:tcPr>
            <w:tcW w:w="6937"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00696AC0">
        <w:trPr>
          <w:cantSplit/>
        </w:trPr>
        <w:tc>
          <w:tcPr>
            <w:tcW w:w="2581"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937"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00696AC0">
        <w:trPr>
          <w:cantSplit/>
        </w:trPr>
        <w:tc>
          <w:tcPr>
            <w:tcW w:w="2581" w:type="dxa"/>
          </w:tcPr>
          <w:p w14:paraId="7406B5EB" w14:textId="77777777" w:rsidR="00EB1E5D" w:rsidRPr="007E0B31" w:rsidRDefault="00EB1E5D" w:rsidP="00EB1E5D">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937"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00696AC0">
        <w:trPr>
          <w:cantSplit/>
        </w:trPr>
        <w:tc>
          <w:tcPr>
            <w:tcW w:w="2581"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937"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00696AC0">
        <w:trPr>
          <w:cantSplit/>
        </w:trPr>
        <w:tc>
          <w:tcPr>
            <w:tcW w:w="2581" w:type="dxa"/>
          </w:tcPr>
          <w:p w14:paraId="3958C3C0" w14:textId="77777777" w:rsidR="00EB1E5D" w:rsidRPr="007E0B31" w:rsidRDefault="00EB1E5D" w:rsidP="00EB1E5D">
            <w:pPr>
              <w:pStyle w:val="Arial11Bold"/>
              <w:rPr>
                <w:rFonts w:cs="Arial"/>
              </w:rPr>
            </w:pPr>
            <w:r w:rsidRPr="007E0B31">
              <w:rPr>
                <w:rFonts w:cs="Arial"/>
              </w:rPr>
              <w:t>Safety Log</w:t>
            </w:r>
          </w:p>
        </w:tc>
        <w:tc>
          <w:tcPr>
            <w:tcW w:w="6937"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00696AC0">
        <w:trPr>
          <w:cantSplit/>
        </w:trPr>
        <w:tc>
          <w:tcPr>
            <w:tcW w:w="2581"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937"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EB1E5D" w:rsidRPr="007E0B31" w14:paraId="5883E205" w14:textId="77777777" w:rsidTr="00696AC0">
        <w:trPr>
          <w:cantSplit/>
        </w:trPr>
        <w:tc>
          <w:tcPr>
            <w:tcW w:w="2581" w:type="dxa"/>
          </w:tcPr>
          <w:p w14:paraId="20827A76" w14:textId="77777777" w:rsidR="00EB1E5D" w:rsidRPr="007E0B31" w:rsidRDefault="00EB1E5D" w:rsidP="00EB1E5D">
            <w:pPr>
              <w:pStyle w:val="Arial11Bold"/>
              <w:rPr>
                <w:rFonts w:cs="Arial"/>
              </w:rPr>
            </w:pPr>
            <w:r w:rsidRPr="007E0B31">
              <w:rPr>
                <w:rFonts w:cs="Arial"/>
              </w:rPr>
              <w:t>Safety Rules</w:t>
            </w:r>
          </w:p>
        </w:tc>
        <w:tc>
          <w:tcPr>
            <w:tcW w:w="6937"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00696AC0">
        <w:trPr>
          <w:cantSplit/>
        </w:trPr>
        <w:tc>
          <w:tcPr>
            <w:tcW w:w="2581"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937"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00696AC0">
        <w:trPr>
          <w:cantSplit/>
        </w:trPr>
        <w:tc>
          <w:tcPr>
            <w:tcW w:w="2581"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937"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00696AC0">
        <w:trPr>
          <w:cantSplit/>
        </w:trPr>
        <w:tc>
          <w:tcPr>
            <w:tcW w:w="2581"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937" w:type="dxa"/>
          </w:tcPr>
          <w:p w14:paraId="78AAAC1A" w14:textId="1C78A8F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ins w:id="747" w:author="Steve Baker (ESO)" w:date="2024-01-09T13:39:00Z">
              <w:r w:rsidR="00AA6A67" w:rsidRPr="00C043E5">
                <w:rPr>
                  <w:rFonts w:cs="Arial"/>
                  <w:b/>
                  <w:highlight w:val="green"/>
                </w:rPr>
                <w:t>,</w:t>
              </w:r>
              <w:r w:rsidR="00AA6A67" w:rsidRPr="00C043E5">
                <w:rPr>
                  <w:rFonts w:cs="Arial"/>
                  <w:highlight w:val="green"/>
                </w:rPr>
                <w:t xml:space="preserve"> </w:t>
              </w:r>
              <w:r w:rsidR="00AA6A67" w:rsidRPr="00C043E5">
                <w:rPr>
                  <w:rFonts w:cs="Arial"/>
                  <w:color w:val="242424"/>
                  <w:highlight w:val="green"/>
                  <w:shd w:val="clear" w:color="auto" w:fill="FFFFFF"/>
                </w:rPr>
                <w:t>any</w:t>
              </w:r>
              <w:r w:rsidR="00AA6A67" w:rsidRPr="00C043E5">
                <w:rPr>
                  <w:rFonts w:cs="Arial"/>
                  <w:b/>
                  <w:bCs/>
                  <w:color w:val="242424"/>
                  <w:highlight w:val="green"/>
                  <w:shd w:val="clear" w:color="auto" w:fill="FFFFFF"/>
                </w:rPr>
                <w:t xml:space="preserve"> Competitively Appointed Transmission Licensee’s Transmission System </w:t>
              </w:r>
              <w:r w:rsidR="00AA6A67" w:rsidRPr="00C043E5">
                <w:rPr>
                  <w:rFonts w:cs="Arial"/>
                  <w:color w:val="242424"/>
                  <w:highlight w:val="green"/>
                  <w:shd w:val="clear" w:color="auto" w:fill="FFFFFF"/>
                </w:rPr>
                <w:t>located in</w:t>
              </w:r>
              <w:r w:rsidR="00AA6A67" w:rsidRPr="00C043E5">
                <w:rPr>
                  <w:rFonts w:cs="Arial"/>
                  <w:b/>
                  <w:bCs/>
                  <w:color w:val="242424"/>
                  <w:highlight w:val="green"/>
                  <w:shd w:val="clear" w:color="auto" w:fill="FFFFFF"/>
                </w:rPr>
                <w:t xml:space="preserve"> SPT’s </w:t>
              </w:r>
              <w:r w:rsidR="00AA6A67" w:rsidRPr="00C043E5">
                <w:rPr>
                  <w:rFonts w:cs="Arial"/>
                  <w:color w:val="242424"/>
                  <w:highlight w:val="green"/>
                  <w:shd w:val="clear" w:color="auto" w:fill="FFFFFF"/>
                </w:rPr>
                <w:t>or</w:t>
              </w:r>
              <w:r w:rsidR="00AA6A67" w:rsidRPr="00C043E5">
                <w:rPr>
                  <w:rFonts w:cs="Arial"/>
                  <w:b/>
                  <w:bCs/>
                  <w:color w:val="242424"/>
                  <w:highlight w:val="green"/>
                  <w:shd w:val="clear" w:color="auto" w:fill="FFFFFF"/>
                </w:rPr>
                <w:t xml:space="preserve"> SHETL's Transmission Area</w:t>
              </w:r>
              <w:r w:rsidR="00AA6A67" w:rsidRPr="007E0B31">
                <w:rPr>
                  <w:rFonts w:cs="Arial"/>
                </w:rPr>
                <w:t xml:space="preserve"> </w:t>
              </w:r>
            </w:ins>
            <w:r w:rsidRPr="007E0B31">
              <w:rPr>
                <w:rFonts w:cs="Arial"/>
              </w:rPr>
              <w:t xml:space="preserve">and any </w:t>
            </w:r>
            <w:r w:rsidRPr="007E0B31">
              <w:rPr>
                <w:rFonts w:cs="Arial"/>
                <w:b/>
              </w:rPr>
              <w:t>Scottish Offshore Transmission Systems</w:t>
            </w:r>
            <w:r w:rsidRPr="007E0B31">
              <w:rPr>
                <w:rFonts w:cs="Arial"/>
              </w:rPr>
              <w:t>.</w:t>
            </w:r>
          </w:p>
        </w:tc>
      </w:tr>
      <w:tr w:rsidR="00EB1E5D" w:rsidRPr="007E0B31" w14:paraId="51287B91" w14:textId="77777777" w:rsidTr="00696AC0">
        <w:trPr>
          <w:cantSplit/>
        </w:trPr>
        <w:tc>
          <w:tcPr>
            <w:tcW w:w="2581" w:type="dxa"/>
          </w:tcPr>
          <w:p w14:paraId="06943FD9" w14:textId="77777777" w:rsidR="00EB1E5D" w:rsidRPr="007E0B31" w:rsidRDefault="00EB1E5D" w:rsidP="00EB1E5D">
            <w:pPr>
              <w:pStyle w:val="Arial11Bold"/>
              <w:rPr>
                <w:rFonts w:cs="Arial"/>
              </w:rPr>
            </w:pPr>
            <w:r w:rsidRPr="007E0B31">
              <w:rPr>
                <w:rFonts w:cs="Arial"/>
              </w:rPr>
              <w:t>Scottish User</w:t>
            </w:r>
          </w:p>
        </w:tc>
        <w:tc>
          <w:tcPr>
            <w:tcW w:w="6937"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00696AC0">
        <w:trPr>
          <w:cantSplit/>
        </w:trPr>
        <w:tc>
          <w:tcPr>
            <w:tcW w:w="2581" w:type="dxa"/>
          </w:tcPr>
          <w:p w14:paraId="0790467A" w14:textId="0FEE74A2" w:rsidR="00EB1E5D" w:rsidRPr="007E0B31" w:rsidRDefault="00EB1E5D" w:rsidP="00EB1E5D">
            <w:pPr>
              <w:pStyle w:val="Arial11Bold"/>
              <w:rPr>
                <w:rFonts w:cs="Arial"/>
              </w:rPr>
            </w:pPr>
            <w:r>
              <w:rPr>
                <w:rFonts w:cs="Arial"/>
              </w:rPr>
              <w:lastRenderedPageBreak/>
              <w:t>Secondary BM Unit</w:t>
            </w:r>
          </w:p>
        </w:tc>
        <w:tc>
          <w:tcPr>
            <w:tcW w:w="6937"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00696AC0">
        <w:trPr>
          <w:cantSplit/>
        </w:trPr>
        <w:tc>
          <w:tcPr>
            <w:tcW w:w="2581"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937"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00696AC0">
        <w:trPr>
          <w:cantSplit/>
        </w:trPr>
        <w:tc>
          <w:tcPr>
            <w:tcW w:w="2581"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937"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00696AC0">
        <w:trPr>
          <w:cantSplit/>
        </w:trPr>
        <w:tc>
          <w:tcPr>
            <w:tcW w:w="2581" w:type="dxa"/>
          </w:tcPr>
          <w:p w14:paraId="39D5CFF9" w14:textId="77777777" w:rsidR="00EB1E5D" w:rsidRPr="007E0B31" w:rsidRDefault="00EB1E5D" w:rsidP="00EB1E5D">
            <w:pPr>
              <w:pStyle w:val="Arial11Bold"/>
              <w:rPr>
                <w:rFonts w:cs="Arial"/>
              </w:rPr>
            </w:pPr>
            <w:r w:rsidRPr="007E0B31">
              <w:rPr>
                <w:rFonts w:cs="Arial"/>
              </w:rPr>
              <w:t>Secured Event</w:t>
            </w:r>
          </w:p>
        </w:tc>
        <w:tc>
          <w:tcPr>
            <w:tcW w:w="6937"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00696AC0">
        <w:trPr>
          <w:cantSplit/>
        </w:trPr>
        <w:tc>
          <w:tcPr>
            <w:tcW w:w="2581"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937"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00696AC0">
        <w:trPr>
          <w:cantSplit/>
        </w:trPr>
        <w:tc>
          <w:tcPr>
            <w:tcW w:w="2581"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937"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00696AC0">
        <w:trPr>
          <w:cantSplit/>
        </w:trPr>
        <w:tc>
          <w:tcPr>
            <w:tcW w:w="2581"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937"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00696AC0">
        <w:trPr>
          <w:cantSplit/>
        </w:trPr>
        <w:tc>
          <w:tcPr>
            <w:tcW w:w="2581"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937"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00696AC0">
        <w:trPr>
          <w:cantSplit/>
        </w:trPr>
        <w:tc>
          <w:tcPr>
            <w:tcW w:w="2581" w:type="dxa"/>
          </w:tcPr>
          <w:p w14:paraId="564BE747" w14:textId="77777777" w:rsidR="00EB1E5D" w:rsidRPr="007E0B31" w:rsidRDefault="00EB1E5D" w:rsidP="00EB1E5D">
            <w:pPr>
              <w:pStyle w:val="Arial11Bold"/>
              <w:rPr>
                <w:rFonts w:cs="Arial"/>
              </w:rPr>
            </w:pPr>
            <w:r w:rsidRPr="007E0B31">
              <w:rPr>
                <w:rFonts w:cs="Arial"/>
              </w:rPr>
              <w:lastRenderedPageBreak/>
              <w:t>Setpoint Voltage</w:t>
            </w:r>
          </w:p>
        </w:tc>
        <w:tc>
          <w:tcPr>
            <w:tcW w:w="6937"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EB1E5D" w:rsidRPr="007E0B31" w14:paraId="2C5B1DCD" w14:textId="77777777" w:rsidTr="00696AC0">
        <w:trPr>
          <w:cantSplit/>
        </w:trPr>
        <w:tc>
          <w:tcPr>
            <w:tcW w:w="2581"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937"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00696AC0">
        <w:trPr>
          <w:cantSplit/>
        </w:trPr>
        <w:tc>
          <w:tcPr>
            <w:tcW w:w="2581"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937"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00696AC0">
        <w:trPr>
          <w:cantSplit/>
        </w:trPr>
        <w:tc>
          <w:tcPr>
            <w:tcW w:w="2581"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937"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00696AC0">
        <w:trPr>
          <w:cantSplit/>
        </w:trPr>
        <w:tc>
          <w:tcPr>
            <w:tcW w:w="2581"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937"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00696AC0">
        <w:trPr>
          <w:cantSplit/>
        </w:trPr>
        <w:tc>
          <w:tcPr>
            <w:tcW w:w="2581" w:type="dxa"/>
          </w:tcPr>
          <w:p w14:paraId="369FD6B3" w14:textId="77777777" w:rsidR="00EB1E5D" w:rsidRPr="007E0B31" w:rsidRDefault="00EB1E5D" w:rsidP="00EB1E5D">
            <w:pPr>
              <w:pStyle w:val="Arial11Bold"/>
              <w:rPr>
                <w:rFonts w:cs="Arial"/>
              </w:rPr>
            </w:pPr>
            <w:r w:rsidRPr="007E0B31">
              <w:rPr>
                <w:rFonts w:cs="Arial"/>
              </w:rPr>
              <w:t>Shutdown</w:t>
            </w:r>
          </w:p>
        </w:tc>
        <w:tc>
          <w:tcPr>
            <w:tcW w:w="6937"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ins w:id="748" w:author="Halford(ESO), David" w:date="2023-04-08T17:28:00Z">
              <w:r>
                <w:rPr>
                  <w:sz w:val="20"/>
                  <w:szCs w:val="20"/>
                </w:rPr>
                <w:t xml:space="preserve"> </w:t>
              </w:r>
              <w:r w:rsidRPr="006E5C55">
                <w:rPr>
                  <w:sz w:val="20"/>
                  <w:szCs w:val="20"/>
                  <w:highlight w:val="cyan"/>
                </w:rPr>
                <w:t>or equivalent</w:t>
              </w:r>
            </w:ins>
            <w:r w:rsidRPr="006E5C55">
              <w:rPr>
                <w:sz w:val="20"/>
                <w:szCs w:val="20"/>
                <w:highlight w:val="cyan"/>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ins w:id="749" w:author="Halford(ESO), David" w:date="2023-04-08T17:28:00Z"/>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ins w:id="750" w:author="Halford(ESO), David" w:date="2023-04-08T17:28:00Z"/>
                <w:sz w:val="20"/>
                <w:szCs w:val="20"/>
              </w:rPr>
            </w:pPr>
          </w:p>
          <w:p w14:paraId="6125EFD5" w14:textId="77777777" w:rsidR="00EB1E5D" w:rsidRDefault="00EB1E5D" w:rsidP="00EB1E5D">
            <w:pPr>
              <w:pStyle w:val="Default"/>
              <w:jc w:val="both"/>
              <w:rPr>
                <w:ins w:id="751" w:author="Halford(ESO), David" w:date="2023-04-08T17:28:00Z"/>
                <w:sz w:val="20"/>
                <w:szCs w:val="20"/>
              </w:rPr>
            </w:pPr>
            <w:ins w:id="752" w:author="Halford(ESO), David" w:date="2023-04-08T17:28:00Z">
              <w:r w:rsidRPr="006E5C55">
                <w:rPr>
                  <w:sz w:val="20"/>
                  <w:szCs w:val="20"/>
                  <w:highlight w:val="cyan"/>
                </w:rPr>
                <w:t xml:space="preserve">In the case of </w:t>
              </w:r>
              <w:r w:rsidRPr="006E5C55">
                <w:rPr>
                  <w:b/>
                  <w:bCs/>
                  <w:sz w:val="20"/>
                  <w:szCs w:val="20"/>
                  <w:highlight w:val="cyan"/>
                </w:rPr>
                <w:t>Auxiliaries</w:t>
              </w:r>
              <w:r w:rsidRPr="006E5C55">
                <w:rPr>
                  <w:sz w:val="20"/>
                  <w:szCs w:val="20"/>
                  <w:highlight w:val="cyan"/>
                </w:rPr>
                <w:t>, the state where they are de-energised and not capable of fulfilling their function until restarted or resupplied.</w:t>
              </w:r>
            </w:ins>
          </w:p>
          <w:p w14:paraId="2CFC5969" w14:textId="2A0F2390" w:rsidR="00EB1E5D" w:rsidRPr="00752308" w:rsidRDefault="00EB1E5D" w:rsidP="00EB1E5D">
            <w:pPr>
              <w:pStyle w:val="Default"/>
              <w:jc w:val="both"/>
              <w:rPr>
                <w:sz w:val="20"/>
              </w:rPr>
            </w:pPr>
          </w:p>
        </w:tc>
      </w:tr>
      <w:tr w:rsidR="00EB1E5D" w:rsidRPr="007E0B31" w14:paraId="7BC2DAF6" w14:textId="77777777" w:rsidTr="00696AC0">
        <w:trPr>
          <w:cantSplit/>
        </w:trPr>
        <w:tc>
          <w:tcPr>
            <w:tcW w:w="2581"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937"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B1E5D" w:rsidRPr="007E0B31" w14:paraId="1B5DF07B" w14:textId="77777777" w:rsidTr="00696AC0">
        <w:trPr>
          <w:cantSplit/>
        </w:trPr>
        <w:tc>
          <w:tcPr>
            <w:tcW w:w="2581"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937"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B1E5D" w:rsidRPr="007E0B31" w14:paraId="5ADB841A" w14:textId="77777777" w:rsidTr="00696AC0">
        <w:trPr>
          <w:cantSplit/>
        </w:trPr>
        <w:tc>
          <w:tcPr>
            <w:tcW w:w="2581" w:type="dxa"/>
          </w:tcPr>
          <w:p w14:paraId="7F34926A" w14:textId="77777777" w:rsidR="00EB1E5D" w:rsidRPr="007E0B31" w:rsidRDefault="00EB1E5D" w:rsidP="00EB1E5D">
            <w:pPr>
              <w:pStyle w:val="Arial11Bold"/>
              <w:rPr>
                <w:rFonts w:cs="Arial"/>
              </w:rPr>
            </w:pPr>
            <w:r>
              <w:rPr>
                <w:rFonts w:cs="Arial"/>
                <w:shd w:val="clear" w:color="auto" w:fill="FAF9F8"/>
              </w:rPr>
              <w:t>Significant Event</w:t>
            </w:r>
          </w:p>
        </w:tc>
        <w:tc>
          <w:tcPr>
            <w:tcW w:w="6937" w:type="dxa"/>
          </w:tcPr>
          <w:p w14:paraId="1EE1E359" w14:textId="77777777" w:rsidR="00EB1E5D" w:rsidRPr="007E0B31" w:rsidRDefault="00EB1E5D" w:rsidP="00EB1E5D">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EB1E5D" w:rsidRPr="007E0B31" w14:paraId="1BEA81BE" w14:textId="77777777" w:rsidTr="00696AC0">
        <w:trPr>
          <w:cantSplit/>
        </w:trPr>
        <w:tc>
          <w:tcPr>
            <w:tcW w:w="2581"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937"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00696AC0">
        <w:trPr>
          <w:cantSplit/>
        </w:trPr>
        <w:tc>
          <w:tcPr>
            <w:tcW w:w="2581" w:type="dxa"/>
          </w:tcPr>
          <w:p w14:paraId="0E800888" w14:textId="77777777" w:rsidR="00EB1E5D" w:rsidRPr="007E0B31" w:rsidRDefault="00EB1E5D" w:rsidP="00EB1E5D">
            <w:pPr>
              <w:pStyle w:val="Arial11Bold"/>
              <w:rPr>
                <w:rFonts w:cs="Arial"/>
              </w:rPr>
            </w:pPr>
            <w:r w:rsidRPr="007E0B31">
              <w:rPr>
                <w:rFonts w:cs="Arial"/>
              </w:rPr>
              <w:lastRenderedPageBreak/>
              <w:t>Simultaneous Tap Change</w:t>
            </w:r>
          </w:p>
        </w:tc>
        <w:tc>
          <w:tcPr>
            <w:tcW w:w="6937"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00696AC0">
        <w:trPr>
          <w:cantSplit/>
        </w:trPr>
        <w:tc>
          <w:tcPr>
            <w:tcW w:w="2581"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937"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00696AC0">
        <w:trPr>
          <w:cantSplit/>
        </w:trPr>
        <w:tc>
          <w:tcPr>
            <w:tcW w:w="2581"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937"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00696AC0">
        <w:trPr>
          <w:cantSplit/>
        </w:trPr>
        <w:tc>
          <w:tcPr>
            <w:tcW w:w="2581"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937"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00696AC0">
        <w:trPr>
          <w:cantSplit/>
        </w:trPr>
        <w:tc>
          <w:tcPr>
            <w:tcW w:w="2581"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937"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00696AC0">
        <w:trPr>
          <w:cantSplit/>
        </w:trPr>
        <w:tc>
          <w:tcPr>
            <w:tcW w:w="2581"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937"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00696AC0">
        <w:trPr>
          <w:cantSplit/>
        </w:trPr>
        <w:tc>
          <w:tcPr>
            <w:tcW w:w="2581" w:type="dxa"/>
          </w:tcPr>
          <w:p w14:paraId="46B439EE" w14:textId="77777777" w:rsidR="00EB1E5D" w:rsidRPr="007E0B31" w:rsidRDefault="00EB1E5D" w:rsidP="00EB1E5D">
            <w:pPr>
              <w:pStyle w:val="Arial11Bold"/>
              <w:rPr>
                <w:rFonts w:cs="Arial"/>
              </w:rPr>
            </w:pPr>
            <w:r w:rsidRPr="007E0B31">
              <w:rPr>
                <w:rFonts w:cs="Arial"/>
              </w:rPr>
              <w:t>Slope</w:t>
            </w:r>
          </w:p>
        </w:tc>
        <w:tc>
          <w:tcPr>
            <w:tcW w:w="6937"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00696AC0">
        <w:trPr>
          <w:cantSplit/>
        </w:trPr>
        <w:tc>
          <w:tcPr>
            <w:tcW w:w="2581"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937"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00696AC0">
        <w:trPr>
          <w:cantSplit/>
        </w:trPr>
        <w:tc>
          <w:tcPr>
            <w:tcW w:w="2581" w:type="dxa"/>
          </w:tcPr>
          <w:p w14:paraId="07FA4ADB" w14:textId="77777777" w:rsidR="00EB1E5D" w:rsidRPr="007E0B31" w:rsidRDefault="00EB1E5D" w:rsidP="00EB1E5D">
            <w:pPr>
              <w:pStyle w:val="Arial11Bold"/>
              <w:rPr>
                <w:rFonts w:cs="Arial"/>
              </w:rPr>
            </w:pPr>
            <w:r w:rsidRPr="007E0B31">
              <w:rPr>
                <w:rFonts w:cs="Arial"/>
              </w:rPr>
              <w:lastRenderedPageBreak/>
              <w:t>Small Power Station</w:t>
            </w:r>
          </w:p>
        </w:tc>
        <w:tc>
          <w:tcPr>
            <w:tcW w:w="6937"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0E1F751A"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ins w:id="753" w:author="Steve Baker (ESO)" w:date="2024-01-09T13:41:00Z">
              <w:r w:rsidR="00FA657E">
                <w:rPr>
                  <w:rFonts w:cs="Arial"/>
                  <w:bCs/>
                </w:rPr>
                <w:t xml:space="preserve"> </w:t>
              </w:r>
              <w:r w:rsidR="00FA657E" w:rsidRPr="00C043E5">
                <w:rPr>
                  <w:rFonts w:cs="Arial"/>
                  <w:bCs/>
                  <w:highlight w:val="green"/>
                </w:rPr>
                <w:t xml:space="preserve">or located in </w:t>
              </w:r>
              <w:r w:rsidR="00FA657E" w:rsidRPr="00C043E5">
                <w:rPr>
                  <w:rFonts w:cs="Arial"/>
                  <w:b/>
                  <w:highlight w:val="green"/>
                </w:rPr>
                <w:t xml:space="preserve">NGET’s Transmission Area </w:t>
              </w:r>
              <w:r w:rsidR="00FA657E" w:rsidRPr="00C043E5">
                <w:rPr>
                  <w:rFonts w:cs="Arial"/>
                  <w:bCs/>
                  <w:highlight w:val="green"/>
                </w:rPr>
                <w:t xml:space="preserve">but connected to a </w:t>
              </w:r>
              <w:r w:rsidR="00FA657E" w:rsidRPr="00C043E5">
                <w:rPr>
                  <w:rFonts w:cs="Arial"/>
                  <w:b/>
                  <w:highlight w:val="green"/>
                </w:rPr>
                <w:t>Competitively Appointed Transmission Licensee</w:t>
              </w:r>
            </w:ins>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61B0DBA2"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754" w:author="Steve Baker (ESO)" w:date="2024-01-09T13:41:00Z">
              <w:r w:rsidR="004345D3" w:rsidRPr="00C043E5">
                <w:rPr>
                  <w:rFonts w:cs="Arial"/>
                  <w:bCs/>
                  <w:highlight w:val="green"/>
                </w:rPr>
                <w:t xml:space="preserve">or located in </w:t>
              </w:r>
              <w:r w:rsidR="004345D3" w:rsidRPr="00C043E5">
                <w:rPr>
                  <w:rFonts w:cs="Arial"/>
                  <w:b/>
                  <w:highlight w:val="green"/>
                </w:rPr>
                <w:t>SPT’s Transmission Area</w:t>
              </w:r>
              <w:r w:rsidR="004345D3" w:rsidRPr="00C043E5">
                <w:rPr>
                  <w:rFonts w:cs="Arial"/>
                  <w:bCs/>
                  <w:highlight w:val="green"/>
                </w:rPr>
                <w:t xml:space="preserve"> but connected to a </w:t>
              </w:r>
              <w:r w:rsidR="004345D3" w:rsidRPr="00C043E5">
                <w:rPr>
                  <w:rFonts w:cs="Arial"/>
                  <w:b/>
                  <w:highlight w:val="green"/>
                </w:rPr>
                <w:t>Competitively Appointed Transmission Licensee</w:t>
              </w:r>
              <w:r w:rsidR="004345D3">
                <w:rPr>
                  <w:rFonts w:cs="Arial"/>
                  <w:bCs/>
                </w:rPr>
                <w:t xml:space="preserve"> </w:t>
              </w:r>
            </w:ins>
            <w:r w:rsidRPr="007E0B31">
              <w:rPr>
                <w:rFonts w:cs="Arial"/>
              </w:rPr>
              <w:t xml:space="preserve">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4466C426"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t>
            </w:r>
            <w:ins w:id="755" w:author="Steve Baker (ESO)" w:date="2024-01-09T13:41:00Z">
              <w:r w:rsidR="00562C68" w:rsidRPr="00C043E5">
                <w:rPr>
                  <w:rFonts w:cs="Arial"/>
                  <w:highlight w:val="green"/>
                </w:rPr>
                <w:t>or</w:t>
              </w:r>
              <w:r w:rsidR="00562C68" w:rsidRPr="00C043E5">
                <w:rPr>
                  <w:rFonts w:cs="Arial"/>
                  <w:b/>
                  <w:bCs/>
                  <w:highlight w:val="green"/>
                </w:rPr>
                <w:t xml:space="preserve"> </w:t>
              </w:r>
              <w:r w:rsidR="00562C68" w:rsidRPr="00C043E5">
                <w:rPr>
                  <w:rFonts w:cs="Arial"/>
                  <w:highlight w:val="green"/>
                </w:rPr>
                <w:t xml:space="preserve">located in </w:t>
              </w:r>
              <w:r w:rsidR="00562C68" w:rsidRPr="00C043E5">
                <w:rPr>
                  <w:rFonts w:cs="Arial"/>
                  <w:b/>
                  <w:bCs/>
                  <w:highlight w:val="green"/>
                </w:rPr>
                <w:t>SHETL’s Transmission Area</w:t>
              </w:r>
              <w:r w:rsidR="00562C68" w:rsidRPr="00C043E5">
                <w:rPr>
                  <w:rFonts w:cs="Arial"/>
                  <w:highlight w:val="green"/>
                </w:rPr>
                <w:t xml:space="preserve"> but connected to a </w:t>
              </w:r>
              <w:r w:rsidR="00562C68" w:rsidRPr="00C043E5">
                <w:rPr>
                  <w:rFonts w:cs="Arial"/>
                  <w:b/>
                  <w:bCs/>
                  <w:highlight w:val="green"/>
                </w:rPr>
                <w:t>Competitively Appointed Transmission System</w:t>
              </w:r>
              <w:r w:rsidR="00562C68">
                <w:rPr>
                  <w:rFonts w:cs="Arial"/>
                  <w:b/>
                  <w:bCs/>
                </w:rPr>
                <w:t xml:space="preserve"> </w:t>
              </w:r>
            </w:ins>
            <w:r w:rsidRPr="007E0B31">
              <w:rPr>
                <w:rFonts w:cs="Arial"/>
              </w:rPr>
              <w:t xml:space="preserve">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4814EBB1"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w:t>
            </w:r>
            <w:ins w:id="756" w:author="Steve Baker (ESO)" w:date="2024-01-09T13:42:00Z">
              <w:r w:rsidR="0076607E" w:rsidRPr="00A10B34">
                <w:rPr>
                  <w:rFonts w:cs="Arial"/>
                  <w:bCs/>
                  <w:highlight w:val="green"/>
                </w:rPr>
                <w:t>or a</w:t>
              </w:r>
              <w:r w:rsidR="0076607E" w:rsidRPr="00A10B34">
                <w:rPr>
                  <w:rFonts w:cs="Arial"/>
                  <w:b/>
                  <w:highlight w:val="green"/>
                </w:rPr>
                <w:t xml:space="preserve"> Competitively Appointed </w:t>
              </w:r>
              <w:proofErr w:type="spellStart"/>
              <w:r w:rsidR="0076607E" w:rsidRPr="00A10B34">
                <w:rPr>
                  <w:rFonts w:cs="Arial"/>
                  <w:b/>
                  <w:highlight w:val="green"/>
                </w:rPr>
                <w:t>Transmision</w:t>
              </w:r>
              <w:proofErr w:type="spellEnd"/>
              <w:r w:rsidR="0076607E" w:rsidRPr="00A10B34">
                <w:rPr>
                  <w:rFonts w:cs="Arial"/>
                  <w:b/>
                  <w:highlight w:val="green"/>
                </w:rPr>
                <w:t xml:space="preserve"> Licensee </w:t>
              </w:r>
              <w:r w:rsidR="0076607E" w:rsidRPr="00A10B34">
                <w:rPr>
                  <w:rFonts w:cs="Arial"/>
                  <w:bCs/>
                  <w:highlight w:val="green"/>
                </w:rPr>
                <w:t xml:space="preserve">located </w:t>
              </w:r>
              <w:proofErr w:type="gramStart"/>
              <w:r w:rsidR="0076607E" w:rsidRPr="00A10B34">
                <w:rPr>
                  <w:rFonts w:cs="Arial"/>
                  <w:bCs/>
                  <w:highlight w:val="green"/>
                </w:rPr>
                <w:t>in</w:t>
              </w:r>
              <w:r w:rsidR="0076607E" w:rsidRPr="00A10B34">
                <w:rPr>
                  <w:rFonts w:cs="Arial"/>
                  <w:b/>
                  <w:highlight w:val="green"/>
                </w:rPr>
                <w:t xml:space="preserve"> </w:t>
              </w:r>
              <w:r w:rsidR="0076607E" w:rsidRPr="00A10B34">
                <w:rPr>
                  <w:rFonts w:cs="Arial"/>
                  <w:highlight w:val="green"/>
                </w:rPr>
                <w:t xml:space="preserve"> </w:t>
              </w:r>
              <w:r w:rsidR="0076607E" w:rsidRPr="00A10B34">
                <w:rPr>
                  <w:rFonts w:cs="Arial"/>
                  <w:b/>
                  <w:bCs/>
                  <w:highlight w:val="green"/>
                </w:rPr>
                <w:t>NGET’s</w:t>
              </w:r>
              <w:proofErr w:type="gramEnd"/>
              <w:r w:rsidR="0076607E" w:rsidRPr="00A10B34">
                <w:rPr>
                  <w:rFonts w:cs="Arial"/>
                  <w:highlight w:val="green"/>
                </w:rPr>
                <w:t xml:space="preserve"> </w:t>
              </w:r>
              <w:proofErr w:type="spellStart"/>
              <w:r w:rsidR="0076607E" w:rsidRPr="00A10B34">
                <w:rPr>
                  <w:rFonts w:cs="Arial"/>
                  <w:b/>
                  <w:bCs/>
                  <w:highlight w:val="green"/>
                </w:rPr>
                <w:t>Tranmission</w:t>
              </w:r>
              <w:proofErr w:type="spellEnd"/>
              <w:r w:rsidR="0076607E" w:rsidRPr="00A10B34">
                <w:rPr>
                  <w:rFonts w:cs="Arial"/>
                  <w:b/>
                  <w:bCs/>
                  <w:highlight w:val="green"/>
                </w:rPr>
                <w:t xml:space="preserve"> Area</w:t>
              </w:r>
              <w:r w:rsidR="0076607E"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65DF7028"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t>
            </w:r>
            <w:ins w:id="757" w:author="Steve Baker (ESO)" w:date="2024-01-09T13:42:00Z">
              <w:r w:rsidR="00482472" w:rsidRPr="00A10B34">
                <w:rPr>
                  <w:rFonts w:cs="Arial"/>
                  <w:bCs/>
                  <w:highlight w:val="green"/>
                </w:rPr>
                <w:t>or</w:t>
              </w:r>
              <w:r w:rsidR="00482472" w:rsidRPr="00A10B34">
                <w:rPr>
                  <w:rFonts w:cs="Arial"/>
                  <w:b/>
                  <w:highlight w:val="green"/>
                </w:rPr>
                <w:t xml:space="preserve"> </w:t>
              </w:r>
              <w:r w:rsidR="00482472" w:rsidRPr="00A10B34">
                <w:rPr>
                  <w:rFonts w:cs="Arial"/>
                  <w:bCs/>
                  <w:highlight w:val="green"/>
                </w:rPr>
                <w:t>a</w:t>
              </w:r>
              <w:r w:rsidR="00482472" w:rsidRPr="00A10B34">
                <w:rPr>
                  <w:rFonts w:cs="Arial"/>
                  <w:b/>
                  <w:highlight w:val="green"/>
                </w:rPr>
                <w:t xml:space="preserve"> Competitively Appointed </w:t>
              </w:r>
              <w:proofErr w:type="spellStart"/>
              <w:r w:rsidR="00482472" w:rsidRPr="00A10B34">
                <w:rPr>
                  <w:rFonts w:cs="Arial"/>
                  <w:b/>
                  <w:highlight w:val="green"/>
                </w:rPr>
                <w:t>Transmision</w:t>
              </w:r>
              <w:proofErr w:type="spellEnd"/>
              <w:r w:rsidR="00482472" w:rsidRPr="00A10B34">
                <w:rPr>
                  <w:rFonts w:cs="Arial"/>
                  <w:b/>
                  <w:highlight w:val="green"/>
                </w:rPr>
                <w:t xml:space="preserve"> Licensee </w:t>
              </w:r>
              <w:r w:rsidR="00482472" w:rsidRPr="00A10B34">
                <w:rPr>
                  <w:rFonts w:cs="Arial"/>
                  <w:bCs/>
                  <w:highlight w:val="green"/>
                </w:rPr>
                <w:t xml:space="preserve">located </w:t>
              </w:r>
              <w:proofErr w:type="gramStart"/>
              <w:r w:rsidR="00482472" w:rsidRPr="00A10B34">
                <w:rPr>
                  <w:rFonts w:cs="Arial"/>
                  <w:bCs/>
                  <w:highlight w:val="green"/>
                </w:rPr>
                <w:t>in</w:t>
              </w:r>
              <w:r w:rsidR="00482472" w:rsidRPr="00A10B34">
                <w:rPr>
                  <w:rFonts w:cs="Arial"/>
                  <w:b/>
                  <w:highlight w:val="green"/>
                </w:rPr>
                <w:t xml:space="preserve"> </w:t>
              </w:r>
              <w:r w:rsidR="00482472" w:rsidRPr="00A10B34">
                <w:rPr>
                  <w:rFonts w:cs="Arial"/>
                  <w:highlight w:val="green"/>
                </w:rPr>
                <w:t xml:space="preserve"> </w:t>
              </w:r>
              <w:r w:rsidR="00482472" w:rsidRPr="00A10B34">
                <w:rPr>
                  <w:rFonts w:cs="Arial"/>
                  <w:b/>
                  <w:bCs/>
                  <w:highlight w:val="green"/>
                </w:rPr>
                <w:t>SPT’s</w:t>
              </w:r>
              <w:proofErr w:type="gramEnd"/>
              <w:r w:rsidR="00482472" w:rsidRPr="00A10B34">
                <w:rPr>
                  <w:rFonts w:cs="Arial"/>
                  <w:highlight w:val="green"/>
                </w:rPr>
                <w:t xml:space="preserve"> </w:t>
              </w:r>
              <w:proofErr w:type="spellStart"/>
              <w:r w:rsidR="00482472" w:rsidRPr="00A10B34">
                <w:rPr>
                  <w:rFonts w:cs="Arial"/>
                  <w:b/>
                  <w:bCs/>
                  <w:highlight w:val="green"/>
                </w:rPr>
                <w:t>Tranmission</w:t>
              </w:r>
              <w:proofErr w:type="spellEnd"/>
              <w:r w:rsidR="00482472" w:rsidRPr="00A10B34">
                <w:rPr>
                  <w:rFonts w:cs="Arial"/>
                  <w:b/>
                  <w:bCs/>
                  <w:highlight w:val="green"/>
                </w:rPr>
                <w:t xml:space="preserve"> Area</w:t>
              </w:r>
              <w:r w:rsidR="00482472"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1434072C"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t>
            </w:r>
            <w:ins w:id="758" w:author="Steve Baker (ESO)" w:date="2024-01-09T13:43:00Z">
              <w:r w:rsidR="003F27D9" w:rsidRPr="00A10B34">
                <w:rPr>
                  <w:rFonts w:cs="Arial"/>
                  <w:bCs/>
                  <w:highlight w:val="green"/>
                </w:rPr>
                <w:t>or</w:t>
              </w:r>
              <w:r w:rsidR="003F27D9" w:rsidRPr="00A10B34">
                <w:rPr>
                  <w:rFonts w:cs="Arial"/>
                  <w:b/>
                  <w:highlight w:val="green"/>
                </w:rPr>
                <w:t xml:space="preserve"> </w:t>
              </w:r>
              <w:r w:rsidR="003F27D9" w:rsidRPr="00A10B34">
                <w:rPr>
                  <w:rFonts w:cs="Arial"/>
                  <w:bCs/>
                  <w:highlight w:val="green"/>
                </w:rPr>
                <w:t>a</w:t>
              </w:r>
              <w:r w:rsidR="003F27D9" w:rsidRPr="00A10B34">
                <w:rPr>
                  <w:rFonts w:cs="Arial"/>
                  <w:b/>
                  <w:highlight w:val="green"/>
                </w:rPr>
                <w:t xml:space="preserve"> Competitively Appointed </w:t>
              </w:r>
              <w:proofErr w:type="spellStart"/>
              <w:r w:rsidR="003F27D9" w:rsidRPr="00A10B34">
                <w:rPr>
                  <w:rFonts w:cs="Arial"/>
                  <w:b/>
                  <w:highlight w:val="green"/>
                </w:rPr>
                <w:t>Transmision</w:t>
              </w:r>
              <w:proofErr w:type="spellEnd"/>
              <w:r w:rsidR="003F27D9" w:rsidRPr="00A10B34">
                <w:rPr>
                  <w:rFonts w:cs="Arial"/>
                  <w:b/>
                  <w:highlight w:val="green"/>
                </w:rPr>
                <w:t xml:space="preserve"> Licensee </w:t>
              </w:r>
              <w:r w:rsidR="003F27D9" w:rsidRPr="00A10B34">
                <w:rPr>
                  <w:rFonts w:cs="Arial"/>
                  <w:bCs/>
                  <w:highlight w:val="green"/>
                </w:rPr>
                <w:t xml:space="preserve">located </w:t>
              </w:r>
              <w:proofErr w:type="gramStart"/>
              <w:r w:rsidR="003F27D9" w:rsidRPr="00A10B34">
                <w:rPr>
                  <w:rFonts w:cs="Arial"/>
                  <w:bCs/>
                  <w:highlight w:val="green"/>
                </w:rPr>
                <w:t>in</w:t>
              </w:r>
              <w:r w:rsidR="003F27D9" w:rsidRPr="00A10B34">
                <w:rPr>
                  <w:rFonts w:cs="Arial"/>
                  <w:b/>
                  <w:highlight w:val="green"/>
                </w:rPr>
                <w:t xml:space="preserve"> </w:t>
              </w:r>
              <w:r w:rsidR="003F27D9" w:rsidRPr="00A10B34">
                <w:rPr>
                  <w:rFonts w:cs="Arial"/>
                  <w:highlight w:val="green"/>
                </w:rPr>
                <w:t xml:space="preserve"> </w:t>
              </w:r>
              <w:r w:rsidR="003F27D9" w:rsidRPr="00A10B34">
                <w:rPr>
                  <w:rFonts w:cs="Arial"/>
                  <w:b/>
                  <w:bCs/>
                  <w:highlight w:val="green"/>
                </w:rPr>
                <w:t>SHETL’s</w:t>
              </w:r>
              <w:proofErr w:type="gramEnd"/>
              <w:r w:rsidR="003F27D9" w:rsidRPr="00A10B34">
                <w:rPr>
                  <w:rFonts w:cs="Arial"/>
                  <w:highlight w:val="green"/>
                </w:rPr>
                <w:t xml:space="preserve"> </w:t>
              </w:r>
              <w:proofErr w:type="spellStart"/>
              <w:r w:rsidR="003F27D9" w:rsidRPr="00A10B34">
                <w:rPr>
                  <w:rFonts w:cs="Arial"/>
                  <w:b/>
                  <w:bCs/>
                  <w:highlight w:val="green"/>
                </w:rPr>
                <w:t>Tranmission</w:t>
              </w:r>
              <w:proofErr w:type="spellEnd"/>
              <w:r w:rsidR="003F27D9" w:rsidRPr="00A10B34">
                <w:rPr>
                  <w:rFonts w:cs="Arial"/>
                  <w:b/>
                  <w:bCs/>
                  <w:highlight w:val="green"/>
                </w:rPr>
                <w:t xml:space="preserve"> Area</w:t>
              </w:r>
              <w:r w:rsidR="003F27D9" w:rsidRPr="007E0B31">
                <w:rPr>
                  <w:rFonts w:cs="Arial"/>
                </w:rPr>
                <w:t xml:space="preserve"> </w:t>
              </w:r>
            </w:ins>
            <w:r w:rsidRPr="007E0B31">
              <w:rPr>
                <w:rFonts w:cs="Arial"/>
              </w:rPr>
              <w:t xml:space="preserve">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00696AC0">
        <w:trPr>
          <w:cantSplit/>
        </w:trPr>
        <w:tc>
          <w:tcPr>
            <w:tcW w:w="2581" w:type="dxa"/>
          </w:tcPr>
          <w:p w14:paraId="762A4B06" w14:textId="77777777" w:rsidR="00EB1E5D" w:rsidRPr="007E0B31" w:rsidRDefault="00EB1E5D" w:rsidP="00EB1E5D">
            <w:pPr>
              <w:pStyle w:val="Arial11Bold"/>
              <w:rPr>
                <w:rFonts w:cs="Arial"/>
              </w:rPr>
            </w:pPr>
            <w:r w:rsidRPr="007E0B31">
              <w:rPr>
                <w:rFonts w:cs="Arial"/>
              </w:rPr>
              <w:lastRenderedPageBreak/>
              <w:t>Speeder Motor Setting Range</w:t>
            </w:r>
          </w:p>
        </w:tc>
        <w:tc>
          <w:tcPr>
            <w:tcW w:w="6937"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00696AC0">
        <w:trPr>
          <w:cantSplit/>
        </w:trPr>
        <w:tc>
          <w:tcPr>
            <w:tcW w:w="2581" w:type="dxa"/>
          </w:tcPr>
          <w:p w14:paraId="7D8CDDFE" w14:textId="77777777" w:rsidR="00EB1E5D" w:rsidRPr="007E0B31" w:rsidRDefault="00EB1E5D" w:rsidP="00EB1E5D">
            <w:pPr>
              <w:pStyle w:val="Arial11Bold"/>
              <w:rPr>
                <w:rFonts w:cs="Arial"/>
              </w:rPr>
            </w:pPr>
            <w:r w:rsidRPr="007E0B31">
              <w:rPr>
                <w:rFonts w:cs="Arial"/>
              </w:rPr>
              <w:t>SPT</w:t>
            </w:r>
          </w:p>
        </w:tc>
        <w:tc>
          <w:tcPr>
            <w:tcW w:w="6937"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00696AC0">
        <w:trPr>
          <w:cantSplit/>
        </w:trPr>
        <w:tc>
          <w:tcPr>
            <w:tcW w:w="2581" w:type="dxa"/>
          </w:tcPr>
          <w:p w14:paraId="22F630E2" w14:textId="084D3F3B" w:rsidR="00EB1E5D" w:rsidRPr="004F1DF0" w:rsidRDefault="00EB1E5D" w:rsidP="00EB1E5D">
            <w:pPr>
              <w:rPr>
                <w:b/>
              </w:rPr>
            </w:pPr>
            <w:r w:rsidRPr="004F1DF0">
              <w:rPr>
                <w:rFonts w:cs="Arial"/>
                <w:b/>
              </w:rPr>
              <w:t>Standard Contract Terms</w:t>
            </w:r>
          </w:p>
        </w:tc>
        <w:tc>
          <w:tcPr>
            <w:tcW w:w="6937"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00696AC0">
        <w:trPr>
          <w:cantSplit/>
        </w:trPr>
        <w:tc>
          <w:tcPr>
            <w:tcW w:w="2581"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937"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3974C9DA" w14:textId="77777777" w:rsidR="00827D48" w:rsidRPr="005C20E3" w:rsidRDefault="00EB1E5D" w:rsidP="00827D48">
            <w:pPr>
              <w:widowControl/>
              <w:autoSpaceDE w:val="0"/>
              <w:autoSpaceDN w:val="0"/>
              <w:adjustRightInd w:val="0"/>
              <w:snapToGrid w:val="0"/>
              <w:jc w:val="both"/>
              <w:rPr>
                <w:del w:id="759" w:author="Halford(ESO), David" w:date="2023-04-08T17:28:00Z"/>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507090DA" w:rsidR="00EB1E5D" w:rsidRPr="007E0B31" w:rsidRDefault="00EB1E5D" w:rsidP="00752308">
            <w:pPr>
              <w:widowControl/>
              <w:autoSpaceDE w:val="0"/>
              <w:autoSpaceDN w:val="0"/>
              <w:adjustRightInd w:val="0"/>
              <w:snapToGrid w:val="0"/>
              <w:jc w:val="both"/>
              <w:rPr>
                <w:rFonts w:cs="Arial"/>
              </w:rPr>
            </w:pPr>
          </w:p>
        </w:tc>
      </w:tr>
      <w:tr w:rsidR="00EB1E5D" w:rsidRPr="007E0B31" w14:paraId="0BE680B8" w14:textId="77777777" w:rsidTr="00696AC0">
        <w:trPr>
          <w:cantSplit/>
        </w:trPr>
        <w:tc>
          <w:tcPr>
            <w:tcW w:w="2581"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937"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00696AC0">
        <w:trPr>
          <w:cantSplit/>
        </w:trPr>
        <w:tc>
          <w:tcPr>
            <w:tcW w:w="2581" w:type="dxa"/>
          </w:tcPr>
          <w:p w14:paraId="2AB06ACF" w14:textId="35A4C384" w:rsidR="00EB1E5D" w:rsidRPr="007E0B31" w:rsidRDefault="00EB1E5D" w:rsidP="00EB1E5D">
            <w:pPr>
              <w:pStyle w:val="Arial11Bold"/>
              <w:rPr>
                <w:rFonts w:cs="Arial"/>
              </w:rPr>
            </w:pPr>
            <w:r>
              <w:rPr>
                <w:rFonts w:cs="Arial"/>
              </w:rPr>
              <w:t>Standard Product</w:t>
            </w:r>
          </w:p>
        </w:tc>
        <w:tc>
          <w:tcPr>
            <w:tcW w:w="6937"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00696AC0">
        <w:trPr>
          <w:cantSplit/>
        </w:trPr>
        <w:tc>
          <w:tcPr>
            <w:tcW w:w="2581" w:type="dxa"/>
          </w:tcPr>
          <w:p w14:paraId="1595BA77" w14:textId="0A36263B" w:rsidR="00EB1E5D" w:rsidRPr="007E0B31" w:rsidRDefault="00EB1E5D" w:rsidP="00EB1E5D">
            <w:pPr>
              <w:pStyle w:val="Arial11Bold"/>
              <w:rPr>
                <w:rFonts w:cs="Arial"/>
              </w:rPr>
            </w:pPr>
            <w:r>
              <w:rPr>
                <w:rFonts w:cs="Arial"/>
              </w:rPr>
              <w:t>Specific Product</w:t>
            </w:r>
          </w:p>
        </w:tc>
        <w:tc>
          <w:tcPr>
            <w:tcW w:w="6937"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00696AC0">
        <w:trPr>
          <w:cantSplit/>
        </w:trPr>
        <w:tc>
          <w:tcPr>
            <w:tcW w:w="2581" w:type="dxa"/>
          </w:tcPr>
          <w:p w14:paraId="24E4CECA" w14:textId="77777777" w:rsidR="00EB1E5D" w:rsidRPr="007E0B31" w:rsidRDefault="00EB1E5D" w:rsidP="00EB1E5D">
            <w:pPr>
              <w:pStyle w:val="Arial11Bold"/>
              <w:rPr>
                <w:rFonts w:cs="Arial"/>
              </w:rPr>
            </w:pPr>
            <w:r w:rsidRPr="007E0B31">
              <w:rPr>
                <w:rFonts w:cs="Arial"/>
              </w:rPr>
              <w:t>Start Time</w:t>
            </w:r>
          </w:p>
        </w:tc>
        <w:tc>
          <w:tcPr>
            <w:tcW w:w="6937"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00696AC0">
        <w:trPr>
          <w:cantSplit/>
        </w:trPr>
        <w:tc>
          <w:tcPr>
            <w:tcW w:w="2581" w:type="dxa"/>
          </w:tcPr>
          <w:p w14:paraId="0BDA9245" w14:textId="77777777" w:rsidR="00EB1E5D" w:rsidRPr="007E0B31" w:rsidRDefault="00EB1E5D" w:rsidP="00EB1E5D">
            <w:pPr>
              <w:pStyle w:val="Arial11Bold"/>
              <w:rPr>
                <w:rFonts w:cs="Arial"/>
              </w:rPr>
            </w:pPr>
            <w:r w:rsidRPr="007E0B31">
              <w:rPr>
                <w:rFonts w:cs="Arial"/>
              </w:rPr>
              <w:t>Start-Up</w:t>
            </w:r>
          </w:p>
        </w:tc>
        <w:tc>
          <w:tcPr>
            <w:tcW w:w="6937"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00696AC0">
        <w:trPr>
          <w:cantSplit/>
        </w:trPr>
        <w:tc>
          <w:tcPr>
            <w:tcW w:w="2581"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937"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00696AC0">
        <w:trPr>
          <w:cantSplit/>
        </w:trPr>
        <w:tc>
          <w:tcPr>
            <w:tcW w:w="2581" w:type="dxa"/>
          </w:tcPr>
          <w:p w14:paraId="0D75498C" w14:textId="77777777" w:rsidR="00EB1E5D" w:rsidRPr="007E0B31" w:rsidRDefault="00EB1E5D" w:rsidP="00EB1E5D">
            <w:pPr>
              <w:pStyle w:val="Arial11Bold"/>
              <w:rPr>
                <w:rFonts w:cs="Arial"/>
              </w:rPr>
            </w:pPr>
            <w:r w:rsidRPr="007E0B31">
              <w:rPr>
                <w:rFonts w:cs="Arial"/>
              </w:rPr>
              <w:t>Station Board</w:t>
            </w:r>
          </w:p>
        </w:tc>
        <w:tc>
          <w:tcPr>
            <w:tcW w:w="6937"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00696AC0">
        <w:trPr>
          <w:cantSplit/>
        </w:trPr>
        <w:tc>
          <w:tcPr>
            <w:tcW w:w="2581"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937"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00696AC0">
        <w:trPr>
          <w:cantSplit/>
        </w:trPr>
        <w:tc>
          <w:tcPr>
            <w:tcW w:w="2581" w:type="dxa"/>
          </w:tcPr>
          <w:p w14:paraId="73E257B8" w14:textId="77777777" w:rsidR="00EB1E5D" w:rsidRPr="007E0B31" w:rsidRDefault="00EB1E5D" w:rsidP="00EB1E5D">
            <w:pPr>
              <w:pStyle w:val="Arial11Bold"/>
              <w:rPr>
                <w:rFonts w:cs="Arial"/>
              </w:rPr>
            </w:pPr>
            <w:r w:rsidRPr="007E0B31">
              <w:rPr>
                <w:rFonts w:cs="Arial"/>
              </w:rPr>
              <w:t>STC Committee</w:t>
            </w:r>
          </w:p>
        </w:tc>
        <w:tc>
          <w:tcPr>
            <w:tcW w:w="6937"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00696AC0">
        <w:trPr>
          <w:cantSplit/>
        </w:trPr>
        <w:tc>
          <w:tcPr>
            <w:tcW w:w="2581" w:type="dxa"/>
          </w:tcPr>
          <w:p w14:paraId="00F48074" w14:textId="77777777" w:rsidR="00EB1E5D" w:rsidRPr="007E0B31" w:rsidRDefault="00EB1E5D" w:rsidP="00EB1E5D">
            <w:pPr>
              <w:pStyle w:val="Arial11Bold"/>
              <w:rPr>
                <w:rFonts w:cs="Arial"/>
              </w:rPr>
            </w:pPr>
            <w:r w:rsidRPr="007E0B31">
              <w:rPr>
                <w:rFonts w:cs="Arial"/>
              </w:rPr>
              <w:t>Steam Unit</w:t>
            </w:r>
          </w:p>
        </w:tc>
        <w:tc>
          <w:tcPr>
            <w:tcW w:w="6937"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00696AC0">
        <w:trPr>
          <w:cantSplit/>
        </w:trPr>
        <w:tc>
          <w:tcPr>
            <w:tcW w:w="2581" w:type="dxa"/>
          </w:tcPr>
          <w:p w14:paraId="6442283E" w14:textId="77777777" w:rsidR="00EB1E5D" w:rsidRPr="007E0B31" w:rsidRDefault="00EB1E5D" w:rsidP="00EB1E5D">
            <w:pPr>
              <w:pStyle w:val="Arial11Bold"/>
              <w:rPr>
                <w:rFonts w:cs="Arial"/>
              </w:rPr>
            </w:pPr>
            <w:r>
              <w:lastRenderedPageBreak/>
              <w:t>Storage User</w:t>
            </w:r>
          </w:p>
        </w:tc>
        <w:tc>
          <w:tcPr>
            <w:tcW w:w="6937"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00696AC0">
        <w:trPr>
          <w:cantSplit/>
        </w:trPr>
        <w:tc>
          <w:tcPr>
            <w:tcW w:w="2581" w:type="dxa"/>
          </w:tcPr>
          <w:p w14:paraId="5B112BC4" w14:textId="77777777" w:rsidR="00EB1E5D" w:rsidRPr="007E0B31" w:rsidRDefault="00EB1E5D" w:rsidP="00EB1E5D">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937"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00696AC0">
        <w:trPr>
          <w:cantSplit/>
        </w:trPr>
        <w:tc>
          <w:tcPr>
            <w:tcW w:w="2581"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937"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00696AC0">
        <w:trPr>
          <w:cantSplit/>
        </w:trPr>
        <w:tc>
          <w:tcPr>
            <w:tcW w:w="2581"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937"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00696AC0">
        <w:trPr>
          <w:cantSplit/>
        </w:trPr>
        <w:tc>
          <w:tcPr>
            <w:tcW w:w="2581" w:type="dxa"/>
          </w:tcPr>
          <w:p w14:paraId="47BC84B1" w14:textId="77777777" w:rsidR="00EB1E5D" w:rsidRPr="007E0B31" w:rsidRDefault="00EB1E5D" w:rsidP="00EB1E5D">
            <w:pPr>
              <w:pStyle w:val="Arial11Bold"/>
              <w:rPr>
                <w:rFonts w:cs="Arial"/>
              </w:rPr>
            </w:pPr>
            <w:r w:rsidRPr="007E0B31">
              <w:rPr>
                <w:rFonts w:cs="Arial"/>
              </w:rPr>
              <w:t>Supplier</w:t>
            </w:r>
          </w:p>
        </w:tc>
        <w:tc>
          <w:tcPr>
            <w:tcW w:w="6937"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00696AC0">
        <w:trPr>
          <w:cantSplit/>
        </w:trPr>
        <w:tc>
          <w:tcPr>
            <w:tcW w:w="2581" w:type="dxa"/>
          </w:tcPr>
          <w:p w14:paraId="75C55EEE" w14:textId="77777777" w:rsidR="00EB1E5D" w:rsidRPr="007E0B31" w:rsidRDefault="00EB1E5D" w:rsidP="00EB1E5D">
            <w:pPr>
              <w:pStyle w:val="Arial11Bold"/>
              <w:rPr>
                <w:rFonts w:cs="Arial"/>
              </w:rPr>
            </w:pPr>
            <w:r w:rsidRPr="007E0B31">
              <w:rPr>
                <w:rFonts w:cs="Arial"/>
              </w:rPr>
              <w:t>Surplus</w:t>
            </w:r>
          </w:p>
        </w:tc>
        <w:tc>
          <w:tcPr>
            <w:tcW w:w="6937"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0971E12D" w14:textId="77777777" w:rsidR="00827D48" w:rsidRPr="007E0B31" w:rsidRDefault="00EB1E5D" w:rsidP="00827D48">
            <w:pPr>
              <w:pStyle w:val="TableArial11"/>
              <w:ind w:left="567" w:hanging="567"/>
              <w:rPr>
                <w:del w:id="760" w:author="Halford(ESO), David" w:date="2023-04-08T17:28:00Z"/>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70D836FD" w:rsidR="00EB1E5D" w:rsidRPr="007E0B31" w:rsidRDefault="00EB1E5D" w:rsidP="00752308">
            <w:pPr>
              <w:pStyle w:val="TableArial11"/>
              <w:ind w:left="567" w:hanging="567"/>
              <w:rPr>
                <w:rFonts w:cs="Arial"/>
              </w:rPr>
            </w:pPr>
          </w:p>
        </w:tc>
      </w:tr>
      <w:tr w:rsidR="00EB1E5D" w:rsidRPr="007E0B31" w14:paraId="7F14BA30" w14:textId="77777777" w:rsidTr="00696AC0">
        <w:trPr>
          <w:cantSplit/>
          <w:trHeight w:val="2631"/>
        </w:trPr>
        <w:tc>
          <w:tcPr>
            <w:tcW w:w="2581" w:type="dxa"/>
          </w:tcPr>
          <w:p w14:paraId="41CEFC1C" w14:textId="77777777" w:rsidR="00EB1E5D" w:rsidRPr="007E0B31" w:rsidRDefault="00EB1E5D" w:rsidP="00EB1E5D">
            <w:pPr>
              <w:pStyle w:val="Arial11Bold"/>
              <w:rPr>
                <w:rFonts w:cs="Arial"/>
              </w:rPr>
            </w:pPr>
            <w:r w:rsidRPr="007E0B31">
              <w:rPr>
                <w:rFonts w:cs="Arial"/>
              </w:rPr>
              <w:t>Synchronised</w:t>
            </w:r>
          </w:p>
        </w:tc>
        <w:tc>
          <w:tcPr>
            <w:tcW w:w="6937"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752308">
            <w:pPr>
              <w:jc w:val="center"/>
            </w:pPr>
          </w:p>
        </w:tc>
      </w:tr>
      <w:tr w:rsidR="00EB1E5D" w:rsidRPr="007E0B31" w14:paraId="17661C2E" w14:textId="77777777" w:rsidTr="00696AC0">
        <w:trPr>
          <w:cantSplit/>
        </w:trPr>
        <w:tc>
          <w:tcPr>
            <w:tcW w:w="2581"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937"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00696AC0">
        <w:trPr>
          <w:cantSplit/>
        </w:trPr>
        <w:tc>
          <w:tcPr>
            <w:tcW w:w="2581" w:type="dxa"/>
          </w:tcPr>
          <w:p w14:paraId="4353C802" w14:textId="77777777" w:rsidR="00EB1E5D" w:rsidRPr="007E0B31" w:rsidRDefault="00EB1E5D" w:rsidP="00EB1E5D">
            <w:pPr>
              <w:pStyle w:val="Arial11Bold"/>
              <w:rPr>
                <w:rFonts w:cs="Arial"/>
              </w:rPr>
            </w:pPr>
            <w:r w:rsidRPr="00DB341C">
              <w:rPr>
                <w:rFonts w:cs="Arial"/>
              </w:rPr>
              <w:lastRenderedPageBreak/>
              <w:t>Synchronous Electricity Storage Unit</w:t>
            </w:r>
          </w:p>
        </w:tc>
        <w:tc>
          <w:tcPr>
            <w:tcW w:w="6937"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00696AC0">
        <w:trPr>
          <w:cantSplit/>
        </w:trPr>
        <w:tc>
          <w:tcPr>
            <w:tcW w:w="2581"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937" w:type="dxa"/>
          </w:tcPr>
          <w:p w14:paraId="4CEBAA38" w14:textId="77777777" w:rsidR="00EB1E5D" w:rsidRPr="007E0B31" w:rsidRDefault="00EB1E5D" w:rsidP="00EB1E5D">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B1E5D" w:rsidRPr="007E0B31" w14:paraId="25ADF21B" w14:textId="77777777" w:rsidTr="00696AC0">
        <w:trPr>
          <w:cantSplit/>
        </w:trPr>
        <w:tc>
          <w:tcPr>
            <w:tcW w:w="2581"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937"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00696AC0">
        <w:trPr>
          <w:cantSplit/>
        </w:trPr>
        <w:tc>
          <w:tcPr>
            <w:tcW w:w="2581"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937"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00696AC0">
        <w:trPr>
          <w:cantSplit/>
        </w:trPr>
        <w:tc>
          <w:tcPr>
            <w:tcW w:w="2581"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937"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00696AC0">
        <w:trPr>
          <w:cantSplit/>
        </w:trPr>
        <w:tc>
          <w:tcPr>
            <w:tcW w:w="2581" w:type="dxa"/>
          </w:tcPr>
          <w:p w14:paraId="7AD1E9C5" w14:textId="20EE06FA" w:rsidR="00EB1E5D" w:rsidRPr="007E0B31" w:rsidRDefault="00EB1E5D" w:rsidP="00EB1E5D">
            <w:pPr>
              <w:pStyle w:val="Arial11Bold"/>
              <w:rPr>
                <w:rFonts w:cs="Arial"/>
              </w:rPr>
            </w:pPr>
            <w:r>
              <w:t>Synchronous Compensation Equipment</w:t>
            </w:r>
          </w:p>
        </w:tc>
        <w:tc>
          <w:tcPr>
            <w:tcW w:w="6937"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00696AC0">
        <w:trPr>
          <w:cantSplit/>
        </w:trPr>
        <w:tc>
          <w:tcPr>
            <w:tcW w:w="2581" w:type="dxa"/>
          </w:tcPr>
          <w:p w14:paraId="2C8F33FD" w14:textId="6717B83A" w:rsidR="00EB1E5D" w:rsidRPr="007E0B31" w:rsidRDefault="00EB1E5D" w:rsidP="00EB1E5D">
            <w:pPr>
              <w:pStyle w:val="Arial11Bold"/>
              <w:rPr>
                <w:rFonts w:cs="Arial"/>
              </w:rPr>
            </w:pPr>
            <w:r>
              <w:t>Synchronous Electricity Storage Module</w:t>
            </w:r>
          </w:p>
        </w:tc>
        <w:tc>
          <w:tcPr>
            <w:tcW w:w="6937"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00696AC0">
        <w:trPr>
          <w:cantSplit/>
        </w:trPr>
        <w:tc>
          <w:tcPr>
            <w:tcW w:w="2581" w:type="dxa"/>
          </w:tcPr>
          <w:p w14:paraId="4F1100D1" w14:textId="1B9A5EDA" w:rsidR="00EB1E5D" w:rsidRPr="007E0B31" w:rsidRDefault="00EB1E5D" w:rsidP="00EB1E5D">
            <w:pPr>
              <w:pStyle w:val="Arial11Bold"/>
              <w:rPr>
                <w:rFonts w:cs="Arial"/>
              </w:rPr>
            </w:pPr>
            <w:r>
              <w:t>Synchronous Electricity Storage Unit</w:t>
            </w:r>
          </w:p>
        </w:tc>
        <w:tc>
          <w:tcPr>
            <w:tcW w:w="6937"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00696AC0">
        <w:trPr>
          <w:cantSplit/>
        </w:trPr>
        <w:tc>
          <w:tcPr>
            <w:tcW w:w="2581" w:type="dxa"/>
          </w:tcPr>
          <w:p w14:paraId="29B76C12" w14:textId="61773681" w:rsidR="00EB1E5D" w:rsidRPr="007E0B31" w:rsidRDefault="00EB1E5D" w:rsidP="00EB1E5D">
            <w:pPr>
              <w:pStyle w:val="Arial11Bold"/>
              <w:rPr>
                <w:rFonts w:cs="Arial"/>
              </w:rPr>
            </w:pPr>
            <w:r>
              <w:t>Synchronous Flywheel</w:t>
            </w:r>
          </w:p>
        </w:tc>
        <w:tc>
          <w:tcPr>
            <w:tcW w:w="6937"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00696AC0">
        <w:trPr>
          <w:cantSplit/>
        </w:trPr>
        <w:tc>
          <w:tcPr>
            <w:tcW w:w="2581"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937"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00696AC0">
        <w:trPr>
          <w:cantSplit/>
        </w:trPr>
        <w:tc>
          <w:tcPr>
            <w:tcW w:w="2581"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937"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00696AC0">
        <w:trPr>
          <w:cantSplit/>
        </w:trPr>
        <w:tc>
          <w:tcPr>
            <w:tcW w:w="2581"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937"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00696AC0">
        <w:trPr>
          <w:cantSplit/>
        </w:trPr>
        <w:tc>
          <w:tcPr>
            <w:tcW w:w="2581"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lastRenderedPageBreak/>
              <w:t>Synchronous Power Generating Module Matrix</w:t>
            </w:r>
          </w:p>
        </w:tc>
        <w:tc>
          <w:tcPr>
            <w:tcW w:w="6937"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00696AC0">
        <w:trPr>
          <w:cantSplit/>
        </w:trPr>
        <w:tc>
          <w:tcPr>
            <w:tcW w:w="2581"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937"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00696AC0">
        <w:trPr>
          <w:cantSplit/>
        </w:trPr>
        <w:tc>
          <w:tcPr>
            <w:tcW w:w="2581"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937"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B1E5D" w:rsidRPr="007E0B31" w14:paraId="7CE97EC2" w14:textId="77777777" w:rsidTr="00696AC0">
        <w:trPr>
          <w:cantSplit/>
        </w:trPr>
        <w:tc>
          <w:tcPr>
            <w:tcW w:w="2581"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937"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00696AC0">
        <w:trPr>
          <w:cantSplit/>
        </w:trPr>
        <w:tc>
          <w:tcPr>
            <w:tcW w:w="2581" w:type="dxa"/>
          </w:tcPr>
          <w:p w14:paraId="24B0D1A3" w14:textId="77777777" w:rsidR="00EB1E5D" w:rsidRPr="007E0B31" w:rsidRDefault="00EB1E5D" w:rsidP="00EB1E5D">
            <w:pPr>
              <w:pStyle w:val="Arial11Bold"/>
              <w:rPr>
                <w:rFonts w:cs="Arial"/>
              </w:rPr>
            </w:pPr>
            <w:r w:rsidRPr="007E0B31">
              <w:rPr>
                <w:rFonts w:cs="Arial"/>
              </w:rPr>
              <w:t>System</w:t>
            </w:r>
          </w:p>
        </w:tc>
        <w:tc>
          <w:tcPr>
            <w:tcW w:w="6937"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00696AC0">
        <w:trPr>
          <w:cantSplit/>
        </w:trPr>
        <w:tc>
          <w:tcPr>
            <w:tcW w:w="2581"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937"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00696AC0">
        <w:trPr>
          <w:cantSplit/>
        </w:trPr>
        <w:tc>
          <w:tcPr>
            <w:tcW w:w="2581"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937"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00696AC0">
        <w:trPr>
          <w:cantSplit/>
        </w:trPr>
        <w:tc>
          <w:tcPr>
            <w:tcW w:w="2581"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937"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00696AC0">
        <w:trPr>
          <w:cantSplit/>
        </w:trPr>
        <w:tc>
          <w:tcPr>
            <w:tcW w:w="2581"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937"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00696AC0">
        <w:trPr>
          <w:cantSplit/>
        </w:trPr>
        <w:tc>
          <w:tcPr>
            <w:tcW w:w="2581" w:type="dxa"/>
          </w:tcPr>
          <w:p w14:paraId="58BAEEED" w14:textId="182D3352" w:rsidR="00EB1E5D" w:rsidRPr="007E0B31" w:rsidRDefault="00EB1E5D" w:rsidP="00EB1E5D">
            <w:pPr>
              <w:pStyle w:val="Arial11Bold"/>
              <w:rPr>
                <w:rFonts w:cs="Arial"/>
              </w:rPr>
            </w:pPr>
            <w:r w:rsidRPr="00636020">
              <w:rPr>
                <w:bCs/>
              </w:rPr>
              <w:t>System Defence Plan</w:t>
            </w:r>
          </w:p>
        </w:tc>
        <w:tc>
          <w:tcPr>
            <w:tcW w:w="6937"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00696AC0">
        <w:trPr>
          <w:cantSplit/>
        </w:trPr>
        <w:tc>
          <w:tcPr>
            <w:tcW w:w="2581"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937"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696AC0">
        <w:trPr>
          <w:cantSplit/>
        </w:trPr>
        <w:tc>
          <w:tcPr>
            <w:tcW w:w="2581" w:type="dxa"/>
          </w:tcPr>
          <w:p w14:paraId="3549E3D2" w14:textId="77777777" w:rsidR="00EB1E5D" w:rsidRPr="007E0B31" w:rsidRDefault="00EB1E5D" w:rsidP="00EB1E5D">
            <w:pPr>
              <w:pStyle w:val="Arial11Bold"/>
              <w:rPr>
                <w:rFonts w:cs="Arial"/>
              </w:rPr>
            </w:pPr>
            <w:r>
              <w:rPr>
                <w:rFonts w:cs="Arial"/>
                <w:shd w:val="clear" w:color="auto" w:fill="FAF9F8"/>
              </w:rPr>
              <w:t>System Incidents Report</w:t>
            </w:r>
          </w:p>
        </w:tc>
        <w:tc>
          <w:tcPr>
            <w:tcW w:w="6937" w:type="dxa"/>
          </w:tcPr>
          <w:p w14:paraId="6EB5AF5A" w14:textId="77777777" w:rsidR="00EB1E5D" w:rsidRPr="007E0B31" w:rsidRDefault="00EB1E5D" w:rsidP="00EB1E5D">
            <w:pPr>
              <w:pStyle w:val="TableArial11"/>
              <w:rPr>
                <w:rFonts w:cs="Arial"/>
              </w:rPr>
            </w:pPr>
            <w:r>
              <w:rPr>
                <w:rFonts w:cs="Arial"/>
                <w:shd w:val="clear" w:color="auto" w:fill="FAF9F8"/>
              </w:rPr>
              <w:t xml:space="preserve">A report submitted to the GCRP </w:t>
            </w:r>
            <w:proofErr w:type="gramStart"/>
            <w:r>
              <w:rPr>
                <w:rFonts w:cs="Arial"/>
                <w:shd w:val="clear" w:color="auto" w:fill="FAF9F8"/>
              </w:rPr>
              <w:t>on a monthly basis</w:t>
            </w:r>
            <w:proofErr w:type="gramEnd"/>
            <w:r>
              <w:rPr>
                <w:rFonts w:cs="Arial"/>
                <w:shd w:val="clear" w:color="auto" w:fill="FAF9F8"/>
              </w:rPr>
              <w:t xml:space="preserve">,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EB1E5D" w:rsidRPr="007E0B31" w14:paraId="64E976F1" w14:textId="77777777" w:rsidTr="00696AC0">
        <w:trPr>
          <w:cantSplit/>
        </w:trPr>
        <w:tc>
          <w:tcPr>
            <w:tcW w:w="2581" w:type="dxa"/>
          </w:tcPr>
          <w:p w14:paraId="3016A7F7" w14:textId="77777777" w:rsidR="00EB1E5D" w:rsidRPr="007E0B31" w:rsidRDefault="00EB1E5D" w:rsidP="00EB1E5D">
            <w:pPr>
              <w:pStyle w:val="Arial11Bold"/>
              <w:rPr>
                <w:rFonts w:cs="Arial"/>
              </w:rPr>
            </w:pPr>
            <w:r w:rsidRPr="007E0B31">
              <w:rPr>
                <w:rFonts w:cs="Arial"/>
              </w:rPr>
              <w:t>System Margin</w:t>
            </w:r>
          </w:p>
        </w:tc>
        <w:tc>
          <w:tcPr>
            <w:tcW w:w="6937"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00696AC0">
        <w:trPr>
          <w:cantSplit/>
        </w:trPr>
        <w:tc>
          <w:tcPr>
            <w:tcW w:w="2581" w:type="dxa"/>
          </w:tcPr>
          <w:p w14:paraId="6B84F741" w14:textId="77777777" w:rsidR="00EB1E5D" w:rsidRPr="007E0B31" w:rsidRDefault="00EB1E5D" w:rsidP="00EB1E5D">
            <w:pPr>
              <w:pStyle w:val="Arial11Bold"/>
              <w:rPr>
                <w:rFonts w:cs="Arial"/>
              </w:rPr>
            </w:pPr>
            <w:r w:rsidRPr="007E0B31">
              <w:rPr>
                <w:rFonts w:cs="Arial"/>
              </w:rPr>
              <w:lastRenderedPageBreak/>
              <w:t xml:space="preserve">System Negative Reserve Active Power Margin </w:t>
            </w:r>
            <w:r w:rsidRPr="007E0B31">
              <w:rPr>
                <w:rFonts w:cs="Arial"/>
                <w:b w:val="0"/>
              </w:rPr>
              <w:t>or</w:t>
            </w:r>
            <w:r w:rsidRPr="007E0B31">
              <w:rPr>
                <w:rFonts w:cs="Arial"/>
              </w:rPr>
              <w:t xml:space="preserve"> System NRAPM</w:t>
            </w:r>
          </w:p>
        </w:tc>
        <w:tc>
          <w:tcPr>
            <w:tcW w:w="6937"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00696AC0">
        <w:trPr>
          <w:cantSplit/>
        </w:trPr>
        <w:tc>
          <w:tcPr>
            <w:tcW w:w="2581"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937"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00696AC0">
        <w:trPr>
          <w:cantSplit/>
        </w:trPr>
        <w:tc>
          <w:tcPr>
            <w:tcW w:w="2581" w:type="dxa"/>
          </w:tcPr>
          <w:p w14:paraId="7FAE100E" w14:textId="5C92C90A" w:rsidR="00EB1E5D" w:rsidRPr="00C63B0B" w:rsidRDefault="00EB1E5D" w:rsidP="00EB1E5D">
            <w:pPr>
              <w:pStyle w:val="Arial11Bold"/>
              <w:rPr>
                <w:bCs/>
                <w:highlight w:val="cyan"/>
              </w:rPr>
            </w:pPr>
            <w:r w:rsidRPr="00C63B0B">
              <w:rPr>
                <w:rFonts w:cs="Arial"/>
                <w:highlight w:val="cyan"/>
              </w:rPr>
              <w:t>System Restoration</w:t>
            </w:r>
          </w:p>
        </w:tc>
        <w:tc>
          <w:tcPr>
            <w:tcW w:w="6937" w:type="dxa"/>
          </w:tcPr>
          <w:p w14:paraId="53AAEE62" w14:textId="15529814" w:rsidR="00EB1E5D" w:rsidRPr="00C63B0B" w:rsidRDefault="00EB1E5D" w:rsidP="00EB1E5D">
            <w:pPr>
              <w:pStyle w:val="TableArial11"/>
              <w:rPr>
                <w:highlight w:val="cyan"/>
              </w:rPr>
            </w:pPr>
            <w:r w:rsidRPr="00C63B0B">
              <w:rPr>
                <w:rFonts w:cs="Arial"/>
                <w:highlight w:val="cyan"/>
              </w:rPr>
              <w:t xml:space="preserve">The procedure necessary for a recovery from a </w:t>
            </w:r>
            <w:r w:rsidRPr="00C63B0B">
              <w:rPr>
                <w:rFonts w:cs="Arial"/>
                <w:b/>
                <w:highlight w:val="cyan"/>
              </w:rPr>
              <w:t>Total Shutdown</w:t>
            </w:r>
            <w:r w:rsidRPr="00C63B0B">
              <w:rPr>
                <w:rFonts w:cs="Arial"/>
                <w:highlight w:val="cyan"/>
              </w:rPr>
              <w:t xml:space="preserve"> or </w:t>
            </w:r>
            <w:r w:rsidRPr="00C63B0B">
              <w:rPr>
                <w:rFonts w:cs="Arial"/>
                <w:b/>
                <w:highlight w:val="cyan"/>
              </w:rPr>
              <w:t>Partial Shutdown</w:t>
            </w:r>
            <w:r w:rsidRPr="00C63B0B">
              <w:rPr>
                <w:rFonts w:cs="Arial"/>
                <w:highlight w:val="cyan"/>
              </w:rPr>
              <w:t>.</w:t>
            </w:r>
          </w:p>
        </w:tc>
      </w:tr>
      <w:tr w:rsidR="0093310B" w:rsidRPr="007E0B31" w14:paraId="2CF3A043" w14:textId="77777777" w:rsidTr="00696AC0">
        <w:trPr>
          <w:cantSplit/>
        </w:trPr>
        <w:tc>
          <w:tcPr>
            <w:tcW w:w="2581" w:type="dxa"/>
          </w:tcPr>
          <w:p w14:paraId="0120BCB8" w14:textId="3A83B8E2" w:rsidR="00EB1E5D" w:rsidRPr="00C63B0B" w:rsidRDefault="00EB1E5D" w:rsidP="00EB1E5D">
            <w:pPr>
              <w:pStyle w:val="Arial11Bold"/>
              <w:rPr>
                <w:rFonts w:cs="Arial"/>
                <w:highlight w:val="cyan"/>
              </w:rPr>
            </w:pPr>
            <w:r w:rsidRPr="00C63B0B">
              <w:rPr>
                <w:rFonts w:cs="Arial"/>
                <w:highlight w:val="cyan"/>
              </w:rPr>
              <w:t>System Restoration Region</w:t>
            </w:r>
          </w:p>
        </w:tc>
        <w:tc>
          <w:tcPr>
            <w:tcW w:w="6937" w:type="dxa"/>
          </w:tcPr>
          <w:p w14:paraId="5FF483DB" w14:textId="1B238D87" w:rsidR="00EB1E5D" w:rsidRPr="00C63B0B" w:rsidRDefault="00EB1E5D" w:rsidP="00EB1E5D">
            <w:pPr>
              <w:pStyle w:val="TableArial11"/>
              <w:rPr>
                <w:rFonts w:cs="Arial"/>
                <w:highlight w:val="cyan"/>
              </w:rPr>
            </w:pPr>
            <w:r w:rsidRPr="00C63B0B">
              <w:rPr>
                <w:rFonts w:cs="Arial"/>
                <w:highlight w:val="cyan"/>
              </w:rPr>
              <w:t xml:space="preserve">Those regions of the </w:t>
            </w:r>
            <w:r w:rsidRPr="00C63B0B">
              <w:rPr>
                <w:rFonts w:cs="Arial"/>
                <w:b/>
                <w:bCs/>
                <w:highlight w:val="cyan"/>
              </w:rPr>
              <w:t>Total System</w:t>
            </w:r>
            <w:r w:rsidRPr="00C63B0B">
              <w:rPr>
                <w:rFonts w:cs="Arial"/>
                <w:highlight w:val="cyan"/>
              </w:rPr>
              <w:t xml:space="preserve"> as defined in Appendix 1 of OC9.</w:t>
            </w:r>
          </w:p>
        </w:tc>
      </w:tr>
      <w:tr w:rsidR="0093310B" w:rsidRPr="007E0B31" w14:paraId="453796A2" w14:textId="77777777" w:rsidTr="00696AC0">
        <w:trPr>
          <w:cantSplit/>
        </w:trPr>
        <w:tc>
          <w:tcPr>
            <w:tcW w:w="2581" w:type="dxa"/>
          </w:tcPr>
          <w:p w14:paraId="3F95BB63" w14:textId="1466A058" w:rsidR="00EB1E5D" w:rsidRPr="00636020" w:rsidRDefault="00EB1E5D" w:rsidP="00EB1E5D">
            <w:pPr>
              <w:pStyle w:val="Arial11Bold"/>
              <w:rPr>
                <w:bCs/>
              </w:rPr>
            </w:pPr>
          </w:p>
        </w:tc>
        <w:tc>
          <w:tcPr>
            <w:tcW w:w="6937" w:type="dxa"/>
          </w:tcPr>
          <w:p w14:paraId="6E4299C8" w14:textId="5508A394" w:rsidR="00EB1E5D" w:rsidRPr="00E00BC7" w:rsidRDefault="00EB1E5D" w:rsidP="00EB1E5D">
            <w:pPr>
              <w:pStyle w:val="TableArial11"/>
            </w:pPr>
          </w:p>
        </w:tc>
      </w:tr>
      <w:tr w:rsidR="00EB1E5D" w:rsidRPr="007E0B31" w14:paraId="3847C81E" w14:textId="77777777" w:rsidTr="00696AC0">
        <w:trPr>
          <w:cantSplit/>
        </w:trPr>
        <w:tc>
          <w:tcPr>
            <w:tcW w:w="2581" w:type="dxa"/>
          </w:tcPr>
          <w:p w14:paraId="7FC4DAB5" w14:textId="7005E6F4" w:rsidR="00EB1E5D" w:rsidRPr="007E0B31" w:rsidRDefault="00EB1E5D" w:rsidP="00EB1E5D">
            <w:pPr>
              <w:pStyle w:val="Arial11Bold"/>
              <w:rPr>
                <w:rFonts w:cs="Arial"/>
              </w:rPr>
            </w:pPr>
            <w:r w:rsidRPr="00636020">
              <w:rPr>
                <w:bCs/>
              </w:rPr>
              <w:t>System Restoration Plan</w:t>
            </w:r>
          </w:p>
        </w:tc>
        <w:tc>
          <w:tcPr>
            <w:tcW w:w="6937"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00696AC0">
        <w:trPr>
          <w:cantSplit/>
        </w:trPr>
        <w:tc>
          <w:tcPr>
            <w:tcW w:w="2581"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937" w:type="dxa"/>
          </w:tcPr>
          <w:p w14:paraId="782961A9" w14:textId="40FC9F5D"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ins w:id="761" w:author="Halford(ESO), David" w:date="2023-04-08T17:28:00Z">
              <w:r w:rsidRPr="009B1D91">
                <w:rPr>
                  <w:rFonts w:cs="Arial"/>
                  <w:bCs/>
                </w:rPr>
                <w:t xml:space="preserve">, </w:t>
              </w:r>
              <w:r w:rsidRPr="00C63B0B">
                <w:rPr>
                  <w:rFonts w:cs="Arial"/>
                  <w:bCs/>
                  <w:highlight w:val="cyan"/>
                </w:rPr>
                <w:t>the relevant</w:t>
              </w:r>
              <w:r w:rsidRPr="00C63B0B">
                <w:rPr>
                  <w:rFonts w:cs="Arial"/>
                  <w:b/>
                  <w:highlight w:val="cyan"/>
                </w:rPr>
                <w:t xml:space="preserve"> Transmission Licensees’ Control </w:t>
              </w:r>
              <w:proofErr w:type="spellStart"/>
              <w:r w:rsidRPr="00C63B0B">
                <w:rPr>
                  <w:rFonts w:cs="Arial"/>
                  <w:b/>
                  <w:highlight w:val="cyan"/>
                </w:rPr>
                <w:t>Engeineers</w:t>
              </w:r>
            </w:ins>
            <w:proofErr w:type="spellEnd"/>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00696AC0">
        <w:trPr>
          <w:cantSplit/>
        </w:trPr>
        <w:tc>
          <w:tcPr>
            <w:tcW w:w="2581" w:type="dxa"/>
          </w:tcPr>
          <w:p w14:paraId="6D2E474F" w14:textId="77777777" w:rsidR="00EB1E5D" w:rsidRPr="007E0B31" w:rsidRDefault="00EB1E5D" w:rsidP="00EB1E5D">
            <w:pPr>
              <w:pStyle w:val="Arial11Bold"/>
              <w:rPr>
                <w:rFonts w:cs="Arial"/>
              </w:rPr>
            </w:pPr>
            <w:r w:rsidRPr="007E0B31">
              <w:rPr>
                <w:rFonts w:cs="Arial"/>
              </w:rPr>
              <w:t>System Tests</w:t>
            </w:r>
          </w:p>
        </w:tc>
        <w:tc>
          <w:tcPr>
            <w:tcW w:w="6937"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00696AC0">
        <w:trPr>
          <w:cantSplit/>
        </w:trPr>
        <w:tc>
          <w:tcPr>
            <w:tcW w:w="2581"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937"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00696AC0">
        <w:trPr>
          <w:cantSplit/>
        </w:trPr>
        <w:tc>
          <w:tcPr>
            <w:tcW w:w="2581"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937" w:type="dxa"/>
          </w:tcPr>
          <w:p w14:paraId="3E1A2B55" w14:textId="61971953" w:rsidR="00EB1E5D" w:rsidRPr="007E0B31" w:rsidRDefault="00EB1E5D" w:rsidP="00EB1E5D">
            <w:pPr>
              <w:pStyle w:val="TableArial11"/>
              <w:rPr>
                <w:rFonts w:cs="Arial"/>
              </w:rPr>
            </w:pPr>
            <w:bookmarkStart w:id="762"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762"/>
            <w:r w:rsidRPr="007E0B31">
              <w:rPr>
                <w:rFonts w:cs="Arial"/>
              </w:rPr>
              <w:t>.</w:t>
            </w:r>
          </w:p>
        </w:tc>
      </w:tr>
      <w:tr w:rsidR="00EB1E5D" w:rsidRPr="007E0B31" w14:paraId="1DA61D3F" w14:textId="77777777" w:rsidTr="00696AC0">
        <w:trPr>
          <w:cantSplit/>
        </w:trPr>
        <w:tc>
          <w:tcPr>
            <w:tcW w:w="2581"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937" w:type="dxa"/>
          </w:tcPr>
          <w:p w14:paraId="62BA3C3F" w14:textId="7BBA8F9D" w:rsidR="00EB1E5D" w:rsidRPr="007E0B31" w:rsidRDefault="00EB1E5D" w:rsidP="00EB1E5D">
            <w:pPr>
              <w:pStyle w:val="TableArial11"/>
              <w:rPr>
                <w:rFonts w:cs="Arial"/>
              </w:rPr>
            </w:pPr>
            <w:bookmarkStart w:id="763"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763"/>
          </w:p>
        </w:tc>
      </w:tr>
      <w:tr w:rsidR="00EB1E5D" w:rsidRPr="007E0B31" w14:paraId="5E31ADD9" w14:textId="77777777" w:rsidTr="00696AC0">
        <w:trPr>
          <w:cantSplit/>
        </w:trPr>
        <w:tc>
          <w:tcPr>
            <w:tcW w:w="2581" w:type="dxa"/>
          </w:tcPr>
          <w:p w14:paraId="0CFAE3A8" w14:textId="77777777" w:rsidR="00EB1E5D" w:rsidRPr="007E0B31" w:rsidRDefault="00EB1E5D" w:rsidP="00EB1E5D">
            <w:pPr>
              <w:pStyle w:val="Arial11Bold"/>
              <w:rPr>
                <w:rFonts w:cs="Arial"/>
              </w:rPr>
            </w:pPr>
            <w:r w:rsidRPr="0068623B">
              <w:rPr>
                <w:rFonts w:cs="Arial"/>
              </w:rPr>
              <w:lastRenderedPageBreak/>
              <w:t>Targe</w:t>
            </w:r>
            <w:r w:rsidRPr="00360F5B">
              <w:rPr>
                <w:rFonts w:cs="Arial"/>
              </w:rPr>
              <w:t>t Frequency</w:t>
            </w:r>
          </w:p>
        </w:tc>
        <w:tc>
          <w:tcPr>
            <w:tcW w:w="6937" w:type="dxa"/>
          </w:tcPr>
          <w:p w14:paraId="0FFC5410" w14:textId="526503B1"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00827D48" w:rsidRPr="007E0B31">
              <w:rPr>
                <w:rFonts w:cs="Arial"/>
              </w:rPr>
              <w:t>.</w:t>
            </w:r>
            <w:r w:rsidRPr="00752308">
              <w:rPr>
                <w:b/>
              </w:rPr>
              <w:t xml:space="preserve"> </w:t>
            </w:r>
            <w:ins w:id="764" w:author="Halford(ESO), David" w:date="2023-04-08T17:28:00Z">
              <w:r w:rsidRPr="00FE2DAE">
                <w:rPr>
                  <w:rFonts w:cs="Arial"/>
                  <w:bCs/>
                  <w:highlight w:val="cyan"/>
                </w:rPr>
                <w:t xml:space="preserve">or of a relevant </w:t>
              </w:r>
              <w:r w:rsidRPr="00FE2DAE">
                <w:rPr>
                  <w:rFonts w:cs="Arial"/>
                  <w:b/>
                  <w:highlight w:val="cyan"/>
                </w:rPr>
                <w:t>Power Island</w:t>
              </w:r>
              <w:r w:rsidRPr="00FE2DAE">
                <w:rPr>
                  <w:rFonts w:cs="Arial"/>
                  <w:highlight w:val="cyan"/>
                </w:rPr>
                <w:t>.</w:t>
              </w:r>
              <w:r w:rsidRPr="007E0B31">
                <w:rPr>
                  <w:rFonts w:cs="Arial"/>
                </w:rPr>
                <w:t xml:space="preserve"> </w:t>
              </w:r>
            </w:ins>
            <w:r w:rsidRPr="007E0B31">
              <w:rPr>
                <w:rFonts w:cs="Arial"/>
              </w:rPr>
              <w:t xml:space="preserve">This will normally be 50.00Hz plus or minus 0.05Hz, except in exceptional circumstances as determined by </w:t>
            </w:r>
            <w:r>
              <w:rPr>
                <w:rFonts w:cs="Arial"/>
                <w:b/>
              </w:rPr>
              <w:t>The Company</w:t>
            </w:r>
            <w:del w:id="765" w:author="Halford(ESO), David" w:date="2023-04-08T17:28:00Z">
              <w:r w:rsidR="00827D48" w:rsidRPr="00FE2DAE">
                <w:rPr>
                  <w:rFonts w:cs="Arial"/>
                  <w:highlight w:val="cyan"/>
                  <w:rPrChange w:id="766" w:author="Steve Baker (ESO)" w:date="2024-01-09T13:45:00Z">
                    <w:rPr>
                      <w:rFonts w:cs="Arial"/>
                    </w:rPr>
                  </w:rPrChange>
                </w:rPr>
                <w:delText>, in its reasonable opinion when this may be 49.90 or 50.10Hz. An</w:delText>
              </w:r>
            </w:del>
            <w:ins w:id="767" w:author="Halford(ESO), David" w:date="2023-04-08T17:28:00Z">
              <w:r w:rsidR="00F548FD" w:rsidRPr="00FE2DAE">
                <w:rPr>
                  <w:rFonts w:cs="Arial"/>
                  <w:b/>
                  <w:highlight w:val="cyan"/>
                  <w:rPrChange w:id="768" w:author="Steve Baker (ESO)" w:date="2024-01-09T13:45:00Z">
                    <w:rPr>
                      <w:rFonts w:cs="Arial"/>
                      <w:b/>
                    </w:rPr>
                  </w:rPrChange>
                </w:rPr>
                <w:t xml:space="preserve"> </w:t>
              </w:r>
              <w:r w:rsidR="00F548FD" w:rsidRPr="00FE2DAE">
                <w:rPr>
                  <w:rFonts w:cs="Arial"/>
                  <w:bCs/>
                  <w:highlight w:val="cyan"/>
                  <w:rPrChange w:id="769" w:author="Steve Baker (ESO)" w:date="2024-01-09T13:45:00Z">
                    <w:rPr>
                      <w:rFonts w:cs="Arial"/>
                      <w:bCs/>
                    </w:rPr>
                  </w:rPrChange>
                </w:rPr>
                <w:t>for</w:t>
              </w:r>
            </w:ins>
            <w:r w:rsidR="00F548FD" w:rsidRPr="00F548FD">
              <w:rPr>
                <w:rFonts w:cs="Arial"/>
                <w:bCs/>
              </w:rPr>
              <w:t xml:space="preserve"> example </w:t>
            </w:r>
            <w:del w:id="770" w:author="Halford(ESO), David" w:date="2023-04-08T17:28:00Z">
              <w:r w:rsidR="00827D48" w:rsidRPr="00FE2DAE">
                <w:rPr>
                  <w:rFonts w:cs="Arial"/>
                  <w:highlight w:val="cyan"/>
                  <w:rPrChange w:id="771" w:author="Steve Baker (ESO)" w:date="2024-01-09T13:45:00Z">
                    <w:rPr>
                      <w:rFonts w:cs="Arial"/>
                    </w:rPr>
                  </w:rPrChange>
                </w:rPr>
                <w:delText>of exceptional circumstances</w:delText>
              </w:r>
            </w:del>
            <w:ins w:id="772" w:author="Halford(ESO), David" w:date="2023-04-08T17:28:00Z">
              <w:r w:rsidR="00FC5262" w:rsidRPr="00FE2DAE">
                <w:rPr>
                  <w:rFonts w:cs="Arial"/>
                  <w:bCs/>
                  <w:highlight w:val="cyan"/>
                  <w:rPrChange w:id="773" w:author="Steve Baker (ESO)" w:date="2024-01-09T13:45:00Z">
                    <w:rPr>
                      <w:rFonts w:cs="Arial"/>
                      <w:bCs/>
                    </w:rPr>
                  </w:rPrChange>
                </w:rPr>
                <w:t>which</w:t>
              </w:r>
            </w:ins>
            <w:r w:rsidR="00A17150">
              <w:rPr>
                <w:rFonts w:cs="Arial"/>
              </w:rPr>
              <w:t xml:space="preserve"> </w:t>
            </w:r>
            <w:r w:rsidR="00F61407">
              <w:rPr>
                <w:rFonts w:cs="Arial"/>
              </w:rPr>
              <w:t xml:space="preserve">may </w:t>
            </w:r>
            <w:r w:rsidR="0057073B">
              <w:rPr>
                <w:rFonts w:cs="Arial"/>
              </w:rPr>
              <w:t>be</w:t>
            </w:r>
            <w:r w:rsidRPr="007E0B31">
              <w:rPr>
                <w:rFonts w:cs="Arial"/>
              </w:rPr>
              <w:t xml:space="preserve"> </w:t>
            </w:r>
            <w:del w:id="774" w:author="Halford(ESO), David" w:date="2023-04-08T17:28:00Z">
              <w:r w:rsidR="00827D48" w:rsidRPr="00FE2DAE">
                <w:rPr>
                  <w:rFonts w:cs="Arial"/>
                  <w:highlight w:val="cyan"/>
                  <w:rPrChange w:id="775" w:author="Steve Baker (ESO)" w:date="2024-01-09T13:45:00Z">
                    <w:rPr>
                      <w:rFonts w:cs="Arial"/>
                    </w:rPr>
                  </w:rPrChange>
                </w:rPr>
                <w:delText>difficulties caused in</w:delText>
              </w:r>
              <w:r w:rsidR="00827D48" w:rsidRPr="007E0B31">
                <w:rPr>
                  <w:rFonts w:cs="Arial"/>
                </w:rPr>
                <w:delText xml:space="preserve"> </w:delText>
              </w:r>
            </w:del>
            <w:r w:rsidRPr="007E0B31">
              <w:rPr>
                <w:rFonts w:cs="Arial"/>
              </w:rPr>
              <w:t xml:space="preserve">operating the </w:t>
            </w:r>
            <w:r w:rsidRPr="007E0B31">
              <w:rPr>
                <w:rFonts w:cs="Arial"/>
                <w:b/>
              </w:rPr>
              <w:t>System</w:t>
            </w:r>
            <w:r w:rsidRPr="007E0B31">
              <w:rPr>
                <w:rFonts w:cs="Arial"/>
              </w:rPr>
              <w:t xml:space="preserve"> during disputes affecting fuel supplies</w:t>
            </w:r>
            <w:ins w:id="776" w:author="Halford(ESO), David" w:date="2023-04-08T17:28:00Z">
              <w:r>
                <w:rPr>
                  <w:rFonts w:cs="Arial"/>
                </w:rPr>
                <w:t xml:space="preserve"> </w:t>
              </w:r>
              <w:r w:rsidRPr="00FE2DAE">
                <w:rPr>
                  <w:rFonts w:cs="Arial"/>
                  <w:highlight w:val="cyan"/>
                </w:rPr>
                <w:t xml:space="preserve">or following a </w:t>
              </w:r>
              <w:r w:rsidRPr="00FE2DAE">
                <w:rPr>
                  <w:rFonts w:cs="Arial"/>
                  <w:b/>
                  <w:highlight w:val="cyan"/>
                </w:rPr>
                <w:t>Total Shutdown</w:t>
              </w:r>
              <w:r w:rsidRPr="00FE2DAE">
                <w:rPr>
                  <w:rFonts w:cs="Arial"/>
                  <w:highlight w:val="cyan"/>
                </w:rPr>
                <w:t xml:space="preserve"> or </w:t>
              </w:r>
              <w:r w:rsidRPr="00FE2DAE">
                <w:rPr>
                  <w:rFonts w:cs="Arial"/>
                  <w:b/>
                  <w:highlight w:val="cyan"/>
                </w:rPr>
                <w:t>Partial Shutdown</w:t>
              </w:r>
              <w:r w:rsidRPr="00FE2DAE">
                <w:rPr>
                  <w:rFonts w:cs="Arial"/>
                  <w:highlight w:val="cyan"/>
                </w:rPr>
                <w:t xml:space="preserve"> where </w:t>
              </w:r>
              <w:r w:rsidRPr="00FE2DAE">
                <w:rPr>
                  <w:rFonts w:cs="Arial"/>
                  <w:b/>
                  <w:highlight w:val="cyan"/>
                </w:rPr>
                <w:t>Power Islands</w:t>
              </w:r>
              <w:r w:rsidRPr="00FE2DAE">
                <w:rPr>
                  <w:rFonts w:cs="Arial"/>
                  <w:highlight w:val="cyan"/>
                </w:rPr>
                <w:t xml:space="preserve"> are established, and each </w:t>
              </w:r>
              <w:r w:rsidRPr="00FE2DAE">
                <w:rPr>
                  <w:rFonts w:cs="Arial"/>
                  <w:b/>
                  <w:highlight w:val="cyan"/>
                </w:rPr>
                <w:t>Power Island</w:t>
              </w:r>
              <w:r w:rsidRPr="00FE2DAE">
                <w:rPr>
                  <w:rFonts w:cs="Arial"/>
                  <w:highlight w:val="cyan"/>
                </w:rPr>
                <w:t xml:space="preserve"> has its own unique </w:t>
              </w:r>
              <w:r w:rsidR="0068623B" w:rsidRPr="00FE2DAE">
                <w:rPr>
                  <w:rFonts w:cs="Arial"/>
                  <w:b/>
                  <w:highlight w:val="cyan"/>
                </w:rPr>
                <w:t>F</w:t>
              </w:r>
              <w:r w:rsidRPr="00FE2DAE">
                <w:rPr>
                  <w:rFonts w:cs="Arial"/>
                  <w:b/>
                  <w:highlight w:val="cyan"/>
                </w:rPr>
                <w:t>requency</w:t>
              </w:r>
            </w:ins>
            <w:r w:rsidRPr="00FE2DAE">
              <w:rPr>
                <w:rFonts w:cs="Arial"/>
                <w:highlight w:val="cyan"/>
              </w:rPr>
              <w:t>.</w:t>
            </w:r>
            <w:r w:rsidRPr="007E0B31">
              <w:rPr>
                <w:rFonts w:cs="Arial"/>
              </w:rPr>
              <w:t xml:space="preserve"> </w:t>
            </w:r>
          </w:p>
        </w:tc>
      </w:tr>
      <w:tr w:rsidR="00EB1E5D" w:rsidRPr="007E0B31" w14:paraId="33638CB5" w14:textId="77777777" w:rsidTr="00696AC0">
        <w:trPr>
          <w:cantSplit/>
        </w:trPr>
        <w:tc>
          <w:tcPr>
            <w:tcW w:w="2581"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937"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00696AC0">
        <w:trPr>
          <w:cantSplit/>
        </w:trPr>
        <w:tc>
          <w:tcPr>
            <w:tcW w:w="2581" w:type="dxa"/>
          </w:tcPr>
          <w:p w14:paraId="39FDCA0F" w14:textId="51FF5C89" w:rsidR="00EB1E5D" w:rsidRPr="007E0B31" w:rsidRDefault="00EB1E5D" w:rsidP="00EB1E5D">
            <w:pPr>
              <w:pStyle w:val="Arial11Bold"/>
              <w:rPr>
                <w:rFonts w:cs="Arial"/>
              </w:rPr>
            </w:pPr>
            <w:r>
              <w:rPr>
                <w:rFonts w:cs="Arial"/>
              </w:rPr>
              <w:t>TERRE</w:t>
            </w:r>
          </w:p>
        </w:tc>
        <w:tc>
          <w:tcPr>
            <w:tcW w:w="6937"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00696AC0">
        <w:trPr>
          <w:cantSplit/>
        </w:trPr>
        <w:tc>
          <w:tcPr>
            <w:tcW w:w="2581" w:type="dxa"/>
          </w:tcPr>
          <w:p w14:paraId="567E2BEF" w14:textId="695F4B81" w:rsidR="00EB1E5D" w:rsidRDefault="00EB1E5D" w:rsidP="00EB1E5D">
            <w:pPr>
              <w:pStyle w:val="Arial11Bold"/>
              <w:rPr>
                <w:rFonts w:cs="Arial"/>
              </w:rPr>
            </w:pPr>
            <w:r w:rsidRPr="0081264E">
              <w:rPr>
                <w:rFonts w:cs="Arial"/>
              </w:rPr>
              <w:t>TERRE Activation Period</w:t>
            </w:r>
          </w:p>
        </w:tc>
        <w:tc>
          <w:tcPr>
            <w:tcW w:w="6937" w:type="dxa"/>
          </w:tcPr>
          <w:p w14:paraId="41684B89" w14:textId="1905B62B" w:rsidR="00EB1E5D" w:rsidRPr="0081264E" w:rsidRDefault="00EB1E5D" w:rsidP="00EB1E5D">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00696AC0">
        <w:trPr>
          <w:cantSplit/>
        </w:trPr>
        <w:tc>
          <w:tcPr>
            <w:tcW w:w="2581"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937" w:type="dxa"/>
          </w:tcPr>
          <w:p w14:paraId="671C74AE" w14:textId="7274A881"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00696AC0">
        <w:trPr>
          <w:cantSplit/>
        </w:trPr>
        <w:tc>
          <w:tcPr>
            <w:tcW w:w="2581" w:type="dxa"/>
          </w:tcPr>
          <w:p w14:paraId="7DA4E9BF" w14:textId="53EC5DBC" w:rsidR="00EB1E5D" w:rsidRPr="0081264E" w:rsidRDefault="00EB1E5D" w:rsidP="00EB1E5D">
            <w:pPr>
              <w:pStyle w:val="Arial11Bold"/>
              <w:rPr>
                <w:rFonts w:cs="Arial"/>
              </w:rPr>
            </w:pPr>
            <w:r w:rsidRPr="0081264E">
              <w:rPr>
                <w:rFonts w:cs="Arial"/>
              </w:rPr>
              <w:t>TERRE Bid</w:t>
            </w:r>
          </w:p>
        </w:tc>
        <w:tc>
          <w:tcPr>
            <w:tcW w:w="6937"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00696AC0">
        <w:trPr>
          <w:cantSplit/>
        </w:trPr>
        <w:tc>
          <w:tcPr>
            <w:tcW w:w="2581" w:type="dxa"/>
          </w:tcPr>
          <w:p w14:paraId="0E3BA98F" w14:textId="3DE6A8A3" w:rsidR="00EB1E5D" w:rsidRPr="0081264E" w:rsidRDefault="00EB1E5D" w:rsidP="00EB1E5D">
            <w:pPr>
              <w:pStyle w:val="Arial11Bold"/>
              <w:rPr>
                <w:rFonts w:cs="Arial"/>
              </w:rPr>
            </w:pPr>
            <w:r>
              <w:rPr>
                <w:rFonts w:cs="Arial"/>
              </w:rPr>
              <w:t>TERRE Central Platform</w:t>
            </w:r>
          </w:p>
        </w:tc>
        <w:tc>
          <w:tcPr>
            <w:tcW w:w="6937"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00696AC0">
        <w:trPr>
          <w:cantSplit/>
        </w:trPr>
        <w:tc>
          <w:tcPr>
            <w:tcW w:w="2581"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937"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00696AC0">
        <w:trPr>
          <w:cantSplit/>
        </w:trPr>
        <w:tc>
          <w:tcPr>
            <w:tcW w:w="2581" w:type="dxa"/>
          </w:tcPr>
          <w:p w14:paraId="150333DE" w14:textId="33A1157A" w:rsidR="00EB1E5D" w:rsidRDefault="00EB1E5D" w:rsidP="00EB1E5D">
            <w:pPr>
              <w:pStyle w:val="Arial11Bold"/>
              <w:jc w:val="both"/>
              <w:rPr>
                <w:rFonts w:cs="Arial"/>
              </w:rPr>
            </w:pPr>
            <w:r w:rsidRPr="0081264E">
              <w:rPr>
                <w:rFonts w:cs="Arial"/>
              </w:rPr>
              <w:t>TERRE Gate Closure</w:t>
            </w:r>
          </w:p>
        </w:tc>
        <w:tc>
          <w:tcPr>
            <w:tcW w:w="6937"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00696AC0">
        <w:trPr>
          <w:cantSplit/>
        </w:trPr>
        <w:tc>
          <w:tcPr>
            <w:tcW w:w="2581"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937"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00696AC0">
        <w:trPr>
          <w:cantSplit/>
        </w:trPr>
        <w:tc>
          <w:tcPr>
            <w:tcW w:w="2581"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937"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00696AC0">
        <w:trPr>
          <w:cantSplit/>
        </w:trPr>
        <w:tc>
          <w:tcPr>
            <w:tcW w:w="2581" w:type="dxa"/>
          </w:tcPr>
          <w:p w14:paraId="128FD9C9" w14:textId="77777777" w:rsidR="00EB1E5D" w:rsidRPr="007E0B31" w:rsidRDefault="00EB1E5D" w:rsidP="00EB1E5D">
            <w:pPr>
              <w:pStyle w:val="Arial11Bold"/>
              <w:rPr>
                <w:rFonts w:cs="Arial"/>
              </w:rPr>
            </w:pPr>
            <w:r w:rsidRPr="007E0B31">
              <w:rPr>
                <w:rFonts w:cs="Arial"/>
              </w:rPr>
              <w:t>Test Panel</w:t>
            </w:r>
          </w:p>
        </w:tc>
        <w:tc>
          <w:tcPr>
            <w:tcW w:w="6937"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00696AC0">
        <w:trPr>
          <w:cantSplit/>
          <w:ins w:id="777" w:author="Halford(ESO), David" w:date="2023-04-08T17:28:00Z"/>
        </w:trPr>
        <w:tc>
          <w:tcPr>
            <w:tcW w:w="2581" w:type="dxa"/>
          </w:tcPr>
          <w:p w14:paraId="1F60112F" w14:textId="41D5FEBC" w:rsidR="00EB1E5D" w:rsidRPr="00C356D0" w:rsidRDefault="00EB1E5D" w:rsidP="00EB1E5D">
            <w:pPr>
              <w:pStyle w:val="Arial11Bold"/>
              <w:rPr>
                <w:ins w:id="778" w:author="Halford(ESO), David" w:date="2023-04-08T17:28:00Z"/>
                <w:rFonts w:cs="Arial"/>
                <w:highlight w:val="cyan"/>
              </w:rPr>
            </w:pPr>
            <w:ins w:id="779" w:author="Halford(ESO), David" w:date="2023-04-08T17:28:00Z">
              <w:r w:rsidRPr="00C356D0">
                <w:rPr>
                  <w:rFonts w:cs="Arial"/>
                  <w:highlight w:val="cyan"/>
                </w:rPr>
                <w:t>Test Plan</w:t>
              </w:r>
            </w:ins>
          </w:p>
        </w:tc>
        <w:tc>
          <w:tcPr>
            <w:tcW w:w="6937" w:type="dxa"/>
          </w:tcPr>
          <w:p w14:paraId="438005A0" w14:textId="0FBDEE72" w:rsidR="00EB1E5D" w:rsidRPr="00C356D0" w:rsidRDefault="00EB1E5D" w:rsidP="00EB1E5D">
            <w:pPr>
              <w:pStyle w:val="TableArial11"/>
              <w:rPr>
                <w:ins w:id="780" w:author="Halford(ESO), David" w:date="2023-04-08T17:28:00Z"/>
                <w:rFonts w:cs="Arial"/>
                <w:highlight w:val="cyan"/>
              </w:rPr>
            </w:pPr>
            <w:ins w:id="781" w:author="Halford(ESO), David" w:date="2023-04-08T17:28:00Z">
              <w:r w:rsidRPr="00C356D0">
                <w:rPr>
                  <w:highlight w:val="cyan"/>
                </w:rPr>
                <w:t xml:space="preserve">A document prepared by </w:t>
              </w:r>
              <w:r w:rsidRPr="00C356D0">
                <w:rPr>
                  <w:b/>
                  <w:highlight w:val="cyan"/>
                </w:rPr>
                <w:t>The Company</w:t>
              </w:r>
              <w:r w:rsidRPr="00C356D0">
                <w:rPr>
                  <w:highlight w:val="cyan"/>
                </w:rPr>
                <w:t>, as</w:t>
              </w:r>
              <w:r w:rsidRPr="00C356D0">
                <w:rPr>
                  <w:b/>
                  <w:highlight w:val="cyan"/>
                </w:rPr>
                <w:t xml:space="preserve"> </w:t>
              </w:r>
              <w:r w:rsidRPr="00C356D0">
                <w:rPr>
                  <w:highlight w:val="cyan"/>
                </w:rPr>
                <w:t>published on its</w:t>
              </w:r>
              <w:r w:rsidRPr="00C356D0">
                <w:rPr>
                  <w:b/>
                  <w:highlight w:val="cyan"/>
                </w:rPr>
                <w:t xml:space="preserve"> </w:t>
              </w:r>
              <w:proofErr w:type="gramStart"/>
              <w:r w:rsidRPr="00C356D0">
                <w:rPr>
                  <w:b/>
                  <w:highlight w:val="cyan"/>
                </w:rPr>
                <w:t>Website</w:t>
              </w:r>
              <w:proofErr w:type="gramEnd"/>
              <w:r w:rsidRPr="00C356D0">
                <w:rPr>
                  <w:highlight w:val="cyan"/>
                </w:rPr>
                <w:t>, outlining how the requirements of the “</w:t>
              </w:r>
              <w:r w:rsidRPr="00C356D0">
                <w:rPr>
                  <w:b/>
                  <w:bCs/>
                  <w:highlight w:val="cyan"/>
                </w:rPr>
                <w:t>Test Plan</w:t>
              </w:r>
              <w:r w:rsidRPr="00C356D0">
                <w:rPr>
                  <w:highlight w:val="cyan"/>
                </w:rPr>
                <w:t xml:space="preserve">”, as provided for by </w:t>
              </w:r>
              <w:r w:rsidRPr="00C356D0">
                <w:rPr>
                  <w:b/>
                  <w:highlight w:val="cyan"/>
                </w:rPr>
                <w:t>Retained EU Law</w:t>
              </w:r>
              <w:r w:rsidRPr="00C356D0">
                <w:rPr>
                  <w:highlight w:val="cyan"/>
                </w:rPr>
                <w:t xml:space="preserve"> (Commission Regulation (EU) 2017/2196), has been implemented within the </w:t>
              </w:r>
              <w:r w:rsidRPr="00C356D0">
                <w:rPr>
                  <w:b/>
                  <w:highlight w:val="cyan"/>
                </w:rPr>
                <w:t>GB Synchronous Area</w:t>
              </w:r>
              <w:r w:rsidRPr="00C356D0">
                <w:rPr>
                  <w:highlight w:val="cyan"/>
                </w:rPr>
                <w:t>.</w:t>
              </w:r>
            </w:ins>
          </w:p>
        </w:tc>
      </w:tr>
      <w:tr w:rsidR="00EB1E5D" w:rsidRPr="007E0B31" w14:paraId="28AD5A3B" w14:textId="77777777" w:rsidTr="00696AC0">
        <w:trPr>
          <w:cantSplit/>
        </w:trPr>
        <w:tc>
          <w:tcPr>
            <w:tcW w:w="2581" w:type="dxa"/>
          </w:tcPr>
          <w:p w14:paraId="57595996" w14:textId="77777777" w:rsidR="00EB1E5D" w:rsidRPr="007E0B31" w:rsidRDefault="00EB1E5D" w:rsidP="00EB1E5D">
            <w:pPr>
              <w:pStyle w:val="Arial11Bold"/>
              <w:rPr>
                <w:rFonts w:cs="Arial"/>
              </w:rPr>
            </w:pPr>
            <w:r w:rsidRPr="007E0B31">
              <w:rPr>
                <w:rFonts w:cs="Arial"/>
              </w:rPr>
              <w:lastRenderedPageBreak/>
              <w:t>Test Programme</w:t>
            </w:r>
          </w:p>
        </w:tc>
        <w:tc>
          <w:tcPr>
            <w:tcW w:w="6937"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00696AC0">
        <w:trPr>
          <w:cantSplit/>
        </w:trPr>
        <w:tc>
          <w:tcPr>
            <w:tcW w:w="2581" w:type="dxa"/>
          </w:tcPr>
          <w:p w14:paraId="1D6B5BC8" w14:textId="77777777" w:rsidR="00EB1E5D" w:rsidRPr="007E0B31" w:rsidRDefault="00EB1E5D" w:rsidP="00EB1E5D">
            <w:pPr>
              <w:pStyle w:val="Arial11Bold"/>
              <w:rPr>
                <w:rFonts w:cs="Arial"/>
              </w:rPr>
            </w:pPr>
            <w:r w:rsidRPr="007E0B31">
              <w:rPr>
                <w:rFonts w:cs="Arial"/>
              </w:rPr>
              <w:t>Test Proposer</w:t>
            </w:r>
          </w:p>
        </w:tc>
        <w:tc>
          <w:tcPr>
            <w:tcW w:w="6937"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00696AC0">
        <w:trPr>
          <w:cantSplit/>
        </w:trPr>
        <w:tc>
          <w:tcPr>
            <w:tcW w:w="2581" w:type="dxa"/>
          </w:tcPr>
          <w:p w14:paraId="06874C34" w14:textId="30838C72" w:rsidR="00EB1E5D" w:rsidRPr="004C03CD" w:rsidRDefault="00EB1E5D" w:rsidP="00EB1E5D">
            <w:pPr>
              <w:pStyle w:val="Arial11Bold"/>
              <w:rPr>
                <w:rFonts w:cs="Arial"/>
              </w:rPr>
            </w:pPr>
            <w:r w:rsidRPr="002510FF">
              <w:rPr>
                <w:rFonts w:cs="Arial"/>
              </w:rPr>
              <w:t>Test Signal</w:t>
            </w:r>
          </w:p>
        </w:tc>
        <w:tc>
          <w:tcPr>
            <w:tcW w:w="6937"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00696AC0">
        <w:trPr>
          <w:cantSplit/>
        </w:trPr>
        <w:tc>
          <w:tcPr>
            <w:tcW w:w="2581" w:type="dxa"/>
          </w:tcPr>
          <w:p w14:paraId="1A32535D" w14:textId="3657B7C0" w:rsidR="00EB1E5D" w:rsidRPr="007E0B31" w:rsidRDefault="00EB1E5D" w:rsidP="00EB1E5D">
            <w:pPr>
              <w:pStyle w:val="Arial11Bold"/>
              <w:rPr>
                <w:rFonts w:cs="Arial"/>
              </w:rPr>
            </w:pPr>
            <w:r>
              <w:rPr>
                <w:rFonts w:cs="Arial"/>
              </w:rPr>
              <w:t>The Company</w:t>
            </w:r>
          </w:p>
        </w:tc>
        <w:tc>
          <w:tcPr>
            <w:tcW w:w="6937"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00696AC0">
        <w:trPr>
          <w:cantSplit/>
        </w:trPr>
        <w:tc>
          <w:tcPr>
            <w:tcW w:w="2581"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937"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00696AC0">
        <w:trPr>
          <w:cantSplit/>
        </w:trPr>
        <w:tc>
          <w:tcPr>
            <w:tcW w:w="2581"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937"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00696AC0">
        <w:trPr>
          <w:cantSplit/>
        </w:trPr>
        <w:tc>
          <w:tcPr>
            <w:tcW w:w="2581" w:type="dxa"/>
          </w:tcPr>
          <w:p w14:paraId="1E0D9CB3" w14:textId="084B8B13" w:rsidR="00EB1E5D" w:rsidRPr="00A438EF" w:rsidRDefault="00827D48" w:rsidP="00EB1E5D">
            <w:pPr>
              <w:pStyle w:val="Arial11Bold"/>
              <w:rPr>
                <w:rFonts w:cs="Arial"/>
              </w:rPr>
            </w:pPr>
            <w:r w:rsidRPr="007E0B31">
              <w:rPr>
                <w:rFonts w:cs="Arial"/>
              </w:rPr>
              <w:t xml:space="preserve">Total </w:t>
            </w:r>
            <w:del w:id="782" w:author="Halford(ESO), David" w:date="2023-04-08T17:28:00Z">
              <w:r w:rsidRPr="007267B8">
                <w:rPr>
                  <w:rFonts w:cs="Arial"/>
                  <w:highlight w:val="cyan"/>
                  <w:rPrChange w:id="783" w:author="Steve Baker (ESO)" w:date="2024-01-09T13:46:00Z">
                    <w:rPr>
                      <w:rFonts w:cs="Arial"/>
                    </w:rPr>
                  </w:rPrChange>
                </w:rPr>
                <w:delText>Shutdown</w:delText>
              </w:r>
            </w:del>
            <w:proofErr w:type="spellStart"/>
            <w:ins w:id="784" w:author="Halford(ESO), David" w:date="2023-04-08T17:28:00Z">
              <w:r w:rsidRPr="007267B8">
                <w:rPr>
                  <w:rFonts w:cs="Arial"/>
                  <w:highlight w:val="cyan"/>
                  <w:rPrChange w:id="785" w:author="Steve Baker (ESO)" w:date="2024-01-09T13:46:00Z">
                    <w:rPr>
                      <w:rFonts w:cs="Arial"/>
                    </w:rPr>
                  </w:rPrChange>
                </w:rPr>
                <w:t>Shutdown</w:t>
              </w:r>
              <w:r w:rsidR="00EB1E5D" w:rsidRPr="007267B8">
                <w:rPr>
                  <w:rFonts w:cs="Arial"/>
                  <w:highlight w:val="cyan"/>
                  <w:rPrChange w:id="786" w:author="Steve Baker (ESO)" w:date="2024-01-09T13:46:00Z">
                    <w:rPr>
                      <w:rFonts w:cs="Arial"/>
                    </w:rPr>
                  </w:rPrChange>
                </w:rPr>
                <w:t>Top</w:t>
              </w:r>
              <w:proofErr w:type="spellEnd"/>
              <w:r w:rsidR="00EB1E5D" w:rsidRPr="007267B8">
                <w:rPr>
                  <w:rFonts w:cs="Arial"/>
                  <w:highlight w:val="cyan"/>
                  <w:rPrChange w:id="787" w:author="Steve Baker (ESO)" w:date="2024-01-09T13:46:00Z">
                    <w:rPr>
                      <w:rFonts w:cs="Arial"/>
                    </w:rPr>
                  </w:rPrChange>
                </w:rPr>
                <w:t xml:space="preserve"> Up Restoration Capability</w:t>
              </w:r>
            </w:ins>
          </w:p>
        </w:tc>
        <w:tc>
          <w:tcPr>
            <w:tcW w:w="6937" w:type="dxa"/>
          </w:tcPr>
          <w:p w14:paraId="0B413FB2" w14:textId="5CB965E7" w:rsidR="00EB1E5D" w:rsidRPr="00665E9C" w:rsidRDefault="00827D48" w:rsidP="00752308">
            <w:pPr>
              <w:pStyle w:val="Default"/>
              <w:jc w:val="both"/>
            </w:pPr>
            <w:r w:rsidRPr="007E0B31">
              <w:t xml:space="preserve">The situation existing when all generation has ceased and there is no electricity supply from </w:t>
            </w:r>
            <w:r w:rsidRPr="007E0B31">
              <w:rPr>
                <w:b/>
              </w:rPr>
              <w:t>External Interconnections</w:t>
            </w:r>
            <w:r w:rsidRPr="007E0B31">
              <w:t xml:space="preserve"> and, therefore, the </w:t>
            </w:r>
            <w:r w:rsidRPr="007E0B31">
              <w:rPr>
                <w:b/>
              </w:rPr>
              <w:t>Total System</w:t>
            </w:r>
            <w:r w:rsidRPr="007E0B31">
              <w:t xml:space="preserve"> has shutdown with the result that it is not possible for the </w:t>
            </w:r>
            <w:r w:rsidRPr="007E0B31">
              <w:rPr>
                <w:b/>
              </w:rPr>
              <w:t>Total System</w:t>
            </w:r>
            <w:r w:rsidRPr="007E0B31">
              <w:t xml:space="preserve"> to begin to function again without </w:t>
            </w:r>
            <w:r>
              <w:rPr>
                <w:b/>
              </w:rPr>
              <w:t>The Company</w:t>
            </w:r>
            <w:r w:rsidRPr="007E0B31">
              <w:rPr>
                <w:b/>
              </w:rPr>
              <w:t>’s</w:t>
            </w:r>
            <w:r w:rsidRPr="007E0B31">
              <w:t xml:space="preserve"> directions relating to a </w:t>
            </w:r>
            <w:r w:rsidRPr="007E0B31">
              <w:rPr>
                <w:b/>
              </w:rPr>
              <w:t xml:space="preserve">Black </w:t>
            </w:r>
            <w:proofErr w:type="spellStart"/>
            <w:r w:rsidRPr="007E0B31">
              <w:rPr>
                <w:b/>
              </w:rPr>
              <w:t>Start</w:t>
            </w:r>
            <w:r w:rsidRPr="007267B8">
              <w:rPr>
                <w:highlight w:val="cyan"/>
              </w:rPr>
              <w:t>.</w:t>
            </w:r>
            <w:ins w:id="788" w:author="Halford(ESO), David" w:date="2023-04-08T17:28:00Z">
              <w:r w:rsidR="008D1AD0" w:rsidRPr="007267B8">
                <w:rPr>
                  <w:sz w:val="20"/>
                  <w:szCs w:val="20"/>
                  <w:highlight w:val="cyan"/>
                </w:rPr>
                <w:t>The</w:t>
              </w:r>
              <w:proofErr w:type="spellEnd"/>
              <w:r w:rsidR="008D1AD0" w:rsidRPr="007267B8">
                <w:rPr>
                  <w:sz w:val="20"/>
                  <w:szCs w:val="20"/>
                  <w:highlight w:val="cyan"/>
                </w:rPr>
                <w:t xml:space="preserve"> ability of a </w:t>
              </w:r>
              <w:r w:rsidR="00052110" w:rsidRPr="007267B8">
                <w:rPr>
                  <w:b/>
                  <w:bCs/>
                  <w:sz w:val="20"/>
                  <w:szCs w:val="20"/>
                  <w:highlight w:val="cyan"/>
                </w:rPr>
                <w:t>Restoration Contractor’s Plant</w:t>
              </w:r>
              <w:r w:rsidR="00052110" w:rsidRPr="007267B8">
                <w:rPr>
                  <w:sz w:val="20"/>
                  <w:szCs w:val="20"/>
                  <w:highlight w:val="cyan"/>
                </w:rPr>
                <w:t xml:space="preserve"> </w:t>
              </w:r>
              <w:r w:rsidR="008D1AD0" w:rsidRPr="007267B8">
                <w:rPr>
                  <w:sz w:val="20"/>
                  <w:szCs w:val="20"/>
                  <w:highlight w:val="cyan"/>
                </w:rPr>
                <w:t xml:space="preserve">to </w:t>
              </w:r>
              <w:r w:rsidR="008D1AD0" w:rsidRPr="007267B8">
                <w:rPr>
                  <w:b/>
                  <w:bCs/>
                  <w:sz w:val="20"/>
                  <w:szCs w:val="20"/>
                  <w:highlight w:val="cyan"/>
                </w:rPr>
                <w:t>Start-Up</w:t>
              </w:r>
              <w:r w:rsidR="008D1AD0" w:rsidRPr="007267B8">
                <w:rPr>
                  <w:sz w:val="20"/>
                  <w:szCs w:val="20"/>
                  <w:highlight w:val="cyan"/>
                </w:rPr>
                <w:t xml:space="preserve"> from </w:t>
              </w:r>
              <w:r w:rsidR="008D1AD0" w:rsidRPr="007267B8">
                <w:rPr>
                  <w:b/>
                  <w:bCs/>
                  <w:sz w:val="20"/>
                  <w:szCs w:val="20"/>
                  <w:highlight w:val="cyan"/>
                </w:rPr>
                <w:t>Shutdown</w:t>
              </w:r>
              <w:r w:rsidR="008D1AD0" w:rsidRPr="007267B8">
                <w:rPr>
                  <w:sz w:val="20"/>
                  <w:szCs w:val="20"/>
                  <w:highlight w:val="cyan"/>
                </w:rPr>
                <w:t xml:space="preserve"> and to </w:t>
              </w:r>
              <w:r w:rsidR="00B821F5" w:rsidRPr="007267B8">
                <w:rPr>
                  <w:sz w:val="20"/>
                  <w:szCs w:val="20"/>
                  <w:highlight w:val="cyan"/>
                </w:rPr>
                <w:t xml:space="preserve">be </w:t>
              </w:r>
              <w:r w:rsidR="00AF3052" w:rsidRPr="007267B8">
                <w:rPr>
                  <w:b/>
                  <w:bCs/>
                  <w:sz w:val="20"/>
                  <w:szCs w:val="20"/>
                  <w:highlight w:val="cyan"/>
                </w:rPr>
                <w:t>S</w:t>
              </w:r>
              <w:r w:rsidR="00052110" w:rsidRPr="007267B8">
                <w:rPr>
                  <w:b/>
                  <w:bCs/>
                  <w:sz w:val="20"/>
                  <w:szCs w:val="20"/>
                  <w:highlight w:val="cyan"/>
                </w:rPr>
                <w:t>ynchronise</w:t>
              </w:r>
              <w:r w:rsidR="00B821F5" w:rsidRPr="007267B8">
                <w:rPr>
                  <w:b/>
                  <w:bCs/>
                  <w:sz w:val="20"/>
                  <w:szCs w:val="20"/>
                  <w:highlight w:val="cyan"/>
                </w:rPr>
                <w:t>d</w:t>
              </w:r>
              <w:r w:rsidR="008D1AD0" w:rsidRPr="007267B8">
                <w:rPr>
                  <w:sz w:val="20"/>
                  <w:szCs w:val="20"/>
                  <w:highlight w:val="cyan"/>
                </w:rPr>
                <w:t xml:space="preserve"> and </w:t>
              </w:r>
              <w:r w:rsidR="00B821F5" w:rsidRPr="007267B8">
                <w:rPr>
                  <w:sz w:val="20"/>
                  <w:szCs w:val="20"/>
                  <w:highlight w:val="cyan"/>
                </w:rPr>
                <w:t xml:space="preserve">remain </w:t>
              </w:r>
              <w:r w:rsidR="00AF3052" w:rsidRPr="007267B8">
                <w:rPr>
                  <w:b/>
                  <w:bCs/>
                  <w:sz w:val="20"/>
                  <w:szCs w:val="20"/>
                  <w:highlight w:val="cyan"/>
                </w:rPr>
                <w:t>S</w:t>
              </w:r>
              <w:r w:rsidR="00B821F5" w:rsidRPr="007267B8">
                <w:rPr>
                  <w:b/>
                  <w:bCs/>
                  <w:sz w:val="20"/>
                  <w:szCs w:val="20"/>
                  <w:highlight w:val="cyan"/>
                </w:rPr>
                <w:t>ynchronised</w:t>
              </w:r>
              <w:r w:rsidR="008D1AD0" w:rsidRPr="007267B8">
                <w:rPr>
                  <w:sz w:val="20"/>
                  <w:szCs w:val="20"/>
                  <w:highlight w:val="cyan"/>
                </w:rPr>
                <w:t xml:space="preserve"> </w:t>
              </w:r>
              <w:r w:rsidR="00AF3052" w:rsidRPr="007267B8">
                <w:rPr>
                  <w:sz w:val="20"/>
                  <w:szCs w:val="20"/>
                  <w:highlight w:val="cyan"/>
                </w:rPr>
                <w:t xml:space="preserve">to </w:t>
              </w:r>
              <w:r w:rsidR="008D1AD0" w:rsidRPr="007267B8">
                <w:rPr>
                  <w:sz w:val="20"/>
                  <w:szCs w:val="20"/>
                  <w:highlight w:val="cyan"/>
                </w:rPr>
                <w:t xml:space="preserve">a part of the </w:t>
              </w:r>
              <w:r w:rsidR="008D1AD0" w:rsidRPr="007267B8">
                <w:rPr>
                  <w:b/>
                  <w:bCs/>
                  <w:sz w:val="20"/>
                  <w:szCs w:val="20"/>
                  <w:highlight w:val="cyan"/>
                </w:rPr>
                <w:t>Total System</w:t>
              </w:r>
              <w:r w:rsidR="008D1AD0" w:rsidRPr="007267B8">
                <w:rPr>
                  <w:sz w:val="20"/>
                  <w:szCs w:val="20"/>
                  <w:highlight w:val="cyan"/>
                </w:rPr>
                <w:t xml:space="preserve"> upon instruction from </w:t>
              </w:r>
              <w:r w:rsidR="008D1AD0" w:rsidRPr="007267B8">
                <w:rPr>
                  <w:b/>
                  <w:bCs/>
                  <w:sz w:val="20"/>
                  <w:szCs w:val="20"/>
                  <w:highlight w:val="cyan"/>
                </w:rPr>
                <w:t>The Company</w:t>
              </w:r>
              <w:r w:rsidR="008D1AD0" w:rsidRPr="007267B8">
                <w:rPr>
                  <w:sz w:val="20"/>
                  <w:szCs w:val="20"/>
                  <w:highlight w:val="cyan"/>
                </w:rPr>
                <w:t xml:space="preserve"> or </w:t>
              </w:r>
              <w:r w:rsidR="008D1AD0" w:rsidRPr="007267B8">
                <w:rPr>
                  <w:b/>
                  <w:bCs/>
                  <w:sz w:val="20"/>
                  <w:szCs w:val="20"/>
                  <w:highlight w:val="cyan"/>
                </w:rPr>
                <w:t>Relevant</w:t>
              </w:r>
              <w:r w:rsidR="008D1AD0" w:rsidRPr="007267B8">
                <w:rPr>
                  <w:sz w:val="20"/>
                  <w:szCs w:val="20"/>
                  <w:highlight w:val="cyan"/>
                </w:rPr>
                <w:t xml:space="preserve"> </w:t>
              </w:r>
              <w:r w:rsidR="008D1AD0" w:rsidRPr="007267B8">
                <w:rPr>
                  <w:b/>
                  <w:bCs/>
                  <w:sz w:val="20"/>
                  <w:szCs w:val="20"/>
                  <w:highlight w:val="cyan"/>
                </w:rPr>
                <w:t>Transmission Licensee</w:t>
              </w:r>
              <w:r w:rsidR="008D1AD0" w:rsidRPr="007267B8">
                <w:rPr>
                  <w:sz w:val="20"/>
                  <w:szCs w:val="20"/>
                  <w:highlight w:val="cyan"/>
                </w:rPr>
                <w:t xml:space="preserve"> (in Scotland) or relevant </w:t>
              </w:r>
              <w:r w:rsidR="008D1AD0" w:rsidRPr="007267B8">
                <w:rPr>
                  <w:b/>
                  <w:bCs/>
                  <w:sz w:val="20"/>
                  <w:szCs w:val="20"/>
                  <w:highlight w:val="cyan"/>
                </w:rPr>
                <w:t>Network Operator</w:t>
              </w:r>
              <w:r w:rsidR="008D1AD0" w:rsidRPr="007267B8">
                <w:rPr>
                  <w:sz w:val="20"/>
                  <w:szCs w:val="20"/>
                  <w:highlight w:val="cyan"/>
                </w:rPr>
                <w:t>, within a defined time period</w:t>
              </w:r>
              <w:r w:rsidR="00096F3A" w:rsidRPr="007267B8">
                <w:rPr>
                  <w:sz w:val="20"/>
                  <w:szCs w:val="20"/>
                  <w:highlight w:val="cyan"/>
                </w:rPr>
                <w:t>,</w:t>
              </w:r>
              <w:r w:rsidR="000E0153" w:rsidRPr="007267B8">
                <w:rPr>
                  <w:sz w:val="20"/>
                  <w:szCs w:val="20"/>
                  <w:highlight w:val="cyan"/>
                </w:rPr>
                <w:t xml:space="preserve"> </w:t>
              </w:r>
              <w:r w:rsidR="00096F3A" w:rsidRPr="007267B8">
                <w:rPr>
                  <w:sz w:val="20"/>
                  <w:szCs w:val="20"/>
                  <w:highlight w:val="cyan"/>
                </w:rPr>
                <w:t>pursuant</w:t>
              </w:r>
              <w:r w:rsidR="000E0153" w:rsidRPr="007267B8">
                <w:rPr>
                  <w:sz w:val="20"/>
                  <w:szCs w:val="20"/>
                  <w:highlight w:val="cyan"/>
                </w:rPr>
                <w:t xml:space="preserve"> to the </w:t>
              </w:r>
              <w:r w:rsidR="00096F3A" w:rsidRPr="007267B8">
                <w:rPr>
                  <w:sz w:val="20"/>
                  <w:szCs w:val="20"/>
                  <w:highlight w:val="cyan"/>
                </w:rPr>
                <w:t>terms</w:t>
              </w:r>
              <w:r w:rsidR="000E0153" w:rsidRPr="007267B8">
                <w:rPr>
                  <w:sz w:val="20"/>
                  <w:szCs w:val="20"/>
                  <w:highlight w:val="cyan"/>
                </w:rPr>
                <w:t xml:space="preserve"> of the </w:t>
              </w:r>
              <w:r w:rsidR="000E0153" w:rsidRPr="007267B8">
                <w:rPr>
                  <w:b/>
                  <w:bCs/>
                  <w:sz w:val="20"/>
                  <w:szCs w:val="20"/>
                  <w:highlight w:val="cyan"/>
                </w:rPr>
                <w:t>Top Up Restorat</w:t>
              </w:r>
              <w:r w:rsidR="008428D0" w:rsidRPr="007267B8">
                <w:rPr>
                  <w:b/>
                  <w:bCs/>
                  <w:sz w:val="20"/>
                  <w:szCs w:val="20"/>
                  <w:highlight w:val="cyan"/>
                </w:rPr>
                <w:t>i</w:t>
              </w:r>
              <w:r w:rsidR="000E0153" w:rsidRPr="007267B8">
                <w:rPr>
                  <w:b/>
                  <w:bCs/>
                  <w:sz w:val="20"/>
                  <w:szCs w:val="20"/>
                  <w:highlight w:val="cyan"/>
                </w:rPr>
                <w:t xml:space="preserve">on </w:t>
              </w:r>
              <w:r w:rsidR="00096F3A" w:rsidRPr="007267B8">
                <w:rPr>
                  <w:b/>
                  <w:bCs/>
                  <w:sz w:val="20"/>
                  <w:szCs w:val="20"/>
                  <w:highlight w:val="cyan"/>
                </w:rPr>
                <w:t>Contract</w:t>
              </w:r>
              <w:r w:rsidR="008D1AD0" w:rsidRPr="007267B8">
                <w:rPr>
                  <w:sz w:val="20"/>
                  <w:szCs w:val="20"/>
                  <w:highlight w:val="cyan"/>
                </w:rPr>
                <w:t>,</w:t>
              </w:r>
              <w:r w:rsidR="00DF4941" w:rsidRPr="007267B8">
                <w:rPr>
                  <w:sz w:val="20"/>
                  <w:szCs w:val="20"/>
                  <w:highlight w:val="cyan"/>
                </w:rPr>
                <w:t xml:space="preserve"> once external </w:t>
              </w:r>
              <w:r w:rsidR="0062685E" w:rsidRPr="007267B8">
                <w:rPr>
                  <w:sz w:val="20"/>
                  <w:szCs w:val="20"/>
                  <w:highlight w:val="cyan"/>
                </w:rPr>
                <w:t xml:space="preserve">electrical power supplies are restored to that </w:t>
              </w:r>
              <w:r w:rsidR="000E0153" w:rsidRPr="007267B8">
                <w:rPr>
                  <w:b/>
                  <w:bCs/>
                  <w:sz w:val="20"/>
                  <w:szCs w:val="20"/>
                  <w:highlight w:val="cyan"/>
                </w:rPr>
                <w:t>Restoration Contractor’s</w:t>
              </w:r>
              <w:r w:rsidR="000E0153" w:rsidRPr="007267B8">
                <w:rPr>
                  <w:sz w:val="20"/>
                  <w:szCs w:val="20"/>
                  <w:highlight w:val="cyan"/>
                </w:rPr>
                <w:t xml:space="preserve"> site</w:t>
              </w:r>
              <w:r w:rsidR="008D1AD0" w:rsidRPr="007267B8">
                <w:rPr>
                  <w:sz w:val="20"/>
                  <w:szCs w:val="20"/>
                  <w:highlight w:val="cyan"/>
                </w:rPr>
                <w:t xml:space="preserve">. </w:t>
              </w:r>
              <w:r w:rsidR="002B3EC8" w:rsidRPr="007267B8">
                <w:rPr>
                  <w:sz w:val="20"/>
                  <w:szCs w:val="20"/>
                  <w:highlight w:val="cyan"/>
                </w:rPr>
                <w:t xml:space="preserve">In the case of a </w:t>
              </w:r>
              <w:r w:rsidR="002B3EC8" w:rsidRPr="007267B8">
                <w:rPr>
                  <w:b/>
                  <w:bCs/>
                  <w:sz w:val="20"/>
                  <w:szCs w:val="20"/>
                  <w:highlight w:val="cyan"/>
                </w:rPr>
                <w:t>Local Joint Restoration Plan</w:t>
              </w:r>
              <w:r w:rsidR="00862E6F" w:rsidRPr="007267B8">
                <w:rPr>
                  <w:sz w:val="20"/>
                  <w:szCs w:val="20"/>
                  <w:highlight w:val="cyan"/>
                </w:rPr>
                <w:t>,</w:t>
              </w:r>
              <w:r w:rsidR="002B3EC8" w:rsidRPr="007267B8">
                <w:rPr>
                  <w:sz w:val="20"/>
                  <w:szCs w:val="20"/>
                  <w:highlight w:val="cyan"/>
                </w:rPr>
                <w:t xml:space="preserve"> an instruction </w:t>
              </w:r>
              <w:r w:rsidR="00E658DA" w:rsidRPr="007267B8">
                <w:rPr>
                  <w:sz w:val="20"/>
                  <w:szCs w:val="20"/>
                  <w:highlight w:val="cyan"/>
                </w:rPr>
                <w:t xml:space="preserve">from </w:t>
              </w:r>
              <w:r w:rsidR="00862E6F" w:rsidRPr="007267B8">
                <w:rPr>
                  <w:b/>
                  <w:bCs/>
                  <w:sz w:val="20"/>
                  <w:szCs w:val="20"/>
                  <w:highlight w:val="cyan"/>
                </w:rPr>
                <w:t>The Company</w:t>
              </w:r>
              <w:r w:rsidR="00862E6F" w:rsidRPr="007267B8">
                <w:rPr>
                  <w:sz w:val="20"/>
                  <w:szCs w:val="20"/>
                  <w:highlight w:val="cyan"/>
                </w:rPr>
                <w:t xml:space="preserve"> </w:t>
              </w:r>
              <w:r w:rsidR="003C5DF1" w:rsidRPr="007267B8">
                <w:rPr>
                  <w:sz w:val="20"/>
                  <w:szCs w:val="20"/>
                  <w:highlight w:val="cyan"/>
                </w:rPr>
                <w:t xml:space="preserve">or </w:t>
              </w:r>
              <w:r w:rsidR="003C5DF1" w:rsidRPr="007267B8">
                <w:rPr>
                  <w:b/>
                  <w:bCs/>
                  <w:sz w:val="20"/>
                  <w:szCs w:val="20"/>
                  <w:highlight w:val="cyan"/>
                </w:rPr>
                <w:t>Transmission L</w:t>
              </w:r>
              <w:r w:rsidR="007A2A32" w:rsidRPr="007267B8">
                <w:rPr>
                  <w:b/>
                  <w:bCs/>
                  <w:sz w:val="20"/>
                  <w:szCs w:val="20"/>
                  <w:highlight w:val="cyan"/>
                </w:rPr>
                <w:t>icensee</w:t>
              </w:r>
              <w:r w:rsidR="007A2A32" w:rsidRPr="007267B8">
                <w:rPr>
                  <w:sz w:val="20"/>
                  <w:szCs w:val="20"/>
                  <w:highlight w:val="cyan"/>
                </w:rPr>
                <w:t xml:space="preserve"> in Scotland </w:t>
              </w:r>
              <w:r w:rsidR="002B3EC8" w:rsidRPr="007267B8">
                <w:rPr>
                  <w:sz w:val="20"/>
                  <w:szCs w:val="20"/>
                  <w:highlight w:val="cyan"/>
                </w:rPr>
                <w:t>to a</w:t>
              </w:r>
              <w:r w:rsidR="00E658DA" w:rsidRPr="007267B8">
                <w:rPr>
                  <w:sz w:val="20"/>
                  <w:szCs w:val="20"/>
                  <w:highlight w:val="cyan"/>
                </w:rPr>
                <w:t xml:space="preserve"> </w:t>
              </w:r>
              <w:r w:rsidR="00E658DA" w:rsidRPr="007267B8">
                <w:rPr>
                  <w:b/>
                  <w:bCs/>
                  <w:sz w:val="20"/>
                  <w:szCs w:val="20"/>
                  <w:highlight w:val="cyan"/>
                </w:rPr>
                <w:t>Restoration Contractor</w:t>
              </w:r>
              <w:r w:rsidR="00E658DA" w:rsidRPr="007267B8">
                <w:rPr>
                  <w:sz w:val="20"/>
                  <w:szCs w:val="20"/>
                  <w:highlight w:val="cyan"/>
                </w:rPr>
                <w:t xml:space="preserve"> in respect of their</w:t>
              </w:r>
              <w:r w:rsidR="00862E6F" w:rsidRPr="007267B8">
                <w:rPr>
                  <w:sz w:val="20"/>
                  <w:szCs w:val="20"/>
                  <w:highlight w:val="cyan"/>
                </w:rPr>
                <w:t xml:space="preserve"> </w:t>
              </w:r>
              <w:r w:rsidR="00862E6F" w:rsidRPr="007267B8">
                <w:rPr>
                  <w:b/>
                  <w:bCs/>
                  <w:sz w:val="20"/>
                  <w:szCs w:val="20"/>
                  <w:highlight w:val="cyan"/>
                </w:rPr>
                <w:t xml:space="preserve">Top Up </w:t>
              </w:r>
              <w:r w:rsidR="00C830CA" w:rsidRPr="007267B8">
                <w:rPr>
                  <w:b/>
                  <w:bCs/>
                  <w:sz w:val="20"/>
                  <w:szCs w:val="20"/>
                  <w:highlight w:val="cyan"/>
                </w:rPr>
                <w:t xml:space="preserve">Restoration </w:t>
              </w:r>
              <w:r w:rsidR="00862E6F" w:rsidRPr="007267B8">
                <w:rPr>
                  <w:b/>
                  <w:bCs/>
                  <w:sz w:val="20"/>
                  <w:szCs w:val="20"/>
                  <w:highlight w:val="cyan"/>
                </w:rPr>
                <w:t>Plant</w:t>
              </w:r>
              <w:r w:rsidR="00862E6F" w:rsidRPr="007267B8">
                <w:rPr>
                  <w:sz w:val="20"/>
                  <w:szCs w:val="20"/>
                  <w:highlight w:val="cyan"/>
                </w:rPr>
                <w:t xml:space="preserve"> would </w:t>
              </w:r>
              <w:r w:rsidR="00DB0D86" w:rsidRPr="007267B8">
                <w:rPr>
                  <w:sz w:val="20"/>
                  <w:szCs w:val="20"/>
                  <w:highlight w:val="cyan"/>
                </w:rPr>
                <w:t xml:space="preserve">generally </w:t>
              </w:r>
              <w:r w:rsidR="00862E6F" w:rsidRPr="007267B8">
                <w:rPr>
                  <w:sz w:val="20"/>
                  <w:szCs w:val="20"/>
                  <w:highlight w:val="cyan"/>
                </w:rPr>
                <w:t xml:space="preserve">be issued </w:t>
              </w:r>
              <w:r w:rsidR="00C36C62" w:rsidRPr="007267B8">
                <w:rPr>
                  <w:sz w:val="20"/>
                  <w:szCs w:val="20"/>
                  <w:highlight w:val="cyan"/>
                </w:rPr>
                <w:t>immediately</w:t>
              </w:r>
              <w:r w:rsidR="00862E6F" w:rsidRPr="007267B8">
                <w:rPr>
                  <w:sz w:val="20"/>
                  <w:szCs w:val="20"/>
                  <w:highlight w:val="cyan"/>
                </w:rPr>
                <w:t xml:space="preserve"> after a</w:t>
              </w:r>
              <w:r w:rsidR="00C830CA" w:rsidRPr="007267B8">
                <w:rPr>
                  <w:sz w:val="20"/>
                  <w:szCs w:val="20"/>
                  <w:highlight w:val="cyan"/>
                </w:rPr>
                <w:t xml:space="preserve">n instruction </w:t>
              </w:r>
              <w:r w:rsidR="00DB0D86" w:rsidRPr="007267B8">
                <w:rPr>
                  <w:sz w:val="20"/>
                  <w:szCs w:val="20"/>
                  <w:highlight w:val="cyan"/>
                </w:rPr>
                <w:t xml:space="preserve">to an </w:t>
              </w:r>
              <w:r w:rsidR="00DB0D86" w:rsidRPr="007267B8">
                <w:rPr>
                  <w:b/>
                  <w:bCs/>
                  <w:sz w:val="20"/>
                  <w:szCs w:val="20"/>
                  <w:highlight w:val="cyan"/>
                </w:rPr>
                <w:t>Anchor Restoration Contractor</w:t>
              </w:r>
              <w:r w:rsidR="00DB0D86" w:rsidRPr="007267B8">
                <w:rPr>
                  <w:sz w:val="20"/>
                  <w:szCs w:val="20"/>
                  <w:highlight w:val="cyan"/>
                </w:rPr>
                <w:t xml:space="preserve"> with the </w:t>
              </w:r>
              <w:r w:rsidR="003A18DC" w:rsidRPr="007267B8">
                <w:rPr>
                  <w:b/>
                  <w:bCs/>
                  <w:sz w:val="20"/>
                  <w:szCs w:val="20"/>
                  <w:highlight w:val="cyan"/>
                </w:rPr>
                <w:t>Top Up Capability</w:t>
              </w:r>
              <w:r w:rsidR="003A18DC" w:rsidRPr="007267B8">
                <w:rPr>
                  <w:sz w:val="20"/>
                  <w:szCs w:val="20"/>
                  <w:highlight w:val="cyan"/>
                </w:rPr>
                <w:t xml:space="preserve"> </w:t>
              </w:r>
              <w:r w:rsidR="008C0C51" w:rsidRPr="007267B8">
                <w:rPr>
                  <w:sz w:val="20"/>
                  <w:szCs w:val="20"/>
                  <w:highlight w:val="cyan"/>
                </w:rPr>
                <w:t xml:space="preserve">expected to be </w:t>
              </w:r>
              <w:r w:rsidR="003A18DC" w:rsidRPr="007267B8">
                <w:rPr>
                  <w:sz w:val="20"/>
                  <w:szCs w:val="20"/>
                  <w:highlight w:val="cyan"/>
                </w:rPr>
                <w:t xml:space="preserve">delivered </w:t>
              </w:r>
              <w:r w:rsidR="00B66FD8" w:rsidRPr="007267B8">
                <w:rPr>
                  <w:sz w:val="20"/>
                  <w:szCs w:val="20"/>
                  <w:highlight w:val="cyan"/>
                </w:rPr>
                <w:t>cons</w:t>
              </w:r>
              <w:r w:rsidR="004D1710" w:rsidRPr="007267B8">
                <w:rPr>
                  <w:sz w:val="20"/>
                  <w:szCs w:val="20"/>
                  <w:highlight w:val="cyan"/>
                </w:rPr>
                <w:t>e</w:t>
              </w:r>
              <w:r w:rsidR="00EF41E5" w:rsidRPr="007267B8">
                <w:rPr>
                  <w:sz w:val="20"/>
                  <w:szCs w:val="20"/>
                  <w:highlight w:val="cyan"/>
                </w:rPr>
                <w:t>cutively</w:t>
              </w:r>
              <w:r w:rsidR="00B66FD8" w:rsidRPr="007267B8">
                <w:rPr>
                  <w:sz w:val="20"/>
                  <w:szCs w:val="20"/>
                  <w:highlight w:val="cyan"/>
                </w:rPr>
                <w:t xml:space="preserve"> after external power supplies had been restored to th</w:t>
              </w:r>
              <w:r w:rsidR="008C0C51" w:rsidRPr="007267B8">
                <w:rPr>
                  <w:sz w:val="20"/>
                  <w:szCs w:val="20"/>
                  <w:highlight w:val="cyan"/>
                </w:rPr>
                <w:t xml:space="preserve">e </w:t>
              </w:r>
              <w:r w:rsidR="008C0C51" w:rsidRPr="007267B8">
                <w:rPr>
                  <w:b/>
                  <w:bCs/>
                  <w:sz w:val="20"/>
                  <w:szCs w:val="20"/>
                  <w:highlight w:val="cyan"/>
                </w:rPr>
                <w:t>Top Up Restoration Contractor</w:t>
              </w:r>
              <w:r w:rsidR="007507DD" w:rsidRPr="007267B8">
                <w:rPr>
                  <w:b/>
                  <w:bCs/>
                  <w:sz w:val="20"/>
                  <w:szCs w:val="20"/>
                  <w:highlight w:val="cyan"/>
                </w:rPr>
                <w:t>’</w:t>
              </w:r>
              <w:r w:rsidR="008C0C51" w:rsidRPr="007267B8">
                <w:rPr>
                  <w:b/>
                  <w:bCs/>
                  <w:sz w:val="20"/>
                  <w:szCs w:val="20"/>
                  <w:highlight w:val="cyan"/>
                </w:rPr>
                <w:t>s</w:t>
              </w:r>
              <w:r w:rsidR="008C0C51" w:rsidRPr="007267B8">
                <w:rPr>
                  <w:sz w:val="20"/>
                  <w:szCs w:val="20"/>
                  <w:highlight w:val="cyan"/>
                </w:rPr>
                <w:t xml:space="preserve"> site.</w:t>
              </w:r>
              <w:r w:rsidR="00DB0D86" w:rsidRPr="007267B8">
                <w:rPr>
                  <w:sz w:val="20"/>
                  <w:szCs w:val="20"/>
                  <w:highlight w:val="cyan"/>
                </w:rPr>
                <w:t xml:space="preserve"> </w:t>
              </w:r>
              <w:r w:rsidR="00E658DA" w:rsidRPr="007267B8">
                <w:rPr>
                  <w:sz w:val="20"/>
                  <w:szCs w:val="20"/>
                  <w:highlight w:val="cyan"/>
                </w:rPr>
                <w:t xml:space="preserve"> </w:t>
              </w:r>
              <w:r w:rsidR="008D1AD0" w:rsidRPr="007267B8">
                <w:rPr>
                  <w:sz w:val="20"/>
                  <w:szCs w:val="20"/>
                  <w:highlight w:val="cyan"/>
                </w:rPr>
                <w:t xml:space="preserve"> </w:t>
              </w:r>
              <w:r w:rsidR="008C0C51" w:rsidRPr="007267B8">
                <w:rPr>
                  <w:sz w:val="20"/>
                  <w:szCs w:val="20"/>
                  <w:highlight w:val="cyan"/>
                </w:rPr>
                <w:t xml:space="preserve">In the case of a </w:t>
              </w:r>
              <w:r w:rsidR="008C0C51" w:rsidRPr="007267B8">
                <w:rPr>
                  <w:b/>
                  <w:bCs/>
                  <w:sz w:val="20"/>
                  <w:szCs w:val="20"/>
                  <w:highlight w:val="cyan"/>
                </w:rPr>
                <w:t>Distribution Restoration Zone Plan</w:t>
              </w:r>
              <w:r w:rsidR="008C0C51" w:rsidRPr="007267B8">
                <w:rPr>
                  <w:sz w:val="20"/>
                  <w:szCs w:val="20"/>
                  <w:highlight w:val="cyan"/>
                </w:rPr>
                <w:t>, an instruction from a</w:t>
              </w:r>
              <w:r w:rsidR="008C0C51" w:rsidRPr="007267B8">
                <w:rPr>
                  <w:b/>
                  <w:bCs/>
                  <w:sz w:val="20"/>
                  <w:szCs w:val="20"/>
                  <w:highlight w:val="cyan"/>
                </w:rPr>
                <w:t xml:space="preserve"> Network Operator</w:t>
              </w:r>
              <w:r w:rsidR="008C0C51" w:rsidRPr="007267B8">
                <w:rPr>
                  <w:sz w:val="20"/>
                  <w:szCs w:val="20"/>
                  <w:highlight w:val="cyan"/>
                </w:rPr>
                <w:t xml:space="preserve"> to a </w:t>
              </w:r>
              <w:r w:rsidR="008C0C51" w:rsidRPr="007267B8">
                <w:rPr>
                  <w:b/>
                  <w:bCs/>
                  <w:sz w:val="20"/>
                  <w:szCs w:val="20"/>
                  <w:highlight w:val="cyan"/>
                </w:rPr>
                <w:t>Restoration Contractor</w:t>
              </w:r>
              <w:r w:rsidR="008C0C51" w:rsidRPr="007267B8">
                <w:rPr>
                  <w:sz w:val="20"/>
                  <w:szCs w:val="20"/>
                  <w:highlight w:val="cyan"/>
                </w:rPr>
                <w:t xml:space="preserve"> in respect of their </w:t>
              </w:r>
              <w:r w:rsidR="008C0C51" w:rsidRPr="007267B8">
                <w:rPr>
                  <w:b/>
                  <w:bCs/>
                  <w:sz w:val="20"/>
                  <w:szCs w:val="20"/>
                  <w:highlight w:val="cyan"/>
                </w:rPr>
                <w:t>Top Up Restoration Plant</w:t>
              </w:r>
              <w:r w:rsidR="008C0C51" w:rsidRPr="007267B8">
                <w:rPr>
                  <w:sz w:val="20"/>
                  <w:szCs w:val="20"/>
                  <w:highlight w:val="cyan"/>
                </w:rPr>
                <w:t xml:space="preserve"> would generally be issued </w:t>
              </w:r>
              <w:r w:rsidR="0045704D" w:rsidRPr="007267B8">
                <w:rPr>
                  <w:sz w:val="20"/>
                  <w:szCs w:val="20"/>
                  <w:highlight w:val="cyan"/>
                </w:rPr>
                <w:t>immediately</w:t>
              </w:r>
              <w:r w:rsidR="008C0C51" w:rsidRPr="007267B8">
                <w:rPr>
                  <w:sz w:val="20"/>
                  <w:szCs w:val="20"/>
                  <w:highlight w:val="cyan"/>
                </w:rPr>
                <w:t xml:space="preserve"> after an instruction to an </w:t>
              </w:r>
              <w:r w:rsidR="008C0C51" w:rsidRPr="007267B8">
                <w:rPr>
                  <w:b/>
                  <w:bCs/>
                  <w:sz w:val="20"/>
                  <w:szCs w:val="20"/>
                  <w:highlight w:val="cyan"/>
                </w:rPr>
                <w:t>Anchor Restoration Contractor</w:t>
              </w:r>
              <w:r w:rsidR="008C0C51" w:rsidRPr="007267B8">
                <w:rPr>
                  <w:sz w:val="20"/>
                  <w:szCs w:val="20"/>
                  <w:highlight w:val="cyan"/>
                </w:rPr>
                <w:t xml:space="preserve"> with the </w:t>
              </w:r>
              <w:r w:rsidR="008C0C51" w:rsidRPr="007267B8">
                <w:rPr>
                  <w:b/>
                  <w:bCs/>
                  <w:sz w:val="20"/>
                  <w:szCs w:val="20"/>
                  <w:highlight w:val="cyan"/>
                </w:rPr>
                <w:t>Top Up Capability</w:t>
              </w:r>
              <w:r w:rsidR="008C0C51" w:rsidRPr="007267B8">
                <w:rPr>
                  <w:sz w:val="20"/>
                  <w:szCs w:val="20"/>
                  <w:highlight w:val="cyan"/>
                </w:rPr>
                <w:t xml:space="preserve"> expected to be delivered conse</w:t>
              </w:r>
              <w:r w:rsidR="00631C9E" w:rsidRPr="007267B8">
                <w:rPr>
                  <w:sz w:val="20"/>
                  <w:szCs w:val="20"/>
                  <w:highlight w:val="cyan"/>
                </w:rPr>
                <w:t>cutively</w:t>
              </w:r>
              <w:r w:rsidR="008C0C51" w:rsidRPr="007267B8">
                <w:rPr>
                  <w:sz w:val="20"/>
                  <w:szCs w:val="20"/>
                  <w:highlight w:val="cyan"/>
                </w:rPr>
                <w:t xml:space="preserve"> after external power supplies had been restored to the </w:t>
              </w:r>
              <w:r w:rsidR="008C0C51" w:rsidRPr="007267B8">
                <w:rPr>
                  <w:b/>
                  <w:bCs/>
                  <w:sz w:val="20"/>
                  <w:szCs w:val="20"/>
                  <w:highlight w:val="cyan"/>
                </w:rPr>
                <w:t>Top Up Restoration Contractor</w:t>
              </w:r>
              <w:r w:rsidR="007507DD" w:rsidRPr="007267B8">
                <w:rPr>
                  <w:b/>
                  <w:bCs/>
                  <w:sz w:val="20"/>
                  <w:szCs w:val="20"/>
                  <w:highlight w:val="cyan"/>
                </w:rPr>
                <w:t>’</w:t>
              </w:r>
              <w:r w:rsidR="008C0C51" w:rsidRPr="007267B8">
                <w:rPr>
                  <w:b/>
                  <w:bCs/>
                  <w:sz w:val="20"/>
                  <w:szCs w:val="20"/>
                  <w:highlight w:val="cyan"/>
                </w:rPr>
                <w:t>s</w:t>
              </w:r>
              <w:r w:rsidR="008C0C51" w:rsidRPr="007267B8">
                <w:rPr>
                  <w:sz w:val="20"/>
                  <w:szCs w:val="20"/>
                  <w:highlight w:val="cyan"/>
                </w:rPr>
                <w:t xml:space="preserve"> site.  </w:t>
              </w:r>
              <w:r w:rsidR="000C1521" w:rsidRPr="007267B8">
                <w:rPr>
                  <w:sz w:val="20"/>
                  <w:szCs w:val="20"/>
                  <w:highlight w:val="cyan"/>
                </w:rPr>
                <w:t xml:space="preserve">For the avoidance of doubt a </w:t>
              </w:r>
              <w:r w:rsidR="00BF0728" w:rsidRPr="007267B8">
                <w:rPr>
                  <w:b/>
                  <w:bCs/>
                  <w:sz w:val="20"/>
                  <w:szCs w:val="20"/>
                  <w:highlight w:val="cyan"/>
                </w:rPr>
                <w:t>Restoration Contractor</w:t>
              </w:r>
              <w:r w:rsidR="00BF0728" w:rsidRPr="007267B8">
                <w:rPr>
                  <w:sz w:val="20"/>
                  <w:szCs w:val="20"/>
                  <w:highlight w:val="cyan"/>
                </w:rPr>
                <w:t xml:space="preserve"> with a </w:t>
              </w:r>
              <w:r w:rsidR="00BF0728" w:rsidRPr="007267B8">
                <w:rPr>
                  <w:b/>
                  <w:bCs/>
                  <w:sz w:val="20"/>
                  <w:szCs w:val="20"/>
                  <w:highlight w:val="cyan"/>
                </w:rPr>
                <w:t>Top Up Restoration Capability</w:t>
              </w:r>
              <w:r w:rsidR="00BF0728" w:rsidRPr="007267B8">
                <w:rPr>
                  <w:sz w:val="20"/>
                  <w:szCs w:val="20"/>
                  <w:highlight w:val="cyan"/>
                </w:rPr>
                <w:t xml:space="preserve"> shall have </w:t>
              </w:r>
              <w:proofErr w:type="spellStart"/>
              <w:r w:rsidR="00BF0728" w:rsidRPr="007267B8">
                <w:rPr>
                  <w:sz w:val="20"/>
                  <w:szCs w:val="20"/>
                  <w:highlight w:val="cyan"/>
                </w:rPr>
                <w:t>s</w:t>
              </w:r>
              <w:r w:rsidR="001F10D3" w:rsidRPr="007267B8">
                <w:rPr>
                  <w:sz w:val="20"/>
                  <w:szCs w:val="20"/>
                  <w:highlight w:val="cyan"/>
                </w:rPr>
                <w:t>u</w:t>
              </w:r>
              <w:r w:rsidR="00BF0728" w:rsidRPr="007267B8">
                <w:rPr>
                  <w:sz w:val="20"/>
                  <w:szCs w:val="20"/>
                  <w:highlight w:val="cyan"/>
                </w:rPr>
                <w:t>fficent</w:t>
              </w:r>
              <w:proofErr w:type="spellEnd"/>
              <w:r w:rsidR="00BF0728" w:rsidRPr="007267B8">
                <w:rPr>
                  <w:sz w:val="20"/>
                  <w:szCs w:val="20"/>
                  <w:highlight w:val="cyan"/>
                </w:rPr>
                <w:t xml:space="preserve"> </w:t>
              </w:r>
              <w:r w:rsidR="00BF0728" w:rsidRPr="007267B8">
                <w:rPr>
                  <w:b/>
                  <w:bCs/>
                  <w:sz w:val="20"/>
                  <w:szCs w:val="20"/>
                  <w:highlight w:val="cyan"/>
                </w:rPr>
                <w:t>Auxiliary Energy Supplies</w:t>
              </w:r>
              <w:r w:rsidR="00BF0728" w:rsidRPr="007267B8">
                <w:rPr>
                  <w:sz w:val="20"/>
                  <w:szCs w:val="20"/>
                  <w:highlight w:val="cyan"/>
                </w:rPr>
                <w:t xml:space="preserve"> </w:t>
              </w:r>
              <w:r w:rsidR="001F10D3" w:rsidRPr="007267B8">
                <w:rPr>
                  <w:sz w:val="20"/>
                  <w:szCs w:val="20"/>
                  <w:highlight w:val="cyan"/>
                </w:rPr>
                <w:t>to be capable of delivering the service they have agreed to</w:t>
              </w:r>
              <w:r w:rsidR="006405E2" w:rsidRPr="007267B8">
                <w:rPr>
                  <w:sz w:val="20"/>
                  <w:szCs w:val="20"/>
                  <w:highlight w:val="cyan"/>
                </w:rPr>
                <w:t xml:space="preserve"> provide</w:t>
              </w:r>
              <w:r w:rsidR="001F10D3" w:rsidRPr="007267B8">
                <w:rPr>
                  <w:sz w:val="20"/>
                  <w:szCs w:val="20"/>
                  <w:highlight w:val="cyan"/>
                </w:rPr>
                <w:t xml:space="preserve"> as soon as </w:t>
              </w:r>
              <w:r w:rsidR="00D677C1" w:rsidRPr="007267B8">
                <w:rPr>
                  <w:sz w:val="20"/>
                  <w:szCs w:val="20"/>
                  <w:highlight w:val="cyan"/>
                </w:rPr>
                <w:t xml:space="preserve">their </w:t>
              </w:r>
              <w:r w:rsidR="00D677C1" w:rsidRPr="007267B8">
                <w:rPr>
                  <w:b/>
                  <w:bCs/>
                  <w:sz w:val="20"/>
                  <w:szCs w:val="20"/>
                  <w:highlight w:val="cyan"/>
                </w:rPr>
                <w:t xml:space="preserve">Connection Point </w:t>
              </w:r>
              <w:r w:rsidR="00D677C1" w:rsidRPr="007267B8">
                <w:rPr>
                  <w:sz w:val="20"/>
                  <w:szCs w:val="20"/>
                  <w:highlight w:val="cyan"/>
                </w:rPr>
                <w:t xml:space="preserve">or </w:t>
              </w:r>
              <w:r w:rsidR="00D677C1" w:rsidRPr="007267B8">
                <w:rPr>
                  <w:b/>
                  <w:bCs/>
                  <w:sz w:val="20"/>
                  <w:szCs w:val="20"/>
                  <w:highlight w:val="cyan"/>
                </w:rPr>
                <w:t>User System Entry Point</w:t>
              </w:r>
              <w:r w:rsidR="00D677C1" w:rsidRPr="007267B8">
                <w:rPr>
                  <w:sz w:val="20"/>
                  <w:szCs w:val="20"/>
                  <w:highlight w:val="cyan"/>
                </w:rPr>
                <w:t xml:space="preserve"> is energised.</w:t>
              </w:r>
              <w:r w:rsidR="008C0C51">
                <w:rPr>
                  <w:sz w:val="20"/>
                  <w:szCs w:val="20"/>
                </w:rPr>
                <w:t xml:space="preserve"> </w:t>
              </w:r>
            </w:ins>
          </w:p>
        </w:tc>
      </w:tr>
      <w:tr w:rsidR="0093310B" w:rsidRPr="007267B8" w14:paraId="051B9233" w14:textId="77777777" w:rsidTr="00696AC0">
        <w:trPr>
          <w:cantSplit/>
          <w:ins w:id="789" w:author="Halford(ESO), David" w:date="2023-04-08T17:28:00Z"/>
        </w:trPr>
        <w:tc>
          <w:tcPr>
            <w:tcW w:w="2581" w:type="dxa"/>
          </w:tcPr>
          <w:p w14:paraId="2A8B99B3" w14:textId="592766FF" w:rsidR="00EB1E5D" w:rsidRPr="007267B8" w:rsidRDefault="00EB1E5D" w:rsidP="00EB1E5D">
            <w:pPr>
              <w:pStyle w:val="Arial11Bold"/>
              <w:rPr>
                <w:ins w:id="790" w:author="Halford(ESO), David" w:date="2023-04-08T17:28:00Z"/>
                <w:rFonts w:cs="Arial"/>
                <w:highlight w:val="cyan"/>
              </w:rPr>
            </w:pPr>
            <w:ins w:id="791" w:author="Halford(ESO), David" w:date="2023-04-08T17:28:00Z">
              <w:r w:rsidRPr="007267B8">
                <w:rPr>
                  <w:rFonts w:cs="Arial"/>
                  <w:highlight w:val="cyan"/>
                </w:rPr>
                <w:lastRenderedPageBreak/>
                <w:t>Top Up Restoration Contract</w:t>
              </w:r>
            </w:ins>
          </w:p>
        </w:tc>
        <w:tc>
          <w:tcPr>
            <w:tcW w:w="6937" w:type="dxa"/>
          </w:tcPr>
          <w:p w14:paraId="48943893" w14:textId="224A59E7" w:rsidR="00EB1E5D" w:rsidRPr="007267B8" w:rsidRDefault="00970529" w:rsidP="00EB1E5D">
            <w:pPr>
              <w:pStyle w:val="TableArial11"/>
              <w:rPr>
                <w:ins w:id="792" w:author="Halford(ESO), David" w:date="2023-04-08T17:28:00Z"/>
                <w:rFonts w:cs="Arial"/>
                <w:highlight w:val="cyan"/>
              </w:rPr>
            </w:pPr>
            <w:ins w:id="793" w:author="Halford(ESO), David" w:date="2023-04-08T17:28:00Z">
              <w:r w:rsidRPr="007267B8">
                <w:rPr>
                  <w:highlight w:val="cyan"/>
                </w:rPr>
                <w:t xml:space="preserve">In the case of a </w:t>
              </w:r>
              <w:r w:rsidRPr="007267B8">
                <w:rPr>
                  <w:b/>
                  <w:bCs/>
                  <w:highlight w:val="cyan"/>
                </w:rPr>
                <w:t>Local Joint Rest</w:t>
              </w:r>
              <w:r w:rsidR="00515DE6" w:rsidRPr="007267B8">
                <w:rPr>
                  <w:b/>
                  <w:bCs/>
                  <w:highlight w:val="cyan"/>
                </w:rPr>
                <w:t>oration Plan</w:t>
              </w:r>
              <w:r w:rsidR="00515DE6" w:rsidRPr="007267B8">
                <w:rPr>
                  <w:highlight w:val="cyan"/>
                </w:rPr>
                <w:t xml:space="preserve"> </w:t>
              </w:r>
              <w:r w:rsidR="00915876" w:rsidRPr="007267B8">
                <w:rPr>
                  <w:highlight w:val="cyan"/>
                </w:rPr>
                <w:t xml:space="preserve">or </w:t>
              </w:r>
              <w:r w:rsidR="00915876" w:rsidRPr="007267B8">
                <w:rPr>
                  <w:b/>
                  <w:bCs/>
                  <w:highlight w:val="cyan"/>
                </w:rPr>
                <w:t>Offshore Local Joint Restoration Plan</w:t>
              </w:r>
              <w:r w:rsidR="00915876" w:rsidRPr="007267B8">
                <w:rPr>
                  <w:highlight w:val="cyan"/>
                </w:rPr>
                <w:t xml:space="preserve"> </w:t>
              </w:r>
              <w:r w:rsidR="00515DE6" w:rsidRPr="007267B8">
                <w:rPr>
                  <w:highlight w:val="cyan"/>
                </w:rPr>
                <w:t>i</w:t>
              </w:r>
              <w:r w:rsidR="003A5083" w:rsidRPr="007267B8">
                <w:rPr>
                  <w:highlight w:val="cyan"/>
                </w:rPr>
                <w:t xml:space="preserve">s a </w:t>
              </w:r>
              <w:r w:rsidR="004665B7" w:rsidRPr="007267B8">
                <w:rPr>
                  <w:highlight w:val="cyan"/>
                </w:rPr>
                <w:t>contract</w:t>
              </w:r>
              <w:r w:rsidR="003A5083" w:rsidRPr="007267B8">
                <w:rPr>
                  <w:highlight w:val="cyan"/>
                </w:rPr>
                <w:t xml:space="preserve"> </w:t>
              </w:r>
              <w:r w:rsidR="00515DE6" w:rsidRPr="007267B8">
                <w:rPr>
                  <w:highlight w:val="cyan"/>
                </w:rPr>
                <w:t xml:space="preserve">between </w:t>
              </w:r>
              <w:r w:rsidR="00515DE6" w:rsidRPr="007267B8">
                <w:rPr>
                  <w:b/>
                  <w:bCs/>
                  <w:highlight w:val="cyan"/>
                </w:rPr>
                <w:t>The Company</w:t>
              </w:r>
              <w:r w:rsidR="00515DE6" w:rsidRPr="007267B8">
                <w:rPr>
                  <w:highlight w:val="cyan"/>
                </w:rPr>
                <w:t xml:space="preserve"> and </w:t>
              </w:r>
              <w:r w:rsidR="00515DE6" w:rsidRPr="007267B8">
                <w:rPr>
                  <w:b/>
                  <w:bCs/>
                  <w:highlight w:val="cyan"/>
                </w:rPr>
                <w:t>Top Up Restoration Contractor</w:t>
              </w:r>
              <w:r w:rsidR="00515DE6" w:rsidRPr="007267B8">
                <w:rPr>
                  <w:highlight w:val="cyan"/>
                </w:rPr>
                <w:t xml:space="preserve"> </w:t>
              </w:r>
              <w:r w:rsidR="0017575F" w:rsidRPr="007267B8">
                <w:rPr>
                  <w:highlight w:val="cyan"/>
                </w:rPr>
                <w:t>for the provision of</w:t>
              </w:r>
              <w:r w:rsidR="005D6D02" w:rsidRPr="007267B8">
                <w:rPr>
                  <w:highlight w:val="cyan"/>
                </w:rPr>
                <w:t xml:space="preserve"> </w:t>
              </w:r>
              <w:r w:rsidR="007507DD" w:rsidRPr="007267B8">
                <w:rPr>
                  <w:highlight w:val="cyan"/>
                </w:rPr>
                <w:t xml:space="preserve">a </w:t>
              </w:r>
              <w:r w:rsidR="005D6D02" w:rsidRPr="007267B8">
                <w:rPr>
                  <w:b/>
                  <w:bCs/>
                  <w:highlight w:val="cyan"/>
                </w:rPr>
                <w:t>Top Up Restoration</w:t>
              </w:r>
              <w:r w:rsidR="003A5083" w:rsidRPr="007267B8">
                <w:rPr>
                  <w:b/>
                  <w:bCs/>
                  <w:highlight w:val="cyan"/>
                </w:rPr>
                <w:t xml:space="preserve"> </w:t>
              </w:r>
              <w:r w:rsidR="003A5083" w:rsidRPr="007267B8">
                <w:rPr>
                  <w:b/>
                  <w:highlight w:val="cyan"/>
                </w:rPr>
                <w:t>Capability</w:t>
              </w:r>
              <w:r w:rsidR="00202A9C" w:rsidRPr="007267B8">
                <w:rPr>
                  <w:bCs/>
                  <w:highlight w:val="cyan"/>
                </w:rPr>
                <w:t>.</w:t>
              </w:r>
              <w:r w:rsidR="003A5083" w:rsidRPr="007267B8">
                <w:rPr>
                  <w:b/>
                  <w:highlight w:val="cyan"/>
                </w:rPr>
                <w:t xml:space="preserve"> </w:t>
              </w:r>
              <w:r w:rsidR="0017575F" w:rsidRPr="007267B8">
                <w:rPr>
                  <w:b/>
                  <w:highlight w:val="cyan"/>
                </w:rPr>
                <w:t xml:space="preserve"> </w:t>
              </w:r>
              <w:r w:rsidR="0017575F" w:rsidRPr="007267B8">
                <w:rPr>
                  <w:highlight w:val="cyan"/>
                </w:rPr>
                <w:t xml:space="preserve">In the case of a </w:t>
              </w:r>
              <w:r w:rsidR="0017575F" w:rsidRPr="007267B8">
                <w:rPr>
                  <w:b/>
                  <w:bCs/>
                  <w:highlight w:val="cyan"/>
                </w:rPr>
                <w:t>Distribution Restoration Zone Plan</w:t>
              </w:r>
              <w:r w:rsidR="00DB7B91" w:rsidRPr="007267B8">
                <w:rPr>
                  <w:highlight w:val="cyan"/>
                </w:rPr>
                <w:t>,</w:t>
              </w:r>
              <w:r w:rsidR="0017575F" w:rsidRPr="007267B8">
                <w:rPr>
                  <w:highlight w:val="cyan"/>
                </w:rPr>
                <w:t xml:space="preserve"> an agreement between</w:t>
              </w:r>
              <w:r w:rsidR="0017575F" w:rsidRPr="007267B8">
                <w:rPr>
                  <w:bCs/>
                  <w:highlight w:val="cyan"/>
                </w:rPr>
                <w:t xml:space="preserve"> </w:t>
              </w:r>
              <w:r w:rsidR="0017575F" w:rsidRPr="007267B8">
                <w:rPr>
                  <w:b/>
                  <w:highlight w:val="cyan"/>
                </w:rPr>
                <w:t xml:space="preserve">The Company </w:t>
              </w:r>
              <w:r w:rsidR="0017575F" w:rsidRPr="007267B8">
                <w:rPr>
                  <w:bCs/>
                  <w:highlight w:val="cyan"/>
                </w:rPr>
                <w:t>and relevant</w:t>
              </w:r>
              <w:r w:rsidR="0017575F" w:rsidRPr="007267B8">
                <w:rPr>
                  <w:b/>
                  <w:highlight w:val="cyan"/>
                </w:rPr>
                <w:t xml:space="preserve"> Network Operator </w:t>
              </w:r>
              <w:r w:rsidR="0017575F" w:rsidRPr="007267B8">
                <w:rPr>
                  <w:highlight w:val="cyan"/>
                </w:rPr>
                <w:t xml:space="preserve">and </w:t>
              </w:r>
              <w:r w:rsidR="0017575F" w:rsidRPr="007267B8">
                <w:rPr>
                  <w:b/>
                  <w:bCs/>
                  <w:highlight w:val="cyan"/>
                </w:rPr>
                <w:t>Top Up</w:t>
              </w:r>
              <w:r w:rsidR="0017575F" w:rsidRPr="007267B8">
                <w:rPr>
                  <w:highlight w:val="cyan"/>
                </w:rPr>
                <w:t xml:space="preserve"> </w:t>
              </w:r>
              <w:r w:rsidR="0017575F" w:rsidRPr="007267B8">
                <w:rPr>
                  <w:b/>
                  <w:bCs/>
                  <w:highlight w:val="cyan"/>
                </w:rPr>
                <w:t>Restoration</w:t>
              </w:r>
              <w:r w:rsidR="0017575F" w:rsidRPr="007267B8">
                <w:rPr>
                  <w:highlight w:val="cyan"/>
                </w:rPr>
                <w:t xml:space="preserve"> </w:t>
              </w:r>
              <w:r w:rsidR="0017575F" w:rsidRPr="007267B8">
                <w:rPr>
                  <w:b/>
                  <w:highlight w:val="cyan"/>
                </w:rPr>
                <w:t xml:space="preserve">Contractor </w:t>
              </w:r>
              <w:r w:rsidR="0017575F" w:rsidRPr="007267B8">
                <w:rPr>
                  <w:highlight w:val="cyan"/>
                </w:rPr>
                <w:t xml:space="preserve">for the provision of </w:t>
              </w:r>
              <w:r w:rsidR="0017575F" w:rsidRPr="007267B8">
                <w:rPr>
                  <w:b/>
                  <w:bCs/>
                  <w:highlight w:val="cyan"/>
                </w:rPr>
                <w:t xml:space="preserve">Top Up Restoration </w:t>
              </w:r>
              <w:r w:rsidR="0017575F" w:rsidRPr="007267B8">
                <w:rPr>
                  <w:b/>
                  <w:highlight w:val="cyan"/>
                </w:rPr>
                <w:t>Capability</w:t>
              </w:r>
              <w:r w:rsidR="0017575F" w:rsidRPr="007267B8">
                <w:rPr>
                  <w:highlight w:val="cyan"/>
                </w:rPr>
                <w:t>.</w:t>
              </w:r>
            </w:ins>
          </w:p>
        </w:tc>
      </w:tr>
      <w:tr w:rsidR="0093310B" w:rsidRPr="007267B8" w14:paraId="767E36DB" w14:textId="77777777" w:rsidTr="00696AC0">
        <w:trPr>
          <w:cantSplit/>
          <w:ins w:id="794" w:author="Halford(ESO), David" w:date="2023-04-08T17:28:00Z"/>
        </w:trPr>
        <w:tc>
          <w:tcPr>
            <w:tcW w:w="2581" w:type="dxa"/>
          </w:tcPr>
          <w:p w14:paraId="130A2E6E" w14:textId="3CD6AF48" w:rsidR="00EB1E5D" w:rsidRPr="007267B8" w:rsidRDefault="00EB1E5D" w:rsidP="00EB1E5D">
            <w:pPr>
              <w:pStyle w:val="Arial11Bold"/>
              <w:rPr>
                <w:ins w:id="795" w:author="Halford(ESO), David" w:date="2023-04-08T17:28:00Z"/>
                <w:rFonts w:cs="Arial"/>
                <w:highlight w:val="cyan"/>
              </w:rPr>
            </w:pPr>
            <w:ins w:id="796" w:author="Halford(ESO), David" w:date="2023-04-08T17:28:00Z">
              <w:r w:rsidRPr="007267B8">
                <w:rPr>
                  <w:rFonts w:cs="Arial"/>
                  <w:highlight w:val="cyan"/>
                </w:rPr>
                <w:t xml:space="preserve">Top Up Restoration </w:t>
              </w:r>
              <w:r w:rsidR="001824A6" w:rsidRPr="007267B8">
                <w:rPr>
                  <w:rFonts w:cs="Arial"/>
                  <w:highlight w:val="cyan"/>
                </w:rPr>
                <w:t>Contractor</w:t>
              </w:r>
            </w:ins>
          </w:p>
        </w:tc>
        <w:tc>
          <w:tcPr>
            <w:tcW w:w="6937" w:type="dxa"/>
          </w:tcPr>
          <w:p w14:paraId="08A3E597" w14:textId="473123AA" w:rsidR="00EB1E5D" w:rsidRPr="007267B8" w:rsidRDefault="00EB1E5D" w:rsidP="00EB1E5D">
            <w:pPr>
              <w:pStyle w:val="TableArial11"/>
              <w:rPr>
                <w:ins w:id="797" w:author="Halford(ESO), David" w:date="2023-04-08T17:28:00Z"/>
                <w:rFonts w:cs="Arial"/>
                <w:highlight w:val="cyan"/>
              </w:rPr>
            </w:pPr>
            <w:ins w:id="798" w:author="Halford(ESO), David" w:date="2023-04-08T17:28:00Z">
              <w:r w:rsidRPr="007267B8">
                <w:rPr>
                  <w:highlight w:val="cyan"/>
                </w:rPr>
                <w:t xml:space="preserve">A </w:t>
              </w:r>
              <w:r w:rsidRPr="007267B8">
                <w:rPr>
                  <w:b/>
                  <w:bCs/>
                  <w:highlight w:val="cyan"/>
                </w:rPr>
                <w:t xml:space="preserve">Restoration </w:t>
              </w:r>
              <w:r w:rsidR="001E42D7" w:rsidRPr="007267B8">
                <w:rPr>
                  <w:b/>
                  <w:bCs/>
                  <w:highlight w:val="cyan"/>
                </w:rPr>
                <w:t>Contractor</w:t>
              </w:r>
              <w:r w:rsidRPr="007267B8">
                <w:rPr>
                  <w:highlight w:val="cyan"/>
                </w:rPr>
                <w:t xml:space="preserve"> with </w:t>
              </w:r>
              <w:proofErr w:type="spellStart"/>
              <w:r w:rsidRPr="007267B8">
                <w:rPr>
                  <w:highlight w:val="cyan"/>
                </w:rPr>
                <w:t>a</w:t>
              </w:r>
              <w:r w:rsidRPr="007267B8">
                <w:rPr>
                  <w:b/>
                  <w:bCs/>
                  <w:highlight w:val="cyan"/>
                </w:rPr>
                <w:t>Top</w:t>
              </w:r>
              <w:proofErr w:type="spellEnd"/>
              <w:r w:rsidRPr="007267B8">
                <w:rPr>
                  <w:b/>
                  <w:bCs/>
                  <w:highlight w:val="cyan"/>
                </w:rPr>
                <w:t xml:space="preserve"> Up Restoration Contract</w:t>
              </w:r>
              <w:r w:rsidR="00B557F2" w:rsidRPr="007267B8">
                <w:rPr>
                  <w:b/>
                  <w:bCs/>
                  <w:highlight w:val="cyan"/>
                </w:rPr>
                <w:t>.</w:t>
              </w:r>
            </w:ins>
          </w:p>
        </w:tc>
      </w:tr>
      <w:tr w:rsidR="0093310B" w:rsidRPr="007267B8" w14:paraId="7BDEB1D1" w14:textId="77777777" w:rsidTr="00696AC0">
        <w:trPr>
          <w:cantSplit/>
          <w:ins w:id="799" w:author="Halford(ESO), David" w:date="2023-04-08T17:28:00Z"/>
        </w:trPr>
        <w:tc>
          <w:tcPr>
            <w:tcW w:w="2581" w:type="dxa"/>
          </w:tcPr>
          <w:p w14:paraId="6AAC9811" w14:textId="3492013A" w:rsidR="00EB1E5D" w:rsidRPr="007267B8" w:rsidRDefault="00EB1E5D" w:rsidP="00EB1E5D">
            <w:pPr>
              <w:pStyle w:val="Arial11Bold"/>
              <w:rPr>
                <w:ins w:id="800" w:author="Halford(ESO), David" w:date="2023-04-08T17:28:00Z"/>
                <w:rFonts w:cs="Arial"/>
                <w:highlight w:val="cyan"/>
              </w:rPr>
            </w:pPr>
            <w:ins w:id="801" w:author="Halford(ESO), David" w:date="2023-04-08T17:28:00Z">
              <w:r w:rsidRPr="007267B8">
                <w:rPr>
                  <w:rFonts w:cs="Arial"/>
                  <w:highlight w:val="cyan"/>
                </w:rPr>
                <w:t>Top Up Restoration Plant</w:t>
              </w:r>
            </w:ins>
          </w:p>
        </w:tc>
        <w:tc>
          <w:tcPr>
            <w:tcW w:w="6937" w:type="dxa"/>
          </w:tcPr>
          <w:p w14:paraId="7A52B53D" w14:textId="73F2688D" w:rsidR="00EB1E5D" w:rsidRPr="007267B8" w:rsidRDefault="00EB1E5D" w:rsidP="00EB1E5D">
            <w:pPr>
              <w:pStyle w:val="TableArial11"/>
              <w:rPr>
                <w:ins w:id="802" w:author="Halford(ESO), David" w:date="2023-04-08T17:28:00Z"/>
                <w:rFonts w:cs="Arial"/>
                <w:highlight w:val="cyan"/>
              </w:rPr>
            </w:pPr>
            <w:ins w:id="803" w:author="Halford(ESO), David" w:date="2023-04-08T17:28:00Z">
              <w:r w:rsidRPr="007267B8">
                <w:rPr>
                  <w:rFonts w:cs="Arial"/>
                  <w:b/>
                  <w:bCs/>
                  <w:highlight w:val="cyan"/>
                </w:rPr>
                <w:t>Plant</w:t>
              </w:r>
              <w:r w:rsidRPr="007267B8">
                <w:rPr>
                  <w:rFonts w:cs="Arial"/>
                  <w:highlight w:val="cyan"/>
                </w:rPr>
                <w:t xml:space="preserve"> owned and operated by a </w:t>
              </w:r>
              <w:r w:rsidRPr="007267B8">
                <w:rPr>
                  <w:rFonts w:cs="Arial"/>
                  <w:b/>
                  <w:bCs/>
                  <w:highlight w:val="cyan"/>
                </w:rPr>
                <w:t xml:space="preserve">Top Up Restoration </w:t>
              </w:r>
              <w:r w:rsidR="001E42D7" w:rsidRPr="007267B8">
                <w:rPr>
                  <w:rFonts w:cs="Arial"/>
                  <w:b/>
                  <w:bCs/>
                  <w:highlight w:val="cyan"/>
                </w:rPr>
                <w:t>Contractor</w:t>
              </w:r>
              <w:r w:rsidRPr="007267B8">
                <w:rPr>
                  <w:rFonts w:cs="Arial"/>
                  <w:highlight w:val="cyan"/>
                </w:rPr>
                <w:t xml:space="preserve">.  </w:t>
              </w:r>
            </w:ins>
          </w:p>
        </w:tc>
      </w:tr>
      <w:tr w:rsidR="0093310B" w:rsidRPr="007267B8" w14:paraId="616F93ED" w14:textId="77777777" w:rsidTr="00696AC0">
        <w:trPr>
          <w:cantSplit/>
          <w:ins w:id="804" w:author="Halford(ESO), David" w:date="2023-04-08T17:28:00Z"/>
        </w:trPr>
        <w:tc>
          <w:tcPr>
            <w:tcW w:w="2581" w:type="dxa"/>
          </w:tcPr>
          <w:p w14:paraId="24BE8F65" w14:textId="7F0CB3AF" w:rsidR="00EB1E5D" w:rsidRPr="007267B8" w:rsidRDefault="00EB1E5D" w:rsidP="00EB1E5D">
            <w:pPr>
              <w:pStyle w:val="Arial11Bold"/>
              <w:rPr>
                <w:ins w:id="805" w:author="Halford(ESO), David" w:date="2023-04-08T17:28:00Z"/>
                <w:rFonts w:cs="Arial"/>
                <w:highlight w:val="cyan"/>
              </w:rPr>
            </w:pPr>
            <w:ins w:id="806" w:author="Halford(ESO), David" w:date="2023-04-08T17:28:00Z">
              <w:r w:rsidRPr="007267B8">
                <w:rPr>
                  <w:rFonts w:cs="Arial"/>
                  <w:highlight w:val="cyan"/>
                </w:rPr>
                <w:t>Top Up Restoration Plant Test</w:t>
              </w:r>
            </w:ins>
          </w:p>
        </w:tc>
        <w:tc>
          <w:tcPr>
            <w:tcW w:w="6937" w:type="dxa"/>
          </w:tcPr>
          <w:p w14:paraId="3D8FD0F6" w14:textId="218B9E06" w:rsidR="00EB1E5D" w:rsidRPr="007267B8" w:rsidRDefault="00EB1E5D" w:rsidP="00EB1E5D">
            <w:pPr>
              <w:pStyle w:val="TableArial11"/>
              <w:rPr>
                <w:ins w:id="807" w:author="Halford(ESO), David" w:date="2023-04-08T17:28:00Z"/>
                <w:rFonts w:cs="Arial"/>
                <w:highlight w:val="cyan"/>
              </w:rPr>
            </w:pPr>
            <w:ins w:id="808" w:author="Halford(ESO), David" w:date="2023-04-08T17:28:00Z">
              <w:r w:rsidRPr="007267B8">
                <w:rPr>
                  <w:bCs/>
                  <w:highlight w:val="cyan"/>
                </w:rPr>
                <w:t>A test conducted on a</w:t>
              </w:r>
              <w:r w:rsidRPr="007267B8">
                <w:rPr>
                  <w:b/>
                  <w:bCs/>
                  <w:highlight w:val="cyan"/>
                </w:rPr>
                <w:t xml:space="preserve"> Top Up Restoration Plant </w:t>
              </w:r>
              <w:r w:rsidRPr="007267B8">
                <w:rPr>
                  <w:bCs/>
                  <w:highlight w:val="cyan"/>
                </w:rPr>
                <w:t xml:space="preserve">to confirm it </w:t>
              </w:r>
              <w:proofErr w:type="gramStart"/>
              <w:r w:rsidRPr="007267B8">
                <w:rPr>
                  <w:bCs/>
                  <w:highlight w:val="cyan"/>
                </w:rPr>
                <w:t>is capable of meeting</w:t>
              </w:r>
              <w:proofErr w:type="gramEnd"/>
              <w:r w:rsidRPr="007267B8">
                <w:rPr>
                  <w:bCs/>
                  <w:highlight w:val="cyan"/>
                </w:rPr>
                <w:t xml:space="preserve"> the requirements of a </w:t>
              </w:r>
              <w:r w:rsidRPr="007267B8">
                <w:rPr>
                  <w:b/>
                  <w:highlight w:val="cyan"/>
                </w:rPr>
                <w:t>Top Up</w:t>
              </w:r>
              <w:r w:rsidRPr="007267B8">
                <w:rPr>
                  <w:bCs/>
                  <w:highlight w:val="cyan"/>
                </w:rPr>
                <w:t xml:space="preserve"> </w:t>
              </w:r>
              <w:r w:rsidRPr="007267B8">
                <w:rPr>
                  <w:b/>
                  <w:bCs/>
                  <w:highlight w:val="cyan"/>
                </w:rPr>
                <w:t>Restoration Contract</w:t>
              </w:r>
              <w:r w:rsidRPr="007267B8">
                <w:rPr>
                  <w:bCs/>
                  <w:highlight w:val="cyan"/>
                </w:rPr>
                <w:t>.</w:t>
              </w:r>
            </w:ins>
          </w:p>
        </w:tc>
      </w:tr>
      <w:tr w:rsidR="00EB1E5D" w:rsidRPr="007E0B31" w14:paraId="6E50222A" w14:textId="77777777" w:rsidTr="00696AC0">
        <w:trPr>
          <w:cantSplit/>
          <w:ins w:id="809" w:author="Halford(ESO), David" w:date="2023-04-08T17:28:00Z"/>
        </w:trPr>
        <w:tc>
          <w:tcPr>
            <w:tcW w:w="2581" w:type="dxa"/>
          </w:tcPr>
          <w:p w14:paraId="1FB787B1" w14:textId="77777777" w:rsidR="00EB1E5D" w:rsidRPr="007267B8" w:rsidRDefault="00EB1E5D" w:rsidP="00EB1E5D">
            <w:pPr>
              <w:pStyle w:val="Arial11Bold"/>
              <w:rPr>
                <w:ins w:id="810" w:author="Halford(ESO), David" w:date="2023-04-08T17:28:00Z"/>
                <w:rFonts w:cs="Arial"/>
                <w:highlight w:val="cyan"/>
              </w:rPr>
            </w:pPr>
            <w:ins w:id="811" w:author="Halford(ESO), David" w:date="2023-04-08T17:28:00Z">
              <w:r w:rsidRPr="007267B8">
                <w:rPr>
                  <w:rFonts w:cs="Arial"/>
                  <w:highlight w:val="cyan"/>
                </w:rPr>
                <w:t>Total Shutdown</w:t>
              </w:r>
            </w:ins>
          </w:p>
        </w:tc>
        <w:tc>
          <w:tcPr>
            <w:tcW w:w="6937" w:type="dxa"/>
          </w:tcPr>
          <w:p w14:paraId="5EDD63F2" w14:textId="1C79CF52" w:rsidR="00EB1E5D" w:rsidRPr="007E0B31" w:rsidRDefault="00EB1E5D" w:rsidP="00EB1E5D">
            <w:pPr>
              <w:pStyle w:val="TableArial11"/>
              <w:rPr>
                <w:ins w:id="812" w:author="Halford(ESO), David" w:date="2023-04-08T17:28:00Z"/>
                <w:rFonts w:cs="Arial"/>
              </w:rPr>
            </w:pPr>
            <w:ins w:id="813" w:author="Halford(ESO), David" w:date="2023-04-08T17:28:00Z">
              <w:r w:rsidRPr="007267B8">
                <w:rPr>
                  <w:rFonts w:cs="Arial"/>
                  <w:highlight w:val="cyan"/>
                </w:rPr>
                <w:t xml:space="preserve">The situation existing when all generation has ceased and there is no electricity supply from </w:t>
              </w:r>
              <w:r w:rsidRPr="007267B8">
                <w:rPr>
                  <w:rFonts w:cs="Arial"/>
                  <w:b/>
                  <w:highlight w:val="cyan"/>
                </w:rPr>
                <w:t>External Interconnections</w:t>
              </w:r>
              <w:r w:rsidRPr="007267B8">
                <w:rPr>
                  <w:rFonts w:cs="Arial"/>
                  <w:highlight w:val="cyan"/>
                </w:rPr>
                <w:t xml:space="preserve"> and, therefore, the </w:t>
              </w:r>
              <w:r w:rsidRPr="007267B8">
                <w:rPr>
                  <w:rFonts w:cs="Arial"/>
                  <w:b/>
                  <w:highlight w:val="cyan"/>
                </w:rPr>
                <w:t>Total System</w:t>
              </w:r>
              <w:r w:rsidRPr="007267B8">
                <w:rPr>
                  <w:rFonts w:cs="Arial"/>
                  <w:highlight w:val="cyan"/>
                </w:rPr>
                <w:t xml:space="preserve"> has shutdown with the result that it is not possible for the </w:t>
              </w:r>
              <w:r w:rsidRPr="007267B8">
                <w:rPr>
                  <w:rFonts w:cs="Arial"/>
                  <w:b/>
                  <w:highlight w:val="cyan"/>
                </w:rPr>
                <w:t>Total System</w:t>
              </w:r>
              <w:r w:rsidRPr="007267B8">
                <w:rPr>
                  <w:rFonts w:cs="Arial"/>
                  <w:highlight w:val="cyan"/>
                </w:rPr>
                <w:t xml:space="preserve"> to begin to function again without </w:t>
              </w:r>
              <w:r w:rsidRPr="007267B8">
                <w:rPr>
                  <w:rFonts w:cs="Arial"/>
                  <w:b/>
                  <w:highlight w:val="cyan"/>
                </w:rPr>
                <w:t>The Company’s</w:t>
              </w:r>
              <w:r w:rsidRPr="007267B8">
                <w:rPr>
                  <w:rFonts w:cs="Arial"/>
                  <w:highlight w:val="cyan"/>
                </w:rPr>
                <w:t xml:space="preserve"> directions relating to </w:t>
              </w:r>
              <w:r w:rsidRPr="007267B8">
                <w:rPr>
                  <w:rFonts w:cs="Arial"/>
                  <w:b/>
                  <w:highlight w:val="cyan"/>
                </w:rPr>
                <w:t>System Restoration</w:t>
              </w:r>
              <w:r w:rsidRPr="007267B8">
                <w:rPr>
                  <w:rFonts w:cs="Arial"/>
                  <w:highlight w:val="cyan"/>
                </w:rPr>
                <w:t>.</w:t>
              </w:r>
            </w:ins>
          </w:p>
        </w:tc>
      </w:tr>
      <w:tr w:rsidR="00EB1E5D" w:rsidRPr="007E0B31" w14:paraId="03665F8A" w14:textId="77777777" w:rsidTr="00696AC0">
        <w:trPr>
          <w:cantSplit/>
        </w:trPr>
        <w:tc>
          <w:tcPr>
            <w:tcW w:w="2581" w:type="dxa"/>
          </w:tcPr>
          <w:p w14:paraId="133B8AA4" w14:textId="77777777" w:rsidR="00EB1E5D" w:rsidRPr="007E0B31" w:rsidRDefault="00EB1E5D" w:rsidP="00EB1E5D">
            <w:pPr>
              <w:pStyle w:val="Arial11Bold"/>
              <w:rPr>
                <w:rFonts w:cs="Arial"/>
              </w:rPr>
            </w:pPr>
            <w:r w:rsidRPr="007E0B31">
              <w:rPr>
                <w:rFonts w:cs="Arial"/>
              </w:rPr>
              <w:t>Total System</w:t>
            </w:r>
          </w:p>
        </w:tc>
        <w:tc>
          <w:tcPr>
            <w:tcW w:w="6937"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00696AC0">
        <w:trPr>
          <w:cantSplit/>
        </w:trPr>
        <w:tc>
          <w:tcPr>
            <w:tcW w:w="2581" w:type="dxa"/>
          </w:tcPr>
          <w:p w14:paraId="096BE835" w14:textId="77777777" w:rsidR="00EB1E5D" w:rsidRPr="007E0B31" w:rsidRDefault="00EB1E5D" w:rsidP="00EB1E5D">
            <w:pPr>
              <w:pStyle w:val="Arial11Bold"/>
              <w:rPr>
                <w:rFonts w:cs="Arial"/>
              </w:rPr>
            </w:pPr>
            <w:r w:rsidRPr="007E0B31">
              <w:rPr>
                <w:rFonts w:cs="Arial"/>
              </w:rPr>
              <w:t>Trading Point</w:t>
            </w:r>
          </w:p>
        </w:tc>
        <w:tc>
          <w:tcPr>
            <w:tcW w:w="6937"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00696AC0">
        <w:trPr>
          <w:cantSplit/>
        </w:trPr>
        <w:tc>
          <w:tcPr>
            <w:tcW w:w="2581" w:type="dxa"/>
          </w:tcPr>
          <w:p w14:paraId="2AC59C62" w14:textId="77777777" w:rsidR="00EB1E5D" w:rsidRPr="007E0B31" w:rsidRDefault="00EB1E5D" w:rsidP="00EB1E5D">
            <w:pPr>
              <w:pStyle w:val="Arial11Bold"/>
              <w:rPr>
                <w:rFonts w:cs="Arial"/>
              </w:rPr>
            </w:pPr>
            <w:r w:rsidRPr="007E0B31">
              <w:rPr>
                <w:rFonts w:cs="Arial"/>
              </w:rPr>
              <w:t>Transfer Date</w:t>
            </w:r>
          </w:p>
        </w:tc>
        <w:tc>
          <w:tcPr>
            <w:tcW w:w="6937"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00696AC0">
        <w:trPr>
          <w:cantSplit/>
        </w:trPr>
        <w:tc>
          <w:tcPr>
            <w:tcW w:w="2581" w:type="dxa"/>
          </w:tcPr>
          <w:p w14:paraId="6A0B230B" w14:textId="77777777" w:rsidR="00EB1E5D" w:rsidRPr="007E0B31" w:rsidRDefault="00EB1E5D" w:rsidP="00EB1E5D">
            <w:pPr>
              <w:pStyle w:val="Arial11Bold"/>
              <w:rPr>
                <w:rFonts w:cs="Arial"/>
              </w:rPr>
            </w:pPr>
            <w:r w:rsidRPr="007E0B31">
              <w:rPr>
                <w:rFonts w:cs="Arial"/>
              </w:rPr>
              <w:t>Transmission</w:t>
            </w:r>
          </w:p>
        </w:tc>
        <w:tc>
          <w:tcPr>
            <w:tcW w:w="6937"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00696AC0">
        <w:trPr>
          <w:cantSplit/>
        </w:trPr>
        <w:tc>
          <w:tcPr>
            <w:tcW w:w="2581"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937"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00696AC0">
        <w:trPr>
          <w:cantSplit/>
        </w:trPr>
        <w:tc>
          <w:tcPr>
            <w:tcW w:w="2581"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937"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00696AC0">
        <w:trPr>
          <w:cantSplit/>
        </w:trPr>
        <w:tc>
          <w:tcPr>
            <w:tcW w:w="2581"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937"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00696AC0">
        <w:trPr>
          <w:cantSplit/>
        </w:trPr>
        <w:tc>
          <w:tcPr>
            <w:tcW w:w="2581"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937"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00696AC0">
        <w:trPr>
          <w:cantSplit/>
        </w:trPr>
        <w:tc>
          <w:tcPr>
            <w:tcW w:w="2581" w:type="dxa"/>
          </w:tcPr>
          <w:p w14:paraId="28380C3E" w14:textId="77777777" w:rsidR="00EB1E5D" w:rsidRPr="007E0B31" w:rsidRDefault="00EB1E5D" w:rsidP="00EB1E5D">
            <w:pPr>
              <w:pStyle w:val="Arial11Bold"/>
              <w:rPr>
                <w:rFonts w:cs="Arial"/>
              </w:rPr>
            </w:pPr>
            <w:r w:rsidRPr="007E0B31">
              <w:rPr>
                <w:rFonts w:cs="Arial"/>
              </w:rPr>
              <w:lastRenderedPageBreak/>
              <w:t>Transmission Interface Circuit</w:t>
            </w:r>
          </w:p>
        </w:tc>
        <w:tc>
          <w:tcPr>
            <w:tcW w:w="6937" w:type="dxa"/>
          </w:tcPr>
          <w:p w14:paraId="093A792C" w14:textId="799627A5"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ins w:id="814" w:author="Steve Baker (ESO)" w:date="2024-01-09T13:48:00Z">
              <w:r w:rsidR="00B90F80" w:rsidRPr="00A10B34">
                <w:rPr>
                  <w:rFonts w:cs="Arial"/>
                  <w:highlight w:val="green"/>
                </w:rPr>
                <w:t>or in the</w:t>
              </w:r>
              <w:r w:rsidR="00B90F80" w:rsidRPr="00A10B34">
                <w:rPr>
                  <w:rFonts w:cs="Arial"/>
                  <w:b/>
                  <w:bCs/>
                  <w:highlight w:val="green"/>
                </w:rPr>
                <w:t xml:space="preserve"> Transmission Area </w:t>
              </w:r>
              <w:r w:rsidR="00B90F80" w:rsidRPr="00A10B34">
                <w:rPr>
                  <w:rFonts w:cs="Arial"/>
                  <w:highlight w:val="green"/>
                </w:rPr>
                <w:t>of a</w:t>
              </w:r>
              <w:r w:rsidR="00B90F80" w:rsidRPr="00A10B34">
                <w:rPr>
                  <w:rFonts w:cs="Arial"/>
                  <w:b/>
                  <w:bCs/>
                  <w:highlight w:val="green"/>
                </w:rPr>
                <w:t xml:space="preserve"> Competitively Appointed Transmission Licensee</w:t>
              </w:r>
              <w:r w:rsidR="00B90F80" w:rsidRPr="00A10B34">
                <w:rPr>
                  <w:rFonts w:cs="Arial"/>
                  <w:highlight w:val="green"/>
                </w:rPr>
                <w:t xml:space="preserve">, which interfaces with </w:t>
              </w:r>
              <w:r w:rsidR="00B90F80" w:rsidRPr="00A10B34">
                <w:rPr>
                  <w:rFonts w:cs="Arial"/>
                  <w:b/>
                  <w:highlight w:val="green"/>
                </w:rPr>
                <w:t>NGET’s</w:t>
              </w:r>
              <w:r w:rsidR="00B90F80" w:rsidRPr="00A10B34">
                <w:rPr>
                  <w:rFonts w:cs="Arial"/>
                  <w:highlight w:val="green"/>
                </w:rPr>
                <w:t xml:space="preserve"> </w:t>
              </w:r>
              <w:proofErr w:type="spellStart"/>
              <w:r w:rsidR="00B90F80" w:rsidRPr="00A10B34">
                <w:rPr>
                  <w:rFonts w:cs="Arial"/>
                  <w:b/>
                  <w:highlight w:val="green"/>
                </w:rPr>
                <w:t>Tranmission</w:t>
              </w:r>
              <w:proofErr w:type="spellEnd"/>
              <w:r w:rsidR="00B90F80" w:rsidRPr="00A10B34">
                <w:rPr>
                  <w:rFonts w:cs="Arial"/>
                  <w:b/>
                  <w:highlight w:val="green"/>
                </w:rPr>
                <w:t xml:space="preserve"> System</w:t>
              </w:r>
              <w:r w:rsidR="00B90F80" w:rsidRPr="00A10B34">
                <w:rPr>
                  <w:rFonts w:cs="Arial"/>
                  <w:bCs/>
                  <w:highlight w:val="green"/>
                </w:rPr>
                <w:t>,</w:t>
              </w:r>
              <w:r w:rsidR="00B90F80" w:rsidRPr="007E0B31">
                <w:rPr>
                  <w:rFonts w:cs="Arial"/>
                </w:rPr>
                <w:t xml:space="preserve"> </w:t>
              </w:r>
            </w:ins>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 xml:space="preserve">operating at a voltage of 132kV or </w:t>
            </w:r>
            <w:proofErr w:type="gramStart"/>
            <w:r w:rsidRPr="007E0B31">
              <w:rPr>
                <w:rFonts w:cs="Arial"/>
              </w:rPr>
              <w:t>below</w:t>
            </w:r>
            <w:proofErr w:type="gramEnd"/>
          </w:p>
          <w:p w14:paraId="23474DE0" w14:textId="1122249F"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ins w:id="815" w:author="Steve Baker (ESO)" w:date="2024-01-09T13:49:00Z">
              <w:r w:rsidR="0069248B" w:rsidRPr="00A10B34">
                <w:rPr>
                  <w:rFonts w:cs="Arial"/>
                  <w:highlight w:val="green"/>
                </w:rPr>
                <w:t>,</w:t>
              </w:r>
              <w:r w:rsidR="0069248B" w:rsidRPr="00A10B34">
                <w:rPr>
                  <w:rFonts w:cs="Arial"/>
                  <w:b/>
                  <w:highlight w:val="green"/>
                </w:rPr>
                <w:t xml:space="preserve"> </w:t>
              </w:r>
              <w:r w:rsidR="0069248B" w:rsidRPr="00A10B34">
                <w:rPr>
                  <w:rFonts w:cs="Arial"/>
                  <w:highlight w:val="green"/>
                </w:rPr>
                <w:t xml:space="preserve">or in the </w:t>
              </w:r>
              <w:r w:rsidR="0069248B" w:rsidRPr="00A10B34">
                <w:rPr>
                  <w:rFonts w:cs="Arial"/>
                  <w:b/>
                  <w:bCs/>
                  <w:highlight w:val="green"/>
                </w:rPr>
                <w:t>Transmission Area</w:t>
              </w:r>
              <w:r w:rsidR="0069248B" w:rsidRPr="00A10B34">
                <w:rPr>
                  <w:rFonts w:cs="Arial"/>
                  <w:highlight w:val="green"/>
                </w:rPr>
                <w:t xml:space="preserve"> of a </w:t>
              </w:r>
              <w:r w:rsidR="0069248B" w:rsidRPr="00A10B34">
                <w:rPr>
                  <w:rFonts w:cs="Arial"/>
                  <w:b/>
                  <w:bCs/>
                  <w:highlight w:val="green"/>
                </w:rPr>
                <w:t>Competitively Appointed Transmission Licensee</w:t>
              </w:r>
              <w:r w:rsidR="0069248B" w:rsidRPr="00A10B34">
                <w:rPr>
                  <w:rFonts w:cs="Arial"/>
                  <w:highlight w:val="green"/>
                </w:rPr>
                <w:t xml:space="preserve">, which interfaces with </w:t>
              </w:r>
              <w:r w:rsidR="0069248B" w:rsidRPr="00A10B34">
                <w:rPr>
                  <w:rFonts w:cs="Arial"/>
                  <w:b/>
                  <w:highlight w:val="green"/>
                </w:rPr>
                <w:t>SHETL’</w:t>
              </w:r>
              <w:r w:rsidR="0069248B" w:rsidRPr="00A10B34">
                <w:rPr>
                  <w:rFonts w:cs="Arial"/>
                  <w:b/>
                  <w:bCs/>
                  <w:highlight w:val="green"/>
                </w:rPr>
                <w:t xml:space="preserve">s </w:t>
              </w:r>
              <w:r w:rsidR="0069248B" w:rsidRPr="00A10B34">
                <w:rPr>
                  <w:rFonts w:cs="Arial"/>
                  <w:highlight w:val="green"/>
                </w:rPr>
                <w:t xml:space="preserve">or </w:t>
              </w:r>
              <w:r w:rsidR="0069248B" w:rsidRPr="00A10B34">
                <w:rPr>
                  <w:rFonts w:cs="Arial"/>
                  <w:b/>
                  <w:highlight w:val="green"/>
                </w:rPr>
                <w:t>SPT’s</w:t>
              </w:r>
              <w:r w:rsidR="0069248B" w:rsidRPr="00A10B34">
                <w:rPr>
                  <w:rFonts w:cs="Arial"/>
                  <w:highlight w:val="green"/>
                </w:rPr>
                <w:t xml:space="preserve"> </w:t>
              </w:r>
              <w:r w:rsidR="0069248B" w:rsidRPr="00A10B34">
                <w:rPr>
                  <w:rFonts w:cs="Arial"/>
                  <w:b/>
                  <w:bCs/>
                  <w:highlight w:val="green"/>
                </w:rPr>
                <w:t>Transmission System</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00696AC0">
        <w:trPr>
          <w:cantSplit/>
        </w:trPr>
        <w:tc>
          <w:tcPr>
            <w:tcW w:w="2581"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937"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00696AC0">
        <w:trPr>
          <w:cantSplit/>
        </w:trPr>
        <w:tc>
          <w:tcPr>
            <w:tcW w:w="2581"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937"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00696AC0">
        <w:trPr>
          <w:cantSplit/>
        </w:trPr>
        <w:tc>
          <w:tcPr>
            <w:tcW w:w="2581"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937"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00696AC0">
        <w:trPr>
          <w:cantSplit/>
        </w:trPr>
        <w:tc>
          <w:tcPr>
            <w:tcW w:w="2581"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937"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00696AC0">
        <w:trPr>
          <w:cantSplit/>
        </w:trPr>
        <w:tc>
          <w:tcPr>
            <w:tcW w:w="2581"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937"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00696AC0">
        <w:trPr>
          <w:cantSplit/>
        </w:trPr>
        <w:tc>
          <w:tcPr>
            <w:tcW w:w="2581"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937" w:type="dxa"/>
          </w:tcPr>
          <w:p w14:paraId="2D2E550E" w14:textId="77777777" w:rsidR="00EB1E5D" w:rsidRPr="007E0B31" w:rsidRDefault="00EB1E5D" w:rsidP="00EB1E5D">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EB1E5D" w:rsidRPr="007E0B31" w14:paraId="6D673E45" w14:textId="77777777" w:rsidTr="00696AC0">
        <w:trPr>
          <w:cantSplit/>
        </w:trPr>
        <w:tc>
          <w:tcPr>
            <w:tcW w:w="2581"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937"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00696AC0">
        <w:trPr>
          <w:cantSplit/>
        </w:trPr>
        <w:tc>
          <w:tcPr>
            <w:tcW w:w="2581"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937"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00696AC0">
        <w:trPr>
          <w:cantSplit/>
        </w:trPr>
        <w:tc>
          <w:tcPr>
            <w:tcW w:w="2581"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937" w:type="dxa"/>
          </w:tcPr>
          <w:p w14:paraId="79E50183" w14:textId="6C848A78" w:rsidR="00EB1E5D" w:rsidRPr="007E0B31" w:rsidRDefault="00EB1E5D" w:rsidP="00752308">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00696AC0">
        <w:trPr>
          <w:cantSplit/>
        </w:trPr>
        <w:tc>
          <w:tcPr>
            <w:tcW w:w="2581"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937" w:type="dxa"/>
          </w:tcPr>
          <w:p w14:paraId="2DC7318B" w14:textId="73E93AA5" w:rsidR="00EB1E5D" w:rsidRPr="007E0B31" w:rsidRDefault="00EB1E5D" w:rsidP="00752308">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00696AC0">
        <w:trPr>
          <w:cantSplit/>
        </w:trPr>
        <w:tc>
          <w:tcPr>
            <w:tcW w:w="2581"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937"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00696AC0">
        <w:trPr>
          <w:cantSplit/>
        </w:trPr>
        <w:tc>
          <w:tcPr>
            <w:tcW w:w="2581"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937"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00696AC0">
        <w:trPr>
          <w:cantSplit/>
        </w:trPr>
        <w:tc>
          <w:tcPr>
            <w:tcW w:w="2581"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937"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00696AC0">
        <w:trPr>
          <w:cantSplit/>
        </w:trPr>
        <w:tc>
          <w:tcPr>
            <w:tcW w:w="2581" w:type="dxa"/>
          </w:tcPr>
          <w:p w14:paraId="35CC22D8" w14:textId="77777777" w:rsidR="00EB1E5D" w:rsidRPr="007E0B31" w:rsidRDefault="00EB1E5D" w:rsidP="00EB1E5D">
            <w:pPr>
              <w:pStyle w:val="Arial11Bold"/>
              <w:rPr>
                <w:rFonts w:cs="Arial"/>
              </w:rPr>
            </w:pPr>
            <w:r w:rsidRPr="007E0B31">
              <w:rPr>
                <w:rFonts w:cs="Arial"/>
              </w:rPr>
              <w:lastRenderedPageBreak/>
              <w:t>Under Frequency Relay</w:t>
            </w:r>
          </w:p>
        </w:tc>
        <w:tc>
          <w:tcPr>
            <w:tcW w:w="6937"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00696AC0">
        <w:trPr>
          <w:cantSplit/>
        </w:trPr>
        <w:tc>
          <w:tcPr>
            <w:tcW w:w="2581" w:type="dxa"/>
          </w:tcPr>
          <w:p w14:paraId="3464A8CD" w14:textId="77777777" w:rsidR="00EB1E5D" w:rsidRPr="007E0B31" w:rsidRDefault="00EB1E5D" w:rsidP="00EB1E5D">
            <w:pPr>
              <w:pStyle w:val="Arial11Bold"/>
              <w:rPr>
                <w:rFonts w:cs="Arial"/>
              </w:rPr>
            </w:pPr>
            <w:r w:rsidRPr="007E0B31">
              <w:rPr>
                <w:rFonts w:cs="Arial"/>
              </w:rPr>
              <w:t>Unit Board</w:t>
            </w:r>
          </w:p>
        </w:tc>
        <w:tc>
          <w:tcPr>
            <w:tcW w:w="6937"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00696AC0">
        <w:trPr>
          <w:cantSplit/>
        </w:trPr>
        <w:tc>
          <w:tcPr>
            <w:tcW w:w="2581"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937"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00696AC0">
        <w:trPr>
          <w:cantSplit/>
        </w:trPr>
        <w:tc>
          <w:tcPr>
            <w:tcW w:w="2581"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937"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00696AC0">
        <w:trPr>
          <w:cantSplit/>
        </w:trPr>
        <w:tc>
          <w:tcPr>
            <w:tcW w:w="2581" w:type="dxa"/>
          </w:tcPr>
          <w:p w14:paraId="1B0E66FB" w14:textId="4F0E4CAC" w:rsidR="00EB1E5D" w:rsidRPr="007E0B31" w:rsidRDefault="00EB1E5D" w:rsidP="00EB1E5D">
            <w:pPr>
              <w:pStyle w:val="Arial11Bold"/>
              <w:rPr>
                <w:rFonts w:cs="Arial"/>
              </w:rPr>
            </w:pPr>
            <w:bookmarkStart w:id="816" w:name="_DV_C47"/>
            <w:r w:rsidRPr="007E0B31">
              <w:rPr>
                <w:rFonts w:cs="Arial"/>
              </w:rPr>
              <w:t>Unresolved Issues</w:t>
            </w:r>
            <w:bookmarkEnd w:id="816"/>
          </w:p>
        </w:tc>
        <w:tc>
          <w:tcPr>
            <w:tcW w:w="6937" w:type="dxa"/>
          </w:tcPr>
          <w:p w14:paraId="12917A3C" w14:textId="564B64BE" w:rsidR="00EB1E5D" w:rsidRPr="007E0B31" w:rsidRDefault="00EB1E5D" w:rsidP="00EB1E5D">
            <w:pPr>
              <w:pStyle w:val="TableArial11"/>
              <w:rPr>
                <w:rFonts w:cs="Arial"/>
              </w:rPr>
            </w:pPr>
            <w:bookmarkStart w:id="81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817"/>
          </w:p>
        </w:tc>
      </w:tr>
      <w:tr w:rsidR="00EB1E5D" w:rsidRPr="007E0B31" w14:paraId="4EF10D55" w14:textId="77777777" w:rsidTr="00696AC0">
        <w:trPr>
          <w:cantSplit/>
        </w:trPr>
        <w:tc>
          <w:tcPr>
            <w:tcW w:w="2581"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937"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00696AC0">
        <w:trPr>
          <w:cantSplit/>
        </w:trPr>
        <w:tc>
          <w:tcPr>
            <w:tcW w:w="2581" w:type="dxa"/>
          </w:tcPr>
          <w:p w14:paraId="10994AED" w14:textId="77777777" w:rsidR="00EB1E5D" w:rsidRPr="007E0B31" w:rsidRDefault="00EB1E5D" w:rsidP="00EB1E5D">
            <w:pPr>
              <w:pStyle w:val="Arial11Bold"/>
              <w:rPr>
                <w:rFonts w:cs="Arial"/>
              </w:rPr>
            </w:pPr>
            <w:r w:rsidRPr="007E0B31">
              <w:rPr>
                <w:rFonts w:cs="Arial"/>
              </w:rPr>
              <w:t>User</w:t>
            </w:r>
          </w:p>
        </w:tc>
        <w:tc>
          <w:tcPr>
            <w:tcW w:w="6937"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00696AC0">
        <w:trPr>
          <w:cantSplit/>
        </w:trPr>
        <w:tc>
          <w:tcPr>
            <w:tcW w:w="2581" w:type="dxa"/>
          </w:tcPr>
          <w:p w14:paraId="71077D37" w14:textId="33CFD5CB" w:rsidR="00EB1E5D" w:rsidRPr="007E0B31" w:rsidRDefault="00EB1E5D" w:rsidP="00EB1E5D">
            <w:pPr>
              <w:pStyle w:val="Arial11Bold"/>
              <w:rPr>
                <w:rFonts w:cs="Arial"/>
                <w:u w:val="single"/>
              </w:rPr>
            </w:pPr>
            <w:bookmarkStart w:id="818" w:name="_DV_C49"/>
            <w:r w:rsidRPr="007E0B31">
              <w:rPr>
                <w:rFonts w:cs="Arial"/>
              </w:rPr>
              <w:t>User Data File Structure</w:t>
            </w:r>
            <w:bookmarkEnd w:id="818"/>
          </w:p>
        </w:tc>
        <w:tc>
          <w:tcPr>
            <w:tcW w:w="6937" w:type="dxa"/>
          </w:tcPr>
          <w:p w14:paraId="475B944D" w14:textId="77258ADD" w:rsidR="00EB1E5D" w:rsidRPr="007E0B31" w:rsidRDefault="00EB1E5D" w:rsidP="00EB1E5D">
            <w:pPr>
              <w:pStyle w:val="TableArial11"/>
              <w:rPr>
                <w:rFonts w:cs="Arial"/>
              </w:rPr>
            </w:pPr>
            <w:bookmarkStart w:id="81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819"/>
          </w:p>
        </w:tc>
      </w:tr>
      <w:tr w:rsidR="00EB1E5D" w:rsidRPr="007E0B31" w14:paraId="24C40449" w14:textId="77777777" w:rsidTr="00696AC0">
        <w:trPr>
          <w:cantSplit/>
        </w:trPr>
        <w:tc>
          <w:tcPr>
            <w:tcW w:w="2581"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937"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00696AC0">
        <w:trPr>
          <w:cantSplit/>
        </w:trPr>
        <w:tc>
          <w:tcPr>
            <w:tcW w:w="2581" w:type="dxa"/>
          </w:tcPr>
          <w:p w14:paraId="0EE53A77" w14:textId="02AE4348" w:rsidR="00EB1E5D" w:rsidRPr="007E0B31" w:rsidRDefault="00EB1E5D" w:rsidP="00EB1E5D">
            <w:pPr>
              <w:pStyle w:val="Arial11Bold"/>
              <w:rPr>
                <w:rFonts w:cs="Arial"/>
              </w:rPr>
            </w:pPr>
            <w:bookmarkStart w:id="820" w:name="_DV_C51"/>
            <w:r w:rsidRPr="007E0B31">
              <w:rPr>
                <w:rFonts w:cs="Arial"/>
              </w:rPr>
              <w:t>User Self Certification of Compliance</w:t>
            </w:r>
            <w:bookmarkEnd w:id="820"/>
          </w:p>
        </w:tc>
        <w:tc>
          <w:tcPr>
            <w:tcW w:w="6937" w:type="dxa"/>
          </w:tcPr>
          <w:p w14:paraId="0B00A7D2" w14:textId="77777777" w:rsidR="00EB1E5D" w:rsidRPr="007E0B31" w:rsidRDefault="00EB1E5D" w:rsidP="00EB1E5D">
            <w:pPr>
              <w:pStyle w:val="TableArial11"/>
              <w:rPr>
                <w:rFonts w:cs="Arial"/>
              </w:rPr>
            </w:pPr>
            <w:bookmarkStart w:id="821" w:name="_DV_C52"/>
            <w:r w:rsidRPr="007E0B31">
              <w:rPr>
                <w:rFonts w:cs="Arial"/>
              </w:rPr>
              <w:t>A certificate, in the form attached at CP.A.2</w:t>
            </w:r>
            <w:bookmarkStart w:id="822" w:name="_DV_C53"/>
            <w:bookmarkEnd w:id="82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823" w:name="_DV_C56"/>
            <w:bookmarkEnd w:id="82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823"/>
          </w:p>
        </w:tc>
      </w:tr>
      <w:tr w:rsidR="00EB1E5D" w:rsidRPr="007E0B31" w14:paraId="1875D733" w14:textId="77777777" w:rsidTr="00696AC0">
        <w:trPr>
          <w:cantSplit/>
        </w:trPr>
        <w:tc>
          <w:tcPr>
            <w:tcW w:w="2581" w:type="dxa"/>
          </w:tcPr>
          <w:p w14:paraId="43B308DA" w14:textId="77777777" w:rsidR="00EB1E5D" w:rsidRPr="007E0B31" w:rsidRDefault="00EB1E5D" w:rsidP="00EB1E5D">
            <w:pPr>
              <w:pStyle w:val="Arial11Bold"/>
              <w:rPr>
                <w:rFonts w:cs="Arial"/>
              </w:rPr>
            </w:pPr>
            <w:r w:rsidRPr="007E0B31">
              <w:rPr>
                <w:rFonts w:cs="Arial"/>
              </w:rPr>
              <w:lastRenderedPageBreak/>
              <w:t>User Site</w:t>
            </w:r>
          </w:p>
        </w:tc>
        <w:tc>
          <w:tcPr>
            <w:tcW w:w="6937"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00696AC0">
        <w:trPr>
          <w:cantSplit/>
        </w:trPr>
        <w:tc>
          <w:tcPr>
            <w:tcW w:w="2581" w:type="dxa"/>
          </w:tcPr>
          <w:p w14:paraId="7BCD8EF3" w14:textId="77777777" w:rsidR="00EB1E5D" w:rsidRPr="007E0B31" w:rsidRDefault="00EB1E5D" w:rsidP="00EB1E5D">
            <w:pPr>
              <w:pStyle w:val="Arial11Bold"/>
              <w:rPr>
                <w:rFonts w:cs="Arial"/>
              </w:rPr>
            </w:pPr>
            <w:r w:rsidRPr="007E0B31">
              <w:rPr>
                <w:rFonts w:cs="Arial"/>
              </w:rPr>
              <w:t>User System</w:t>
            </w:r>
          </w:p>
        </w:tc>
        <w:tc>
          <w:tcPr>
            <w:tcW w:w="6937"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00696AC0">
        <w:trPr>
          <w:cantSplit/>
        </w:trPr>
        <w:tc>
          <w:tcPr>
            <w:tcW w:w="2581"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937" w:type="dxa"/>
          </w:tcPr>
          <w:p w14:paraId="6382FA56" w14:textId="55230F59" w:rsidR="00EB1E5D" w:rsidRDefault="00EB1E5D" w:rsidP="00EB1E5D">
            <w:pPr>
              <w:pStyle w:val="TableArial11"/>
              <w:rPr>
                <w:ins w:id="824" w:author="Halford(ESO), David" w:date="2023-04-08T17:28:00Z"/>
                <w:rFonts w:cs="Arial"/>
              </w:rPr>
            </w:pPr>
            <w:r w:rsidRPr="007E0B31">
              <w:rPr>
                <w:rFonts w:cs="Arial"/>
              </w:rPr>
              <w:t>A point at which</w:t>
            </w:r>
            <w:del w:id="825" w:author="Halford(ESO), David" w:date="2023-04-08T17:28:00Z">
              <w:r w:rsidR="00827D48" w:rsidRPr="007E0B31">
                <w:rPr>
                  <w:rFonts w:cs="Arial"/>
                </w:rPr>
                <w:delText xml:space="preserve"> </w:delText>
              </w:r>
            </w:del>
            <w:ins w:id="826" w:author="Halford(ESO), David" w:date="2023-04-08T17:28:00Z">
              <w:r>
                <w:rPr>
                  <w:rFonts w:cs="Arial"/>
                </w:rPr>
                <w:t>;</w:t>
              </w:r>
            </w:ins>
          </w:p>
          <w:p w14:paraId="08877A38" w14:textId="3D10B30E" w:rsidR="00EB1E5D" w:rsidRDefault="00467C46" w:rsidP="00EB1E5D">
            <w:pPr>
              <w:pStyle w:val="TableArial11"/>
              <w:ind w:left="440"/>
              <w:rPr>
                <w:ins w:id="827" w:author="Halford(ESO), David" w:date="2023-04-08T17:28:00Z"/>
                <w:rFonts w:cs="Arial"/>
              </w:rPr>
            </w:pPr>
            <w:r w:rsidRPr="00D6712D">
              <w:rPr>
                <w:rFonts w:cs="Arial"/>
                <w:bCs/>
              </w:rPr>
              <w:t>a</w:t>
            </w:r>
            <w:r w:rsidRPr="00752308">
              <w:rPr>
                <w:b/>
              </w:rPr>
              <w:t xml:space="preserve"> </w:t>
            </w:r>
            <w:r w:rsidR="00EB1E5D" w:rsidRPr="007E0B31">
              <w:rPr>
                <w:rFonts w:cs="Arial"/>
                <w:b/>
              </w:rPr>
              <w:t>Power Generating Module</w:t>
            </w:r>
            <w:del w:id="828" w:author="Halford(ESO), David" w:date="2023-04-08T17:28:00Z">
              <w:r w:rsidR="00827D48" w:rsidRPr="007E0B31">
                <w:rPr>
                  <w:rFonts w:cs="Arial"/>
                </w:rPr>
                <w:delText>,</w:delText>
              </w:r>
            </w:del>
            <w:ins w:id="829" w:author="Halford(ESO), David" w:date="2023-04-08T17:28:00Z">
              <w:r w:rsidR="00827D48" w:rsidRPr="007E0B31">
                <w:rPr>
                  <w:rFonts w:cs="Arial"/>
                </w:rPr>
                <w:t>,</w:t>
              </w:r>
              <w:r w:rsidR="00EB1E5D" w:rsidRPr="00D9732F">
                <w:rPr>
                  <w:rFonts w:cs="Arial"/>
                  <w:bCs/>
                </w:rPr>
                <w:t>; or</w:t>
              </w:r>
              <w:r w:rsidR="00EB1E5D" w:rsidRPr="007E0B31">
                <w:rPr>
                  <w:rFonts w:cs="Arial"/>
                </w:rPr>
                <w:t xml:space="preserve"> </w:t>
              </w:r>
            </w:ins>
          </w:p>
          <w:p w14:paraId="4FA3893D" w14:textId="7C3E8DBA" w:rsidR="00EB1E5D" w:rsidRDefault="00467C46" w:rsidP="00EB1E5D">
            <w:pPr>
              <w:pStyle w:val="TableArial11"/>
              <w:ind w:left="440"/>
              <w:rPr>
                <w:ins w:id="830" w:author="Halford(ESO), David" w:date="2023-04-08T17:28:00Z"/>
                <w:rFonts w:cs="Arial"/>
              </w:rPr>
            </w:pPr>
            <w:ins w:id="831" w:author="Halford(ESO), David" w:date="2023-04-08T17:28:00Z">
              <w:r w:rsidRPr="00D6712D">
                <w:rPr>
                  <w:rFonts w:cs="Arial"/>
                  <w:bCs/>
                </w:rPr>
                <w:t>a</w:t>
              </w:r>
            </w:ins>
            <w:r w:rsidRPr="00752308">
              <w:rPr>
                <w:b/>
              </w:rPr>
              <w:t xml:space="preserve"> </w:t>
            </w:r>
            <w:r w:rsidR="00EB1E5D" w:rsidRPr="007E0B31">
              <w:rPr>
                <w:rFonts w:cs="Arial"/>
                <w:b/>
              </w:rPr>
              <w:t>Generating Unit</w:t>
            </w:r>
            <w:proofErr w:type="gramStart"/>
            <w:r w:rsidR="00827D48" w:rsidRPr="007E0B31">
              <w:rPr>
                <w:rFonts w:cs="Arial"/>
              </w:rPr>
              <w:t xml:space="preserve">, </w:t>
            </w:r>
            <w:ins w:id="832" w:author="Halford(ESO), David" w:date="2023-04-08T17:28:00Z">
              <w:r w:rsidR="00EB1E5D" w:rsidRPr="00D9732F">
                <w:rPr>
                  <w:rFonts w:cs="Arial"/>
                  <w:bCs/>
                </w:rPr>
                <w:t>;</w:t>
              </w:r>
              <w:proofErr w:type="gramEnd"/>
              <w:r w:rsidR="00EB1E5D" w:rsidRPr="00D9732F">
                <w:rPr>
                  <w:rFonts w:cs="Arial"/>
                  <w:bCs/>
                </w:rPr>
                <w:t xml:space="preserve"> or</w:t>
              </w:r>
              <w:r w:rsidR="00EB1E5D" w:rsidRPr="007E0B31">
                <w:rPr>
                  <w:rFonts w:cs="Arial"/>
                </w:rPr>
                <w:t>,</w:t>
              </w:r>
            </w:ins>
          </w:p>
          <w:p w14:paraId="72C2BD5F" w14:textId="44B2053D" w:rsidR="00EB1E5D" w:rsidRDefault="00EB1E5D" w:rsidP="00EB1E5D">
            <w:pPr>
              <w:pStyle w:val="TableArial11"/>
              <w:ind w:left="440"/>
              <w:rPr>
                <w:ins w:id="833" w:author="Halford(ESO), David" w:date="2023-04-08T17:28:00Z"/>
                <w:rFonts w:cs="Arial"/>
              </w:rPr>
            </w:pPr>
            <w:r w:rsidRPr="007E0B31">
              <w:rPr>
                <w:rFonts w:cs="Arial"/>
              </w:rPr>
              <w:t xml:space="preserve">a </w:t>
            </w:r>
            <w:r w:rsidRPr="007E0B31">
              <w:rPr>
                <w:rFonts w:cs="Arial"/>
                <w:b/>
              </w:rPr>
              <w:t xml:space="preserve">CCGT </w:t>
            </w:r>
            <w:proofErr w:type="spellStart"/>
            <w:r w:rsidRPr="007E0B31">
              <w:rPr>
                <w:rFonts w:cs="Arial"/>
                <w:b/>
              </w:rPr>
              <w:t>Module</w:t>
            </w:r>
            <w:del w:id="834" w:author="Halford(ESO), David" w:date="2023-04-08T17:28:00Z">
              <w:r w:rsidR="00827D48" w:rsidRPr="007E0B31">
                <w:rPr>
                  <w:rFonts w:cs="Arial"/>
                </w:rPr>
                <w:delText xml:space="preserve"> </w:delText>
              </w:r>
            </w:del>
            <w:ins w:id="835" w:author="Halford(ESO), David" w:date="2023-04-08T17:28:00Z">
              <w:r w:rsidRPr="00D9732F">
                <w:rPr>
                  <w:rFonts w:cs="Arial"/>
                  <w:bCs/>
                </w:rPr>
                <w:t>;</w:t>
              </w:r>
            </w:ins>
            <w:r w:rsidRPr="007E0B31">
              <w:rPr>
                <w:rFonts w:cs="Arial"/>
              </w:rPr>
              <w:t>or</w:t>
            </w:r>
            <w:proofErr w:type="spellEnd"/>
            <w:r w:rsidRPr="007E0B31">
              <w:rPr>
                <w:rFonts w:cs="Arial"/>
              </w:rPr>
              <w:t xml:space="preserve"> </w:t>
            </w:r>
          </w:p>
          <w:p w14:paraId="327A4C78" w14:textId="77777777" w:rsidR="00EB1E5D" w:rsidRDefault="00EB1E5D" w:rsidP="00EB1E5D">
            <w:pPr>
              <w:pStyle w:val="TableArial11"/>
              <w:ind w:left="440"/>
              <w:rPr>
                <w:ins w:id="836" w:author="Halford(ESO), David" w:date="2023-04-08T17:28:00Z"/>
                <w:rFonts w:cs="Arial"/>
              </w:rPr>
            </w:pPr>
            <w:r w:rsidRPr="007E0B31">
              <w:rPr>
                <w:rFonts w:cs="Arial"/>
              </w:rPr>
              <w:t xml:space="preserve">a </w:t>
            </w:r>
            <w:r w:rsidRPr="007E0B31">
              <w:rPr>
                <w:rFonts w:cs="Arial"/>
                <w:b/>
              </w:rPr>
              <w:t>CCGT Unit</w:t>
            </w:r>
            <w:ins w:id="837" w:author="Halford(ESO), David" w:date="2023-04-08T17:28:00Z">
              <w:r w:rsidRPr="00D9732F">
                <w:rPr>
                  <w:rFonts w:cs="Arial"/>
                  <w:bCs/>
                </w:rPr>
                <w:t>;</w:t>
              </w:r>
            </w:ins>
            <w:r w:rsidRPr="007E0B31">
              <w:rPr>
                <w:rFonts w:cs="Arial"/>
              </w:rPr>
              <w:t xml:space="preserve"> or </w:t>
            </w:r>
          </w:p>
          <w:p w14:paraId="113B63DD" w14:textId="7C7FD73D" w:rsidR="00EB1E5D" w:rsidRDefault="00EB1E5D" w:rsidP="00EB1E5D">
            <w:pPr>
              <w:pStyle w:val="TableArial11"/>
              <w:ind w:left="440"/>
              <w:rPr>
                <w:ins w:id="838" w:author="Halford(ESO), David" w:date="2023-04-08T17:28:00Z"/>
              </w:rPr>
            </w:pPr>
            <w:r w:rsidRPr="007E0B31">
              <w:rPr>
                <w:rFonts w:cs="Arial"/>
              </w:rPr>
              <w:t>a</w:t>
            </w:r>
            <w:r w:rsidRPr="007E0B31">
              <w:rPr>
                <w:rFonts w:cs="Arial"/>
                <w:b/>
              </w:rPr>
              <w:t xml:space="preserve"> Power Park Module</w:t>
            </w:r>
            <w:del w:id="839" w:author="Halford(ESO), David" w:date="2023-04-08T17:28:00Z">
              <w:r w:rsidR="00827D48">
                <w:delText>,</w:delText>
              </w:r>
            </w:del>
            <w:ins w:id="840" w:author="Halford(ESO), David" w:date="2023-04-08T17:28:00Z">
              <w:r w:rsidRPr="00D9732F">
                <w:rPr>
                  <w:rFonts w:cs="Arial"/>
                  <w:bCs/>
                </w:rPr>
                <w:t>;</w:t>
              </w:r>
            </w:ins>
            <w:r>
              <w:t xml:space="preserve"> or</w:t>
            </w:r>
            <w:r w:rsidR="00827D48">
              <w:t xml:space="preserve"> </w:t>
            </w:r>
          </w:p>
          <w:p w14:paraId="6DD8A142" w14:textId="77777777" w:rsidR="00EB1E5D" w:rsidRDefault="00EB1E5D" w:rsidP="00EB1E5D">
            <w:pPr>
              <w:pStyle w:val="TableArial11"/>
              <w:ind w:left="440"/>
              <w:rPr>
                <w:ins w:id="841" w:author="Halford(ESO), David" w:date="2023-04-08T17:28:00Z"/>
                <w:rFonts w:cs="Arial"/>
              </w:rPr>
            </w:pPr>
            <w:r>
              <w:t xml:space="preserve">an </w:t>
            </w:r>
            <w:r w:rsidRPr="00070786">
              <w:rPr>
                <w:b/>
              </w:rPr>
              <w:t>Electricity Storage Module</w:t>
            </w:r>
            <w:ins w:id="842" w:author="Halford(ESO), David" w:date="2023-04-08T17:28:00Z">
              <w:r w:rsidRPr="00D9732F">
                <w:rPr>
                  <w:bCs/>
                </w:rPr>
                <w:t>;</w:t>
              </w:r>
            </w:ins>
            <w:r>
              <w:t xml:space="preserve"> </w:t>
            </w:r>
            <w:r w:rsidRPr="007E0B31">
              <w:rPr>
                <w:rFonts w:cs="Arial"/>
              </w:rPr>
              <w:t xml:space="preserve">or </w:t>
            </w:r>
          </w:p>
          <w:p w14:paraId="3C18244A" w14:textId="4F713672" w:rsidR="00EB1E5D" w:rsidRDefault="00EB1E5D" w:rsidP="00EB1E5D">
            <w:pPr>
              <w:pStyle w:val="TableArial11"/>
              <w:ind w:left="440"/>
              <w:rPr>
                <w:ins w:id="843" w:author="Halford(ESO), David" w:date="2023-04-08T17:28:00Z"/>
                <w:rFonts w:cs="Arial"/>
                <w:bCs/>
              </w:rPr>
            </w:pPr>
            <w:r w:rsidRPr="007E0B31">
              <w:rPr>
                <w:rFonts w:cs="Arial"/>
              </w:rPr>
              <w:t xml:space="preserve">a </w:t>
            </w:r>
            <w:r w:rsidRPr="007E0B31">
              <w:rPr>
                <w:rFonts w:cs="Arial"/>
                <w:b/>
              </w:rPr>
              <w:t>DC Converter</w:t>
            </w:r>
            <w:ins w:id="844" w:author="Halford(ESO), David" w:date="2023-04-08T17:28:00Z">
              <w:r w:rsidRPr="00D9732F">
                <w:rPr>
                  <w:rFonts w:cs="Arial"/>
                  <w:bCs/>
                </w:rPr>
                <w:t>;</w:t>
              </w:r>
            </w:ins>
            <w:r w:rsidRPr="007E0B31">
              <w:rPr>
                <w:rFonts w:cs="Arial"/>
                <w:b/>
                <w:bCs/>
              </w:rPr>
              <w:t xml:space="preserve"> </w:t>
            </w:r>
            <w:r w:rsidRPr="007E0B31">
              <w:rPr>
                <w:rFonts w:cs="Arial"/>
                <w:bCs/>
              </w:rPr>
              <w:t>or</w:t>
            </w:r>
            <w:del w:id="845" w:author="Halford(ESO), David" w:date="2023-04-08T17:28:00Z">
              <w:r w:rsidR="00827D48" w:rsidRPr="007E0B31">
                <w:rPr>
                  <w:rFonts w:cs="Arial"/>
                  <w:bCs/>
                </w:rPr>
                <w:delText xml:space="preserve"> </w:delText>
              </w:r>
            </w:del>
          </w:p>
          <w:p w14:paraId="043838BD" w14:textId="454293D9" w:rsidR="00EB1E5D" w:rsidRDefault="00EB1E5D" w:rsidP="00EB1E5D">
            <w:pPr>
              <w:pStyle w:val="TableArial11"/>
              <w:ind w:left="440"/>
              <w:rPr>
                <w:ins w:id="846" w:author="Halford(ESO), David" w:date="2023-04-08T17:28:00Z"/>
                <w:rFonts w:cs="Arial"/>
              </w:rPr>
            </w:pPr>
            <w:r w:rsidRPr="007E0B31">
              <w:rPr>
                <w:rFonts w:cs="Arial"/>
                <w:bCs/>
              </w:rPr>
              <w:t xml:space="preserve">an </w:t>
            </w:r>
            <w:r w:rsidRPr="007E0B31">
              <w:rPr>
                <w:rFonts w:cs="Arial"/>
                <w:b/>
                <w:bCs/>
              </w:rPr>
              <w:t>HVDC Converter</w:t>
            </w:r>
            <w:r w:rsidRPr="007E0B31">
              <w:rPr>
                <w:rFonts w:cs="Arial"/>
              </w:rPr>
              <w:t xml:space="preserve">, </w:t>
            </w:r>
            <w:del w:id="847" w:author="Halford(ESO), David" w:date="2023-04-08T17:28:00Z">
              <w:r w:rsidR="00827D48" w:rsidRPr="007E0B31">
                <w:rPr>
                  <w:rFonts w:cs="Arial"/>
                </w:rPr>
                <w:delText>as the case may be,</w:delText>
              </w:r>
            </w:del>
          </w:p>
          <w:p w14:paraId="1BE7FD50" w14:textId="476EE869" w:rsidR="00EB1E5D" w:rsidRPr="00752308" w:rsidRDefault="00EB1E5D" w:rsidP="00752308">
            <w:pPr>
              <w:pStyle w:val="TableArial11"/>
              <w:ind w:left="15"/>
            </w:pPr>
            <w:ins w:id="848" w:author="Halford(ESO), David" w:date="2023-04-08T17:28:00Z">
              <w:r>
                <w:rPr>
                  <w:rFonts w:cs="Arial"/>
                </w:rPr>
                <w:t>and</w:t>
              </w:r>
            </w:ins>
            <w:r>
              <w:rPr>
                <w:rFonts w:cs="Arial"/>
              </w:rPr>
              <w:t xml:space="preserve">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00696AC0">
        <w:trPr>
          <w:cantSplit/>
          <w:ins w:id="849" w:author="Halford(ESO), David" w:date="2023-04-08T17:28:00Z"/>
        </w:trPr>
        <w:tc>
          <w:tcPr>
            <w:tcW w:w="2581" w:type="dxa"/>
          </w:tcPr>
          <w:p w14:paraId="648F4727" w14:textId="0C0E36FB" w:rsidR="00EB1E5D" w:rsidRPr="00567654" w:rsidRDefault="00EB1E5D" w:rsidP="00EB1E5D">
            <w:pPr>
              <w:pStyle w:val="Arial11Bold"/>
              <w:rPr>
                <w:ins w:id="850" w:author="Halford(ESO), David" w:date="2023-04-08T17:28:00Z"/>
                <w:rFonts w:cs="Arial"/>
                <w:highlight w:val="cyan"/>
              </w:rPr>
            </w:pPr>
            <w:ins w:id="851" w:author="Halford(ESO), David" w:date="2023-04-08T17:28:00Z">
              <w:r w:rsidRPr="00567654">
                <w:rPr>
                  <w:rFonts w:cs="Arial"/>
                  <w:highlight w:val="cyan"/>
                </w:rPr>
                <w:t>Virtual Lead Party</w:t>
              </w:r>
            </w:ins>
          </w:p>
        </w:tc>
        <w:tc>
          <w:tcPr>
            <w:tcW w:w="6937" w:type="dxa"/>
          </w:tcPr>
          <w:p w14:paraId="67A99EA6" w14:textId="583435A8" w:rsidR="00EB1E5D" w:rsidRPr="00567654" w:rsidRDefault="00EB1E5D" w:rsidP="00EB1E5D">
            <w:pPr>
              <w:pStyle w:val="TableArial11"/>
              <w:rPr>
                <w:ins w:id="852" w:author="Halford(ESO), David" w:date="2023-04-08T17:28:00Z"/>
                <w:rFonts w:cs="Arial"/>
                <w:highlight w:val="cyan"/>
              </w:rPr>
            </w:pPr>
            <w:ins w:id="853" w:author="Halford(ESO), David" w:date="2023-04-08T17:28:00Z">
              <w:r w:rsidRPr="00567654">
                <w:rPr>
                  <w:rFonts w:cs="Arial"/>
                  <w:highlight w:val="cyan"/>
                </w:rPr>
                <w:t xml:space="preserve">As defined in the </w:t>
              </w:r>
              <w:r w:rsidRPr="00567654">
                <w:rPr>
                  <w:rFonts w:cs="Arial"/>
                  <w:b/>
                  <w:bCs/>
                  <w:highlight w:val="cyan"/>
                </w:rPr>
                <w:t>BSC</w:t>
              </w:r>
              <w:r w:rsidRPr="00567654">
                <w:rPr>
                  <w:rFonts w:cs="Arial"/>
                  <w:highlight w:val="cyan"/>
                </w:rPr>
                <w:t>.</w:t>
              </w:r>
            </w:ins>
          </w:p>
        </w:tc>
      </w:tr>
      <w:tr w:rsidR="00EB1E5D" w:rsidRPr="00C45ED9" w14:paraId="2DBF5F7B" w14:textId="77777777" w:rsidTr="00696AC0">
        <w:trPr>
          <w:cantSplit/>
        </w:trPr>
        <w:tc>
          <w:tcPr>
            <w:tcW w:w="2581"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937"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B1E5D" w:rsidRPr="007E0B31" w14:paraId="28BB7E6E" w14:textId="77777777" w:rsidTr="00696AC0">
        <w:trPr>
          <w:cantSplit/>
        </w:trPr>
        <w:tc>
          <w:tcPr>
            <w:tcW w:w="2581"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937"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00696AC0">
        <w:trPr>
          <w:cantSplit/>
        </w:trPr>
        <w:tc>
          <w:tcPr>
            <w:tcW w:w="2581" w:type="dxa"/>
          </w:tcPr>
          <w:p w14:paraId="3BEE1BA7" w14:textId="77777777" w:rsidR="00EB1E5D" w:rsidRPr="007E0B31" w:rsidRDefault="00EB1E5D" w:rsidP="00EB1E5D">
            <w:pPr>
              <w:pStyle w:val="Arial11Bold"/>
              <w:rPr>
                <w:rFonts w:cs="Arial"/>
              </w:rPr>
            </w:pPr>
            <w:r w:rsidRPr="007E0B31">
              <w:rPr>
                <w:rFonts w:cs="Arial"/>
              </w:rPr>
              <w:lastRenderedPageBreak/>
              <w:t>Website</w:t>
            </w:r>
          </w:p>
        </w:tc>
        <w:tc>
          <w:tcPr>
            <w:tcW w:w="6937"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00696AC0">
        <w:trPr>
          <w:cantSplit/>
        </w:trPr>
        <w:tc>
          <w:tcPr>
            <w:tcW w:w="2581"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937" w:type="dxa"/>
          </w:tcPr>
          <w:p w14:paraId="65C6CD52" w14:textId="77777777" w:rsidR="00EB1E5D" w:rsidRPr="007E0B31" w:rsidRDefault="00EB1E5D" w:rsidP="00EB1E5D">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00696AC0">
        <w:trPr>
          <w:cantSplit/>
        </w:trPr>
        <w:tc>
          <w:tcPr>
            <w:tcW w:w="2581"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937"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00696AC0">
        <w:trPr>
          <w:cantSplit/>
        </w:trPr>
        <w:tc>
          <w:tcPr>
            <w:tcW w:w="2581" w:type="dxa"/>
          </w:tcPr>
          <w:p w14:paraId="3ABB06D3" w14:textId="77777777" w:rsidR="00EB1E5D" w:rsidRPr="007E0B31" w:rsidRDefault="00EB1E5D" w:rsidP="00EB1E5D">
            <w:pPr>
              <w:pStyle w:val="Arial11Bold"/>
              <w:rPr>
                <w:rFonts w:cs="Arial"/>
              </w:rPr>
            </w:pPr>
            <w:r w:rsidRPr="007E0B31">
              <w:rPr>
                <w:rFonts w:cs="Arial"/>
              </w:rPr>
              <w:t>Workgroup</w:t>
            </w:r>
          </w:p>
        </w:tc>
        <w:tc>
          <w:tcPr>
            <w:tcW w:w="6937"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00696AC0">
        <w:trPr>
          <w:cantSplit/>
        </w:trPr>
        <w:tc>
          <w:tcPr>
            <w:tcW w:w="2581"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937"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00696AC0">
        <w:trPr>
          <w:cantSplit/>
        </w:trPr>
        <w:tc>
          <w:tcPr>
            <w:tcW w:w="2581"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937"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00696AC0">
        <w:trPr>
          <w:cantSplit/>
        </w:trPr>
        <w:tc>
          <w:tcPr>
            <w:tcW w:w="2581"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937"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lastRenderedPageBreak/>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854"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854"/>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35" w:author="Steve Baker (ESO)" w:date="2024-01-17T15:06:00Z" w:initials="SB(">
    <w:p w14:paraId="16368544" w14:textId="77777777" w:rsidR="00FB75B6" w:rsidRDefault="00FB75B6">
      <w:pPr>
        <w:pStyle w:val="CommentText"/>
      </w:pPr>
      <w:r>
        <w:rPr>
          <w:rStyle w:val="CommentReference"/>
        </w:rPr>
        <w:annotationRef/>
      </w:r>
      <w:r>
        <w:t>Changed from "</w:t>
      </w:r>
      <w:r>
        <w:rPr>
          <w:b/>
          <w:bCs/>
        </w:rPr>
        <w:t>Competitively Appointed Transmission Licensee Interface Point</w:t>
      </w:r>
      <w:r>
        <w:t>" as in the STC we are introducing "</w:t>
      </w:r>
      <w:r>
        <w:rPr>
          <w:b/>
          <w:bCs/>
        </w:rPr>
        <w:t>CATO Interface Point</w:t>
      </w:r>
      <w:r>
        <w:t>" defined as "The electrical point of connection between a Transmission System owned by a Competitively Appointed Transmission Owner and the Onshore Transmission System"</w:t>
      </w:r>
    </w:p>
  </w:comment>
  <w:comment w:id="445" w:author="Steve Baker (ESO)" w:date="2024-01-17T15:10:00Z" w:initials="SB(">
    <w:p w14:paraId="110E6FE5" w14:textId="77777777" w:rsidR="00130C55" w:rsidRDefault="00130C55">
      <w:pPr>
        <w:pStyle w:val="CommentText"/>
      </w:pPr>
      <w:r>
        <w:rPr>
          <w:rStyle w:val="CommentReference"/>
        </w:rPr>
        <w:annotationRef/>
      </w:r>
      <w:r>
        <w:t>Removed reference to Schedule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6368544" w15:done="0"/>
  <w15:commentEx w15:paraId="110E6FE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26B7B" w16cex:dateUtc="2024-01-17T15:06:00Z"/>
  <w16cex:commentExtensible w16cex:durableId="29526C4D" w16cex:dateUtc="2024-01-17T15: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6368544" w16cid:durableId="29526B7B"/>
  <w16cid:commentId w16cid:paraId="110E6FE5" w16cid:durableId="29526C4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F68BB" w14:textId="77777777" w:rsidR="00EF4A5E" w:rsidRDefault="00EF4A5E" w:rsidP="008F1F3E">
      <w:pPr>
        <w:pStyle w:val="Header"/>
      </w:pPr>
      <w:r>
        <w:separator/>
      </w:r>
    </w:p>
  </w:endnote>
  <w:endnote w:type="continuationSeparator" w:id="0">
    <w:p w14:paraId="45446ADF" w14:textId="77777777" w:rsidR="00EF4A5E" w:rsidRDefault="00EF4A5E" w:rsidP="008F1F3E">
      <w:pPr>
        <w:pStyle w:val="Header"/>
      </w:pPr>
      <w:r>
        <w:continuationSeparator/>
      </w:r>
    </w:p>
  </w:endnote>
  <w:endnote w:type="continuationNotice" w:id="1">
    <w:p w14:paraId="56AB2CBC" w14:textId="77777777" w:rsidR="00EF4A5E" w:rsidRDefault="00EF4A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553AFC9" w:rsidR="008166DC" w:rsidRDefault="008166DC"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A1379">
      <w:rPr>
        <w:rStyle w:val="PageNumber"/>
        <w:sz w:val="16"/>
        <w:szCs w:val="16"/>
      </w:rPr>
      <w:t>1</w:t>
    </w:r>
    <w:r w:rsidR="0000506B">
      <w:rPr>
        <w:rStyle w:val="PageNumber"/>
        <w:sz w:val="16"/>
        <w:szCs w:val="16"/>
      </w:rPr>
      <w:t>5</w:t>
    </w:r>
    <w:r>
      <w:rPr>
        <w:rStyle w:val="PageNumber"/>
        <w:sz w:val="16"/>
        <w:szCs w:val="16"/>
      </w:rPr>
      <w:tab/>
      <w:t>GD</w:t>
    </w:r>
    <w:r w:rsidRPr="002B5019">
      <w:rPr>
        <w:rStyle w:val="PageNumber"/>
        <w:sz w:val="16"/>
        <w:szCs w:val="16"/>
      </w:rPr>
      <w:tab/>
    </w:r>
    <w:r w:rsidR="00AE104B">
      <w:rPr>
        <w:rStyle w:val="PageNumber"/>
        <w:sz w:val="16"/>
        <w:szCs w:val="16"/>
      </w:rPr>
      <w:t>07</w:t>
    </w:r>
    <w:r w:rsidR="00AA1379">
      <w:rPr>
        <w:rStyle w:val="PageNumber"/>
        <w:sz w:val="16"/>
        <w:szCs w:val="16"/>
      </w:rPr>
      <w:t xml:space="preserve"> </w:t>
    </w:r>
    <w:r w:rsidR="00AE104B">
      <w:rPr>
        <w:rStyle w:val="PageNumber"/>
        <w:sz w:val="16"/>
        <w:szCs w:val="16"/>
      </w:rPr>
      <w:t>December</w:t>
    </w:r>
    <w:r w:rsidR="002510FF">
      <w:rPr>
        <w:rStyle w:val="PageNumber"/>
        <w:sz w:val="16"/>
        <w:szCs w:val="16"/>
      </w:rPr>
      <w:t xml:space="preserve"> 2022</w:t>
    </w:r>
  </w:p>
  <w:p w14:paraId="60524C2E" w14:textId="04B9E4A7" w:rsidR="008166DC" w:rsidRPr="009313F1"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DE349E">
      <w:rPr>
        <w:rStyle w:val="PageNumber"/>
        <w:b/>
        <w:bCs/>
        <w:sz w:val="16"/>
        <w:szCs w:val="16"/>
      </w:rPr>
      <w:fldChar w:fldCharType="begin"/>
    </w:r>
    <w:r w:rsidR="00DE349E" w:rsidRPr="00DE349E">
      <w:rPr>
        <w:rStyle w:val="PageNumber"/>
        <w:b/>
        <w:bCs/>
        <w:sz w:val="16"/>
        <w:szCs w:val="16"/>
      </w:rPr>
      <w:instrText xml:space="preserve"> PAGE  \* Arabic  \* MERGEFORMAT </w:instrText>
    </w:r>
    <w:r w:rsidR="00DE349E" w:rsidRPr="00DE349E">
      <w:rPr>
        <w:rStyle w:val="PageNumber"/>
        <w:b/>
        <w:bCs/>
        <w:sz w:val="16"/>
        <w:szCs w:val="16"/>
      </w:rPr>
      <w:fldChar w:fldCharType="separate"/>
    </w:r>
    <w:r w:rsidR="00DE349E" w:rsidRPr="00DE349E">
      <w:rPr>
        <w:rStyle w:val="PageNumber"/>
        <w:b/>
        <w:bCs/>
        <w:noProof/>
        <w:sz w:val="16"/>
        <w:szCs w:val="16"/>
      </w:rPr>
      <w:t>1</w:t>
    </w:r>
    <w:r w:rsidR="00DE349E" w:rsidRPr="00DE349E">
      <w:rPr>
        <w:rStyle w:val="PageNumber"/>
        <w:b/>
        <w:bCs/>
        <w:sz w:val="16"/>
        <w:szCs w:val="16"/>
      </w:rPr>
      <w:fldChar w:fldCharType="end"/>
    </w:r>
    <w:r w:rsidR="00DE349E" w:rsidRPr="00DE349E">
      <w:rPr>
        <w:rStyle w:val="PageNumber"/>
        <w:sz w:val="16"/>
        <w:szCs w:val="16"/>
      </w:rPr>
      <w:t xml:space="preserve"> of </w:t>
    </w:r>
    <w:r w:rsidR="001454A3">
      <w:rPr>
        <w:rStyle w:val="PageNumber"/>
        <w:b/>
        <w:bCs/>
        <w:sz w:val="16"/>
        <w:szCs w:val="16"/>
      </w:rPr>
      <w:t>82</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5D5BF" w14:textId="77777777" w:rsidR="00EF4A5E" w:rsidRDefault="00EF4A5E" w:rsidP="008F1F3E">
      <w:pPr>
        <w:pStyle w:val="Header"/>
      </w:pPr>
      <w:r>
        <w:separator/>
      </w:r>
    </w:p>
  </w:footnote>
  <w:footnote w:type="continuationSeparator" w:id="0">
    <w:p w14:paraId="4C5FBD13" w14:textId="77777777" w:rsidR="00EF4A5E" w:rsidRDefault="00EF4A5E" w:rsidP="008F1F3E">
      <w:pPr>
        <w:pStyle w:val="Header"/>
      </w:pPr>
      <w:r>
        <w:continuationSeparator/>
      </w:r>
    </w:p>
  </w:footnote>
  <w:footnote w:type="continuationNotice" w:id="1">
    <w:p w14:paraId="6EE323D6" w14:textId="77777777" w:rsidR="00EF4A5E" w:rsidRDefault="00EF4A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9"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0"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8"/>
  </w:num>
  <w:num w:numId="6" w16cid:durableId="480273325">
    <w:abstractNumId w:val="12"/>
  </w:num>
  <w:num w:numId="7" w16cid:durableId="445466415">
    <w:abstractNumId w:val="15"/>
  </w:num>
  <w:num w:numId="8" w16cid:durableId="832067174">
    <w:abstractNumId w:val="6"/>
  </w:num>
  <w:num w:numId="9" w16cid:durableId="505753300">
    <w:abstractNumId w:val="0"/>
  </w:num>
  <w:num w:numId="10" w16cid:durableId="1244877714">
    <w:abstractNumId w:val="9"/>
  </w:num>
  <w:num w:numId="11" w16cid:durableId="1258177850">
    <w:abstractNumId w:val="16"/>
  </w:num>
  <w:num w:numId="12" w16cid:durableId="1158228106">
    <w:abstractNumId w:val="13"/>
  </w:num>
  <w:num w:numId="13" w16cid:durableId="1056006280">
    <w:abstractNumId w:val="20"/>
  </w:num>
  <w:num w:numId="14" w16cid:durableId="2009595922">
    <w:abstractNumId w:val="1"/>
  </w:num>
  <w:num w:numId="15" w16cid:durableId="923563355">
    <w:abstractNumId w:val="19"/>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3BBE"/>
    <w:rsid w:val="00054AD8"/>
    <w:rsid w:val="00054B19"/>
    <w:rsid w:val="000556C6"/>
    <w:rsid w:val="00055A38"/>
    <w:rsid w:val="00055DDE"/>
    <w:rsid w:val="00056E40"/>
    <w:rsid w:val="000571BC"/>
    <w:rsid w:val="00057685"/>
    <w:rsid w:val="00057CBA"/>
    <w:rsid w:val="0006008A"/>
    <w:rsid w:val="0006069B"/>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43A7"/>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3D3B"/>
    <w:rsid w:val="000A3FE9"/>
    <w:rsid w:val="000A5C1C"/>
    <w:rsid w:val="000A5CCC"/>
    <w:rsid w:val="000A63D5"/>
    <w:rsid w:val="000A76DB"/>
    <w:rsid w:val="000A772E"/>
    <w:rsid w:val="000A77CC"/>
    <w:rsid w:val="000A79A5"/>
    <w:rsid w:val="000B0546"/>
    <w:rsid w:val="000B191E"/>
    <w:rsid w:val="000B3943"/>
    <w:rsid w:val="000B39CF"/>
    <w:rsid w:val="000B47E5"/>
    <w:rsid w:val="000B675D"/>
    <w:rsid w:val="000B695C"/>
    <w:rsid w:val="000B69EA"/>
    <w:rsid w:val="000B6DF9"/>
    <w:rsid w:val="000B6FF5"/>
    <w:rsid w:val="000B7208"/>
    <w:rsid w:val="000B73E8"/>
    <w:rsid w:val="000B7CC5"/>
    <w:rsid w:val="000C06BA"/>
    <w:rsid w:val="000C129B"/>
    <w:rsid w:val="000C14D3"/>
    <w:rsid w:val="000C1521"/>
    <w:rsid w:val="000C171F"/>
    <w:rsid w:val="000C1BB4"/>
    <w:rsid w:val="000C1DCB"/>
    <w:rsid w:val="000C2FFA"/>
    <w:rsid w:val="000C42FD"/>
    <w:rsid w:val="000C4948"/>
    <w:rsid w:val="000C61D6"/>
    <w:rsid w:val="000C64D4"/>
    <w:rsid w:val="000C7486"/>
    <w:rsid w:val="000C77D7"/>
    <w:rsid w:val="000C788F"/>
    <w:rsid w:val="000D120A"/>
    <w:rsid w:val="000D1F06"/>
    <w:rsid w:val="000D2209"/>
    <w:rsid w:val="000D22B4"/>
    <w:rsid w:val="000D5ABD"/>
    <w:rsid w:val="000D77A7"/>
    <w:rsid w:val="000E0153"/>
    <w:rsid w:val="000E037A"/>
    <w:rsid w:val="000E07E3"/>
    <w:rsid w:val="000E18CB"/>
    <w:rsid w:val="000E1C0F"/>
    <w:rsid w:val="000E203C"/>
    <w:rsid w:val="000E2D55"/>
    <w:rsid w:val="000E307B"/>
    <w:rsid w:val="000E4122"/>
    <w:rsid w:val="000E4D6A"/>
    <w:rsid w:val="000E4E18"/>
    <w:rsid w:val="000E6E41"/>
    <w:rsid w:val="000E73E3"/>
    <w:rsid w:val="000F0104"/>
    <w:rsid w:val="000F0316"/>
    <w:rsid w:val="000F032A"/>
    <w:rsid w:val="000F2089"/>
    <w:rsid w:val="000F2BF8"/>
    <w:rsid w:val="000F2E9E"/>
    <w:rsid w:val="000F4C96"/>
    <w:rsid w:val="000F50BF"/>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17C51"/>
    <w:rsid w:val="00120FB5"/>
    <w:rsid w:val="00120FFF"/>
    <w:rsid w:val="001214C1"/>
    <w:rsid w:val="0012256D"/>
    <w:rsid w:val="001228AB"/>
    <w:rsid w:val="00122B87"/>
    <w:rsid w:val="00123474"/>
    <w:rsid w:val="001238DE"/>
    <w:rsid w:val="00124A50"/>
    <w:rsid w:val="00124C02"/>
    <w:rsid w:val="00127FF6"/>
    <w:rsid w:val="00130486"/>
    <w:rsid w:val="00130C55"/>
    <w:rsid w:val="00131037"/>
    <w:rsid w:val="0013182E"/>
    <w:rsid w:val="00131876"/>
    <w:rsid w:val="00131B2E"/>
    <w:rsid w:val="00131F38"/>
    <w:rsid w:val="00132166"/>
    <w:rsid w:val="00132D71"/>
    <w:rsid w:val="001352BF"/>
    <w:rsid w:val="0013649C"/>
    <w:rsid w:val="0013698A"/>
    <w:rsid w:val="00136CB4"/>
    <w:rsid w:val="00141116"/>
    <w:rsid w:val="00141C7B"/>
    <w:rsid w:val="0014291E"/>
    <w:rsid w:val="001430D8"/>
    <w:rsid w:val="001454A3"/>
    <w:rsid w:val="0014560E"/>
    <w:rsid w:val="00145B28"/>
    <w:rsid w:val="00146756"/>
    <w:rsid w:val="00146A6F"/>
    <w:rsid w:val="00146EA7"/>
    <w:rsid w:val="00147586"/>
    <w:rsid w:val="0014796B"/>
    <w:rsid w:val="00147993"/>
    <w:rsid w:val="001479CE"/>
    <w:rsid w:val="00150138"/>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BC"/>
    <w:rsid w:val="00171D38"/>
    <w:rsid w:val="00172580"/>
    <w:rsid w:val="001731C5"/>
    <w:rsid w:val="0017375B"/>
    <w:rsid w:val="001738C9"/>
    <w:rsid w:val="001750CE"/>
    <w:rsid w:val="0017575F"/>
    <w:rsid w:val="00176A1D"/>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AFA"/>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B54"/>
    <w:rsid w:val="002242F5"/>
    <w:rsid w:val="002243D6"/>
    <w:rsid w:val="00225C93"/>
    <w:rsid w:val="0022624C"/>
    <w:rsid w:val="00227CDD"/>
    <w:rsid w:val="00227CFA"/>
    <w:rsid w:val="00227E58"/>
    <w:rsid w:val="00230030"/>
    <w:rsid w:val="00231D7C"/>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A70"/>
    <w:rsid w:val="00254DD5"/>
    <w:rsid w:val="002559AA"/>
    <w:rsid w:val="0026012D"/>
    <w:rsid w:val="00260AE8"/>
    <w:rsid w:val="0026133D"/>
    <w:rsid w:val="00262190"/>
    <w:rsid w:val="00262B48"/>
    <w:rsid w:val="00263E08"/>
    <w:rsid w:val="002641FF"/>
    <w:rsid w:val="0026445C"/>
    <w:rsid w:val="00264E89"/>
    <w:rsid w:val="002662E1"/>
    <w:rsid w:val="002665FF"/>
    <w:rsid w:val="00272398"/>
    <w:rsid w:val="00272C70"/>
    <w:rsid w:val="00273E2B"/>
    <w:rsid w:val="00273E52"/>
    <w:rsid w:val="00273E68"/>
    <w:rsid w:val="0027409F"/>
    <w:rsid w:val="00274AFB"/>
    <w:rsid w:val="00274B57"/>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646"/>
    <w:rsid w:val="002B0152"/>
    <w:rsid w:val="002B0296"/>
    <w:rsid w:val="002B0302"/>
    <w:rsid w:val="002B0AF9"/>
    <w:rsid w:val="002B16FB"/>
    <w:rsid w:val="002B191B"/>
    <w:rsid w:val="002B245D"/>
    <w:rsid w:val="002B32B0"/>
    <w:rsid w:val="002B3B0E"/>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3390"/>
    <w:rsid w:val="002D3F91"/>
    <w:rsid w:val="002D45C4"/>
    <w:rsid w:val="002D497A"/>
    <w:rsid w:val="002D4A6E"/>
    <w:rsid w:val="002D4B09"/>
    <w:rsid w:val="002D680A"/>
    <w:rsid w:val="002D775E"/>
    <w:rsid w:val="002D7D65"/>
    <w:rsid w:val="002E07DB"/>
    <w:rsid w:val="002E0B1D"/>
    <w:rsid w:val="002E0CA8"/>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2F71D8"/>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421E"/>
    <w:rsid w:val="003247A3"/>
    <w:rsid w:val="00325486"/>
    <w:rsid w:val="00326823"/>
    <w:rsid w:val="00326843"/>
    <w:rsid w:val="00326B7D"/>
    <w:rsid w:val="00327026"/>
    <w:rsid w:val="00327416"/>
    <w:rsid w:val="00327939"/>
    <w:rsid w:val="00327CC9"/>
    <w:rsid w:val="003301CE"/>
    <w:rsid w:val="003319B6"/>
    <w:rsid w:val="003332B4"/>
    <w:rsid w:val="00333BC1"/>
    <w:rsid w:val="00333D74"/>
    <w:rsid w:val="00333F56"/>
    <w:rsid w:val="0033429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33F"/>
    <w:rsid w:val="00351BFF"/>
    <w:rsid w:val="00352736"/>
    <w:rsid w:val="00352D79"/>
    <w:rsid w:val="00352E12"/>
    <w:rsid w:val="00353223"/>
    <w:rsid w:val="00354162"/>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4C6"/>
    <w:rsid w:val="00385C0C"/>
    <w:rsid w:val="003870F7"/>
    <w:rsid w:val="00387391"/>
    <w:rsid w:val="00387A28"/>
    <w:rsid w:val="00387C7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F0894"/>
    <w:rsid w:val="003F1D33"/>
    <w:rsid w:val="003F230F"/>
    <w:rsid w:val="003F252D"/>
    <w:rsid w:val="003F27D9"/>
    <w:rsid w:val="003F28CF"/>
    <w:rsid w:val="003F29C2"/>
    <w:rsid w:val="003F2F28"/>
    <w:rsid w:val="003F46A9"/>
    <w:rsid w:val="003F4B71"/>
    <w:rsid w:val="003F566C"/>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316B"/>
    <w:rsid w:val="00423A90"/>
    <w:rsid w:val="00424552"/>
    <w:rsid w:val="0042480C"/>
    <w:rsid w:val="00424F44"/>
    <w:rsid w:val="00425187"/>
    <w:rsid w:val="0042789A"/>
    <w:rsid w:val="00430E59"/>
    <w:rsid w:val="0043176A"/>
    <w:rsid w:val="004318C6"/>
    <w:rsid w:val="00431A78"/>
    <w:rsid w:val="004320C6"/>
    <w:rsid w:val="004325DC"/>
    <w:rsid w:val="0043323D"/>
    <w:rsid w:val="004339F2"/>
    <w:rsid w:val="004342E0"/>
    <w:rsid w:val="004345D3"/>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2472"/>
    <w:rsid w:val="00484275"/>
    <w:rsid w:val="0048511E"/>
    <w:rsid w:val="00485185"/>
    <w:rsid w:val="00487486"/>
    <w:rsid w:val="004876CD"/>
    <w:rsid w:val="00487ECB"/>
    <w:rsid w:val="004909DE"/>
    <w:rsid w:val="004911DF"/>
    <w:rsid w:val="004941C6"/>
    <w:rsid w:val="00494746"/>
    <w:rsid w:val="00494873"/>
    <w:rsid w:val="00494E72"/>
    <w:rsid w:val="00495A20"/>
    <w:rsid w:val="00495A45"/>
    <w:rsid w:val="00495DC5"/>
    <w:rsid w:val="004962B1"/>
    <w:rsid w:val="00496A1B"/>
    <w:rsid w:val="00496AAB"/>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DEA"/>
    <w:rsid w:val="004D5F5A"/>
    <w:rsid w:val="004D6153"/>
    <w:rsid w:val="004D7245"/>
    <w:rsid w:val="004D7573"/>
    <w:rsid w:val="004E056D"/>
    <w:rsid w:val="004E07A5"/>
    <w:rsid w:val="004E0DE9"/>
    <w:rsid w:val="004E17B4"/>
    <w:rsid w:val="004E1B11"/>
    <w:rsid w:val="004E2001"/>
    <w:rsid w:val="004E235F"/>
    <w:rsid w:val="004E2597"/>
    <w:rsid w:val="004E3CAD"/>
    <w:rsid w:val="004E4312"/>
    <w:rsid w:val="004E4984"/>
    <w:rsid w:val="004E520D"/>
    <w:rsid w:val="004E5AD8"/>
    <w:rsid w:val="004E64B5"/>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64D0"/>
    <w:rsid w:val="004F73AF"/>
    <w:rsid w:val="005011BD"/>
    <w:rsid w:val="00501DCE"/>
    <w:rsid w:val="00502C4E"/>
    <w:rsid w:val="00502DD0"/>
    <w:rsid w:val="005030FE"/>
    <w:rsid w:val="00503261"/>
    <w:rsid w:val="00503378"/>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522B"/>
    <w:rsid w:val="00515DE6"/>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274F7"/>
    <w:rsid w:val="0053071E"/>
    <w:rsid w:val="005311E3"/>
    <w:rsid w:val="0053170A"/>
    <w:rsid w:val="00532349"/>
    <w:rsid w:val="005324A2"/>
    <w:rsid w:val="005328CA"/>
    <w:rsid w:val="00532990"/>
    <w:rsid w:val="005334A5"/>
    <w:rsid w:val="005342C6"/>
    <w:rsid w:val="005348B2"/>
    <w:rsid w:val="00535401"/>
    <w:rsid w:val="00535D26"/>
    <w:rsid w:val="00537025"/>
    <w:rsid w:val="005370D4"/>
    <w:rsid w:val="005377BA"/>
    <w:rsid w:val="00537C57"/>
    <w:rsid w:val="00537F3F"/>
    <w:rsid w:val="0054145A"/>
    <w:rsid w:val="0054229C"/>
    <w:rsid w:val="00542351"/>
    <w:rsid w:val="00542B80"/>
    <w:rsid w:val="00544D07"/>
    <w:rsid w:val="005466BF"/>
    <w:rsid w:val="00546BD1"/>
    <w:rsid w:val="00547F86"/>
    <w:rsid w:val="00550DEA"/>
    <w:rsid w:val="00550FDB"/>
    <w:rsid w:val="00551D62"/>
    <w:rsid w:val="00552F47"/>
    <w:rsid w:val="00553488"/>
    <w:rsid w:val="00555EE4"/>
    <w:rsid w:val="00560265"/>
    <w:rsid w:val="0056158D"/>
    <w:rsid w:val="00561952"/>
    <w:rsid w:val="005625DD"/>
    <w:rsid w:val="005628E8"/>
    <w:rsid w:val="00562ABB"/>
    <w:rsid w:val="00562C68"/>
    <w:rsid w:val="00564137"/>
    <w:rsid w:val="00564A1D"/>
    <w:rsid w:val="005652E2"/>
    <w:rsid w:val="00567654"/>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443F"/>
    <w:rsid w:val="005A49DF"/>
    <w:rsid w:val="005A5BBE"/>
    <w:rsid w:val="005A74B4"/>
    <w:rsid w:val="005A7E5E"/>
    <w:rsid w:val="005B0213"/>
    <w:rsid w:val="005B02D9"/>
    <w:rsid w:val="005B0F78"/>
    <w:rsid w:val="005B2CDA"/>
    <w:rsid w:val="005B2D63"/>
    <w:rsid w:val="005B3CC3"/>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942"/>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3706"/>
    <w:rsid w:val="005E407D"/>
    <w:rsid w:val="005E4A21"/>
    <w:rsid w:val="005E57B8"/>
    <w:rsid w:val="005E58B0"/>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100A"/>
    <w:rsid w:val="00611A6C"/>
    <w:rsid w:val="00612E81"/>
    <w:rsid w:val="00613026"/>
    <w:rsid w:val="0061433E"/>
    <w:rsid w:val="006144DC"/>
    <w:rsid w:val="0061463C"/>
    <w:rsid w:val="00615150"/>
    <w:rsid w:val="00615D0D"/>
    <w:rsid w:val="00615E9B"/>
    <w:rsid w:val="00616B63"/>
    <w:rsid w:val="00616E41"/>
    <w:rsid w:val="00617C37"/>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7F94"/>
    <w:rsid w:val="006405E2"/>
    <w:rsid w:val="0064062F"/>
    <w:rsid w:val="00640FE9"/>
    <w:rsid w:val="006414D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623B"/>
    <w:rsid w:val="006876C8"/>
    <w:rsid w:val="00687AA8"/>
    <w:rsid w:val="0069016F"/>
    <w:rsid w:val="00690A4C"/>
    <w:rsid w:val="00690E2E"/>
    <w:rsid w:val="00691A7B"/>
    <w:rsid w:val="0069248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FEF"/>
    <w:rsid w:val="006D4159"/>
    <w:rsid w:val="006D5C49"/>
    <w:rsid w:val="006D65CB"/>
    <w:rsid w:val="006E079D"/>
    <w:rsid w:val="006E0D46"/>
    <w:rsid w:val="006E194E"/>
    <w:rsid w:val="006E2992"/>
    <w:rsid w:val="006E461E"/>
    <w:rsid w:val="006E5482"/>
    <w:rsid w:val="006E5C55"/>
    <w:rsid w:val="006E6886"/>
    <w:rsid w:val="006E69AD"/>
    <w:rsid w:val="006E6C2C"/>
    <w:rsid w:val="006E72C7"/>
    <w:rsid w:val="006E757F"/>
    <w:rsid w:val="006F0921"/>
    <w:rsid w:val="006F0B17"/>
    <w:rsid w:val="006F0BFE"/>
    <w:rsid w:val="006F2148"/>
    <w:rsid w:val="006F21A8"/>
    <w:rsid w:val="006F2525"/>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06C21"/>
    <w:rsid w:val="0071063D"/>
    <w:rsid w:val="00710FF3"/>
    <w:rsid w:val="00712CD6"/>
    <w:rsid w:val="007146A1"/>
    <w:rsid w:val="00715ABE"/>
    <w:rsid w:val="00715FAF"/>
    <w:rsid w:val="00716093"/>
    <w:rsid w:val="007163D0"/>
    <w:rsid w:val="00716D33"/>
    <w:rsid w:val="00717008"/>
    <w:rsid w:val="0071765D"/>
    <w:rsid w:val="0071795C"/>
    <w:rsid w:val="007179A3"/>
    <w:rsid w:val="007201A7"/>
    <w:rsid w:val="00721A8D"/>
    <w:rsid w:val="00724498"/>
    <w:rsid w:val="00724A66"/>
    <w:rsid w:val="0072610F"/>
    <w:rsid w:val="007267B8"/>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C75"/>
    <w:rsid w:val="00762DBA"/>
    <w:rsid w:val="00762F6E"/>
    <w:rsid w:val="0076348C"/>
    <w:rsid w:val="007640EA"/>
    <w:rsid w:val="00764BAC"/>
    <w:rsid w:val="00764DA2"/>
    <w:rsid w:val="00765314"/>
    <w:rsid w:val="007654F2"/>
    <w:rsid w:val="0076607E"/>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67F7"/>
    <w:rsid w:val="00797293"/>
    <w:rsid w:val="007A008C"/>
    <w:rsid w:val="007A0FD7"/>
    <w:rsid w:val="007A174D"/>
    <w:rsid w:val="007A2A32"/>
    <w:rsid w:val="007A36BA"/>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E04"/>
    <w:rsid w:val="007C685F"/>
    <w:rsid w:val="007C7628"/>
    <w:rsid w:val="007C78FD"/>
    <w:rsid w:val="007C7E8F"/>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AC6"/>
    <w:rsid w:val="00820B8F"/>
    <w:rsid w:val="00820E7F"/>
    <w:rsid w:val="008212CB"/>
    <w:rsid w:val="00821FEB"/>
    <w:rsid w:val="0082234C"/>
    <w:rsid w:val="00822E0A"/>
    <w:rsid w:val="00822ECB"/>
    <w:rsid w:val="0082391D"/>
    <w:rsid w:val="00824A22"/>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EAC"/>
    <w:rsid w:val="008370C7"/>
    <w:rsid w:val="008370E3"/>
    <w:rsid w:val="0084066A"/>
    <w:rsid w:val="00841327"/>
    <w:rsid w:val="00841D53"/>
    <w:rsid w:val="00842219"/>
    <w:rsid w:val="008428D0"/>
    <w:rsid w:val="0084363F"/>
    <w:rsid w:val="008447CE"/>
    <w:rsid w:val="008450DA"/>
    <w:rsid w:val="00845BD2"/>
    <w:rsid w:val="00847F4F"/>
    <w:rsid w:val="00850272"/>
    <w:rsid w:val="00850904"/>
    <w:rsid w:val="008516C7"/>
    <w:rsid w:val="00852F78"/>
    <w:rsid w:val="00854B3E"/>
    <w:rsid w:val="00855D30"/>
    <w:rsid w:val="00857E32"/>
    <w:rsid w:val="00860658"/>
    <w:rsid w:val="00861739"/>
    <w:rsid w:val="0086198C"/>
    <w:rsid w:val="00862098"/>
    <w:rsid w:val="00862213"/>
    <w:rsid w:val="00862A8F"/>
    <w:rsid w:val="00862E42"/>
    <w:rsid w:val="00862E6F"/>
    <w:rsid w:val="008630BD"/>
    <w:rsid w:val="008631C1"/>
    <w:rsid w:val="00865244"/>
    <w:rsid w:val="00865A94"/>
    <w:rsid w:val="00865ADF"/>
    <w:rsid w:val="00865E77"/>
    <w:rsid w:val="00871586"/>
    <w:rsid w:val="00873265"/>
    <w:rsid w:val="008733D3"/>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4C8B"/>
    <w:rsid w:val="0088505B"/>
    <w:rsid w:val="0088729E"/>
    <w:rsid w:val="008873B6"/>
    <w:rsid w:val="0088779E"/>
    <w:rsid w:val="008879A7"/>
    <w:rsid w:val="00887F08"/>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56B"/>
    <w:rsid w:val="008A07FF"/>
    <w:rsid w:val="008A1550"/>
    <w:rsid w:val="008A1D07"/>
    <w:rsid w:val="008A2CDC"/>
    <w:rsid w:val="008A3746"/>
    <w:rsid w:val="008A490A"/>
    <w:rsid w:val="008A4A36"/>
    <w:rsid w:val="008A5D07"/>
    <w:rsid w:val="008A5F4C"/>
    <w:rsid w:val="008A618C"/>
    <w:rsid w:val="008A66CC"/>
    <w:rsid w:val="008A6CA2"/>
    <w:rsid w:val="008A71AC"/>
    <w:rsid w:val="008B06AB"/>
    <w:rsid w:val="008B06C2"/>
    <w:rsid w:val="008B09E4"/>
    <w:rsid w:val="008B10BA"/>
    <w:rsid w:val="008B1135"/>
    <w:rsid w:val="008B1CD4"/>
    <w:rsid w:val="008B22B8"/>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26B8"/>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7F36"/>
    <w:rsid w:val="00940200"/>
    <w:rsid w:val="00940E1D"/>
    <w:rsid w:val="00941171"/>
    <w:rsid w:val="00941876"/>
    <w:rsid w:val="00941A4E"/>
    <w:rsid w:val="00942B80"/>
    <w:rsid w:val="0094357E"/>
    <w:rsid w:val="00943BB7"/>
    <w:rsid w:val="00943D68"/>
    <w:rsid w:val="0094519C"/>
    <w:rsid w:val="009453DE"/>
    <w:rsid w:val="0094566D"/>
    <w:rsid w:val="00945964"/>
    <w:rsid w:val="0094651D"/>
    <w:rsid w:val="00946F2C"/>
    <w:rsid w:val="00946F7A"/>
    <w:rsid w:val="0095027C"/>
    <w:rsid w:val="00950FBF"/>
    <w:rsid w:val="009511FE"/>
    <w:rsid w:val="0095167A"/>
    <w:rsid w:val="00953B15"/>
    <w:rsid w:val="00953EEC"/>
    <w:rsid w:val="00955275"/>
    <w:rsid w:val="00955C61"/>
    <w:rsid w:val="009569B5"/>
    <w:rsid w:val="0095753D"/>
    <w:rsid w:val="00957999"/>
    <w:rsid w:val="00962A32"/>
    <w:rsid w:val="00963774"/>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9793C"/>
    <w:rsid w:val="009A0CAC"/>
    <w:rsid w:val="009A0FC7"/>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ED7"/>
    <w:rsid w:val="009B3B1D"/>
    <w:rsid w:val="009B42E0"/>
    <w:rsid w:val="009B4737"/>
    <w:rsid w:val="009B4C71"/>
    <w:rsid w:val="009B5CCC"/>
    <w:rsid w:val="009B68A9"/>
    <w:rsid w:val="009B7A36"/>
    <w:rsid w:val="009C00B0"/>
    <w:rsid w:val="009C03CA"/>
    <w:rsid w:val="009C3506"/>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51EC"/>
    <w:rsid w:val="009D7375"/>
    <w:rsid w:val="009D760B"/>
    <w:rsid w:val="009E00B5"/>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0B34"/>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B83"/>
    <w:rsid w:val="00A30A34"/>
    <w:rsid w:val="00A31832"/>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13E"/>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6A67"/>
    <w:rsid w:val="00AA719F"/>
    <w:rsid w:val="00AA74D1"/>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990"/>
    <w:rsid w:val="00AC4ECC"/>
    <w:rsid w:val="00AC5EFF"/>
    <w:rsid w:val="00AC6FB7"/>
    <w:rsid w:val="00AC7841"/>
    <w:rsid w:val="00AD0ACF"/>
    <w:rsid w:val="00AD13DC"/>
    <w:rsid w:val="00AD19BE"/>
    <w:rsid w:val="00AD1CC8"/>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C62"/>
    <w:rsid w:val="00AF0CEC"/>
    <w:rsid w:val="00AF1677"/>
    <w:rsid w:val="00AF3052"/>
    <w:rsid w:val="00AF3627"/>
    <w:rsid w:val="00AF4241"/>
    <w:rsid w:val="00AF427C"/>
    <w:rsid w:val="00AF4591"/>
    <w:rsid w:val="00AF46C3"/>
    <w:rsid w:val="00AF532A"/>
    <w:rsid w:val="00AF5639"/>
    <w:rsid w:val="00AF6413"/>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922"/>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AFA"/>
    <w:rsid w:val="00B37490"/>
    <w:rsid w:val="00B378E7"/>
    <w:rsid w:val="00B402FE"/>
    <w:rsid w:val="00B4121E"/>
    <w:rsid w:val="00B4122C"/>
    <w:rsid w:val="00B417F8"/>
    <w:rsid w:val="00B41AAE"/>
    <w:rsid w:val="00B43630"/>
    <w:rsid w:val="00B43A5F"/>
    <w:rsid w:val="00B449D5"/>
    <w:rsid w:val="00B45345"/>
    <w:rsid w:val="00B45BBA"/>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0F80"/>
    <w:rsid w:val="00B91721"/>
    <w:rsid w:val="00B92191"/>
    <w:rsid w:val="00B927C6"/>
    <w:rsid w:val="00B928E5"/>
    <w:rsid w:val="00B941F7"/>
    <w:rsid w:val="00B942AA"/>
    <w:rsid w:val="00B9499E"/>
    <w:rsid w:val="00B94AEA"/>
    <w:rsid w:val="00B95495"/>
    <w:rsid w:val="00B9558F"/>
    <w:rsid w:val="00B96086"/>
    <w:rsid w:val="00B96F1E"/>
    <w:rsid w:val="00BA0D71"/>
    <w:rsid w:val="00BA0DB4"/>
    <w:rsid w:val="00BA1BD4"/>
    <w:rsid w:val="00BA26FA"/>
    <w:rsid w:val="00BA2D29"/>
    <w:rsid w:val="00BA4344"/>
    <w:rsid w:val="00BA4F64"/>
    <w:rsid w:val="00BA6308"/>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86"/>
    <w:rsid w:val="00BD6EDD"/>
    <w:rsid w:val="00BD77BF"/>
    <w:rsid w:val="00BE0E9A"/>
    <w:rsid w:val="00BE15E3"/>
    <w:rsid w:val="00BE1747"/>
    <w:rsid w:val="00BE24EA"/>
    <w:rsid w:val="00BE2ECF"/>
    <w:rsid w:val="00BE3373"/>
    <w:rsid w:val="00BE3832"/>
    <w:rsid w:val="00BE3C5B"/>
    <w:rsid w:val="00BE4EA7"/>
    <w:rsid w:val="00BE628B"/>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5C30"/>
    <w:rsid w:val="00BF7F4E"/>
    <w:rsid w:val="00C0030D"/>
    <w:rsid w:val="00C01268"/>
    <w:rsid w:val="00C01D78"/>
    <w:rsid w:val="00C02797"/>
    <w:rsid w:val="00C02B7F"/>
    <w:rsid w:val="00C03CC4"/>
    <w:rsid w:val="00C043E5"/>
    <w:rsid w:val="00C05471"/>
    <w:rsid w:val="00C05593"/>
    <w:rsid w:val="00C0565C"/>
    <w:rsid w:val="00C05BF3"/>
    <w:rsid w:val="00C05C36"/>
    <w:rsid w:val="00C06241"/>
    <w:rsid w:val="00C06CD5"/>
    <w:rsid w:val="00C0718E"/>
    <w:rsid w:val="00C10D22"/>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6D0"/>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3006"/>
    <w:rsid w:val="00C63B0B"/>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F53"/>
    <w:rsid w:val="00CA1187"/>
    <w:rsid w:val="00CA12D2"/>
    <w:rsid w:val="00CA12E4"/>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8EB"/>
    <w:rsid w:val="00CE18FA"/>
    <w:rsid w:val="00CE235F"/>
    <w:rsid w:val="00CE3311"/>
    <w:rsid w:val="00CE348B"/>
    <w:rsid w:val="00CE3AC2"/>
    <w:rsid w:val="00CE4842"/>
    <w:rsid w:val="00CE62C6"/>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2CC9"/>
    <w:rsid w:val="00D231D9"/>
    <w:rsid w:val="00D23324"/>
    <w:rsid w:val="00D24878"/>
    <w:rsid w:val="00D249F9"/>
    <w:rsid w:val="00D24BC2"/>
    <w:rsid w:val="00D24D8D"/>
    <w:rsid w:val="00D26555"/>
    <w:rsid w:val="00D26683"/>
    <w:rsid w:val="00D26D09"/>
    <w:rsid w:val="00D271BB"/>
    <w:rsid w:val="00D27D14"/>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CEA"/>
    <w:rsid w:val="00D81FE3"/>
    <w:rsid w:val="00D821FB"/>
    <w:rsid w:val="00D82A3D"/>
    <w:rsid w:val="00D82AFC"/>
    <w:rsid w:val="00D83C49"/>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74"/>
    <w:rsid w:val="00DE6AE2"/>
    <w:rsid w:val="00DE788D"/>
    <w:rsid w:val="00DF0164"/>
    <w:rsid w:val="00DF1C9D"/>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1B1F"/>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1A2"/>
    <w:rsid w:val="00ED4E0B"/>
    <w:rsid w:val="00ED5885"/>
    <w:rsid w:val="00ED60A3"/>
    <w:rsid w:val="00ED7399"/>
    <w:rsid w:val="00ED78B8"/>
    <w:rsid w:val="00ED79BE"/>
    <w:rsid w:val="00EE087B"/>
    <w:rsid w:val="00EE2B7D"/>
    <w:rsid w:val="00EE3822"/>
    <w:rsid w:val="00EE4CEC"/>
    <w:rsid w:val="00EE567A"/>
    <w:rsid w:val="00EE5DC8"/>
    <w:rsid w:val="00EE7242"/>
    <w:rsid w:val="00EF028A"/>
    <w:rsid w:val="00EF06E8"/>
    <w:rsid w:val="00EF0992"/>
    <w:rsid w:val="00EF0E98"/>
    <w:rsid w:val="00EF29D8"/>
    <w:rsid w:val="00EF41E5"/>
    <w:rsid w:val="00EF4A5E"/>
    <w:rsid w:val="00EF4E5E"/>
    <w:rsid w:val="00EF5C08"/>
    <w:rsid w:val="00EF5E2E"/>
    <w:rsid w:val="00EF6675"/>
    <w:rsid w:val="00EF6C1F"/>
    <w:rsid w:val="00EF7EE4"/>
    <w:rsid w:val="00F009F6"/>
    <w:rsid w:val="00F01171"/>
    <w:rsid w:val="00F01E4D"/>
    <w:rsid w:val="00F01FB8"/>
    <w:rsid w:val="00F0212B"/>
    <w:rsid w:val="00F0297E"/>
    <w:rsid w:val="00F02E91"/>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20F3"/>
    <w:rsid w:val="00F628BB"/>
    <w:rsid w:val="00F629A2"/>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3D1"/>
    <w:rsid w:val="00FA35DF"/>
    <w:rsid w:val="00FA3AF5"/>
    <w:rsid w:val="00FA3B51"/>
    <w:rsid w:val="00FA3F8D"/>
    <w:rsid w:val="00FA50AD"/>
    <w:rsid w:val="00FA556A"/>
    <w:rsid w:val="00FA657E"/>
    <w:rsid w:val="00FA6A07"/>
    <w:rsid w:val="00FA7F34"/>
    <w:rsid w:val="00FB04D1"/>
    <w:rsid w:val="00FB0E69"/>
    <w:rsid w:val="00FB1287"/>
    <w:rsid w:val="00FB1296"/>
    <w:rsid w:val="00FB1BE5"/>
    <w:rsid w:val="00FB3DE1"/>
    <w:rsid w:val="00FB43E1"/>
    <w:rsid w:val="00FB56CB"/>
    <w:rsid w:val="00FB75B6"/>
    <w:rsid w:val="00FB7C86"/>
    <w:rsid w:val="00FB7DFE"/>
    <w:rsid w:val="00FC071A"/>
    <w:rsid w:val="00FC10E1"/>
    <w:rsid w:val="00FC164A"/>
    <w:rsid w:val="00FC186F"/>
    <w:rsid w:val="00FC1CE8"/>
    <w:rsid w:val="00FC20D2"/>
    <w:rsid w:val="00FC2F0A"/>
    <w:rsid w:val="00FC3F51"/>
    <w:rsid w:val="00FC4CB9"/>
    <w:rsid w:val="00FC5262"/>
    <w:rsid w:val="00FC5F4C"/>
    <w:rsid w:val="00FC65C3"/>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2DAE"/>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6E011108-A670-4DD9-AD8E-8BDBC659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7" ma:contentTypeDescription="Create a new document." ma:contentTypeScope="" ma:versionID="4f1e0b741ff5f42238ee480ca617cfac">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9028ba48d6c27662d683aba994ae7e31"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D0190B74-A685-4B11-A2F4-A012EEE23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87</Pages>
  <Words>33916</Words>
  <Characters>193326</Characters>
  <Application>Microsoft Office Word</Application>
  <DocSecurity>0</DocSecurity>
  <Lines>1611</Lines>
  <Paragraphs>453</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Steve Baker (ESO)</cp:lastModifiedBy>
  <cp:revision>105</cp:revision>
  <cp:lastPrinted>2022-02-02T23:54:00Z</cp:lastPrinted>
  <dcterms:created xsi:type="dcterms:W3CDTF">2023-04-09T00:27:00Z</dcterms:created>
  <dcterms:modified xsi:type="dcterms:W3CDTF">2024-01-18T15:13:00Z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ediaServiceImageTags">
    <vt:lpwstr/>
  </property>
</Properties>
</file>