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06EDA474" w:rsidR="001166C1" w:rsidRDefault="00BF59BA" w:rsidP="001166C1">
      <w:pPr>
        <w:pStyle w:val="Footer"/>
        <w:tabs>
          <w:tab w:val="left" w:pos="720"/>
        </w:tabs>
        <w:rPr>
          <w:rFonts w:cs="Arial"/>
          <w:b/>
          <w:color w:val="F26522" w:themeColor="accent1"/>
          <w:sz w:val="28"/>
        </w:rPr>
      </w:pPr>
      <w:r>
        <w:rPr>
          <w:rFonts w:cs="Arial"/>
          <w:b/>
          <w:color w:val="F26522" w:themeColor="accent1"/>
          <w:sz w:val="28"/>
        </w:rPr>
        <w:t>CMP</w:t>
      </w:r>
      <w:r w:rsidR="00ED6F02">
        <w:rPr>
          <w:rFonts w:cs="Arial"/>
          <w:b/>
          <w:color w:val="F26522" w:themeColor="accent1"/>
          <w:sz w:val="28"/>
        </w:rPr>
        <w:t>418</w:t>
      </w:r>
      <w:r w:rsidR="001166C1">
        <w:rPr>
          <w:rFonts w:cs="Arial"/>
          <w:b/>
          <w:color w:val="F26522" w:themeColor="accent1"/>
          <w:sz w:val="28"/>
        </w:rPr>
        <w:t xml:space="preserve">: </w:t>
      </w:r>
      <w:r w:rsidR="00ED6F02" w:rsidRPr="00ED6F02">
        <w:rPr>
          <w:rFonts w:cs="Arial"/>
          <w:b/>
          <w:color w:val="F26522" w:themeColor="accent1"/>
          <w:sz w:val="28"/>
        </w:rPr>
        <w:t xml:space="preserve">Refine the allocation of </w:t>
      </w:r>
      <w:ins w:id="2" w:author="Claire Goult (ESO)" w:date="2023-11-07T11:35:00Z">
        <w:r w:rsidR="004A1ABF">
          <w:rPr>
            <w:rFonts w:cs="Arial"/>
            <w:b/>
            <w:color w:val="F26522" w:themeColor="accent1"/>
            <w:sz w:val="28"/>
          </w:rPr>
          <w:t>Dynamic Reactive Compensatio</w:t>
        </w:r>
        <w:r w:rsidR="00744A05">
          <w:rPr>
            <w:rFonts w:cs="Arial"/>
            <w:b/>
            <w:color w:val="F26522" w:themeColor="accent1"/>
            <w:sz w:val="28"/>
          </w:rPr>
          <w:t xml:space="preserve">n Equipment (DRCE) </w:t>
        </w:r>
      </w:ins>
      <w:r w:rsidR="00ED6F02" w:rsidRPr="004A1ABF">
        <w:rPr>
          <w:rFonts w:cs="Arial"/>
          <w:b/>
          <w:strike/>
          <w:color w:val="F26522" w:themeColor="accent1"/>
          <w:sz w:val="28"/>
          <w:rPrChange w:id="3" w:author="Claire Goult (ESO)" w:date="2023-11-07T11:35:00Z">
            <w:rPr>
              <w:rFonts w:cs="Arial"/>
              <w:b/>
              <w:color w:val="F26522" w:themeColor="accent1"/>
              <w:sz w:val="28"/>
            </w:rPr>
          </w:rPrChange>
        </w:rPr>
        <w:t>Static Var Compensators (SVC)</w:t>
      </w:r>
      <w:r w:rsidR="00ED6F02" w:rsidRPr="00ED6F02">
        <w:rPr>
          <w:rFonts w:cs="Arial"/>
          <w:b/>
          <w:color w:val="F26522" w:themeColor="accent1"/>
          <w:sz w:val="28"/>
        </w:rPr>
        <w:t xml:space="preserve"> costs at OFTO transfer</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15F9A2EA"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ED6F02">
        <w:rPr>
          <w:b/>
          <w:bCs/>
          <w:sz w:val="24"/>
        </w:rPr>
        <w:t>CMP</w:t>
      </w:r>
      <w:r w:rsidR="00777749">
        <w:rPr>
          <w:b/>
          <w:bCs/>
          <w:sz w:val="24"/>
        </w:rPr>
        <w:t xml:space="preserve">418: </w:t>
      </w:r>
      <w:r w:rsidR="00ED6F02" w:rsidRPr="00ED6F02">
        <w:rPr>
          <w:b/>
          <w:sz w:val="24"/>
        </w:rPr>
        <w:t xml:space="preserve">Refine the allocation of Static Var Compensators (SVC) costs at OFTO transfer </w:t>
      </w:r>
      <w:r w:rsidR="00E44F00" w:rsidRPr="00810B20">
        <w:rPr>
          <w:sz w:val="24"/>
        </w:rPr>
        <w:t xml:space="preserve">raised by </w:t>
      </w:r>
      <w:r w:rsidR="00777749">
        <w:rPr>
          <w:b/>
          <w:sz w:val="24"/>
        </w:rPr>
        <w:t xml:space="preserve">Ocean Winds </w:t>
      </w:r>
      <w:r w:rsidR="00E44F00" w:rsidRPr="00810B20">
        <w:rPr>
          <w:sz w:val="24"/>
        </w:rPr>
        <w:t xml:space="preserve">at the Modifications Panel meeting on </w:t>
      </w:r>
      <w:r w:rsidR="00777749">
        <w:rPr>
          <w:b/>
          <w:sz w:val="24"/>
        </w:rPr>
        <w:t>25 August 2023</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0033126B" w:rsidR="00FD2295" w:rsidRDefault="00FD2295" w:rsidP="00FD2295">
      <w:pPr>
        <w:pStyle w:val="BodyText"/>
        <w:rPr>
          <w:sz w:val="24"/>
        </w:rPr>
      </w:pPr>
      <w:r w:rsidRPr="00FD2295">
        <w:rPr>
          <w:sz w:val="24"/>
        </w:rPr>
        <w:t>*</w:t>
      </w:r>
      <w:r w:rsidR="00067F08" w:rsidRPr="00067F08">
        <w:rPr>
          <w:sz w:val="24"/>
        </w:rPr>
        <w:t>The Electricity Regulation referred to in objective (</w:t>
      </w:r>
      <w:r w:rsidR="00067F08">
        <w:rPr>
          <w:sz w:val="24"/>
        </w:rPr>
        <w:t>d</w:t>
      </w:r>
      <w:r w:rsidR="00067F08" w:rsidRPr="00067F08">
        <w:rPr>
          <w:sz w:val="24"/>
        </w:rPr>
        <w:t>) is Regulation (EU) 2019/943 of the European Parliament and of the Council of 5 June 2019 on the internal market for electricity (recast) as it has effect immediately before IP completion day as read with the modifications set out in the SI 2020/1006.</w:t>
      </w:r>
    </w:p>
    <w:p w14:paraId="0655ECE8" w14:textId="77777777" w:rsidR="00AD182A" w:rsidRPr="00FD2295" w:rsidRDefault="00AD182A" w:rsidP="00FD2295">
      <w:pPr>
        <w:pStyle w:val="BodyText"/>
        <w:rPr>
          <w:sz w:val="24"/>
        </w:rPr>
      </w:pPr>
    </w:p>
    <w:p w14:paraId="334B66FB" w14:textId="11016923" w:rsidR="00174391" w:rsidRPr="00067D20" w:rsidRDefault="00E11E76" w:rsidP="00174391">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49D46844" w14:textId="1A8817A1" w:rsidR="00077D7B" w:rsidRPr="00190CC5" w:rsidRDefault="00077D7B" w:rsidP="00077D7B">
      <w:pPr>
        <w:pStyle w:val="Checklist"/>
      </w:pPr>
      <w:r>
        <w:lastRenderedPageBreak/>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725E213A" w:rsidR="00ED5C7C" w:rsidRPr="00572954" w:rsidRDefault="00572954" w:rsidP="00572954">
            <w:pPr>
              <w:pStyle w:val="BodyText"/>
              <w:numPr>
                <w:ilvl w:val="0"/>
                <w:numId w:val="19"/>
              </w:numPr>
              <w:jc w:val="both"/>
              <w:rPr>
                <w:sz w:val="24"/>
              </w:rPr>
            </w:pPr>
            <w:r w:rsidRPr="00572954">
              <w:rPr>
                <w:sz w:val="24"/>
              </w:rPr>
              <w:t>Consider EB</w:t>
            </w:r>
            <w:r w:rsidR="00361694">
              <w:rPr>
                <w:sz w:val="24"/>
              </w:rPr>
              <w:t>R</w:t>
            </w:r>
            <w:r w:rsidRPr="00572954">
              <w:rPr>
                <w:sz w:val="24"/>
              </w:rPr>
              <w:t xml:space="preserve"> implications</w:t>
            </w:r>
            <w:r w:rsidR="00DD2B47">
              <w:rPr>
                <w:sz w:val="24"/>
              </w:rPr>
              <w:t>;</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01E60FF4" w:rsidR="00343073" w:rsidRPr="00A40C10" w:rsidRDefault="00343073" w:rsidP="00A40C10">
            <w:pPr>
              <w:pStyle w:val="BodyText"/>
              <w:numPr>
                <w:ilvl w:val="0"/>
                <w:numId w:val="19"/>
              </w:numPr>
              <w:jc w:val="both"/>
              <w:rPr>
                <w:sz w:val="24"/>
              </w:rPr>
            </w:pPr>
            <w:r>
              <w:rPr>
                <w:rFonts w:cs="Arial"/>
                <w:color w:val="000000"/>
                <w:sz w:val="24"/>
                <w:lang w:eastAsia="en-US"/>
              </w:rPr>
              <w:t xml:space="preserve">Consider any </w:t>
            </w:r>
            <w:r w:rsidR="001C2EE8">
              <w:rPr>
                <w:rFonts w:cs="Arial"/>
                <w:color w:val="000000"/>
                <w:sz w:val="24"/>
                <w:lang w:eastAsia="en-US"/>
              </w:rPr>
              <w:t>cross code impact</w:t>
            </w:r>
            <w:r w:rsidR="00533511">
              <w:rPr>
                <w:rFonts w:cs="Arial"/>
                <w:color w:val="000000"/>
                <w:sz w:val="24"/>
                <w:lang w:eastAsia="en-US"/>
              </w:rPr>
              <w:t xml:space="preserve">s and </w:t>
            </w:r>
            <w:r>
              <w:rPr>
                <w:rFonts w:cs="Arial"/>
                <w:color w:val="000000"/>
                <w:sz w:val="24"/>
                <w:lang w:eastAsia="en-US"/>
              </w:rPr>
              <w:t>interactions</w:t>
            </w:r>
            <w:r w:rsidR="00533511">
              <w:rPr>
                <w:rFonts w:cs="Arial"/>
                <w:color w:val="000000"/>
                <w:sz w:val="24"/>
                <w:lang w:eastAsia="en-US"/>
              </w:rPr>
              <w:t>,</w:t>
            </w:r>
            <w:r w:rsidR="00F02773">
              <w:rPr>
                <w:rFonts w:cs="Arial"/>
                <w:color w:val="000000"/>
                <w:sz w:val="24"/>
                <w:lang w:eastAsia="en-US"/>
              </w:rPr>
              <w:t xml:space="preserve"> specifically with the STC</w:t>
            </w:r>
            <w:r w:rsidR="00DA255A">
              <w:rPr>
                <w:rFonts w:cs="Arial"/>
                <w:color w:val="000000"/>
                <w:sz w:val="24"/>
                <w:lang w:eastAsia="en-US"/>
              </w:rPr>
              <w:t>,</w:t>
            </w:r>
            <w:r w:rsidR="00B72DBF">
              <w:rPr>
                <w:rFonts w:cs="Arial"/>
                <w:color w:val="000000"/>
                <w:sz w:val="24"/>
                <w:lang w:eastAsia="en-US"/>
              </w:rPr>
              <w:t xml:space="preserve"> Grid Code and CM085</w:t>
            </w:r>
            <w:r w:rsidR="00240EC6">
              <w:rPr>
                <w:rFonts w:cs="Arial"/>
                <w:color w:val="000000"/>
                <w:sz w:val="24"/>
                <w:lang w:eastAsia="en-US"/>
              </w:rPr>
              <w:t>;</w:t>
            </w:r>
            <w:r w:rsidR="00DA255A">
              <w:rPr>
                <w:rFonts w:cs="Arial"/>
                <w:color w:val="000000"/>
                <w:sz w:val="24"/>
                <w:lang w:eastAsia="en-US"/>
              </w:rPr>
              <w:t xml:space="preserve"> </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0BD7DE15" w:rsidR="00D9152C" w:rsidRPr="00A40C10" w:rsidRDefault="00FD2F6E" w:rsidP="00A40C10">
            <w:pPr>
              <w:pStyle w:val="BodyText"/>
              <w:numPr>
                <w:ilvl w:val="0"/>
                <w:numId w:val="19"/>
              </w:numPr>
              <w:jc w:val="both"/>
              <w:rPr>
                <w:sz w:val="24"/>
              </w:rPr>
            </w:pPr>
            <w:r>
              <w:rPr>
                <w:sz w:val="24"/>
              </w:rPr>
              <w:t xml:space="preserve">Confirm whether the change is </w:t>
            </w:r>
            <w:r w:rsidR="000E6E92">
              <w:rPr>
                <w:sz w:val="24"/>
              </w:rPr>
              <w:t xml:space="preserve">proposed to be </w:t>
            </w:r>
            <w:r>
              <w:rPr>
                <w:sz w:val="24"/>
              </w:rPr>
              <w:t xml:space="preserve">retrospective or </w:t>
            </w:r>
            <w:r w:rsidR="00A6133D">
              <w:rPr>
                <w:sz w:val="24"/>
              </w:rPr>
              <w:t xml:space="preserve"> to apply only to</w:t>
            </w:r>
            <w:r>
              <w:rPr>
                <w:sz w:val="24"/>
              </w:rPr>
              <w:t xml:space="preserve"> future</w:t>
            </w:r>
            <w:r w:rsidR="006F6D18">
              <w:rPr>
                <w:sz w:val="24"/>
              </w:rPr>
              <w:t xml:space="preserve"> plant</w:t>
            </w:r>
            <w:r w:rsidR="00240EC6">
              <w:rPr>
                <w:sz w:val="24"/>
              </w:rPr>
              <w:t>;</w:t>
            </w:r>
          </w:p>
        </w:tc>
        <w:tc>
          <w:tcPr>
            <w:tcW w:w="4232" w:type="dxa"/>
          </w:tcPr>
          <w:p w14:paraId="48C16D56" w14:textId="77777777" w:rsidR="00D9152C" w:rsidRDefault="00D9152C" w:rsidP="00D9152C">
            <w:pPr>
              <w:pStyle w:val="BodyText"/>
              <w:jc w:val="both"/>
              <w:rPr>
                <w:b/>
                <w:szCs w:val="22"/>
              </w:rPr>
            </w:pPr>
          </w:p>
        </w:tc>
      </w:tr>
      <w:tr w:rsidR="00C01C9D" w14:paraId="1DF7B740" w14:textId="77777777" w:rsidTr="00D6616A">
        <w:tc>
          <w:tcPr>
            <w:tcW w:w="5124" w:type="dxa"/>
          </w:tcPr>
          <w:p w14:paraId="5D1AF636" w14:textId="736F79DB" w:rsidR="00C01C9D" w:rsidRDefault="006A0C05" w:rsidP="00A40C10">
            <w:pPr>
              <w:pStyle w:val="BodyText"/>
              <w:numPr>
                <w:ilvl w:val="0"/>
                <w:numId w:val="19"/>
              </w:numPr>
              <w:jc w:val="both"/>
              <w:rPr>
                <w:sz w:val="24"/>
              </w:rPr>
            </w:pPr>
            <w:r>
              <w:rPr>
                <w:sz w:val="24"/>
              </w:rPr>
              <w:t>C</w:t>
            </w:r>
            <w:r w:rsidR="00B728E7">
              <w:rPr>
                <w:sz w:val="24"/>
              </w:rPr>
              <w:t xml:space="preserve">onsider whether </w:t>
            </w:r>
            <w:r w:rsidR="00D91392">
              <w:rPr>
                <w:sz w:val="24"/>
              </w:rPr>
              <w:t>changes are re</w:t>
            </w:r>
            <w:r w:rsidR="00A943E0">
              <w:rPr>
                <w:sz w:val="24"/>
              </w:rPr>
              <w:t>quired to Section 1</w:t>
            </w:r>
            <w:r w:rsidR="007C09A1">
              <w:rPr>
                <w:sz w:val="24"/>
              </w:rPr>
              <w:t>1</w:t>
            </w:r>
            <w:r w:rsidR="00CB5E55">
              <w:rPr>
                <w:sz w:val="24"/>
              </w:rPr>
              <w:t xml:space="preserve"> via a separate modification</w:t>
            </w:r>
            <w:r w:rsidR="00240EC6">
              <w:rPr>
                <w:sz w:val="24"/>
              </w:rPr>
              <w:t>;</w:t>
            </w:r>
          </w:p>
        </w:tc>
        <w:tc>
          <w:tcPr>
            <w:tcW w:w="4232" w:type="dxa"/>
          </w:tcPr>
          <w:p w14:paraId="6E646EB3" w14:textId="77777777" w:rsidR="00C01C9D" w:rsidRDefault="00C01C9D" w:rsidP="00D9152C">
            <w:pPr>
              <w:pStyle w:val="BodyText"/>
              <w:jc w:val="both"/>
              <w:rPr>
                <w:b/>
                <w:szCs w:val="22"/>
              </w:rPr>
            </w:pPr>
          </w:p>
        </w:tc>
      </w:tr>
      <w:tr w:rsidR="00D9152C" w14:paraId="4A218C55" w14:textId="77777777" w:rsidTr="00D6616A">
        <w:tc>
          <w:tcPr>
            <w:tcW w:w="5124" w:type="dxa"/>
          </w:tcPr>
          <w:p w14:paraId="057EB8ED" w14:textId="7E1A53B9" w:rsidR="00D9152C" w:rsidRPr="00A40C10" w:rsidRDefault="00007F10" w:rsidP="00A40C10">
            <w:pPr>
              <w:pStyle w:val="BodyText"/>
              <w:numPr>
                <w:ilvl w:val="0"/>
                <w:numId w:val="19"/>
              </w:numPr>
              <w:jc w:val="both"/>
              <w:rPr>
                <w:sz w:val="24"/>
              </w:rPr>
            </w:pPr>
            <w:r>
              <w:rPr>
                <w:sz w:val="24"/>
              </w:rPr>
              <w:t xml:space="preserve">Consider </w:t>
            </w:r>
            <w:r w:rsidR="006F6D18">
              <w:rPr>
                <w:sz w:val="24"/>
              </w:rPr>
              <w:t xml:space="preserve">the extent to which the revenue </w:t>
            </w:r>
            <w:r w:rsidR="001969A7">
              <w:rPr>
                <w:sz w:val="24"/>
              </w:rPr>
              <w:t xml:space="preserve">recovery </w:t>
            </w:r>
            <w:r w:rsidR="006F6D18">
              <w:rPr>
                <w:sz w:val="24"/>
              </w:rPr>
              <w:t xml:space="preserve">requirements need to be </w:t>
            </w:r>
            <w:r w:rsidR="00D61039">
              <w:rPr>
                <w:sz w:val="24"/>
              </w:rPr>
              <w:t>codified to provide clarity for parties</w:t>
            </w:r>
            <w:r w:rsidR="00240EC6">
              <w:rPr>
                <w:sz w:val="24"/>
              </w:rPr>
              <w:t>;</w:t>
            </w:r>
          </w:p>
        </w:tc>
        <w:tc>
          <w:tcPr>
            <w:tcW w:w="4232" w:type="dxa"/>
          </w:tcPr>
          <w:p w14:paraId="69890F6C" w14:textId="77777777" w:rsidR="00D9152C" w:rsidRDefault="00D9152C" w:rsidP="00D9152C">
            <w:pPr>
              <w:pStyle w:val="BodyText"/>
              <w:jc w:val="both"/>
              <w:rPr>
                <w:b/>
                <w:szCs w:val="22"/>
              </w:rPr>
            </w:pPr>
          </w:p>
        </w:tc>
      </w:tr>
      <w:tr w:rsidR="00A559F3" w14:paraId="7A228927" w14:textId="77777777" w:rsidTr="00D6616A">
        <w:tc>
          <w:tcPr>
            <w:tcW w:w="5124" w:type="dxa"/>
          </w:tcPr>
          <w:p w14:paraId="1AF69A70" w14:textId="7CEDF487" w:rsidR="00A559F3" w:rsidRDefault="004E1CC3" w:rsidP="00896986">
            <w:pPr>
              <w:pStyle w:val="ListParagraph"/>
              <w:numPr>
                <w:ilvl w:val="0"/>
                <w:numId w:val="19"/>
              </w:numPr>
              <w:rPr>
                <w:b/>
                <w:sz w:val="24"/>
              </w:rPr>
            </w:pPr>
            <w:r w:rsidRPr="004E27BB">
              <w:rPr>
                <w:sz w:val="24"/>
              </w:rPr>
              <w:t xml:space="preserve">If </w:t>
            </w:r>
            <w:ins w:id="4" w:author="Claire Goult (ESO)" w:date="2023-11-03T07:55:00Z">
              <w:r w:rsidR="003D32A7">
                <w:rPr>
                  <w:sz w:val="24"/>
                </w:rPr>
                <w:t xml:space="preserve">DRCE </w:t>
              </w:r>
            </w:ins>
            <w:del w:id="5" w:author="Claire Goult (ESO)" w:date="2023-11-03T07:55:00Z">
              <w:r w:rsidRPr="004E27BB" w:rsidDel="00D749D9">
                <w:rPr>
                  <w:sz w:val="24"/>
                </w:rPr>
                <w:delText xml:space="preserve">SVC </w:delText>
              </w:r>
            </w:del>
            <w:r w:rsidRPr="004E27BB">
              <w:rPr>
                <w:sz w:val="24"/>
              </w:rPr>
              <w:t>asset costs are socialised, or alternatively if they are not socialised, consider whether parties who bear the costs of those assets as a consequence should also receive Balancing Services revenue for the associated reactive provision.</w:t>
            </w:r>
          </w:p>
        </w:tc>
        <w:tc>
          <w:tcPr>
            <w:tcW w:w="4232" w:type="dxa"/>
          </w:tcPr>
          <w:p w14:paraId="018F865F" w14:textId="77777777" w:rsidR="00A559F3" w:rsidRDefault="00A559F3" w:rsidP="00D9152C">
            <w:pPr>
              <w:pStyle w:val="BodyText"/>
              <w:jc w:val="both"/>
              <w:rPr>
                <w:b/>
                <w:szCs w:val="22"/>
              </w:rPr>
            </w:pPr>
          </w:p>
        </w:tc>
      </w:tr>
      <w:tr w:rsidR="006F1D56" w14:paraId="1C9F769C" w14:textId="77777777" w:rsidTr="00D6616A">
        <w:tc>
          <w:tcPr>
            <w:tcW w:w="5124" w:type="dxa"/>
          </w:tcPr>
          <w:p w14:paraId="79A56070" w14:textId="134F0BB7" w:rsidR="006F1D56" w:rsidRPr="0081570F" w:rsidRDefault="006F1D56" w:rsidP="00932905">
            <w:pPr>
              <w:pStyle w:val="ListParagraph"/>
              <w:numPr>
                <w:ilvl w:val="0"/>
                <w:numId w:val="19"/>
              </w:numPr>
              <w:rPr>
                <w:rFonts w:asciiTheme="minorHAnsi" w:hAnsiTheme="minorHAnsi" w:cstheme="minorHAnsi"/>
                <w:sz w:val="24"/>
              </w:rPr>
            </w:pPr>
            <w:r>
              <w:rPr>
                <w:bCs/>
                <w:sz w:val="24"/>
              </w:rPr>
              <w:t>Consider</w:t>
            </w:r>
            <w:r w:rsidRPr="00E84B33">
              <w:rPr>
                <w:bCs/>
                <w:sz w:val="24"/>
              </w:rPr>
              <w:t xml:space="preserve"> the impact of the change on the different OFTO set-ups</w:t>
            </w:r>
            <w:r>
              <w:rPr>
                <w:bCs/>
                <w:sz w:val="24"/>
              </w:rPr>
              <w:t xml:space="preserve"> and if this change is likely to impact future design set-ups</w:t>
            </w:r>
            <w:r w:rsidR="00896986">
              <w:rPr>
                <w:bCs/>
                <w:sz w:val="24"/>
              </w:rPr>
              <w:t>;</w:t>
            </w:r>
          </w:p>
        </w:tc>
        <w:tc>
          <w:tcPr>
            <w:tcW w:w="4232" w:type="dxa"/>
          </w:tcPr>
          <w:p w14:paraId="5871B0FB" w14:textId="77777777" w:rsidR="006F1D56" w:rsidRDefault="006F1D56" w:rsidP="00D9152C">
            <w:pPr>
              <w:pStyle w:val="BodyText"/>
              <w:jc w:val="both"/>
              <w:rPr>
                <w:b/>
                <w:szCs w:val="22"/>
              </w:rPr>
            </w:pPr>
          </w:p>
        </w:tc>
      </w:tr>
      <w:tr w:rsidR="00B31262" w14:paraId="48B70B42" w14:textId="77777777" w:rsidTr="00D6616A">
        <w:tc>
          <w:tcPr>
            <w:tcW w:w="5124" w:type="dxa"/>
          </w:tcPr>
          <w:p w14:paraId="0011EA5E" w14:textId="4653D805" w:rsidR="00B31262" w:rsidRPr="00B31262" w:rsidRDefault="0081570F" w:rsidP="00932905">
            <w:pPr>
              <w:pStyle w:val="ListParagraph"/>
              <w:numPr>
                <w:ilvl w:val="0"/>
                <w:numId w:val="19"/>
              </w:numPr>
              <w:rPr>
                <w:rFonts w:asciiTheme="minorHAnsi" w:hAnsiTheme="minorHAnsi" w:cstheme="minorHAnsi"/>
                <w:sz w:val="24"/>
              </w:rPr>
            </w:pPr>
            <w:r w:rsidRPr="0081570F">
              <w:rPr>
                <w:rFonts w:asciiTheme="minorHAnsi" w:hAnsiTheme="minorHAnsi" w:cstheme="minorHAnsi"/>
                <w:sz w:val="24"/>
              </w:rPr>
              <w:t>Consider aligning the definitions used with the Grid Code</w:t>
            </w:r>
            <w:r w:rsidR="00896986">
              <w:rPr>
                <w:rFonts w:asciiTheme="minorHAnsi" w:hAnsiTheme="minorHAnsi" w:cstheme="minorHAnsi"/>
                <w:sz w:val="24"/>
              </w:rPr>
              <w:t>;</w:t>
            </w:r>
          </w:p>
        </w:tc>
        <w:tc>
          <w:tcPr>
            <w:tcW w:w="4232" w:type="dxa"/>
          </w:tcPr>
          <w:p w14:paraId="4A58B8D1" w14:textId="77777777" w:rsidR="00B31262" w:rsidRDefault="00B31262" w:rsidP="00D9152C">
            <w:pPr>
              <w:pStyle w:val="BodyText"/>
              <w:jc w:val="both"/>
              <w:rPr>
                <w:b/>
                <w:szCs w:val="22"/>
              </w:rPr>
            </w:pPr>
          </w:p>
        </w:tc>
      </w:tr>
      <w:tr w:rsidR="0043155F" w14:paraId="24CAE465" w14:textId="77777777" w:rsidTr="00D6616A">
        <w:tc>
          <w:tcPr>
            <w:tcW w:w="5124" w:type="dxa"/>
          </w:tcPr>
          <w:p w14:paraId="1ECAD8FF" w14:textId="7A96CDDA" w:rsidR="0043155F" w:rsidRDefault="002C67B2" w:rsidP="00932905">
            <w:pPr>
              <w:pStyle w:val="ListParagraph"/>
              <w:numPr>
                <w:ilvl w:val="0"/>
                <w:numId w:val="19"/>
              </w:numPr>
              <w:rPr>
                <w:bCs/>
                <w:sz w:val="24"/>
              </w:rPr>
            </w:pPr>
            <w:del w:id="6" w:author="Claire Goult (ESO)" w:date="2023-11-03T07:56:00Z">
              <w:r w:rsidRPr="002C67B2" w:rsidDel="003D32A7">
                <w:rPr>
                  <w:bCs/>
                  <w:sz w:val="24"/>
                </w:rPr>
                <w:delText>Consider the impact on other Dynamic Reactive Compensation Equipment</w:delText>
              </w:r>
              <w:r w:rsidR="004E27BB" w:rsidDel="003D32A7">
                <w:rPr>
                  <w:bCs/>
                  <w:sz w:val="24"/>
                </w:rPr>
                <w:delText>.</w:delText>
              </w:r>
            </w:del>
          </w:p>
        </w:tc>
        <w:tc>
          <w:tcPr>
            <w:tcW w:w="4232" w:type="dxa"/>
          </w:tcPr>
          <w:p w14:paraId="66F3748B" w14:textId="77777777" w:rsidR="0043155F" w:rsidRDefault="0043155F" w:rsidP="00D9152C">
            <w:pPr>
              <w:pStyle w:val="BodyText"/>
              <w:jc w:val="both"/>
              <w:rPr>
                <w:b/>
                <w:szCs w:val="22"/>
              </w:rPr>
            </w:pP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lastRenderedPageBreak/>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5D9D1F06"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w:t>
      </w:r>
      <w:r w:rsidR="002837AF">
        <w:rPr>
          <w:sz w:val="24"/>
        </w:rPr>
        <w:t>person</w:t>
      </w:r>
      <w:r w:rsidRPr="00E35941">
        <w:rPr>
          <w:sz w:val="24"/>
        </w:rPr>
        <w:t xml:space="preserve"> has exercised </w:t>
      </w:r>
      <w:r w:rsidR="00BA2E46">
        <w:rPr>
          <w:sz w:val="24"/>
        </w:rPr>
        <w:t>their</w:t>
      </w:r>
      <w:r w:rsidRPr="00E35941">
        <w:rPr>
          <w:sz w:val="24"/>
        </w:rPr>
        <w:t xml:space="preserve"> right under the CUSC to progress a WG Consultation Alternative Request or a WACM against the majority views of Workgroup members.  It should also be explicitly stated where, under these circumstances, the Workgroup chair</w:t>
      </w:r>
      <w:r w:rsidR="00C001B0">
        <w:rPr>
          <w:sz w:val="24"/>
        </w:rPr>
        <w:t>person</w:t>
      </w:r>
      <w:r w:rsidRPr="00E35941">
        <w:rPr>
          <w:sz w:val="24"/>
        </w:rPr>
        <w:t xml:space="preserve">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1FFA6C0E" w:rsidR="00DF6303" w:rsidRPr="00E35941" w:rsidRDefault="00DF6303" w:rsidP="00DF3EDE">
      <w:pPr>
        <w:numPr>
          <w:ilvl w:val="0"/>
          <w:numId w:val="15"/>
        </w:numPr>
        <w:spacing w:before="0" w:after="0" w:line="240" w:lineRule="auto"/>
        <w:jc w:val="both"/>
        <w:rPr>
          <w:sz w:val="24"/>
        </w:rPr>
      </w:pPr>
      <w:r w:rsidRPr="00E35941">
        <w:rPr>
          <w:sz w:val="24"/>
        </w:rPr>
        <w:lastRenderedPageBreak/>
        <w:t>The Workgroup is to submit its final</w:t>
      </w:r>
      <w:r w:rsidR="00445BC1">
        <w:rPr>
          <w:sz w:val="24"/>
        </w:rPr>
        <w:t xml:space="preserve"> Workgroup</w:t>
      </w:r>
      <w:r w:rsidRPr="00E35941">
        <w:rPr>
          <w:sz w:val="24"/>
        </w:rPr>
        <w:t xml:space="preserve"> report to the Modifications Panel Secretary on </w:t>
      </w:r>
      <w:r w:rsidR="00F228A0">
        <w:rPr>
          <w:b/>
          <w:sz w:val="24"/>
        </w:rPr>
        <w:t>15</w:t>
      </w:r>
      <w:r w:rsidRPr="00E35941">
        <w:rPr>
          <w:b/>
          <w:sz w:val="24"/>
        </w:rPr>
        <w:t xml:space="preserve"> </w:t>
      </w:r>
      <w:r w:rsidR="002D1B80">
        <w:rPr>
          <w:b/>
          <w:sz w:val="24"/>
        </w:rPr>
        <w:t>February</w:t>
      </w:r>
      <w:r w:rsidRPr="00E35941">
        <w:rPr>
          <w:b/>
          <w:sz w:val="24"/>
        </w:rPr>
        <w:t xml:space="preserve"> </w:t>
      </w:r>
      <w:r w:rsidR="002D1B80">
        <w:rPr>
          <w:b/>
          <w:sz w:val="24"/>
        </w:rPr>
        <w:t>2024</w:t>
      </w:r>
      <w:r w:rsidRPr="00E35941">
        <w:rPr>
          <w:sz w:val="24"/>
        </w:rPr>
        <w:t xml:space="preserve"> for circulation to Panel Members. The final report conclusions will be presented to the CUSC Modifications Panel meeting on </w:t>
      </w:r>
      <w:r w:rsidR="009713BA">
        <w:rPr>
          <w:b/>
          <w:sz w:val="24"/>
        </w:rPr>
        <w:t>23</w:t>
      </w:r>
      <w:r w:rsidRPr="00E35941">
        <w:rPr>
          <w:b/>
          <w:sz w:val="24"/>
        </w:rPr>
        <w:t xml:space="preserve"> </w:t>
      </w:r>
      <w:r w:rsidR="009713BA">
        <w:rPr>
          <w:b/>
          <w:sz w:val="24"/>
        </w:rPr>
        <w:t>February</w:t>
      </w:r>
      <w:r w:rsidRPr="00E35941">
        <w:rPr>
          <w:b/>
          <w:sz w:val="24"/>
        </w:rPr>
        <w:t xml:space="preserve"> </w:t>
      </w:r>
      <w:r w:rsidR="009713BA">
        <w:rPr>
          <w:b/>
          <w:sz w:val="24"/>
        </w:rPr>
        <w:t>2024</w:t>
      </w:r>
      <w:r w:rsidRPr="00E35941">
        <w:rPr>
          <w:b/>
          <w:sz w:val="24"/>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555B5E9A" w:rsidR="00340100" w:rsidRPr="00194B25" w:rsidRDefault="006B0928" w:rsidP="002A69BC">
            <w:pPr>
              <w:rPr>
                <w:rFonts w:cs="Arial"/>
                <w:sz w:val="24"/>
              </w:rPr>
            </w:pPr>
            <w:r>
              <w:rPr>
                <w:rFonts w:cs="Arial"/>
                <w:sz w:val="24"/>
              </w:rPr>
              <w:t>Claire Goult</w:t>
            </w:r>
          </w:p>
        </w:tc>
        <w:tc>
          <w:tcPr>
            <w:tcW w:w="3118" w:type="dxa"/>
          </w:tcPr>
          <w:p w14:paraId="255EBC02" w14:textId="62B8FFDD" w:rsidR="00340100" w:rsidRPr="00194B25" w:rsidRDefault="00022F75" w:rsidP="002A69BC">
            <w:pPr>
              <w:rPr>
                <w:rFonts w:cs="Arial"/>
                <w:sz w:val="24"/>
              </w:rPr>
            </w:pPr>
            <w:r>
              <w:rPr>
                <w:rFonts w:cs="Arial"/>
                <w:sz w:val="24"/>
              </w:rPr>
              <w:t>Code Governance ESO</w:t>
            </w: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7AE2419D" w:rsidR="00340100" w:rsidRPr="00194B25" w:rsidRDefault="006B0928" w:rsidP="002A69BC">
            <w:pPr>
              <w:rPr>
                <w:rFonts w:cs="Arial"/>
                <w:sz w:val="24"/>
              </w:rPr>
            </w:pPr>
            <w:r>
              <w:rPr>
                <w:rFonts w:cs="Arial"/>
                <w:sz w:val="24"/>
              </w:rPr>
              <w:t>Andrew Remus</w:t>
            </w:r>
          </w:p>
        </w:tc>
        <w:tc>
          <w:tcPr>
            <w:tcW w:w="3118" w:type="dxa"/>
          </w:tcPr>
          <w:p w14:paraId="2540666D" w14:textId="62524E81" w:rsidR="00340100" w:rsidRPr="00194B25" w:rsidRDefault="00022F75" w:rsidP="002A69BC">
            <w:pPr>
              <w:rPr>
                <w:rFonts w:cs="Arial"/>
                <w:sz w:val="24"/>
              </w:rPr>
            </w:pPr>
            <w:r>
              <w:rPr>
                <w:rFonts w:cs="Arial"/>
                <w:sz w:val="24"/>
              </w:rPr>
              <w:t>Code Governance ESO</w:t>
            </w: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4F4731DC" w:rsidR="00340100" w:rsidRPr="00194B25" w:rsidRDefault="00395ADB" w:rsidP="002A69BC">
            <w:pPr>
              <w:rPr>
                <w:rFonts w:cs="Arial"/>
                <w:sz w:val="24"/>
              </w:rPr>
            </w:pPr>
            <w:r>
              <w:rPr>
                <w:rFonts w:cs="Arial"/>
                <w:sz w:val="24"/>
              </w:rPr>
              <w:t>Giulia Licocci</w:t>
            </w:r>
            <w:r w:rsidR="00DE4C5A">
              <w:rPr>
                <w:rFonts w:cs="Arial"/>
                <w:sz w:val="24"/>
              </w:rPr>
              <w:t>*</w:t>
            </w:r>
          </w:p>
        </w:tc>
        <w:tc>
          <w:tcPr>
            <w:tcW w:w="3118" w:type="dxa"/>
          </w:tcPr>
          <w:p w14:paraId="6845C55E" w14:textId="011138F1" w:rsidR="00340100" w:rsidRPr="00194B25" w:rsidRDefault="00022F75" w:rsidP="002A69BC">
            <w:pPr>
              <w:rPr>
                <w:rFonts w:cs="Arial"/>
                <w:sz w:val="24"/>
              </w:rPr>
            </w:pPr>
            <w:r>
              <w:rPr>
                <w:rFonts w:cs="Arial"/>
                <w:sz w:val="24"/>
              </w:rPr>
              <w:t>Ocean Winds</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7950B636" w:rsidR="00340100" w:rsidRPr="00194B25" w:rsidRDefault="00395ADB" w:rsidP="002A69BC">
            <w:pPr>
              <w:rPr>
                <w:rFonts w:cs="Arial"/>
                <w:sz w:val="24"/>
              </w:rPr>
            </w:pPr>
            <w:r>
              <w:rPr>
                <w:rFonts w:cs="Arial"/>
                <w:sz w:val="24"/>
              </w:rPr>
              <w:t>Alan Kelly</w:t>
            </w:r>
            <w:r w:rsidR="00DE4C5A">
              <w:rPr>
                <w:rFonts w:cs="Arial"/>
                <w:sz w:val="24"/>
              </w:rPr>
              <w:t>*</w:t>
            </w:r>
          </w:p>
        </w:tc>
        <w:tc>
          <w:tcPr>
            <w:tcW w:w="3118" w:type="dxa"/>
          </w:tcPr>
          <w:p w14:paraId="2887E482" w14:textId="78F500DA" w:rsidR="00340100" w:rsidRPr="00194B25" w:rsidRDefault="00395ADB" w:rsidP="002A69BC">
            <w:pPr>
              <w:rPr>
                <w:rFonts w:cs="Arial"/>
                <w:sz w:val="24"/>
              </w:rPr>
            </w:pPr>
            <w:r>
              <w:rPr>
                <w:rFonts w:cs="Arial"/>
                <w:sz w:val="24"/>
              </w:rPr>
              <w:t>Corio Generation</w:t>
            </w: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4CAE1323" w:rsidR="00340100" w:rsidRPr="00194B25" w:rsidRDefault="00387404" w:rsidP="002A69BC">
            <w:pPr>
              <w:rPr>
                <w:rFonts w:cs="Arial"/>
                <w:sz w:val="24"/>
              </w:rPr>
            </w:pPr>
            <w:r>
              <w:rPr>
                <w:rFonts w:cs="Arial"/>
                <w:sz w:val="24"/>
              </w:rPr>
              <w:t xml:space="preserve">Dan Gilbert </w:t>
            </w:r>
          </w:p>
        </w:tc>
        <w:tc>
          <w:tcPr>
            <w:tcW w:w="3118" w:type="dxa"/>
          </w:tcPr>
          <w:p w14:paraId="226ABE03" w14:textId="7E98B6AC" w:rsidR="00340100" w:rsidRPr="00194B25" w:rsidRDefault="00387404" w:rsidP="002A69BC">
            <w:pPr>
              <w:rPr>
                <w:rFonts w:cs="Arial"/>
                <w:sz w:val="24"/>
              </w:rPr>
            </w:pPr>
            <w:r>
              <w:rPr>
                <w:rFonts w:cs="Arial"/>
                <w:sz w:val="24"/>
              </w:rPr>
              <w:t>Corio Generation</w:t>
            </w: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286B2809" w:rsidR="00340100" w:rsidRPr="00194B25" w:rsidRDefault="00387404" w:rsidP="002A69BC">
            <w:pPr>
              <w:rPr>
                <w:rFonts w:cs="Arial"/>
                <w:sz w:val="24"/>
              </w:rPr>
            </w:pPr>
            <w:r>
              <w:rPr>
                <w:rFonts w:cs="Arial"/>
                <w:sz w:val="24"/>
              </w:rPr>
              <w:t>Calum</w:t>
            </w:r>
            <w:r w:rsidR="00F235B8">
              <w:rPr>
                <w:rFonts w:cs="Arial"/>
                <w:sz w:val="24"/>
              </w:rPr>
              <w:t xml:space="preserve"> Duff</w:t>
            </w:r>
            <w:r w:rsidR="00DE4C5A">
              <w:rPr>
                <w:rFonts w:cs="Arial"/>
                <w:sz w:val="24"/>
              </w:rPr>
              <w:t>*</w:t>
            </w:r>
          </w:p>
        </w:tc>
        <w:tc>
          <w:tcPr>
            <w:tcW w:w="3118" w:type="dxa"/>
          </w:tcPr>
          <w:p w14:paraId="21938381" w14:textId="3F71085D" w:rsidR="00340100" w:rsidRPr="00194B25" w:rsidRDefault="00F235B8" w:rsidP="002A69BC">
            <w:pPr>
              <w:rPr>
                <w:rFonts w:cs="Arial"/>
                <w:sz w:val="24"/>
              </w:rPr>
            </w:pPr>
            <w:r>
              <w:rPr>
                <w:rFonts w:cs="Arial"/>
                <w:sz w:val="24"/>
              </w:rPr>
              <w:t>Thistle Wind Partners</w:t>
            </w:r>
          </w:p>
        </w:tc>
      </w:tr>
      <w:tr w:rsidR="00F235B8" w:rsidRPr="00194B25" w14:paraId="3084CA0F" w14:textId="77777777" w:rsidTr="00D6616A">
        <w:trPr>
          <w:trHeight w:val="131"/>
        </w:trPr>
        <w:tc>
          <w:tcPr>
            <w:tcW w:w="2977" w:type="dxa"/>
          </w:tcPr>
          <w:p w14:paraId="6578E6F7" w14:textId="28DBE15E" w:rsidR="00F235B8" w:rsidRPr="00194B25" w:rsidRDefault="00F235B8" w:rsidP="002A69BC">
            <w:pPr>
              <w:rPr>
                <w:rFonts w:cs="Arial"/>
                <w:sz w:val="24"/>
              </w:rPr>
            </w:pPr>
            <w:r w:rsidRPr="00194B25">
              <w:rPr>
                <w:rFonts w:cs="Arial"/>
                <w:sz w:val="24"/>
              </w:rPr>
              <w:t>Workgroup</w:t>
            </w:r>
            <w:r>
              <w:rPr>
                <w:rFonts w:cs="Arial"/>
                <w:sz w:val="24"/>
              </w:rPr>
              <w:t xml:space="preserve"> </w:t>
            </w:r>
            <w:r w:rsidRPr="00194B25">
              <w:rPr>
                <w:rFonts w:cs="Arial"/>
                <w:sz w:val="24"/>
              </w:rPr>
              <w:t>Member (Alternate)</w:t>
            </w:r>
          </w:p>
        </w:tc>
        <w:tc>
          <w:tcPr>
            <w:tcW w:w="3119" w:type="dxa"/>
          </w:tcPr>
          <w:p w14:paraId="6A4190E2" w14:textId="202575D0" w:rsidR="00F235B8" w:rsidRDefault="00F235B8" w:rsidP="002A69BC">
            <w:pPr>
              <w:rPr>
                <w:rFonts w:cs="Arial"/>
                <w:sz w:val="24"/>
              </w:rPr>
            </w:pPr>
            <w:r>
              <w:rPr>
                <w:rFonts w:cs="Arial"/>
                <w:sz w:val="24"/>
              </w:rPr>
              <w:t xml:space="preserve">Jean </w:t>
            </w:r>
            <w:r w:rsidR="006265CB">
              <w:rPr>
                <w:rFonts w:cs="Arial"/>
                <w:sz w:val="24"/>
              </w:rPr>
              <w:t>Lewis</w:t>
            </w:r>
          </w:p>
        </w:tc>
        <w:tc>
          <w:tcPr>
            <w:tcW w:w="3118" w:type="dxa"/>
          </w:tcPr>
          <w:p w14:paraId="7060114E" w14:textId="0D114441" w:rsidR="00F235B8" w:rsidRDefault="006265CB" w:rsidP="002A69BC">
            <w:pPr>
              <w:rPr>
                <w:rFonts w:cs="Arial"/>
                <w:sz w:val="24"/>
              </w:rPr>
            </w:pPr>
            <w:r>
              <w:rPr>
                <w:rFonts w:cs="Arial"/>
                <w:sz w:val="24"/>
              </w:rPr>
              <w:t>Thistle Wind Partners</w:t>
            </w: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31EBA2D5" w:rsidR="00340100" w:rsidRPr="00194B25" w:rsidRDefault="006265CB" w:rsidP="002A69BC">
            <w:pPr>
              <w:rPr>
                <w:rFonts w:cs="Arial"/>
                <w:sz w:val="24"/>
              </w:rPr>
            </w:pPr>
            <w:r>
              <w:rPr>
                <w:rFonts w:cs="Arial"/>
                <w:sz w:val="24"/>
              </w:rPr>
              <w:t>Damian Clough</w:t>
            </w:r>
            <w:r w:rsidR="00DE4C5A">
              <w:rPr>
                <w:rFonts w:cs="Arial"/>
                <w:sz w:val="24"/>
              </w:rPr>
              <w:t>*</w:t>
            </w:r>
          </w:p>
        </w:tc>
        <w:tc>
          <w:tcPr>
            <w:tcW w:w="3118" w:type="dxa"/>
          </w:tcPr>
          <w:p w14:paraId="1354B8E0" w14:textId="6202BF0D" w:rsidR="00340100" w:rsidRPr="00194B25" w:rsidRDefault="006265CB" w:rsidP="002A69BC">
            <w:pPr>
              <w:rPr>
                <w:rFonts w:cs="Arial"/>
                <w:sz w:val="24"/>
              </w:rPr>
            </w:pPr>
            <w:r>
              <w:rPr>
                <w:rFonts w:cs="Arial"/>
                <w:sz w:val="24"/>
              </w:rPr>
              <w:t>SSE Generation</w:t>
            </w: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711380AD" w:rsidR="00340100" w:rsidRPr="00194B25" w:rsidRDefault="003D5B06" w:rsidP="002A69BC">
            <w:pPr>
              <w:rPr>
                <w:rFonts w:cs="Arial"/>
                <w:sz w:val="24"/>
              </w:rPr>
            </w:pPr>
            <w:r>
              <w:rPr>
                <w:rFonts w:cs="Arial"/>
                <w:sz w:val="24"/>
              </w:rPr>
              <w:t>Garth Graham</w:t>
            </w:r>
          </w:p>
        </w:tc>
        <w:tc>
          <w:tcPr>
            <w:tcW w:w="3118" w:type="dxa"/>
          </w:tcPr>
          <w:p w14:paraId="7E068E16" w14:textId="6C31D043" w:rsidR="00340100" w:rsidRPr="00194B25" w:rsidRDefault="003D5B06" w:rsidP="002A69BC">
            <w:pPr>
              <w:rPr>
                <w:rFonts w:cs="Arial"/>
                <w:sz w:val="24"/>
              </w:rPr>
            </w:pPr>
            <w:r>
              <w:rPr>
                <w:rFonts w:cs="Arial"/>
                <w:sz w:val="24"/>
              </w:rPr>
              <w:t>SSE Generation</w:t>
            </w:r>
          </w:p>
        </w:tc>
      </w:tr>
      <w:tr w:rsidR="003D5B06" w:rsidRPr="00194B25" w14:paraId="6D2655D0" w14:textId="77777777" w:rsidTr="00D6616A">
        <w:tc>
          <w:tcPr>
            <w:tcW w:w="2977" w:type="dxa"/>
          </w:tcPr>
          <w:p w14:paraId="22058643" w14:textId="5353A64F" w:rsidR="003D5B06" w:rsidRPr="00194B25" w:rsidRDefault="003D5B06" w:rsidP="002A69BC">
            <w:pPr>
              <w:rPr>
                <w:rFonts w:cs="Arial"/>
                <w:sz w:val="24"/>
              </w:rPr>
            </w:pPr>
            <w:r w:rsidRPr="00194B25">
              <w:rPr>
                <w:rFonts w:cs="Arial"/>
                <w:sz w:val="24"/>
              </w:rPr>
              <w:t>Workgroup Member</w:t>
            </w:r>
          </w:p>
        </w:tc>
        <w:tc>
          <w:tcPr>
            <w:tcW w:w="3119" w:type="dxa"/>
          </w:tcPr>
          <w:p w14:paraId="48FC8AC3" w14:textId="37D29CBF" w:rsidR="003D5B06" w:rsidRDefault="003D5B06" w:rsidP="002A69BC">
            <w:pPr>
              <w:rPr>
                <w:rFonts w:cs="Arial"/>
                <w:sz w:val="24"/>
              </w:rPr>
            </w:pPr>
            <w:r>
              <w:rPr>
                <w:rFonts w:cs="Arial"/>
                <w:sz w:val="24"/>
              </w:rPr>
              <w:t>George Cobb</w:t>
            </w:r>
            <w:r w:rsidR="00DE4C5A">
              <w:rPr>
                <w:rFonts w:cs="Arial"/>
                <w:sz w:val="24"/>
              </w:rPr>
              <w:t>*</w:t>
            </w:r>
          </w:p>
        </w:tc>
        <w:tc>
          <w:tcPr>
            <w:tcW w:w="3118" w:type="dxa"/>
          </w:tcPr>
          <w:p w14:paraId="1B642D30" w14:textId="0658B659" w:rsidR="003D5B06" w:rsidRDefault="00E04B05" w:rsidP="002A69BC">
            <w:pPr>
              <w:rPr>
                <w:rFonts w:cs="Arial"/>
                <w:sz w:val="24"/>
              </w:rPr>
            </w:pPr>
            <w:r>
              <w:rPr>
                <w:rFonts w:cs="Arial"/>
                <w:sz w:val="24"/>
              </w:rPr>
              <w:t>Inch Cape Offshore Limited</w:t>
            </w:r>
          </w:p>
        </w:tc>
      </w:tr>
      <w:tr w:rsidR="003D5B06" w:rsidRPr="00194B25" w14:paraId="726BA948" w14:textId="77777777" w:rsidTr="00D6616A">
        <w:tc>
          <w:tcPr>
            <w:tcW w:w="2977" w:type="dxa"/>
          </w:tcPr>
          <w:p w14:paraId="72B7026C" w14:textId="2AD988FB" w:rsidR="003D5B06" w:rsidRPr="00194B25" w:rsidRDefault="00E04B05" w:rsidP="002A69BC">
            <w:pPr>
              <w:rPr>
                <w:rFonts w:cs="Arial"/>
                <w:sz w:val="24"/>
              </w:rPr>
            </w:pPr>
            <w:r w:rsidRPr="00194B25">
              <w:rPr>
                <w:rFonts w:cs="Arial"/>
                <w:sz w:val="24"/>
              </w:rPr>
              <w:t>Workgroup Member (Alternate)</w:t>
            </w:r>
          </w:p>
        </w:tc>
        <w:tc>
          <w:tcPr>
            <w:tcW w:w="3119" w:type="dxa"/>
          </w:tcPr>
          <w:p w14:paraId="71E4DECB" w14:textId="25C1F2A4" w:rsidR="003D5B06" w:rsidRDefault="00E04B05" w:rsidP="002A69BC">
            <w:pPr>
              <w:rPr>
                <w:rFonts w:cs="Arial"/>
                <w:sz w:val="24"/>
              </w:rPr>
            </w:pPr>
            <w:r>
              <w:rPr>
                <w:rFonts w:cs="Arial"/>
                <w:sz w:val="24"/>
              </w:rPr>
              <w:t>Gavin Runciman</w:t>
            </w:r>
          </w:p>
        </w:tc>
        <w:tc>
          <w:tcPr>
            <w:tcW w:w="3118" w:type="dxa"/>
          </w:tcPr>
          <w:p w14:paraId="744411CC" w14:textId="63335E9D" w:rsidR="003D5B06" w:rsidRDefault="00E04B05" w:rsidP="002A69BC">
            <w:pPr>
              <w:rPr>
                <w:rFonts w:cs="Arial"/>
                <w:sz w:val="24"/>
              </w:rPr>
            </w:pPr>
            <w:r>
              <w:rPr>
                <w:rFonts w:cs="Arial"/>
                <w:sz w:val="24"/>
              </w:rPr>
              <w:t>Inch Cape Offshore Limited</w:t>
            </w:r>
          </w:p>
        </w:tc>
      </w:tr>
      <w:tr w:rsidR="00E04B05" w:rsidRPr="00194B25" w14:paraId="0D0D8400" w14:textId="77777777" w:rsidTr="00D6616A">
        <w:tc>
          <w:tcPr>
            <w:tcW w:w="2977" w:type="dxa"/>
          </w:tcPr>
          <w:p w14:paraId="0058B3F4" w14:textId="16624D34" w:rsidR="00E04B05" w:rsidRPr="00194B25" w:rsidRDefault="00E04B05" w:rsidP="002A69BC">
            <w:pPr>
              <w:rPr>
                <w:rFonts w:cs="Arial"/>
                <w:sz w:val="24"/>
              </w:rPr>
            </w:pPr>
            <w:r w:rsidRPr="00194B25">
              <w:rPr>
                <w:rFonts w:cs="Arial"/>
                <w:sz w:val="24"/>
              </w:rPr>
              <w:t>Workgroup Member</w:t>
            </w:r>
          </w:p>
        </w:tc>
        <w:tc>
          <w:tcPr>
            <w:tcW w:w="3119" w:type="dxa"/>
          </w:tcPr>
          <w:p w14:paraId="65FC4006" w14:textId="25D41D49" w:rsidR="00E04B05" w:rsidRDefault="00E04B05" w:rsidP="002A69BC">
            <w:pPr>
              <w:rPr>
                <w:rFonts w:cs="Arial"/>
                <w:sz w:val="24"/>
              </w:rPr>
            </w:pPr>
            <w:r>
              <w:rPr>
                <w:rFonts w:cs="Arial"/>
                <w:sz w:val="24"/>
              </w:rPr>
              <w:t>Paul Bedford</w:t>
            </w:r>
            <w:r w:rsidR="00DE4C5A">
              <w:rPr>
                <w:rFonts w:cs="Arial"/>
                <w:sz w:val="24"/>
              </w:rPr>
              <w:t>*</w:t>
            </w:r>
          </w:p>
        </w:tc>
        <w:tc>
          <w:tcPr>
            <w:tcW w:w="3118" w:type="dxa"/>
          </w:tcPr>
          <w:p w14:paraId="193122B7" w14:textId="7CB9CC04" w:rsidR="00E04B05" w:rsidRDefault="00E04B05" w:rsidP="002A69BC">
            <w:pPr>
              <w:rPr>
                <w:rFonts w:cs="Arial"/>
                <w:sz w:val="24"/>
              </w:rPr>
            </w:pPr>
            <w:r>
              <w:rPr>
                <w:rFonts w:cs="Arial"/>
                <w:sz w:val="24"/>
              </w:rPr>
              <w:t>Drax</w:t>
            </w:r>
          </w:p>
        </w:tc>
      </w:tr>
      <w:tr w:rsidR="00E04B05" w:rsidRPr="00194B25" w14:paraId="5DB72E29" w14:textId="77777777" w:rsidTr="00D6616A">
        <w:tc>
          <w:tcPr>
            <w:tcW w:w="2977" w:type="dxa"/>
          </w:tcPr>
          <w:p w14:paraId="5A8DAC58" w14:textId="4598AB36" w:rsidR="00E04B05" w:rsidRPr="00194B25" w:rsidRDefault="002D0A0D" w:rsidP="002A69BC">
            <w:pPr>
              <w:rPr>
                <w:rFonts w:cs="Arial"/>
                <w:sz w:val="24"/>
              </w:rPr>
            </w:pPr>
            <w:r w:rsidRPr="00194B25">
              <w:rPr>
                <w:rFonts w:cs="Arial"/>
                <w:sz w:val="24"/>
              </w:rPr>
              <w:t>Workgroup Member</w:t>
            </w:r>
          </w:p>
        </w:tc>
        <w:tc>
          <w:tcPr>
            <w:tcW w:w="3119" w:type="dxa"/>
          </w:tcPr>
          <w:p w14:paraId="08199C97" w14:textId="55744173" w:rsidR="00E04B05" w:rsidRDefault="009905EC" w:rsidP="002A69BC">
            <w:pPr>
              <w:rPr>
                <w:rFonts w:cs="Arial"/>
                <w:sz w:val="24"/>
              </w:rPr>
            </w:pPr>
            <w:r>
              <w:rPr>
                <w:rFonts w:cs="Arial"/>
                <w:sz w:val="24"/>
              </w:rPr>
              <w:t>Ryan Ward</w:t>
            </w:r>
            <w:r w:rsidR="00DE4C5A">
              <w:rPr>
                <w:rFonts w:cs="Arial"/>
                <w:sz w:val="24"/>
              </w:rPr>
              <w:t>*</w:t>
            </w:r>
          </w:p>
        </w:tc>
        <w:tc>
          <w:tcPr>
            <w:tcW w:w="3118" w:type="dxa"/>
          </w:tcPr>
          <w:p w14:paraId="5999008E" w14:textId="2EC28A67" w:rsidR="00E04B05" w:rsidRDefault="009905EC" w:rsidP="002A69BC">
            <w:pPr>
              <w:rPr>
                <w:rFonts w:cs="Arial"/>
                <w:sz w:val="24"/>
              </w:rPr>
            </w:pPr>
            <w:r>
              <w:rPr>
                <w:rFonts w:cs="Arial"/>
                <w:sz w:val="24"/>
              </w:rPr>
              <w:t>Scottish Power Renewables</w:t>
            </w:r>
          </w:p>
        </w:tc>
      </w:tr>
      <w:tr w:rsidR="00E44338" w:rsidRPr="00194B25" w14:paraId="65D56833" w14:textId="77777777" w:rsidTr="00D6616A">
        <w:tc>
          <w:tcPr>
            <w:tcW w:w="2977" w:type="dxa"/>
          </w:tcPr>
          <w:p w14:paraId="3DF35397" w14:textId="5EF59558" w:rsidR="00E44338" w:rsidRPr="00194B25" w:rsidRDefault="00E44338" w:rsidP="002A69BC">
            <w:pPr>
              <w:rPr>
                <w:rFonts w:cs="Arial"/>
                <w:sz w:val="24"/>
              </w:rPr>
            </w:pPr>
            <w:r w:rsidRPr="00194B25">
              <w:rPr>
                <w:rFonts w:cs="Arial"/>
                <w:sz w:val="24"/>
              </w:rPr>
              <w:t>Workgroup Member (Alternate)</w:t>
            </w:r>
          </w:p>
        </w:tc>
        <w:tc>
          <w:tcPr>
            <w:tcW w:w="3119" w:type="dxa"/>
          </w:tcPr>
          <w:p w14:paraId="3ADA8F7D" w14:textId="67FFC100" w:rsidR="00E44338" w:rsidRDefault="00E44338" w:rsidP="002A69BC">
            <w:pPr>
              <w:rPr>
                <w:rFonts w:cs="Arial"/>
                <w:sz w:val="24"/>
              </w:rPr>
            </w:pPr>
            <w:r>
              <w:rPr>
                <w:rFonts w:cs="Arial"/>
                <w:sz w:val="24"/>
              </w:rPr>
              <w:t>Joe Dunn</w:t>
            </w:r>
            <w:r w:rsidR="00DE4C5A">
              <w:rPr>
                <w:rFonts w:cs="Arial"/>
                <w:sz w:val="24"/>
              </w:rPr>
              <w:t>*</w:t>
            </w:r>
          </w:p>
        </w:tc>
        <w:tc>
          <w:tcPr>
            <w:tcW w:w="3118" w:type="dxa"/>
          </w:tcPr>
          <w:p w14:paraId="6DBF7AC2" w14:textId="0414DB10" w:rsidR="00E44338" w:rsidRDefault="00E44338" w:rsidP="002A69BC">
            <w:pPr>
              <w:rPr>
                <w:rFonts w:cs="Arial"/>
                <w:sz w:val="24"/>
              </w:rPr>
            </w:pPr>
            <w:r>
              <w:rPr>
                <w:rFonts w:cs="Arial"/>
                <w:sz w:val="24"/>
              </w:rPr>
              <w:t>Scottish Power Renewables</w:t>
            </w: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6CEE6F85" w:rsidR="00340100" w:rsidRPr="00194B25" w:rsidRDefault="00E44338" w:rsidP="002A69BC">
            <w:pPr>
              <w:rPr>
                <w:rFonts w:cs="Arial"/>
                <w:sz w:val="24"/>
              </w:rPr>
            </w:pPr>
            <w:r>
              <w:rPr>
                <w:rFonts w:cs="Arial"/>
                <w:sz w:val="24"/>
              </w:rPr>
              <w:t>Sinan Ku</w:t>
            </w:r>
            <w:r w:rsidR="00445BC1">
              <w:rPr>
                <w:rFonts w:cs="Arial"/>
                <w:sz w:val="24"/>
              </w:rPr>
              <w:t>feoglu</w:t>
            </w:r>
          </w:p>
        </w:tc>
        <w:tc>
          <w:tcPr>
            <w:tcW w:w="3118" w:type="dxa"/>
          </w:tcPr>
          <w:p w14:paraId="79C1F988" w14:textId="707699C3" w:rsidR="00340100" w:rsidRPr="00194B25" w:rsidRDefault="00E44338" w:rsidP="002A69BC">
            <w:pPr>
              <w:rPr>
                <w:rFonts w:cs="Arial"/>
                <w:sz w:val="24"/>
              </w:rPr>
            </w:pPr>
            <w:r>
              <w:rPr>
                <w:rFonts w:cs="Arial"/>
                <w:sz w:val="24"/>
              </w:rPr>
              <w:t>Ofgem</w:t>
            </w: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2455AD46" w:rsidR="00C72699" w:rsidRPr="00C72699" w:rsidRDefault="00C72699" w:rsidP="00C72699">
      <w:pPr>
        <w:pStyle w:val="ListParagraph"/>
        <w:numPr>
          <w:ilvl w:val="0"/>
          <w:numId w:val="15"/>
        </w:numPr>
        <w:jc w:val="both"/>
        <w:rPr>
          <w:sz w:val="24"/>
        </w:rPr>
      </w:pPr>
      <w:r w:rsidRPr="00C72699">
        <w:rPr>
          <w:sz w:val="24"/>
        </w:rPr>
        <w:t>The chair</w:t>
      </w:r>
      <w:r w:rsidR="00C72E51">
        <w:rPr>
          <w:sz w:val="24"/>
        </w:rPr>
        <w:t>person</w:t>
      </w:r>
      <w:r w:rsidRPr="00C72699">
        <w:rPr>
          <w:sz w:val="24"/>
        </w:rPr>
        <w:t xml:space="preserve"> of the Workgroup and the Modifications Panel Chair</w:t>
      </w:r>
      <w:r w:rsidR="00B74999">
        <w:rPr>
          <w:sz w:val="24"/>
        </w:rPr>
        <w:t>person</w:t>
      </w:r>
      <w:r w:rsidRPr="00C72699">
        <w:rPr>
          <w:sz w:val="24"/>
        </w:rPr>
        <w:t xml:space="preserve">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495A4116" w14:textId="59C45AC4" w:rsidR="00C72699" w:rsidRPr="00326E4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w:t>
      </w:r>
      <w:r w:rsidR="00B74999">
        <w:rPr>
          <w:sz w:val="24"/>
        </w:rPr>
        <w:t>person</w:t>
      </w:r>
      <w:r w:rsidRPr="00C72699">
        <w:rPr>
          <w:sz w:val="24"/>
        </w:rPr>
        <w:t xml:space="preserve"> shall not have a vote, casting or otherwise.  There may be up to three rounds of voting, as follows:</w:t>
      </w:r>
    </w:p>
    <w:p w14:paraId="267FC3E2" w14:textId="77777777" w:rsidR="00C72699" w:rsidRPr="00C72699" w:rsidRDefault="00C72699" w:rsidP="00326E49">
      <w:pPr>
        <w:tabs>
          <w:tab w:val="left" w:pos="1276"/>
        </w:tabs>
        <w:spacing w:before="0" w:after="0" w:line="240" w:lineRule="auto"/>
        <w:ind w:left="1276"/>
        <w:jc w:val="both"/>
        <w:rPr>
          <w:sz w:val="24"/>
        </w:rPr>
      </w:pPr>
      <w:r w:rsidRPr="00326E49">
        <w:rPr>
          <w:b/>
          <w:sz w:val="24"/>
        </w:rPr>
        <w:t>Vote 1:</w:t>
      </w:r>
      <w:r w:rsidRPr="00C72699">
        <w:rPr>
          <w:sz w:val="24"/>
        </w:rPr>
        <w:t xml:space="preserve"> whether each proposal better facilitates the Applicable CUSC Objectives;</w:t>
      </w:r>
    </w:p>
    <w:p w14:paraId="0E8A753E" w14:textId="77777777" w:rsidR="00C72699" w:rsidRPr="00C72699" w:rsidRDefault="00C72699" w:rsidP="00326E49">
      <w:pPr>
        <w:spacing w:before="0" w:after="0" w:line="240" w:lineRule="auto"/>
        <w:ind w:left="1276"/>
        <w:jc w:val="both"/>
        <w:rPr>
          <w:sz w:val="24"/>
        </w:rPr>
      </w:pPr>
      <w:r w:rsidRPr="00326E49">
        <w:rPr>
          <w:b/>
          <w:sz w:val="24"/>
        </w:rPr>
        <w:t xml:space="preserve">Vote 2: </w:t>
      </w:r>
      <w:r w:rsidRPr="00C72699">
        <w:rPr>
          <w:sz w:val="24"/>
        </w:rPr>
        <w:t>where one or more WACMs exist, whether each WACM better facilitates the Applicable CUSC Objectives than the original Modification Proposal;</w:t>
      </w:r>
    </w:p>
    <w:p w14:paraId="51017789" w14:textId="6D6B447F" w:rsidR="002B5B46" w:rsidRPr="00C72699" w:rsidRDefault="00C72699" w:rsidP="002B5B46">
      <w:pPr>
        <w:spacing w:before="0" w:line="240" w:lineRule="auto"/>
        <w:ind w:left="1276"/>
        <w:jc w:val="both"/>
        <w:rPr>
          <w:sz w:val="24"/>
        </w:rPr>
      </w:pPr>
      <w:r w:rsidRPr="00326E49">
        <w:rPr>
          <w:b/>
          <w:sz w:val="24"/>
        </w:rPr>
        <w:t>Vote 3:</w:t>
      </w:r>
      <w:r w:rsidRPr="00C72699">
        <w:rPr>
          <w:sz w:val="24"/>
        </w:rPr>
        <w:t xml:space="preserve"> which option is considered to BEST facilitate achievement of the Applicable CUSC Objectives.  For the avoidance of doubt, this vote should include the existing CUSC baseline as an option.</w:t>
      </w:r>
    </w:p>
    <w:p w14:paraId="0FF1D8E9" w14:textId="77777777" w:rsidR="00C72699" w:rsidRPr="00326E49" w:rsidRDefault="00C72699" w:rsidP="00326E49">
      <w:pPr>
        <w:ind w:left="720"/>
        <w:jc w:val="both"/>
        <w:rPr>
          <w:sz w:val="24"/>
        </w:rPr>
      </w:pPr>
      <w:r w:rsidRPr="00326E4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076F989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w:t>
      </w:r>
      <w:r w:rsidR="00B74999">
        <w:rPr>
          <w:sz w:val="24"/>
        </w:rPr>
        <w:t>person</w:t>
      </w:r>
      <w:r w:rsidRPr="00C72699">
        <w:rPr>
          <w:sz w:val="24"/>
        </w:rPr>
        <w:t xml:space="preserve">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64E1AC" w14:textId="77777777" w:rsidR="002F102E" w:rsidRDefault="002F102E" w:rsidP="00D06DC4">
      <w:pPr>
        <w:spacing w:before="0" w:after="0" w:line="240" w:lineRule="auto"/>
      </w:pPr>
      <w:r>
        <w:separator/>
      </w:r>
    </w:p>
  </w:endnote>
  <w:endnote w:type="continuationSeparator" w:id="0">
    <w:p w14:paraId="457895C0" w14:textId="77777777" w:rsidR="002F102E" w:rsidRDefault="002F102E" w:rsidP="00D06DC4">
      <w:pPr>
        <w:spacing w:before="0" w:after="0" w:line="240" w:lineRule="auto"/>
      </w:pPr>
      <w:r>
        <w:continuationSeparator/>
      </w:r>
    </w:p>
  </w:endnote>
  <w:endnote w:type="continuationNotice" w:id="1">
    <w:p w14:paraId="66434320" w14:textId="77777777" w:rsidR="002F102E" w:rsidRDefault="002F102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1B66F" w14:textId="77777777" w:rsidR="002F102E" w:rsidRDefault="002F102E" w:rsidP="00D06DC4">
      <w:pPr>
        <w:spacing w:before="0" w:after="0" w:line="240" w:lineRule="auto"/>
      </w:pPr>
      <w:r>
        <w:separator/>
      </w:r>
    </w:p>
  </w:footnote>
  <w:footnote w:type="continuationSeparator" w:id="0">
    <w:p w14:paraId="0A7A8A77" w14:textId="77777777" w:rsidR="002F102E" w:rsidRDefault="002F102E" w:rsidP="00D06DC4">
      <w:pPr>
        <w:spacing w:before="0" w:after="0" w:line="240" w:lineRule="auto"/>
      </w:pPr>
      <w:r>
        <w:continuationSeparator/>
      </w:r>
    </w:p>
  </w:footnote>
  <w:footnote w:type="continuationNotice" w:id="1">
    <w:p w14:paraId="26E383C7" w14:textId="77777777" w:rsidR="002F102E" w:rsidRDefault="002F102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10045569" w:rsidR="00B8588F" w:rsidRDefault="00DB7D81" w:rsidP="000C711B">
    <w:pPr>
      <w:pStyle w:val="Header"/>
      <w:ind w:left="720" w:firstLine="720"/>
      <w:jc w:val="right"/>
    </w:pPr>
    <w:bookmarkStart w:id="7" w:name="_Hlk31876634"/>
    <w:bookmarkStart w:id="8" w:name="_Hlk31876635"/>
    <w:r w:rsidRPr="00DB7D81">
      <w:rPr>
        <w:noProof/>
      </w:rPr>
      <w:drawing>
        <wp:anchor distT="0" distB="0" distL="114300" distR="114300" simplePos="0" relativeHeight="251658240" behindDoc="1" locked="0" layoutInCell="1" allowOverlap="1" wp14:anchorId="0B27FC7B" wp14:editId="2798EA7A">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810B20">
      <w:t xml:space="preserve">Terms of Reference </w:t>
    </w:r>
    <w:r w:rsidR="00BF59BA">
      <w:t>CM</w:t>
    </w:r>
    <w:r w:rsidR="00C841D3">
      <w:t>P418</w:t>
    </w:r>
    <w:r w:rsidR="00B8588F">
      <w:tab/>
    </w:r>
    <w:bookmarkEnd w:id="7"/>
    <w:bookmarkEnd w:id="8"/>
    <w:r w:rsidR="00040B6A">
      <w:t xml:space="preserve">Panel date: </w:t>
    </w:r>
    <w:r w:rsidR="00C841D3">
      <w:t>25 August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7C14A572"/>
    <w:lvl w:ilvl="0" w:tplc="7ADA9028">
      <w:start w:val="1"/>
      <w:numFmt w:val="lowerLetter"/>
      <w:lvlText w:val="%1)"/>
      <w:lvlJc w:val="left"/>
      <w:pPr>
        <w:ind w:left="720" w:hanging="360"/>
      </w:pPr>
      <w:rPr>
        <w:b w:val="0"/>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3062293">
    <w:abstractNumId w:val="15"/>
  </w:num>
  <w:num w:numId="2" w16cid:durableId="2083675879">
    <w:abstractNumId w:val="7"/>
  </w:num>
  <w:num w:numId="3" w16cid:durableId="1127358968">
    <w:abstractNumId w:val="5"/>
  </w:num>
  <w:num w:numId="4" w16cid:durableId="1866137757">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81547752">
    <w:abstractNumId w:val="7"/>
  </w:num>
  <w:num w:numId="6" w16cid:durableId="741491041">
    <w:abstractNumId w:val="5"/>
  </w:num>
  <w:num w:numId="7" w16cid:durableId="44986282">
    <w:abstractNumId w:val="13"/>
  </w:num>
  <w:num w:numId="8" w16cid:durableId="521820874">
    <w:abstractNumId w:val="0"/>
  </w:num>
  <w:num w:numId="9" w16cid:durableId="1061558791">
    <w:abstractNumId w:val="14"/>
  </w:num>
  <w:num w:numId="10" w16cid:durableId="290328685">
    <w:abstractNumId w:val="9"/>
  </w:num>
  <w:num w:numId="11" w16cid:durableId="1368917680">
    <w:abstractNumId w:val="4"/>
  </w:num>
  <w:num w:numId="12" w16cid:durableId="2054041007">
    <w:abstractNumId w:val="12"/>
  </w:num>
  <w:num w:numId="13" w16cid:durableId="405880387">
    <w:abstractNumId w:val="6"/>
  </w:num>
  <w:num w:numId="14" w16cid:durableId="106435952">
    <w:abstractNumId w:val="1"/>
  </w:num>
  <w:num w:numId="15" w16cid:durableId="972322984">
    <w:abstractNumId w:val="8"/>
  </w:num>
  <w:num w:numId="16" w16cid:durableId="2066562529">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386489625">
    <w:abstractNumId w:val="11"/>
  </w:num>
  <w:num w:numId="18" w16cid:durableId="1671327448">
    <w:abstractNumId w:val="2"/>
  </w:num>
  <w:num w:numId="19" w16cid:durableId="525212309">
    <w:abstractNumId w:val="3"/>
  </w:num>
  <w:num w:numId="20" w16cid:durableId="12155036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laire Goult (ESO)">
    <w15:presenceInfo w15:providerId="AD" w15:userId="S::Claire.Goult@uk.nationalgrid.com::16614453-ffb8-4a9f-ae14-f8ddad472ee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attachedTemplate r:id="rId1"/>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07F10"/>
    <w:rsid w:val="00010D3D"/>
    <w:rsid w:val="000118E5"/>
    <w:rsid w:val="00014338"/>
    <w:rsid w:val="0001453C"/>
    <w:rsid w:val="00021A5C"/>
    <w:rsid w:val="00022F75"/>
    <w:rsid w:val="00023FD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556A"/>
    <w:rsid w:val="000570EE"/>
    <w:rsid w:val="00057671"/>
    <w:rsid w:val="00065068"/>
    <w:rsid w:val="000675C2"/>
    <w:rsid w:val="00067ACE"/>
    <w:rsid w:val="00067D20"/>
    <w:rsid w:val="00067F08"/>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0E92"/>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6E92"/>
    <w:rsid w:val="000F0A75"/>
    <w:rsid w:val="000F1A70"/>
    <w:rsid w:val="000F1B7A"/>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453D"/>
    <w:rsid w:val="0012463C"/>
    <w:rsid w:val="00126C8E"/>
    <w:rsid w:val="00132609"/>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95E8B"/>
    <w:rsid w:val="001969A7"/>
    <w:rsid w:val="001A21EE"/>
    <w:rsid w:val="001A5284"/>
    <w:rsid w:val="001A77D1"/>
    <w:rsid w:val="001B0673"/>
    <w:rsid w:val="001B13B5"/>
    <w:rsid w:val="001B1677"/>
    <w:rsid w:val="001B18BC"/>
    <w:rsid w:val="001B2928"/>
    <w:rsid w:val="001B7104"/>
    <w:rsid w:val="001C0212"/>
    <w:rsid w:val="001C05F7"/>
    <w:rsid w:val="001C0A4C"/>
    <w:rsid w:val="001C22BD"/>
    <w:rsid w:val="001C2EE8"/>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0EC6"/>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3D4C"/>
    <w:rsid w:val="00275264"/>
    <w:rsid w:val="002778EB"/>
    <w:rsid w:val="00280C54"/>
    <w:rsid w:val="002814F4"/>
    <w:rsid w:val="00282BD2"/>
    <w:rsid w:val="00282BE7"/>
    <w:rsid w:val="002837AF"/>
    <w:rsid w:val="002863F9"/>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A6B7D"/>
    <w:rsid w:val="002B1B29"/>
    <w:rsid w:val="002B3381"/>
    <w:rsid w:val="002B4673"/>
    <w:rsid w:val="002B5ADD"/>
    <w:rsid w:val="002B5B46"/>
    <w:rsid w:val="002B6174"/>
    <w:rsid w:val="002B6A54"/>
    <w:rsid w:val="002C14D3"/>
    <w:rsid w:val="002C5585"/>
    <w:rsid w:val="002C67B2"/>
    <w:rsid w:val="002D0A0D"/>
    <w:rsid w:val="002D0F39"/>
    <w:rsid w:val="002D1B80"/>
    <w:rsid w:val="002D28D8"/>
    <w:rsid w:val="002D725D"/>
    <w:rsid w:val="002E02F4"/>
    <w:rsid w:val="002E516D"/>
    <w:rsid w:val="002E64AD"/>
    <w:rsid w:val="002E79AB"/>
    <w:rsid w:val="002E7DE1"/>
    <w:rsid w:val="002F102E"/>
    <w:rsid w:val="002F14F8"/>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6E49"/>
    <w:rsid w:val="0032765F"/>
    <w:rsid w:val="003277D1"/>
    <w:rsid w:val="00331C2F"/>
    <w:rsid w:val="003335DA"/>
    <w:rsid w:val="0033533D"/>
    <w:rsid w:val="003376EF"/>
    <w:rsid w:val="003378C3"/>
    <w:rsid w:val="00340100"/>
    <w:rsid w:val="0034026E"/>
    <w:rsid w:val="0034296D"/>
    <w:rsid w:val="00343073"/>
    <w:rsid w:val="00343534"/>
    <w:rsid w:val="003435F0"/>
    <w:rsid w:val="0034387B"/>
    <w:rsid w:val="003450CE"/>
    <w:rsid w:val="003476D6"/>
    <w:rsid w:val="00347C7C"/>
    <w:rsid w:val="003559D2"/>
    <w:rsid w:val="0035711D"/>
    <w:rsid w:val="00360977"/>
    <w:rsid w:val="00361565"/>
    <w:rsid w:val="00361694"/>
    <w:rsid w:val="003635AA"/>
    <w:rsid w:val="0036430D"/>
    <w:rsid w:val="00367F32"/>
    <w:rsid w:val="00373CA9"/>
    <w:rsid w:val="00374DE0"/>
    <w:rsid w:val="00376580"/>
    <w:rsid w:val="0037775C"/>
    <w:rsid w:val="00377CF0"/>
    <w:rsid w:val="00386F89"/>
    <w:rsid w:val="00387404"/>
    <w:rsid w:val="003875B7"/>
    <w:rsid w:val="00390E5A"/>
    <w:rsid w:val="00392884"/>
    <w:rsid w:val="003944DD"/>
    <w:rsid w:val="00394B90"/>
    <w:rsid w:val="00395ADB"/>
    <w:rsid w:val="00397E6E"/>
    <w:rsid w:val="003A1FE6"/>
    <w:rsid w:val="003A2CAB"/>
    <w:rsid w:val="003A3B88"/>
    <w:rsid w:val="003A64F5"/>
    <w:rsid w:val="003A6D0C"/>
    <w:rsid w:val="003B01DE"/>
    <w:rsid w:val="003B11AC"/>
    <w:rsid w:val="003B16F2"/>
    <w:rsid w:val="003B2155"/>
    <w:rsid w:val="003B269E"/>
    <w:rsid w:val="003B2F6C"/>
    <w:rsid w:val="003B641E"/>
    <w:rsid w:val="003B6E37"/>
    <w:rsid w:val="003B7F0D"/>
    <w:rsid w:val="003C2A0A"/>
    <w:rsid w:val="003C377B"/>
    <w:rsid w:val="003C5A93"/>
    <w:rsid w:val="003C64B1"/>
    <w:rsid w:val="003C6695"/>
    <w:rsid w:val="003D32A7"/>
    <w:rsid w:val="003D510E"/>
    <w:rsid w:val="003D5B06"/>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1464"/>
    <w:rsid w:val="0043155F"/>
    <w:rsid w:val="004327FA"/>
    <w:rsid w:val="00432F11"/>
    <w:rsid w:val="004341A4"/>
    <w:rsid w:val="004343FD"/>
    <w:rsid w:val="00440402"/>
    <w:rsid w:val="00441626"/>
    <w:rsid w:val="0044253C"/>
    <w:rsid w:val="0044405D"/>
    <w:rsid w:val="0044518C"/>
    <w:rsid w:val="00445BC1"/>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3BC2"/>
    <w:rsid w:val="0049681C"/>
    <w:rsid w:val="004968CB"/>
    <w:rsid w:val="00496FB3"/>
    <w:rsid w:val="004972D4"/>
    <w:rsid w:val="00497D66"/>
    <w:rsid w:val="004A0A40"/>
    <w:rsid w:val="004A1267"/>
    <w:rsid w:val="004A1ABF"/>
    <w:rsid w:val="004A58B0"/>
    <w:rsid w:val="004B2F60"/>
    <w:rsid w:val="004B4697"/>
    <w:rsid w:val="004B471C"/>
    <w:rsid w:val="004C08EB"/>
    <w:rsid w:val="004C24CD"/>
    <w:rsid w:val="004C3B99"/>
    <w:rsid w:val="004C445F"/>
    <w:rsid w:val="004D1867"/>
    <w:rsid w:val="004D1EA3"/>
    <w:rsid w:val="004D3FD7"/>
    <w:rsid w:val="004D4D9C"/>
    <w:rsid w:val="004E1CC3"/>
    <w:rsid w:val="004E1F61"/>
    <w:rsid w:val="004E27BB"/>
    <w:rsid w:val="004E2A51"/>
    <w:rsid w:val="004E36D6"/>
    <w:rsid w:val="004E568A"/>
    <w:rsid w:val="004E68BB"/>
    <w:rsid w:val="004E6EDC"/>
    <w:rsid w:val="004F070F"/>
    <w:rsid w:val="004F0A0A"/>
    <w:rsid w:val="004F1A02"/>
    <w:rsid w:val="004F4F17"/>
    <w:rsid w:val="004F55B5"/>
    <w:rsid w:val="004F5F0E"/>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3C73"/>
    <w:rsid w:val="00524BBD"/>
    <w:rsid w:val="00527F79"/>
    <w:rsid w:val="005316C2"/>
    <w:rsid w:val="0053279C"/>
    <w:rsid w:val="00532B22"/>
    <w:rsid w:val="00533511"/>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0A9F"/>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5CB"/>
    <w:rsid w:val="00626EE8"/>
    <w:rsid w:val="00627299"/>
    <w:rsid w:val="006277B0"/>
    <w:rsid w:val="00627D47"/>
    <w:rsid w:val="00632A67"/>
    <w:rsid w:val="00632EE1"/>
    <w:rsid w:val="006333C1"/>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0C05"/>
    <w:rsid w:val="006A16EA"/>
    <w:rsid w:val="006A726B"/>
    <w:rsid w:val="006A7F32"/>
    <w:rsid w:val="006B0928"/>
    <w:rsid w:val="006B0BA5"/>
    <w:rsid w:val="006B714A"/>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56"/>
    <w:rsid w:val="006F1DF3"/>
    <w:rsid w:val="006F6D18"/>
    <w:rsid w:val="006F7022"/>
    <w:rsid w:val="00700043"/>
    <w:rsid w:val="00701EB8"/>
    <w:rsid w:val="00710C46"/>
    <w:rsid w:val="00712172"/>
    <w:rsid w:val="007138BA"/>
    <w:rsid w:val="00713918"/>
    <w:rsid w:val="00713B5F"/>
    <w:rsid w:val="00713F16"/>
    <w:rsid w:val="00715074"/>
    <w:rsid w:val="00715FEA"/>
    <w:rsid w:val="00720A4F"/>
    <w:rsid w:val="007239D2"/>
    <w:rsid w:val="0072535F"/>
    <w:rsid w:val="00726C06"/>
    <w:rsid w:val="007274D5"/>
    <w:rsid w:val="00727E02"/>
    <w:rsid w:val="00736C35"/>
    <w:rsid w:val="00736FE3"/>
    <w:rsid w:val="0074203B"/>
    <w:rsid w:val="00744A05"/>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749"/>
    <w:rsid w:val="00777A55"/>
    <w:rsid w:val="00782F0E"/>
    <w:rsid w:val="007833FE"/>
    <w:rsid w:val="00785417"/>
    <w:rsid w:val="00785A16"/>
    <w:rsid w:val="007A159A"/>
    <w:rsid w:val="007A3AAD"/>
    <w:rsid w:val="007A4186"/>
    <w:rsid w:val="007A5084"/>
    <w:rsid w:val="007A536A"/>
    <w:rsid w:val="007A6096"/>
    <w:rsid w:val="007A675B"/>
    <w:rsid w:val="007B5272"/>
    <w:rsid w:val="007B7ABB"/>
    <w:rsid w:val="007C09A1"/>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570F"/>
    <w:rsid w:val="008161BE"/>
    <w:rsid w:val="00817E75"/>
    <w:rsid w:val="00823AA8"/>
    <w:rsid w:val="0082678D"/>
    <w:rsid w:val="00827EC1"/>
    <w:rsid w:val="00830744"/>
    <w:rsid w:val="008348E1"/>
    <w:rsid w:val="008370AF"/>
    <w:rsid w:val="008405D1"/>
    <w:rsid w:val="0084069F"/>
    <w:rsid w:val="00841C8A"/>
    <w:rsid w:val="00842397"/>
    <w:rsid w:val="00843D6B"/>
    <w:rsid w:val="00845B7F"/>
    <w:rsid w:val="00846BCC"/>
    <w:rsid w:val="0085014A"/>
    <w:rsid w:val="00850434"/>
    <w:rsid w:val="00851B70"/>
    <w:rsid w:val="00852E94"/>
    <w:rsid w:val="00854AF2"/>
    <w:rsid w:val="008568D0"/>
    <w:rsid w:val="0086075C"/>
    <w:rsid w:val="00863580"/>
    <w:rsid w:val="00864CCA"/>
    <w:rsid w:val="0086504D"/>
    <w:rsid w:val="0086636E"/>
    <w:rsid w:val="008666B3"/>
    <w:rsid w:val="0086691A"/>
    <w:rsid w:val="008701D8"/>
    <w:rsid w:val="00873137"/>
    <w:rsid w:val="00874574"/>
    <w:rsid w:val="00875DF7"/>
    <w:rsid w:val="008760A2"/>
    <w:rsid w:val="00876919"/>
    <w:rsid w:val="00881170"/>
    <w:rsid w:val="00885C2D"/>
    <w:rsid w:val="0088753F"/>
    <w:rsid w:val="00890E91"/>
    <w:rsid w:val="00891400"/>
    <w:rsid w:val="00893DAB"/>
    <w:rsid w:val="00893FA7"/>
    <w:rsid w:val="008943FF"/>
    <w:rsid w:val="00896986"/>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1C1A"/>
    <w:rsid w:val="0090734D"/>
    <w:rsid w:val="009077E0"/>
    <w:rsid w:val="00907C7F"/>
    <w:rsid w:val="00912A60"/>
    <w:rsid w:val="0091322A"/>
    <w:rsid w:val="0091591F"/>
    <w:rsid w:val="009208CA"/>
    <w:rsid w:val="00926C17"/>
    <w:rsid w:val="00930E16"/>
    <w:rsid w:val="009313C8"/>
    <w:rsid w:val="00932905"/>
    <w:rsid w:val="0093552D"/>
    <w:rsid w:val="00935A79"/>
    <w:rsid w:val="00937D02"/>
    <w:rsid w:val="00941EBE"/>
    <w:rsid w:val="00943569"/>
    <w:rsid w:val="0094686A"/>
    <w:rsid w:val="00950BAA"/>
    <w:rsid w:val="00950FC5"/>
    <w:rsid w:val="00951B5C"/>
    <w:rsid w:val="0095596B"/>
    <w:rsid w:val="009572DD"/>
    <w:rsid w:val="00965A79"/>
    <w:rsid w:val="009713BA"/>
    <w:rsid w:val="0097161E"/>
    <w:rsid w:val="00976C0C"/>
    <w:rsid w:val="00976D98"/>
    <w:rsid w:val="00977314"/>
    <w:rsid w:val="00977EC9"/>
    <w:rsid w:val="00982F2A"/>
    <w:rsid w:val="00985E5A"/>
    <w:rsid w:val="00986892"/>
    <w:rsid w:val="009905EC"/>
    <w:rsid w:val="00990646"/>
    <w:rsid w:val="00990979"/>
    <w:rsid w:val="00992E72"/>
    <w:rsid w:val="00995C69"/>
    <w:rsid w:val="009960C2"/>
    <w:rsid w:val="00997013"/>
    <w:rsid w:val="009A1B72"/>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F01AE"/>
    <w:rsid w:val="009F1FFF"/>
    <w:rsid w:val="009F211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0C10"/>
    <w:rsid w:val="00A412AA"/>
    <w:rsid w:val="00A423E3"/>
    <w:rsid w:val="00A46421"/>
    <w:rsid w:val="00A5007D"/>
    <w:rsid w:val="00A515F0"/>
    <w:rsid w:val="00A54D12"/>
    <w:rsid w:val="00A559F3"/>
    <w:rsid w:val="00A6133D"/>
    <w:rsid w:val="00A6159E"/>
    <w:rsid w:val="00A61985"/>
    <w:rsid w:val="00A632A3"/>
    <w:rsid w:val="00A71218"/>
    <w:rsid w:val="00A722AE"/>
    <w:rsid w:val="00A72C3F"/>
    <w:rsid w:val="00A7443D"/>
    <w:rsid w:val="00A75365"/>
    <w:rsid w:val="00A77C9C"/>
    <w:rsid w:val="00A84E71"/>
    <w:rsid w:val="00A85925"/>
    <w:rsid w:val="00A86BE7"/>
    <w:rsid w:val="00A91A8E"/>
    <w:rsid w:val="00A9296A"/>
    <w:rsid w:val="00A92D73"/>
    <w:rsid w:val="00A93530"/>
    <w:rsid w:val="00A943E0"/>
    <w:rsid w:val="00A943FF"/>
    <w:rsid w:val="00A94CE4"/>
    <w:rsid w:val="00A96D46"/>
    <w:rsid w:val="00AA0864"/>
    <w:rsid w:val="00AA372B"/>
    <w:rsid w:val="00AA4D22"/>
    <w:rsid w:val="00AB0BE7"/>
    <w:rsid w:val="00AB2FC7"/>
    <w:rsid w:val="00AB3BA3"/>
    <w:rsid w:val="00AB3D20"/>
    <w:rsid w:val="00AB5BD6"/>
    <w:rsid w:val="00AB7DB8"/>
    <w:rsid w:val="00AC0146"/>
    <w:rsid w:val="00AC04D3"/>
    <w:rsid w:val="00AC09DF"/>
    <w:rsid w:val="00AC159B"/>
    <w:rsid w:val="00AC180D"/>
    <w:rsid w:val="00AC5562"/>
    <w:rsid w:val="00AD15BF"/>
    <w:rsid w:val="00AD182A"/>
    <w:rsid w:val="00AD2140"/>
    <w:rsid w:val="00AD21EC"/>
    <w:rsid w:val="00AD5031"/>
    <w:rsid w:val="00AE117D"/>
    <w:rsid w:val="00AE2D7E"/>
    <w:rsid w:val="00AE335E"/>
    <w:rsid w:val="00AE5F98"/>
    <w:rsid w:val="00AF3DFA"/>
    <w:rsid w:val="00AF4357"/>
    <w:rsid w:val="00AF5EE4"/>
    <w:rsid w:val="00AF62D1"/>
    <w:rsid w:val="00B00090"/>
    <w:rsid w:val="00B016B2"/>
    <w:rsid w:val="00B02BAC"/>
    <w:rsid w:val="00B04009"/>
    <w:rsid w:val="00B05C4A"/>
    <w:rsid w:val="00B06DD9"/>
    <w:rsid w:val="00B13224"/>
    <w:rsid w:val="00B13F32"/>
    <w:rsid w:val="00B14437"/>
    <w:rsid w:val="00B158BE"/>
    <w:rsid w:val="00B174B8"/>
    <w:rsid w:val="00B25544"/>
    <w:rsid w:val="00B255BA"/>
    <w:rsid w:val="00B3091D"/>
    <w:rsid w:val="00B31262"/>
    <w:rsid w:val="00B31506"/>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28E7"/>
    <w:rsid w:val="00B72DBF"/>
    <w:rsid w:val="00B74654"/>
    <w:rsid w:val="00B74999"/>
    <w:rsid w:val="00B82816"/>
    <w:rsid w:val="00B83C5B"/>
    <w:rsid w:val="00B8588F"/>
    <w:rsid w:val="00B86C58"/>
    <w:rsid w:val="00B90EF7"/>
    <w:rsid w:val="00B91C9E"/>
    <w:rsid w:val="00B934D4"/>
    <w:rsid w:val="00B95500"/>
    <w:rsid w:val="00B96805"/>
    <w:rsid w:val="00BA2E46"/>
    <w:rsid w:val="00BA67DA"/>
    <w:rsid w:val="00BA7B39"/>
    <w:rsid w:val="00BB1D0F"/>
    <w:rsid w:val="00BB2970"/>
    <w:rsid w:val="00BB33F6"/>
    <w:rsid w:val="00BB7DB1"/>
    <w:rsid w:val="00BC005B"/>
    <w:rsid w:val="00BC2E5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BF7C72"/>
    <w:rsid w:val="00C001B0"/>
    <w:rsid w:val="00C01C9D"/>
    <w:rsid w:val="00C047A8"/>
    <w:rsid w:val="00C049E1"/>
    <w:rsid w:val="00C0755A"/>
    <w:rsid w:val="00C0785A"/>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2E51"/>
    <w:rsid w:val="00C734C2"/>
    <w:rsid w:val="00C736D5"/>
    <w:rsid w:val="00C73CBB"/>
    <w:rsid w:val="00C759D1"/>
    <w:rsid w:val="00C75DAF"/>
    <w:rsid w:val="00C77D3F"/>
    <w:rsid w:val="00C80567"/>
    <w:rsid w:val="00C841D3"/>
    <w:rsid w:val="00C84422"/>
    <w:rsid w:val="00C9019C"/>
    <w:rsid w:val="00C92950"/>
    <w:rsid w:val="00CA4BBD"/>
    <w:rsid w:val="00CA70E6"/>
    <w:rsid w:val="00CA77DA"/>
    <w:rsid w:val="00CB355F"/>
    <w:rsid w:val="00CB35C5"/>
    <w:rsid w:val="00CB3A02"/>
    <w:rsid w:val="00CB5E55"/>
    <w:rsid w:val="00CC177A"/>
    <w:rsid w:val="00CC1A0B"/>
    <w:rsid w:val="00CC23AB"/>
    <w:rsid w:val="00CC5737"/>
    <w:rsid w:val="00CC5BF4"/>
    <w:rsid w:val="00CD017A"/>
    <w:rsid w:val="00CD1204"/>
    <w:rsid w:val="00CD297F"/>
    <w:rsid w:val="00CD2D59"/>
    <w:rsid w:val="00CD39BC"/>
    <w:rsid w:val="00CD3EBE"/>
    <w:rsid w:val="00CD5661"/>
    <w:rsid w:val="00CD79BF"/>
    <w:rsid w:val="00CD7E88"/>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45442"/>
    <w:rsid w:val="00D523ED"/>
    <w:rsid w:val="00D52E90"/>
    <w:rsid w:val="00D53678"/>
    <w:rsid w:val="00D54525"/>
    <w:rsid w:val="00D54D51"/>
    <w:rsid w:val="00D55605"/>
    <w:rsid w:val="00D56403"/>
    <w:rsid w:val="00D6038A"/>
    <w:rsid w:val="00D60AF8"/>
    <w:rsid w:val="00D61039"/>
    <w:rsid w:val="00D614FB"/>
    <w:rsid w:val="00D63B94"/>
    <w:rsid w:val="00D6616A"/>
    <w:rsid w:val="00D66F94"/>
    <w:rsid w:val="00D706F5"/>
    <w:rsid w:val="00D749D9"/>
    <w:rsid w:val="00D76089"/>
    <w:rsid w:val="00D76E0D"/>
    <w:rsid w:val="00D7794C"/>
    <w:rsid w:val="00D8190E"/>
    <w:rsid w:val="00D83AEE"/>
    <w:rsid w:val="00D853A4"/>
    <w:rsid w:val="00D91392"/>
    <w:rsid w:val="00D9152C"/>
    <w:rsid w:val="00D91573"/>
    <w:rsid w:val="00D923AA"/>
    <w:rsid w:val="00D92A45"/>
    <w:rsid w:val="00D92D3F"/>
    <w:rsid w:val="00D93B1C"/>
    <w:rsid w:val="00D93DB5"/>
    <w:rsid w:val="00D94E8D"/>
    <w:rsid w:val="00D95250"/>
    <w:rsid w:val="00DA0400"/>
    <w:rsid w:val="00DA07BA"/>
    <w:rsid w:val="00DA1407"/>
    <w:rsid w:val="00DA255A"/>
    <w:rsid w:val="00DA3894"/>
    <w:rsid w:val="00DA3D41"/>
    <w:rsid w:val="00DA6F8F"/>
    <w:rsid w:val="00DA7A32"/>
    <w:rsid w:val="00DB21A5"/>
    <w:rsid w:val="00DB447A"/>
    <w:rsid w:val="00DB7D81"/>
    <w:rsid w:val="00DC15DF"/>
    <w:rsid w:val="00DC20D5"/>
    <w:rsid w:val="00DC29D1"/>
    <w:rsid w:val="00DC2BBD"/>
    <w:rsid w:val="00DC6638"/>
    <w:rsid w:val="00DD1C0B"/>
    <w:rsid w:val="00DD2B47"/>
    <w:rsid w:val="00DD6295"/>
    <w:rsid w:val="00DE08D0"/>
    <w:rsid w:val="00DE0E8D"/>
    <w:rsid w:val="00DE4B0B"/>
    <w:rsid w:val="00DE4C5A"/>
    <w:rsid w:val="00DE6532"/>
    <w:rsid w:val="00DF2887"/>
    <w:rsid w:val="00DF2F42"/>
    <w:rsid w:val="00DF3EDE"/>
    <w:rsid w:val="00DF414A"/>
    <w:rsid w:val="00DF6303"/>
    <w:rsid w:val="00E015EA"/>
    <w:rsid w:val="00E02E80"/>
    <w:rsid w:val="00E03496"/>
    <w:rsid w:val="00E04A73"/>
    <w:rsid w:val="00E04B05"/>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6BC"/>
    <w:rsid w:val="00E41CB2"/>
    <w:rsid w:val="00E431A1"/>
    <w:rsid w:val="00E434B4"/>
    <w:rsid w:val="00E44338"/>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6C00"/>
    <w:rsid w:val="00E815A6"/>
    <w:rsid w:val="00E825A1"/>
    <w:rsid w:val="00E83167"/>
    <w:rsid w:val="00E857BB"/>
    <w:rsid w:val="00E868CA"/>
    <w:rsid w:val="00E9206B"/>
    <w:rsid w:val="00E92CB5"/>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D6F02"/>
    <w:rsid w:val="00EE0F70"/>
    <w:rsid w:val="00EE1826"/>
    <w:rsid w:val="00EE1FB6"/>
    <w:rsid w:val="00EE2409"/>
    <w:rsid w:val="00EE3E2C"/>
    <w:rsid w:val="00EE5A5F"/>
    <w:rsid w:val="00EE7321"/>
    <w:rsid w:val="00EE74ED"/>
    <w:rsid w:val="00EE782B"/>
    <w:rsid w:val="00EE7D60"/>
    <w:rsid w:val="00EE7E76"/>
    <w:rsid w:val="00EE7EF4"/>
    <w:rsid w:val="00EF09C9"/>
    <w:rsid w:val="00EF3CEC"/>
    <w:rsid w:val="00EF5AB4"/>
    <w:rsid w:val="00EF5D4D"/>
    <w:rsid w:val="00F02773"/>
    <w:rsid w:val="00F05939"/>
    <w:rsid w:val="00F075F6"/>
    <w:rsid w:val="00F17B86"/>
    <w:rsid w:val="00F21FCF"/>
    <w:rsid w:val="00F228A0"/>
    <w:rsid w:val="00F235B8"/>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2F6E"/>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7558419F-0C9B-4BE1-AA5E-258CBD2A0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385374919">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094012202">
      <w:bodyDiv w:val="1"/>
      <w:marLeft w:val="0"/>
      <w:marRight w:val="0"/>
      <w:marTop w:val="0"/>
      <w:marBottom w:val="0"/>
      <w:divBdr>
        <w:top w:val="none" w:sz="0" w:space="0" w:color="auto"/>
        <w:left w:val="none" w:sz="0" w:space="0" w:color="auto"/>
        <w:bottom w:val="none" w:sz="0" w:space="0" w:color="auto"/>
        <w:right w:val="none" w:sz="0" w:space="0" w:color="auto"/>
      </w:divBdr>
    </w:div>
    <w:div w:id="1138110347">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966668721">
          <w:marLeft w:val="1022"/>
          <w:marRight w:val="0"/>
          <w:marTop w:val="0"/>
          <w:marBottom w:val="120"/>
          <w:divBdr>
            <w:top w:val="none" w:sz="0" w:space="0" w:color="auto"/>
            <w:left w:val="none" w:sz="0" w:space="0" w:color="auto"/>
            <w:bottom w:val="none" w:sz="0" w:space="0" w:color="auto"/>
            <w:right w:val="none" w:sz="0" w:space="0" w:color="auto"/>
          </w:divBdr>
        </w:div>
        <w:div w:id="1482190568">
          <w:marLeft w:val="446"/>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7" ma:contentTypeDescription="Create a new document." ma:contentTypeScope="" ma:versionID="a9d228084ace73d2d4415d2d903250c8">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8427b9ec3c80439d86e1ec7502415b0c"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2.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3.xml><?xml version="1.0" encoding="utf-8"?>
<ds:datastoreItem xmlns:ds="http://schemas.openxmlformats.org/officeDocument/2006/customXml" ds:itemID="{2FD40F43-7BBD-409F-80C8-A56DB3F44C95}">
  <ds:schemaRefs>
    <ds:schemaRef ds:uri="http://schemas.openxmlformats.org/officeDocument/2006/bibliography"/>
  </ds:schemaRefs>
</ds:datastoreItem>
</file>

<file path=customXml/itemProps4.xml><?xml version="1.0" encoding="utf-8"?>
<ds:datastoreItem xmlns:ds="http://schemas.openxmlformats.org/officeDocument/2006/customXml" ds:itemID="{EAD972E7-FB53-4496-BF68-F42817A6B3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Template>
  <TotalTime>2</TotalTime>
  <Pages>5</Pages>
  <Words>1462</Words>
  <Characters>8337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subject/>
  <dc:creator>Guidance</dc:creator>
  <cp:keywords/>
  <cp:lastModifiedBy>Claire Goult (ESO)</cp:lastModifiedBy>
  <cp:revision>6</cp:revision>
  <cp:lastPrinted>2023-10-19T13:06:00Z</cp:lastPrinted>
  <dcterms:created xsi:type="dcterms:W3CDTF">2023-11-03T07:55:00Z</dcterms:created>
  <dcterms:modified xsi:type="dcterms:W3CDTF">2023-11-07T11:35:00Z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0x0101009F8CA9C19BC094409188BB7813D94336</vt:lpwstr>
  </property>
  <property fmtid="{D5CDD505-2E9C-101B-9397-08002B2CF9AE}" pid="3" name="_NewReviewCycle">
    <vt:lpwstr/>
  </property>
  <property fmtid="{D5CDD505-2E9C-101B-9397-08002B2CF9AE}" pid="4" name="MediaServiceImageTags">
    <vt:lpwstr/>
  </property>
</Properties>
</file>