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4EA34" w14:textId="537CA92B" w:rsidR="00787A53" w:rsidRDefault="004A50F2" w:rsidP="007F1E9A">
      <w:pPr>
        <w:pStyle w:val="Title"/>
        <w:jc w:val="left"/>
        <w:rPr>
          <w:rFonts w:ascii="Arial" w:hAnsi="Arial"/>
          <w:color w:val="44546A" w:themeColor="text2"/>
          <w:sz w:val="14"/>
          <w:szCs w:val="16"/>
          <w:u w:val="single"/>
        </w:rPr>
      </w:pPr>
      <w:r w:rsidRPr="00916895">
        <w:rPr>
          <w:rFonts w:ascii="Arial" w:hAnsi="Arial"/>
          <w:color w:val="44546A" w:themeColor="text2"/>
          <w:u w:val="single"/>
        </w:rPr>
        <w:t>Legal text amends are in</w:t>
      </w:r>
      <w:r w:rsidR="00E029CE" w:rsidRPr="00916895">
        <w:rPr>
          <w:rFonts w:ascii="Arial" w:hAnsi="Arial"/>
          <w:color w:val="44546A" w:themeColor="text2"/>
          <w:u w:val="single"/>
        </w:rPr>
        <w:t xml:space="preserve"> </w:t>
      </w:r>
      <w:hyperlink w:anchor="S1415157c" w:history="1">
        <w:r w:rsidR="00E029CE" w:rsidRPr="00916895">
          <w:rPr>
            <w:rStyle w:val="Hyperlink"/>
            <w:rFonts w:ascii="Arial" w:hAnsi="Arial"/>
            <w:color w:val="4472C4" w:themeColor="accent1"/>
          </w:rPr>
          <w:t>14.15.157</w:t>
        </w:r>
        <w:r w:rsidR="004670E5" w:rsidRPr="00916895">
          <w:rPr>
            <w:rStyle w:val="Hyperlink"/>
            <w:rFonts w:ascii="Arial" w:hAnsi="Arial"/>
            <w:color w:val="4472C4" w:themeColor="accent1"/>
          </w:rPr>
          <w:t>c and d</w:t>
        </w:r>
      </w:hyperlink>
      <w:r w:rsidR="00E029CE" w:rsidRPr="00916895">
        <w:rPr>
          <w:rFonts w:ascii="Arial" w:hAnsi="Arial"/>
          <w:color w:val="44546A" w:themeColor="text2"/>
          <w:u w:val="single"/>
        </w:rPr>
        <w:t xml:space="preserve">, </w:t>
      </w:r>
      <w:hyperlink w:anchor="S1415162" w:history="1">
        <w:r w:rsidR="004670E5" w:rsidRPr="00916895">
          <w:rPr>
            <w:rStyle w:val="Hyperlink"/>
            <w:rFonts w:ascii="Arial" w:hAnsi="Arial"/>
            <w:color w:val="4472C4" w:themeColor="accent1"/>
          </w:rPr>
          <w:t>14.15.162</w:t>
        </w:r>
      </w:hyperlink>
      <w:r w:rsidR="00595663" w:rsidRPr="00916895">
        <w:rPr>
          <w:rFonts w:ascii="Arial" w:hAnsi="Arial"/>
          <w:color w:val="44546A" w:themeColor="text2"/>
          <w:u w:val="single"/>
        </w:rPr>
        <w:t>, and</w:t>
      </w:r>
      <w:r w:rsidR="0096289F">
        <w:rPr>
          <w:rFonts w:ascii="Arial" w:hAnsi="Arial"/>
          <w:color w:val="44546A" w:themeColor="text2"/>
          <w:u w:val="single"/>
        </w:rPr>
        <w:t xml:space="preserve"> </w:t>
      </w:r>
      <w:hyperlink w:anchor="_Supplier_BM_Unit" w:history="1">
        <w:r w:rsidR="0096289F" w:rsidRPr="0096289F">
          <w:rPr>
            <w:rStyle w:val="Hyperlink"/>
            <w:rFonts w:ascii="Arial" w:hAnsi="Arial"/>
          </w:rPr>
          <w:t>14.17.13</w:t>
        </w:r>
        <w:r w:rsidR="00595663" w:rsidRPr="0096289F">
          <w:rPr>
            <w:rStyle w:val="Hyperlink"/>
            <w:rFonts w:ascii="Arial" w:hAnsi="Arial"/>
          </w:rPr>
          <w:t xml:space="preserve"> </w:t>
        </w:r>
        <w:r w:rsidR="007F1E9A" w:rsidRPr="0096289F">
          <w:rPr>
            <w:rStyle w:val="Hyperlink"/>
            <w:rFonts w:ascii="Arial" w:hAnsi="Arial"/>
          </w:rPr>
          <w:t xml:space="preserve"> </w:t>
        </w:r>
      </w:hyperlink>
      <w:r w:rsidR="00745478" w:rsidRPr="00413A81">
        <w:rPr>
          <w:rFonts w:ascii="Arial" w:hAnsi="Arial"/>
          <w:color w:val="ED7D31" w:themeColor="accent2"/>
          <w:u w:val="single"/>
        </w:rPr>
        <w:t xml:space="preserve"> </w:t>
      </w:r>
      <w:r w:rsidR="00745478" w:rsidRPr="00413A81">
        <w:rPr>
          <w:rFonts w:ascii="Arial" w:hAnsi="Arial"/>
          <w:color w:val="44546A" w:themeColor="text2"/>
          <w:sz w:val="14"/>
          <w:szCs w:val="16"/>
          <w:u w:val="single"/>
        </w:rPr>
        <w:t>(</w:t>
      </w:r>
      <w:proofErr w:type="spellStart"/>
      <w:r w:rsidR="00745478" w:rsidRPr="00413A81">
        <w:rPr>
          <w:rFonts w:ascii="Arial" w:hAnsi="Arial"/>
          <w:color w:val="44546A" w:themeColor="text2"/>
          <w:sz w:val="14"/>
          <w:szCs w:val="16"/>
          <w:u w:val="single"/>
        </w:rPr>
        <w:t>Ctrl+</w:t>
      </w:r>
      <w:r w:rsidR="00413A81" w:rsidRPr="00413A81">
        <w:rPr>
          <w:rFonts w:ascii="Arial" w:hAnsi="Arial"/>
          <w:color w:val="44546A" w:themeColor="text2"/>
          <w:sz w:val="14"/>
          <w:szCs w:val="16"/>
          <w:u w:val="single"/>
        </w:rPr>
        <w:t>Click</w:t>
      </w:r>
      <w:proofErr w:type="spellEnd"/>
      <w:r w:rsidR="00413A81" w:rsidRPr="00413A81">
        <w:rPr>
          <w:rFonts w:ascii="Arial" w:hAnsi="Arial"/>
          <w:color w:val="44546A" w:themeColor="text2"/>
          <w:sz w:val="14"/>
          <w:szCs w:val="16"/>
          <w:u w:val="single"/>
        </w:rPr>
        <w:t xml:space="preserve"> to follow link)</w:t>
      </w:r>
    </w:p>
    <w:p w14:paraId="6F6B84BD" w14:textId="71F0EECC" w:rsidR="007C1097" w:rsidRDefault="007C1097" w:rsidP="007F1E9A">
      <w:pPr>
        <w:pStyle w:val="Title"/>
        <w:jc w:val="left"/>
        <w:rPr>
          <w:rFonts w:ascii="Arial" w:hAnsi="Arial"/>
          <w:color w:val="44546A" w:themeColor="text2"/>
          <w:sz w:val="14"/>
          <w:szCs w:val="16"/>
          <w:u w:val="single"/>
        </w:rPr>
      </w:pPr>
    </w:p>
    <w:p w14:paraId="59FE6DF6" w14:textId="77777777" w:rsidR="007C1097" w:rsidRDefault="007C1097" w:rsidP="007F1E9A">
      <w:pPr>
        <w:pStyle w:val="Title"/>
        <w:jc w:val="left"/>
        <w:rPr>
          <w:rFonts w:ascii="Arial" w:hAnsi="Arial"/>
          <w:color w:val="44546A" w:themeColor="text2"/>
          <w:sz w:val="14"/>
          <w:szCs w:val="16"/>
          <w:u w:val="single"/>
        </w:rPr>
      </w:pPr>
    </w:p>
    <w:p w14:paraId="509852A8" w14:textId="77777777" w:rsidR="007C1097" w:rsidRPr="00370AA6" w:rsidRDefault="007C1097" w:rsidP="007F1E9A">
      <w:pPr>
        <w:pStyle w:val="Title"/>
        <w:jc w:val="left"/>
        <w:rPr>
          <w:rFonts w:ascii="Arial" w:hAnsi="Arial"/>
          <w:color w:val="44546A" w:themeColor="text2"/>
          <w:u w:val="single"/>
        </w:rPr>
      </w:pPr>
    </w:p>
    <w:p w14:paraId="69D69F60" w14:textId="70F4754C"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CA14A42" w14:textId="77777777" w:rsidR="003D20FC" w:rsidRDefault="003D20FC" w:rsidP="00AB6E08">
      <w:pPr>
        <w:pStyle w:val="BodyText"/>
        <w:rPr>
          <w:rFonts w:ascii="Arial" w:hAnsi="Arial" w:cs="Arial"/>
        </w:rPr>
      </w:pPr>
      <w:r>
        <w:rPr>
          <w:rFonts w:ascii="Arial" w:hAnsi="Arial" w:cs="Arial"/>
        </w:rPr>
        <w:lastRenderedPageBreak/>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w:t>
      </w:r>
      <w:proofErr w:type="spellStart"/>
      <w:proofErr w:type="gramStart"/>
      <w:r>
        <w:t>i.e.“</w:t>
      </w:r>
      <w:proofErr w:type="gramEnd"/>
      <w:r>
        <w:t>single</w:t>
      </w:r>
      <w:proofErr w:type="spellEnd"/>
      <w:r>
        <w:t xml:space="preserv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w:t>
      </w:r>
      <w:proofErr w:type="gramStart"/>
      <w:r>
        <w:t>Bay;</w:t>
      </w:r>
      <w:proofErr w:type="gramEnd"/>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proofErr w:type="gramStart"/>
      <w:r>
        <w:t>Pre Vesting</w:t>
      </w:r>
      <w:proofErr w:type="gramEnd"/>
      <w:r>
        <w:t xml:space="preserve">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w:t>
      </w:r>
      <w:r w:rsidR="4F4C9B4B">
        <w:t xml:space="preserve">. </w:t>
      </w:r>
      <w:r>
        <w:t xml:space="preserve">The original costs of Post Vesting assets are calculated based on historical cost information provided by the transmission </w:t>
      </w:r>
      <w:proofErr w:type="gramStart"/>
      <w:r>
        <w:t>licensee’s</w:t>
      </w:r>
      <w:proofErr w:type="gramEnd"/>
      <w:r>
        <w:t>.</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t>
      </w:r>
      <w:proofErr w:type="gramStart"/>
      <w:r>
        <w:t>within;</w:t>
      </w:r>
      <w:proofErr w:type="gramEnd"/>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w:t>
      </w:r>
      <w:proofErr w:type="gramStart"/>
      <w:r>
        <w:t>calculated;</w:t>
      </w:r>
      <w:proofErr w:type="gramEnd"/>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w:t>
      </w:r>
      <w:proofErr w:type="gramStart"/>
      <w:r>
        <w:t>Amount;</w:t>
      </w:r>
      <w:proofErr w:type="gramEnd"/>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C83E01">
        <w:t>TOPI</w:t>
      </w:r>
      <w:r>
        <w:rPr>
          <w:vertAlign w:val="subscript"/>
        </w:rPr>
        <w:t>n</w:t>
      </w:r>
      <w:proofErr w:type="spellEnd"/>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w:t>
      </w:r>
      <w:r w:rsidR="123FD033">
        <w:t xml:space="preserve">. </w:t>
      </w:r>
      <w:r>
        <w:t xml:space="preserve">The following formula calculates the NAV of an asset, where </w:t>
      </w:r>
      <w:proofErr w:type="gramStart"/>
      <w:r>
        <w:t>A</w:t>
      </w:r>
      <w:r w:rsidRPr="0537B9E0">
        <w:rPr>
          <w:vertAlign w:val="subscript"/>
        </w:rPr>
        <w:t>n</w:t>
      </w:r>
      <w:proofErr w:type="gramEnd"/>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proofErr w:type="gramStart"/>
      <w:r>
        <w:t>addition</w:t>
      </w:r>
      <w:proofErr w:type="gramEnd"/>
      <w:r>
        <w:t xml:space="preserve">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w:t>
      </w:r>
      <w:proofErr w:type="gramStart"/>
      <w:r w:rsidR="00225419">
        <w:t>basis;</w:t>
      </w:r>
      <w:proofErr w:type="gramEnd"/>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w:t>
      </w:r>
      <w:proofErr w:type="gramStart"/>
      <w:r>
        <w:t>payable</w:t>
      </w:r>
      <w:proofErr w:type="gramEnd"/>
      <w:r>
        <w:t xml:space="preserv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 xml:space="preserve">Capital Components of the Connection charge for </w:t>
      </w:r>
      <w:proofErr w:type="gramStart"/>
      <w:r>
        <w:t>Pre Vesting</w:t>
      </w:r>
      <w:proofErr w:type="gramEnd"/>
      <w:r>
        <w:t xml:space="preserve">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w:t>
      </w:r>
      <w:proofErr w:type="gramStart"/>
      <w:r>
        <w:t>Control;</w:t>
      </w:r>
      <w:proofErr w:type="gramEnd"/>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proofErr w:type="gramStart"/>
      <w:r>
        <w:t>Both of these</w:t>
      </w:r>
      <w:bookmarkEnd w:id="44"/>
      <w:proofErr w:type="gramEnd"/>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3341EE" w:rsidRPr="00460B1E">
        <w:rPr>
          <w:rFonts w:ascii="Arial" w:hAnsi="Arial" w:cs="Arial"/>
          <w:color w:val="000000" w:themeColor="text1"/>
          <w:sz w:val="22"/>
          <w:szCs w:val="22"/>
        </w:rPr>
        <w:t>the</w:t>
      </w:r>
      <w:proofErr w:type="gramEnd"/>
      <w:r w:rsidR="003341EE" w:rsidRPr="00460B1E">
        <w:rPr>
          <w:rFonts w:ascii="Arial" w:hAnsi="Arial" w:cs="Arial"/>
          <w:color w:val="000000" w:themeColor="text1"/>
          <w:sz w:val="22"/>
          <w:szCs w:val="22"/>
        </w:rPr>
        <w:t xml:space="preserv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t>
      </w:r>
      <w:proofErr w:type="spellStart"/>
      <w:r w:rsidR="0038021A">
        <w:rPr>
          <w:rFonts w:ascii="Arial" w:hAnsi="Arial" w:cs="Arial"/>
          <w:sz w:val="22"/>
          <w:szCs w:val="22"/>
        </w:rPr>
        <w:t>WACCn</w:t>
      </w:r>
      <w:proofErr w:type="spellEnd"/>
      <w:r w:rsidR="0038021A">
        <w:rPr>
          <w:rFonts w:ascii="Arial" w:hAnsi="Arial" w:cs="Arial"/>
          <w:sz w:val="22"/>
          <w:szCs w:val="22"/>
        </w:rPr>
        <w:t>).</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t>
      </w:r>
      <w:proofErr w:type="spellStart"/>
      <w:r>
        <w:rPr>
          <w:rFonts w:ascii="Arial" w:hAnsi="Arial" w:cs="Arial"/>
          <w:sz w:val="22"/>
          <w:szCs w:val="22"/>
        </w:rPr>
        <w:t>WACCn</w:t>
      </w:r>
      <w:proofErr w:type="spellEnd"/>
      <w:r>
        <w:rPr>
          <w:rFonts w:ascii="Arial" w:hAnsi="Arial" w:cs="Arial"/>
          <w:sz w:val="22"/>
          <w:szCs w:val="22"/>
        </w:rPr>
        <w:t xml:space="preserve">: </w:t>
      </w:r>
      <w:r w:rsidR="00A64767">
        <w:rPr>
          <w:rFonts w:ascii="Arial" w:hAnsi="Arial" w:cs="Arial"/>
          <w:sz w:val="22"/>
          <w:szCs w:val="22"/>
        </w:rPr>
        <w:t xml:space="preserve">The real post-tax cost of equity, notional gearing %, real cost of debt and the corporation tax rate, are as specified in the latest published Ofgem Price Control Financial Model (PCFM) relating to year </w:t>
      </w:r>
      <w:proofErr w:type="gramStart"/>
      <w:r w:rsidR="00A64767">
        <w:rPr>
          <w:rFonts w:ascii="Arial" w:hAnsi="Arial" w:cs="Arial"/>
          <w:sz w:val="22"/>
          <w:szCs w:val="22"/>
        </w:rPr>
        <w:t>n, or</w:t>
      </w:r>
      <w:proofErr w:type="gramEnd"/>
      <w:r w:rsidR="00A64767">
        <w:rPr>
          <w:rFonts w:ascii="Arial" w:hAnsi="Arial" w:cs="Arial"/>
          <w:sz w:val="22"/>
          <w:szCs w:val="22"/>
        </w:rPr>
        <w:t xml:space="preserve">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proofErr w:type="gramStart"/>
      <w:r w:rsidRPr="0537B9E0">
        <w:rPr>
          <w:rFonts w:ascii="Arial" w:hAnsi="Arial" w:cs="Arial"/>
        </w:rPr>
        <w:t>on the basis of</w:t>
      </w:r>
      <w:bookmarkEnd w:id="51"/>
      <w:proofErr w:type="gramEnd"/>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proofErr w:type="gramStart"/>
      <w:r w:rsidR="2E44F857">
        <w:t>taking into account</w:t>
      </w:r>
      <w:bookmarkEnd w:id="58"/>
      <w:proofErr w:type="gramEnd"/>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proofErr w:type="gramStart"/>
      <w:r>
        <w:t>as a result of</w:t>
      </w:r>
      <w:bookmarkEnd w:id="61"/>
      <w:proofErr w:type="gramEnd"/>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w:t>
      </w:r>
      <w:proofErr w:type="gramStart"/>
      <w:r w:rsidRPr="0537B9E0">
        <w:rPr>
          <w:rFonts w:ascii="Arial" w:hAnsi="Arial" w:cs="Arial"/>
          <w:sz w:val="22"/>
          <w:szCs w:val="22"/>
        </w:rPr>
        <w:t>User's</w:t>
      </w:r>
      <w:proofErr w:type="gramEnd"/>
      <w:r w:rsidRPr="0537B9E0">
        <w:rPr>
          <w:rFonts w:ascii="Arial" w:hAnsi="Arial" w:cs="Arial"/>
          <w:sz w:val="22"/>
          <w:szCs w:val="22"/>
        </w:rPr>
        <w:t xml:space="preserve">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 xml:space="preserve">Category 1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3 </w:t>
      </w:r>
      <w:proofErr w:type="spellStart"/>
      <w:r w:rsidRPr="0537B9E0">
        <w:rPr>
          <w:b/>
          <w:bCs/>
        </w:rPr>
        <w:t>Intertripping</w:t>
      </w:r>
      <w:proofErr w:type="spellEnd"/>
      <w:r w:rsidRPr="0537B9E0">
        <w:rPr>
          <w:b/>
          <w:bCs/>
        </w:rPr>
        <w:t xml:space="preserve"> Scheme</w:t>
      </w:r>
      <w:r w:rsidR="7E0E633A">
        <w:t xml:space="preserve">. </w:t>
      </w:r>
      <w:r>
        <w:t xml:space="preserve">A one-off charge will </w:t>
      </w:r>
      <w:r w:rsidRPr="0537B9E0">
        <w:rPr>
          <w:b/>
          <w:bCs/>
          <w:u w:val="single"/>
        </w:rPr>
        <w:t>not</w:t>
      </w:r>
      <w:r>
        <w:t xml:space="preserve"> be levied for a </w:t>
      </w:r>
      <w:r w:rsidRPr="0537B9E0">
        <w:rPr>
          <w:b/>
          <w:bCs/>
        </w:rPr>
        <w:t xml:space="preserve">Category 2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4 </w:t>
      </w:r>
      <w:proofErr w:type="spellStart"/>
      <w:r w:rsidRPr="0537B9E0">
        <w:rPr>
          <w:b/>
          <w:bCs/>
        </w:rPr>
        <w:t>Intertripping</w:t>
      </w:r>
      <w:proofErr w:type="spellEnd"/>
      <w:r w:rsidRPr="0537B9E0">
        <w:rPr>
          <w:b/>
          <w:bCs/>
        </w:rPr>
        <w:t xml:space="preserve">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 xml:space="preserve">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w:t>
      </w:r>
      <w:r>
        <w:lastRenderedPageBreak/>
        <w:t>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proofErr w:type="spellStart"/>
      <w:r>
        <w:t>Outturning</w:t>
      </w:r>
      <w:proofErr w:type="spellEnd"/>
      <w:r>
        <w:t xml:space="preserve"> the Indicative Agreement</w:t>
      </w:r>
      <w:bookmarkEnd w:id="83"/>
      <w:bookmarkEnd w:id="84"/>
      <w:bookmarkEnd w:id="85"/>
      <w:bookmarkEnd w:id="86"/>
    </w:p>
    <w:p w14:paraId="160D5AFF" w14:textId="77777777" w:rsidR="00225419" w:rsidRDefault="00225419">
      <w:pPr>
        <w:pStyle w:val="1"/>
        <w:keepNext/>
        <w:jc w:val="both"/>
      </w:pPr>
    </w:p>
    <w:p w14:paraId="19689645" w14:textId="4D157948"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w:t>
      </w:r>
      <w:proofErr w:type="spellStart"/>
      <w:r>
        <w:t>outturned</w:t>
      </w:r>
      <w:proofErr w:type="spellEnd"/>
      <w:r>
        <w:t>"</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0F17CC">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713D309B"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0F17CC">
        <w:t>14.3.10</w:t>
      </w:r>
      <w:r w:rsidR="00225419">
        <w:fldChar w:fldCharType="end"/>
      </w:r>
      <w:r>
        <w:t xml:space="preserve"> above, firm price agreements are also available</w:t>
      </w:r>
      <w:r w:rsidR="79925639">
        <w:t xml:space="preserve">. </w:t>
      </w:r>
      <w:proofErr w:type="gramStart"/>
      <w:r>
        <w:t>Typically</w:t>
      </w:r>
      <w:proofErr w:type="gramEnd"/>
      <w:r>
        <w:t xml:space="preserve">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proofErr w:type="gramStart"/>
      <w:r>
        <w:t>all of</w:t>
      </w:r>
      <w:bookmarkEnd w:id="91"/>
      <w:proofErr w:type="gramEnd"/>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lastRenderedPageBreak/>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B5C0AF1"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0F17CC">
        <w:t>14.4.8</w:t>
      </w:r>
      <w:r w:rsidR="00225419">
        <w:fldChar w:fldCharType="end"/>
      </w:r>
      <w:r>
        <w:t>) and Transmission Charges (</w:t>
      </w:r>
      <w:proofErr w:type="spellStart"/>
      <w:r>
        <w:t>annuitised</w:t>
      </w:r>
      <w:proofErr w:type="spellEnd"/>
      <w:r>
        <w:t xml:space="preserve"> one-offs, as defined in </w:t>
      </w:r>
      <w:r w:rsidR="00225419">
        <w:fldChar w:fldCharType="begin"/>
      </w:r>
      <w:r w:rsidR="00225419">
        <w:instrText xml:space="preserve"> REF _Ref1554412 \r \h  \* MERGEFORMAT </w:instrText>
      </w:r>
      <w:r w:rsidR="00225419">
        <w:fldChar w:fldCharType="separate"/>
      </w:r>
      <w:r w:rsidR="000F17CC">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proofErr w:type="gramStart"/>
      <w:r>
        <w:t>as a result of</w:t>
      </w:r>
      <w:bookmarkEnd w:id="96"/>
      <w:proofErr w:type="gramEnd"/>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 xml:space="preserve">These costs being inclusive of the costs of making good the condition of the connection </w:t>
      </w:r>
      <w:proofErr w:type="gramStart"/>
      <w:r>
        <w:t>site</w:t>
      </w:r>
      <w:proofErr w:type="gramEnd"/>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xml:space="preserve">, the connection charge for the full year remains payable. Any remaining Use of System Charges (TNUoS and BSUoS) also remain </w:t>
      </w:r>
      <w:proofErr w:type="gramStart"/>
      <w:r>
        <w:t>payable</w:t>
      </w:r>
      <w:proofErr w:type="gramEnd"/>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 xml:space="preserve">taken into </w:t>
      </w:r>
      <w:proofErr w:type="gramStart"/>
      <w:r>
        <w:t>account</w:t>
      </w:r>
      <w:bookmarkEnd w:id="97"/>
      <w:proofErr w:type="gramEnd"/>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proofErr w:type="gramStart"/>
      <w:r>
        <w:t>as a result of</w:t>
      </w:r>
      <w:bookmarkEnd w:id="98"/>
      <w:proofErr w:type="gramEnd"/>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lastRenderedPageBreak/>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 xml:space="preserve">the NAV attributed to </w:t>
      </w:r>
      <w:proofErr w:type="gramStart"/>
      <w:r>
        <w:t>such  Assets</w:t>
      </w:r>
      <w:proofErr w:type="gramEnd"/>
      <w:r>
        <w:t xml:space="preserve">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 xml:space="preserve">Valuation of Assets that are re-used as connection assets or existing infrastructure assets re-allocated to </w:t>
      </w:r>
      <w:proofErr w:type="gramStart"/>
      <w:r>
        <w:t>connection</w:t>
      </w:r>
      <w:bookmarkEnd w:id="100"/>
      <w:proofErr w:type="gramEnd"/>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bookmarkStart w:id="101" w:name="_Int_7u62nsg4"/>
      <w:proofErr w:type="gramStart"/>
      <w:r>
        <w:t>taking into account</w:t>
      </w:r>
      <w:bookmarkEnd w:id="101"/>
      <w:proofErr w:type="gramEnd"/>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w:t>
      </w:r>
      <w:proofErr w:type="gramStart"/>
      <w:r>
        <w:t>asset</w:t>
      </w:r>
      <w:proofErr w:type="gramEnd"/>
      <w:r>
        <w:t xml:space="preserve">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lastRenderedPageBreak/>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proofErr w:type="gramStart"/>
      <w:r>
        <w:t>security</w:t>
      </w:r>
      <w:bookmarkEnd w:id="104"/>
      <w:proofErr w:type="gramEnd"/>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lastRenderedPageBreak/>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proofErr w:type="gramStart"/>
      <w:r w:rsidRPr="0537B9E0">
        <w:rPr>
          <w:rFonts w:ascii="Arial" w:hAnsi="Arial" w:cs="Arial"/>
          <w:sz w:val="22"/>
          <w:szCs w:val="22"/>
        </w:rPr>
        <w:t>on the basis of</w:t>
      </w:r>
      <w:bookmarkEnd w:id="113"/>
      <w:proofErr w:type="gramEnd"/>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w:t>
      </w:r>
      <w:proofErr w:type="gramStart"/>
      <w:r>
        <w:t>User's</w:t>
      </w:r>
      <w:proofErr w:type="gramEnd"/>
      <w:r>
        <w:t xml:space="preserve"> connection assets</w:t>
      </w:r>
      <w:r w:rsidR="4AA56626">
        <w:t xml:space="preserve">. </w:t>
      </w:r>
      <w:r>
        <w:t xml:space="preserve">These replacement schemes can take place over </w:t>
      </w:r>
      <w:bookmarkStart w:id="117" w:name="_Int_Px7xbdQF"/>
      <w:proofErr w:type="gramStart"/>
      <w:r>
        <w:t>a number of</w:t>
      </w:r>
      <w:bookmarkEnd w:id="117"/>
      <w:proofErr w:type="gramEnd"/>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w:t>
      </w:r>
      <w:r>
        <w:lastRenderedPageBreak/>
        <w:t>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lastRenderedPageBreak/>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w:t>
      </w:r>
      <w:proofErr w:type="gramStart"/>
      <w:r w:rsidRPr="0537B9E0">
        <w:rPr>
          <w:rFonts w:ascii="Arial" w:hAnsi="Arial" w:cs="Arial"/>
          <w:sz w:val="22"/>
          <w:szCs w:val="22"/>
        </w:rPr>
        <w:t>methodology</w:t>
      </w:r>
      <w:proofErr w:type="gramEnd"/>
      <w:r w:rsidRPr="0537B9E0">
        <w:rPr>
          <w:rFonts w:ascii="Arial" w:hAnsi="Arial" w:cs="Arial"/>
          <w:sz w:val="22"/>
          <w:szCs w:val="22"/>
        </w:rPr>
        <w:t xml:space="preserve">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lastRenderedPageBreak/>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lastRenderedPageBreak/>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lastRenderedPageBreak/>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lastRenderedPageBreak/>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lastRenderedPageBreak/>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lastRenderedPageBreak/>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proofErr w:type="gramStart"/>
      <w:r w:rsidRPr="0537B9E0">
        <w:rPr>
          <w:rFonts w:ascii="Arial" w:hAnsi="Arial" w:cs="Arial"/>
          <w:sz w:val="22"/>
          <w:szCs w:val="22"/>
        </w:rPr>
        <w:t>i.e.</w:t>
      </w:r>
      <w:bookmarkEnd w:id="136"/>
      <w:proofErr w:type="gramEnd"/>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proofErr w:type="gramStart"/>
      <w:r w:rsidRPr="0537B9E0">
        <w:rPr>
          <w:rFonts w:ascii="Arial" w:hAnsi="Arial" w:cs="Arial"/>
          <w:sz w:val="22"/>
          <w:szCs w:val="22"/>
        </w:rPr>
        <w:t>site specific</w:t>
      </w:r>
      <w:bookmarkEnd w:id="137"/>
      <w:proofErr w:type="gramEnd"/>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proofErr w:type="gramStart"/>
      <w:r w:rsidRPr="0537B9E0">
        <w:rPr>
          <w:rFonts w:ascii="Arial" w:hAnsi="Arial" w:cs="Arial"/>
          <w:sz w:val="22"/>
          <w:szCs w:val="22"/>
        </w:rPr>
        <w:t>40 year</w:t>
      </w:r>
      <w:bookmarkEnd w:id="138"/>
      <w:proofErr w:type="gramEnd"/>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proofErr w:type="gramStart"/>
      <w:r w:rsidRPr="0537B9E0">
        <w:rPr>
          <w:rFonts w:ascii="Arial" w:hAnsi="Arial" w:cs="Arial"/>
          <w:sz w:val="22"/>
          <w:szCs w:val="22"/>
        </w:rPr>
        <w:t>40 year</w:t>
      </w:r>
      <w:bookmarkEnd w:id="139"/>
      <w:proofErr w:type="gramEnd"/>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proofErr w:type="gramStart"/>
      <w:r w:rsidRPr="0537B9E0">
        <w:rPr>
          <w:rFonts w:ascii="Arial" w:hAnsi="Arial" w:cs="Arial"/>
          <w:sz w:val="22"/>
          <w:szCs w:val="22"/>
        </w:rPr>
        <w:t>For the purpose of</w:t>
      </w:r>
      <w:bookmarkEnd w:id="140"/>
      <w:proofErr w:type="gramEnd"/>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proofErr w:type="gramStart"/>
            <w:r w:rsidRPr="0537B9E0">
              <w:rPr>
                <w:rFonts w:ascii="Arial" w:hAnsi="Arial" w:cs="Arial"/>
                <w:sz w:val="22"/>
                <w:szCs w:val="22"/>
              </w:rPr>
              <w:t>40 year</w:t>
            </w:r>
            <w:bookmarkEnd w:id="142"/>
            <w:proofErr w:type="gramEnd"/>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proofErr w:type="gramStart"/>
      <w:r w:rsidRPr="0537B9E0">
        <w:rPr>
          <w:rFonts w:ascii="Arial" w:hAnsi="Arial" w:cs="Arial"/>
          <w:b/>
          <w:bCs/>
          <w:sz w:val="22"/>
          <w:szCs w:val="22"/>
        </w:rPr>
        <w:t>first year</w:t>
      </w:r>
      <w:bookmarkEnd w:id="143"/>
      <w:proofErr w:type="gramEnd"/>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lastRenderedPageBreak/>
        <w:t>The previous example assumes that the asset is commissioned on 1 April 2010</w:t>
      </w:r>
      <w:r w:rsidR="36979604">
        <w:t xml:space="preserve">. </w:t>
      </w:r>
      <w:r>
        <w:t xml:space="preserve">If it is assumed that the asset is commissioned on 1 July 2010, the </w:t>
      </w:r>
      <w:bookmarkStart w:id="146" w:name="_Int_tclbppdD"/>
      <w:proofErr w:type="gramStart"/>
      <w:r>
        <w:t>first year</w:t>
      </w:r>
      <w:bookmarkEnd w:id="146"/>
      <w:proofErr w:type="gramEnd"/>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 xml:space="preserve">In the case of a firm price agreement, there will be two elements in the connection charge, a finance </w:t>
      </w:r>
      <w:proofErr w:type="gramStart"/>
      <w:r w:rsidRPr="0537B9E0">
        <w:rPr>
          <w:rFonts w:ascii="Arial" w:hAnsi="Arial" w:cs="Arial"/>
          <w:sz w:val="22"/>
          <w:szCs w:val="22"/>
        </w:rPr>
        <w:t>component</w:t>
      </w:r>
      <w:proofErr w:type="gramEnd"/>
      <w:r w:rsidRPr="0537B9E0">
        <w:rPr>
          <w:rFonts w:ascii="Arial" w:hAnsi="Arial" w:cs="Arial"/>
          <w:sz w:val="22"/>
          <w:szCs w:val="22"/>
        </w:rPr>
        <w:t xml:space="preserve">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proofErr w:type="gramStart"/>
      <w:r w:rsidRPr="0537B9E0">
        <w:rPr>
          <w:rFonts w:ascii="Arial" w:hAnsi="Arial" w:cs="Arial"/>
          <w:sz w:val="22"/>
          <w:szCs w:val="22"/>
        </w:rPr>
        <w:t>exactly the same</w:t>
      </w:r>
      <w:bookmarkEnd w:id="151"/>
      <w:proofErr w:type="gramEnd"/>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proofErr w:type="gramStart"/>
      <w:r w:rsidRPr="0537B9E0">
        <w:rPr>
          <w:rFonts w:ascii="Arial" w:hAnsi="Arial" w:cs="Arial"/>
          <w:sz w:val="22"/>
          <w:szCs w:val="22"/>
        </w:rPr>
        <w:t>as a result of</w:t>
      </w:r>
      <w:bookmarkEnd w:id="152"/>
      <w:proofErr w:type="gramEnd"/>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proofErr w:type="gramStart"/>
      <w:r>
        <w:t>has to</w:t>
      </w:r>
      <w:bookmarkEnd w:id="164"/>
      <w:proofErr w:type="gramEnd"/>
      <w:r>
        <w:t xml:space="preserve"> be greater than the strict, theoretical interpretation of the standards</w:t>
      </w:r>
      <w:r w:rsidR="729040FE">
        <w:t xml:space="preserve">. </w:t>
      </w:r>
      <w:r>
        <w:t xml:space="preserve">In these </w:t>
      </w:r>
      <w:bookmarkStart w:id="165" w:name="_Int_5zw2ajBL"/>
      <w:proofErr w:type="gramStart"/>
      <w:r>
        <w:t>cases</w:t>
      </w:r>
      <w:bookmarkEnd w:id="165"/>
      <w:proofErr w:type="gramEnd"/>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6DAAEF61" w:rsidR="006661FE" w:rsidRDefault="4DB720A2" w:rsidP="0537B9E0">
      <w:pPr>
        <w:pStyle w:val="1"/>
        <w:numPr>
          <w:ilvl w:val="0"/>
          <w:numId w:val="46"/>
        </w:numPr>
        <w:tabs>
          <w:tab w:val="num" w:pos="720"/>
        </w:tabs>
        <w:ind w:left="1627"/>
        <w:jc w:val="both"/>
      </w:pPr>
      <w:r>
        <w:t>A Maximum Allowed Revenue</w:t>
      </w:r>
      <w:r w:rsidR="006661FE">
        <w:fldChar w:fldCharType="begin"/>
      </w:r>
      <w:r w:rsidR="006661FE">
        <w:instrText xml:space="preserve"> XE "Maximum Allowed Revenue" </w:instrText>
      </w:r>
      <w:r w:rsidR="006661FE">
        <w:fldChar w:fldCharType="end"/>
      </w:r>
      <w:r>
        <w:t xml:space="preserve"> (MAR) defined for these activities and those associated with pre-vesting connections is set by the Authority at the time of the Transmission Owners’ price control review for the succeeding price control period</w:t>
      </w:r>
      <w:r w:rsidR="2F3FCD97">
        <w:t xml:space="preserve">. </w:t>
      </w:r>
      <w:r>
        <w:t xml:space="preserve">Transmission Network Use of System Charges are set to recover the Maximum Allowed Revenue as </w:t>
      </w:r>
      <w:bookmarkStart w:id="169" w:name="_Int_V4VizUlN"/>
      <w:proofErr w:type="gramStart"/>
      <w:r>
        <w:t>set</w:t>
      </w:r>
      <w:bookmarkEnd w:id="169"/>
      <w:proofErr w:type="gramEnd"/>
      <w:r>
        <w:t xml:space="preserve"> by the Price Control (where necessary, allowing for any K</w:t>
      </w:r>
      <w:r w:rsidRPr="0537B9E0">
        <w:rPr>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70" w:name="_Int_K0by3BFj"/>
      <w:r>
        <w:t>April 2004</w:t>
      </w:r>
      <w:bookmarkEnd w:id="170"/>
      <w:r>
        <w:t xml:space="preserve"> </w:t>
      </w:r>
      <w:bookmarkStart w:id="171" w:name="_Int_Patcmq2R"/>
      <w:proofErr w:type="gramStart"/>
      <w:r w:rsidR="58867969" w:rsidRPr="0537B9E0">
        <w:rPr>
          <w:b/>
          <w:bCs/>
        </w:rPr>
        <w:t>The</w:t>
      </w:r>
      <w:bookmarkEnd w:id="171"/>
      <w:proofErr w:type="gramEnd"/>
      <w:r w:rsidRPr="0537B9E0">
        <w:rPr>
          <w:b/>
          <w:bCs/>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lastRenderedPageBreak/>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72" w:name="OLE_LINK3"/>
      <w:r>
        <w:t>The application of a de-</w:t>
      </w:r>
      <w:proofErr w:type="spellStart"/>
      <w:r>
        <w:t>minimus</w:t>
      </w:r>
      <w:proofErr w:type="spellEnd"/>
      <w:r>
        <w:t xml:space="preserve"> level demand charge of £0/kW for Half Hourly and £0/kWh for Non</w:t>
      </w:r>
      <w:r w:rsidR="31229BBB">
        <w:t>-</w:t>
      </w:r>
      <w:r>
        <w:t xml:space="preserve">Half Hourly metered demand </w:t>
      </w:r>
      <w:r w:rsidR="78F4669F">
        <w:t>and £0/</w:t>
      </w:r>
      <w:proofErr w:type="spellStart"/>
      <w:r w:rsidR="78F4669F">
        <w:t>KWh</w:t>
      </w:r>
      <w:proofErr w:type="spellEnd"/>
      <w:r w:rsidR="78F4669F">
        <w:t xml:space="preserve">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72"/>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w:t>
      </w:r>
      <w:proofErr w:type="spellStart"/>
      <w:r w:rsidR="7F47B50A">
        <w:t>GCharge</w:t>
      </w:r>
      <w:proofErr w:type="spellEnd"/>
      <w:r w:rsidR="7F47B50A">
        <w:t xml:space="preserv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73" w:name="_Int_3qtJW4u3"/>
      <w:proofErr w:type="gramStart"/>
      <w:r w:rsidR="58867969" w:rsidRPr="0537B9E0">
        <w:rPr>
          <w:b/>
          <w:bCs/>
        </w:rPr>
        <w:t>The</w:t>
      </w:r>
      <w:bookmarkEnd w:id="173"/>
      <w:proofErr w:type="gramEnd"/>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w:t>
      </w:r>
      <w:proofErr w:type="gramStart"/>
      <w:r>
        <w:t>MWh</w:t>
      </w:r>
      <w:proofErr w:type="gramEnd"/>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xml:space="preserve">.) Where annual average TNUoS charges to Generators are positive under the </w:t>
      </w:r>
      <w:proofErr w:type="spellStart"/>
      <w:r w:rsidR="006C1394">
        <w:t>GCharge</w:t>
      </w:r>
      <w:proofErr w:type="spellEnd"/>
      <w:r w:rsidR="006C1394">
        <w:t xml:space="preserv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 xml:space="preserve">Where annual average TNUoS charges to Generators are negative under the </w:t>
      </w:r>
      <w:proofErr w:type="spellStart"/>
      <w:r w:rsidR="006C1394">
        <w:t>GCharge</w:t>
      </w:r>
      <w:proofErr w:type="spellEnd"/>
      <w:r w:rsidR="006C1394">
        <w:t xml:space="preserv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w:t>
      </w:r>
      <w:proofErr w:type="spellStart"/>
      <w:r>
        <w:t>AdjGenRev</w:t>
      </w:r>
      <w:proofErr w:type="spellEnd"/>
      <w:r>
        <w:t>)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lastRenderedPageBreak/>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proofErr w:type="spellStart"/>
      <w:r w:rsidRPr="000215F8">
        <w:rPr>
          <w:b/>
        </w:rP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proofErr w:type="spellStart"/>
      <w:r w:rsidRPr="000215F8">
        <w:rPr>
          <w:b/>
        </w:rP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74" w:name="_Int_MPTp3TJY"/>
      <w:proofErr w:type="gramStart"/>
      <w:r w:rsidR="341F9F42">
        <w:t>31</w:t>
      </w:r>
      <w:r w:rsidR="341F9F42" w:rsidRPr="0537B9E0">
        <w:rPr>
          <w:rFonts w:ascii="Arial" w:hAnsi="Arial"/>
          <w:vertAlign w:val="superscript"/>
        </w:rPr>
        <w:t>st</w:t>
      </w:r>
      <w:bookmarkEnd w:id="174"/>
      <w:proofErr w:type="gramEnd"/>
      <w:r w:rsidR="341F9F42">
        <w:t xml:space="preserve"> October in the year preceding the relevant </w:t>
      </w:r>
      <w:r w:rsidR="17E170F1" w:rsidRPr="0537B9E0">
        <w:rPr>
          <w:b/>
          <w:bCs/>
        </w:rPr>
        <w:t>Financial Year</w:t>
      </w:r>
      <w:r w:rsidR="17E170F1">
        <w:t xml:space="preserve"> </w:t>
      </w:r>
      <w:r w:rsidR="341F9F42">
        <w:t xml:space="preserve">to convert average annual TNUoS charges payable by Generators in the </w:t>
      </w:r>
      <w:proofErr w:type="spellStart"/>
      <w:r w:rsidR="341F9F42">
        <w:t>GCharge</w:t>
      </w:r>
      <w:proofErr w:type="spellEnd"/>
      <w:r w:rsidR="341F9F42">
        <w:t xml:space="preserv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proofErr w:type="gramStart"/>
      <w:r>
        <w:t>Where;</w:t>
      </w:r>
      <w:proofErr w:type="gramEnd"/>
      <w:r>
        <w:t xml:space="preserve"> </w:t>
      </w:r>
    </w:p>
    <w:p w14:paraId="0A0939FE" w14:textId="5F46AC51" w:rsidR="00B135E3" w:rsidRDefault="00B135E3" w:rsidP="000215F8">
      <w:pPr>
        <w:pStyle w:val="1"/>
        <w:ind w:firstLine="1276"/>
        <w:jc w:val="both"/>
      </w:pPr>
      <w:r>
        <w:t xml:space="preserve">    </w:t>
      </w:r>
      <w:proofErr w:type="spellStart"/>
      <w:proofErr w:type="gramStart"/>
      <w:r>
        <w:t>Cap</w:t>
      </w:r>
      <w:r>
        <w:rPr>
          <w:rFonts w:ascii="Arial" w:hAnsi="Arial"/>
          <w:vertAlign w:val="subscript"/>
        </w:rPr>
        <w:t>EC</w:t>
      </w:r>
      <w:proofErr w:type="spellEnd"/>
      <w:r>
        <w:t xml:space="preserve"> </w:t>
      </w:r>
      <w:r w:rsidR="00142062">
        <w:t xml:space="preserve"> </w:t>
      </w:r>
      <w:r>
        <w:t>=</w:t>
      </w:r>
      <w:proofErr w:type="gramEnd"/>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proofErr w:type="spellStart"/>
      <w:r w:rsidR="00F20735">
        <w:rPr>
          <w:rFonts w:ascii="Arial" w:hAnsi="Arial"/>
        </w:rPr>
        <w:t>Cap</w:t>
      </w:r>
      <w:r w:rsidR="00F20735">
        <w:rPr>
          <w:rFonts w:ascii="Arial" w:hAnsi="Arial"/>
          <w:vertAlign w:val="subscript"/>
        </w:rPr>
        <w:t>EC</w:t>
      </w:r>
      <w:proofErr w:type="spellEnd"/>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75" w:name="_Int_nHtJyKqR"/>
      <w:proofErr w:type="gramStart"/>
      <w:r>
        <w:t>i.e.</w:t>
      </w:r>
      <w:bookmarkEnd w:id="175"/>
      <w:proofErr w:type="gramEnd"/>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t xml:space="preserve"> ER </w:t>
      </w:r>
      <w:r w:rsidR="465D395B">
        <w:t xml:space="preserve">     </w:t>
      </w:r>
      <w:r>
        <w:t xml:space="preserve">= The latest OBR Forecast €/£ Exchange Rate published prior to the </w:t>
      </w:r>
      <w:bookmarkStart w:id="176" w:name="_Int_hVAvqiY9"/>
      <w:proofErr w:type="gramStart"/>
      <w:r>
        <w:t>31</w:t>
      </w:r>
      <w:r w:rsidR="671D01F3" w:rsidRPr="0537B9E0">
        <w:rPr>
          <w:rFonts w:ascii="Arial" w:hAnsi="Arial"/>
          <w:vertAlign w:val="superscript"/>
        </w:rPr>
        <w:t>st</w:t>
      </w:r>
      <w:bookmarkEnd w:id="176"/>
      <w:proofErr w:type="gramEnd"/>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proofErr w:type="spellStart"/>
      <w:r>
        <w:t>GCharge</w:t>
      </w:r>
      <w:proofErr w:type="spellEnd"/>
      <w:r>
        <w:t xml:space="preserv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proofErr w:type="spellStart"/>
      <w:r>
        <w:t>AdjRevenue</w:t>
      </w:r>
      <w:proofErr w:type="spellEnd"/>
      <w:r>
        <w:t xml:space="preserv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77" w:name="_Int_DnJPpaDG"/>
      <w:r w:rsidRPr="0537B9E0">
        <w:rPr>
          <w:rFonts w:ascii="Arial" w:hAnsi="Arial" w:cs="Arial"/>
          <w:sz w:val="22"/>
          <w:szCs w:val="22"/>
        </w:rPr>
        <w:t>different locations</w:t>
      </w:r>
      <w:bookmarkEnd w:id="177"/>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78" w:name="_Int_wbv3ngMN"/>
      <w:proofErr w:type="gramStart"/>
      <w:r w:rsidRPr="0537B9E0">
        <w:rPr>
          <w:rFonts w:ascii="Arial" w:hAnsi="Arial" w:cs="Arial"/>
          <w:sz w:val="22"/>
          <w:szCs w:val="22"/>
        </w:rPr>
        <w:t>addition</w:t>
      </w:r>
      <w:bookmarkEnd w:id="178"/>
      <w:proofErr w:type="gramEnd"/>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79" w:name="_Int_F7vxyyqG"/>
      <w:r w:rsidRPr="0537B9E0">
        <w:rPr>
          <w:rFonts w:ascii="Arial" w:hAnsi="Arial" w:cs="Arial"/>
          <w:sz w:val="22"/>
          <w:szCs w:val="22"/>
        </w:rPr>
        <w:t>largely driven</w:t>
      </w:r>
      <w:bookmarkEnd w:id="179"/>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w:t>
      </w:r>
      <w:proofErr w:type="gramStart"/>
      <w:r w:rsidRPr="0537B9E0">
        <w:rPr>
          <w:rFonts w:ascii="Arial" w:hAnsi="Arial" w:cs="Arial"/>
          <w:sz w:val="22"/>
          <w:szCs w:val="22"/>
        </w:rPr>
        <w:t>i.e.</w:t>
      </w:r>
      <w:proofErr w:type="gramEnd"/>
      <w:r w:rsidRPr="0537B9E0">
        <w:rPr>
          <w:rFonts w:ascii="Arial" w:hAnsi="Arial" w:cs="Arial"/>
          <w:sz w:val="22"/>
          <w:szCs w:val="22"/>
        </w:rPr>
        <w:t xml:space="preserv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80" w:name="_Int_4dpoWLWC"/>
      <w:proofErr w:type="gramStart"/>
      <w:r>
        <w:t>in order to</w:t>
      </w:r>
      <w:bookmarkEnd w:id="180"/>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81" w:name="_Int_CYFr6udg"/>
      <w:r>
        <w:t>through the use of</w:t>
      </w:r>
      <w:bookmarkEnd w:id="181"/>
      <w:r>
        <w:t xml:space="preserve"> dual backgrounds in the Transport Model, namely a Peak Security </w:t>
      </w:r>
      <w:r>
        <w:lastRenderedPageBreak/>
        <w:t xml:space="preserve">background representative of the Demand Security Criterion and a </w:t>
      </w:r>
      <w:bookmarkStart w:id="182" w:name="_Int_96RtqgYX"/>
      <w:proofErr w:type="gramStart"/>
      <w:r>
        <w:t>Year Round</w:t>
      </w:r>
      <w:bookmarkEnd w:id="182"/>
      <w:proofErr w:type="gramEnd"/>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83" w:name="_Int_CV9cDdyP"/>
      <w:r>
        <w:t>various types</w:t>
      </w:r>
      <w:bookmarkEnd w:id="183"/>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84" w:name="_Int_r7R2ntED"/>
      <w:proofErr w:type="gramStart"/>
      <w:r>
        <w:t>Year Round</w:t>
      </w:r>
      <w:bookmarkEnd w:id="184"/>
      <w:proofErr w:type="gramEnd"/>
      <w:r>
        <w:t xml:space="preserve"> </w:t>
      </w:r>
      <w:bookmarkStart w:id="185" w:name="_Int_I8vQ0FjM"/>
      <w:r>
        <w:t>backgrounds</w:t>
      </w:r>
      <w:bookmarkEnd w:id="185"/>
      <w:r>
        <w:t xml:space="preserve"> respectively</w:t>
      </w:r>
      <w:r w:rsidR="2BEA94C5">
        <w:t xml:space="preserve">. </w:t>
      </w:r>
      <w:r>
        <w:t>For the Year Round background the diversity of the plant mix (</w:t>
      </w:r>
      <w:proofErr w:type="spellStart"/>
      <w:r>
        <w:t>i.e</w:t>
      </w:r>
      <w:proofErr w:type="spellEnd"/>
      <w:r>
        <w:t xml:space="preserve"> the proportion of low carbon and carbon generation) in each charging zone is also </w:t>
      </w:r>
      <w:bookmarkStart w:id="186" w:name="_Int_vqxodb1U"/>
      <w:proofErr w:type="gramStart"/>
      <w:r>
        <w:t>taken into account</w:t>
      </w:r>
      <w:bookmarkEnd w:id="186"/>
      <w:proofErr w:type="gramEnd"/>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87" w:name="_Int_dC3bosch"/>
      <w:proofErr w:type="gramStart"/>
      <w:r>
        <w:t>a number of</w:t>
      </w:r>
      <w:bookmarkEnd w:id="187"/>
      <w:proofErr w:type="gramEnd"/>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1D0F7754"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88" w:name="_Int_sgro87Fp"/>
      <w:proofErr w:type="gramStart"/>
      <w:r>
        <w:t>on the basis of</w:t>
      </w:r>
      <w:bookmarkEnd w:id="188"/>
      <w:proofErr w:type="gramEnd"/>
      <w:r>
        <w:t xml:space="preserve"> services provided and </w:t>
      </w:r>
      <w:bookmarkStart w:id="189" w:name="_Int_ykhPNOty"/>
      <w:r>
        <w:t>on the basis of</w:t>
      </w:r>
      <w:bookmarkEnd w:id="189"/>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190" w:name="_Int_fI1AvZQf"/>
      <w:proofErr w:type="gramStart"/>
      <w:r>
        <w:t>time-scales</w:t>
      </w:r>
      <w:bookmarkEnd w:id="190"/>
      <w:proofErr w:type="gramEnd"/>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191" w:name="_Int_ViXwuHMn"/>
      <w:proofErr w:type="gramStart"/>
      <w:r w:rsidR="4DB720A2">
        <w:t>However</w:t>
      </w:r>
      <w:bookmarkEnd w:id="191"/>
      <w:proofErr w:type="gramEnd"/>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92" w:name="_Hlt501800266"/>
      <w:bookmarkStart w:id="193" w:name="_Hlt506958549"/>
      <w:bookmarkStart w:id="194" w:name="_Hlt531602422"/>
      <w:bookmarkStart w:id="195" w:name="_Ref492170858"/>
      <w:bookmarkStart w:id="196" w:name="_Ref501800370"/>
      <w:bookmarkStart w:id="197" w:name="_Ref506633072"/>
      <w:bookmarkStart w:id="198" w:name="_Ref531602385"/>
      <w:bookmarkStart w:id="199" w:name="_Toc32201075"/>
      <w:bookmarkStart w:id="200" w:name="_Toc49661106"/>
      <w:bookmarkEnd w:id="192"/>
      <w:bookmarkEnd w:id="193"/>
      <w:bookmarkEnd w:id="194"/>
      <w:r>
        <w:br w:type="page"/>
      </w:r>
      <w:bookmarkStart w:id="201"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5"/>
      <w:bookmarkEnd w:id="196"/>
      <w:bookmarkEnd w:id="197"/>
      <w:bookmarkEnd w:id="198"/>
      <w:bookmarkEnd w:id="199"/>
      <w:bookmarkEnd w:id="200"/>
      <w:bookmarkEnd w:id="201"/>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02" w:name="_Int_B2K1ZxG9"/>
      <w:r>
        <w:t>different locations</w:t>
      </w:r>
      <w:bookmarkEnd w:id="202"/>
      <w:r>
        <w:t>. Secondly, a non-locationally varyin</w:t>
      </w:r>
      <w:bookmarkStart w:id="203" w:name="_Hlt501802899"/>
      <w:bookmarkEnd w:id="203"/>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04" w:name="_Int_W7JH7fwt"/>
      <w:proofErr w:type="gramStart"/>
      <w:r>
        <w:t>Year Round</w:t>
      </w:r>
      <w:bookmarkEnd w:id="204"/>
      <w:proofErr w:type="gramEnd"/>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 xml:space="preserve">different generation backgrounds set out in the Demand Security Criterion (for Peak Security component) and Economy Criterion (for both </w:t>
      </w:r>
      <w:proofErr w:type="spellStart"/>
      <w:r>
        <w:t>YearRound</w:t>
      </w:r>
      <w:proofErr w:type="spellEnd"/>
      <w:r>
        <w:t xml:space="preserve"> components) of the Security Standard</w:t>
      </w:r>
      <w:r w:rsidR="303AD364">
        <w:t xml:space="preserve">. </w:t>
      </w:r>
      <w:r>
        <w:t xml:space="preserve">The </w:t>
      </w:r>
      <w:bookmarkStart w:id="205" w:name="_Int_hpRkVrXC"/>
      <w:r>
        <w:t xml:space="preserve">two </w:t>
      </w:r>
      <w:proofErr w:type="gramStart"/>
      <w:r>
        <w:t>Year</w:t>
      </w:r>
      <w:bookmarkEnd w:id="205"/>
      <w:r>
        <w:t xml:space="preserve"> Round</w:t>
      </w:r>
      <w:proofErr w:type="gramEnd"/>
      <w:r>
        <w:t xml:space="preserve">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06" w:name="OLE_LINK10"/>
      <w:bookmarkStart w:id="207" w:name="OLE_LINK11"/>
      <w:r>
        <w:t xml:space="preserve">represents the combined effect of the </w:t>
      </w:r>
      <w:r w:rsidR="0084619F">
        <w:t xml:space="preserve">three </w:t>
      </w:r>
      <w:r>
        <w:t>wider locational tariff component</w:t>
      </w:r>
      <w:r w:rsidR="0048210A">
        <w:t>s</w:t>
      </w:r>
      <w:r>
        <w:t xml:space="preserve"> </w:t>
      </w:r>
      <w:bookmarkEnd w:id="206"/>
      <w:bookmarkEnd w:id="207"/>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8" w:name="_Toc32201076"/>
      <w:bookmarkStart w:id="209" w:name="_Toc49661107"/>
      <w:bookmarkStart w:id="210" w:name="_Toc274049678"/>
      <w:r>
        <w:t>The Transport Model</w:t>
      </w:r>
      <w:bookmarkEnd w:id="208"/>
      <w:bookmarkEnd w:id="209"/>
      <w:bookmarkEnd w:id="210"/>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11" w:name="_Toc49661108"/>
      <w:bookmarkStart w:id="212" w:name="_Toc274049679"/>
      <w:r w:rsidRPr="006661FE">
        <w:rPr>
          <w:rFonts w:ascii="Arial" w:hAnsi="Arial" w:cs="Arial"/>
          <w:b/>
        </w:rPr>
        <w:t>Model Inputs</w:t>
      </w:r>
      <w:bookmarkEnd w:id="211"/>
      <w:bookmarkEnd w:id="212"/>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13" w:name="_Int_XPcSAJTm"/>
      <w:r>
        <w:t>as a consequence of</w:t>
      </w:r>
      <w:bookmarkEnd w:id="213"/>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14" w:name="_Int_i0d8B0dg"/>
      <w:r w:rsidR="579DDD42">
        <w:t>Year Round</w:t>
      </w:r>
      <w:bookmarkEnd w:id="214"/>
      <w:r w:rsidR="579DDD42">
        <w:t xml:space="preserve"> generation backgrounds </w:t>
      </w:r>
      <w:r>
        <w:t>on the transmission system</w:t>
      </w:r>
      <w:r w:rsidR="633726A8">
        <w:t xml:space="preserve">. </w:t>
      </w:r>
      <w:r>
        <w:t xml:space="preserve">One measure of the investment costs is in terms of </w:t>
      </w:r>
      <w:proofErr w:type="spellStart"/>
      <w:r>
        <w:t>MWkm</w:t>
      </w:r>
      <w:proofErr w:type="spellEnd"/>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lastRenderedPageBreak/>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15" w:name="_Int_tamLVqJh"/>
      <w:proofErr w:type="gramStart"/>
      <w:r w:rsidR="579DDD42">
        <w:t>Year Round</w:t>
      </w:r>
      <w:bookmarkEnd w:id="215"/>
      <w:proofErr w:type="gramEnd"/>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16" w:name="_Ref348628645"/>
      <w:r>
        <w:t xml:space="preserve">Scaling factors for different generation plant types are applied on their aggregated capacity for both Peak Security and </w:t>
      </w:r>
      <w:bookmarkStart w:id="217" w:name="_Int_xXfV1P1L"/>
      <w:proofErr w:type="gramStart"/>
      <w:r>
        <w:t>Year Round</w:t>
      </w:r>
      <w:bookmarkEnd w:id="217"/>
      <w:proofErr w:type="gramEnd"/>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16"/>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18" w:name="_Int_gGff1tyW"/>
            <w:proofErr w:type="gramStart"/>
            <w:r w:rsidRPr="0537B9E0">
              <w:rPr>
                <w:b/>
                <w:bCs/>
              </w:rPr>
              <w:t>Year Round</w:t>
            </w:r>
            <w:bookmarkEnd w:id="218"/>
            <w:proofErr w:type="gramEnd"/>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19" w:name="_Int_bBTDZe0O"/>
            <w:proofErr w:type="gramStart"/>
            <w:r>
              <w:t>Fixed  (</w:t>
            </w:r>
            <w:bookmarkEnd w:id="219"/>
            <w:proofErr w:type="gramEnd"/>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ed in the Security Standard. Peaking plant will include oil and OCGT technologies and Other (Conv.) represents all remaining conventional plant not explicitly stated elsewhere in the tabl</w:t>
      </w:r>
      <w:r w:rsidR="012AD273">
        <w:t>e</w:t>
      </w:r>
      <w:r w:rsidR="1979FBEC">
        <w:t xml:space="preserve"> </w:t>
      </w:r>
      <w:bookmarkStart w:id="220" w:name="_Int_xYW0Z6w1"/>
      <w:proofErr w:type="gramStart"/>
      <w:r w:rsidR="1979FBEC">
        <w:t>In</w:t>
      </w:r>
      <w:bookmarkEnd w:id="220"/>
      <w:proofErr w:type="gramEnd"/>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lastRenderedPageBreak/>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w:t>
      </w:r>
      <w:proofErr w:type="spellStart"/>
      <w:r>
        <w:t>i</w:t>
      </w:r>
      <w:proofErr w:type="spellEnd"/>
      <w:r>
        <w:t>)</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21" w:name="_Int_Rv5nVH1x"/>
      <w:proofErr w:type="gramStart"/>
      <w:r>
        <w:t>case by case</w:t>
      </w:r>
      <w:bookmarkEnd w:id="221"/>
      <w:proofErr w:type="gramEnd"/>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22" w:name="_Int_6PdXfbG2"/>
            <w:proofErr w:type="gramStart"/>
            <w:r w:rsidRPr="0537B9E0">
              <w:rPr>
                <w:rFonts w:ascii="Arial" w:hAnsi="Arial" w:cs="Arial"/>
                <w:sz w:val="22"/>
                <w:szCs w:val="22"/>
              </w:rPr>
              <w:t>e.g.</w:t>
            </w:r>
            <w:bookmarkEnd w:id="222"/>
            <w:proofErr w:type="gramEnd"/>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w:t>
            </w:r>
            <w:proofErr w:type="gramStart"/>
            <w:r w:rsidRPr="0537B9E0">
              <w:rPr>
                <w:rFonts w:ascii="Arial" w:hAnsi="Arial" w:cs="Arial"/>
                <w:sz w:val="22"/>
                <w:szCs w:val="22"/>
              </w:rPr>
              <w:t>TEC;</w:t>
            </w:r>
            <w:proofErr w:type="gramEnd"/>
            <w:r w:rsidRPr="0537B9E0">
              <w:rPr>
                <w:rFonts w:ascii="Arial" w:hAnsi="Arial" w:cs="Arial"/>
                <w:sz w:val="22"/>
                <w:szCs w:val="22"/>
              </w:rPr>
              <w:t xml:space="preserve"> </w:t>
            </w:r>
            <w:bookmarkStart w:id="223" w:name="_Int_h0oQ8U6P"/>
            <w:r w:rsidRPr="0537B9E0">
              <w:rPr>
                <w:rFonts w:ascii="Arial" w:hAnsi="Arial" w:cs="Arial"/>
                <w:sz w:val="22"/>
                <w:szCs w:val="22"/>
              </w:rPr>
              <w:t>i.e.</w:t>
            </w:r>
            <w:bookmarkEnd w:id="223"/>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24" w:name="_Int_dMbJ9VUH"/>
            <w:proofErr w:type="gramStart"/>
            <w:r w:rsidRPr="0537B9E0">
              <w:rPr>
                <w:rFonts w:ascii="Arial" w:hAnsi="Arial" w:cs="Arial"/>
                <w:sz w:val="22"/>
                <w:szCs w:val="22"/>
              </w:rPr>
              <w:t>undertaken,</w:t>
            </w:r>
            <w:bookmarkEnd w:id="224"/>
            <w:proofErr w:type="gramEnd"/>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25" w:name="_Toc49661109"/>
      <w:bookmarkStart w:id="226" w:name="_Toc274049680"/>
      <w:r w:rsidRPr="006661FE">
        <w:rPr>
          <w:rFonts w:ascii="Arial" w:hAnsi="Arial" w:cs="Arial"/>
          <w:b/>
        </w:rPr>
        <w:t>Model Outputs</w:t>
      </w:r>
      <w:bookmarkEnd w:id="225"/>
      <w:bookmarkEnd w:id="226"/>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27" w:name="_Int_WxyNOzUg"/>
      <w:proofErr w:type="gramStart"/>
      <w:r w:rsidR="6CE00157">
        <w:t>Year Round</w:t>
      </w:r>
      <w:bookmarkEnd w:id="227"/>
      <w:proofErr w:type="gramEnd"/>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w:t>
      </w:r>
      <w:r w:rsidR="4DB720A2">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w:t>
      </w:r>
      <w:proofErr w:type="gramStart"/>
      <w:r>
        <w:t>Year Round</w:t>
      </w:r>
      <w:proofErr w:type="gramEnd"/>
      <w:r>
        <w:t xml:space="preserve"> depending upon the background resulting in the highest flow. </w:t>
      </w:r>
      <w:bookmarkStart w:id="228" w:name="_Int_fMRWJncc"/>
      <w:proofErr w:type="gramStart"/>
      <w:r>
        <w:t>In the event that</w:t>
      </w:r>
      <w:bookmarkEnd w:id="228"/>
      <w:proofErr w:type="gramEnd"/>
      <w:r>
        <w:t xml:space="preserve"> both backgrounds result in the same flow, the circuit will be tagged as Peak Security.</w:t>
      </w:r>
      <w:r w:rsidR="7A2506D7">
        <w:t xml:space="preserve"> </w:t>
      </w:r>
      <w:r w:rsidR="4DB720A2">
        <w:t>Then it calculates the resultant total network</w:t>
      </w:r>
      <w:r>
        <w:t xml:space="preserve"> Peak Security </w:t>
      </w:r>
      <w:proofErr w:type="spellStart"/>
      <w:r>
        <w:t>MWkm</w:t>
      </w:r>
      <w:proofErr w:type="spellEnd"/>
      <w:r>
        <w:t xml:space="preserve"> and </w:t>
      </w:r>
      <w:bookmarkStart w:id="229" w:name="_Int_240qzldk"/>
      <w:proofErr w:type="gramStart"/>
      <w:r>
        <w:t>Year Round</w:t>
      </w:r>
      <w:bookmarkEnd w:id="229"/>
      <w:proofErr w:type="gramEnd"/>
      <w:r>
        <w:t xml:space="preserve"> </w:t>
      </w:r>
      <w:proofErr w:type="spellStart"/>
      <w:r w:rsidR="4DB720A2">
        <w:t>MWkm</w:t>
      </w:r>
      <w:proofErr w:type="spellEnd"/>
      <w:r w:rsidR="4DB720A2">
        <w:t>,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30" w:name="_Int_FzOG3kO3"/>
      <w:proofErr w:type="gramStart"/>
      <w:r w:rsidR="11B7C303">
        <w:t>Year Round</w:t>
      </w:r>
      <w:bookmarkEnd w:id="230"/>
      <w:proofErr w:type="gramEnd"/>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 xml:space="preserve">the increase or decrease in total </w:t>
      </w:r>
      <w:proofErr w:type="spellStart"/>
      <w:r>
        <w:t>MWkm</w:t>
      </w:r>
      <w:proofErr w:type="spellEnd"/>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31" w:name="_Int_dSSRqJlS"/>
      <w:proofErr w:type="gramStart"/>
      <w:r w:rsidR="11B7C303">
        <w:t>i.e.</w:t>
      </w:r>
      <w:bookmarkEnd w:id="231"/>
      <w:proofErr w:type="gramEnd"/>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32" w:name="_Int_lmxkFyOs"/>
      <w:proofErr w:type="gramStart"/>
      <w:r w:rsidR="11B7C303">
        <w:t>Year Round</w:t>
      </w:r>
      <w:bookmarkEnd w:id="232"/>
      <w:proofErr w:type="gramEnd"/>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w:t>
      </w:r>
      <w:proofErr w:type="gramStart"/>
      <w:r w:rsidR="11B7C303">
        <w:t>Year Round</w:t>
      </w:r>
      <w:proofErr w:type="gramEnd"/>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33" w:name="_Int_HrymkxGd"/>
      <w:r w:rsidR="11B7C303">
        <w:t>Year Round</w:t>
      </w:r>
      <w:bookmarkEnd w:id="233"/>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34" w:name="_Int_2QnK3fDd"/>
      <w:proofErr w:type="gramStart"/>
      <w:r w:rsidR="60A1BB6D">
        <w:t>Year Round</w:t>
      </w:r>
      <w:bookmarkEnd w:id="234"/>
      <w:proofErr w:type="gramEnd"/>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35" w:name="_Int_6MK7GBHw"/>
      <w:proofErr w:type="gramStart"/>
      <w:r>
        <w:t>particular node’s</w:t>
      </w:r>
      <w:bookmarkEnd w:id="235"/>
      <w:proofErr w:type="gramEnd"/>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36" w:name="_Toc32201077"/>
    </w:p>
    <w:p w14:paraId="736C8392" w14:textId="77777777" w:rsidR="006661FE" w:rsidRPr="009470D8" w:rsidRDefault="006661FE" w:rsidP="006661FE">
      <w:pPr>
        <w:pStyle w:val="Heading2"/>
      </w:pPr>
      <w:bookmarkStart w:id="237" w:name="_Toc274049681"/>
      <w:bookmarkStart w:id="238" w:name="_Toc49661110"/>
      <w:r w:rsidRPr="009470D8">
        <w:t>Calculation of local nodal marginal km</w:t>
      </w:r>
      <w:bookmarkEnd w:id="237"/>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39" w:name="_Int_0JyakC29"/>
      <w:proofErr w:type="gramStart"/>
      <w:r>
        <w:t>In order to</w:t>
      </w:r>
      <w:bookmarkEnd w:id="239"/>
      <w:proofErr w:type="gramEnd"/>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w:t>
      </w:r>
      <w:proofErr w:type="gramStart"/>
      <w:r>
        <w:t>i.e.</w:t>
      </w:r>
      <w:proofErr w:type="gramEnd"/>
      <w:r>
        <w:t xml:space="preserv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40" w:name="_Toc274049682"/>
      <w:r>
        <w:t>Calculation of zonal marginal km</w:t>
      </w:r>
      <w:bookmarkEnd w:id="236"/>
      <w:bookmarkEnd w:id="238"/>
      <w:bookmarkEnd w:id="240"/>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41" w:name="_Int_7z0Nocfs"/>
      <w:r>
        <w:t>relatively stable</w:t>
      </w:r>
      <w:bookmarkEnd w:id="241"/>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42" w:name="_Int_Uf3O70sa"/>
      <w:proofErr w:type="gramStart"/>
      <w:r>
        <w:t>are</w:t>
      </w:r>
      <w:bookmarkEnd w:id="242"/>
      <w:proofErr w:type="gramEnd"/>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43" w:name="_Int_caoupXbc"/>
      <w:proofErr w:type="gramStart"/>
      <w:r w:rsidR="60A1BB6D">
        <w:t>Year Round</w:t>
      </w:r>
      <w:bookmarkEnd w:id="243"/>
      <w:proofErr w:type="gramEnd"/>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44" w:name="_Int_reAdpqgA"/>
      <w:proofErr w:type="gramStart"/>
      <w:r>
        <w:t>Where</w:t>
      </w:r>
      <w:bookmarkEnd w:id="244"/>
      <w:proofErr w:type="gramEnd"/>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45" w:name="_Ref221005180"/>
      <w:r>
        <w:t>Similarly, the</w:t>
      </w:r>
      <w:r w:rsidR="4DB720A2">
        <w:t xml:space="preserve"> zonal</w:t>
      </w:r>
      <w:r>
        <w:t xml:space="preserve"> </w:t>
      </w:r>
      <w:bookmarkStart w:id="246" w:name="_Int_8cs6GW2K"/>
      <w:proofErr w:type="gramStart"/>
      <w:r>
        <w:t>Year Round</w:t>
      </w:r>
      <w:bookmarkEnd w:id="246"/>
      <w:proofErr w:type="gramEnd"/>
      <w:r w:rsidR="4DB720A2">
        <w:t xml:space="preserve"> marginal km for </w:t>
      </w:r>
      <w:r>
        <w:t xml:space="preserve">generation is </w:t>
      </w:r>
      <w:r w:rsidR="4DB720A2">
        <w:t>calculated as</w:t>
      </w:r>
      <w:bookmarkEnd w:id="245"/>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47" w:name="_Int_gvnQMOKU"/>
      <w:proofErr w:type="gramStart"/>
      <w:r>
        <w:t>Where</w:t>
      </w:r>
      <w:bookmarkEnd w:id="247"/>
      <w:proofErr w:type="gramEnd"/>
    </w:p>
    <w:p w14:paraId="6C193E11"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proofErr w:type="spellStart"/>
      <w:r>
        <w:t>WNMkm</w:t>
      </w:r>
      <w:r w:rsidRPr="0537B9E0">
        <w:rPr>
          <w:vertAlign w:val="subscript"/>
        </w:rPr>
        <w:t>YR</w:t>
      </w:r>
      <w:proofErr w:type="spellEnd"/>
      <w:r w:rsidR="003A12C5">
        <w:tab/>
      </w:r>
      <w:r>
        <w:t>=</w:t>
      </w:r>
      <w:r w:rsidR="003A12C5">
        <w:tab/>
      </w:r>
      <w:bookmarkStart w:id="248" w:name="_Int_TkW2C1ZI"/>
      <w:proofErr w:type="gramStart"/>
      <w:r>
        <w:t>Year Round</w:t>
      </w:r>
      <w:bookmarkEnd w:id="248"/>
      <w:proofErr w:type="gramEnd"/>
      <w:r>
        <w:t xml:space="preserve"> Weighted nodal marginal km</w:t>
      </w:r>
    </w:p>
    <w:p w14:paraId="7EAE9832" w14:textId="77777777" w:rsidR="003A12C5" w:rsidRDefault="604DC3D6" w:rsidP="003A12C5">
      <w:pPr>
        <w:pStyle w:val="1"/>
        <w:ind w:firstLine="720"/>
        <w:jc w:val="both"/>
      </w:pPr>
      <w:proofErr w:type="spellStart"/>
      <w:r>
        <w:t>ZMkm</w:t>
      </w:r>
      <w:r w:rsidRPr="0537B9E0">
        <w:rPr>
          <w:vertAlign w:val="subscript"/>
        </w:rPr>
        <w:t>YR</w:t>
      </w:r>
      <w:proofErr w:type="spellEnd"/>
      <w:r w:rsidR="003A12C5">
        <w:tab/>
      </w:r>
      <w:r>
        <w:t>=</w:t>
      </w:r>
      <w:r w:rsidR="003A12C5">
        <w:tab/>
      </w:r>
      <w:bookmarkStart w:id="249" w:name="_Int_gYgLjrwt"/>
      <w:proofErr w:type="gramStart"/>
      <w:r>
        <w:t>Year Round</w:t>
      </w:r>
      <w:bookmarkEnd w:id="249"/>
      <w:proofErr w:type="gramEnd"/>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50" w:name="_Int_2W4PPUqG"/>
      <w:proofErr w:type="gramStart"/>
      <w:r>
        <w:t>Year Round</w:t>
      </w:r>
      <w:bookmarkEnd w:id="250"/>
      <w:proofErr w:type="gramEnd"/>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51" w:name="_Int_BhtEsbea"/>
      <w:proofErr w:type="gramStart"/>
      <w:r>
        <w:t>are</w:t>
      </w:r>
      <w:bookmarkEnd w:id="251"/>
      <w:proofErr w:type="gramEnd"/>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52" w:name="_Int_UubqlScS"/>
      <w:proofErr w:type="gramStart"/>
      <w:r>
        <w:t>Year Round</w:t>
      </w:r>
      <w:bookmarkEnd w:id="252"/>
      <w:proofErr w:type="gramEnd"/>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53"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54" w:name="_Int_9kar1WQ7"/>
      <w:proofErr w:type="gramStart"/>
      <w:r>
        <w:t>are considered to be</w:t>
      </w:r>
      <w:bookmarkEnd w:id="254"/>
      <w:proofErr w:type="gramEnd"/>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53"/>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55" w:name="_Int_y8aBjYL0"/>
      <w:proofErr w:type="gramStart"/>
      <w:r>
        <w:t>Year Round</w:t>
      </w:r>
      <w:bookmarkEnd w:id="255"/>
      <w:proofErr w:type="gramEnd"/>
      <w:r>
        <w:t xml:space="preserve"> marginal km costs for </w:t>
      </w:r>
      <w:r w:rsidR="28E57FE8">
        <w:t>generation into</w:t>
      </w:r>
      <w:r>
        <w:t xml:space="preserve"> Year Round Shared marginal km costs and </w:t>
      </w:r>
      <w:bookmarkStart w:id="256" w:name="_Int_Qm9EHzCE"/>
      <w:r>
        <w:t>Year Round</w:t>
      </w:r>
      <w:bookmarkEnd w:id="256"/>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lastRenderedPageBreak/>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proofErr w:type="gramStart"/>
      <w:r w:rsidRPr="000B6C0D">
        <w:t>Where;</w:t>
      </w:r>
      <w:proofErr w:type="gramEnd"/>
    </w:p>
    <w:p w14:paraId="1872F16A"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w:t>
      </w:r>
      <w:proofErr w:type="gramStart"/>
      <w:r>
        <w:t>of;</w:t>
      </w:r>
      <w:proofErr w:type="gramEnd"/>
      <w:r>
        <w:t xml:space="preserve">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lastRenderedPageBreak/>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57" w:name="_Int_Wo4VhscV"/>
      <w:proofErr w:type="gramStart"/>
      <w:r>
        <w:t>Year round</w:t>
      </w:r>
      <w:bookmarkEnd w:id="257"/>
      <w:proofErr w:type="gramEnd"/>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lastRenderedPageBreak/>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58" w:name="_Int_JumrOMSo"/>
      <w:proofErr w:type="gramStart"/>
      <w:r>
        <w:t>are</w:t>
      </w:r>
      <w:bookmarkEnd w:id="258"/>
      <w:proofErr w:type="gramEnd"/>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proofErr w:type="gramStart"/>
      <w:r w:rsidRPr="000B6C0D">
        <w:t>Where;</w:t>
      </w:r>
      <w:proofErr w:type="gramEnd"/>
    </w:p>
    <w:p w14:paraId="32480A06"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proofErr w:type="gramStart"/>
      <w:r w:rsidRPr="000B6C0D">
        <w:t>Where;</w:t>
      </w:r>
      <w:proofErr w:type="gramEnd"/>
    </w:p>
    <w:p w14:paraId="31FFF99E"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proofErr w:type="spellStart"/>
      <w:r w:rsidRPr="0537B9E0">
        <w:rPr>
          <w:rFonts w:ascii="Arial" w:hAnsi="Arial"/>
          <w:sz w:val="22"/>
          <w:szCs w:val="22"/>
        </w:rPr>
        <w:t>ZMkm</w:t>
      </w:r>
      <w:r w:rsidRPr="0537B9E0">
        <w:rPr>
          <w:rFonts w:ascii="Arial" w:hAnsi="Arial"/>
          <w:sz w:val="22"/>
          <w:szCs w:val="22"/>
          <w:vertAlign w:val="subscript"/>
        </w:rPr>
        <w:t>nYRS</w:t>
      </w:r>
      <w:proofErr w:type="spellEnd"/>
      <w:r w:rsidR="003A12C5">
        <w:tab/>
      </w:r>
      <w:r w:rsidRPr="0537B9E0">
        <w:rPr>
          <w:rFonts w:ascii="Arial" w:hAnsi="Arial"/>
          <w:sz w:val="22"/>
          <w:szCs w:val="22"/>
        </w:rPr>
        <w:t>=</w:t>
      </w:r>
      <w:r w:rsidR="003A12C5">
        <w:tab/>
      </w:r>
      <w:bookmarkStart w:id="259" w:name="_Int_CeW6Abkv"/>
      <w:proofErr w:type="gramStart"/>
      <w:r w:rsidRPr="0537B9E0">
        <w:rPr>
          <w:rFonts w:ascii="Arial" w:hAnsi="Arial"/>
          <w:sz w:val="22"/>
          <w:szCs w:val="22"/>
        </w:rPr>
        <w:t>Year Round</w:t>
      </w:r>
      <w:bookmarkEnd w:id="259"/>
      <w:proofErr w:type="gramEnd"/>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proofErr w:type="spellStart"/>
      <w:r w:rsidRPr="0537B9E0">
        <w:rPr>
          <w:rFonts w:ascii="Arial" w:hAnsi="Arial"/>
        </w:rPr>
        <w:t>ZMkm</w:t>
      </w:r>
      <w:r w:rsidRPr="0537B9E0">
        <w:rPr>
          <w:rFonts w:ascii="Arial" w:hAnsi="Arial"/>
          <w:vertAlign w:val="subscript"/>
        </w:rPr>
        <w:t>nYRNS</w:t>
      </w:r>
      <w:proofErr w:type="spellEnd"/>
      <w:r w:rsidR="003A12C5">
        <w:tab/>
      </w:r>
      <w:r w:rsidRPr="0537B9E0">
        <w:rPr>
          <w:rFonts w:ascii="Arial" w:hAnsi="Arial"/>
        </w:rPr>
        <w:t>=</w:t>
      </w:r>
      <w:r w:rsidR="003A12C5">
        <w:tab/>
      </w:r>
      <w:bookmarkStart w:id="260" w:name="_Int_GqzbOx8U"/>
      <w:proofErr w:type="gramStart"/>
      <w:r w:rsidRPr="0537B9E0">
        <w:rPr>
          <w:rFonts w:ascii="Arial" w:hAnsi="Arial"/>
        </w:rPr>
        <w:t>Year Round</w:t>
      </w:r>
      <w:bookmarkEnd w:id="260"/>
      <w:proofErr w:type="gramEnd"/>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61" w:name="_Toc32201078"/>
      <w:bookmarkStart w:id="262" w:name="_Toc49661111"/>
      <w:bookmarkStart w:id="263" w:name="_Toc274049683"/>
      <w:r>
        <w:t>Deriving the Final</w:t>
      </w:r>
      <w:r w:rsidRPr="00E75EE9">
        <w:rPr>
          <w:color w:val="auto"/>
        </w:rPr>
        <w:t xml:space="preserve"> </w:t>
      </w:r>
      <w:r w:rsidRPr="00E75EE9">
        <w:t>Local £/kW Tariff and the Wider</w:t>
      </w:r>
      <w:r>
        <w:t xml:space="preserve"> £/kW Tariff</w:t>
      </w:r>
      <w:bookmarkEnd w:id="261"/>
      <w:bookmarkEnd w:id="262"/>
      <w:bookmarkEnd w:id="263"/>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w:t>
      </w:r>
      <w:proofErr w:type="spellStart"/>
      <w:r>
        <w:t>ZMkm</w:t>
      </w:r>
      <w:r w:rsidRPr="0537B9E0">
        <w:rPr>
          <w:vertAlign w:val="subscript"/>
        </w:rPr>
        <w:t>Gi</w:t>
      </w:r>
      <w:proofErr w:type="spellEnd"/>
      <w:r>
        <w:t xml:space="preserve">) </w:t>
      </w:r>
      <w:bookmarkStart w:id="264" w:name="_Int_s5PNjqqA"/>
      <w:proofErr w:type="gramStart"/>
      <w:r>
        <w:t>are</w:t>
      </w:r>
      <w:bookmarkEnd w:id="264"/>
      <w:proofErr w:type="gramEnd"/>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w:t>
      </w:r>
      <w:proofErr w:type="spellStart"/>
      <w:r>
        <w:t>NLMkm</w:t>
      </w:r>
      <w:r w:rsidRPr="0537B9E0">
        <w:rPr>
          <w:vertAlign w:val="superscript"/>
        </w:rPr>
        <w:t>L</w:t>
      </w:r>
      <w:proofErr w:type="spellEnd"/>
      <w:r>
        <w:t xml:space="preserve">) </w:t>
      </w:r>
      <w:proofErr w:type="gramStart"/>
      <w:r>
        <w:t>are</w:t>
      </w:r>
      <w:proofErr w:type="gramEnd"/>
      <w:r>
        <w:t xml:space="preserv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65" w:name="_Toc49661112"/>
    </w:p>
    <w:p w14:paraId="2087034A" w14:textId="77777777" w:rsidR="006661FE" w:rsidRPr="00543982" w:rsidRDefault="006661FE" w:rsidP="006661FE">
      <w:pPr>
        <w:pStyle w:val="Heading3"/>
        <w:ind w:firstLine="709"/>
        <w:jc w:val="both"/>
        <w:rPr>
          <w:rFonts w:ascii="Arial (W1)" w:hAnsi="Arial (W1)"/>
          <w:szCs w:val="20"/>
        </w:rPr>
      </w:pPr>
      <w:bookmarkStart w:id="266" w:name="_Toc274049684"/>
      <w:r w:rsidRPr="00543982">
        <w:rPr>
          <w:rFonts w:ascii="Arial" w:hAnsi="Arial" w:cs="Arial"/>
          <w:b/>
        </w:rPr>
        <w:lastRenderedPageBreak/>
        <w:t>The Expansion Constant</w:t>
      </w:r>
      <w:bookmarkEnd w:id="265"/>
      <w:bookmarkEnd w:id="266"/>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w:t>
      </w:r>
      <w:proofErr w:type="spellStart"/>
      <w:r w:rsidRPr="0537B9E0">
        <w:rPr>
          <w:rFonts w:cs="Arial"/>
        </w:rPr>
        <w:t>MWkm</w:t>
      </w:r>
      <w:proofErr w:type="spellEnd"/>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w:t>
      </w:r>
      <w:proofErr w:type="spellStart"/>
      <w:r w:rsidRPr="0537B9E0">
        <w:rPr>
          <w:rFonts w:cs="Arial"/>
        </w:rPr>
        <w:t>annuitised</w:t>
      </w:r>
      <w:proofErr w:type="spellEnd"/>
      <w:r w:rsidRPr="0537B9E0">
        <w:rPr>
          <w:rFonts w:cs="Arial"/>
        </w:rPr>
        <w:t xml:space="preserve">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67" w:name="_Int_VjD8R443"/>
      <w:proofErr w:type="gramStart"/>
      <w:r w:rsidRPr="0537B9E0">
        <w:rPr>
          <w:rFonts w:cs="Arial"/>
        </w:rPr>
        <w:t>and also</w:t>
      </w:r>
      <w:bookmarkEnd w:id="267"/>
      <w:proofErr w:type="gramEnd"/>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68" w:name="_Int_8GKU1nzq"/>
      <w:r w:rsidRPr="0537B9E0">
        <w:rPr>
          <w:rFonts w:cs="Arial"/>
        </w:rPr>
        <w:t>a number of</w:t>
      </w:r>
      <w:bookmarkEnd w:id="268"/>
      <w:r w:rsidRPr="0537B9E0">
        <w:rPr>
          <w:rFonts w:cs="Arial"/>
        </w:rPr>
        <w:t xml:space="preserve"> indices (</w:t>
      </w:r>
      <w:bookmarkStart w:id="269" w:name="_Int_CVDgJJMI"/>
      <w:proofErr w:type="gramStart"/>
      <w:r w:rsidRPr="0537B9E0">
        <w:rPr>
          <w:rFonts w:cs="Arial"/>
        </w:rPr>
        <w:t>e.g.</w:t>
      </w:r>
      <w:bookmarkEnd w:id="269"/>
      <w:proofErr w:type="gramEnd"/>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 xml:space="preserve">’s best view; </w:t>
      </w:r>
      <w:proofErr w:type="gramStart"/>
      <w:r w:rsidRPr="0537B9E0">
        <w:rPr>
          <w:rFonts w:cs="Arial"/>
        </w:rPr>
        <w:t>however</w:t>
      </w:r>
      <w:proofErr w:type="gramEnd"/>
      <w:r w:rsidRPr="0537B9E0">
        <w:rPr>
          <w:rFonts w:cs="Arial"/>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w:t>
      </w:r>
      <w:proofErr w:type="spellStart"/>
      <w:r w:rsidRPr="0537B9E0">
        <w:rPr>
          <w:rFonts w:cs="Arial"/>
        </w:rPr>
        <w:t>MWkm</w:t>
      </w:r>
      <w:proofErr w:type="spellEnd"/>
      <w:r w:rsidRPr="0537B9E0">
        <w:rPr>
          <w:rFonts w:cs="Arial"/>
        </w:rPr>
        <w:t xml:space="preserve">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70" w:name="_Int_A9SPAWQx"/>
      <w:proofErr w:type="gramStart"/>
      <w:r w:rsidRPr="0537B9E0">
        <w:rPr>
          <w:rFonts w:cs="Arial"/>
        </w:rPr>
        <w:t>In order to</w:t>
      </w:r>
      <w:bookmarkEnd w:id="270"/>
      <w:proofErr w:type="gramEnd"/>
      <w:r w:rsidRPr="0537B9E0">
        <w:rPr>
          <w:rFonts w:cs="Arial"/>
        </w:rPr>
        <w:t xml:space="preserve"> simplify the calculation a unity power factor is assumed, converting £/</w:t>
      </w:r>
      <w:proofErr w:type="spellStart"/>
      <w:r w:rsidRPr="0537B9E0">
        <w:rPr>
          <w:rFonts w:cs="Arial"/>
        </w:rPr>
        <w:t>MVAkm</w:t>
      </w:r>
      <w:proofErr w:type="spellEnd"/>
      <w:r w:rsidRPr="0537B9E0">
        <w:rPr>
          <w:rFonts w:cs="Arial"/>
        </w:rPr>
        <w:t xml:space="preserve"> to £/</w:t>
      </w:r>
      <w:proofErr w:type="spellStart"/>
      <w:r w:rsidRPr="0537B9E0">
        <w:rPr>
          <w:rFonts w:cs="Arial"/>
        </w:rPr>
        <w:t>MWkm</w:t>
      </w:r>
      <w:proofErr w:type="spellEnd"/>
      <w:r w:rsidRPr="0537B9E0">
        <w:rPr>
          <w:rFonts w:cs="Arial"/>
        </w:rPr>
        <w:t>.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71" w:name="_Int_9LMRPljW"/>
      <w:proofErr w:type="gramStart"/>
      <w:r w:rsidRPr="0537B9E0">
        <w:rPr>
          <w:rFonts w:cs="Arial"/>
        </w:rPr>
        <w:t>used</w:t>
      </w:r>
      <w:bookmarkEnd w:id="271"/>
      <w:proofErr w:type="gramEnd"/>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The weighted average £/</w:t>
      </w:r>
      <w:proofErr w:type="spellStart"/>
      <w:r w:rsidRPr="0537B9E0">
        <w:rPr>
          <w:rFonts w:cs="Arial"/>
        </w:rPr>
        <w:t>MWkm</w:t>
      </w:r>
      <w:proofErr w:type="spellEnd"/>
      <w:r w:rsidRPr="0537B9E0">
        <w:rPr>
          <w:rFonts w:cs="Arial"/>
        </w:rPr>
        <w:t xml:space="preserve">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72" w:name="_Int_8hGJWSB4"/>
      <w:r w:rsidRPr="0537B9E0">
        <w:rPr>
          <w:rFonts w:cs="Arial"/>
        </w:rPr>
        <w:t>reasonably representative</w:t>
      </w:r>
      <w:bookmarkEnd w:id="272"/>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73" w:name="_Int_kqV5a8uD"/>
      <w:r w:rsidRPr="0537B9E0">
        <w:rPr>
          <w:rFonts w:cs="Arial"/>
        </w:rPr>
        <w:t>final step</w:t>
      </w:r>
      <w:bookmarkEnd w:id="273"/>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74" w:name="_Int_TxSYtWhU"/>
      <w:r w:rsidRPr="0537B9E0">
        <w:rPr>
          <w:rFonts w:cs="Arial"/>
        </w:rPr>
        <w:t>’.</w:t>
      </w:r>
      <w:bookmarkEnd w:id="274"/>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w:t>
      </w:r>
      <w:proofErr w:type="spellStart"/>
      <w:r w:rsidRPr="0537B9E0">
        <w:rPr>
          <w:rFonts w:cs="Arial"/>
        </w:rPr>
        <w:t>annuitised</w:t>
      </w:r>
      <w:proofErr w:type="spellEnd"/>
      <w:r w:rsidRPr="0537B9E0">
        <w:rPr>
          <w:rFonts w:cs="Arial"/>
        </w:rPr>
        <w:t xml:space="preserve">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 xml:space="preserve">400kV OHL expansion constant </w:t>
            </w:r>
            <w:proofErr w:type="spellStart"/>
            <w:r w:rsidRPr="00887323">
              <w:rPr>
                <w:rFonts w:ascii="Arial" w:hAnsi="Arial" w:cs="Arial"/>
                <w:b/>
                <w:bCs/>
                <w:color w:val="0000FF"/>
                <w:sz w:val="20"/>
                <w:szCs w:val="20"/>
                <w:lang w:val="fr-FR"/>
              </w:rPr>
              <w:t>calculation</w:t>
            </w:r>
            <w:proofErr w:type="spellEnd"/>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w:t>
            </w:r>
            <w:proofErr w:type="spellStart"/>
            <w:r w:rsidRPr="00887323">
              <w:rPr>
                <w:rFonts w:ascii="Arial" w:hAnsi="Arial" w:cs="Arial"/>
                <w:b/>
                <w:bCs/>
                <w:sz w:val="20"/>
                <w:szCs w:val="20"/>
              </w:rPr>
              <w:t>MWkm</w:t>
            </w:r>
            <w:proofErr w:type="spellEnd"/>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proofErr w:type="spellStart"/>
            <w:r w:rsidRPr="00887323">
              <w:rPr>
                <w:rFonts w:ascii="Arial" w:hAnsi="Arial" w:cs="Arial"/>
                <w:sz w:val="20"/>
                <w:szCs w:val="20"/>
              </w:rPr>
              <w:t>Annuitised</w:t>
            </w:r>
            <w:proofErr w:type="spellEnd"/>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w:t>
      </w:r>
      <w:r w:rsidRPr="0537B9E0">
        <w:rPr>
          <w:rFonts w:cs="Arial"/>
        </w:rPr>
        <w:lastRenderedPageBreak/>
        <w:t xml:space="preserve">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t>
      </w:r>
      <w:proofErr w:type="gramStart"/>
      <w:r>
        <w:t xml:space="preserve">with </w:t>
      </w:r>
      <w:r w:rsidR="00C83E01">
        <w:t xml:space="preserve"> TOPI</w:t>
      </w:r>
      <w:proofErr w:type="gramEnd"/>
      <w:r w:rsidR="00C83E01">
        <w:t xml:space="preserve">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75" w:name="_Int_6etKE1eg"/>
      <w:r>
        <w:t>various types</w:t>
      </w:r>
      <w:bookmarkEnd w:id="275"/>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76" w:name="_Int_lX2uX5sm"/>
      <w:proofErr w:type="gramStart"/>
      <w:r>
        <w:t>case by case</w:t>
      </w:r>
      <w:bookmarkEnd w:id="276"/>
      <w:proofErr w:type="gramEnd"/>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xml:space="preserve">; and a percentage of the total overhead project costs, defined as the combined costs of the cables and converters (as relevant) divided by the total capital cost of the </w:t>
      </w:r>
      <w:proofErr w:type="gramStart"/>
      <w:r>
        <w:t>project</w:t>
      </w:r>
      <w:proofErr w:type="gramEnd"/>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77" w:name="_Int_g0oVoDrF"/>
      <w:proofErr w:type="gramStart"/>
      <w:r>
        <w:t>taking into account</w:t>
      </w:r>
      <w:bookmarkEnd w:id="277"/>
      <w:proofErr w:type="gramEnd"/>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78" w:name="_Toc274049685"/>
      <w:bookmarkStart w:id="279"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78"/>
    </w:p>
    <w:p w14:paraId="3BDEE986" w14:textId="3C8FB47D" w:rsidR="006661FE" w:rsidRDefault="4DB720A2" w:rsidP="00533333">
      <w:pPr>
        <w:pStyle w:val="1"/>
        <w:numPr>
          <w:ilvl w:val="0"/>
          <w:numId w:val="73"/>
        </w:numPr>
        <w:jc w:val="both"/>
      </w:pPr>
      <w:r>
        <w:t>Offshore expansion factors (£/</w:t>
      </w:r>
      <w:proofErr w:type="spellStart"/>
      <w:r>
        <w:t>MWkm</w:t>
      </w:r>
      <w:proofErr w:type="spellEnd"/>
      <w:r>
        <w:t>)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lastRenderedPageBreak/>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proofErr w:type="spellStart"/>
      <w:r w:rsidR="1FF93439" w:rsidRPr="0537B9E0">
        <w:rPr>
          <w:i/>
          <w:iCs/>
        </w:rPr>
        <w:t>OFTOInd</w:t>
      </w:r>
      <w:proofErr w:type="spellEnd"/>
      <w:r w:rsidR="1FF93439">
        <w:t xml:space="preserve">, calculated as </w:t>
      </w:r>
      <w:proofErr w:type="gramStart"/>
      <w:r w:rsidR="1FF93439">
        <w:t>follows;</w:t>
      </w:r>
      <w:proofErr w:type="gramEnd"/>
      <w:r w:rsidR="1FF93439">
        <w:t xml:space="preserve">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proofErr w:type="spellEnd"/>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w:t>
      </w:r>
      <w:r w:rsidRPr="00CD2281">
        <w:rPr>
          <w:rFonts w:ascii="Arial (W1)" w:hAnsi="Arial (W1)"/>
          <w:sz w:val="22"/>
          <w:szCs w:val="22"/>
        </w:rPr>
        <w:lastRenderedPageBreak/>
        <w:t xml:space="preserve">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All relevant Users may agree to vary the proportions notified under (</w:t>
      </w:r>
      <w:proofErr w:type="gramStart"/>
      <w:r w:rsidRPr="6D50A407">
        <w:rPr>
          <w:rFonts w:ascii="Arial (W1)" w:hAnsi="Arial (W1)"/>
          <w:sz w:val="22"/>
          <w:szCs w:val="22"/>
        </w:rPr>
        <w:t xml:space="preserve">a)   </w:t>
      </w:r>
      <w:proofErr w:type="gramEnd"/>
      <w:r w:rsidRPr="6D50A407">
        <w:rPr>
          <w:rFonts w:ascii="Arial (W1)" w:hAnsi="Arial (W1)"/>
          <w:sz w:val="22"/>
          <w:szCs w:val="22"/>
        </w:rPr>
        <w:t xml:space="preserve">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80" w:name="_Int_D9GjBCm6"/>
      <w:proofErr w:type="gramStart"/>
      <w:r w:rsidRPr="0537B9E0">
        <w:rPr>
          <w:rFonts w:ascii="Arial (W1)" w:hAnsi="Arial (W1)"/>
          <w:sz w:val="22"/>
          <w:szCs w:val="22"/>
        </w:rPr>
        <w:t>all of</w:t>
      </w:r>
      <w:bookmarkEnd w:id="280"/>
      <w:proofErr w:type="gramEnd"/>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81" w:name="_Toc274049686"/>
      <w:r w:rsidRPr="00543982">
        <w:rPr>
          <w:rFonts w:ascii="Arial" w:hAnsi="Arial" w:cs="Arial"/>
          <w:b/>
        </w:rPr>
        <w:t>The Locational Onshore Security Factor</w:t>
      </w:r>
      <w:bookmarkEnd w:id="279"/>
      <w:bookmarkEnd w:id="281"/>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82" w:name="_Int_t1h1z1jt"/>
      <w:r>
        <w:t>Essentially the</w:t>
      </w:r>
      <w:bookmarkEnd w:id="282"/>
      <w:r>
        <w:t xml:space="preserve"> calculation of secured nodal marginal costs is identical to the process outlined above except that the secure DCLF study additionally calculates a nodal marginal cost </w:t>
      </w:r>
      <w:bookmarkStart w:id="283" w:name="_Int_7vaYWgEo"/>
      <w:proofErr w:type="gramStart"/>
      <w:r>
        <w:t>taking into account</w:t>
      </w:r>
      <w:bookmarkEnd w:id="283"/>
      <w:proofErr w:type="gramEnd"/>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w:t>
      </w:r>
      <w:proofErr w:type="gramStart"/>
      <w:r w:rsidR="42FD0C9B" w:rsidRPr="0537B9E0">
        <w:rPr>
          <w:rFonts w:ascii="Arial" w:hAnsi="Arial" w:cs="Arial"/>
          <w:color w:val="000000" w:themeColor="text1"/>
        </w:rPr>
        <w:t>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w:t>
      </w:r>
      <w:proofErr w:type="gramEnd"/>
      <w:r w:rsidR="6B913268">
        <w:t xml:space="preserve"> based on an average from </w:t>
      </w:r>
      <w:bookmarkStart w:id="285" w:name="_Int_uzo9Yqr1"/>
      <w:r w:rsidR="6B913268">
        <w:t>a number of</w:t>
      </w:r>
      <w:bookmarkEnd w:id="285"/>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w:t>
      </w:r>
      <w:proofErr w:type="gramStart"/>
      <w:r w:rsidR="520589B0">
        <w:t>factor</w:t>
      </w:r>
      <w:proofErr w:type="gramEnd"/>
      <w:r w:rsidR="520589B0">
        <w:t xml:space="preserve">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lastRenderedPageBreak/>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86" w:name="_Hlt506963614"/>
      <w:bookmarkEnd w:id="286"/>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87"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w:t>
      </w:r>
      <w:proofErr w:type="gramStart"/>
      <w:r>
        <w:t>MITS</w:t>
      </w:r>
      <w:proofErr w:type="gramEnd"/>
      <w:r>
        <w:t xml:space="preserve">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87"/>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w:t>
      </w:r>
      <w:r w:rsidR="00277DA2" w:rsidRPr="00277DA2">
        <w:lastRenderedPageBreak/>
        <w:t xml:space="preserve">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88" w:name="_Toc49661114"/>
      <w:bookmarkStart w:id="289" w:name="_Toc274049687"/>
      <w:r w:rsidRPr="00887323">
        <w:rPr>
          <w:rFonts w:ascii="Arial" w:hAnsi="Arial" w:cs="Arial"/>
          <w:b/>
        </w:rPr>
        <w:t>Initial Transport Tariff</w:t>
      </w:r>
      <w:bookmarkEnd w:id="288"/>
      <w:bookmarkEnd w:id="289"/>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t xml:space="preserve"> For Generation</w:t>
      </w:r>
      <w:r w:rsidR="0033649F">
        <w:t>,</w:t>
      </w:r>
      <w:r>
        <w:t xml:space="preserve"> the </w:t>
      </w:r>
      <w:r w:rsidR="0093242F">
        <w:t xml:space="preserve">Peak Security </w:t>
      </w:r>
      <w:r>
        <w:t>zonal marginal km (</w:t>
      </w:r>
      <w:proofErr w:type="spellStart"/>
      <w:r>
        <w:t>ZMkm</w:t>
      </w:r>
      <w:r w:rsidR="0093242F" w:rsidRPr="00AC562E">
        <w:rPr>
          <w:vertAlign w:val="subscript"/>
        </w:rPr>
        <w:t>PS</w:t>
      </w:r>
      <w:proofErr w:type="spellEnd"/>
      <w:r>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290" w:name="_Int_B0qss8RX"/>
      <w:r>
        <w:t>significant change</w:t>
      </w:r>
      <w:bookmarkEnd w:id="290"/>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lastRenderedPageBreak/>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C5292AC"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26D19C63"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pPr>
    </w:p>
    <w:p w14:paraId="2EF69F61" w14:textId="77777777" w:rsidR="00636937" w:rsidRPr="00891501" w:rsidRDefault="00636937" w:rsidP="00636937">
      <w:pPr>
        <w:pStyle w:val="1"/>
        <w:ind w:left="720"/>
        <w:jc w:val="both"/>
      </w:pPr>
    </w:p>
    <w:p w14:paraId="464D2182" w14:textId="4912F1DD" w:rsidR="00636937" w:rsidRPr="00823D2E" w:rsidRDefault="4C6B28F3" w:rsidP="00533333">
      <w:pPr>
        <w:pStyle w:val="1"/>
        <w:numPr>
          <w:ilvl w:val="0"/>
          <w:numId w:val="90"/>
        </w:numPr>
        <w:jc w:val="both"/>
        <w:rPr>
          <w:b/>
          <w:bCs/>
        </w:rPr>
      </w:pPr>
      <w:r>
        <w:t xml:space="preserve">The appropriate output (FPN or actual metered)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291" w:name="_Int_oYDw9wgR"/>
      <w:proofErr w:type="gramStart"/>
      <w:r>
        <w:t>In the event that</w:t>
      </w:r>
      <w:bookmarkEnd w:id="291"/>
      <w:proofErr w:type="gramEnd"/>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292" w:name="_Int_AhFPs34W"/>
      <w:proofErr w:type="gramStart"/>
      <w:r>
        <w:t>In the event that</w:t>
      </w:r>
      <w:bookmarkEnd w:id="292"/>
      <w:proofErr w:type="gramEnd"/>
      <w:r>
        <w:t xml:space="preserve"> only three </w:t>
      </w:r>
      <w:r w:rsidR="4C74463D" w:rsidRPr="0537B9E0">
        <w:rPr>
          <w:b/>
          <w:bCs/>
        </w:rPr>
        <w:t>Financial Years</w:t>
      </w:r>
      <w:r w:rsidR="4C74463D">
        <w:t xml:space="preserve"> </w:t>
      </w:r>
      <w:r>
        <w:t xml:space="preserve">of </w:t>
      </w:r>
      <w:r>
        <w:lastRenderedPageBreak/>
        <w:t xml:space="preserve">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293" w:name="_Int_g3bx84gf"/>
      <w:proofErr w:type="gramStart"/>
      <w:r>
        <w:t>In the event that</w:t>
      </w:r>
      <w:bookmarkEnd w:id="293"/>
      <w:proofErr w:type="gramEnd"/>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294" w:name="_Int_1fSEnc34"/>
      <w:proofErr w:type="gramStart"/>
      <w:r>
        <w:t>particular generation</w:t>
      </w:r>
      <w:bookmarkEnd w:id="294"/>
      <w:proofErr w:type="gramEnd"/>
      <w:r>
        <w:t xml:space="preserve"> plant type will be used. Example generation plant type categories are listed </w:t>
      </w:r>
      <w:proofErr w:type="gramStart"/>
      <w:r>
        <w:t>below;</w:t>
      </w:r>
      <w:proofErr w:type="gramEnd"/>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295" w:name="_Int_j4ivt4hG"/>
      <w:r w:rsidR="4A24E6D7">
        <w:t>update</w:t>
      </w:r>
      <w:bookmarkEnd w:id="295"/>
      <w:r w:rsidR="4A24E6D7">
        <w:t xml:space="preserve"> as necessary. Where within a category there is a significant locational </w:t>
      </w:r>
      <w:r w:rsidR="4A24E6D7">
        <w:lastRenderedPageBreak/>
        <w:t>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w:t>
      </w:r>
      <w:proofErr w:type="gramStart"/>
      <w:r>
        <w:t>the  best</w:t>
      </w:r>
      <w:proofErr w:type="gramEnd"/>
      <w:r>
        <w:t xml:space="preserve"> information available e.g. from </w:t>
      </w:r>
      <w:proofErr w:type="spellStart"/>
      <w:r>
        <w:t>manufactu</w:t>
      </w:r>
      <w:r w:rsidR="0AC22D9E">
        <w:t>er</w:t>
      </w:r>
      <w:r>
        <w:t>s</w:t>
      </w:r>
      <w:proofErr w:type="spellEnd"/>
      <w:r>
        <w:t xml:space="preserve">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CD5FBD"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296" w:name="_Int_JIbR17bL"/>
      <w:proofErr w:type="gramStart"/>
      <w:r w:rsidRPr="0537B9E0">
        <w:rPr>
          <w:rFonts w:ascii="Arial" w:eastAsia="Arial" w:hAnsi="Arial"/>
          <w:sz w:val="22"/>
          <w:szCs w:val="22"/>
        </w:rPr>
        <w:t>as a consequence of</w:t>
      </w:r>
      <w:bookmarkEnd w:id="296"/>
      <w:proofErr w:type="gramEnd"/>
      <w:r w:rsidRPr="0537B9E0">
        <w:rPr>
          <w:rFonts w:ascii="Arial" w:eastAsia="Arial" w:hAnsi="Arial"/>
          <w:sz w:val="22"/>
          <w:szCs w:val="22"/>
        </w:rPr>
        <w:t xml:space="preserve"> embedded generation connected to the distribution networks served by those GSPs. It is calculated from the average </w:t>
      </w:r>
      <w:proofErr w:type="spellStart"/>
      <w:r w:rsidRPr="0537B9E0">
        <w:rPr>
          <w:rFonts w:ascii="Arial" w:eastAsia="Arial" w:hAnsi="Arial"/>
          <w:sz w:val="22"/>
          <w:szCs w:val="22"/>
        </w:rPr>
        <w:t>annuitised</w:t>
      </w:r>
      <w:proofErr w:type="spellEnd"/>
      <w:r w:rsidRPr="0537B9E0">
        <w:rPr>
          <w:rFonts w:ascii="Arial" w:eastAsia="Arial" w:hAnsi="Arial"/>
          <w:sz w:val="22"/>
          <w:szCs w:val="22"/>
        </w:rPr>
        <w:t xml:space="preserve"> cost of that infrastructure reinforcement divided by the average capacity delivered by a </w:t>
      </w:r>
      <w:proofErr w:type="spellStart"/>
      <w:r w:rsidRPr="0537B9E0">
        <w:rPr>
          <w:rFonts w:ascii="Arial" w:eastAsia="Arial" w:hAnsi="Arial"/>
          <w:sz w:val="22"/>
          <w:szCs w:val="22"/>
        </w:rPr>
        <w:t>supergrid</w:t>
      </w:r>
      <w:proofErr w:type="spellEnd"/>
      <w:r w:rsidRPr="0537B9E0">
        <w:rPr>
          <w:rFonts w:ascii="Arial" w:eastAsia="Arial" w:hAnsi="Arial"/>
          <w:sz w:val="22"/>
          <w:szCs w:val="22"/>
        </w:rPr>
        <w:t xml:space="preserve">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lastRenderedPageBreak/>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 xml:space="preserve">For the </w:t>
      </w:r>
      <w:proofErr w:type="gramStart"/>
      <w:r w:rsidRPr="0537B9E0">
        <w:rPr>
          <w:rFonts w:ascii="Arial" w:hAnsi="Arial" w:cs="Arial"/>
        </w:rPr>
        <w:t>Year Round</w:t>
      </w:r>
      <w:proofErr w:type="gramEnd"/>
      <w:r w:rsidRPr="0537B9E0">
        <w:rPr>
          <w:rFonts w:ascii="Arial" w:hAnsi="Arial" w:cs="Arial"/>
        </w:rPr>
        <w:t xml:space="preserve">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w:t>
      </w:r>
      <w:proofErr w:type="spellStart"/>
      <w:r w:rsidR="71D56782" w:rsidRPr="0537B9E0">
        <w:rPr>
          <w:rFonts w:ascii="Arial" w:hAnsi="Arial" w:cs="Arial"/>
        </w:rPr>
        <w:t>Non Conventional</w:t>
      </w:r>
      <w:proofErr w:type="spellEnd"/>
      <w:r w:rsidR="71D56782" w:rsidRPr="0537B9E0">
        <w:rPr>
          <w:rFonts w:ascii="Arial" w:hAnsi="Arial" w:cs="Arial"/>
        </w:rPr>
        <w:t xml:space="preserve"> Carbon. For Conventional </w:t>
      </w:r>
      <w:bookmarkStart w:id="297" w:name="_Int_zfdA2ilm"/>
      <w:r w:rsidR="71D56782" w:rsidRPr="0537B9E0">
        <w:rPr>
          <w:rFonts w:ascii="Arial" w:hAnsi="Arial" w:cs="Arial"/>
        </w:rPr>
        <w:t>Carbon</w:t>
      </w:r>
      <w:bookmarkEnd w:id="297"/>
      <w:r w:rsidR="71D56782" w:rsidRPr="0537B9E0">
        <w:rPr>
          <w:rFonts w:ascii="Arial" w:hAnsi="Arial" w:cs="Arial"/>
        </w:rPr>
        <w:t xml:space="preserve"> the initial tariff for the Not Shared component is multiplied by both, the total forecast generation </w:t>
      </w:r>
      <w:bookmarkStart w:id="298" w:name="_Int_fuFWXSg0"/>
      <w:proofErr w:type="gramStart"/>
      <w:r w:rsidR="71D56782" w:rsidRPr="0537B9E0">
        <w:rPr>
          <w:rFonts w:ascii="Arial" w:hAnsi="Arial" w:cs="Arial"/>
        </w:rPr>
        <w:t>capacity</w:t>
      </w:r>
      <w:bookmarkEnd w:id="298"/>
      <w:proofErr w:type="gramEnd"/>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299" w:name="_Int_sLMVxweX"/>
      <w:proofErr w:type="gramStart"/>
      <w:r w:rsidRPr="0537B9E0">
        <w:rPr>
          <w:rFonts w:ascii="Arial" w:hAnsi="Arial" w:cs="Arial"/>
        </w:rPr>
        <w:t>capacity</w:t>
      </w:r>
      <w:bookmarkEnd w:id="299"/>
      <w:proofErr w:type="gramEnd"/>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CD5FBD"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CD5FBD"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m:t>
              </m:r>
              <m:r>
                <w:rPr>
                  <w:rFonts w:ascii="Cambria Math" w:hAnsi="Cambria Math"/>
                </w:rPr>
                <m:t>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300" w:name="_Int_Yq2KmU2U"/>
      <w:r w:rsidRPr="0537B9E0">
        <w:rPr>
          <w:rFonts w:ascii="Arial" w:hAnsi="Arial"/>
        </w:rPr>
        <w:t>Similar to</w:t>
      </w:r>
      <w:bookmarkEnd w:id="300"/>
      <w:r w:rsidRPr="0537B9E0">
        <w:rPr>
          <w:rFonts w:ascii="Arial" w:hAnsi="Arial"/>
        </w:rPr>
        <w:t xml:space="preserve"> the Peak Security background, t</w:t>
      </w:r>
      <w:r>
        <w:t>he initial revenue recovery for</w:t>
      </w:r>
      <w:r w:rsidR="34D616CE">
        <w:t xml:space="preserve"> </w:t>
      </w:r>
      <w:proofErr w:type="gramStart"/>
      <w:r w:rsidR="34D616CE">
        <w:t>gross  GSP</w:t>
      </w:r>
      <w:proofErr w:type="gramEnd"/>
      <w:r w:rsidR="34D616CE">
        <w:t xml:space="preserve">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01"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CD5FBD"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proofErr w:type="gramStart"/>
      <w:r>
        <w:t>Where</w:t>
      </w:r>
      <w:proofErr w:type="gramEnd"/>
      <w:r>
        <w:t xml:space="preserv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02" w:name="_Toc208554779"/>
      <w:bookmarkStart w:id="303" w:name="_Toc208745842"/>
      <w:bookmarkStart w:id="304" w:name="_Toc274049688"/>
      <w:r w:rsidRPr="00D76842">
        <w:rPr>
          <w:color w:val="auto"/>
        </w:rPr>
        <w:t>Deriving the Final Local Tariff</w:t>
      </w:r>
      <w:bookmarkEnd w:id="302"/>
      <w:bookmarkEnd w:id="303"/>
      <w:r>
        <w:rPr>
          <w:color w:val="auto"/>
        </w:rPr>
        <w:t xml:space="preserve"> (</w:t>
      </w:r>
      <w:r w:rsidRPr="00D76842">
        <w:rPr>
          <w:color w:val="auto"/>
        </w:rPr>
        <w:t>£/kW</w:t>
      </w:r>
      <w:r>
        <w:rPr>
          <w:color w:val="auto"/>
        </w:rPr>
        <w:t>)</w:t>
      </w:r>
      <w:bookmarkEnd w:id="304"/>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05" w:name="_Toc208554780"/>
      <w:bookmarkStart w:id="306" w:name="_Toc208745843"/>
      <w:bookmarkStart w:id="307" w:name="_Toc274049689"/>
      <w:r w:rsidRPr="009F4FB0">
        <w:rPr>
          <w:i/>
          <w:color w:val="auto"/>
        </w:rPr>
        <w:t>Local Circuit Tariff</w:t>
      </w:r>
      <w:bookmarkEnd w:id="305"/>
      <w:bookmarkEnd w:id="306"/>
      <w:bookmarkEnd w:id="307"/>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lastRenderedPageBreak/>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proofErr w:type="gramStart"/>
      <w:r w:rsidRPr="009F4FB0">
        <w:rPr>
          <w:rFonts w:ascii="Arial" w:hAnsi="Arial"/>
          <w:sz w:val="22"/>
        </w:rPr>
        <w:t>Where</w:t>
      </w:r>
      <w:proofErr w:type="gramEnd"/>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08" w:name="_Toc208554781"/>
      <w:bookmarkStart w:id="309" w:name="_Toc208745844"/>
    </w:p>
    <w:p w14:paraId="19D642B2" w14:textId="77777777" w:rsidR="006661FE" w:rsidRPr="00543982" w:rsidRDefault="006661FE" w:rsidP="006661FE">
      <w:pPr>
        <w:pStyle w:val="Heading3"/>
        <w:ind w:left="709"/>
        <w:rPr>
          <w:rFonts w:ascii="Arial" w:hAnsi="Arial" w:cs="Arial"/>
          <w:b/>
        </w:rPr>
      </w:pPr>
      <w:bookmarkStart w:id="310" w:name="_Toc274049690"/>
      <w:r w:rsidRPr="00543982">
        <w:rPr>
          <w:rFonts w:ascii="Arial" w:hAnsi="Arial" w:cs="Arial"/>
          <w:b/>
        </w:rPr>
        <w:t>Onshore Local Substation Tariff</w:t>
      </w:r>
      <w:bookmarkEnd w:id="308"/>
      <w:bookmarkEnd w:id="309"/>
      <w:bookmarkEnd w:id="310"/>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730A949D"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11" w:name="_Ref221008896"/>
      <w:r>
        <w:rPr>
          <w:szCs w:val="22"/>
        </w:rPr>
        <w:lastRenderedPageBreak/>
        <w:t xml:space="preserve">Where tariffs do not change </w:t>
      </w:r>
      <w:proofErr w:type="spellStart"/>
      <w:r>
        <w:rPr>
          <w:szCs w:val="22"/>
        </w:rPr>
        <w:t>mid way</w:t>
      </w:r>
      <w:proofErr w:type="spellEnd"/>
      <w:r>
        <w:rPr>
          <w:szCs w:val="22"/>
        </w:rPr>
        <w:t xml:space="preserve">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7E62ED7C"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43DB717"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11"/>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12" w:name="_Toc274049691"/>
      <w:r w:rsidRPr="00543982">
        <w:rPr>
          <w:rFonts w:ascii="Arial" w:hAnsi="Arial" w:cs="Arial"/>
          <w:b/>
        </w:rPr>
        <w:t>Offshore substation local tariff</w:t>
      </w:r>
      <w:bookmarkEnd w:id="312"/>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13" w:name="_Int_Hjc5z51g"/>
      <w:r>
        <w:t xml:space="preserve">.  </w:t>
      </w:r>
      <w:bookmarkEnd w:id="313"/>
      <w:r>
        <w:t xml:space="preserve">The offshore substation tariff shall be the sum of transformer, </w:t>
      </w:r>
      <w:bookmarkStart w:id="314" w:name="_Int_dy5hICxK"/>
      <w:proofErr w:type="gramStart"/>
      <w:r>
        <w:t>switchgear</w:t>
      </w:r>
      <w:bookmarkEnd w:id="314"/>
      <w:proofErr w:type="gramEnd"/>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15" w:name="_Int_DVHoRYRC"/>
      <w:proofErr w:type="gramStart"/>
      <w:r>
        <w:t>switchgear</w:t>
      </w:r>
      <w:bookmarkEnd w:id="315"/>
      <w:proofErr w:type="gramEnd"/>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16" w:name="_Toc49661115"/>
      <w:bookmarkStart w:id="317" w:name="_Toc274049692"/>
      <w:bookmarkEnd w:id="301"/>
      <w:r w:rsidRPr="00887323">
        <w:rPr>
          <w:rFonts w:ascii="Arial" w:hAnsi="Arial" w:cs="Arial"/>
          <w:b/>
        </w:rPr>
        <w:t>The Residual Tariff</w:t>
      </w:r>
      <w:bookmarkEnd w:id="316"/>
      <w:bookmarkEnd w:id="317"/>
    </w:p>
    <w:p w14:paraId="6829E4EB" w14:textId="77777777" w:rsidR="006661FE" w:rsidRDefault="4DB720A2" w:rsidP="00533333">
      <w:pPr>
        <w:pStyle w:val="1"/>
        <w:numPr>
          <w:ilvl w:val="0"/>
          <w:numId w:val="90"/>
        </w:numPr>
        <w:jc w:val="both"/>
      </w:pPr>
      <w:r>
        <w:t>The total revenue to be recovered through TNUoS</w:t>
      </w:r>
      <w:r w:rsidR="006661FE">
        <w:fldChar w:fldCharType="begin"/>
      </w:r>
      <w:r w:rsidR="006661FE">
        <w:instrText xml:space="preserve"> XE "TNUoS" </w:instrText>
      </w:r>
      <w:r w:rsidR="006661FE">
        <w:fldChar w:fldCharType="end"/>
      </w:r>
      <w:r>
        <w:t xml:space="preserve"> charges is determined each year with reference to the Transmission Licensees’ Price Control formulas less the costs expected to be recovered through Pre-Vesting connection charges</w:t>
      </w:r>
      <w:bookmarkStart w:id="318" w:name="_Int_OlhiqMic"/>
      <w:r>
        <w:t xml:space="preserve">.  </w:t>
      </w:r>
      <w:bookmarkEnd w:id="318"/>
      <w:r>
        <w:t>Hence in any given year t, a target revenue figure for TNUoS charges (</w:t>
      </w:r>
      <w:proofErr w:type="spellStart"/>
      <w:r>
        <w:t>TRR</w:t>
      </w:r>
      <w:r w:rsidRPr="0537B9E0">
        <w:rPr>
          <w:vertAlign w:val="subscript"/>
        </w:rPr>
        <w:t>t</w:t>
      </w:r>
      <w:proofErr w:type="spellEnd"/>
      <w:r>
        <w:t>) is set after adjusting for any under or over recovery for and including, the small generators discount is as follows:</w:t>
      </w:r>
    </w:p>
    <w:p w14:paraId="2A3FF087" w14:textId="58821E0A" w:rsidR="006661FE" w:rsidRDefault="00777969" w:rsidP="00777969">
      <w:pPr>
        <w:pStyle w:val="1"/>
        <w:ind w:left="2478"/>
        <w:jc w:val="both"/>
      </w:pPr>
      <w:r>
        <w:br/>
      </w:r>
      <w:r>
        <w:rPr>
          <w:noProof/>
          <w:position w:val="-12"/>
        </w:rPr>
        <w:drawing>
          <wp:inline distT="0" distB="0" distL="0" distR="0" wp14:anchorId="6A098D39" wp14:editId="0B7BB23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p>
    <w:p w14:paraId="71FB26C2" w14:textId="088395AD" w:rsidR="006661FE" w:rsidRDefault="006661FE" w:rsidP="006661FE">
      <w:pPr>
        <w:pStyle w:val="1"/>
        <w:jc w:val="center"/>
      </w:pPr>
    </w:p>
    <w:p w14:paraId="4B0AD7C3" w14:textId="77777777" w:rsidR="006661FE" w:rsidRDefault="006661FE" w:rsidP="006661FE">
      <w:pPr>
        <w:pStyle w:val="1"/>
        <w:ind w:firstLine="720"/>
        <w:jc w:val="both"/>
      </w:pPr>
      <w:proofErr w:type="gramStart"/>
      <w:r>
        <w:t>Where</w:t>
      </w:r>
      <w:proofErr w:type="gramEnd"/>
    </w:p>
    <w:p w14:paraId="7A043445" w14:textId="77777777" w:rsidR="006661FE" w:rsidRDefault="006661FE" w:rsidP="006661FE">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0E563281" w14:textId="27712AF2" w:rsidR="006661FE" w:rsidRDefault="6B913268" w:rsidP="006661FE">
      <w:pPr>
        <w:pStyle w:val="1"/>
        <w:tabs>
          <w:tab w:val="left" w:pos="1440"/>
        </w:tabs>
        <w:ind w:left="2170" w:hanging="1461"/>
        <w:jc w:val="both"/>
      </w:pPr>
      <w:r>
        <w:t>R</w:t>
      </w:r>
      <w:r w:rsidRPr="0537B9E0">
        <w:rPr>
          <w:i/>
          <w:iCs/>
          <w:vertAlign w:val="subscript"/>
        </w:rPr>
        <w:t>t</w:t>
      </w:r>
      <w:r w:rsidR="3D47CB0D">
        <w:tab/>
      </w:r>
      <w:r>
        <w:t>=</w:t>
      </w:r>
      <w:r w:rsidR="3D47CB0D">
        <w:tab/>
      </w:r>
      <w:r>
        <w:t xml:space="preserve">Forecast Revenue allowed under </w:t>
      </w:r>
      <w:r w:rsidR="3D96AF96" w:rsidRPr="0537B9E0">
        <w:rPr>
          <w:b/>
          <w:bCs/>
        </w:rPr>
        <w:t xml:space="preserve">The </w:t>
      </w:r>
      <w:r w:rsidRPr="0537B9E0">
        <w:rPr>
          <w:b/>
          <w:bCs/>
        </w:rPr>
        <w:t>Compan</w:t>
      </w:r>
      <w:r>
        <w:t>y</w:t>
      </w:r>
      <w:r w:rsidRPr="0537B9E0">
        <w:rPr>
          <w:b/>
          <w:bCs/>
        </w:rPr>
        <w:t xml:space="preserve">’s </w:t>
      </w:r>
      <w:r>
        <w:t xml:space="preserve">Price </w:t>
      </w:r>
      <w:proofErr w:type="gramStart"/>
      <w:r>
        <w:t>Control  for</w:t>
      </w:r>
      <w:proofErr w:type="gramEnd"/>
      <w:r>
        <w:t xml:space="preserve"> year t (this term includes </w:t>
      </w:r>
      <w:bookmarkStart w:id="319" w:name="_Int_PVz94ChX"/>
      <w:r>
        <w:t>a number of</w:t>
      </w:r>
      <w:bookmarkEnd w:id="319"/>
      <w:r>
        <w:t xml:space="preserve"> adjustments, including for over/under recovery from the previous year)</w:t>
      </w:r>
      <w:bookmarkStart w:id="320" w:name="_Int_qLIXsQIO"/>
      <w:r>
        <w:t xml:space="preserve">.  </w:t>
      </w:r>
      <w:bookmarkEnd w:id="320"/>
      <w:r>
        <w:t xml:space="preserve">For further information, refer to Special Condition D2 of </w:t>
      </w:r>
      <w:r w:rsidR="3D96AF96" w:rsidRPr="0537B9E0">
        <w:rPr>
          <w:b/>
          <w:bCs/>
        </w:rPr>
        <w:t xml:space="preserve">The </w:t>
      </w:r>
      <w:r w:rsidRPr="0537B9E0">
        <w:rPr>
          <w:b/>
          <w:bCs/>
        </w:rPr>
        <w:t xml:space="preserve">Company’s </w:t>
      </w:r>
      <w:r>
        <w:t>Transmission Licence.</w:t>
      </w:r>
    </w:p>
    <w:p w14:paraId="1BDC4706" w14:textId="77777777" w:rsidR="006661FE" w:rsidRDefault="006661FE" w:rsidP="006661FE">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C9D6195" w14:textId="1DF7DA23" w:rsidR="006661FE" w:rsidRDefault="3D47CB0D" w:rsidP="006661FE">
      <w:pPr>
        <w:pStyle w:val="1"/>
        <w:tabs>
          <w:tab w:val="left" w:pos="1440"/>
        </w:tabs>
        <w:ind w:left="2127" w:hanging="1418"/>
        <w:jc w:val="both"/>
      </w:pPr>
      <w:r>
        <w:t>SG</w:t>
      </w:r>
      <w:r w:rsidRPr="6D50A407">
        <w:rPr>
          <w:i/>
          <w:iCs/>
          <w:vertAlign w:val="subscript"/>
        </w:rPr>
        <w:t>t-1</w:t>
      </w:r>
      <w:r w:rsidR="006661FE">
        <w:tab/>
      </w:r>
      <w:r>
        <w:t>=</w:t>
      </w:r>
      <w:r w:rsidR="006661FE">
        <w:tab/>
      </w:r>
      <w:r>
        <w:t>The proportion of the under/over recovery included within R</w:t>
      </w:r>
      <w:r w:rsidRPr="6D50A407">
        <w:rPr>
          <w:vertAlign w:val="subscript"/>
        </w:rPr>
        <w:t xml:space="preserve">t </w:t>
      </w:r>
      <w:r>
        <w:t xml:space="preserve">which relates to the operation of statement C13 of </w:t>
      </w:r>
      <w:r w:rsidR="2EBFAECD" w:rsidRPr="00EC52BD">
        <w:rPr>
          <w:b/>
          <w:bCs/>
        </w:rPr>
        <w:t>The Company</w:t>
      </w:r>
      <w:r w:rsidRPr="00EC52BD">
        <w:rPr>
          <w:b/>
          <w:bCs/>
        </w:rPr>
        <w:t xml:space="preserve"> </w:t>
      </w:r>
      <w:r>
        <w:t xml:space="preserve">Transmission Licence. Should the operation of statement C13 result in an under recovery in year t – 1, the SG figure will be positive and vice versa for an over recovery. </w:t>
      </w:r>
    </w:p>
    <w:p w14:paraId="6CB57801" w14:textId="77777777" w:rsidR="006661FE" w:rsidRDefault="006661FE" w:rsidP="006661FE">
      <w:pPr>
        <w:pStyle w:val="1"/>
        <w:jc w:val="both"/>
        <w:rPr>
          <w:vertAlign w:val="subscript"/>
        </w:rPr>
      </w:pPr>
    </w:p>
    <w:p w14:paraId="08C9A757" w14:textId="77777777" w:rsidR="006661FE" w:rsidRDefault="4DB720A2" w:rsidP="00533333">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321" w:name="_Int_yQC2CqvJ"/>
      <w:proofErr w:type="gramStart"/>
      <w:r>
        <w:t>a number of</w:t>
      </w:r>
      <w:bookmarkEnd w:id="321"/>
      <w:proofErr w:type="gramEnd"/>
      <w:r>
        <w:t xml:space="preserve"> factors</w:t>
      </w:r>
      <w:bookmarkStart w:id="322" w:name="_Int_JJtRjYC1"/>
      <w:r>
        <w:t xml:space="preserve">.  </w:t>
      </w:r>
      <w:bookmarkEnd w:id="322"/>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23" w:name="_Int_HDqHKKdx"/>
      <w:proofErr w:type="gramStart"/>
      <w:r>
        <w:t>In reality, transmission</w:t>
      </w:r>
      <w:bookmarkEnd w:id="323"/>
      <w:proofErr w:type="gramEnd"/>
      <w:r>
        <w:t xml:space="preserve"> investment can only be made in discrete 'lumps'. The transmission system has been planned and developed over </w:t>
      </w:r>
      <w:bookmarkStart w:id="324" w:name="_Int_zKRjQ32D"/>
      <w:r>
        <w:t>a long period</w:t>
      </w:r>
      <w:bookmarkEnd w:id="324"/>
      <w:r>
        <w:t xml:space="preserve"> of time</w:t>
      </w:r>
      <w:bookmarkStart w:id="325" w:name="_Int_tSZPfNWA"/>
      <w:r>
        <w:t xml:space="preserve">.  </w:t>
      </w:r>
      <w:bookmarkEnd w:id="325"/>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33333">
      <w:pPr>
        <w:pStyle w:val="1"/>
        <w:numPr>
          <w:ilvl w:val="0"/>
          <w:numId w:val="90"/>
        </w:numPr>
        <w:jc w:val="both"/>
      </w:pPr>
      <w:r>
        <w:t xml:space="preserve">As a result of the factors above, </w:t>
      </w:r>
      <w:bookmarkStart w:id="326" w:name="_Int_fkxcJiz8"/>
      <w:r>
        <w:t>in order to</w:t>
      </w:r>
      <w:bookmarkEnd w:id="326"/>
      <w:r>
        <w:t xml:space="preserve"> ensure adequate recovery of total Transmission Owner revenue, </w:t>
      </w:r>
      <w:proofErr w:type="gramStart"/>
      <w:r>
        <w:t xml:space="preserve">a </w:t>
      </w:r>
      <w:r w:rsidR="3A2097F6">
        <w:t xml:space="preserve"> set</w:t>
      </w:r>
      <w:proofErr w:type="gramEnd"/>
      <w:r w:rsidR="3A2097F6">
        <w:t xml:space="preserve">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327" w:name="_Int_RYkjr2eV"/>
      <w:r>
        <w:t xml:space="preserve">.  </w:t>
      </w:r>
      <w:bookmarkEnd w:id="327"/>
      <w:proofErr w:type="gramStart"/>
      <w:r>
        <w:t>Th</w:t>
      </w:r>
      <w:r w:rsidR="7613A7A4">
        <w:t xml:space="preserve">ese </w:t>
      </w:r>
      <w:r>
        <w:t xml:space="preserve"> tariff</w:t>
      </w:r>
      <w:r w:rsidR="2E69AFFD">
        <w:t>s</w:t>
      </w:r>
      <w:proofErr w:type="gramEnd"/>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lastRenderedPageBreak/>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CD5FBD"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m:t>
              </m:r>
              <m:r>
                <w:rPr>
                  <w:rFonts w:ascii="Cambria Math" w:hAnsi="Cambria Math" w:cs="Arial"/>
                </w:rPr>
                <m:t>=</m:t>
              </m:r>
              <m:r>
                <w:rPr>
                  <w:rFonts w:ascii="Cambria Math" w:hAnsi="Cambria Math" w:cs="Arial"/>
                </w:rPr>
                <m:t>TRR</m:t>
              </m:r>
              <m:r>
                <w:rPr>
                  <w:rFonts w:ascii="Cambria Math" w:hAnsi="Cambria Math" w:cs="Arial"/>
                </w:rPr>
                <m:t>-</m:t>
              </m:r>
              <m:sSub>
                <m:sSubPr>
                  <m:ctrlPr>
                    <w:rPr>
                      <w:rFonts w:ascii="Cambria Math" w:hAnsi="Cambria Math" w:cs="Arial"/>
                      <w:i/>
                    </w:rPr>
                  </m:ctrlPr>
                </m:sSubPr>
                <m:e>
                  <m:r>
                    <w:rPr>
                      <w:rFonts w:ascii="Cambria Math" w:hAnsi="Cambria Math" w:cs="Arial"/>
                    </w:rPr>
                    <m:t>ITR</m:t>
                  </m:r>
                  <m:r>
                    <w:rPr>
                      <w:rFonts w:ascii="Cambria Math" w:hAnsi="Cambria Math" w:cs="Arial"/>
                    </w:rPr>
                    <m:t>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GYRS</m:t>
                  </m:r>
                  <m:r>
                    <w:rPr>
                      <w:rFonts w:ascii="Cambria Math" w:hAnsi="Cambria Math" w:cs="Arial"/>
                    </w:rPr>
                    <m:t xml:space="preserve">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m:t>
              </m:r>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proofErr w:type="gramStart"/>
      <w:r>
        <w:t>Where</w:t>
      </w:r>
      <w:proofErr w:type="gramEnd"/>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00D8A1B3" w14:textId="6A9CA6D1"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proofErr w:type="spellStart"/>
      <w:r>
        <w:rPr>
          <w:rFonts w:ascii="Arial" w:hAnsi="Arial"/>
          <w:sz w:val="22"/>
        </w:rPr>
        <w:t>AdjRevenue</w:t>
      </w:r>
      <w:proofErr w:type="spellEnd"/>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proofErr w:type="gramStart"/>
      <w:r>
        <w:rPr>
          <w:rFonts w:ascii="Arial" w:hAnsi="Arial"/>
          <w:sz w:val="22"/>
        </w:rPr>
        <w:t>14.15.13</w:t>
      </w:r>
      <w:r w:rsidR="001D3D15">
        <w:rPr>
          <w:rFonts w:ascii="Arial" w:hAnsi="Arial"/>
          <w:sz w:val="22"/>
        </w:rPr>
        <w:t xml:space="preserve">8  </w:t>
      </w:r>
      <w:r>
        <w:rPr>
          <w:rFonts w:ascii="Arial" w:hAnsi="Arial" w:cs="Arial"/>
          <w:sz w:val="22"/>
        </w:rPr>
        <w:t>To</w:t>
      </w:r>
      <w:proofErr w:type="gramEnd"/>
      <w:r>
        <w:rPr>
          <w:rFonts w:ascii="Arial" w:hAnsi="Arial" w:cs="Arial"/>
          <w:sz w:val="22"/>
        </w:rPr>
        <w:t xml:space="preserve">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proofErr w:type="gramStart"/>
      <w:r>
        <w:rPr>
          <w:rFonts w:ascii="Arial" w:hAnsi="Arial" w:cs="Arial"/>
          <w:sz w:val="22"/>
          <w:lang w:eastAsia="en-US"/>
        </w:rPr>
        <w:t>and;</w:t>
      </w:r>
      <w:proofErr w:type="gramEnd"/>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w:t>
      </w:r>
      <w:proofErr w:type="gramStart"/>
      <w:r>
        <w:rPr>
          <w:rFonts w:ascii="Arial" w:hAnsi="Arial" w:cs="Arial"/>
          <w:sz w:val="22"/>
          <w:lang w:eastAsia="en-US"/>
        </w:rPr>
        <w:t>32  of</w:t>
      </w:r>
      <w:proofErr w:type="gramEnd"/>
      <w:r>
        <w:rPr>
          <w:rFonts w:ascii="Arial" w:hAnsi="Arial" w:cs="Arial"/>
          <w:sz w:val="22"/>
          <w:lang w:eastAsia="en-US"/>
        </w:rPr>
        <w:t xml:space="preserve">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w:t>
      </w:r>
      <w:proofErr w:type="gramStart"/>
      <w:r>
        <w:rPr>
          <w:rFonts w:ascii="Arial" w:hAnsi="Arial" w:cs="Arial"/>
          <w:sz w:val="22"/>
          <w:szCs w:val="22"/>
          <w:lang w:eastAsia="en-US"/>
        </w:rPr>
        <w:t>and;</w:t>
      </w:r>
      <w:proofErr w:type="gramEnd"/>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lastRenderedPageBreak/>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328" w:name="_Toc32201079"/>
      <w:bookmarkStart w:id="329" w:name="_Toc49661116"/>
      <w:bookmarkStart w:id="330"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328"/>
      <w:bookmarkEnd w:id="329"/>
      <w:bookmarkEnd w:id="330"/>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w:t>
      </w:r>
      <w:proofErr w:type="gramStart"/>
      <w:r w:rsidR="003D00D4">
        <w:t>and</w:t>
      </w:r>
      <w:r>
        <w:t xml:space="preserve"> </w:t>
      </w:r>
      <w:r w:rsidR="00F31A9A">
        <w:t xml:space="preserve"> Adjustment</w:t>
      </w:r>
      <w:proofErr w:type="gramEnd"/>
      <w:r w:rsidR="00F31A9A">
        <w:t xml:space="preserve">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CD5FBD"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lastRenderedPageBreak/>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CD5FBD"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m:t>
                  </m:r>
                  <m:r>
                    <w:rPr>
                      <w:rFonts w:ascii="Cambria Math" w:hAnsi="Cambria Math"/>
                    </w:rPr>
                    <m: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CD5FBD"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A4028F">
        <w:rPr>
          <w:rFonts w:ascii="Arial" w:hAnsi="Arial"/>
          <w:sz w:val="22"/>
        </w:rPr>
        <w:t>and</w:t>
      </w:r>
      <w:proofErr w:type="gramEnd"/>
      <w:r w:rsidR="00A4028F">
        <w:rPr>
          <w:rFonts w:ascii="Arial" w:hAnsi="Arial"/>
          <w:sz w:val="22"/>
        </w:rPr>
        <w:t xml:space="preserve"> </w:t>
      </w:r>
      <w:proofErr w:type="spellStart"/>
      <w:r w:rsidR="00A4028F">
        <w:rPr>
          <w:rFonts w:ascii="Arial" w:hAnsi="Arial"/>
          <w:sz w:val="22"/>
        </w:rPr>
        <w:t>AdjTariff</w:t>
      </w:r>
      <w:r w:rsidR="00A4028F" w:rsidRPr="008B5A73">
        <w:rPr>
          <w:rFonts w:ascii="Arial" w:hAnsi="Arial"/>
          <w:sz w:val="22"/>
          <w:vertAlign w:val="subscript"/>
        </w:rPr>
        <w:t>i</w:t>
      </w:r>
      <w:proofErr w:type="spellEnd"/>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w:t>
      </w:r>
      <w:proofErr w:type="spellStart"/>
      <w:r>
        <w:t>mid way</w:t>
      </w:r>
      <w:proofErr w:type="spellEnd"/>
      <w:r>
        <w:t xml:space="preserve">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lastRenderedPageBreak/>
        <w:t xml:space="preserve">If the </w:t>
      </w:r>
      <w:proofErr w:type="gramStart"/>
      <w:r>
        <w:t xml:space="preserve">final </w:t>
      </w:r>
      <w:r w:rsidR="003C7F7D">
        <w:t xml:space="preserve"> HH</w:t>
      </w:r>
      <w:proofErr w:type="gramEnd"/>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lastRenderedPageBreak/>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proofErr w:type="gramStart"/>
      <w:r w:rsidR="00B56030">
        <w:t>-;</w:t>
      </w:r>
      <w:proofErr w:type="gramEnd"/>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 xml:space="preserve">the PS </w:t>
      </w:r>
      <w:proofErr w:type="gramStart"/>
      <w:r>
        <w:t>flag</w:t>
      </w:r>
      <w:proofErr w:type="gramEnd"/>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331" w:name="_Int_Sz9Q4bof"/>
      <w:proofErr w:type="gramStart"/>
      <w:r>
        <w:t>on the basis of</w:t>
      </w:r>
      <w:bookmarkEnd w:id="331"/>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332" w:name="_Int_jkzcfmzK"/>
      <w:proofErr w:type="gramStart"/>
      <w:r>
        <w:t>A number of</w:t>
      </w:r>
      <w:bookmarkEnd w:id="332"/>
      <w:proofErr w:type="gramEnd"/>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333" w:name="_Toc32201081"/>
      <w:bookmarkStart w:id="334"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w:t>
      </w:r>
      <w:proofErr w:type="spellStart"/>
      <w:r w:rsidR="007E52E0">
        <w:rPr>
          <w:rFonts w:ascii="Arial" w:hAnsi="Arial" w:cs="Arial"/>
          <w:lang w:val="en-US"/>
        </w:rPr>
        <w:t>i</w:t>
      </w:r>
      <w:proofErr w:type="spellEnd"/>
      <w:r w:rsidR="007E52E0">
        <w:rPr>
          <w:rFonts w:ascii="Arial" w:hAnsi="Arial" w:cs="Arial"/>
          <w:lang w:val="en-US"/>
        </w:rPr>
        <w:t>)</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lastRenderedPageBreak/>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proofErr w:type="gramStart"/>
      <w:r>
        <w:rPr>
          <w:rFonts w:ascii="Arial" w:hAnsi="Arial" w:cs="Arial"/>
          <w:lang w:val="en-US"/>
        </w:rPr>
        <w:t>);</w:t>
      </w:r>
      <w:proofErr w:type="gramEnd"/>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xml:space="preserve">, </w:t>
      </w:r>
      <w:proofErr w:type="gramStart"/>
      <w:r w:rsidR="00023E64">
        <w:rPr>
          <w:rFonts w:ascii="Arial" w:hAnsi="Arial" w:cs="Arial"/>
          <w:lang w:val="en-US"/>
        </w:rPr>
        <w:t>or;</w:t>
      </w:r>
      <w:proofErr w:type="gramEnd"/>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5C93A96B" w:rsidR="00023E64" w:rsidRDefault="7B02D755" w:rsidP="00023E64">
      <w:pPr>
        <w:rPr>
          <w:rFonts w:ascii="Arial" w:hAnsi="Arial" w:cs="Arial"/>
        </w:rPr>
      </w:pPr>
      <w:bookmarkStart w:id="335" w:name="S1415157c"/>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bookmarkEnd w:id="335"/>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w:t>
      </w:r>
      <w:del w:id="336" w:author="ESO Code Admin" w:date="2023-11-09T11:50:00Z">
        <w:r w:rsidRPr="0537B9E0" w:rsidDel="0036034D">
          <w:rPr>
            <w:rFonts w:ascii="Arial" w:hAnsi="Arial" w:cs="Arial"/>
          </w:rPr>
          <w:delText>’</w:delText>
        </w:r>
      </w:del>
      <w:r w:rsidRPr="0537B9E0">
        <w:rPr>
          <w:rFonts w:ascii="Arial" w:hAnsi="Arial" w:cs="Arial"/>
        </w:rPr>
        <w:t xml:space="preserve">s </w:t>
      </w:r>
      <w:r w:rsidRPr="0537B9E0">
        <w:rPr>
          <w:rFonts w:ascii="Arial" w:hAnsi="Arial" w:cs="Arial"/>
          <w:b/>
          <w:bCs/>
        </w:rPr>
        <w:t>Supplier</w:t>
      </w:r>
      <w:ins w:id="337" w:author="ESO Code Admin" w:date="2023-11-09T11:50:00Z">
        <w:r w:rsidR="0036034D">
          <w:rPr>
            <w:rFonts w:ascii="Arial" w:hAnsi="Arial" w:cs="Arial"/>
            <w:b/>
            <w:bCs/>
          </w:rPr>
          <w:t>(s)</w:t>
        </w:r>
      </w:ins>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27582974"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w:t>
      </w:r>
      <w:del w:id="338" w:author="ESO Code Admin" w:date="2023-11-09T11:50:00Z">
        <w:r w:rsidDel="00D65BCC">
          <w:rPr>
            <w:rFonts w:ascii="Arial" w:hAnsi="Arial" w:cs="Arial"/>
          </w:rPr>
          <w:delText>’</w:delText>
        </w:r>
      </w:del>
      <w:r>
        <w:rPr>
          <w:rFonts w:ascii="Arial" w:hAnsi="Arial" w:cs="Arial"/>
        </w:rPr>
        <w:t xml:space="preserve">s </w:t>
      </w:r>
      <w:r>
        <w:rPr>
          <w:rFonts w:ascii="Arial" w:hAnsi="Arial" w:cs="Arial"/>
          <w:b/>
          <w:bCs/>
        </w:rPr>
        <w:t>Supplier</w:t>
      </w:r>
      <w:ins w:id="339" w:author="ESO Code Admin" w:date="2023-11-09T11:50:00Z">
        <w:r w:rsidR="00D65BCC">
          <w:rPr>
            <w:rFonts w:ascii="Arial" w:hAnsi="Arial" w:cs="Arial"/>
            <w:b/>
            <w:bCs/>
          </w:rPr>
          <w:t>(s)</w:t>
        </w:r>
      </w:ins>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w:t>
      </w:r>
      <w:r w:rsidRPr="009F4595">
        <w:rPr>
          <w:rFonts w:ascii="Arial" w:hAnsi="Arial" w:cs="Arial"/>
          <w:color w:val="000000" w:themeColor="text1"/>
          <w:sz w:val="22"/>
          <w:szCs w:val="22"/>
        </w:rPr>
        <w:lastRenderedPageBreak/>
        <w:t xml:space="preserve">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04F66E51" w14:textId="4765E6AE" w:rsidR="009257EB" w:rsidRDefault="00985AD8" w:rsidP="00985AD8">
      <w:pPr>
        <w:ind w:left="1418" w:hanging="1418"/>
        <w:jc w:val="both"/>
        <w:rPr>
          <w:ins w:id="340" w:author="ESO Code Admin" w:date="2023-11-16T16:57:00Z"/>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w:t>
      </w:r>
      <w:r w:rsidR="007413B1">
        <w:rPr>
          <w:rFonts w:ascii="Arial" w:hAnsi="Arial" w:cs="Arial"/>
          <w:sz w:val="22"/>
          <w:szCs w:val="22"/>
        </w:rPr>
        <w:t>147</w:t>
      </w:r>
      <w:r>
        <w:rPr>
          <w:rFonts w:ascii="Arial" w:hAnsi="Arial" w:cs="Arial"/>
          <w:sz w:val="22"/>
          <w:szCs w:val="22"/>
        </w:rPr>
        <w:t xml:space="preserve">  shall</w:t>
      </w:r>
      <w:proofErr w:type="gramEnd"/>
      <w:r>
        <w:rPr>
          <w:rFonts w:ascii="Arial" w:hAnsi="Arial" w:cs="Arial"/>
          <w:sz w:val="22"/>
          <w:szCs w:val="22"/>
        </w:rPr>
        <w:t xml:space="preserve"> be used.</w:t>
      </w:r>
    </w:p>
    <w:p w14:paraId="2CB6AC3F" w14:textId="77777777" w:rsidR="00713A2A" w:rsidRDefault="00713A2A" w:rsidP="00985AD8">
      <w:pPr>
        <w:ind w:left="1418" w:hanging="1418"/>
        <w:jc w:val="both"/>
        <w:rPr>
          <w:ins w:id="341" w:author="ESO Code Admin" w:date="2023-11-16T16:57:00Z"/>
          <w:rFonts w:ascii="Arial" w:hAnsi="Arial" w:cs="Arial"/>
          <w:sz w:val="22"/>
          <w:szCs w:val="22"/>
        </w:rPr>
      </w:pPr>
    </w:p>
    <w:p w14:paraId="6EA10D02" w14:textId="727DCA29" w:rsidR="00713A2A" w:rsidRDefault="00713A2A" w:rsidP="00985AD8">
      <w:pPr>
        <w:ind w:left="1418" w:hanging="1418"/>
        <w:jc w:val="both"/>
        <w:rPr>
          <w:rFonts w:ascii="Arial" w:hAnsi="Arial" w:cs="Arial"/>
          <w:sz w:val="22"/>
          <w:szCs w:val="22"/>
        </w:rPr>
      </w:pPr>
      <w:commentRangeStart w:id="342"/>
      <w:ins w:id="343" w:author="ESO Code Admin" w:date="2023-11-16T16:57:00Z">
        <w:r>
          <w:rPr>
            <w:rFonts w:ascii="Arial" w:hAnsi="Arial" w:cs="Arial"/>
            <w:sz w:val="22"/>
            <w:szCs w:val="22"/>
          </w:rPr>
          <w:t>14.1</w:t>
        </w:r>
        <w:r w:rsidR="004207D9">
          <w:rPr>
            <w:rFonts w:ascii="Arial" w:hAnsi="Arial" w:cs="Arial"/>
            <w:sz w:val="22"/>
            <w:szCs w:val="22"/>
          </w:rPr>
          <w:t>5.158c</w:t>
        </w:r>
      </w:ins>
      <w:commentRangeEnd w:id="342"/>
      <w:ins w:id="344" w:author="ESO Code Admin" w:date="2023-11-16T16:58:00Z">
        <w:r w:rsidR="00CD5FBD">
          <w:rPr>
            <w:rStyle w:val="CommentReference"/>
            <w:rFonts w:ascii="Arial" w:hAnsi="Arial"/>
            <w:lang w:eastAsia="en-US"/>
          </w:rPr>
          <w:commentReference w:id="342"/>
        </w:r>
      </w:ins>
      <w:ins w:id="345" w:author="ESO Code Admin" w:date="2023-11-16T16:57:00Z">
        <w:r w:rsidR="004207D9">
          <w:rPr>
            <w:rFonts w:ascii="Arial" w:hAnsi="Arial" w:cs="Arial"/>
            <w:sz w:val="22"/>
            <w:szCs w:val="22"/>
          </w:rPr>
          <w:tab/>
        </w:r>
        <w:r w:rsidR="004207D9" w:rsidRPr="004207D9">
          <w:rPr>
            <w:rFonts w:ascii="Arial" w:hAnsi="Arial" w:cs="Arial"/>
            <w:sz w:val="22"/>
            <w:szCs w:val="22"/>
          </w:rPr>
          <w:t xml:space="preserve">For </w:t>
        </w:r>
        <w:r w:rsidR="004207D9" w:rsidRPr="004D1563">
          <w:rPr>
            <w:rFonts w:ascii="Arial" w:hAnsi="Arial" w:cs="Arial"/>
            <w:b/>
            <w:bCs/>
            <w:sz w:val="22"/>
            <w:szCs w:val="22"/>
          </w:rPr>
          <w:t>Final Demand Sites</w:t>
        </w:r>
        <w:r w:rsidR="004207D9" w:rsidRPr="004207D9">
          <w:rPr>
            <w:rFonts w:ascii="Arial" w:hAnsi="Arial" w:cs="Arial"/>
            <w:sz w:val="22"/>
            <w:szCs w:val="22"/>
          </w:rPr>
          <w:t xml:space="preserve"> and </w:t>
        </w:r>
        <w:r w:rsidR="004207D9" w:rsidRPr="004D1563">
          <w:rPr>
            <w:rFonts w:ascii="Arial" w:hAnsi="Arial" w:cs="Arial"/>
            <w:b/>
            <w:bCs/>
            <w:sz w:val="22"/>
            <w:szCs w:val="22"/>
          </w:rPr>
          <w:t>Mixed Demand Sites</w:t>
        </w:r>
        <w:r w:rsidR="004207D9" w:rsidRPr="004207D9">
          <w:rPr>
            <w:rFonts w:ascii="Arial" w:hAnsi="Arial" w:cs="Arial"/>
            <w:sz w:val="22"/>
            <w:szCs w:val="22"/>
          </w:rPr>
          <w:t xml:space="preserve"> connected to the NETS which have been allocated to a </w:t>
        </w:r>
        <w:r w:rsidR="004207D9" w:rsidRPr="004D1563">
          <w:rPr>
            <w:rFonts w:ascii="Arial" w:hAnsi="Arial" w:cs="Arial"/>
            <w:b/>
            <w:bCs/>
            <w:sz w:val="22"/>
            <w:szCs w:val="22"/>
          </w:rPr>
          <w:t>Charging Band</w:t>
        </w:r>
        <w:r w:rsidR="004207D9" w:rsidRPr="004207D9">
          <w:rPr>
            <w:rFonts w:ascii="Arial" w:hAnsi="Arial" w:cs="Arial"/>
            <w:sz w:val="22"/>
            <w:szCs w:val="22"/>
          </w:rPr>
          <w:t xml:space="preserve"> in accordance with 14.15.156, and which have more than one </w:t>
        </w:r>
        <w:r w:rsidR="004207D9" w:rsidRPr="004D1563">
          <w:rPr>
            <w:rFonts w:ascii="Arial" w:hAnsi="Arial" w:cs="Arial"/>
            <w:b/>
            <w:bCs/>
            <w:sz w:val="22"/>
            <w:szCs w:val="22"/>
          </w:rPr>
          <w:t>Supplier BM Unit</w:t>
        </w:r>
        <w:r w:rsidR="004207D9" w:rsidRPr="004207D9">
          <w:rPr>
            <w:rFonts w:ascii="Arial" w:hAnsi="Arial" w:cs="Arial"/>
            <w:sz w:val="22"/>
            <w:szCs w:val="22"/>
          </w:rPr>
          <w:t>, the charges will be divided and apportioned in accordance with the process as set out under 14.17.13.</w:t>
        </w:r>
      </w:ins>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50B37DF" w:rsidR="00DC2C60" w:rsidRDefault="00DC2C60" w:rsidP="00DC2C60">
      <w:pPr>
        <w:rPr>
          <w:rFonts w:ascii="Arial" w:hAnsi="Arial" w:cs="Arial"/>
          <w:lang w:val="en-US"/>
        </w:rPr>
      </w:pPr>
      <w:bookmarkStart w:id="346" w:name="S1415162"/>
      <w:r>
        <w:rPr>
          <w:rFonts w:ascii="Arial" w:eastAsia="Calibri" w:hAnsi="Arial" w:cs="Arial"/>
          <w:lang w:val="en-US"/>
        </w:rPr>
        <w:t>14.15.1</w:t>
      </w:r>
      <w:r w:rsidR="00B336A7">
        <w:rPr>
          <w:rFonts w:ascii="Arial" w:eastAsia="Calibri" w:hAnsi="Arial" w:cs="Arial"/>
          <w:lang w:val="en-US"/>
        </w:rPr>
        <w:t>62</w:t>
      </w:r>
      <w:bookmarkEnd w:id="346"/>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ins w:id="347" w:author="ESO Code Admin" w:date="2023-11-09T11:50:00Z">
        <w:r w:rsidR="0012520E">
          <w:rPr>
            <w:rFonts w:ascii="Arial" w:hAnsi="Arial" w:cs="Arial"/>
            <w:b/>
            <w:bCs/>
            <w:lang w:val="en-US"/>
          </w:rPr>
          <w:t>(s)</w:t>
        </w:r>
      </w:ins>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 xml:space="preserve">for their respective </w:t>
      </w:r>
      <w:proofErr w:type="gramStart"/>
      <w:r>
        <w:rPr>
          <w:rFonts w:ascii="Arial" w:hAnsi="Arial" w:cs="Arial"/>
          <w:lang w:val="en-US"/>
        </w:rPr>
        <w:t>network</w:t>
      </w:r>
      <w:proofErr w:type="gramEnd"/>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lastRenderedPageBreak/>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xml:space="preserve">.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348" w:name="_Int_QnRndOFl"/>
      <w:proofErr w:type="gramStart"/>
      <w:r w:rsidRPr="0537B9E0">
        <w:rPr>
          <w:rFonts w:ascii="Arial" w:hAnsi="Arial" w:cs="Arial"/>
          <w:lang w:val="en-US"/>
        </w:rPr>
        <w:t>as a result of</w:t>
      </w:r>
      <w:bookmarkEnd w:id="348"/>
      <w:proofErr w:type="gramEnd"/>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349"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349"/>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w:t>
      </w:r>
      <w:proofErr w:type="gramStart"/>
      <w:r w:rsidRPr="002F4A25">
        <w:rPr>
          <w:rFonts w:ascii="Arial" w:hAnsi="Arial" w:cs="Arial"/>
          <w:sz w:val="22"/>
          <w:szCs w:val="22"/>
        </w:rPr>
        <w:t>a</w:t>
      </w:r>
      <w:proofErr w:type="gramEnd"/>
      <w:r w:rsidRPr="002F4A25">
        <w:rPr>
          <w:rFonts w:ascii="Arial" w:hAnsi="Arial" w:cs="Arial"/>
          <w:sz w:val="22"/>
          <w:szCs w:val="22"/>
        </w:rPr>
        <w:t xml:space="preserve">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350"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350"/>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351" w:name="_Int_RX8r3RnS"/>
      <w:r w:rsidRPr="0537B9E0">
        <w:rPr>
          <w:rFonts w:ascii="Arial" w:hAnsi="Arial" w:cs="Arial"/>
          <w:sz w:val="22"/>
          <w:szCs w:val="22"/>
        </w:rPr>
        <w:t>acting reasonably, have</w:t>
      </w:r>
      <w:bookmarkEnd w:id="351"/>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w:t>
      </w:r>
      <w:proofErr w:type="gramStart"/>
      <w:r w:rsidRPr="0537B9E0">
        <w:rPr>
          <w:rFonts w:ascii="Arial" w:hAnsi="Arial" w:cs="Arial"/>
          <w:sz w:val="22"/>
          <w:szCs w:val="22"/>
        </w:rPr>
        <w:t>invalid</w:t>
      </w:r>
      <w:proofErr w:type="gramEnd"/>
      <w:r w:rsidRPr="0537B9E0">
        <w:rPr>
          <w:rFonts w:ascii="Arial" w:hAnsi="Arial" w:cs="Arial"/>
          <w:sz w:val="22"/>
          <w:szCs w:val="22"/>
        </w:rPr>
        <w:t xml:space="preserve">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2" w:name="_Toc32201082"/>
      <w:bookmarkStart w:id="353" w:name="_Toc49661119"/>
      <w:bookmarkEnd w:id="333"/>
      <w:bookmarkEnd w:id="33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4" w:name="_Ref506957800"/>
      <w:bookmarkStart w:id="355" w:name="_Toc32201083"/>
      <w:bookmarkStart w:id="356" w:name="_Toc49661120"/>
      <w:bookmarkStart w:id="357" w:name="_Toc98821478"/>
      <w:bookmarkStart w:id="358" w:name="_Toc111259845"/>
      <w:bookmarkStart w:id="359" w:name="_Toc111262532"/>
      <w:bookmarkStart w:id="360" w:name="_Toc274049695"/>
      <w:bookmarkEnd w:id="352"/>
      <w:bookmarkEnd w:id="353"/>
      <w:r w:rsidRPr="00D54761">
        <w:rPr>
          <w:bCs/>
          <w:color w:val="auto"/>
          <w:sz w:val="28"/>
          <w:szCs w:val="28"/>
        </w:rPr>
        <w:t>14.16 Derivation of the Transmission Network Use of System Energy Consumption Tariff</w:t>
      </w:r>
      <w:bookmarkEnd w:id="354"/>
      <w:bookmarkEnd w:id="355"/>
      <w:bookmarkEnd w:id="356"/>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57"/>
      <w:bookmarkEnd w:id="358"/>
      <w:bookmarkEnd w:id="359"/>
      <w:r w:rsidRPr="00D54761">
        <w:rPr>
          <w:bCs/>
          <w:color w:val="auto"/>
          <w:sz w:val="28"/>
          <w:szCs w:val="28"/>
        </w:rPr>
        <w:t>s</w:t>
      </w:r>
      <w:bookmarkEnd w:id="36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w:t>
      </w:r>
      <w:proofErr w:type="gramStart"/>
      <w:r w:rsidR="00185A2E">
        <w:t xml:space="preserve">Locational </w:t>
      </w:r>
      <w:r>
        <w:t xml:space="preserve"> Demand</w:t>
      </w:r>
      <w:proofErr w:type="gramEnd"/>
      <w:r>
        <w:t xml:space="preserve">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361" w:name="_Toc274049696"/>
      <w:r>
        <w:t>Short Term Transmission Entry Capacity (STTEC) Tariff</w:t>
      </w:r>
      <w:bookmarkEnd w:id="361"/>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w:t>
      </w:r>
      <w:proofErr w:type="spellStart"/>
      <w:proofErr w:type="gramStart"/>
      <w:r w:rsidR="44A6D22D">
        <w:t>ET</w:t>
      </w:r>
      <w:r w:rsidR="44A6D22D" w:rsidRPr="0537B9E0">
        <w:rPr>
          <w:vertAlign w:val="subscript"/>
        </w:rPr>
        <w:t>Gi</w:t>
      </w:r>
      <w:proofErr w:type="spellEnd"/>
      <w:r w:rsidR="44A6D22D">
        <w:t xml:space="preserve">) </w:t>
      </w:r>
      <w:r>
        <w:t xml:space="preserve"> annual</w:t>
      </w:r>
      <w:proofErr w:type="gramEnd"/>
      <w:r>
        <w:t xml:space="preserve">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The periods over which the tariff would be prorated would be identical to the periods used when calculating the wider tariff (</w:t>
      </w:r>
      <w:proofErr w:type="gramStart"/>
      <w:r w:rsidRPr="0537B9E0">
        <w:rPr>
          <w:rFonts w:cs="Arial"/>
        </w:rPr>
        <w:t>i.e.</w:t>
      </w:r>
      <w:proofErr w:type="gramEnd"/>
      <w:r w:rsidRPr="0537B9E0">
        <w:rPr>
          <w:rFonts w:cs="Arial"/>
        </w:rPr>
        <w:t xml:space="preserv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 xml:space="preserve">STTECs will not be reconciled following a </w:t>
      </w:r>
      <w:proofErr w:type="spellStart"/>
      <w:r>
        <w:t>mid year</w:t>
      </w:r>
      <w:proofErr w:type="spellEnd"/>
      <w:r>
        <w:t xml:space="preserve">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1D672F72" w:rsidR="006661FE" w:rsidRDefault="006661FE" w:rsidP="006661FE">
      <w:pPr>
        <w:ind w:left="709" w:firstLine="720"/>
        <w:jc w:val="both"/>
        <w:rPr>
          <w:sz w:val="22"/>
        </w:rPr>
      </w:pPr>
      <w:r>
        <w:rPr>
          <w:sz w:val="22"/>
        </w:rPr>
        <w:t xml:space="preserve"> </w:t>
      </w:r>
      <w:r>
        <w:rPr>
          <w:rFonts w:ascii="Arial" w:hAnsi="Arial"/>
          <w:sz w:val="22"/>
        </w:rPr>
        <w:t>STTEC tariff</w:t>
      </w:r>
      <w:proofErr w:type="gramStart"/>
      <w:r>
        <w:rPr>
          <w:rFonts w:ascii="Arial" w:hAnsi="Arial"/>
          <w:sz w:val="22"/>
        </w:rPr>
        <w:t xml:space="preserve">   (</w:t>
      </w:r>
      <w:proofErr w:type="gramEnd"/>
      <w:r>
        <w:rPr>
          <w:rFonts w:ascii="Arial" w:hAnsi="Arial"/>
          <w:sz w:val="22"/>
        </w:rPr>
        <w:t>£/kW/period)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362" w:name="_Toc274049697"/>
      <w:r w:rsidRPr="00DC7159">
        <w:t>Limited Duration Transmission Entry Capacity (LDTEC) Tariffs</w:t>
      </w:r>
      <w:bookmarkEnd w:id="362"/>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The periods over which the tariff would be prorated would be identical to the periods used when calculating the wider tariff (</w:t>
      </w:r>
      <w:proofErr w:type="spellStart"/>
      <w:proofErr w:type="gramStart"/>
      <w:r w:rsidRPr="0537B9E0">
        <w:rPr>
          <w:rFonts w:cs="Arial"/>
        </w:rPr>
        <w:t>ie</w:t>
      </w:r>
      <w:proofErr w:type="spellEnd"/>
      <w:proofErr w:type="gramEnd"/>
      <w:r w:rsidRPr="0537B9E0">
        <w:rPr>
          <w:rFonts w:cs="Arial"/>
        </w:rPr>
        <w:t xml:space="preserv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 xml:space="preserve">TECs will not be reconciled following a </w:t>
      </w:r>
      <w:proofErr w:type="spellStart"/>
      <w:r>
        <w:t>mid year</w:t>
      </w:r>
      <w:proofErr w:type="spellEnd"/>
      <w:r>
        <w:t xml:space="preserve">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363"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364" w:name="_Toc32201085"/>
      <w:bookmarkStart w:id="365" w:name="_Toc49661123"/>
      <w:bookmarkStart w:id="366" w:name="_Toc274049698"/>
      <w:bookmarkEnd w:id="363"/>
      <w:r w:rsidRPr="00D54761">
        <w:rPr>
          <w:color w:val="auto"/>
          <w:sz w:val="28"/>
          <w:szCs w:val="28"/>
        </w:rPr>
        <w:lastRenderedPageBreak/>
        <w:t>14.17 Demand Charges</w:t>
      </w:r>
      <w:bookmarkEnd w:id="364"/>
      <w:bookmarkEnd w:id="365"/>
      <w:bookmarkEnd w:id="36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367" w:name="_Toc32201086"/>
      <w:bookmarkStart w:id="368" w:name="_Toc49661124"/>
      <w:bookmarkStart w:id="369" w:name="_Toc274049699"/>
      <w:r>
        <w:t>Parties Liable for Demand Charges</w:t>
      </w:r>
      <w:bookmarkEnd w:id="367"/>
      <w:bookmarkEnd w:id="368"/>
      <w:bookmarkEnd w:id="369"/>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 xml:space="preserve">Demand charges are subdivided into charges </w:t>
      </w:r>
      <w:proofErr w:type="gramStart"/>
      <w:r w:rsidRPr="0537B9E0">
        <w:rPr>
          <w:rFonts w:ascii="Arial" w:hAnsi="Arial" w:cs="Arial"/>
          <w:i w:val="0"/>
        </w:rPr>
        <w:t>for  demand</w:t>
      </w:r>
      <w:proofErr w:type="gramEnd"/>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370" w:name="_Int_8NZgU8u1"/>
      <w:r w:rsidRPr="0537B9E0">
        <w:rPr>
          <w:rFonts w:ascii="Arial" w:hAnsi="Arial" w:cs="Arial"/>
          <w:i w:val="0"/>
        </w:rPr>
        <w:t>energy</w:t>
      </w:r>
      <w:bookmarkEnd w:id="370"/>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371" w:name="_Int_UK3QItuu"/>
      <w:proofErr w:type="gramStart"/>
      <w:r w:rsidRPr="0537B9E0">
        <w:rPr>
          <w:rFonts w:ascii="Arial" w:hAnsi="Arial" w:cs="Arial"/>
          <w:i w:val="0"/>
        </w:rPr>
        <w:t>all of</w:t>
      </w:r>
      <w:bookmarkEnd w:id="371"/>
      <w:proofErr w:type="gramEnd"/>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372" w:name="_Toc32201087"/>
      <w:bookmarkStart w:id="373" w:name="_Toc49661125"/>
      <w:bookmarkStart w:id="374" w:name="_Toc274049700"/>
      <w:r>
        <w:t xml:space="preserve">Basis </w:t>
      </w:r>
      <w:proofErr w:type="gramStart"/>
      <w:r>
        <w:t xml:space="preserve">of </w:t>
      </w:r>
      <w:r w:rsidR="00A26D6E">
        <w:t xml:space="preserve"> </w:t>
      </w:r>
      <w:r>
        <w:t>Demand</w:t>
      </w:r>
      <w:proofErr w:type="gramEnd"/>
      <w:r w:rsidR="00862939">
        <w:t xml:space="preserve"> Locational</w:t>
      </w:r>
      <w:r>
        <w:t xml:space="preserve"> Charges</w:t>
      </w:r>
      <w:bookmarkEnd w:id="372"/>
      <w:bookmarkEnd w:id="373"/>
      <w:bookmarkEnd w:id="374"/>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 xml:space="preserve">£0/kW charge for Half Hourly and £0/kWh for </w:t>
      </w:r>
      <w:proofErr w:type="gramStart"/>
      <w:r w:rsidR="006661FE">
        <w:t>Non Half</w:t>
      </w:r>
      <w:proofErr w:type="gramEnd"/>
      <w:r w:rsidR="006661FE">
        <w:t xml:space="preserve">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proofErr w:type="gramStart"/>
      <w:r>
        <w:t xml:space="preserve">Chargeable </w:t>
      </w:r>
      <w:r w:rsidR="39E75A13">
        <w:t xml:space="preserve"> </w:t>
      </w:r>
      <w:r>
        <w:t>Demand</w:t>
      </w:r>
      <w:proofErr w:type="gramEnd"/>
      <w:r>
        <w:t xml:space="preserve">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w:t>
      </w:r>
      <w:proofErr w:type="gramStart"/>
      <w:r>
        <w:t xml:space="preserve">of </w:t>
      </w:r>
      <w:r w:rsidR="39E75A13">
        <w:t xml:space="preserve"> </w:t>
      </w:r>
      <w:r>
        <w:t>demand</w:t>
      </w:r>
      <w:proofErr w:type="gramEnd"/>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w:t>
      </w:r>
      <w:proofErr w:type="gramStart"/>
      <w:r>
        <w:t xml:space="preserve">of </w:t>
      </w:r>
      <w:r w:rsidR="00A26D6E">
        <w:t xml:space="preserve"> </w:t>
      </w:r>
      <w:r>
        <w:t>demand</w:t>
      </w:r>
      <w:proofErr w:type="gramEnd"/>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w:t>
      </w:r>
      <w:proofErr w:type="spellStart"/>
      <w:r>
        <w:t>pro rated</w:t>
      </w:r>
      <w:proofErr w:type="spellEnd"/>
      <w:r>
        <w:t xml:space="preserve">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CD5FBD"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m:t>
              </m:r>
              <m:r>
                <w:rPr>
                  <w:rFonts w:ascii="Cambria Math" w:eastAsia="Calibri" w:hAnsi="Cambria Math"/>
                  <w:sz w:val="18"/>
                  <w:szCs w:val="18"/>
                </w:rPr>
                <m:t xml:space="preserve"> </m:t>
              </m:r>
              <m:r>
                <w:rPr>
                  <w:rFonts w:ascii="Cambria Math" w:eastAsia="Calibri" w:hAnsi="Cambria Math"/>
                  <w:sz w:val="18"/>
                  <w:szCs w:val="18"/>
                </w:rPr>
                <m:t>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lastRenderedPageBreak/>
        <w:drawing>
          <wp:inline distT="0" distB="0" distL="0" distR="0" wp14:anchorId="0107CD10" wp14:editId="23529716">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385ACDE4">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lastRenderedPageBreak/>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375" w:name="_Supplier_BM_Unit"/>
      <w:bookmarkStart w:id="376" w:name="_Toc49661126"/>
      <w:bookmarkStart w:id="377" w:name="_Toc274049701"/>
      <w:bookmarkEnd w:id="375"/>
      <w:r w:rsidRPr="00543982">
        <w:rPr>
          <w:rFonts w:ascii="Arial" w:hAnsi="Arial" w:cs="Arial"/>
          <w:b/>
        </w:rPr>
        <w:t>Supplier BM Unit</w:t>
      </w:r>
      <w:bookmarkEnd w:id="376"/>
      <w:bookmarkEnd w:id="377"/>
      <w:r w:rsidRPr="00543982">
        <w:rPr>
          <w:rFonts w:ascii="Arial" w:hAnsi="Arial" w:cs="Arial"/>
          <w:b/>
        </w:rPr>
        <w:t xml:space="preserve"> </w:t>
      </w:r>
    </w:p>
    <w:p w14:paraId="56B7796B" w14:textId="4B886094" w:rsidR="006661FE" w:rsidRDefault="006661FE" w:rsidP="00533333">
      <w:pPr>
        <w:pStyle w:val="1"/>
        <w:numPr>
          <w:ilvl w:val="0"/>
          <w:numId w:val="110"/>
        </w:numPr>
        <w:jc w:val="both"/>
      </w:pPr>
      <w:bookmarkStart w:id="378" w:name="_Ref150363971"/>
      <w:r>
        <w:t xml:space="preserve">A Supplier BM Unit charges will be the sum of its </w:t>
      </w:r>
      <w:proofErr w:type="gramStart"/>
      <w:r>
        <w:t>energy</w:t>
      </w:r>
      <w:r w:rsidR="00793AFF">
        <w:t>,  demand</w:t>
      </w:r>
      <w:proofErr w:type="gramEnd"/>
      <w:r w:rsidR="00F27AE2">
        <w:t xml:space="preserve"> locational</w:t>
      </w:r>
      <w:r w:rsidR="00964501">
        <w:t>, Transmission Demand Residual</w:t>
      </w:r>
      <w:ins w:id="379" w:author="ESO Code Admin" w:date="2023-11-08T06:31:00Z">
        <w:r w:rsidR="001A519D">
          <w:t xml:space="preserve"> </w:t>
        </w:r>
      </w:ins>
      <w:r>
        <w:t xml:space="preserve">and </w:t>
      </w:r>
      <w:r w:rsidR="00793AFF">
        <w:t xml:space="preserve">embedded export </w:t>
      </w:r>
      <w:r>
        <w:t>liabilities where:</w:t>
      </w:r>
      <w:bookmarkEnd w:id="378"/>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 xml:space="preserve">The </w:t>
      </w:r>
      <w:proofErr w:type="gramStart"/>
      <w:r>
        <w:t>Chargeable</w:t>
      </w:r>
      <w:r w:rsidR="00793AFF">
        <w:t xml:space="preserve"> </w:t>
      </w:r>
      <w:r>
        <w:t xml:space="preserve"> Demand</w:t>
      </w:r>
      <w:proofErr w:type="gramEnd"/>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5B3AF612" w:rsidR="00E64D8B" w:rsidRPr="004845A7" w:rsidRDefault="00E64D8B" w:rsidP="00E64D8B">
      <w:pPr>
        <w:pStyle w:val="1"/>
        <w:numPr>
          <w:ilvl w:val="0"/>
          <w:numId w:val="56"/>
        </w:numPr>
        <w:tabs>
          <w:tab w:val="num" w:pos="1767"/>
        </w:tabs>
        <w:ind w:left="1767"/>
        <w:jc w:val="both"/>
        <w:rPr>
          <w:ins w:id="380" w:author="ESO Code Admin" w:date="2023-11-16T16:53:00Z"/>
        </w:rPr>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ins w:id="381" w:author="ESO Code Admin" w:date="2023-11-08T06:14:00Z">
        <w:r w:rsidR="00BD1261">
          <w:t xml:space="preserve">. </w:t>
        </w:r>
        <w:r w:rsidR="00BD1261" w:rsidRPr="007F1E9A">
          <w:rPr>
            <w:rFonts w:ascii="Arial" w:hAnsi="Arial" w:cs="Arial"/>
            <w:color w:val="FF0000"/>
            <w:szCs w:val="22"/>
          </w:rPr>
          <w:t xml:space="preserve">Where a </w:t>
        </w:r>
        <w:r w:rsidR="00BD1261" w:rsidRPr="007F1E9A">
          <w:rPr>
            <w:rFonts w:ascii="Arial" w:hAnsi="Arial" w:cs="Arial"/>
            <w:b/>
            <w:bCs/>
            <w:color w:val="FF0000"/>
            <w:szCs w:val="22"/>
          </w:rPr>
          <w:t>Connection Site</w:t>
        </w:r>
        <w:r w:rsidR="00BD1261" w:rsidRPr="007F1E9A">
          <w:rPr>
            <w:rFonts w:ascii="Arial" w:hAnsi="Arial" w:cs="Arial"/>
            <w:color w:val="FF0000"/>
            <w:szCs w:val="22"/>
          </w:rPr>
          <w:t xml:space="preserve"> has more than one </w:t>
        </w:r>
        <w:r w:rsidR="00BD1261" w:rsidRPr="007F1E9A">
          <w:rPr>
            <w:rFonts w:ascii="Arial" w:hAnsi="Arial" w:cs="Arial"/>
            <w:b/>
            <w:bCs/>
            <w:color w:val="FF0000"/>
            <w:szCs w:val="22"/>
          </w:rPr>
          <w:t>Supplier BM</w:t>
        </w:r>
        <w:r w:rsidR="00CD36E2" w:rsidRPr="007F1E9A">
          <w:rPr>
            <w:rFonts w:ascii="Arial" w:hAnsi="Arial" w:cs="Arial"/>
            <w:b/>
            <w:bCs/>
            <w:color w:val="FF0000"/>
            <w:szCs w:val="22"/>
          </w:rPr>
          <w:t xml:space="preserve"> </w:t>
        </w:r>
        <w:r w:rsidR="00BD1261" w:rsidRPr="007F1E9A">
          <w:rPr>
            <w:rFonts w:ascii="Arial" w:hAnsi="Arial" w:cs="Arial"/>
            <w:b/>
            <w:bCs/>
            <w:color w:val="FF0000"/>
            <w:szCs w:val="22"/>
          </w:rPr>
          <w:t>U</w:t>
        </w:r>
        <w:r w:rsidR="00CD36E2" w:rsidRPr="007F1E9A">
          <w:rPr>
            <w:rFonts w:ascii="Arial" w:hAnsi="Arial" w:cs="Arial"/>
            <w:b/>
            <w:bCs/>
            <w:color w:val="FF0000"/>
            <w:szCs w:val="22"/>
          </w:rPr>
          <w:t>nit</w:t>
        </w:r>
        <w:r w:rsidR="00BD1261" w:rsidRPr="007F1E9A">
          <w:rPr>
            <w:rFonts w:ascii="Arial" w:hAnsi="Arial" w:cs="Arial"/>
            <w:color w:val="FF0000"/>
            <w:szCs w:val="22"/>
          </w:rPr>
          <w:t xml:space="preserve">, the charges will be divided annually between the relevant </w:t>
        </w:r>
        <w:r w:rsidR="00BD1261" w:rsidRPr="007F1E9A">
          <w:rPr>
            <w:rFonts w:ascii="Arial" w:hAnsi="Arial" w:cs="Arial"/>
            <w:b/>
            <w:bCs/>
            <w:color w:val="FF0000"/>
            <w:szCs w:val="22"/>
          </w:rPr>
          <w:t>Supplier BM</w:t>
        </w:r>
        <w:r w:rsidR="00CD36E2" w:rsidRPr="007F1E9A">
          <w:rPr>
            <w:rFonts w:ascii="Arial" w:hAnsi="Arial" w:cs="Arial"/>
            <w:b/>
            <w:bCs/>
            <w:color w:val="FF0000"/>
            <w:szCs w:val="22"/>
          </w:rPr>
          <w:t xml:space="preserve"> </w:t>
        </w:r>
        <w:r w:rsidR="00BD1261" w:rsidRPr="007F1E9A">
          <w:rPr>
            <w:rFonts w:ascii="Arial" w:hAnsi="Arial" w:cs="Arial"/>
            <w:b/>
            <w:bCs/>
            <w:color w:val="FF0000"/>
            <w:szCs w:val="22"/>
          </w:rPr>
          <w:t>U</w:t>
        </w:r>
        <w:r w:rsidR="009B6730" w:rsidRPr="007F1E9A">
          <w:rPr>
            <w:rFonts w:ascii="Arial" w:hAnsi="Arial" w:cs="Arial"/>
            <w:b/>
            <w:bCs/>
            <w:color w:val="FF0000"/>
            <w:szCs w:val="22"/>
          </w:rPr>
          <w:t>nit</w:t>
        </w:r>
        <w:r w:rsidR="00BD1261" w:rsidRPr="007F1E9A">
          <w:rPr>
            <w:rFonts w:ascii="Arial" w:hAnsi="Arial" w:cs="Arial"/>
            <w:b/>
            <w:bCs/>
            <w:color w:val="FF0000"/>
            <w:szCs w:val="22"/>
          </w:rPr>
          <w:t>s</w:t>
        </w:r>
        <w:r w:rsidR="00BD1261" w:rsidRPr="007F1E9A">
          <w:rPr>
            <w:rFonts w:ascii="Arial" w:hAnsi="Arial" w:cs="Arial"/>
            <w:color w:val="FF0000"/>
            <w:szCs w:val="22"/>
          </w:rPr>
          <w:t xml:space="preserve"> in proportion to their annual </w:t>
        </w:r>
      </w:ins>
      <w:ins w:id="382" w:author="ESO Code Admin" w:date="2023-11-08T06:23:00Z">
        <w:r w:rsidR="0050717E" w:rsidRPr="007F1E9A">
          <w:rPr>
            <w:rFonts w:ascii="Arial" w:hAnsi="Arial" w:cs="Arial"/>
            <w:b/>
            <w:bCs/>
            <w:color w:val="FF0000"/>
            <w:szCs w:val="22"/>
          </w:rPr>
          <w:t>C</w:t>
        </w:r>
      </w:ins>
      <w:ins w:id="383" w:author="ESO Code Admin" w:date="2023-11-08T06:14:00Z">
        <w:r w:rsidR="00BD1261" w:rsidRPr="007F1E9A">
          <w:rPr>
            <w:rFonts w:ascii="Arial" w:hAnsi="Arial" w:cs="Arial"/>
            <w:b/>
            <w:bCs/>
            <w:color w:val="FF0000"/>
            <w:szCs w:val="22"/>
          </w:rPr>
          <w:t>onsumption</w:t>
        </w:r>
      </w:ins>
      <w:r w:rsidRPr="007F1E9A">
        <w:rPr>
          <w:rFonts w:ascii="Arial" w:hAnsi="Arial" w:cs="Arial"/>
        </w:rPr>
        <w:t>,</w:t>
      </w:r>
      <w:r>
        <w:t xml:space="preserve"> </w:t>
      </w:r>
      <w:r>
        <w:rPr>
          <w:i/>
        </w:rPr>
        <w:t>and</w:t>
      </w:r>
    </w:p>
    <w:p w14:paraId="4AA79E1C" w14:textId="77777777" w:rsidR="004845A7" w:rsidRDefault="004845A7" w:rsidP="004845A7">
      <w:pPr>
        <w:pStyle w:val="ListParagraph"/>
        <w:rPr>
          <w:ins w:id="384" w:author="ESO Code Admin" w:date="2023-11-16T16:53:00Z"/>
        </w:rPr>
      </w:pPr>
    </w:p>
    <w:p w14:paraId="2EB75794" w14:textId="001418B4" w:rsidR="004845A7" w:rsidRDefault="004845A7" w:rsidP="00CC4CFF">
      <w:pPr>
        <w:pStyle w:val="1"/>
        <w:jc w:val="both"/>
      </w:pPr>
      <w:commentRangeStart w:id="385"/>
      <w:ins w:id="386" w:author="ESO Code Admin" w:date="2023-11-16T16:53:00Z">
        <w:r w:rsidRPr="007F1E9A">
          <w:rPr>
            <w:rFonts w:ascii="Arial" w:hAnsi="Arial" w:cs="Arial"/>
            <w:color w:val="FF0000"/>
            <w:szCs w:val="22"/>
          </w:rPr>
          <w:t xml:space="preserve">Where a </w:t>
        </w:r>
        <w:r w:rsidRPr="007F1E9A">
          <w:rPr>
            <w:rFonts w:ascii="Arial" w:hAnsi="Arial" w:cs="Arial"/>
            <w:b/>
            <w:bCs/>
            <w:color w:val="FF0000"/>
            <w:szCs w:val="22"/>
          </w:rPr>
          <w:t>Connection Site</w:t>
        </w:r>
        <w:r w:rsidRPr="007F1E9A">
          <w:rPr>
            <w:rFonts w:ascii="Arial" w:hAnsi="Arial" w:cs="Arial"/>
            <w:color w:val="FF0000"/>
            <w:szCs w:val="22"/>
          </w:rPr>
          <w:t xml:space="preserve"> </w:t>
        </w:r>
        <w:r>
          <w:rPr>
            <w:rFonts w:ascii="Arial" w:hAnsi="Arial" w:cs="Arial"/>
            <w:color w:val="FF0000"/>
            <w:szCs w:val="22"/>
          </w:rPr>
          <w:t>is served by</w:t>
        </w:r>
        <w:r w:rsidRPr="007F1E9A">
          <w:rPr>
            <w:rFonts w:ascii="Arial" w:hAnsi="Arial" w:cs="Arial"/>
            <w:color w:val="FF0000"/>
            <w:szCs w:val="22"/>
          </w:rPr>
          <w:t xml:space="preserve"> more than one </w:t>
        </w:r>
        <w:r w:rsidRPr="007F1E9A">
          <w:rPr>
            <w:rFonts w:ascii="Arial" w:hAnsi="Arial" w:cs="Arial"/>
            <w:b/>
            <w:bCs/>
            <w:color w:val="FF0000"/>
            <w:szCs w:val="22"/>
          </w:rPr>
          <w:t>Supplier BM Unit</w:t>
        </w:r>
        <w:r w:rsidRPr="007F1E9A">
          <w:rPr>
            <w:rFonts w:ascii="Arial" w:hAnsi="Arial" w:cs="Arial"/>
            <w:color w:val="FF0000"/>
            <w:szCs w:val="22"/>
          </w:rPr>
          <w:t xml:space="preserve">, the charges will be divided annually between the relevant </w:t>
        </w:r>
        <w:r w:rsidRPr="007F1E9A">
          <w:rPr>
            <w:rFonts w:ascii="Arial" w:hAnsi="Arial" w:cs="Arial"/>
            <w:b/>
            <w:bCs/>
            <w:color w:val="FF0000"/>
            <w:szCs w:val="22"/>
          </w:rPr>
          <w:t>Supplier BM Units</w:t>
        </w:r>
        <w:r w:rsidRPr="007F1E9A">
          <w:rPr>
            <w:rFonts w:ascii="Arial" w:hAnsi="Arial" w:cs="Arial"/>
            <w:color w:val="FF0000"/>
            <w:szCs w:val="22"/>
          </w:rPr>
          <w:t xml:space="preserve"> in proportion to their annual </w:t>
        </w:r>
        <w:r w:rsidRPr="007F1E9A">
          <w:rPr>
            <w:rFonts w:ascii="Arial" w:hAnsi="Arial" w:cs="Arial"/>
            <w:b/>
            <w:bCs/>
            <w:color w:val="FF0000"/>
            <w:szCs w:val="22"/>
          </w:rPr>
          <w:t>Consumption</w:t>
        </w:r>
        <w:r w:rsidRPr="007F1E9A">
          <w:rPr>
            <w:rFonts w:ascii="Arial" w:hAnsi="Arial" w:cs="Arial"/>
          </w:rPr>
          <w:t>,</w:t>
        </w:r>
        <w:r>
          <w:t xml:space="preserve"> </w:t>
        </w:r>
        <w:r>
          <w:rPr>
            <w:i/>
          </w:rPr>
          <w:t>and</w:t>
        </w:r>
      </w:ins>
      <w:commentRangeEnd w:id="385"/>
      <w:ins w:id="387" w:author="ESO Code Admin" w:date="2023-11-16T16:54:00Z">
        <w:r w:rsidR="0024002E">
          <w:rPr>
            <w:rStyle w:val="CommentReference"/>
            <w:rFonts w:ascii="Arial" w:hAnsi="Arial"/>
          </w:rPr>
          <w:commentReference w:id="385"/>
        </w:r>
      </w:ins>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rPr>
          <w:ins w:id="388" w:author="ESO Code Admin" w:date="2023-11-16T16:55:00Z"/>
        </w:rPr>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 xml:space="preserve">Charging </w:t>
      </w:r>
      <w:r>
        <w:rPr>
          <w:b/>
        </w:rPr>
        <w:lastRenderedPageBreak/>
        <w:t>Band</w:t>
      </w:r>
      <w:r>
        <w:t xml:space="preserve"> as served by that </w:t>
      </w:r>
      <w:r>
        <w:rPr>
          <w:b/>
        </w:rPr>
        <w:t>Supplier BM Unit</w:t>
      </w:r>
      <w:r>
        <w:t xml:space="preserve"> multiplied by the applicable </w:t>
      </w:r>
      <w:r>
        <w:rPr>
          <w:b/>
        </w:rPr>
        <w:t>UMS Tariff</w:t>
      </w:r>
      <w:r>
        <w:t xml:space="preserve"> (p/kWh) as determined in 14.15.141.</w:t>
      </w:r>
    </w:p>
    <w:p w14:paraId="1C90631B" w14:textId="41336622" w:rsidR="001C5D08" w:rsidRDefault="001C5D08" w:rsidP="00E64D8B">
      <w:pPr>
        <w:pStyle w:val="1"/>
        <w:numPr>
          <w:ilvl w:val="0"/>
          <w:numId w:val="56"/>
        </w:numPr>
        <w:tabs>
          <w:tab w:val="num" w:pos="1767"/>
        </w:tabs>
        <w:ind w:left="1767"/>
        <w:jc w:val="both"/>
      </w:pPr>
      <w:commentRangeStart w:id="389"/>
      <w:ins w:id="390" w:author="ESO Code Admin" w:date="2023-11-16T16:55:00Z">
        <w:r w:rsidRPr="001C5D08">
          <w:t xml:space="preserve">Where </w:t>
        </w:r>
      </w:ins>
      <w:ins w:id="391" w:author="ESO Code Admin" w:date="2023-11-16T16:56:00Z">
        <w:r>
          <w:rPr>
            <w:b/>
            <w:bCs/>
          </w:rPr>
          <w:t>T</w:t>
        </w:r>
      </w:ins>
      <w:ins w:id="392" w:author="ESO Code Admin" w:date="2023-11-16T16:55:00Z">
        <w:r w:rsidRPr="001C5D08">
          <w:rPr>
            <w:b/>
            <w:bCs/>
          </w:rPr>
          <w:t>he Company</w:t>
        </w:r>
        <w:r w:rsidRPr="001C5D08">
          <w:t xml:space="preserve"> has relevant information, it will provide this to the </w:t>
        </w:r>
        <w:r w:rsidRPr="001C5D08">
          <w:rPr>
            <w:b/>
            <w:bCs/>
          </w:rPr>
          <w:t>Supplier BMUs</w:t>
        </w:r>
        <w:r w:rsidRPr="001C5D08">
          <w:t xml:space="preserve"> in a timely manner.</w:t>
        </w:r>
      </w:ins>
      <w:commentRangeEnd w:id="389"/>
      <w:ins w:id="393" w:author="ESO Code Admin" w:date="2023-11-16T16:56:00Z">
        <w:r w:rsidR="00C01A6D">
          <w:rPr>
            <w:rStyle w:val="CommentReference"/>
            <w:rFonts w:ascii="Arial" w:hAnsi="Arial"/>
          </w:rPr>
          <w:commentReference w:id="389"/>
        </w:r>
      </w:ins>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394" w:name="_Toc49661127"/>
      <w:bookmarkStart w:id="395" w:name="_Toc274049702"/>
      <w:r w:rsidRPr="004248A1">
        <w:rPr>
          <w:rFonts w:ascii="Arial" w:hAnsi="Arial" w:cs="Arial"/>
          <w:b/>
        </w:rPr>
        <w:t>Power Stations with a Bilateral Connection Agreement</w:t>
      </w:r>
      <w:bookmarkEnd w:id="394"/>
      <w:r w:rsidRPr="004248A1">
        <w:rPr>
          <w:rFonts w:ascii="Arial" w:hAnsi="Arial" w:cs="Arial"/>
          <w:b/>
        </w:rPr>
        <w:t xml:space="preserve"> and Licensable Generation with a Bilateral Embedded Generation Agreement</w:t>
      </w:r>
      <w:bookmarkEnd w:id="395"/>
    </w:p>
    <w:p w14:paraId="3E14C05D" w14:textId="0D336F1E" w:rsidR="006661FE" w:rsidRDefault="005D4BD5" w:rsidP="00533333">
      <w:pPr>
        <w:pStyle w:val="1"/>
        <w:numPr>
          <w:ilvl w:val="0"/>
          <w:numId w:val="110"/>
        </w:numPr>
        <w:jc w:val="both"/>
      </w:pPr>
      <w:r>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396" w:name="_Toc49661128"/>
      <w:bookmarkStart w:id="397" w:name="_Toc274049703"/>
      <w:r w:rsidRPr="004248A1">
        <w:rPr>
          <w:rFonts w:ascii="Arial" w:hAnsi="Arial" w:cs="Arial"/>
          <w:b/>
        </w:rPr>
        <w:t>Exemptible Generation and Derogated Distribution Interconnectors with a Bilateral Embedded Generation Agreement</w:t>
      </w:r>
      <w:bookmarkEnd w:id="396"/>
      <w:bookmarkEnd w:id="397"/>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w:t>
      </w:r>
      <w:proofErr w:type="gramStart"/>
      <w:r>
        <w:t xml:space="preserve">Chargeable </w:t>
      </w:r>
      <w:r w:rsidR="00793AFF">
        <w:t xml:space="preserve"> </w:t>
      </w:r>
      <w:r>
        <w:t>Demand</w:t>
      </w:r>
      <w:proofErr w:type="gramEnd"/>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398" w:name="_Toc32201088"/>
      <w:bookmarkStart w:id="399" w:name="_Toc49661130"/>
    </w:p>
    <w:p w14:paraId="0B6583C1" w14:textId="77777777" w:rsidR="006661FE" w:rsidRDefault="006661FE" w:rsidP="006661FE">
      <w:pPr>
        <w:pStyle w:val="Heading2"/>
      </w:pPr>
      <w:bookmarkStart w:id="400" w:name="_Toc274049704"/>
      <w:r>
        <w:t>Small Generators Tariffs</w:t>
      </w:r>
      <w:bookmarkEnd w:id="400"/>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401" w:name="_Toc274049705"/>
      <w:r>
        <w:t>The Triad</w:t>
      </w:r>
      <w:bookmarkEnd w:id="398"/>
      <w:bookmarkEnd w:id="399"/>
      <w:bookmarkEnd w:id="401"/>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402"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lastRenderedPageBreak/>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402"/>
    <w:p w14:paraId="7B33B3B5" w14:textId="77777777" w:rsidR="006661FE" w:rsidRDefault="006661FE" w:rsidP="006661FE">
      <w:pPr>
        <w:pStyle w:val="1"/>
        <w:jc w:val="both"/>
      </w:pPr>
    </w:p>
    <w:bookmarkStart w:id="403"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403"/>
      <w:r>
        <w:fldChar w:fldCharType="begin"/>
      </w:r>
      <w:r>
        <w:instrText xml:space="preserve"> XE "Trading Unit" </w:instrText>
      </w:r>
      <w:r>
        <w:fldChar w:fldCharType="end"/>
      </w:r>
    </w:p>
    <w:bookmarkStart w:id="404"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404"/>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405" w:name="_Hlt497734631"/>
      <w:bookmarkEnd w:id="405"/>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 xml:space="preserve">Throughout the year, Users’ monthly demand charges will be based </w:t>
      </w:r>
      <w:proofErr w:type="gramStart"/>
      <w:r w:rsidR="00B45822">
        <w:rPr>
          <w:rFonts w:ascii="Arial" w:hAnsi="Arial" w:cs="Arial"/>
        </w:rPr>
        <w:t>on;</w:t>
      </w:r>
      <w:proofErr w:type="gramEnd"/>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lastRenderedPageBreak/>
        <w:t xml:space="preserve">non-half hourly metered energy to be supplied over the period 16:00 hrs to 19:00 hrs inclusive every day over the Financial Year for each BM Unit, multiplied by the relevant zonal p/kWh </w:t>
      </w:r>
      <w:proofErr w:type="gramStart"/>
      <w:r w:rsidRPr="00A0798E">
        <w:rPr>
          <w:rFonts w:ascii="Arial" w:hAnsi="Arial" w:cs="Arial"/>
        </w:rPr>
        <w:t>tariff</w:t>
      </w:r>
      <w:proofErr w:type="gramEnd"/>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 xml:space="preserve">Demand </w:t>
      </w:r>
      <w:proofErr w:type="gramStart"/>
      <w:r w:rsidR="577587B7" w:rsidRPr="0537B9E0">
        <w:rPr>
          <w:b/>
          <w:bCs/>
        </w:rPr>
        <w:t>Forecast</w:t>
      </w:r>
      <w:r w:rsidR="577587B7">
        <w:t xml:space="preserve"> </w:t>
      </w:r>
      <w:r w:rsidR="6B913268">
        <w:t xml:space="preserve"> split</w:t>
      </w:r>
      <w:proofErr w:type="gramEnd"/>
      <w:r w:rsidR="6B913268">
        <w:t xml:space="preserve"> evenly over the 12 months of the year</w:t>
      </w:r>
      <w:r w:rsidR="10766D05">
        <w:t xml:space="preserve">. </w:t>
      </w:r>
      <w:r w:rsidR="6B913268">
        <w:t xml:space="preserve">Users </w:t>
      </w:r>
      <w:bookmarkStart w:id="406" w:name="_Int_y5EhEfkb"/>
      <w:proofErr w:type="gramStart"/>
      <w:r w:rsidR="6B913268">
        <w:t>have the opportunity to</w:t>
      </w:r>
      <w:bookmarkEnd w:id="406"/>
      <w:proofErr w:type="gramEnd"/>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w:t>
      </w:r>
      <w:proofErr w:type="gramStart"/>
      <w:r w:rsidR="6B913268">
        <w:t xml:space="preserve">the </w:t>
      </w:r>
      <w:r w:rsidR="07723C81">
        <w:t xml:space="preserve"> above</w:t>
      </w:r>
      <w:proofErr w:type="gramEnd"/>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w:t>
      </w:r>
      <w:proofErr w:type="gramStart"/>
      <w:r w:rsidR="6B913268">
        <w:t>i.e.</w:t>
      </w:r>
      <w:proofErr w:type="gramEnd"/>
      <w:r w:rsidR="6B913268">
        <w:t xml:space="preserv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 xml:space="preserve">The sum of the gross demand </w:t>
      </w:r>
      <w:proofErr w:type="gramStart"/>
      <w:r>
        <w:t>forecast</w:t>
      </w:r>
      <w:proofErr w:type="gramEnd"/>
      <w:r>
        <w:t xml:space="preserve">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407" w:name="_Int_HE9aDoRe"/>
      <w:proofErr w:type="gramStart"/>
      <w:r w:rsidR="139F9CFE">
        <w:t>export</w:t>
      </w:r>
      <w:bookmarkEnd w:id="407"/>
      <w:proofErr w:type="gramEnd"/>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408" w:name="_Int_lnFqrg5c"/>
      <w:proofErr w:type="gramStart"/>
      <w:r>
        <w:t>at all times</w:t>
      </w:r>
      <w:bookmarkEnd w:id="408"/>
      <w:proofErr w:type="gramEnd"/>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lastRenderedPageBreak/>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409" w:name="_Int_mF9chaq9"/>
      <w:proofErr w:type="gramStart"/>
      <w:r>
        <w:t>in order to</w:t>
      </w:r>
      <w:bookmarkEnd w:id="409"/>
      <w:proofErr w:type="gramEnd"/>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410" w:name="_Reconciliation_of_Demand"/>
      <w:bookmarkStart w:id="411" w:name="_Toc32201090"/>
      <w:bookmarkStart w:id="412" w:name="_Toc49661133"/>
      <w:bookmarkStart w:id="413" w:name="_Toc274049707"/>
      <w:bookmarkEnd w:id="410"/>
      <w:r>
        <w:t>Reconciliation of Demand Charges</w:t>
      </w:r>
      <w:bookmarkEnd w:id="411"/>
      <w:bookmarkEnd w:id="412"/>
      <w:bookmarkEnd w:id="413"/>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 xml:space="preserve">Due to the Settlements process, reconciliation of demand charges is carried out in two </w:t>
      </w:r>
      <w:proofErr w:type="gramStart"/>
      <w:r>
        <w:t>stages;</w:t>
      </w:r>
      <w:proofErr w:type="gramEnd"/>
      <w:r>
        <w:t xml:space="preserve">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w:t>
      </w:r>
      <w:proofErr w:type="gramStart"/>
      <w:r w:rsidR="640B0617">
        <w:t xml:space="preserve">Year </w:t>
      </w:r>
      <w:r w:rsidR="445B7493" w:rsidRPr="0537B9E0">
        <w:rPr>
          <w:rFonts w:ascii="Arial" w:eastAsia="Arial" w:hAnsi="Arial"/>
          <w:lang w:val="en-US"/>
        </w:rPr>
        <w:t xml:space="preserve"> </w:t>
      </w:r>
      <w:r>
        <w:t>not</w:t>
      </w:r>
      <w:proofErr w:type="gramEnd"/>
      <w:r>
        <w:t xml:space="preserve"> </w:t>
      </w:r>
      <w:bookmarkStart w:id="414" w:name="_Int_coi9uKCi"/>
      <w:r>
        <w:t>being in compliance with</w:t>
      </w:r>
      <w:bookmarkEnd w:id="414"/>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415" w:name="_Toc49661134"/>
      <w:bookmarkStart w:id="416" w:name="_Toc274049708"/>
      <w:r w:rsidRPr="004248A1">
        <w:rPr>
          <w:rFonts w:ascii="Arial" w:hAnsi="Arial" w:cs="Arial"/>
          <w:b/>
        </w:rPr>
        <w:t>Initial Reconciliation of demand charges</w:t>
      </w:r>
      <w:bookmarkEnd w:id="415"/>
      <w:bookmarkEnd w:id="416"/>
    </w:p>
    <w:p w14:paraId="3D03D4AA" w14:textId="334E0059" w:rsidR="006661FE" w:rsidRDefault="4DB720A2" w:rsidP="00AD7A23">
      <w:pPr>
        <w:pStyle w:val="1"/>
        <w:numPr>
          <w:ilvl w:val="0"/>
          <w:numId w:val="128"/>
        </w:numPr>
        <w:jc w:val="both"/>
      </w:pPr>
      <w:bookmarkStart w:id="417"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proofErr w:type="gramStart"/>
      <w:r w:rsidR="528FAC40" w:rsidRPr="0537B9E0">
        <w:rPr>
          <w:b/>
          <w:bCs/>
        </w:rPr>
        <w:t xml:space="preserve">Forecast </w:t>
      </w:r>
      <w:r w:rsidR="528FAC40">
        <w:t xml:space="preserve"> to</w:t>
      </w:r>
      <w:proofErr w:type="gramEnd"/>
      <w:r w:rsidR="528FAC40">
        <w:t xml:space="preserve">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w:t>
      </w:r>
      <w:proofErr w:type="gramStart"/>
      <w:r>
        <w:t>charges</w:t>
      </w:r>
      <w:r w:rsidR="6A00B2D3">
        <w:t xml:space="preserve">, </w:t>
      </w:r>
      <w:r>
        <w:t xml:space="preserve"> Initial</w:t>
      </w:r>
      <w:proofErr w:type="gramEnd"/>
      <w:r>
        <w:t xml:space="preserve">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17"/>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18" w:name="_Toc49661135"/>
      <w:bookmarkStart w:id="419" w:name="_Toc274049709"/>
      <w:r w:rsidRPr="004248A1">
        <w:rPr>
          <w:rFonts w:ascii="Arial" w:hAnsi="Arial" w:cs="Arial"/>
          <w:b/>
        </w:rPr>
        <w:t>Initial Reconciliation Part 1– Half-hourly metered demand</w:t>
      </w:r>
      <w:bookmarkEnd w:id="418"/>
      <w:bookmarkEnd w:id="419"/>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lastRenderedPageBreak/>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20"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21" w:name="_Toc49661136"/>
      <w:bookmarkStart w:id="422" w:name="_Toc274049710"/>
      <w:bookmarkEnd w:id="420"/>
      <w:r w:rsidRPr="004248A1">
        <w:rPr>
          <w:rFonts w:ascii="Arial" w:hAnsi="Arial" w:cs="Arial"/>
          <w:b/>
        </w:rPr>
        <w:t>Initial Reconciliation Part 2 – Non-half-hourly metered demand</w:t>
      </w:r>
      <w:bookmarkStart w:id="423" w:name="_Hlt498762075"/>
      <w:bookmarkStart w:id="424" w:name="_Ref491664018"/>
      <w:bookmarkStart w:id="425" w:name="_Ref497734153"/>
      <w:bookmarkStart w:id="426" w:name="_Ref498941166"/>
      <w:bookmarkEnd w:id="421"/>
      <w:bookmarkEnd w:id="422"/>
      <w:bookmarkEnd w:id="423"/>
    </w:p>
    <w:bookmarkEnd w:id="424"/>
    <w:bookmarkEnd w:id="425"/>
    <w:bookmarkEnd w:id="426"/>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w:t>
      </w:r>
      <w:proofErr w:type="gramStart"/>
      <w:r>
        <w:t>i.e.</w:t>
      </w:r>
      <w:proofErr w:type="gramEnd"/>
      <w:r>
        <w:t xml:space="preserv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27" w:name="_Toc274049711"/>
      <w:bookmarkStart w:id="428"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27"/>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29" w:name="_Int_EKegFb2M"/>
      <w:proofErr w:type="gramStart"/>
      <w:r w:rsidR="46CF7F90">
        <w:t>exports</w:t>
      </w:r>
      <w:bookmarkEnd w:id="429"/>
      <w:proofErr w:type="gramEnd"/>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30" w:name="_Ref272917776"/>
      <w:r>
        <w:t>Final actual charges will be determined using the final demand reconciliation data taken from the Final Reconciliation Settlement Run or the Final Reconciliation Volume Allocation Run</w:t>
      </w:r>
      <w:r>
        <w:rPr>
          <w:sz w:val="20"/>
        </w:rPr>
        <w:t>.</w:t>
      </w:r>
      <w:bookmarkEnd w:id="430"/>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31" w:name="_Toc274049712"/>
      <w:r w:rsidRPr="004248A1">
        <w:rPr>
          <w:rFonts w:ascii="Arial" w:hAnsi="Arial" w:cs="Arial"/>
          <w:b/>
        </w:rPr>
        <w:t>Reconciliation of manifest errors</w:t>
      </w:r>
      <w:bookmarkEnd w:id="431"/>
    </w:p>
    <w:p w14:paraId="4FAE4DB9" w14:textId="42FBD07D" w:rsidR="006661FE" w:rsidRDefault="4DB720A2" w:rsidP="00AD7A23">
      <w:pPr>
        <w:pStyle w:val="1"/>
        <w:numPr>
          <w:ilvl w:val="0"/>
          <w:numId w:val="128"/>
        </w:numPr>
        <w:jc w:val="both"/>
      </w:pPr>
      <w:bookmarkStart w:id="432" w:name="_Int_X7l5wMDx"/>
      <w:proofErr w:type="gramStart"/>
      <w:r>
        <w:t>In the event that</w:t>
      </w:r>
      <w:bookmarkEnd w:id="432"/>
      <w:proofErr w:type="gramEnd"/>
      <w:r>
        <w:t xml:space="preserve"> a manifest error, or multiple errors in the calculation of TNUoS tariffs results in a material discrepancy in </w:t>
      </w:r>
      <w:proofErr w:type="spellStart"/>
      <w:r w:rsidR="1D492FDD">
        <w:t>a</w:t>
      </w:r>
      <w:r w:rsidR="0F70172D">
        <w:t xml:space="preserve"> </w:t>
      </w:r>
      <w:r>
        <w:t>Users</w:t>
      </w:r>
      <w:proofErr w:type="spellEnd"/>
      <w:r>
        <w:t xml:space="preserve">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xml:space="preserve">.  The reconciliation process shall be carried </w:t>
      </w:r>
      <w:r>
        <w:lastRenderedPageBreak/>
        <w:t>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33" w:name="_Ref272932916"/>
      <w:r>
        <w:t>A manifest error shall be defined as any of the following:</w:t>
      </w:r>
      <w:bookmarkEnd w:id="433"/>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 xml:space="preserve">a) an error in the transfer of relevant data between the Transmission Licensees or Distribution Network </w:t>
      </w:r>
      <w:proofErr w:type="gramStart"/>
      <w:r>
        <w:t>Operators;</w:t>
      </w:r>
      <w:proofErr w:type="gramEnd"/>
    </w:p>
    <w:p w14:paraId="20966D45" w14:textId="77777777" w:rsidR="006661FE" w:rsidRDefault="006661FE" w:rsidP="006661FE">
      <w:pPr>
        <w:pStyle w:val="1"/>
        <w:ind w:left="2149" w:hanging="709"/>
        <w:jc w:val="both"/>
      </w:pPr>
      <w:r>
        <w:tab/>
        <w:t xml:space="preserve">b) an error in the population of the Transport Model with relevant </w:t>
      </w:r>
      <w:proofErr w:type="gramStart"/>
      <w:r>
        <w:t>data;</w:t>
      </w:r>
      <w:proofErr w:type="gramEnd"/>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34" w:name="_Ref272931090"/>
      <w:r>
        <w:t xml:space="preserve">A manifest error shall be considered material </w:t>
      </w:r>
      <w:bookmarkStart w:id="435" w:name="_Int_MvdUFyvq"/>
      <w:proofErr w:type="gramStart"/>
      <w:r>
        <w:t>in the event that</w:t>
      </w:r>
      <w:bookmarkEnd w:id="435"/>
      <w:proofErr w:type="gramEnd"/>
      <w:r>
        <w:t xml:space="preserve"> such an error or, the net effect of multiple errors, has an impact of the lesser of either:</w:t>
      </w:r>
      <w:bookmarkEnd w:id="434"/>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36" w:name="_Int_Jedbxwxn"/>
      <w:proofErr w:type="gramStart"/>
      <w:r>
        <w:t>in excess of</w:t>
      </w:r>
      <w:bookmarkEnd w:id="436"/>
      <w:proofErr w:type="gramEnd"/>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37"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37"/>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proofErr w:type="gramStart"/>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w:t>
      </w:r>
      <w:proofErr w:type="gramEnd"/>
      <w:r w:rsidR="009979FE" w:rsidRPr="00AD7A23">
        <w:rPr>
          <w:rFonts w:ascii="Arial" w:hAnsi="Arial" w:cs="Arial"/>
          <w:bCs/>
        </w:rPr>
        <w:t xml:space="preserve">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38" w:name="_Int_SelQmNiS"/>
      <w:r w:rsidRPr="0537B9E0">
        <w:rPr>
          <w:rFonts w:ascii="Arial" w:hAnsi="Arial" w:cs="Arial"/>
        </w:rPr>
        <w:t>In the event that</w:t>
      </w:r>
      <w:bookmarkEnd w:id="438"/>
      <w:r w:rsidRPr="0537B9E0">
        <w:rPr>
          <w:rFonts w:ascii="Arial" w:hAnsi="Arial" w:cs="Arial"/>
        </w:rPr>
        <w:t xml:space="preserve"> the annual average transmission charges attributable to Generators exceeds the upper limit established in the Limiting Regulation then an Ex-post Reconciliation will be calculated for </w:t>
      </w:r>
      <w:proofErr w:type="gramStart"/>
      <w:r w:rsidRPr="0537B9E0">
        <w:rPr>
          <w:rFonts w:ascii="Arial" w:hAnsi="Arial" w:cs="Arial"/>
        </w:rPr>
        <w:t>Generat</w:t>
      </w:r>
      <w:r w:rsidR="73694C02" w:rsidRPr="0537B9E0">
        <w:rPr>
          <w:rFonts w:ascii="Arial" w:hAnsi="Arial" w:cs="Arial"/>
        </w:rPr>
        <w:t xml:space="preserve">ion </w:t>
      </w:r>
      <w:r w:rsidRPr="0537B9E0">
        <w:rPr>
          <w:rFonts w:ascii="Arial" w:hAnsi="Arial" w:cs="Arial"/>
        </w:rPr>
        <w:t xml:space="preserve"> and</w:t>
      </w:r>
      <w:proofErr w:type="gramEnd"/>
      <w:r w:rsidRPr="0537B9E0">
        <w:rPr>
          <w:rFonts w:ascii="Arial" w:hAnsi="Arial" w:cs="Arial"/>
        </w:rPr>
        <w:t xml:space="preserve">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proofErr w:type="spellStart"/>
      <w:r w:rsidRPr="00E4190E">
        <w:rPr>
          <w:rFonts w:cs="Arial"/>
          <w:szCs w:val="22"/>
        </w:rPr>
        <w:t>Dadj</w:t>
      </w:r>
      <w:proofErr w:type="spellEnd"/>
      <w:r w:rsidRPr="00E4190E">
        <w:rPr>
          <w:rFonts w:cs="Arial"/>
          <w:szCs w:val="22"/>
        </w:rPr>
        <w:t xml:space="preserve">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w:t>
      </w:r>
      <w:proofErr w:type="gramStart"/>
      <w:r w:rsidRPr="00E4190E">
        <w:rPr>
          <w:rFonts w:ascii="Arial" w:hAnsi="Arial" w:cs="Arial"/>
          <w:szCs w:val="22"/>
        </w:rPr>
        <w:t xml:space="preserve">previous </w:t>
      </w:r>
      <w:r w:rsidR="008B2C92">
        <w:rPr>
          <w:rFonts w:ascii="Arial" w:hAnsi="Arial" w:cs="Arial"/>
          <w:b/>
        </w:rPr>
        <w:t xml:space="preserve"> </w:t>
      </w:r>
      <w:r w:rsidR="008B2C92" w:rsidRPr="00AD7A23">
        <w:rPr>
          <w:rFonts w:ascii="Arial" w:hAnsi="Arial" w:cs="Arial"/>
          <w:bCs/>
        </w:rPr>
        <w:t>Charging</w:t>
      </w:r>
      <w:proofErr w:type="gramEnd"/>
      <w:r w:rsidR="008B2C92" w:rsidRPr="00AD7A23">
        <w:rPr>
          <w:rFonts w:ascii="Arial" w:hAnsi="Arial" w:cs="Arial"/>
          <w:bCs/>
        </w:rPr>
        <w:t xml:space="preserve">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CapEC</w:t>
      </w:r>
      <w:proofErr w:type="spellEnd"/>
      <w:r w:rsidRPr="00E4190E">
        <w:rPr>
          <w:rFonts w:ascii="Arial" w:hAnsi="Arial" w:cs="Arial"/>
          <w:szCs w:val="22"/>
        </w:rPr>
        <w:t xml:space="preserve"> </w:t>
      </w:r>
      <w:proofErr w:type="gramStart"/>
      <w:r w:rsidRPr="00E4190E">
        <w:rPr>
          <w:rFonts w:ascii="Arial" w:hAnsi="Arial" w:cs="Arial"/>
          <w:szCs w:val="22"/>
        </w:rPr>
        <w:t>=  The</w:t>
      </w:r>
      <w:proofErr w:type="gramEnd"/>
      <w:r w:rsidRPr="00E4190E">
        <w:rPr>
          <w:rFonts w:ascii="Arial" w:hAnsi="Arial" w:cs="Arial"/>
          <w:szCs w:val="22"/>
        </w:rPr>
        <w:t xml:space="preserve"> upper limit of the Limiting Regulation</w:t>
      </w:r>
    </w:p>
    <w:p w14:paraId="2A2E64C9" w14:textId="745E7E92" w:rsidR="00FE137D" w:rsidRDefault="00CD5FBD"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w:t>
      </w:r>
      <w:proofErr w:type="gramStart"/>
      <w:r w:rsidR="007A6CB2" w:rsidRPr="00E4190E">
        <w:rPr>
          <w:rFonts w:ascii="Arial" w:hAnsi="Arial" w:cs="Arial"/>
          <w:szCs w:val="22"/>
        </w:rPr>
        <w:t xml:space="preserve">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harging</w:t>
      </w:r>
      <w:proofErr w:type="gramEnd"/>
      <w:r w:rsidR="001065FF" w:rsidRPr="00AD7A23">
        <w:rPr>
          <w:rFonts w:ascii="Arial" w:hAnsi="Arial" w:cs="Arial"/>
          <w:bCs/>
        </w:rPr>
        <w:t xml:space="preserve">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GCharge</w:t>
      </w:r>
      <w:proofErr w:type="spellEnd"/>
      <w:r w:rsidRPr="00E4190E">
        <w:rPr>
          <w:rFonts w:ascii="Arial" w:hAnsi="Arial" w:cs="Arial"/>
          <w:szCs w:val="22"/>
        </w:rPr>
        <w:t xml:space="preserve"> (Actual) = Actual charges to Generators in the </w:t>
      </w:r>
      <w:proofErr w:type="gramStart"/>
      <w:r w:rsidRPr="00E4190E">
        <w:rPr>
          <w:rFonts w:ascii="Arial" w:hAnsi="Arial" w:cs="Arial"/>
          <w:szCs w:val="22"/>
        </w:rPr>
        <w:t xml:space="preserve">previous </w:t>
      </w:r>
      <w:r w:rsidR="009B4150">
        <w:rPr>
          <w:rFonts w:ascii="Arial" w:hAnsi="Arial" w:cs="Arial"/>
          <w:b/>
        </w:rPr>
        <w:t xml:space="preserve"> </w:t>
      </w:r>
      <w:r w:rsidR="009B4150" w:rsidRPr="00AD7A23">
        <w:rPr>
          <w:rFonts w:ascii="Arial" w:hAnsi="Arial" w:cs="Arial"/>
          <w:bCs/>
        </w:rPr>
        <w:t>Charging</w:t>
      </w:r>
      <w:proofErr w:type="gramEnd"/>
      <w:r w:rsidR="009B4150" w:rsidRPr="00AD7A23">
        <w:rPr>
          <w:rFonts w:ascii="Arial" w:hAnsi="Arial" w:cs="Arial"/>
          <w:bCs/>
        </w:rPr>
        <w:t xml:space="preserve">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39" w:name="_Int_yzQbGivv"/>
      <w:proofErr w:type="gramStart"/>
      <w:r w:rsidRPr="0537B9E0">
        <w:rPr>
          <w:rFonts w:ascii="Arial" w:hAnsi="Arial" w:cs="Arial"/>
          <w:sz w:val="22"/>
          <w:szCs w:val="22"/>
        </w:rPr>
        <w:t>in order to</w:t>
      </w:r>
      <w:bookmarkEnd w:id="439"/>
      <w:proofErr w:type="gramEnd"/>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proofErr w:type="gramStart"/>
      <w:r w:rsidRPr="00E42A8C">
        <w:rPr>
          <w:rFonts w:ascii="Arial" w:hAnsi="Arial" w:cs="Arial"/>
          <w:sz w:val="22"/>
          <w:szCs w:val="22"/>
        </w:rPr>
        <w:lastRenderedPageBreak/>
        <w:t>Where</w:t>
      </w:r>
      <w:proofErr w:type="gramEnd"/>
    </w:p>
    <w:p w14:paraId="642BA4C0" w14:textId="77777777" w:rsidR="00211AA8" w:rsidRPr="00E42A8C" w:rsidRDefault="00211AA8" w:rsidP="00211AA8">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40" w:name="_Int_2K9jtLxn"/>
      <w:r w:rsidRPr="0537B9E0">
        <w:rPr>
          <w:rFonts w:ascii="Arial" w:hAnsi="Arial" w:cs="Arial"/>
          <w:sz w:val="22"/>
          <w:szCs w:val="22"/>
        </w:rPr>
        <w:t>in order to</w:t>
      </w:r>
      <w:bookmarkEnd w:id="440"/>
      <w:r w:rsidRPr="0537B9E0">
        <w:rPr>
          <w:rFonts w:ascii="Arial" w:hAnsi="Arial" w:cs="Arial"/>
          <w:sz w:val="22"/>
          <w:szCs w:val="22"/>
        </w:rPr>
        <w:t xml:space="preserve"> adjust for compliance with the Limiting Regulation in </w:t>
      </w:r>
      <w:proofErr w:type="gramStart"/>
      <w:r w:rsidRPr="0537B9E0">
        <w:rPr>
          <w:rFonts w:ascii="Arial" w:hAnsi="Arial" w:cs="Arial"/>
          <w:sz w:val="22"/>
          <w:szCs w:val="22"/>
        </w:rPr>
        <w:t xml:space="preserve">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Charging</w:t>
      </w:r>
      <w:proofErr w:type="gramEnd"/>
      <w:r w:rsidR="7F1C4205" w:rsidRPr="0537B9E0">
        <w:rPr>
          <w:rFonts w:ascii="Arial" w:hAnsi="Arial" w:cs="Arial"/>
          <w:sz w:val="22"/>
          <w:szCs w:val="22"/>
          <w:lang w:eastAsia="en-US"/>
        </w:rPr>
        <w:t xml:space="preserve">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proofErr w:type="gramStart"/>
      <w:r w:rsidRPr="00E42A8C">
        <w:rPr>
          <w:rFonts w:ascii="Arial" w:hAnsi="Arial" w:cs="Arial"/>
          <w:sz w:val="22"/>
          <w:szCs w:val="22"/>
        </w:rPr>
        <w:t>Where</w:t>
      </w:r>
      <w:proofErr w:type="gramEnd"/>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ANHHC = Total actual annual non-half-hourly metered energy consumption (kWh) for the period 16:00 hrs to 19:00 hrs inclusive (</w:t>
      </w:r>
      <w:proofErr w:type="gramStart"/>
      <w:r w:rsidRPr="00E42A8C">
        <w:rPr>
          <w:rFonts w:ascii="Arial" w:hAnsi="Arial" w:cs="Arial"/>
          <w:szCs w:val="22"/>
        </w:rPr>
        <w:t>i.e.</w:t>
      </w:r>
      <w:proofErr w:type="gramEnd"/>
      <w:r w:rsidRPr="00E42A8C">
        <w:rPr>
          <w:rFonts w:ascii="Arial" w:hAnsi="Arial" w:cs="Arial"/>
          <w:szCs w:val="22"/>
        </w:rPr>
        <w:t xml:space="preserv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proofErr w:type="spellStart"/>
      <w:r w:rsidRPr="00E4190E">
        <w:rPr>
          <w:rFonts w:cs="Arial"/>
          <w:szCs w:val="22"/>
        </w:rPr>
        <w:t>Gadj</w:t>
      </w:r>
      <w:proofErr w:type="spellEnd"/>
      <w:r w:rsidRPr="00E4190E">
        <w:rPr>
          <w:rFonts w:cs="Arial"/>
          <w:szCs w:val="22"/>
        </w:rPr>
        <w:t xml:space="preserve">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proofErr w:type="spellStart"/>
      <w:r w:rsidRPr="00E91193">
        <w:rPr>
          <w:rFonts w:ascii="Arial" w:hAnsi="Arial" w:cs="Arial"/>
          <w:szCs w:val="22"/>
        </w:rPr>
        <w:t>Dadj</w:t>
      </w:r>
      <w:proofErr w:type="spellEnd"/>
      <w:r w:rsidRPr="00E91193">
        <w:rPr>
          <w:rFonts w:ascii="Arial" w:hAnsi="Arial" w:cs="Arial"/>
          <w:szCs w:val="22"/>
        </w:rPr>
        <w:t xml:space="preserve">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proofErr w:type="spellStart"/>
      <w:r w:rsidRPr="00E91193">
        <w:rPr>
          <w:rFonts w:cs="Arial"/>
          <w:szCs w:val="22"/>
        </w:rPr>
        <w:t>Gadj</w:t>
      </w:r>
      <w:proofErr w:type="spellEnd"/>
      <w:r w:rsidRPr="00E91193">
        <w:rPr>
          <w:rFonts w:cs="Arial"/>
          <w:szCs w:val="22"/>
        </w:rPr>
        <w:t xml:space="preserve">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proofErr w:type="gramStart"/>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w:t>
      </w:r>
      <w:bookmarkStart w:id="441" w:name="_Int_2vlleuI4"/>
      <w:r w:rsidRPr="0537B9E0">
        <w:rPr>
          <w:rFonts w:ascii="Arial" w:hAnsi="Arial" w:cs="Arial"/>
          <w:sz w:val="22"/>
          <w:szCs w:val="22"/>
        </w:rPr>
        <w:t>in order to</w:t>
      </w:r>
      <w:bookmarkEnd w:id="441"/>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proofErr w:type="spellStart"/>
      <w:r w:rsidRPr="00E91193">
        <w:rPr>
          <w:rFonts w:cs="Arial"/>
          <w:szCs w:val="22"/>
        </w:rPr>
        <w:t>GRadj</w:t>
      </w:r>
      <w:proofErr w:type="spellEnd"/>
      <w:r w:rsidRPr="00E91193">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proofErr w:type="spellStart"/>
      <w:r w:rsidRPr="0025180C">
        <w:t>GRadj</w:t>
      </w:r>
      <w:proofErr w:type="spellEnd"/>
      <w:r w:rsidRPr="0025180C">
        <w:t xml:space="preserve">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612996">
        <w:rPr>
          <w:rFonts w:ascii="Arial" w:hAnsi="Arial" w:cs="Arial"/>
          <w:sz w:val="22"/>
          <w:szCs w:val="22"/>
        </w:rPr>
        <w:t xml:space="preserv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proofErr w:type="spellStart"/>
      <w:r w:rsidRPr="00E91193">
        <w:rPr>
          <w:rFonts w:ascii="Arial" w:hAnsi="Arial" w:cs="Arial"/>
          <w:szCs w:val="22"/>
        </w:rPr>
        <w:t>GCharge</w:t>
      </w:r>
      <w:proofErr w:type="spellEnd"/>
      <w:r w:rsidRPr="00E91193">
        <w:rPr>
          <w:rFonts w:ascii="Arial" w:hAnsi="Arial" w:cs="Arial"/>
          <w:szCs w:val="22"/>
        </w:rPr>
        <w:t xml:space="preserve"> (Actual) = Actual charges to Generators in the previous </w:t>
      </w:r>
      <w:proofErr w:type="gramStart"/>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roofErr w:type="gramEnd"/>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42" w:name="_Int_HiQP6kuC"/>
      <w:proofErr w:type="gramStart"/>
      <w:r w:rsidRPr="0537B9E0">
        <w:rPr>
          <w:rFonts w:ascii="Arial" w:hAnsi="Arial" w:cs="Arial"/>
          <w:sz w:val="22"/>
          <w:szCs w:val="22"/>
        </w:rPr>
        <w:t>in order to</w:t>
      </w:r>
      <w:bookmarkEnd w:id="442"/>
      <w:proofErr w:type="gramEnd"/>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07D410C1" w14:textId="77777777"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43" w:name="_Int_5kbcJKmD"/>
      <w:r w:rsidRPr="0537B9E0">
        <w:rPr>
          <w:rFonts w:ascii="Arial" w:hAnsi="Arial" w:cs="Arial"/>
          <w:sz w:val="22"/>
          <w:szCs w:val="22"/>
        </w:rPr>
        <w:t>in order to</w:t>
      </w:r>
      <w:bookmarkEnd w:id="443"/>
      <w:r w:rsidRPr="0537B9E0">
        <w:rPr>
          <w:rFonts w:ascii="Arial" w:hAnsi="Arial" w:cs="Arial"/>
          <w:sz w:val="22"/>
          <w:szCs w:val="22"/>
        </w:rPr>
        <w:t xml:space="preserve"> adjust for compliance with the Limiting Regulation in the </w:t>
      </w:r>
      <w:proofErr w:type="gramStart"/>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proofErr w:type="gramStart"/>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emand</w:t>
      </w:r>
      <w:proofErr w:type="gramEnd"/>
      <w:r w:rsidRPr="00E42A8C">
        <w:rPr>
          <w:rFonts w:ascii="Arial" w:hAnsi="Arial" w:cs="Arial"/>
          <w:sz w:val="22"/>
          <w:szCs w:val="22"/>
        </w:rPr>
        <w:t xml:space="preserve"> </w:t>
      </w:r>
    </w:p>
    <w:p w14:paraId="77271D0B" w14:textId="6306C33D"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proofErr w:type="gramStart"/>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roofErr w:type="gramEnd"/>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 xml:space="preserve">Ex-post reconciliation for </w:t>
      </w:r>
      <w:proofErr w:type="gramStart"/>
      <w:r w:rsidRPr="00E4190E">
        <w:rPr>
          <w:rFonts w:ascii="Arial" w:hAnsi="Arial" w:cs="Arial"/>
          <w:u w:val="single"/>
        </w:rPr>
        <w:t>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roofErr w:type="gramEnd"/>
      <w:r w:rsidRPr="00E4190E">
        <w:rPr>
          <w:rFonts w:ascii="Arial" w:hAnsi="Arial" w:cs="Arial"/>
          <w:u w:val="single"/>
        </w:rPr>
        <w:t>:</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 xml:space="preserve">The recovery from Generator Users will </w:t>
      </w:r>
      <w:proofErr w:type="gramStart"/>
      <w:r w:rsidRPr="00475CC1">
        <w:rPr>
          <w:rFonts w:ascii="Arial" w:hAnsi="Arial" w:cs="Arial"/>
          <w:sz w:val="22"/>
          <w:szCs w:val="22"/>
        </w:rPr>
        <w:t>be</w:t>
      </w:r>
      <w:proofErr w:type="gramEnd"/>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proofErr w:type="spellStart"/>
      <w:r w:rsidRPr="004359E9">
        <w:rPr>
          <w:rFonts w:cs="Arial"/>
          <w:szCs w:val="22"/>
        </w:rPr>
        <w:t>Gadj</w:t>
      </w:r>
      <w:proofErr w:type="spellEnd"/>
      <w:r w:rsidRPr="004359E9">
        <w:rPr>
          <w:rFonts w:cs="Arial"/>
          <w:szCs w:val="22"/>
        </w:rPr>
        <w:t xml:space="preserve">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proofErr w:type="spellStart"/>
      <w:r w:rsidRPr="004359E9">
        <w:rPr>
          <w:rFonts w:ascii="Arial" w:hAnsi="Arial" w:cs="Arial"/>
          <w:szCs w:val="22"/>
        </w:rPr>
        <w:t>Dadj</w:t>
      </w:r>
      <w:proofErr w:type="spellEnd"/>
      <w:r w:rsidRPr="004359E9">
        <w:rPr>
          <w:rFonts w:ascii="Arial" w:hAnsi="Arial" w:cs="Arial"/>
          <w:szCs w:val="22"/>
        </w:rPr>
        <w:t xml:space="preserve"> </w:t>
      </w:r>
      <w:proofErr w:type="gramStart"/>
      <w:r w:rsidRPr="004359E9">
        <w:rPr>
          <w:rFonts w:ascii="Arial" w:hAnsi="Arial" w:cs="Arial"/>
          <w:szCs w:val="22"/>
        </w:rPr>
        <w:t>=  Revenue</w:t>
      </w:r>
      <w:proofErr w:type="gramEnd"/>
      <w:r w:rsidRPr="004359E9">
        <w:rPr>
          <w:rFonts w:ascii="Arial" w:hAnsi="Arial" w:cs="Arial"/>
          <w:szCs w:val="22"/>
        </w:rPr>
        <w:t xml:space="preserve"> to be dispersed to Demand</w:t>
      </w:r>
    </w:p>
    <w:p w14:paraId="11FB32C3" w14:textId="5402DB0D" w:rsidR="00EA032C" w:rsidRPr="004359E9" w:rsidRDefault="00EA032C" w:rsidP="00EA032C">
      <w:pPr>
        <w:pStyle w:val="1"/>
        <w:ind w:left="1440"/>
        <w:rPr>
          <w:rFonts w:ascii="Arial" w:hAnsi="Arial" w:cs="Arial"/>
          <w:szCs w:val="22"/>
        </w:rPr>
      </w:pPr>
      <w:proofErr w:type="spellStart"/>
      <w:r w:rsidRPr="004359E9">
        <w:rPr>
          <w:rFonts w:cs="Arial"/>
          <w:szCs w:val="22"/>
        </w:rPr>
        <w:t>Gadj</w:t>
      </w:r>
      <w:proofErr w:type="spellEnd"/>
      <w:r w:rsidRPr="004359E9">
        <w:rPr>
          <w:rFonts w:cs="Arial"/>
          <w:szCs w:val="22"/>
        </w:rPr>
        <w:t xml:space="preserve">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proofErr w:type="gramStart"/>
      <w:r w:rsidR="00CF3AF5">
        <w:rPr>
          <w:rFonts w:ascii="Arial" w:hAnsi="Arial" w:cs="Arial"/>
          <w:szCs w:val="22"/>
        </w:rPr>
        <w:t xml:space="preserve">year, </w:t>
      </w:r>
      <w:r w:rsidRPr="000E3141">
        <w:rPr>
          <w:rFonts w:ascii="Arial" w:hAnsi="Arial" w:cs="Arial"/>
          <w:szCs w:val="22"/>
        </w:rPr>
        <w:t xml:space="preserve"> in</w:t>
      </w:r>
      <w:proofErr w:type="gramEnd"/>
      <w:r w:rsidRPr="000E3141">
        <w:rPr>
          <w:rFonts w:ascii="Arial" w:hAnsi="Arial" w:cs="Arial"/>
          <w:szCs w:val="22"/>
        </w:rPr>
        <w:t xml:space="preserve">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proofErr w:type="spellStart"/>
      <w:r w:rsidRPr="004359E9">
        <w:rPr>
          <w:rFonts w:cs="Arial"/>
          <w:szCs w:val="22"/>
        </w:rPr>
        <w:t>GRadj</w:t>
      </w:r>
      <w:proofErr w:type="spellEnd"/>
      <w:r w:rsidRPr="004359E9">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proofErr w:type="spellStart"/>
      <w:r w:rsidRPr="0025180C">
        <w:t>GRadj</w:t>
      </w:r>
      <w:proofErr w:type="spellEnd"/>
      <w:r w:rsidRPr="0025180C">
        <w:t xml:space="preserve">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BSC modification P272 requires Suppliers to move Profile Classes 5-8 to Measurement Class E - G (</w:t>
      </w:r>
      <w:proofErr w:type="gramStart"/>
      <w:r>
        <w:t>i.e.</w:t>
      </w:r>
      <w:proofErr w:type="gramEnd"/>
      <w:r>
        <w:t xml:space="preserve"> moving from NHH to HH settlement) by April 2016. </w:t>
      </w:r>
      <w:bookmarkStart w:id="444" w:name="_Int_olybBDAo"/>
      <w:proofErr w:type="gramStart"/>
      <w:r>
        <w:t>The majority of</w:t>
      </w:r>
      <w:bookmarkEnd w:id="444"/>
      <w:proofErr w:type="gramEnd"/>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45" w:name="_Int_FVrteR5Y"/>
      <w:proofErr w:type="gramStart"/>
      <w:r>
        <w:t>and also</w:t>
      </w:r>
      <w:bookmarkEnd w:id="445"/>
      <w:proofErr w:type="gramEnd"/>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9C222A">
        <w:rPr>
          <w:b/>
          <w:bCs/>
        </w:rPr>
        <w:t>Financial</w:t>
      </w:r>
      <w:r>
        <w:t xml:space="preserve"> </w:t>
      </w:r>
      <w:r w:rsidRPr="006B0CEB">
        <w:rPr>
          <w:b/>
          <w:bCs/>
        </w:rPr>
        <w:t>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46" w:name="_Int_ajxNUWSl"/>
      <w:proofErr w:type="gramStart"/>
      <w:r w:rsidR="66E8A699">
        <w:t>and also</w:t>
      </w:r>
      <w:bookmarkEnd w:id="446"/>
      <w:proofErr w:type="gramEnd"/>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w:t>
      </w:r>
      <w:proofErr w:type="gramStart"/>
      <w:r w:rsidRPr="00800968">
        <w:t>i.e.</w:t>
      </w:r>
      <w:proofErr w:type="gramEnd"/>
      <w:r w:rsidRPr="00800968">
        <w:t xml:space="preserv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47" w:name="_Toc274049713"/>
      <w:r>
        <w:t>Further Information</w:t>
      </w:r>
      <w:bookmarkEnd w:id="447"/>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48" w:name="_Int_7stUSqP4"/>
      <w:proofErr w:type="gramStart"/>
      <w:r w:rsidR="3BB2A63A">
        <w:t>export</w:t>
      </w:r>
      <w:bookmarkEnd w:id="448"/>
      <w:proofErr w:type="gramEnd"/>
      <w:r w:rsidR="3BB2A63A">
        <w:t xml:space="preserve"> </w:t>
      </w:r>
      <w:r>
        <w:t xml:space="preserve">and non-half-hourly metered </w:t>
      </w:r>
      <w:bookmarkStart w:id="449" w:name="_Int_LEj1ZaZ7"/>
      <w:r>
        <w:t>demand</w:t>
      </w:r>
      <w:bookmarkEnd w:id="449"/>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w:t>
      </w:r>
      <w:proofErr w:type="gramStart"/>
      <w:r>
        <w:t xml:space="preserve">zonal </w:t>
      </w:r>
      <w:r w:rsidR="3BB2A63A">
        <w:t xml:space="preserve"> </w:t>
      </w:r>
      <w:r>
        <w:t>demand</w:t>
      </w:r>
      <w:proofErr w:type="gramEnd"/>
      <w:r w:rsidR="2089E02F">
        <w:t xml:space="preserve"> locational</w:t>
      </w:r>
      <w:r>
        <w:t xml:space="preserve"> tariffs,</w:t>
      </w:r>
      <w:r w:rsidR="3BB2A63A">
        <w:t xml:space="preserve"> the £/kW zonal embedded export tariffs,</w:t>
      </w:r>
      <w:r>
        <w:t xml:space="preserve"> the p/kWh energy consumption </w:t>
      </w:r>
      <w:bookmarkStart w:id="450" w:name="_Int_9yE8yapL"/>
      <w:r>
        <w:t>tariffs</w:t>
      </w:r>
      <w:bookmarkEnd w:id="450"/>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51" w:name="_Toc32201092"/>
      <w:bookmarkStart w:id="452" w:name="_Toc49661139"/>
      <w:bookmarkStart w:id="453" w:name="_Toc274049714"/>
      <w:bookmarkEnd w:id="428"/>
      <w:r w:rsidRPr="00FE40FB">
        <w:rPr>
          <w:color w:val="auto"/>
          <w:sz w:val="28"/>
          <w:szCs w:val="28"/>
        </w:rPr>
        <w:lastRenderedPageBreak/>
        <w:t>14.18 Generation charges</w:t>
      </w:r>
      <w:bookmarkEnd w:id="451"/>
      <w:bookmarkEnd w:id="452"/>
      <w:bookmarkEnd w:id="453"/>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54" w:name="_Toc32201093"/>
      <w:bookmarkStart w:id="455" w:name="_Toc49661140"/>
      <w:bookmarkStart w:id="456" w:name="_Toc274049715"/>
      <w:r>
        <w:t>Parties Liable for Generation Charges</w:t>
      </w:r>
      <w:bookmarkEnd w:id="454"/>
      <w:bookmarkEnd w:id="455"/>
      <w:bookmarkEnd w:id="456"/>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 xml:space="preserve">Parties of Licensable Generation that have a Bilateral Embedded Generation Agreement </w:t>
      </w:r>
      <w:proofErr w:type="gramStart"/>
      <w:r>
        <w:t>with</w:t>
      </w:r>
      <w:r w:rsidRPr="002F4A25">
        <w:t xml:space="preserve"> </w:t>
      </w:r>
      <w:r w:rsidR="031E2446" w:rsidRPr="002F4A25">
        <w:rPr>
          <w:b/>
          <w:bCs/>
          <w:szCs w:val="22"/>
        </w:rPr>
        <w:t xml:space="preserve"> The</w:t>
      </w:r>
      <w:proofErr w:type="gramEnd"/>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457" w:name="_Toc274049716"/>
      <w:bookmarkStart w:id="458" w:name="_Toc32201094"/>
      <w:bookmarkStart w:id="459" w:name="_Toc49661141"/>
      <w:r>
        <w:t>Structure of Generation Charges</w:t>
      </w:r>
      <w:bookmarkEnd w:id="457"/>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4866D405" w14:textId="77777777" w:rsidR="00827678" w:rsidRDefault="00827678" w:rsidP="00827678">
      <w:pPr>
        <w:pStyle w:val="1"/>
        <w:ind w:left="1627"/>
        <w:jc w:val="both"/>
      </w:pPr>
      <w:r w:rsidRPr="000B6C0D">
        <w:t xml:space="preserve">YRS Tariff = Wider </w:t>
      </w:r>
      <w:proofErr w:type="gramStart"/>
      <w:r w:rsidRPr="000B6C0D">
        <w:t>Year Round</w:t>
      </w:r>
      <w:proofErr w:type="gramEnd"/>
      <w:r w:rsidRPr="000B6C0D">
        <w:t xml:space="preserve"> Shared Tariff</w:t>
      </w:r>
    </w:p>
    <w:p w14:paraId="2BE09E68" w14:textId="77777777" w:rsidR="00827678" w:rsidRDefault="00827678" w:rsidP="00827678">
      <w:pPr>
        <w:pStyle w:val="1"/>
        <w:ind w:left="907" w:firstLine="720"/>
        <w:jc w:val="both"/>
      </w:pPr>
      <w:proofErr w:type="spellStart"/>
      <w:r>
        <w:t>Adj</w:t>
      </w:r>
      <w:proofErr w:type="spellEnd"/>
      <w:r>
        <w:t xml:space="preserve">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w:t>
      </w:r>
      <w:proofErr w:type="spellStart"/>
      <w:r>
        <w:t>pro rated</w:t>
      </w:r>
      <w:proofErr w:type="spellEnd"/>
      <w:r>
        <w:t xml:space="preserve">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w:t>
      </w:r>
      <w:proofErr w:type="gramStart"/>
      <w:r>
        <w:t>tariff changes</w:t>
      </w:r>
      <w:proofErr w:type="gramEnd"/>
      <w:r>
        <w:t xml:space="preserve">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will be determined based on the net position of the </w:t>
      </w:r>
      <w:proofErr w:type="spellStart"/>
      <w:r>
        <w:t>pro rated</w:t>
      </w:r>
      <w:proofErr w:type="spellEnd"/>
      <w:r>
        <w:t xml:space="preserve">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460" w:name="_Toc274049717"/>
      <w:r>
        <w:t>Basis of Wider Generation Charges</w:t>
      </w:r>
      <w:bookmarkEnd w:id="458"/>
      <w:bookmarkEnd w:id="459"/>
      <w:bookmarkEnd w:id="460"/>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61" w:name="_Toc274049718"/>
      <w:r w:rsidRPr="00887323">
        <w:rPr>
          <w:rFonts w:ascii="Arial" w:hAnsi="Arial" w:cs="Arial"/>
          <w:b/>
        </w:rPr>
        <w:t>Generation with positive wider tariffs</w:t>
      </w:r>
      <w:bookmarkEnd w:id="461"/>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462" w:name="_Int_wC5tX78w"/>
      <w:proofErr w:type="gramStart"/>
      <w:r>
        <w:t>whether or not</w:t>
      </w:r>
      <w:bookmarkEnd w:id="462"/>
      <w:proofErr w:type="gramEnd"/>
      <w:r>
        <w:t xml:space="preserve"> it </w:t>
      </w:r>
      <w:bookmarkStart w:id="463" w:name="_Int_KjmaLCfP"/>
      <w:r>
        <w:t>enters into</w:t>
      </w:r>
      <w:bookmarkEnd w:id="463"/>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464" w:name="_Ref272935596"/>
      <w:r>
        <w:t>The short-term chargeable capacity for Power Stations situated with positive generation tariffs is any approved STTEC or LDTEC applicable to that Power Station during a valid STTEC Period or LDTEC Period, as appropriate.</w:t>
      </w:r>
      <w:bookmarkEnd w:id="464"/>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 xml:space="preserve">For Power Stations, the </w:t>
      </w:r>
      <w:proofErr w:type="gramStart"/>
      <w:r w:rsidRPr="0537B9E0">
        <w:rPr>
          <w:rFonts w:cs="Arial"/>
        </w:rPr>
        <w:t>short term</w:t>
      </w:r>
      <w:proofErr w:type="gramEnd"/>
      <w:r w:rsidRPr="0537B9E0">
        <w:rPr>
          <w:rFonts w:cs="Arial"/>
        </w:rPr>
        <w:t xml:space="preserve">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467" w:name="_Int_oyDwGxAv"/>
      <w:proofErr w:type="gramStart"/>
      <w:r w:rsidRPr="0537B9E0">
        <w:rPr>
          <w:rFonts w:cs="Arial"/>
        </w:rPr>
        <w:t>a number of</w:t>
      </w:r>
      <w:bookmarkEnd w:id="467"/>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68" w:name="_Int_Br7BPDb9"/>
      <w:r w:rsidRPr="0537B9E0">
        <w:rPr>
          <w:rFonts w:cs="Arial"/>
        </w:rPr>
        <w:t>whether or not</w:t>
      </w:r>
      <w:bookmarkEnd w:id="468"/>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469" w:name="_Int_92g3EQw1"/>
      <w:proofErr w:type="gramStart"/>
      <w:r w:rsidRPr="0537B9E0">
        <w:rPr>
          <w:rFonts w:cs="Arial"/>
        </w:rPr>
        <w:t>in a given</w:t>
      </w:r>
      <w:bookmarkEnd w:id="469"/>
      <w:proofErr w:type="gramEnd"/>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470" w:name="_Toc49661143"/>
      <w:bookmarkStart w:id="471" w:name="_Toc274049719"/>
      <w:r w:rsidRPr="004248A1">
        <w:rPr>
          <w:rFonts w:ascii="Arial" w:hAnsi="Arial" w:cs="Arial"/>
          <w:b/>
        </w:rPr>
        <w:t xml:space="preserve">Generation with negative wider </w:t>
      </w:r>
      <w:bookmarkEnd w:id="470"/>
      <w:r w:rsidRPr="004248A1">
        <w:rPr>
          <w:rFonts w:ascii="Arial" w:hAnsi="Arial" w:cs="Arial"/>
          <w:b/>
        </w:rPr>
        <w:t>tariffs</w:t>
      </w:r>
      <w:bookmarkEnd w:id="471"/>
    </w:p>
    <w:p w14:paraId="79C7DAFE" w14:textId="3021ED47" w:rsidR="006661FE" w:rsidRDefault="4DB720A2" w:rsidP="00533333">
      <w:pPr>
        <w:pStyle w:val="1"/>
        <w:numPr>
          <w:ilvl w:val="0"/>
          <w:numId w:val="76"/>
        </w:numPr>
        <w:jc w:val="both"/>
      </w:pPr>
      <w:bookmarkStart w:id="472"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w:t>
      </w:r>
      <w:proofErr w:type="gramStart"/>
      <w:r>
        <w:t>i.e.</w:t>
      </w:r>
      <w:proofErr w:type="gramEnd"/>
      <w:r>
        <w:t xml:space="preserv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473" w:name="_Int_XcS4KcVs"/>
      <w:proofErr w:type="gramStart"/>
      <w:r>
        <w:t>whether or not</w:t>
      </w:r>
      <w:bookmarkEnd w:id="473"/>
      <w:proofErr w:type="gramEnd"/>
      <w:r>
        <w:t xml:space="preserve"> it </w:t>
      </w:r>
      <w:bookmarkStart w:id="474" w:name="_Int_pdGbhQuq"/>
      <w:r>
        <w:t>enters into</w:t>
      </w:r>
      <w:bookmarkEnd w:id="474"/>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47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472"/>
    <w:bookmarkEnd w:id="475"/>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476" w:name="_Int_dXoviqKF"/>
      <w:proofErr w:type="gramStart"/>
      <w:r w:rsidRPr="0537B9E0">
        <w:rPr>
          <w:rFonts w:cs="Arial"/>
        </w:rPr>
        <w:t>a number of</w:t>
      </w:r>
      <w:bookmarkEnd w:id="476"/>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77" w:name="_Int_j4mtAVcl"/>
      <w:r w:rsidRPr="0537B9E0">
        <w:rPr>
          <w:rFonts w:cs="Arial"/>
        </w:rPr>
        <w:t>whether or not</w:t>
      </w:r>
      <w:bookmarkEnd w:id="477"/>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478" w:name="_Int_4If3jWpa"/>
      <w:proofErr w:type="gramStart"/>
      <w:r w:rsidRPr="0537B9E0">
        <w:rPr>
          <w:rFonts w:cs="Arial"/>
        </w:rPr>
        <w:t>in a given</w:t>
      </w:r>
      <w:bookmarkEnd w:id="478"/>
      <w:proofErr w:type="gramEnd"/>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proofErr w:type="gramStart"/>
      <w:r w:rsidRPr="0537B9E0">
        <w:rPr>
          <w:rFonts w:cs="Arial"/>
        </w:rPr>
        <w:t>Accordingly</w:t>
      </w:r>
      <w:proofErr w:type="gramEnd"/>
      <w:r w:rsidRPr="0537B9E0">
        <w:rPr>
          <w:rFonts w:cs="Arial"/>
        </w:rPr>
        <w:t xml:space="preserve">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479" w:name="_Toc274049720"/>
      <w:r>
        <w:t>Basis of Local Generation Charges</w:t>
      </w:r>
      <w:bookmarkEnd w:id="479"/>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480" w:name="_Toc497131273"/>
      <w:bookmarkStart w:id="481" w:name="_Toc32201095"/>
      <w:bookmarkStart w:id="482" w:name="_Toc49661145"/>
      <w:bookmarkStart w:id="483" w:name="_Toc274049722"/>
      <w:bookmarkStart w:id="484" w:name="_Hlt497625183"/>
      <w:r>
        <w:t>Monthly Charges</w:t>
      </w:r>
      <w:bookmarkEnd w:id="480"/>
      <w:bookmarkEnd w:id="481"/>
      <w:bookmarkEnd w:id="482"/>
      <w:bookmarkEnd w:id="483"/>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485" w:name="_Hlt532284319"/>
      <w:bookmarkStart w:id="486" w:name="_Ref272933161"/>
      <w:bookmarkEnd w:id="485"/>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 xml:space="preserve">The charge is </w:t>
      </w:r>
      <w:r>
        <w:lastRenderedPageBreak/>
        <w:t>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486"/>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487" w:name="_Int_OZ9SdXkh"/>
      <w:proofErr w:type="gramStart"/>
      <w:r>
        <w:t>in a given year</w:t>
      </w:r>
      <w:bookmarkEnd w:id="487"/>
      <w:proofErr w:type="gramEnd"/>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488" w:name="_Toc274049723"/>
      <w:r>
        <w:t>Ad hoc Charges</w:t>
      </w:r>
      <w:bookmarkEnd w:id="488"/>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 xml:space="preserve">For Power Stations utilising LDTEC (in any of its forms) the LDTEC Charge for each LDTEC Period is the sum of the charging liabilities associated with each incremental level of </w:t>
      </w:r>
      <w:proofErr w:type="gramStart"/>
      <w:r w:rsidRPr="0537B9E0">
        <w:rPr>
          <w:rFonts w:cs="Arial"/>
        </w:rPr>
        <w:t>short term</w:t>
      </w:r>
      <w:proofErr w:type="gramEnd"/>
      <w:r w:rsidRPr="0537B9E0">
        <w:rPr>
          <w:rFonts w:cs="Arial"/>
        </w:rPr>
        <w:t xml:space="preserve"> chargeable capacity provided by LDTEC within the LDTEC Period (assessed on a weekly basis)</w:t>
      </w:r>
      <w:r w:rsidR="60FA3FFC" w:rsidRPr="0537B9E0">
        <w:rPr>
          <w:rFonts w:cs="Arial"/>
        </w:rPr>
        <w:t xml:space="preserve">. </w:t>
      </w:r>
      <w:r w:rsidRPr="0537B9E0">
        <w:rPr>
          <w:rFonts w:cs="Arial"/>
        </w:rPr>
        <w:t xml:space="preserve">The charging liability for a given incremental level of </w:t>
      </w:r>
      <w:proofErr w:type="gramStart"/>
      <w:r w:rsidRPr="0537B9E0">
        <w:rPr>
          <w:rFonts w:cs="Arial"/>
        </w:rPr>
        <w:t>short term</w:t>
      </w:r>
      <w:proofErr w:type="gramEnd"/>
      <w:r w:rsidRPr="0537B9E0">
        <w:rPr>
          <w:rFonts w:cs="Arial"/>
        </w:rPr>
        <w:t xml:space="preserve">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 xml:space="preserve">For each LDTEC Period successfully applied for, the LDTEC Charge will be split evenly over the relevant LDTEC Period and charged </w:t>
      </w:r>
      <w:proofErr w:type="gramStart"/>
      <w:r w:rsidRPr="0537B9E0">
        <w:rPr>
          <w:rFonts w:cs="Arial"/>
        </w:rPr>
        <w:t>on a monthly basis</w:t>
      </w:r>
      <w:proofErr w:type="gramEnd"/>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 xml:space="preserve">The top diagrams illustrate the capacity purchased, while lower diagrams illustrate the incremental levels of </w:t>
      </w:r>
      <w:proofErr w:type="gramStart"/>
      <w:r w:rsidRPr="0537B9E0">
        <w:rPr>
          <w:rFonts w:ascii="Arial" w:hAnsi="Arial" w:cs="Arial"/>
          <w:sz w:val="22"/>
          <w:szCs w:val="22"/>
        </w:rPr>
        <w:t>short term</w:t>
      </w:r>
      <w:proofErr w:type="gramEnd"/>
      <w:r w:rsidRPr="0537B9E0">
        <w:rPr>
          <w:rFonts w:ascii="Arial" w:hAnsi="Arial" w:cs="Arial"/>
          <w:sz w:val="22"/>
          <w:szCs w:val="22"/>
        </w:rPr>
        <w:t xml:space="preserve">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0"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489" w:name="_Toc274049724"/>
      <w:r w:rsidRPr="00FE2E3E">
        <w:t>Embedded Transmission Use of System Charges “</w:t>
      </w:r>
      <w:proofErr w:type="spellStart"/>
      <w:r w:rsidRPr="00FE2E3E">
        <w:t>ETUoS</w:t>
      </w:r>
      <w:proofErr w:type="spellEnd"/>
      <w:r w:rsidRPr="00FE2E3E">
        <w:t>”</w:t>
      </w:r>
      <w:bookmarkEnd w:id="489"/>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49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490"/>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 xml:space="preserve">The main purpose of </w:t>
      </w:r>
      <w:proofErr w:type="spellStart"/>
      <w:r>
        <w:t>ETUoS</w:t>
      </w:r>
      <w:proofErr w:type="spellEnd"/>
      <w:r>
        <w:t xml:space="preserve"> charges is to pass through the charges that are levied by the DNO on the NETSO to the offshore generator(s)</w:t>
      </w:r>
      <w:r w:rsidR="2C877920">
        <w:t xml:space="preserve">. </w:t>
      </w:r>
      <w:r>
        <w:t>This charge</w:t>
      </w:r>
      <w:r w:rsidR="23D6003B" w:rsidRPr="0537B9E0">
        <w:rPr>
          <w:rFonts w:ascii="Arial" w:hAnsi="Arial" w:cs="Arial"/>
        </w:rPr>
        <w:t xml:space="preserve">, known as the </w:t>
      </w:r>
      <w:proofErr w:type="spellStart"/>
      <w:r w:rsidR="23D6003B" w:rsidRPr="0537B9E0">
        <w:rPr>
          <w:rFonts w:ascii="Arial" w:hAnsi="Arial" w:cs="Arial"/>
        </w:rPr>
        <w:t>ETUoS</w:t>
      </w:r>
      <w:r w:rsidR="23D6003B" w:rsidRPr="0537B9E0">
        <w:rPr>
          <w:rFonts w:ascii="Arial" w:hAnsi="Arial" w:cs="Arial"/>
          <w:vertAlign w:val="subscript"/>
        </w:rPr>
        <w:t>DNO</w:t>
      </w:r>
      <w:proofErr w:type="spellEnd"/>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0E3CD5">
        <w:t xml:space="preserve">, this is known as the </w:t>
      </w:r>
      <w:proofErr w:type="spellStart"/>
      <w:r w:rsidR="000E3CD5">
        <w:t>ETUoS</w:t>
      </w:r>
      <w:r w:rsidR="000E3CD5" w:rsidRPr="000E3CD5">
        <w:rPr>
          <w:vertAlign w:val="subscript"/>
        </w:rPr>
        <w:t>OFTO</w:t>
      </w:r>
      <w:proofErr w:type="spellEnd"/>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 xml:space="preserve">The </w:t>
      </w:r>
      <w:proofErr w:type="spellStart"/>
      <w:r>
        <w:t>ETUoS</w:t>
      </w:r>
      <w:r w:rsidRPr="00BA1E76">
        <w:rPr>
          <w:vertAlign w:val="subscript"/>
        </w:rPr>
        <w:t>OFTO</w:t>
      </w:r>
      <w:proofErr w:type="spellEnd"/>
      <w:r>
        <w:t xml:space="preserve"> tariff shall be the ratio of the Offshore Transmission Owner revenue (£) associated with DNO capital contributions and the </w:t>
      </w:r>
      <w:r>
        <w:lastRenderedPageBreak/>
        <w:t>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 xml:space="preserve">In the year of asset transfer to the OFTO, the </w:t>
      </w:r>
      <w:proofErr w:type="spellStart"/>
      <w:r w:rsidRPr="00B40484">
        <w:rPr>
          <w:rFonts w:ascii="Arial" w:hAnsi="Arial" w:cs="Arial"/>
          <w:color w:val="000000" w:themeColor="text1"/>
        </w:rPr>
        <w:t>ETUoS</w:t>
      </w:r>
      <w:r w:rsidRPr="00B40484">
        <w:rPr>
          <w:rFonts w:ascii="Arial" w:hAnsi="Arial" w:cs="Arial"/>
          <w:color w:val="000000" w:themeColor="text1"/>
          <w:vertAlign w:val="subscript"/>
        </w:rPr>
        <w:t>OFTO</w:t>
      </w:r>
      <w:proofErr w:type="spellEnd"/>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CD5FBD"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m:t>
              </m:r>
              <m:r>
                <w:rPr>
                  <w:rFonts w:ascii="Cambria Math" w:hAnsi="Cambria Math" w:cs="Arial"/>
                  <w:color w:val="000000" w:themeColor="text1"/>
                </w:rPr>
                <m:t>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 xml:space="preserve">In all subsequent years, the </w:t>
      </w:r>
      <w:proofErr w:type="spellStart"/>
      <w:r w:rsidRPr="00B40484">
        <w:rPr>
          <w:rFonts w:ascii="Arial" w:hAnsi="Arial" w:cs="Arial"/>
          <w:color w:val="000000" w:themeColor="text1"/>
          <w:u w:val="single"/>
        </w:rPr>
        <w:t>ETUoS</w:t>
      </w:r>
      <w:r w:rsidRPr="00B40484">
        <w:rPr>
          <w:rFonts w:ascii="Arial" w:hAnsi="Arial" w:cs="Arial"/>
          <w:color w:val="000000" w:themeColor="text1"/>
          <w:u w:val="single"/>
          <w:vertAlign w:val="subscript"/>
        </w:rPr>
        <w:t>OFTO</w:t>
      </w:r>
      <w:proofErr w:type="spellEnd"/>
      <w:r w:rsidRPr="00B40484">
        <w:rPr>
          <w:rFonts w:ascii="Arial" w:hAnsi="Arial" w:cs="Arial"/>
          <w:color w:val="000000" w:themeColor="text1"/>
          <w:u w:val="single"/>
        </w:rPr>
        <w:t xml:space="preserve"> tariff would be calculated as follows:</w:t>
      </w:r>
    </w:p>
    <w:p w14:paraId="02366013" w14:textId="77777777" w:rsidR="00027216" w:rsidRPr="00984A6E" w:rsidRDefault="00CD5FBD"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proofErr w:type="spellStart"/>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proofErr w:type="spellEnd"/>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 xml:space="preserve">The specific nature of the </w:t>
      </w:r>
      <w:proofErr w:type="spellStart"/>
      <w:r>
        <w:t>ETUoS</w:t>
      </w:r>
      <w:r w:rsidR="7C3292F1" w:rsidRPr="0537B9E0">
        <w:rPr>
          <w:vertAlign w:val="subscript"/>
        </w:rPr>
        <w:t>DNO</w:t>
      </w:r>
      <w:proofErr w:type="spellEnd"/>
      <w:r>
        <w:t xml:space="preserve"> charge and the payment profile for these will depend upon the charging arrangements of the relevant DNO and reference should be made to the relevant DNO’s charging statement</w:t>
      </w:r>
      <w:r w:rsidR="2BFA854B">
        <w:t xml:space="preserve">. </w:t>
      </w:r>
      <w:r>
        <w:t xml:space="preserve">In terms of applicable transitional offshore generation projects the </w:t>
      </w:r>
      <w:proofErr w:type="spellStart"/>
      <w:r>
        <w:t>ETUoS</w:t>
      </w:r>
      <w:r w:rsidR="3E2C06E2" w:rsidRPr="0537B9E0">
        <w:rPr>
          <w:vertAlign w:val="subscript"/>
        </w:rPr>
        <w:t>OFTO</w:t>
      </w:r>
      <w:proofErr w:type="spellEnd"/>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 xml:space="preserve">Where a DNO’s charge relates to more than one offshore generator, the related </w:t>
      </w:r>
      <w:proofErr w:type="spellStart"/>
      <w:r>
        <w:t>ETUoS</w:t>
      </w:r>
      <w:r w:rsidR="06B78714" w:rsidRPr="0537B9E0">
        <w:rPr>
          <w:vertAlign w:val="subscript"/>
        </w:rPr>
        <w:t>DNO</w:t>
      </w:r>
      <w:proofErr w:type="spellEnd"/>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 xml:space="preserve">Invoices for </w:t>
      </w:r>
      <w:proofErr w:type="spellStart"/>
      <w:r>
        <w:t>ETUoS</w:t>
      </w:r>
      <w:r w:rsidR="06B78714" w:rsidRPr="0537B9E0">
        <w:rPr>
          <w:vertAlign w:val="subscript"/>
        </w:rPr>
        <w:t>DNO</w:t>
      </w:r>
      <w:proofErr w:type="spellEnd"/>
      <w:r>
        <w:t xml:space="preserve"> charges shall be levied by </w:t>
      </w:r>
      <w:r w:rsidR="58867969" w:rsidRPr="0537B9E0">
        <w:rPr>
          <w:b/>
          <w:bCs/>
        </w:rPr>
        <w:t xml:space="preserve">The </w:t>
      </w:r>
      <w:proofErr w:type="gramStart"/>
      <w:r w:rsidR="745A5616" w:rsidRPr="0537B9E0">
        <w:rPr>
          <w:b/>
          <w:bCs/>
        </w:rPr>
        <w:t xml:space="preserve">Company </w:t>
      </w:r>
      <w:r w:rsidR="745A5616">
        <w:t xml:space="preserve"> </w:t>
      </w:r>
      <w:r>
        <w:t>on</w:t>
      </w:r>
      <w:proofErr w:type="gramEnd"/>
      <w:r>
        <w:t xml:space="preserve">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 xml:space="preserve">As the </w:t>
      </w:r>
      <w:proofErr w:type="spellStart"/>
      <w:r>
        <w:t>ETUoS</w:t>
      </w:r>
      <w:r w:rsidR="31FE0302" w:rsidRPr="0537B9E0">
        <w:rPr>
          <w:vertAlign w:val="subscript"/>
        </w:rPr>
        <w:t>DNO</w:t>
      </w:r>
      <w:proofErr w:type="spellEnd"/>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 xml:space="preserve">Where the User </w:t>
      </w:r>
      <w:r>
        <w:lastRenderedPageBreak/>
        <w:t xml:space="preserve">disputes regarding the </w:t>
      </w:r>
      <w:proofErr w:type="spellStart"/>
      <w:r>
        <w:t>ETUoS</w:t>
      </w:r>
      <w:r w:rsidR="31FE0302" w:rsidRPr="0537B9E0">
        <w:rPr>
          <w:vertAlign w:val="subscript"/>
        </w:rPr>
        <w:t>DNO</w:t>
      </w:r>
      <w:proofErr w:type="spellEnd"/>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491" w:name="_Toc32201096"/>
      <w:bookmarkStart w:id="492" w:name="_Toc49661146"/>
      <w:bookmarkStart w:id="493" w:name="_Toc274049725"/>
      <w:r>
        <w:t>Reconciliation of Generation Charges</w:t>
      </w:r>
      <w:bookmarkEnd w:id="491"/>
      <w:bookmarkEnd w:id="492"/>
      <w:bookmarkEnd w:id="493"/>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45CDBC25"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0F17CC">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494" w:name="_Toc32201097"/>
      <w:bookmarkStart w:id="495" w:name="_Toc49661147"/>
      <w:bookmarkStart w:id="496" w:name="_Toc274049726"/>
      <w:bookmarkEnd w:id="484"/>
      <w:r>
        <w:t>Further Information</w:t>
      </w:r>
      <w:bookmarkEnd w:id="494"/>
      <w:bookmarkEnd w:id="495"/>
      <w:bookmarkEnd w:id="496"/>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497" w:name="_Toc32201098"/>
      <w:r>
        <w:br w:type="page"/>
      </w:r>
      <w:bookmarkStart w:id="498" w:name="_Toc49661148"/>
      <w:bookmarkStart w:id="499" w:name="_Toc274049727"/>
      <w:r w:rsidRPr="00FE40FB">
        <w:rPr>
          <w:color w:val="auto"/>
          <w:sz w:val="28"/>
          <w:szCs w:val="28"/>
        </w:rPr>
        <w:lastRenderedPageBreak/>
        <w:t>14.19 Data Requirements</w:t>
      </w:r>
      <w:bookmarkEnd w:id="497"/>
      <w:bookmarkEnd w:id="498"/>
      <w:bookmarkEnd w:id="499"/>
    </w:p>
    <w:p w14:paraId="31999FE6" w14:textId="77777777" w:rsidR="006661FE" w:rsidRDefault="006661FE" w:rsidP="006661FE">
      <w:pPr>
        <w:pStyle w:val="Heading2"/>
      </w:pPr>
    </w:p>
    <w:p w14:paraId="6D981032" w14:textId="77777777" w:rsidR="006661FE" w:rsidRDefault="006661FE" w:rsidP="006661FE">
      <w:pPr>
        <w:pStyle w:val="Heading2"/>
      </w:pPr>
      <w:bookmarkStart w:id="500" w:name="_Toc32201099"/>
      <w:bookmarkStart w:id="501" w:name="_Toc49661149"/>
      <w:bookmarkStart w:id="502" w:name="_Toc274049728"/>
      <w:r>
        <w:t>Data Required for Charge Setting</w:t>
      </w:r>
      <w:bookmarkEnd w:id="500"/>
      <w:bookmarkEnd w:id="501"/>
      <w:bookmarkEnd w:id="502"/>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proofErr w:type="gramStart"/>
      <w:r w:rsidR="37C8F74D">
        <w:t>Additionally</w:t>
      </w:r>
      <w:proofErr w:type="gramEnd"/>
      <w:r w:rsidR="37C8F74D">
        <w:t xml:space="preserve">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Users who are owners or operators of a User System (</w:t>
      </w:r>
      <w:proofErr w:type="gramStart"/>
      <w:r>
        <w:t>e.g.</w:t>
      </w:r>
      <w:proofErr w:type="gramEnd"/>
      <w:r>
        <w:t xml:space="preserve">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 xml:space="preserve">The </w:t>
      </w:r>
      <w:proofErr w:type="spellStart"/>
      <w:r>
        <w:rPr>
          <w:b/>
        </w:rPr>
        <w:t>BSCCo</w:t>
      </w:r>
      <w:proofErr w:type="spellEnd"/>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503" w:name="_Toc32201100"/>
      <w:bookmarkStart w:id="504" w:name="_Toc49661150"/>
      <w:bookmarkStart w:id="505" w:name="_Toc274049729"/>
      <w:r>
        <w:t>Data Required for Calculating Users’ Charges</w:t>
      </w:r>
      <w:bookmarkEnd w:id="503"/>
      <w:bookmarkEnd w:id="504"/>
      <w:bookmarkEnd w:id="505"/>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506" w:name="_Int_8CGAG6IK"/>
      <w:proofErr w:type="gramStart"/>
      <w:r>
        <w:t>In order for</w:t>
      </w:r>
      <w:bookmarkEnd w:id="506"/>
      <w:proofErr w:type="gramEnd"/>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507" w:name="_Toc32201101"/>
      <w:r>
        <w:br w:type="page"/>
      </w:r>
      <w:bookmarkStart w:id="508" w:name="_Toc49661151"/>
      <w:bookmarkStart w:id="509" w:name="_Toc274049730"/>
      <w:r w:rsidRPr="00FE40FB">
        <w:rPr>
          <w:color w:val="auto"/>
          <w:sz w:val="28"/>
          <w:szCs w:val="28"/>
        </w:rPr>
        <w:lastRenderedPageBreak/>
        <w:t>14.20 Applications</w:t>
      </w:r>
      <w:bookmarkEnd w:id="507"/>
      <w:bookmarkEnd w:id="508"/>
      <w:bookmarkEnd w:id="509"/>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510" w:name="_Int_FuUZbuVP"/>
      <w:proofErr w:type="gramStart"/>
      <w:r>
        <w:t>a number of</w:t>
      </w:r>
      <w:bookmarkEnd w:id="510"/>
      <w:proofErr w:type="gramEnd"/>
      <w:r>
        <w:t xml:space="preserve"> components</w:t>
      </w:r>
      <w:r w:rsidR="1E6D9C43">
        <w:t xml:space="preserve">. </w:t>
      </w:r>
      <w:r>
        <w:t xml:space="preserve">For instance, the LDTEC Request Fee is comprised of </w:t>
      </w:r>
      <w:bookmarkStart w:id="511" w:name="_Int_Cr5k7scj"/>
      <w:proofErr w:type="gramStart"/>
      <w:r>
        <w:t>a number of</w:t>
      </w:r>
      <w:bookmarkEnd w:id="511"/>
      <w:proofErr w:type="gramEnd"/>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 xml:space="preserve">The refund shall be made </w:t>
      </w:r>
      <w:r w:rsidR="4DB720A2">
        <w:lastRenderedPageBreak/>
        <w:t>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512" w:name="_Ref531603538"/>
      <w:bookmarkStart w:id="513" w:name="_Toc32201102"/>
      <w:r>
        <w:br w:type="page"/>
      </w:r>
      <w:bookmarkStart w:id="514" w:name="_Toc49661152"/>
      <w:bookmarkStart w:id="515" w:name="_Toc274049731"/>
      <w:bookmarkEnd w:id="512"/>
      <w:bookmarkEnd w:id="513"/>
      <w:r w:rsidRPr="00FE40FB">
        <w:rPr>
          <w:color w:val="auto"/>
        </w:rPr>
        <w:lastRenderedPageBreak/>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4195E"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E84C5"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389D3"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 xml:space="preserve">Denotes </w:t>
      </w:r>
      <w:proofErr w:type="gramStart"/>
      <w:r w:rsidRPr="00887323">
        <w:rPr>
          <w:rFonts w:ascii="Arial" w:hAnsi="Arial" w:cs="Arial"/>
          <w:sz w:val="22"/>
        </w:rPr>
        <w:t>cable</w:t>
      </w:r>
      <w:proofErr w:type="gramEnd"/>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 xml:space="preserve">For both Peak Security and Year </w:t>
      </w:r>
      <w:proofErr w:type="gramStart"/>
      <w:r w:rsidRPr="0537B9E0">
        <w:rPr>
          <w:rFonts w:ascii="Arial" w:hAnsi="Arial" w:cs="Arial"/>
          <w:sz w:val="22"/>
          <w:szCs w:val="22"/>
        </w:rPr>
        <w:t>Round  generation</w:t>
      </w:r>
      <w:proofErr w:type="gramEnd"/>
      <w:r w:rsidRPr="0537B9E0">
        <w:rPr>
          <w:rFonts w:ascii="Arial" w:hAnsi="Arial" w:cs="Arial"/>
          <w:sz w:val="22"/>
          <w:szCs w:val="22"/>
        </w:rPr>
        <w:t xml:space="preserve">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Pr="00BE1EF5">
        <w:rPr>
          <w:rFonts w:ascii="Arial" w:hAnsi="Arial" w:cs="Arial"/>
        </w:rPr>
        <w:t xml:space="preserve"> </w:t>
      </w:r>
      <w:r>
        <w:rPr>
          <w:rFonts w:ascii="Arial" w:hAnsi="Arial" w:cs="Arial"/>
          <w:sz w:val="22"/>
        </w:rPr>
        <w:t>,</w:t>
      </w:r>
      <w:proofErr w:type="gramEnd"/>
      <w:r>
        <w:rPr>
          <w:rFonts w:ascii="Arial" w:hAnsi="Arial" w:cs="Arial"/>
          <w:sz w:val="22"/>
        </w:rPr>
        <w:t xml:space="preserve">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lastRenderedPageBreak/>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lastRenderedPageBreak/>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262</w:t>
      </w:r>
      <w:proofErr w:type="gramEnd"/>
      <w:r>
        <w:rPr>
          <w:rFonts w:ascii="Arial" w:hAnsi="Arial"/>
          <w:sz w:val="22"/>
        </w:rPr>
        <w:t>.5MW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lastRenderedPageBreak/>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 xml:space="preserve">Total Peak Security cost = (300 </w:t>
      </w:r>
      <w:proofErr w:type="gramStart"/>
      <w:r>
        <w:rPr>
          <w:rFonts w:ascii="Arial" w:hAnsi="Arial"/>
          <w:sz w:val="22"/>
        </w:rPr>
        <w:t>X  6</w:t>
      </w:r>
      <w:proofErr w:type="gramEnd"/>
      <w:r>
        <w:rPr>
          <w:rFonts w:ascii="Arial" w:hAnsi="Arial"/>
          <w:sz w:val="22"/>
        </w:rPr>
        <w:t>) + (800 X 26) = 22,600MWkm</w:t>
      </w:r>
    </w:p>
    <w:p w14:paraId="412AC9E5" w14:textId="77777777" w:rsidR="00533333" w:rsidRDefault="00533333" w:rsidP="00533333">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 xml:space="preserve">We then ‘inject’ 1MW of generation at each node with a corresponding 1MW offtake (demand) at the reference node and recalculate the total Peak Security </w:t>
      </w:r>
      <w:proofErr w:type="spellStart"/>
      <w:r w:rsidRPr="0537B9E0">
        <w:rPr>
          <w:rFonts w:ascii="Arial" w:hAnsi="Arial" w:cs="Arial"/>
          <w:i w:val="0"/>
        </w:rPr>
        <w:t>MWkm</w:t>
      </w:r>
      <w:proofErr w:type="spellEnd"/>
      <w:r w:rsidRPr="0537B9E0">
        <w:rPr>
          <w:rFonts w:ascii="Arial" w:hAnsi="Arial" w:cs="Arial"/>
          <w:i w:val="0"/>
        </w:rPr>
        <w:t xml:space="preserve"> cost and </w:t>
      </w:r>
      <w:proofErr w:type="gramStart"/>
      <w:r w:rsidRPr="0537B9E0">
        <w:rPr>
          <w:rFonts w:ascii="Arial" w:hAnsi="Arial" w:cs="Arial"/>
          <w:i w:val="0"/>
        </w:rPr>
        <w:t>Year Round</w:t>
      </w:r>
      <w:proofErr w:type="gramEnd"/>
      <w:r w:rsidRPr="0537B9E0">
        <w:rPr>
          <w:rFonts w:ascii="Arial" w:hAnsi="Arial" w:cs="Arial"/>
          <w:i w:val="0"/>
        </w:rPr>
        <w:t xml:space="preserve"> </w:t>
      </w:r>
      <w:proofErr w:type="spellStart"/>
      <w:r w:rsidRPr="0537B9E0">
        <w:rPr>
          <w:rFonts w:ascii="Arial" w:hAnsi="Arial" w:cs="Arial"/>
          <w:i w:val="0"/>
        </w:rPr>
        <w:t>MWkm</w:t>
      </w:r>
      <w:proofErr w:type="spellEnd"/>
      <w:r w:rsidRPr="0537B9E0">
        <w:rPr>
          <w:rFonts w:ascii="Arial" w:hAnsi="Arial" w:cs="Arial"/>
          <w:i w:val="0"/>
        </w:rPr>
        <w:t xml:space="preserve">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w:t>
      </w:r>
      <w:proofErr w:type="gramStart"/>
      <w:r w:rsidRPr="0537B9E0">
        <w:rPr>
          <w:rFonts w:ascii="Arial" w:hAnsi="Arial" w:cs="Arial"/>
          <w:i w:val="0"/>
        </w:rPr>
        <w:t>difference  from</w:t>
      </w:r>
      <w:proofErr w:type="gramEnd"/>
      <w:r w:rsidRPr="0537B9E0">
        <w:rPr>
          <w:rFonts w:ascii="Arial" w:hAnsi="Arial" w:cs="Arial"/>
          <w:i w:val="0"/>
        </w:rPr>
        <w:t xml:space="preserve"> the base case for Peak Security and Year Round costs is the marginal km or shadow cost for Peak Security and Year Round </w:t>
      </w:r>
      <w:bookmarkStart w:id="516" w:name="_Int_bcaVMCRc"/>
      <w:r w:rsidRPr="0537B9E0">
        <w:rPr>
          <w:rFonts w:ascii="Arial" w:hAnsi="Arial" w:cs="Arial"/>
          <w:i w:val="0"/>
        </w:rPr>
        <w:t>networks</w:t>
      </w:r>
      <w:bookmarkEnd w:id="516"/>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Pr="0537B9E0">
        <w:rPr>
          <w:rFonts w:ascii="Arial" w:hAnsi="Arial" w:cs="Arial"/>
          <w:i w:val="0"/>
        </w:rPr>
        <w:t>brackets:.</w:t>
      </w:r>
      <w:proofErr w:type="gramEnd"/>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0B416"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 xml:space="preserve">To calculate relevant Peak Security and </w:t>
      </w:r>
      <w:proofErr w:type="gramStart"/>
      <w:r>
        <w:rPr>
          <w:rFonts w:ascii="Arial" w:hAnsi="Arial"/>
          <w:sz w:val="22"/>
        </w:rPr>
        <w:t>Year Round</w:t>
      </w:r>
      <w:proofErr w:type="gramEnd"/>
      <w:r>
        <w:rPr>
          <w:rFonts w:ascii="Arial" w:hAnsi="Arial"/>
          <w:sz w:val="22"/>
        </w:rPr>
        <w:t xml:space="preserve">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4,242.5 </w:t>
      </w:r>
      <w:proofErr w:type="spellStart"/>
      <w:r>
        <w:rPr>
          <w:rFonts w:ascii="Arial" w:hAnsi="Arial"/>
          <w:sz w:val="22"/>
        </w:rPr>
        <w:t>MWkm</w:t>
      </w:r>
      <w:proofErr w:type="spellEnd"/>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0A292D25"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 for Peak Security (i.e. the marginal km = 5) and by 7.5 for Year Round (</w:t>
      </w:r>
      <w:proofErr w:type="spellStart"/>
      <w:r>
        <w:rPr>
          <w:rFonts w:ascii="Arial" w:hAnsi="Arial"/>
          <w:sz w:val="22"/>
        </w:rPr>
        <w:t>i.e</w:t>
      </w:r>
      <w:proofErr w:type="spellEnd"/>
      <w:r>
        <w:rPr>
          <w:rFonts w:ascii="Arial" w:hAnsi="Arial"/>
          <w:sz w:val="22"/>
        </w:rPr>
        <w:t xml:space="preserv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17" w:name="_Toc32201103"/>
      <w:bookmarkEnd w:id="514"/>
      <w:bookmarkEnd w:id="515"/>
      <w:r w:rsidR="006661FE">
        <w:lastRenderedPageBreak/>
        <w:br w:type="page"/>
      </w:r>
      <w:bookmarkStart w:id="518" w:name="_Toc49661153"/>
      <w:bookmarkStart w:id="519"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lastRenderedPageBreak/>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w:t>
      </w:r>
      <w:r w:rsidRPr="0537B9E0">
        <w:rPr>
          <w:rFonts w:ascii="Arial" w:hAnsi="Arial" w:cs="Arial"/>
          <w:sz w:val="22"/>
          <w:szCs w:val="22"/>
          <w:lang w:eastAsia="en-US"/>
        </w:rPr>
        <w:lastRenderedPageBreak/>
        <w:t xml:space="preserve">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17"/>
      <w:bookmarkEnd w:id="518"/>
      <w:bookmarkEnd w:id="519"/>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20" w:name="_Int_fmzThBeZ"/>
      <w:r w:rsidRPr="0537B9E0">
        <w:rPr>
          <w:rFonts w:ascii="Arial" w:hAnsi="Arial"/>
          <w:sz w:val="22"/>
          <w:szCs w:val="22"/>
        </w:rPr>
        <w:t>In order to</w:t>
      </w:r>
      <w:bookmarkEnd w:id="520"/>
      <w:r w:rsidRPr="0537B9E0">
        <w:rPr>
          <w:rFonts w:ascii="Arial" w:hAnsi="Arial"/>
          <w:sz w:val="22"/>
          <w:szCs w:val="22"/>
        </w:rPr>
        <w:t xml:space="preserve"> calculate the </w:t>
      </w:r>
      <w:proofErr w:type="gramStart"/>
      <w:r w:rsidRPr="0537B9E0">
        <w:rPr>
          <w:rFonts w:ascii="Arial" w:hAnsi="Arial"/>
          <w:sz w:val="22"/>
          <w:szCs w:val="22"/>
        </w:rPr>
        <w:t>generation</w:t>
      </w:r>
      <w:proofErr w:type="gramEnd"/>
      <w:r w:rsidRPr="0537B9E0">
        <w:rPr>
          <w:rFonts w:ascii="Arial" w:hAnsi="Arial"/>
          <w:sz w:val="22"/>
          <w:szCs w:val="22"/>
        </w:rPr>
        <w:t xml:space="preserve">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lastRenderedPageBreak/>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45869"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lastRenderedPageBreak/>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w:t>
      </w:r>
      <w:proofErr w:type="spellStart"/>
      <w:r w:rsidRPr="5BA47B99">
        <w:rPr>
          <w:rFonts w:ascii="Arial" w:hAnsi="Arial" w:cs="Arial"/>
        </w:rPr>
        <w:t>maginal</w:t>
      </w:r>
      <w:proofErr w:type="spellEnd"/>
      <w:r w:rsidRPr="5BA47B99">
        <w:rPr>
          <w:rFonts w:ascii="Arial" w:hAnsi="Arial" w:cs="Arial"/>
        </w:rPr>
        <w:t xml:space="preserve"> cost of 100MWkm. This is the additional </w:t>
      </w:r>
      <w:proofErr w:type="spellStart"/>
      <w:r w:rsidRPr="5BA47B99">
        <w:rPr>
          <w:rFonts w:ascii="Arial" w:hAnsi="Arial" w:cs="Arial"/>
        </w:rPr>
        <w:t>MWkm</w:t>
      </w:r>
      <w:proofErr w:type="spellEnd"/>
      <w:r w:rsidRPr="5BA47B99">
        <w:rPr>
          <w:rFonts w:ascii="Arial" w:hAnsi="Arial" w:cs="Arial"/>
        </w:rPr>
        <w:t xml:space="preserve"> costs associated with the node’s local assets. Applying the expansion constant of £10.07/</w:t>
      </w:r>
      <w:proofErr w:type="spellStart"/>
      <w:r w:rsidRPr="5BA47B99">
        <w:rPr>
          <w:rFonts w:ascii="Arial" w:hAnsi="Arial" w:cs="Arial"/>
        </w:rPr>
        <w:t>MWkm</w:t>
      </w:r>
      <w:proofErr w:type="spellEnd"/>
      <w:r w:rsidRPr="5BA47B99">
        <w:rPr>
          <w:rFonts w:ascii="Arial" w:hAnsi="Arial" w:cs="Arial"/>
        </w:rPr>
        <w:t xml:space="preserve">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w:t>
      </w:r>
      <w:proofErr w:type="gramStart"/>
      <w:r w:rsidR="53F84C41" w:rsidRPr="0537B9E0">
        <w:rPr>
          <w:rFonts w:ascii="Arial" w:hAnsi="Arial" w:cs="Arial"/>
        </w:rPr>
        <w:t>dividing  this</w:t>
      </w:r>
      <w:proofErr w:type="gramEnd"/>
      <w:r w:rsidR="53F84C41" w:rsidRPr="0537B9E0">
        <w:rPr>
          <w:rFonts w:ascii="Arial" w:hAnsi="Arial" w:cs="Arial"/>
        </w:rPr>
        <w:t xml:space="preserve"> by the </w:t>
      </w:r>
      <w:proofErr w:type="spellStart"/>
      <w:r w:rsidR="53F84C41" w:rsidRPr="0537B9E0">
        <w:rPr>
          <w:rFonts w:ascii="Arial" w:hAnsi="Arial" w:cs="Arial"/>
        </w:rPr>
        <w:t>Chargable</w:t>
      </w:r>
      <w:proofErr w:type="spellEnd"/>
      <w:r w:rsidR="53F84C41" w:rsidRPr="0537B9E0">
        <w:rPr>
          <w:rFonts w:ascii="Arial" w:hAnsi="Arial" w:cs="Arial"/>
        </w:rPr>
        <w:t xml:space="preserv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lastRenderedPageBreak/>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21" w:name="_Toc32201104"/>
      <w:bookmarkStart w:id="522" w:name="_Toc49661154"/>
      <w:bookmarkStart w:id="523" w:name="_Toc274049733"/>
      <w:r w:rsidRPr="00FE40FB">
        <w:rPr>
          <w:color w:val="auto"/>
          <w:sz w:val="28"/>
          <w:szCs w:val="28"/>
        </w:rPr>
        <w:lastRenderedPageBreak/>
        <w:t>14.2</w:t>
      </w:r>
      <w:r w:rsidR="0070624C">
        <w:rPr>
          <w:color w:val="auto"/>
          <w:sz w:val="28"/>
          <w:szCs w:val="28"/>
        </w:rPr>
        <w:t>4</w:t>
      </w:r>
      <w:r w:rsidRPr="00FE40FB">
        <w:rPr>
          <w:color w:val="auto"/>
          <w:sz w:val="28"/>
          <w:szCs w:val="28"/>
        </w:rPr>
        <w:t xml:space="preserve"> Example: Calculation of </w:t>
      </w:r>
      <w:proofErr w:type="gramStart"/>
      <w:r w:rsidRPr="00FE40FB">
        <w:rPr>
          <w:color w:val="auto"/>
          <w:sz w:val="28"/>
          <w:szCs w:val="28"/>
        </w:rPr>
        <w:t xml:space="preserve">Zonal </w:t>
      </w:r>
      <w:r w:rsidR="001860DC">
        <w:rPr>
          <w:color w:val="auto"/>
          <w:sz w:val="28"/>
          <w:szCs w:val="28"/>
        </w:rPr>
        <w:t xml:space="preserve"> </w:t>
      </w:r>
      <w:r w:rsidRPr="00FE40FB">
        <w:rPr>
          <w:color w:val="auto"/>
          <w:sz w:val="28"/>
          <w:szCs w:val="28"/>
        </w:rPr>
        <w:t>Demand</w:t>
      </w:r>
      <w:proofErr w:type="gramEnd"/>
      <w:r w:rsidR="0011565B">
        <w:rPr>
          <w:color w:val="auto"/>
          <w:sz w:val="28"/>
          <w:szCs w:val="28"/>
        </w:rPr>
        <w:t xml:space="preserve"> Locational</w:t>
      </w:r>
      <w:r w:rsidRPr="00FE40FB">
        <w:rPr>
          <w:color w:val="auto"/>
          <w:sz w:val="28"/>
          <w:szCs w:val="28"/>
        </w:rPr>
        <w:t xml:space="preserve"> Tariff</w:t>
      </w:r>
      <w:bookmarkEnd w:id="521"/>
      <w:bookmarkEnd w:id="522"/>
      <w:bookmarkEnd w:id="523"/>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lastRenderedPageBreak/>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24" w:name="_Ref491664379"/>
      <w:bookmarkStart w:id="525" w:name="_Toc32201105"/>
      <w:r w:rsidRPr="004248A1">
        <w:rPr>
          <w:rFonts w:ascii="Arial" w:hAnsi="Arial" w:cs="Arial"/>
          <w:sz w:val="22"/>
          <w:szCs w:val="22"/>
        </w:rPr>
        <w:br w:type="page"/>
      </w:r>
      <w:bookmarkStart w:id="526" w:name="_Toc49661155"/>
      <w:bookmarkStart w:id="527" w:name="_Toc274049734"/>
      <w:r w:rsidRPr="00FE40FB">
        <w:rPr>
          <w:color w:val="auto"/>
          <w:sz w:val="28"/>
          <w:szCs w:val="28"/>
        </w:rPr>
        <w:lastRenderedPageBreak/>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24"/>
      <w:bookmarkEnd w:id="525"/>
      <w:bookmarkEnd w:id="526"/>
      <w:bookmarkEnd w:id="527"/>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28" w:name="_Hlt479666837"/>
      <w:bookmarkStart w:id="529" w:name="_Hlt506623598"/>
      <w:bookmarkEnd w:id="528"/>
      <w:bookmarkEnd w:id="529"/>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30" w:name="_Int_fSc2ZTnz"/>
      <w:r w:rsidRPr="0537B9E0">
        <w:rPr>
          <w:rFonts w:ascii="Arial" w:hAnsi="Arial" w:cs="Arial"/>
          <w:sz w:val="22"/>
          <w:szCs w:val="22"/>
        </w:rPr>
        <w:t>different stages</w:t>
      </w:r>
      <w:bookmarkEnd w:id="530"/>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31" w:name="_Toc946728"/>
    </w:p>
    <w:p w14:paraId="56A0ADB1" w14:textId="77777777" w:rsidR="006661FE" w:rsidRPr="004248A1" w:rsidRDefault="006661FE" w:rsidP="006661FE">
      <w:pPr>
        <w:pStyle w:val="Heading2"/>
        <w:rPr>
          <w:rFonts w:ascii="Arial" w:hAnsi="Arial" w:cs="Arial"/>
        </w:rPr>
      </w:pPr>
      <w:bookmarkStart w:id="532" w:name="_Toc32201106"/>
      <w:bookmarkStart w:id="533" w:name="_Toc49661156"/>
      <w:bookmarkStart w:id="534" w:name="_Toc274049735"/>
      <w:r w:rsidRPr="004248A1">
        <w:rPr>
          <w:rFonts w:ascii="Arial" w:hAnsi="Arial" w:cs="Arial"/>
        </w:rPr>
        <w:t>Monthly Charges</w:t>
      </w:r>
      <w:bookmarkEnd w:id="531"/>
      <w:bookmarkEnd w:id="532"/>
      <w:bookmarkEnd w:id="533"/>
      <w:bookmarkEnd w:id="534"/>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35" w:name="_Int_Gr5YkeqC"/>
      <w:r w:rsidRPr="0537B9E0">
        <w:rPr>
          <w:rFonts w:ascii="Arial" w:hAnsi="Arial" w:cs="Arial"/>
          <w:sz w:val="22"/>
          <w:szCs w:val="22"/>
        </w:rPr>
        <w:t>January</w:t>
      </w:r>
      <w:bookmarkEnd w:id="535"/>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lastRenderedPageBreak/>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36" w:name="_Int_FQxo6NvX"/>
      <w:r w:rsidRPr="0537B9E0">
        <w:rPr>
          <w:rFonts w:ascii="Arial" w:hAnsi="Arial" w:cs="Arial"/>
          <w:sz w:val="22"/>
          <w:szCs w:val="22"/>
        </w:rPr>
        <w:t>July</w:t>
      </w:r>
      <w:bookmarkEnd w:id="536"/>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37" w:name="_Toc946729"/>
      <w:bookmarkStart w:id="538" w:name="_Toc32201107"/>
      <w:bookmarkStart w:id="539" w:name="_Toc49661157"/>
      <w:bookmarkStart w:id="540" w:name="_Toc274049736"/>
      <w:r>
        <w:t>Initial Reconciliation (Part 1</w:t>
      </w:r>
      <w:r w:rsidR="003A0CB9">
        <w:t>a</w:t>
      </w:r>
      <w:r>
        <w:t>)</w:t>
      </w:r>
      <w:bookmarkEnd w:id="537"/>
      <w:bookmarkEnd w:id="538"/>
      <w:bookmarkEnd w:id="539"/>
      <w:bookmarkEnd w:id="540"/>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41" w:name="_Toc946730"/>
      <w:bookmarkStart w:id="542" w:name="_Toc32201108"/>
      <w:bookmarkStart w:id="543" w:name="_Toc49661158"/>
      <w:bookmarkStart w:id="544" w:name="_Toc274049737"/>
      <w:r w:rsidRPr="008E4447">
        <w:rPr>
          <w:rFonts w:ascii="Arial" w:hAnsi="Arial" w:cs="Arial"/>
          <w:szCs w:val="22"/>
        </w:rPr>
        <w:lastRenderedPageBreak/>
        <w:t>Initial Reconciliation (Part 2)</w:t>
      </w:r>
      <w:bookmarkEnd w:id="541"/>
      <w:bookmarkEnd w:id="542"/>
      <w:bookmarkEnd w:id="543"/>
      <w:bookmarkEnd w:id="544"/>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CD5FBD" w:rsidP="00097CD6">
      <w:pPr>
        <w:pStyle w:val="Header"/>
        <w:tabs>
          <w:tab w:val="left" w:pos="2835"/>
        </w:tabs>
        <w:ind w:left="3402" w:hanging="3402"/>
        <w:jc w:val="center"/>
        <w:rPr>
          <w:rFonts w:ascii="Arial" w:hAnsi="Arial" w:cs="Arial"/>
          <w:b/>
          <w:szCs w:val="22"/>
        </w:rPr>
      </w:pPr>
      <w:hyperlink r:id="rId57" w:anchor="Initial!J104" w:history="1">
        <w:r w:rsidR="006661FE" w:rsidRPr="00E010AE">
          <w:rPr>
            <w:rStyle w:val="Hyperlink"/>
            <w:sz w:val="20"/>
          </w:rPr>
          <w:t xml:space="preserve">worked example 4.xls - </w:t>
        </w:r>
        <w:proofErr w:type="gramStart"/>
        <w:r w:rsidR="006661FE" w:rsidRPr="00E010AE">
          <w:rPr>
            <w:rStyle w:val="Hyperlink"/>
            <w:sz w:val="20"/>
          </w:rPr>
          <w:t>Initial!J</w:t>
        </w:r>
        <w:proofErr w:type="gramEnd"/>
        <w:r w:rsidR="006661FE" w:rsidRPr="00E010AE">
          <w:rPr>
            <w:rStyle w:val="Hyperlink"/>
            <w:sz w:val="20"/>
          </w:rPr>
          <w:t>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 xml:space="preserve">The Company’s FDSC Forecast and Unmetered Supply Volume Forecast for the Supplier (as described in 14.17.20(b)) was as </w:t>
      </w:r>
      <w:proofErr w:type="gramStart"/>
      <w:r>
        <w:rPr>
          <w:rFonts w:ascii="Arial" w:hAnsi="Arial" w:cs="Arial"/>
        </w:rPr>
        <w:t>follows;</w:t>
      </w:r>
      <w:proofErr w:type="gramEnd"/>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lastRenderedPageBreak/>
        <w:t xml:space="preserve">Transmission Demand Residual charges will be the sum of the charges for each Charging Band, </w:t>
      </w:r>
      <w:proofErr w:type="gramStart"/>
      <w:r>
        <w:rPr>
          <w:rFonts w:ascii="Arial" w:hAnsi="Arial" w:cs="Arial"/>
          <w:bCs/>
        </w:rPr>
        <w:t>therefore;</w:t>
      </w:r>
      <w:proofErr w:type="gramEnd"/>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45" w:name="_Toc946732"/>
      <w:bookmarkStart w:id="546" w:name="_Toc32201109"/>
      <w:bookmarkStart w:id="547" w:name="_Toc49661159"/>
      <w:bookmarkStart w:id="548" w:name="_Toc274049738"/>
      <w:r w:rsidRPr="008E4447">
        <w:rPr>
          <w:rFonts w:ascii="Arial" w:hAnsi="Arial" w:cs="Arial"/>
          <w:szCs w:val="22"/>
        </w:rPr>
        <w:t>Final Reconciliation</w:t>
      </w:r>
      <w:bookmarkEnd w:id="545"/>
      <w:bookmarkEnd w:id="546"/>
      <w:bookmarkEnd w:id="547"/>
      <w:bookmarkEnd w:id="548"/>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 xml:space="preserve">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lastRenderedPageBreak/>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w:t>
      </w:r>
      <w:proofErr w:type="gramStart"/>
      <w:r w:rsidRPr="0537B9E0">
        <w:rPr>
          <w:rFonts w:cs="Arial"/>
        </w:rPr>
        <w:t>i.e.</w:t>
      </w:r>
      <w:proofErr w:type="gramEnd"/>
      <w:r w:rsidRPr="0537B9E0">
        <w:rPr>
          <w:rFonts w:cs="Arial"/>
        </w:rPr>
        <w:t xml:space="preserv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49" w:name="_Ref531684937"/>
      <w:bookmarkStart w:id="550" w:name="_Toc32201110"/>
      <w:r w:rsidRPr="008E4447">
        <w:rPr>
          <w:rFonts w:ascii="Arial" w:hAnsi="Arial" w:cs="Arial"/>
          <w:sz w:val="22"/>
          <w:szCs w:val="22"/>
        </w:rPr>
        <w:br w:type="page"/>
      </w:r>
      <w:bookmarkStart w:id="551" w:name="_Toc274049739"/>
      <w:bookmarkStart w:id="552"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51"/>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50A31"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9CE34"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63960"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53" w:name="_Hlt501343668"/>
      <w:bookmarkStart w:id="554" w:name="_Hlt488742812"/>
      <w:bookmarkStart w:id="555" w:name="_Toc32201111"/>
      <w:bookmarkStart w:id="556" w:name="_Toc49661161"/>
      <w:bookmarkStart w:id="557" w:name="_Toc274049740"/>
      <w:bookmarkEnd w:id="549"/>
      <w:bookmarkEnd w:id="550"/>
      <w:bookmarkEnd w:id="552"/>
      <w:bookmarkEnd w:id="553"/>
      <w:bookmarkEnd w:id="554"/>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55"/>
      <w:bookmarkEnd w:id="556"/>
      <w:bookmarkEnd w:id="557"/>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558" w:name="_Toc32201112"/>
      <w:bookmarkStart w:id="559" w:name="_Toc49661162"/>
      <w:bookmarkStart w:id="560" w:name="_Toc274049741"/>
      <w:r>
        <w:t>Demand Charges</w:t>
      </w:r>
      <w:bookmarkEnd w:id="558"/>
      <w:bookmarkEnd w:id="559"/>
      <w:bookmarkEnd w:id="560"/>
    </w:p>
    <w:p w14:paraId="2CF364BE" w14:textId="4AA2B9BC" w:rsidR="00E010AE" w:rsidRDefault="00CD5FBD" w:rsidP="006661FE">
      <w:pPr>
        <w:pStyle w:val="1"/>
        <w:jc w:val="both"/>
      </w:pPr>
      <w:bookmarkStart w:id="561" w:name="_Toc32201113"/>
      <w:bookmarkStart w:id="562" w:name="_Toc49661163"/>
      <w:r>
        <w:rPr>
          <w:noProof/>
          <w:sz w:val="20"/>
        </w:rPr>
        <w:pict w14:anchorId="23FE03DD">
          <v:shape id="_x0000_s2473" type="#_x0000_t75" style="position:absolute;left:0;text-align:left;margin-left:-18pt;margin-top:17.7pt;width:570.95pt;height:585pt;z-index:251658272">
            <v:imagedata r:id="rId58" o:title=""/>
            <w10:wrap type="topAndBottom"/>
          </v:shape>
        </w:pict>
      </w:r>
      <w:r w:rsidR="006661FE">
        <w:t xml:space="preserve"> </w:t>
      </w:r>
      <w:r w:rsidR="006661FE">
        <w:br w:type="page"/>
      </w:r>
      <w:r w:rsidR="006661FE">
        <w:lastRenderedPageBreak/>
        <w:t xml:space="preserve">Generation </w:t>
      </w:r>
    </w:p>
    <w:p w14:paraId="106CA12C" w14:textId="77777777" w:rsidR="00E010AE" w:rsidRDefault="006661FE" w:rsidP="006661FE">
      <w:pPr>
        <w:pStyle w:val="1"/>
        <w:jc w:val="both"/>
      </w:pPr>
      <w:r>
        <w:t>Charges</w:t>
      </w:r>
      <w:bookmarkStart w:id="563" w:name="OLE_LINK9"/>
      <w:bookmarkStart w:id="564" w:name="OLE_LINK12"/>
      <w:bookmarkEnd w:id="561"/>
      <w:bookmarkEnd w:id="562"/>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563"/>
      <w:bookmarkEnd w:id="564"/>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565"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565"/>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66"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66"/>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 xml:space="preserve">may not have settlement data at a </w:t>
      </w:r>
      <w:proofErr w:type="gramStart"/>
      <w:r w:rsidRPr="0537B9E0">
        <w:rPr>
          <w:rFonts w:ascii="Arial" w:hAnsi="Arial" w:cs="Arial"/>
          <w:i w:val="0"/>
        </w:rPr>
        <w:t>User</w:t>
      </w:r>
      <w:proofErr w:type="gramEnd"/>
      <w:r w:rsidRPr="0537B9E0">
        <w:rPr>
          <w:rFonts w:ascii="Arial" w:hAnsi="Arial" w:cs="Arial"/>
          <w:i w:val="0"/>
        </w:rPr>
        <w:t xml:space="preserve">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567"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567"/>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NHH energy consumption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56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68"/>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569" w:name="_Toc70749747"/>
      <w:bookmarkStart w:id="570"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569"/>
      <w:bookmarkEnd w:id="570"/>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 xml:space="preserve">calculates a NHH energy consumption forecast on the above methodology </w:t>
      </w:r>
      <w:proofErr w:type="gramStart"/>
      <w:r w:rsidR="006661FE" w:rsidRPr="35F371ED">
        <w:rPr>
          <w:rFonts w:ascii="Arial" w:hAnsi="Arial" w:cs="Arial"/>
        </w:rPr>
        <w:t>at</w:t>
      </w:r>
      <w:proofErr w:type="gramEnd"/>
      <w:r w:rsidR="006661FE" w:rsidRPr="35F371ED">
        <w:rPr>
          <w:rFonts w:ascii="Arial" w:hAnsi="Arial" w:cs="Arial"/>
        </w:rPr>
        <w:t xml:space="preserve">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571"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571"/>
    </w:p>
    <w:p w14:paraId="5BAC4753" w14:textId="77777777" w:rsidR="006661FE" w:rsidRDefault="006661FE">
      <w:pPr>
        <w:pStyle w:val="1"/>
        <w:jc w:val="both"/>
      </w:pPr>
    </w:p>
    <w:p w14:paraId="7B3918F6" w14:textId="77777777" w:rsidR="006661FE" w:rsidRPr="007B2988" w:rsidRDefault="006661FE" w:rsidP="006661FE">
      <w:pPr>
        <w:pStyle w:val="Heading2"/>
      </w:pPr>
      <w:bookmarkStart w:id="572" w:name="_Toc274049748"/>
      <w:r w:rsidRPr="007B2988">
        <w:t>Stability of tariffs</w:t>
      </w:r>
      <w:bookmarkEnd w:id="572"/>
    </w:p>
    <w:p w14:paraId="587F7F17" w14:textId="77777777" w:rsidR="006661FE" w:rsidRPr="007B2988" w:rsidRDefault="006661FE" w:rsidP="006661FE">
      <w:pPr>
        <w:rPr>
          <w:rFonts w:ascii="Arial" w:hAnsi="Arial" w:cs="Arial"/>
          <w:b/>
          <w:sz w:val="22"/>
          <w:szCs w:val="22"/>
        </w:rPr>
      </w:pPr>
    </w:p>
    <w:p w14:paraId="2E3B7A96" w14:textId="7DC9CC64"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The Transmission Network Use of System Charging Methodology has </w:t>
      </w:r>
      <w:bookmarkStart w:id="573" w:name="_Int_Y5S7dwoS"/>
      <w:proofErr w:type="gramStart"/>
      <w:r w:rsidRPr="0537B9E0">
        <w:rPr>
          <w:rFonts w:ascii="Arial" w:hAnsi="Arial" w:cs="Arial"/>
          <w:sz w:val="22"/>
          <w:szCs w:val="22"/>
        </w:rPr>
        <w:t>a number of</w:t>
      </w:r>
      <w:bookmarkEnd w:id="573"/>
      <w:proofErr w:type="gramEnd"/>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expansion constant, which reflects the </w:t>
      </w:r>
      <w:proofErr w:type="spellStart"/>
      <w:r w:rsidRPr="0537B9E0">
        <w:rPr>
          <w:rFonts w:ascii="Arial" w:hAnsi="Arial" w:cs="Arial"/>
          <w:sz w:val="22"/>
          <w:szCs w:val="22"/>
        </w:rPr>
        <w:t>annuitised</w:t>
      </w:r>
      <w:proofErr w:type="spellEnd"/>
      <w:r w:rsidRPr="0537B9E0">
        <w:rPr>
          <w:rFonts w:ascii="Arial" w:hAnsi="Arial" w:cs="Arial"/>
          <w:sz w:val="22"/>
          <w:szCs w:val="22"/>
        </w:rPr>
        <w:t xml:space="preserve"> value of capital investment required to transport 1MW over 1km by a 400kV over-</w:t>
      </w:r>
      <w:bookmarkStart w:id="574" w:name="_Int_Mi0Wm7HA"/>
      <w:proofErr w:type="gramStart"/>
      <w:r w:rsidRPr="0537B9E0">
        <w:rPr>
          <w:rFonts w:ascii="Arial" w:hAnsi="Arial" w:cs="Arial"/>
          <w:sz w:val="22"/>
          <w:szCs w:val="22"/>
        </w:rPr>
        <w:t>head line</w:t>
      </w:r>
      <w:bookmarkEnd w:id="574"/>
      <w:proofErr w:type="gramEnd"/>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575" w:name="_Int_xJZhrpMS"/>
      <w:proofErr w:type="gramStart"/>
      <w:r w:rsidRPr="0537B9E0">
        <w:rPr>
          <w:rFonts w:ascii="Arial" w:hAnsi="Arial" w:cs="Arial"/>
          <w:sz w:val="22"/>
          <w:szCs w:val="22"/>
        </w:rPr>
        <w:t>period</w:t>
      </w:r>
      <w:bookmarkEnd w:id="575"/>
      <w:proofErr w:type="gramEnd"/>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40B1C3CD" w14:textId="77777777" w:rsidR="006661FE" w:rsidRPr="007B2988" w:rsidRDefault="006661FE" w:rsidP="006661FE">
      <w:pPr>
        <w:pStyle w:val="Heading2"/>
      </w:pPr>
      <w:bookmarkStart w:id="576" w:name="_Toc274049749"/>
      <w:r w:rsidRPr="007B2988">
        <w:t>Predictability of tariffs</w:t>
      </w:r>
      <w:bookmarkEnd w:id="576"/>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577" w:name="_Int_H44y8oOW"/>
      <w:proofErr w:type="gramStart"/>
      <w:r w:rsidR="4DB720A2" w:rsidRPr="0537B9E0">
        <w:rPr>
          <w:rFonts w:ascii="Arial" w:hAnsi="Arial" w:cs="Arial"/>
          <w:sz w:val="22"/>
          <w:szCs w:val="22"/>
        </w:rPr>
        <w:t>take into account</w:t>
      </w:r>
      <w:bookmarkEnd w:id="577"/>
      <w:proofErr w:type="gramEnd"/>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578" w:name="_Int_4cQ51Zy0"/>
      <w:proofErr w:type="gramStart"/>
      <w:r w:rsidR="4DB720A2" w:rsidRPr="0537B9E0">
        <w:rPr>
          <w:rFonts w:ascii="Arial" w:hAnsi="Arial" w:cs="Arial"/>
          <w:sz w:val="22"/>
          <w:szCs w:val="22"/>
        </w:rPr>
        <w:t>a number of</w:t>
      </w:r>
      <w:bookmarkEnd w:id="578"/>
      <w:proofErr w:type="gramEnd"/>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is required to give the Authority 150 </w:t>
      </w:r>
      <w:proofErr w:type="spellStart"/>
      <w:r w:rsidR="4DB720A2" w:rsidRPr="0537B9E0">
        <w:rPr>
          <w:rFonts w:ascii="Arial" w:hAnsi="Arial" w:cs="Arial"/>
          <w:sz w:val="22"/>
          <w:szCs w:val="22"/>
        </w:rPr>
        <w:t>days notice</w:t>
      </w:r>
      <w:proofErr w:type="spellEnd"/>
      <w:r w:rsidR="4DB720A2" w:rsidRPr="0537B9E0">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w:t>
      </w:r>
      <w:proofErr w:type="gramStart"/>
      <w:r w:rsidR="4DB720A2" w:rsidRPr="0537B9E0">
        <w:rPr>
          <w:rFonts w:ascii="Arial" w:hAnsi="Arial" w:cs="Arial"/>
          <w:sz w:val="22"/>
          <w:szCs w:val="22"/>
        </w:rPr>
        <w:t xml:space="preserve">an additional </w:t>
      </w:r>
      <w:bookmarkStart w:id="579" w:name="_Int_g0sPTDu2"/>
      <w:proofErr w:type="spellStart"/>
      <w:r w:rsidR="5C08E621" w:rsidRPr="0537B9E0">
        <w:rPr>
          <w:rFonts w:ascii="Arial" w:hAnsi="Arial" w:cs="Arial"/>
          <w:sz w:val="22"/>
          <w:szCs w:val="22"/>
        </w:rPr>
        <w:t>months</w:t>
      </w:r>
      <w:proofErr w:type="gramEnd"/>
      <w:r w:rsidR="5C08E621" w:rsidRPr="0537B9E0">
        <w:rPr>
          <w:rFonts w:ascii="Arial" w:hAnsi="Arial" w:cs="Arial"/>
          <w:sz w:val="22"/>
          <w:szCs w:val="22"/>
        </w:rPr>
        <w:t xml:space="preserve"> notice</w:t>
      </w:r>
      <w:bookmarkEnd w:id="579"/>
      <w:proofErr w:type="spellEnd"/>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lastRenderedPageBreak/>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580" w:name="_Int_s4LfaFA8"/>
      <w:proofErr w:type="gramStart"/>
      <w:r w:rsidRPr="0537B9E0">
        <w:rPr>
          <w:rFonts w:ascii="Arial" w:hAnsi="Arial" w:cs="Arial"/>
          <w:sz w:val="22"/>
          <w:szCs w:val="22"/>
        </w:rPr>
        <w:t>are able to</w:t>
      </w:r>
      <w:bookmarkEnd w:id="580"/>
      <w:proofErr w:type="gramEnd"/>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581" w:name="_Int_VYIlqAM5"/>
      <w:r w:rsidRPr="0537B9E0">
        <w:rPr>
          <w:rFonts w:ascii="Arial" w:hAnsi="Arial" w:cs="Arial"/>
          <w:sz w:val="22"/>
          <w:szCs w:val="22"/>
        </w:rPr>
        <w:t>as a result of</w:t>
      </w:r>
      <w:bookmarkEnd w:id="581"/>
      <w:r w:rsidRPr="0537B9E0">
        <w:rPr>
          <w:rFonts w:ascii="Arial" w:hAnsi="Arial" w:cs="Arial"/>
          <w:sz w:val="22"/>
          <w:szCs w:val="22"/>
        </w:rPr>
        <w:t xml:space="preserve"> changes in generation and demand at certain points on the network that are not included within the </w:t>
      </w:r>
      <w:proofErr w:type="gramStart"/>
      <w:r w:rsidRPr="0537B9E0">
        <w:rPr>
          <w:rFonts w:ascii="Arial" w:hAnsi="Arial" w:cs="Arial"/>
          <w:sz w:val="22"/>
          <w:szCs w:val="22"/>
        </w:rPr>
        <w:t>SYS;</w:t>
      </w:r>
      <w:proofErr w:type="gramEnd"/>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 xml:space="preserve">These updates are in addition to the Authority 150 </w:t>
      </w:r>
      <w:proofErr w:type="spellStart"/>
      <w:r w:rsidRPr="0537B9E0">
        <w:rPr>
          <w:rFonts w:ascii="Arial" w:hAnsi="Arial" w:cs="Arial"/>
          <w:sz w:val="22"/>
          <w:szCs w:val="22"/>
        </w:rPr>
        <w:t>days notice</w:t>
      </w:r>
      <w:proofErr w:type="spellEnd"/>
      <w:r w:rsidRPr="0537B9E0">
        <w:rPr>
          <w:rFonts w:ascii="Arial" w:hAnsi="Arial" w:cs="Arial"/>
          <w:sz w:val="22"/>
          <w:szCs w:val="22"/>
        </w:rPr>
        <w:t xml:space="preserv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 xml:space="preserve">The parameters used in the calculation of generation cap (in paragraph </w:t>
      </w:r>
      <w:proofErr w:type="gramStart"/>
      <w:r w:rsidRPr="00E278BA">
        <w:rPr>
          <w:rFonts w:ascii="Arial" w:hAnsi="Arial" w:cs="Arial"/>
          <w:sz w:val="22"/>
          <w:szCs w:val="22"/>
        </w:rPr>
        <w:t>14.15.5 )</w:t>
      </w:r>
      <w:proofErr w:type="gramEnd"/>
      <w:r w:rsidRPr="00E278BA">
        <w:rPr>
          <w:rFonts w:ascii="Arial" w:hAnsi="Arial" w:cs="Arial"/>
          <w:sz w:val="22"/>
          <w:szCs w:val="22"/>
        </w:rPr>
        <w:t xml:space="preserve">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582" w:name="_Toc3598575"/>
      <w:bookmarkStart w:id="583" w:name="_Toc35675434"/>
      <w:bookmarkStart w:id="584" w:name="_Toc274049751"/>
      <w:r w:rsidR="00750515" w:rsidRPr="009A4AC7">
        <w:rPr>
          <w:color w:val="auto"/>
        </w:rPr>
        <w:lastRenderedPageBreak/>
        <w:t>Section 2 – The Statement of the Balancing Services Use of System Charging Methodology</w:t>
      </w:r>
    </w:p>
    <w:p w14:paraId="2B8CE53B" w14:textId="77777777" w:rsidR="00750515" w:rsidRPr="00512312" w:rsidRDefault="00750515" w:rsidP="00750515"/>
    <w:bookmarkEnd w:id="582"/>
    <w:bookmarkEnd w:id="583"/>
    <w:bookmarkEnd w:id="584"/>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85" w:name="_Hlt474031874"/>
      <w:bookmarkEnd w:id="585"/>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proofErr w:type="gramStart"/>
      <w:r>
        <w:t xml:space="preserve">14.30.1 </w:t>
      </w:r>
      <w:r w:rsidR="5258A730">
        <w:t xml:space="preserve"> </w:t>
      </w:r>
      <w:r w:rsidR="76DC4F11">
        <w:t>The</w:t>
      </w:r>
      <w:proofErr w:type="gramEnd"/>
      <w:r w:rsidR="76DC4F11">
        <w:t xml:space="preserv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586" w:name="_Int_mnpVBLtJ"/>
      <w:proofErr w:type="gramStart"/>
      <w:r w:rsidR="76DC4F11">
        <w:t>in order to</w:t>
      </w:r>
      <w:bookmarkEnd w:id="586"/>
      <w:proofErr w:type="gramEnd"/>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proofErr w:type="gramStart"/>
      <w:r>
        <w:t xml:space="preserve">14.30.2 </w:t>
      </w:r>
      <w:r w:rsidR="00081CA4">
        <w:t xml:space="preserve"> </w:t>
      </w:r>
      <w:r w:rsidR="00750515">
        <w:t>The</w:t>
      </w:r>
      <w:proofErr w:type="gramEnd"/>
      <w:r w:rsidR="00750515">
        <w:t xml:space="preserv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587"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 xml:space="preserve">incentive </w:t>
      </w:r>
      <w:proofErr w:type="gramStart"/>
      <w:r w:rsidRPr="35F371ED">
        <w:rPr>
          <w:rFonts w:ascii="Arial" w:hAnsi="Arial"/>
          <w:sz w:val="22"/>
          <w:szCs w:val="22"/>
        </w:rPr>
        <w:t>schemes</w:t>
      </w:r>
      <w:proofErr w:type="gramEnd"/>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587"/>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588" w:name="_Toc3598576"/>
      <w:bookmarkStart w:id="589" w:name="_Toc35675435"/>
      <w:bookmarkStart w:id="590" w:name="_Toc274049752"/>
      <w:r w:rsidRPr="002653AC">
        <w:rPr>
          <w:color w:val="auto"/>
          <w:sz w:val="28"/>
          <w:szCs w:val="28"/>
        </w:rPr>
        <w:lastRenderedPageBreak/>
        <w:t>14.3</w:t>
      </w:r>
      <w:r w:rsidR="00DE438B">
        <w:rPr>
          <w:color w:val="auto"/>
          <w:sz w:val="28"/>
          <w:szCs w:val="28"/>
        </w:rPr>
        <w:t>1</w:t>
      </w:r>
      <w:r w:rsidRPr="002653AC">
        <w:rPr>
          <w:color w:val="auto"/>
          <w:sz w:val="28"/>
          <w:szCs w:val="28"/>
        </w:rPr>
        <w:t xml:space="preserve"> Calculation of the Daily Balancing Services Use of System </w:t>
      </w:r>
      <w:bookmarkEnd w:id="588"/>
      <w:bookmarkEnd w:id="589"/>
      <w:bookmarkEnd w:id="590"/>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proofErr w:type="spellStart"/>
      <w:proofErr w:type="gramStart"/>
      <w:r>
        <w:rPr>
          <w:rFonts w:ascii="Arial" w:hAnsi="Arial"/>
          <w:sz w:val="22"/>
          <w:vertAlign w:val="subscript"/>
        </w:rPr>
        <w:t>i</w:t>
      </w:r>
      <w:proofErr w:type="spellEnd"/>
      <w:r>
        <w:rPr>
          <w:rFonts w:ascii="Arial" w:hAnsi="Arial"/>
          <w:sz w:val="22"/>
        </w:rPr>
        <w:t xml:space="preserve">  </w:t>
      </w:r>
      <w:r>
        <w:rPr>
          <w:rFonts w:ascii="Arial" w:hAnsi="Arial"/>
          <w:sz w:val="22"/>
        </w:rPr>
        <w:tab/>
      </w:r>
      <w:proofErr w:type="gramEnd"/>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w:t>
      </w:r>
      <w:proofErr w:type="spellStart"/>
      <w:r w:rsidR="29182891" w:rsidRPr="0537B9E0">
        <w:rPr>
          <w:rFonts w:ascii="Arial" w:hAnsi="Arial"/>
          <w:sz w:val="22"/>
          <w:szCs w:val="22"/>
        </w:rPr>
        <w:t>i</w:t>
      </w:r>
      <w:bookmarkStart w:id="591" w:name="_Int_48pjymsz"/>
      <w:proofErr w:type="spellEnd"/>
      <w:r w:rsidR="29182891" w:rsidRPr="0537B9E0">
        <w:rPr>
          <w:rFonts w:ascii="Arial" w:hAnsi="Arial"/>
          <w:sz w:val="22"/>
          <w:szCs w:val="22"/>
        </w:rPr>
        <w:t>’,</w:t>
      </w:r>
      <w:bookmarkEnd w:id="591"/>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w:t>
      </w:r>
      <w:proofErr w:type="spellStart"/>
      <w:r w:rsidR="29182891" w:rsidRPr="0537B9E0">
        <w:rPr>
          <w:rFonts w:ascii="Arial" w:hAnsi="Arial"/>
          <w:sz w:val="22"/>
          <w:szCs w:val="22"/>
        </w:rPr>
        <w:t>over all</w:t>
      </w:r>
      <w:proofErr w:type="spellEnd"/>
      <w:r w:rsidR="29182891" w:rsidRPr="0537B9E0">
        <w:rPr>
          <w:rFonts w:ascii="Arial" w:hAnsi="Arial"/>
          <w:sz w:val="22"/>
          <w:szCs w:val="22"/>
        </w:rPr>
        <w:t xml:space="preserve"> Settlement Periods ‘j’ on a Settlement Day ‘</w:t>
      </w:r>
      <w:proofErr w:type="gramStart"/>
      <w:r w:rsidR="29182891" w:rsidRPr="0537B9E0">
        <w:rPr>
          <w:rFonts w:ascii="Arial" w:hAnsi="Arial"/>
          <w:sz w:val="22"/>
          <w:szCs w:val="22"/>
        </w:rPr>
        <w:t>d’</w:t>
      </w:r>
      <w:proofErr w:type="gramEnd"/>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for a Fixed Price Period t (</w:t>
      </w:r>
      <w:proofErr w:type="spellStart"/>
      <w:r w:rsidRPr="00625BEA">
        <w:rPr>
          <w:rFonts w:ascii="Arial (W1)" w:hAnsi="Arial (W1)"/>
          <w:sz w:val="22"/>
          <w:szCs w:val="20"/>
          <w:lang w:eastAsia="en-US"/>
        </w:rPr>
        <w:t>fBSUoSTOTt</w:t>
      </w:r>
      <w:proofErr w:type="spellEnd"/>
      <w:r w:rsidRPr="00625BEA">
        <w:rPr>
          <w:rFonts w:ascii="Arial (W1)" w:hAnsi="Arial (W1)"/>
          <w:sz w:val="22"/>
          <w:szCs w:val="20"/>
          <w:lang w:eastAsia="en-US"/>
        </w:rPr>
        <w:t xml:space="preserve">) </w:t>
      </w:r>
      <w:proofErr w:type="gramStart"/>
      <w:r>
        <w:rPr>
          <w:rFonts w:ascii="Arial (W1)" w:hAnsi="Arial (W1)"/>
          <w:sz w:val="22"/>
          <w:szCs w:val="20"/>
          <w:lang w:eastAsia="en-US"/>
        </w:rPr>
        <w:t>are</w:t>
      </w:r>
      <w:proofErr w:type="gramEnd"/>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CD5FBD"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proofErr w:type="spellStart"/>
      <w:r>
        <w:t>fBSUoSTOT</w:t>
      </w:r>
      <w:r w:rsidRPr="00DD65DA">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proofErr w:type="spellStart"/>
      <w:r>
        <w:t>fBSUoSEXT</w:t>
      </w:r>
      <w:r w:rsidRPr="00DD65DA">
        <w:rPr>
          <w:vertAlign w:val="subscript"/>
        </w:rPr>
        <w:t>t</w:t>
      </w:r>
      <w:proofErr w:type="spellEnd"/>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proofErr w:type="spellStart"/>
      <w:r w:rsidRPr="009F1C91">
        <w:rPr>
          <w:rFonts w:ascii="Arial (W1)" w:hAnsi="Arial (W1)"/>
          <w:sz w:val="22"/>
          <w:szCs w:val="20"/>
          <w:lang w:eastAsia="en-US"/>
        </w:rPr>
        <w:t>fBSUoSINT</w:t>
      </w:r>
      <w:r w:rsidRPr="00DD65DA">
        <w:rPr>
          <w:rFonts w:ascii="Arial (W1)" w:hAnsi="Arial (W1)"/>
          <w:sz w:val="22"/>
          <w:szCs w:val="20"/>
          <w:vertAlign w:val="subscript"/>
          <w:lang w:eastAsia="en-US"/>
        </w:rPr>
        <w:t>t</w:t>
      </w:r>
      <w:proofErr w:type="spellEnd"/>
      <w:r w:rsidRPr="00DD65DA">
        <w:rPr>
          <w:rFonts w:ascii="Arial (W1)" w:hAnsi="Arial (W1)"/>
          <w:sz w:val="22"/>
          <w:szCs w:val="20"/>
          <w:vertAlign w:val="subscript"/>
          <w:lang w:eastAsia="en-US"/>
        </w:rPr>
        <w:t xml:space="preserve">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proofErr w:type="spellStart"/>
      <w:r>
        <w:rPr>
          <w:rFonts w:ascii="Arial (W1)" w:hAnsi="Arial (W1)"/>
          <w:sz w:val="22"/>
          <w:szCs w:val="20"/>
          <w:lang w:eastAsia="en-US"/>
        </w:rPr>
        <w:t>kb</w:t>
      </w:r>
      <w:r>
        <w:rPr>
          <w:rFonts w:ascii="Arial (W1)" w:hAnsi="Arial (W1)"/>
          <w:sz w:val="22"/>
          <w:szCs w:val="20"/>
          <w:vertAlign w:val="subscript"/>
          <w:lang w:eastAsia="en-US"/>
        </w:rPr>
        <w:t>t</w:t>
      </w:r>
      <w:proofErr w:type="spellEnd"/>
      <w:r>
        <w:rPr>
          <w:rFonts w:ascii="Arial (W1)" w:hAnsi="Arial (W1)"/>
          <w:sz w:val="22"/>
          <w:szCs w:val="20"/>
          <w:vertAlign w:val="subscript"/>
          <w:lang w:eastAsia="en-US"/>
        </w:rPr>
        <w:t xml:space="preserve">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lastRenderedPageBreak/>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CD5FBD"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w:t>
      </w:r>
      <w:proofErr w:type="spellStart"/>
      <w:r w:rsidRPr="001B0400">
        <w:rPr>
          <w:rFonts w:ascii="Arial (W1)" w:hAnsi="Arial (W1)"/>
          <w:sz w:val="22"/>
          <w:szCs w:val="20"/>
          <w:lang w:eastAsia="en-US"/>
        </w:rPr>
        <w:t>i</w:t>
      </w:r>
      <w:proofErr w:type="spellEnd"/>
      <w:r w:rsidRPr="001B0400">
        <w:rPr>
          <w:rFonts w:ascii="Arial (W1)" w:hAnsi="Arial (W1)"/>
          <w:sz w:val="22"/>
          <w:szCs w:val="20"/>
          <w:lang w:eastAsia="en-US"/>
        </w:rPr>
        <w:t xml:space="preserve">,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CD5FBD"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Pr>
          <w:rFonts w:ascii="Arial (W1)" w:hAnsi="Arial (W1)"/>
          <w:sz w:val="22"/>
          <w:szCs w:val="20"/>
          <w:lang w:eastAsia="en-US"/>
        </w:rPr>
        <w:t>i</w:t>
      </w:r>
      <w:proofErr w:type="spellEnd"/>
      <w:r>
        <w:rPr>
          <w:rFonts w:ascii="Arial (W1)" w:hAnsi="Arial (W1)"/>
          <w:sz w:val="22"/>
          <w:szCs w:val="20"/>
          <w:lang w:eastAsia="en-US"/>
        </w:rPr>
        <w:t>,</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FixedBSUoSP</w:t>
      </w:r>
      <w:r w:rsidRPr="00972D70">
        <w:rPr>
          <w:rFonts w:ascii="Arial (W1)" w:hAnsi="Arial (W1)"/>
          <w:sz w:val="22"/>
          <w:szCs w:val="20"/>
          <w:vertAlign w:val="subscript"/>
          <w:lang w:eastAsia="en-US"/>
        </w:rPr>
        <w:t>d</w:t>
      </w:r>
      <w:proofErr w:type="spellEnd"/>
      <w:r w:rsidRPr="00972D70">
        <w:rPr>
          <w:rFonts w:ascii="Arial (W1)" w:hAnsi="Arial (W1)"/>
          <w:sz w:val="22"/>
          <w:szCs w:val="20"/>
          <w:vertAlign w:val="subscript"/>
          <w:lang w:eastAsia="en-US"/>
        </w:rPr>
        <w:t xml:space="preserve">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proofErr w:type="spellEnd"/>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CD5FBD"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FixedBSUoSP</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TQM</w:t>
      </w:r>
      <w:r>
        <w:rPr>
          <w:rFonts w:ascii="Arial (W1)" w:hAnsi="Arial (W1)"/>
          <w:sz w:val="22"/>
          <w:szCs w:val="20"/>
          <w:vertAlign w:val="subscript"/>
          <w:lang w:eastAsia="en-US"/>
        </w:rPr>
        <w:t>mj</w:t>
      </w:r>
      <w:proofErr w:type="spellEnd"/>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CD5FBD"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t>
              </m:r>
              <m:r>
                <w:rPr>
                  <w:rFonts w:ascii="Cambria Math" w:hAnsi="Cambria Math"/>
                  <w:sz w:val="22"/>
                  <w:szCs w:val="20"/>
                  <w:lang w:eastAsia="en-US"/>
                </w:rPr>
                <m:t>,</m:t>
              </m:r>
              <m:r>
                <w:rPr>
                  <w:rFonts w:ascii="Cambria Math" w:hAnsi="Cambria Math"/>
                  <w:sz w:val="22"/>
                  <w:szCs w:val="20"/>
                  <w:lang w:eastAsia="en-US"/>
                </w:rPr>
                <m:t>m</m:t>
              </m:r>
              <m:r>
                <w:rPr>
                  <w:rFonts w:ascii="Cambria Math" w:hAnsi="Cambria Math"/>
                  <w:sz w:val="22"/>
                  <w:szCs w:val="20"/>
                  <w:lang w:eastAsia="en-US"/>
                </w:rPr>
                <m:t>∈</m:t>
              </m:r>
              <m:r>
                <w:rPr>
                  <w:rFonts w:ascii="Cambria Math" w:hAnsi="Cambria Math"/>
                  <w:sz w:val="22"/>
                  <w:szCs w:val="20"/>
                  <w:lang w:eastAsia="en-US"/>
                </w:rPr>
                <m:t>c</m:t>
              </m:r>
            </m:sub>
            <m:sup/>
            <m:e>
              <m:sSub>
                <m:sSubPr>
                  <m:ctrlPr>
                    <w:rPr>
                      <w:rFonts w:ascii="Cambria Math" w:hAnsi="Cambria Math"/>
                      <w:i/>
                      <w:sz w:val="22"/>
                      <w:szCs w:val="20"/>
                      <w:lang w:eastAsia="en-US"/>
                    </w:rPr>
                  </m:ctrlPr>
                </m:sSubPr>
                <m:e>
                  <m:r>
                    <w:rPr>
                      <w:rFonts w:ascii="Cambria Math" w:hAnsi="Cambria Math"/>
                      <w:sz w:val="22"/>
                      <w:szCs w:val="20"/>
                      <w:lang w:eastAsia="en-US"/>
                    </w:rPr>
                    <m:t>(</m:t>
                  </m:r>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proofErr w:type="spellStart"/>
      <w:r>
        <w:rPr>
          <w:rFonts w:ascii="Arial (W1)" w:hAnsi="Arial (W1)"/>
          <w:sz w:val="22"/>
          <w:szCs w:val="20"/>
          <w:lang w:eastAsia="en-US"/>
        </w:rPr>
        <w:t>BSUoSTOT</w:t>
      </w:r>
      <w:r w:rsidRPr="00DD65DA">
        <w:rPr>
          <w:rFonts w:ascii="Arial (W1)" w:hAnsi="Arial (W1)"/>
          <w:sz w:val="22"/>
          <w:szCs w:val="20"/>
          <w:vertAlign w:val="subscript"/>
          <w:lang w:eastAsia="en-US"/>
        </w:rPr>
        <w:t>cd</w:t>
      </w:r>
      <w:proofErr w:type="spellEnd"/>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w:t>
      </w:r>
      <w:r w:rsidRPr="00411743">
        <w:rPr>
          <w:rFonts w:ascii="Arial (W1)" w:hAnsi="Arial (W1)"/>
          <w:sz w:val="22"/>
          <w:szCs w:val="20"/>
          <w:lang w:eastAsia="en-US"/>
        </w:rPr>
        <w:lastRenderedPageBreak/>
        <w:t xml:space="preserve">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CD5FBD"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592"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592"/>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fBSUoSTOT</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proofErr w:type="spellStart"/>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fSGQM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w:t>
      </w:r>
      <w:proofErr w:type="spellStart"/>
      <w:r>
        <w:t>BSUoSTOT</w:t>
      </w:r>
      <w:r>
        <w:rPr>
          <w:vertAlign w:val="subscript"/>
        </w:rPr>
        <w:t>jd</w:t>
      </w:r>
      <w:proofErr w:type="spellEnd"/>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w:t>
      </w:r>
      <w:proofErr w:type="spellStart"/>
      <w:r w:rsidRPr="006A2FE1">
        <w:t>BSUoSTOT</w:t>
      </w:r>
      <w:r w:rsidRPr="00DD65DA">
        <w:rPr>
          <w:vertAlign w:val="subscript"/>
        </w:rPr>
        <w:t>d</w:t>
      </w:r>
      <w:proofErr w:type="spellEnd"/>
      <w:r w:rsidRPr="006A2FE1">
        <w:t xml:space="preserve">) are calculated by summing the </w:t>
      </w:r>
      <w:r>
        <w:t>E</w:t>
      </w:r>
      <w:r w:rsidRPr="006A2FE1">
        <w:t xml:space="preserve">xternal BSUoS </w:t>
      </w:r>
      <w:r>
        <w:t>C</w:t>
      </w:r>
      <w:r w:rsidRPr="006A2FE1">
        <w:t>osts (</w:t>
      </w:r>
      <w:proofErr w:type="spellStart"/>
      <w:r w:rsidRPr="006A2FE1">
        <w:t>BSUoSEXT</w:t>
      </w:r>
      <w:r w:rsidRPr="00DD65DA">
        <w:rPr>
          <w:vertAlign w:val="subscript"/>
        </w:rPr>
        <w:t>d</w:t>
      </w:r>
      <w:proofErr w:type="spellEnd"/>
      <w:r w:rsidRPr="006A2FE1">
        <w:t xml:space="preserve">) and </w:t>
      </w:r>
      <w:r>
        <w:t>I</w:t>
      </w:r>
      <w:r w:rsidRPr="006A2FE1">
        <w:t xml:space="preserve">nternal BSUoS </w:t>
      </w:r>
      <w:r>
        <w:t>C</w:t>
      </w:r>
      <w:r w:rsidRPr="006A2FE1">
        <w:t>osts (</w:t>
      </w:r>
      <w:proofErr w:type="spellStart"/>
      <w:r w:rsidRPr="006A2FE1">
        <w:t>BSUoSINT</w:t>
      </w:r>
      <w:r w:rsidRPr="00DD65DA">
        <w:rPr>
          <w:vertAlign w:val="subscript"/>
        </w:rPr>
        <w:t>d</w:t>
      </w:r>
      <w:proofErr w:type="spellEnd"/>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CD5FBD"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w:t>
      </w:r>
      <w:proofErr w:type="spellStart"/>
      <w:r>
        <w:t>BSUoSEXT</w:t>
      </w:r>
      <w:r>
        <w:rPr>
          <w:vertAlign w:val="subscript"/>
        </w:rPr>
        <w:t>d</w:t>
      </w:r>
      <w:proofErr w:type="spellEnd"/>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w:t>
      </w:r>
      <w:proofErr w:type="spellStart"/>
      <w:r>
        <w:t>BSUoSEXT</w:t>
      </w:r>
      <w:r>
        <w:rPr>
          <w:vertAlign w:val="subscript"/>
        </w:rPr>
        <w:t>d</w:t>
      </w:r>
      <w:proofErr w:type="spellEnd"/>
      <w:r>
        <w:t xml:space="preserve">) are calculated by </w:t>
      </w:r>
      <w:r w:rsidR="00A912E1">
        <w:t xml:space="preserve">adding up </w:t>
      </w:r>
      <w:r>
        <w:t>each Settlement Period System Operator BM Cash Flow (</w:t>
      </w:r>
      <w:proofErr w:type="spellStart"/>
      <w:r>
        <w:t>CSOBM</w:t>
      </w:r>
      <w:r>
        <w:rPr>
          <w:vertAlign w:val="subscript"/>
        </w:rPr>
        <w:t>j</w:t>
      </w:r>
      <w:r w:rsidR="0081584D">
        <w:rPr>
          <w:vertAlign w:val="subscript"/>
        </w:rPr>
        <w:t>d</w:t>
      </w:r>
      <w:proofErr w:type="spellEnd"/>
      <w:r>
        <w:t>) and Balancing Service Variable Contract Cost (</w:t>
      </w:r>
      <w:proofErr w:type="spellStart"/>
      <w:r>
        <w:t>BSCCV</w:t>
      </w:r>
      <w:r>
        <w:rPr>
          <w:vertAlign w:val="subscript"/>
        </w:rPr>
        <w:t>j</w:t>
      </w:r>
      <w:r w:rsidR="00DF0F61">
        <w:rPr>
          <w:vertAlign w:val="subscript"/>
        </w:rPr>
        <w:t>d</w:t>
      </w:r>
      <w:proofErr w:type="spellEnd"/>
      <w:r>
        <w:t>)</w:t>
      </w:r>
      <w:r w:rsidR="00D83025">
        <w:t xml:space="preserve">, </w:t>
      </w:r>
      <w:r w:rsidR="00041697">
        <w:t>for each Settlement Period j</w:t>
      </w:r>
      <w:r w:rsidR="00D83025">
        <w:t xml:space="preserve"> </w:t>
      </w:r>
      <w:proofErr w:type="spellStart"/>
      <w:r w:rsidR="00D83025" w:rsidRPr="007E0358">
        <w:t>BSUoSCOVID</w:t>
      </w:r>
      <w:r w:rsidR="00D83025" w:rsidRPr="00835F3F">
        <w:rPr>
          <w:vertAlign w:val="subscript"/>
        </w:rPr>
        <w:t>jd</w:t>
      </w:r>
      <w:proofErr w:type="spellEnd"/>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lastRenderedPageBreak/>
        <w:t xml:space="preserve">Where </w:t>
      </w:r>
      <w:proofErr w:type="spellStart"/>
      <w:r w:rsidRPr="007E0358">
        <w:t>BSUoSCOVID</w:t>
      </w:r>
      <w:r w:rsidRPr="00835F3F">
        <w:rPr>
          <w:vertAlign w:val="subscript"/>
        </w:rPr>
        <w:t>jd</w:t>
      </w:r>
      <w:proofErr w:type="spellEnd"/>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CD5FBD"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m:t>
              </m:r>
              <m:r>
                <w:rPr>
                  <w:rFonts w:ascii="Cambria Math" w:hAnsi="Cambria Math"/>
                  <w:color w:val="000000" w:themeColor="text1"/>
                  <w:kern w:val="24"/>
                </w:rPr>
                <m:t>∈</m:t>
              </m:r>
              <m:r>
                <w:rPr>
                  <w:rFonts w:ascii="Cambria Math" w:hAnsi="Cambria Math"/>
                  <w:color w:val="000000" w:themeColor="text1"/>
                  <w:kern w:val="24"/>
                </w:rPr>
                <m:t>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w:t>
      </w:r>
      <w:proofErr w:type="spellStart"/>
      <w:r>
        <w:t>BSUoSINT</w:t>
      </w:r>
      <w:r>
        <w:rPr>
          <w:vertAlign w:val="subscript"/>
        </w:rPr>
        <w:t>d</w:t>
      </w:r>
      <w:proofErr w:type="spellEnd"/>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w:t>
      </w:r>
      <w:proofErr w:type="spellStart"/>
      <w:r>
        <w:t>BSUoSINT</w:t>
      </w:r>
      <w:r>
        <w:rPr>
          <w:vertAlign w:val="subscript"/>
        </w:rPr>
        <w:t>d</w:t>
      </w:r>
      <w:proofErr w:type="spellEnd"/>
      <w:r>
        <w:t>) for each Settlement Day d are calculated by adding the incentivised and non-incentivised SO Internal Costs (as determined in line with Transmission Licence Special Condition 4.1</w:t>
      </w:r>
      <w:proofErr w:type="gramStart"/>
      <w:r>
        <w:t>).</w:t>
      </w:r>
      <w:r w:rsidR="001119E7">
        <w:t>.</w:t>
      </w:r>
      <w:proofErr w:type="gramEnd"/>
      <w:r w:rsidR="001119E7">
        <w:t xml:space="preserve"> </w:t>
      </w:r>
    </w:p>
    <w:p w14:paraId="1CEBED68" w14:textId="77777777" w:rsidR="001119E7" w:rsidRDefault="001119E7" w:rsidP="001119E7">
      <w:pPr>
        <w:rPr>
          <w:lang w:eastAsia="en-US"/>
        </w:rPr>
      </w:pPr>
    </w:p>
    <w:p w14:paraId="21FF7777" w14:textId="77777777" w:rsidR="001119E7" w:rsidRDefault="00CD5FBD"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62"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CD5FBD"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 xml:space="preserve">Covid Costs shall be calculated </w:t>
      </w:r>
      <w:proofErr w:type="gramStart"/>
      <w:r>
        <w:t>as;</w:t>
      </w:r>
      <w:proofErr w:type="gramEnd"/>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3CBAF835" w14:textId="77777777" w:rsidR="001119E7" w:rsidRDefault="001119E7" w:rsidP="001119E7">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proofErr w:type="gramStart"/>
      <w:r>
        <w:t>Where;</w:t>
      </w:r>
      <w:proofErr w:type="gramEnd"/>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 xml:space="preserve">The </w:t>
      </w:r>
      <w:proofErr w:type="gramStart"/>
      <w:r w:rsidRPr="00436EF5">
        <w:t>25th</w:t>
      </w:r>
      <w:proofErr w:type="gramEnd"/>
      <w:r w:rsidRPr="00436EF5">
        <w:t xml:space="preserve">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w:t>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 xml:space="preserve">The </w:t>
      </w:r>
      <w:proofErr w:type="gramStart"/>
      <w:r>
        <w:rPr>
          <w:rFonts w:ascii="Arial (W1)" w:hAnsi="Arial (W1)"/>
          <w:sz w:val="22"/>
          <w:szCs w:val="20"/>
          <w:lang w:eastAsia="en-US"/>
        </w:rPr>
        <w:t>25</w:t>
      </w:r>
      <w:r w:rsidRPr="0061512D">
        <w:rPr>
          <w:rFonts w:ascii="Arial (W1)" w:hAnsi="Arial (W1)"/>
          <w:sz w:val="22"/>
          <w:szCs w:val="20"/>
          <w:vertAlign w:val="superscript"/>
          <w:lang w:eastAsia="en-US"/>
        </w:rPr>
        <w:t>th</w:t>
      </w:r>
      <w:proofErr w:type="gramEnd"/>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proofErr w:type="gramStart"/>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During</w:t>
      </w:r>
      <w:proofErr w:type="gramEnd"/>
      <w:r w:rsidR="0061512D" w:rsidRPr="0061512D">
        <w:rPr>
          <w:rFonts w:ascii="Arial" w:hAnsi="Arial" w:cs="Arial"/>
          <w:sz w:val="22"/>
          <w:szCs w:val="22"/>
          <w:lang w:eastAsia="en-US"/>
        </w:rPr>
        <w:t xml:space="preserve">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w:t>
      </w:r>
      <w:proofErr w:type="spellStart"/>
      <w:r w:rsidR="0061512D" w:rsidRPr="0061512D">
        <w:rPr>
          <w:rFonts w:ascii="Arial" w:hAnsi="Arial" w:cs="Arial"/>
          <w:sz w:val="22"/>
          <w:szCs w:val="22"/>
          <w:lang w:eastAsia="en-US"/>
        </w:rPr>
        <w:t>BSUoSCOVIDjd</w:t>
      </w:r>
      <w:proofErr w:type="spellEnd"/>
      <w:r w:rsidR="0061512D" w:rsidRPr="0061512D">
        <w:rPr>
          <w:rFonts w:ascii="Arial" w:hAnsi="Arial" w:cs="Arial"/>
          <w:sz w:val="22"/>
          <w:szCs w:val="22"/>
          <w:lang w:eastAsia="en-US"/>
        </w:rPr>
        <w:t>)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proofErr w:type="spellStart"/>
      <w:r w:rsidRPr="0061512D">
        <w:rPr>
          <w:rFonts w:ascii="Arial" w:hAnsi="Arial" w:cs="Arial"/>
          <w:sz w:val="22"/>
          <w:szCs w:val="22"/>
          <w:lang w:eastAsia="en-US"/>
        </w:rPr>
        <w:t>BSUoSTOTjd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BSUoSEXTjd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BSUoSINTjd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BSUoSCOVIDjd</w:t>
      </w:r>
      <w:proofErr w:type="spellEnd"/>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t>
      </w:r>
      <w:proofErr w:type="gramStart"/>
      <w:r w:rsidRPr="0061512D">
        <w:rPr>
          <w:rFonts w:ascii="Arial" w:hAnsi="Arial" w:cs="Arial"/>
          <w:sz w:val="22"/>
          <w:szCs w:val="22"/>
          <w:lang w:eastAsia="en-US"/>
        </w:rPr>
        <w:t xml:space="preserve">Where </w:t>
      </w:r>
      <w:r w:rsidR="008B0A42">
        <w:rPr>
          <w:rFonts w:ascii="Arial" w:hAnsi="Arial" w:cs="Arial"/>
          <w:sz w:val="22"/>
          <w:szCs w:val="22"/>
          <w:lang w:eastAsia="en-US"/>
        </w:rPr>
        <w:t>:</w:t>
      </w:r>
      <w:proofErr w:type="spellStart"/>
      <w:r w:rsidRPr="0061512D">
        <w:rPr>
          <w:rFonts w:ascii="Arial" w:hAnsi="Arial" w:cs="Arial"/>
          <w:sz w:val="22"/>
          <w:szCs w:val="22"/>
          <w:lang w:eastAsia="en-US"/>
        </w:rPr>
        <w:t>BSUoSCOVIDjd</w:t>
      </w:r>
      <w:proofErr w:type="spellEnd"/>
      <w:proofErr w:type="gramEnd"/>
      <w:r w:rsidRPr="0061512D">
        <w:rPr>
          <w:rFonts w:ascii="Arial" w:hAnsi="Arial" w:cs="Arial"/>
          <w:sz w:val="22"/>
          <w:szCs w:val="22"/>
          <w:lang w:eastAsia="en-US"/>
        </w:rPr>
        <w:t xml:space="preserve">,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vertAlign w:val="subscript"/>
        </w:rPr>
        <w:t xml:space="preserve">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 xml:space="preserve">Business </w:t>
      </w:r>
      <w:proofErr w:type="spellStart"/>
      <w:r w:rsidRPr="0061512D">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 xml:space="preserve">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lastRenderedPageBreak/>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33182FBA" w14:textId="77777777" w:rsidR="005A256C" w:rsidRDefault="005A256C" w:rsidP="005A256C">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proofErr w:type="spellStart"/>
      <w:r>
        <w:rPr>
          <w:rFonts w:ascii="Arial" w:hAnsi="Arial" w:cs="Arial"/>
          <w:szCs w:val="22"/>
        </w:rPr>
        <w:t>BSUoSTOT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BSUoSEXT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BSUoSINT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BSUoSCOVID</w:t>
      </w:r>
      <w:r w:rsidRPr="009A6831">
        <w:rPr>
          <w:rFonts w:ascii="Arial" w:hAnsi="Arial" w:cs="Arial"/>
          <w:szCs w:val="22"/>
          <w:vertAlign w:val="subscript"/>
        </w:rPr>
        <w:t>jd</w:t>
      </w:r>
      <w:proofErr w:type="spellEnd"/>
      <w:r>
        <w:rPr>
          <w:rFonts w:ascii="Arial" w:hAnsi="Arial" w:cs="Arial"/>
          <w:szCs w:val="22"/>
          <w:vertAlign w:val="subscript"/>
        </w:rPr>
        <w:t xml:space="preserve"> </w:t>
      </w:r>
      <w:r>
        <w:rPr>
          <w:rFonts w:ascii="Arial" w:hAnsi="Arial" w:cs="Arial"/>
          <w:szCs w:val="22"/>
        </w:rPr>
        <w:t xml:space="preserve">- </w:t>
      </w:r>
      <w:proofErr w:type="spellStart"/>
      <w:r>
        <w:rPr>
          <w:rFonts w:ascii="Arial" w:hAnsi="Arial" w:cs="Arial"/>
          <w:szCs w:val="22"/>
        </w:rPr>
        <w:t>BSUoSEXC</w:t>
      </w:r>
      <w:r w:rsidRPr="009A6831">
        <w:rPr>
          <w:rFonts w:ascii="Arial" w:hAnsi="Arial" w:cs="Arial"/>
          <w:szCs w:val="22"/>
          <w:vertAlign w:val="subscript"/>
        </w:rPr>
        <w:t>jd</w:t>
      </w:r>
      <w:proofErr w:type="spellEnd"/>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lastRenderedPageBreak/>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CD5FBD"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proofErr w:type="gramStart"/>
      <w:r>
        <w:t>Where</w:t>
      </w:r>
      <w:proofErr w:type="gramEnd"/>
      <w:r>
        <w:t xml:space="preserv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proofErr w:type="spellStart"/>
      <w:r w:rsidR="00846881" w:rsidRPr="35F371ED">
        <w:rPr>
          <w:rFonts w:ascii="Arial" w:hAnsi="Arial" w:cs="Arial"/>
        </w:rPr>
        <w:t>BSUoSEXC</w:t>
      </w:r>
      <w:r w:rsidR="00846881" w:rsidRPr="35F371ED">
        <w:rPr>
          <w:rFonts w:ascii="Arial" w:hAnsi="Arial" w:cs="Arial"/>
          <w:vertAlign w:val="subscript"/>
        </w:rPr>
        <w:t>d</w:t>
      </w:r>
      <w:proofErr w:type="spellEnd"/>
      <w:r w:rsidR="00846881" w:rsidRPr="35F371ED">
        <w:rPr>
          <w:rFonts w:ascii="Arial" w:hAnsi="Arial" w:cs="Arial"/>
          <w:vertAlign w:val="subscript"/>
        </w:rPr>
        <w:t xml:space="preserve">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593" w:name="_Int_NSWWP4Zn"/>
      <w:proofErr w:type="gramStart"/>
      <w:r w:rsidRPr="00C82D21">
        <w:rPr>
          <w:b/>
          <w:bCs/>
        </w:rPr>
        <w:t>Period</w:t>
      </w:r>
      <w:bookmarkEnd w:id="593"/>
      <w:proofErr w:type="gramEnd"/>
      <w:r>
        <w:t xml:space="preserve"> and value of </w:t>
      </w:r>
      <w:proofErr w:type="spellStart"/>
      <w:r>
        <w:t>BSUoSEXC</w:t>
      </w:r>
      <w:r w:rsidRPr="00C82D21">
        <w:rPr>
          <w:vertAlign w:val="subscript"/>
        </w:rPr>
        <w:t>d</w:t>
      </w:r>
      <w:proofErr w:type="spellEnd"/>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w:t>
      </w:r>
      <w:proofErr w:type="spellStart"/>
      <w:r w:rsidR="00650EEC" w:rsidRPr="000F2701">
        <w:rPr>
          <w:rFonts w:ascii="Arial" w:hAnsi="Arial" w:cs="Arial"/>
          <w:sz w:val="22"/>
          <w:szCs w:val="22"/>
        </w:rPr>
        <w:t>BSUoSFXC</w:t>
      </w:r>
      <w:r w:rsidR="00650EEC" w:rsidRPr="000F2701">
        <w:rPr>
          <w:rFonts w:ascii="Arial" w:hAnsi="Arial" w:cs="Arial"/>
          <w:sz w:val="22"/>
          <w:szCs w:val="22"/>
          <w:vertAlign w:val="subscript"/>
        </w:rPr>
        <w:t>j</w:t>
      </w:r>
      <w:proofErr w:type="spellEnd"/>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&lt;=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&gt;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 </w:t>
      </w:r>
      <w:r w:rsidRPr="000F2701">
        <w:rPr>
          <w:rFonts w:ascii="Arial" w:hAnsi="Arial" w:cs="Arial"/>
          <w:sz w:val="22"/>
          <w:szCs w:val="22"/>
        </w:rPr>
        <w:t xml:space="preserve">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w:t>
      </w:r>
      <w:proofErr w:type="spellStart"/>
      <w:r w:rsidRPr="000F2701">
        <w:rPr>
          <w:rFonts w:ascii="Arial" w:hAnsi="Arial" w:cs="Arial"/>
          <w:sz w:val="22"/>
          <w:szCs w:val="22"/>
        </w:rPr>
        <w:t>FXCCAPTOTj</w:t>
      </w:r>
      <w:proofErr w:type="spellEnd"/>
      <w:r w:rsidRPr="000F2701">
        <w:rPr>
          <w:rFonts w:ascii="Arial" w:hAnsi="Arial" w:cs="Arial"/>
          <w:sz w:val="22"/>
          <w:szCs w:val="22"/>
        </w:rPr>
        <w:t xml:space="preserve">=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w:t>
      </w:r>
      <w:proofErr w:type="spellStart"/>
      <w:r w:rsidRPr="00976E53">
        <w:rPr>
          <w:rFonts w:ascii="Arial" w:hAnsi="Arial" w:cs="Arial"/>
          <w:sz w:val="22"/>
          <w:szCs w:val="22"/>
        </w:rPr>
        <w:t>SGQM</w:t>
      </w:r>
      <w:r w:rsidRPr="006D0A1A">
        <w:rPr>
          <w:rFonts w:ascii="Arial" w:hAnsi="Arial" w:cs="Arial"/>
          <w:sz w:val="22"/>
          <w:szCs w:val="22"/>
          <w:vertAlign w:val="subscript"/>
        </w:rPr>
        <w:t>j</w:t>
      </w:r>
      <w:proofErr w:type="spellEnd"/>
      <w:r w:rsidRPr="006D0A1A">
        <w:rPr>
          <w:rFonts w:ascii="Arial" w:hAnsi="Arial" w:cs="Arial"/>
          <w:sz w:val="22"/>
          <w:szCs w:val="22"/>
        </w:rPr>
        <w:t xml:space="preserve"> + </w:t>
      </w:r>
      <w:proofErr w:type="spellStart"/>
      <w:r w:rsidRPr="006D0A1A">
        <w:rPr>
          <w:rFonts w:ascii="Arial" w:hAnsi="Arial" w:cs="Arial"/>
          <w:sz w:val="22"/>
          <w:szCs w:val="22"/>
        </w:rPr>
        <w:t>TQM</w:t>
      </w:r>
      <w:r w:rsidRPr="006D0A1A">
        <w:rPr>
          <w:rFonts w:ascii="Arial" w:hAnsi="Arial" w:cs="Arial"/>
          <w:sz w:val="22"/>
          <w:szCs w:val="22"/>
          <w:vertAlign w:val="subscript"/>
        </w:rPr>
        <w:t>j</w:t>
      </w:r>
      <w:proofErr w:type="spellEnd"/>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w:t>
      </w:r>
      <w:r w:rsidR="00650EEC" w:rsidRPr="007A1F7C">
        <w:rPr>
          <w:rFonts w:ascii="Arial" w:hAnsi="Arial" w:cs="Arial"/>
        </w:rPr>
        <w:lastRenderedPageBreak/>
        <w:t>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proofErr w:type="spellStart"/>
      <w:r w:rsidR="00650EEC" w:rsidRPr="000F2701">
        <w:rPr>
          <w:rFonts w:ascii="Arial" w:hAnsi="Arial" w:cs="Arial"/>
        </w:rPr>
        <w:t>BSUoSTOT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BSUoSEXT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BSUoSINT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w:t>
      </w:r>
      <w:proofErr w:type="gramStart"/>
      <w:r w:rsidRPr="000F2701">
        <w:rPr>
          <w:rFonts w:ascii="Arial" w:hAnsi="Arial" w:cs="Arial"/>
          <w:szCs w:val="22"/>
        </w:rPr>
        <w:t>or,</w:t>
      </w:r>
      <w:proofErr w:type="gramEnd"/>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necessary licence changes coming into effect to implement recovery of the Further </w:t>
      </w:r>
      <w:proofErr w:type="gramStart"/>
      <w:r w:rsidRPr="000F2701">
        <w:rPr>
          <w:rFonts w:ascii="Arial" w:hAnsi="Arial" w:cs="Arial"/>
          <w:sz w:val="22"/>
          <w:szCs w:val="22"/>
        </w:rPr>
        <w:t>Costs;</w:t>
      </w:r>
      <w:proofErr w:type="gramEnd"/>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w:t>
      </w:r>
      <w:proofErr w:type="spellStart"/>
      <w:r w:rsidRPr="000F2701">
        <w:rPr>
          <w:rFonts w:ascii="Arial" w:hAnsi="Arial" w:cs="Arial"/>
          <w:sz w:val="22"/>
          <w:szCs w:val="22"/>
        </w:rPr>
        <w:t>BSUoSFXC</w:t>
      </w:r>
      <w:proofErr w:type="spellEnd"/>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CD5FBD"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proofErr w:type="gramStart"/>
      <w:r w:rsidRPr="00976E53">
        <w:t>Where</w:t>
      </w:r>
      <w:proofErr w:type="gramEnd"/>
      <w:r w:rsidRPr="00976E53">
        <w:t xml:space="preserv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proofErr w:type="spellStart"/>
      <w:r w:rsidRPr="007A1F7C">
        <w:t>BSUoSFXC</w:t>
      </w:r>
      <w:r w:rsidRPr="007A1F7C">
        <w:rPr>
          <w:vertAlign w:val="subscript"/>
        </w:rPr>
        <w:t>d</w:t>
      </w:r>
      <w:proofErr w:type="spellEnd"/>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w:t>
      </w:r>
      <w:proofErr w:type="gramStart"/>
      <w:r w:rsidRPr="000F2701">
        <w:rPr>
          <w:b/>
          <w:bCs/>
        </w:rPr>
        <w:t>Authority</w:t>
      </w:r>
      <w:proofErr w:type="gramEnd"/>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w:t>
      </w:r>
      <w:proofErr w:type="gramStart"/>
      <w:r>
        <w:t>generation</w:t>
      </w:r>
      <w:proofErr w:type="gramEnd"/>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w:t>
      </w:r>
      <w:proofErr w:type="gramStart"/>
      <w:r w:rsidRPr="006D0A1A">
        <w:t>recovered  from</w:t>
      </w:r>
      <w:proofErr w:type="gramEnd"/>
      <w:r w:rsidRPr="006D0A1A">
        <w:t xml:space="preserve">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necessary licence changes coming into effect to implement recovery of Further </w:t>
      </w:r>
      <w:proofErr w:type="gramStart"/>
      <w:r w:rsidRPr="000F2701">
        <w:rPr>
          <w:rFonts w:ascii="Arial" w:hAnsi="Arial" w:cs="Arial"/>
          <w:sz w:val="22"/>
          <w:szCs w:val="22"/>
        </w:rPr>
        <w:t>Costs;</w:t>
      </w:r>
      <w:proofErr w:type="gramEnd"/>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CD5FBD"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594" w:name="_Int_mggheBCK"/>
      <w:r w:rsidR="0DD13B8A" w:rsidRPr="0537B9E0">
        <w:rPr>
          <w:rFonts w:ascii="Arial" w:hAnsi="Arial" w:cs="Arial"/>
          <w:b/>
          <w:bCs/>
          <w:sz w:val="22"/>
          <w:szCs w:val="22"/>
        </w:rPr>
        <w:t>Period</w:t>
      </w:r>
      <w:bookmarkEnd w:id="594"/>
      <w:r w:rsidR="0DD13B8A" w:rsidRPr="0537B9E0">
        <w:rPr>
          <w:rFonts w:ascii="Arial" w:hAnsi="Arial" w:cs="Arial"/>
          <w:sz w:val="22"/>
          <w:szCs w:val="22"/>
        </w:rPr>
        <w:t xml:space="preserve"> and value of </w:t>
      </w:r>
      <w:proofErr w:type="spellStart"/>
      <w:proofErr w:type="gramStart"/>
      <w:r w:rsidR="0DD13B8A" w:rsidRPr="0537B9E0">
        <w:rPr>
          <w:rFonts w:ascii="Arial" w:hAnsi="Arial" w:cs="Arial"/>
          <w:sz w:val="22"/>
          <w:szCs w:val="22"/>
        </w:rPr>
        <w:t>BSUoSFXC</w:t>
      </w:r>
      <w:r w:rsidR="0DD13B8A" w:rsidRPr="0537B9E0">
        <w:rPr>
          <w:rFonts w:ascii="Arial" w:hAnsi="Arial" w:cs="Arial"/>
          <w:sz w:val="22"/>
          <w:szCs w:val="22"/>
          <w:vertAlign w:val="subscript"/>
        </w:rPr>
        <w:t>d</w:t>
      </w:r>
      <w:proofErr w:type="spellEnd"/>
      <w:proofErr w:type="gramEnd"/>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595" w:name="_Toc3598585"/>
      <w:bookmarkStart w:id="596" w:name="_Toc35675444"/>
      <w:bookmarkStart w:id="597"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595"/>
      <w:bookmarkEnd w:id="596"/>
      <w:bookmarkEnd w:id="597"/>
    </w:p>
    <w:p w14:paraId="1265E846" w14:textId="77777777" w:rsidR="00750515" w:rsidRDefault="00750515" w:rsidP="00750515">
      <w:pPr>
        <w:pStyle w:val="Heading2"/>
      </w:pPr>
    </w:p>
    <w:p w14:paraId="6A8C918E" w14:textId="5452875F" w:rsidR="00750515" w:rsidRDefault="00750515" w:rsidP="00750515">
      <w:pPr>
        <w:pStyle w:val="Heading2"/>
      </w:pPr>
      <w:bookmarkStart w:id="598" w:name="_Toc3598586"/>
      <w:bookmarkStart w:id="599" w:name="_Toc35675445"/>
      <w:bookmarkStart w:id="600" w:name="_Toc274049773"/>
      <w:r>
        <w:t xml:space="preserve">Settlement and Reconciliation of BSUoS </w:t>
      </w:r>
      <w:bookmarkEnd w:id="598"/>
      <w:bookmarkEnd w:id="599"/>
      <w:bookmarkEnd w:id="600"/>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601" w:name="_Toc3598587"/>
      <w:bookmarkStart w:id="602" w:name="_Toc35675446"/>
      <w:bookmarkStart w:id="603" w:name="_Toc274049774"/>
      <w:r>
        <w:t>Initial Settlement of BSUoS</w:t>
      </w:r>
      <w:bookmarkEnd w:id="601"/>
      <w:bookmarkEnd w:id="602"/>
      <w:bookmarkEnd w:id="603"/>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604" w:name="_Toc3598588"/>
      <w:bookmarkStart w:id="605" w:name="_Toc35675447"/>
      <w:bookmarkStart w:id="606" w:name="_Toc274049775"/>
      <w:r>
        <w:t>Reconciliation of BSUoS Charges</w:t>
      </w:r>
      <w:bookmarkEnd w:id="604"/>
      <w:bookmarkEnd w:id="605"/>
      <w:bookmarkEnd w:id="606"/>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607" w:name="_Toc488744923"/>
      <w:bookmarkStart w:id="608" w:name="_Toc497131288"/>
      <w:bookmarkStart w:id="609" w:name="_Toc500909412"/>
      <w:bookmarkStart w:id="610" w:name="_Toc3598590"/>
      <w:bookmarkStart w:id="611" w:name="_Toc35675449"/>
      <w:bookmarkStart w:id="612" w:name="_Toc274049776"/>
      <w:r>
        <w:t>Unavailability of Data</w:t>
      </w:r>
      <w:bookmarkEnd w:id="607"/>
      <w:bookmarkEnd w:id="608"/>
      <w:bookmarkEnd w:id="609"/>
      <w:bookmarkEnd w:id="610"/>
      <w:bookmarkEnd w:id="611"/>
      <w:bookmarkEnd w:id="612"/>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w:t>
      </w:r>
      <w:proofErr w:type="gramStart"/>
      <w:r w:rsidRPr="0537B9E0">
        <w:rPr>
          <w:rFonts w:ascii="Arial" w:hAnsi="Arial"/>
          <w:sz w:val="22"/>
          <w:szCs w:val="22"/>
        </w:rPr>
        <w:t>calculations</w:t>
      </w:r>
      <w:proofErr w:type="gramEnd"/>
      <w:r w:rsidRPr="0537B9E0">
        <w:rPr>
          <w:rFonts w:ascii="Arial" w:hAnsi="Arial"/>
          <w:sz w:val="22"/>
          <w:szCs w:val="22"/>
        </w:rPr>
        <w:t xml:space="preserve">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w:t>
      </w:r>
      <w:r w:rsidRPr="0537B9E0">
        <w:rPr>
          <w:rFonts w:ascii="Arial" w:hAnsi="Arial"/>
          <w:sz w:val="22"/>
          <w:szCs w:val="22"/>
        </w:rPr>
        <w:lastRenderedPageBreak/>
        <w:t>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 xml:space="preserve">The </w:t>
      </w:r>
      <w:proofErr w:type="gramStart"/>
      <w:r w:rsidR="58867969" w:rsidRPr="0537B9E0">
        <w:rPr>
          <w:rFonts w:ascii="Arial" w:hAnsi="Arial"/>
          <w:b/>
          <w:bCs/>
          <w:sz w:val="22"/>
          <w:szCs w:val="22"/>
        </w:rPr>
        <w:t>Company</w:t>
      </w:r>
      <w:proofErr w:type="gramEnd"/>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613" w:name="_Int_gSKi5dMj"/>
      <w:r w:rsidRPr="0537B9E0">
        <w:rPr>
          <w:rFonts w:ascii="Arial" w:hAnsi="Arial"/>
          <w:sz w:val="22"/>
          <w:szCs w:val="22"/>
        </w:rPr>
        <w:t>on the basis of</w:t>
      </w:r>
      <w:bookmarkEnd w:id="613"/>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614" w:name="_Toc488744924"/>
      <w:bookmarkStart w:id="615" w:name="_Toc497131289"/>
      <w:bookmarkStart w:id="616" w:name="_Toc500909413"/>
      <w:bookmarkStart w:id="617" w:name="_Toc3598591"/>
      <w:bookmarkStart w:id="618" w:name="_Toc35675450"/>
      <w:bookmarkStart w:id="619" w:name="_Toc274049777"/>
      <w:r>
        <w:t>Disputes</w:t>
      </w:r>
      <w:bookmarkEnd w:id="614"/>
      <w:bookmarkEnd w:id="615"/>
      <w:bookmarkEnd w:id="616"/>
      <w:bookmarkEnd w:id="617"/>
      <w:bookmarkEnd w:id="618"/>
      <w:bookmarkEnd w:id="619"/>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w:t>
      </w:r>
      <w:proofErr w:type="gramStart"/>
      <w:r>
        <w:t>Day</w:t>
      </w:r>
      <w:proofErr w:type="gramEnd"/>
      <w:r>
        <w:t xml:space="preserve">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20" w:name="_Toc488744926"/>
      <w:bookmarkStart w:id="621" w:name="_Toc500909414"/>
      <w:bookmarkStart w:id="622" w:name="_Toc3598592"/>
      <w:bookmarkStart w:id="623" w:name="_Toc35675451"/>
      <w:bookmarkStart w:id="624" w:name="_Toc274049778"/>
      <w:r>
        <w:br w:type="page"/>
      </w:r>
      <w:r>
        <w:lastRenderedPageBreak/>
        <w:t>Relationship between the Statement of the Use of System Charging Methodology and the Transmission Licence</w:t>
      </w:r>
      <w:bookmarkEnd w:id="620"/>
      <w:bookmarkEnd w:id="621"/>
      <w:bookmarkEnd w:id="622"/>
      <w:bookmarkEnd w:id="623"/>
      <w:bookmarkEnd w:id="624"/>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25" w:name="_Int_B051293U"/>
      <w:proofErr w:type="gramStart"/>
      <w:r w:rsidR="76DC4F11">
        <w:t>on a daily basis</w:t>
      </w:r>
      <w:bookmarkEnd w:id="625"/>
      <w:proofErr w:type="gramEnd"/>
      <w:r w:rsidR="76DC4F11">
        <w:t xml:space="preserve"> and as such of this Statement sets out the details of the calculation of such charges </w:t>
      </w:r>
      <w:bookmarkStart w:id="626" w:name="_Int_lItY1PWm"/>
      <w:r w:rsidR="76DC4F11">
        <w:t>on a daily basis</w:t>
      </w:r>
      <w:bookmarkEnd w:id="626"/>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27"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27"/>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28" w:name="_Toc35675452"/>
      <w:bookmarkStart w:id="629" w:name="_Toc274049779"/>
      <w:r w:rsidR="00E02C9D">
        <w:lastRenderedPageBreak/>
        <w:t xml:space="preserve">14.32.8 </w:t>
      </w:r>
      <w:r>
        <w:t>Balancing Services Use of System Acronym Definitions</w:t>
      </w:r>
      <w:bookmarkEnd w:id="628"/>
      <w:bookmarkEnd w:id="629"/>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63"/>
          <w:headerReference w:type="default" r:id="rId64"/>
          <w:footerReference w:type="even" r:id="rId65"/>
          <w:footerReference w:type="default" r:id="rId66"/>
          <w:headerReference w:type="first" r:id="rId67"/>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proofErr w:type="spellStart"/>
            <w:r w:rsidRPr="00D44385">
              <w:t>ADJR</w:t>
            </w:r>
            <w:r w:rsidRPr="00027962">
              <w:rPr>
                <w:vertAlign w:val="subscript"/>
              </w:rPr>
              <w:t>d</w:t>
            </w:r>
            <w:proofErr w:type="spellEnd"/>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proofErr w:type="spellStart"/>
            <w:r>
              <w:t>BSCCA</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proofErr w:type="gramStart"/>
            <w:r>
              <w:t>Non Settlement</w:t>
            </w:r>
            <w:proofErr w:type="gramEnd"/>
            <w:r>
              <w:t xml:space="preserve"> Period </w:t>
            </w:r>
            <w:bookmarkStart w:id="634" w:name="_Int_mZbOnxn4"/>
            <w:r>
              <w:t>specific</w:t>
            </w:r>
            <w:bookmarkEnd w:id="634"/>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proofErr w:type="spellStart"/>
            <w:r>
              <w:t>BSCC</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proofErr w:type="spellStart"/>
            <w:r>
              <w:t>BSCCV</w:t>
            </w:r>
            <w:r w:rsidRPr="003367D0">
              <w:t>jd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proofErr w:type="spellStart"/>
            <w:r w:rsidRPr="00724E70">
              <w:t>BSUoSCOVID</w:t>
            </w:r>
            <w:r w:rsidRPr="00310007">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proofErr w:type="spellStart"/>
            <w:r>
              <w:t>BSUoSEXT</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w:t>
            </w:r>
            <w:proofErr w:type="gramStart"/>
            <w:r>
              <w:t xml:space="preserve">System </w:t>
            </w:r>
            <w:r w:rsidR="000252C8">
              <w:rPr>
                <w:rFonts w:ascii="Arial" w:hAnsi="Arial"/>
              </w:rPr>
              <w:t xml:space="preserve"> </w:t>
            </w:r>
            <w:r w:rsidR="005555C1">
              <w:rPr>
                <w:rFonts w:ascii="Arial" w:hAnsi="Arial"/>
              </w:rPr>
              <w:t>Costs</w:t>
            </w:r>
            <w:proofErr w:type="gramEnd"/>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proofErr w:type="spellStart"/>
            <w:r>
              <w:t>BSUoSINT</w:t>
            </w:r>
            <w:r w:rsidRPr="00E04F5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w:t>
            </w:r>
            <w:proofErr w:type="gramStart"/>
            <w:r>
              <w:t xml:space="preserve">System </w:t>
            </w:r>
            <w:r w:rsidR="000252C8">
              <w:rPr>
                <w:rFonts w:ascii="Arial" w:hAnsi="Arial"/>
              </w:rPr>
              <w:t xml:space="preserve"> </w:t>
            </w:r>
            <w:r w:rsidR="00AE5FE6">
              <w:rPr>
                <w:rFonts w:ascii="Arial" w:hAnsi="Arial"/>
              </w:rPr>
              <w:t>Costs</w:t>
            </w:r>
            <w:proofErr w:type="gramEnd"/>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proofErr w:type="spellStart"/>
            <w:r>
              <w:t>BSUoStariff</w:t>
            </w:r>
            <w:r w:rsidRPr="00027962">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w:t>
            </w:r>
            <w:proofErr w:type="gramStart"/>
            <w:r>
              <w:t xml:space="preserve">System </w:t>
            </w:r>
            <w:r w:rsidR="00206D15">
              <w:rPr>
                <w:rFonts w:ascii="Arial" w:hAnsi="Arial"/>
              </w:rPr>
              <w:t xml:space="preserve"> Charges</w:t>
            </w:r>
            <w:proofErr w:type="gramEnd"/>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w:t>
            </w:r>
            <w:proofErr w:type="gramStart"/>
            <w:r>
              <w:t xml:space="preserve">System </w:t>
            </w:r>
            <w:r w:rsidR="006C799A">
              <w:rPr>
                <w:rFonts w:ascii="Arial" w:hAnsi="Arial"/>
              </w:rPr>
              <w:t xml:space="preserve"> </w:t>
            </w:r>
            <w:r w:rsidR="00AE5FE6">
              <w:rPr>
                <w:rFonts w:ascii="Arial" w:hAnsi="Arial"/>
              </w:rPr>
              <w:t>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proofErr w:type="spellStart"/>
            <w:r>
              <w:t>BSUoSTOT</w:t>
            </w:r>
            <w:r w:rsidRPr="003367D0">
              <w:t>cd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35" w:name="OLE_LINK6"/>
            <w:bookmarkStart w:id="636" w:name="OLE_LINK7"/>
            <w:r>
              <w:t xml:space="preserve">The sum determined for each customer, c, in accordance with this Statement and payable by that customer in respect of </w:t>
            </w:r>
            <w:r>
              <w:lastRenderedPageBreak/>
              <w:t xml:space="preserve">each Settlement Day d, in accordance with the terms of the Supplemental </w:t>
            </w:r>
            <w:bookmarkEnd w:id="635"/>
            <w:bookmarkEnd w:id="636"/>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lastRenderedPageBreak/>
              <w:t xml:space="preserve">Total Balancing Services Use of </w:t>
            </w:r>
            <w:proofErr w:type="gramStart"/>
            <w:r>
              <w:t xml:space="preserve">System </w:t>
            </w:r>
            <w:r>
              <w:rPr>
                <w:rFonts w:ascii="Arial" w:hAnsi="Arial"/>
              </w:rPr>
              <w:t xml:space="preserve"> 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proofErr w:type="spellStart"/>
            <w:r>
              <w:t>BSUoSTOT</w:t>
            </w:r>
            <w:r w:rsidRPr="00935E9D">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37" w:name="_Hlk70423657"/>
            <w:r>
              <w:t xml:space="preserve">BSUoS 2020/21 </w:t>
            </w:r>
            <w:bookmarkEnd w:id="637"/>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proofErr w:type="gramStart"/>
            <w:r>
              <w:t>The  External</w:t>
            </w:r>
            <w:proofErr w:type="gramEnd"/>
            <w:r>
              <w:t xml:space="preserve">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proofErr w:type="spellStart"/>
            <w:r>
              <w:t>CSOBM</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proofErr w:type="spellStart"/>
            <w:r>
              <w:t>TotAdj</w:t>
            </w:r>
            <w:r w:rsidRPr="00F862F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 xml:space="preserve">Is the contribution on Settlement Day, d, to the value of   </w:t>
            </w:r>
            <w:proofErr w:type="spellStart"/>
            <w:proofErr w:type="gramStart"/>
            <w:r>
              <w:t>TotAdj</w:t>
            </w:r>
            <w:r w:rsidRPr="0537B9E0">
              <w:rPr>
                <w:vertAlign w:val="subscript"/>
              </w:rPr>
              <w:t>t</w:t>
            </w:r>
            <w:proofErr w:type="spellEnd"/>
            <w:r>
              <w:t xml:space="preserve">  where</w:t>
            </w:r>
            <w:proofErr w:type="gramEnd"/>
            <w:r>
              <w:t xml:space="preserve"> </w:t>
            </w:r>
            <w:proofErr w:type="spellStart"/>
            <w:r>
              <w:t>TotAdj</w:t>
            </w:r>
            <w:r w:rsidRPr="0537B9E0">
              <w:rPr>
                <w:vertAlign w:val="subscript"/>
              </w:rPr>
              <w:t>t</w:t>
            </w:r>
            <w:proofErr w:type="spellEnd"/>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proofErr w:type="spellStart"/>
            <w:r>
              <w:t>FBC</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proofErr w:type="spellStart"/>
            <w:r>
              <w:t>FixedBSUoSP</w:t>
            </w:r>
            <w:r w:rsidRPr="00E04F52">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proofErr w:type="spellStart"/>
            <w:r>
              <w:t>FixedBSUoSPrev</w:t>
            </w:r>
            <w:r w:rsidRPr="00E04F52">
              <w:rPr>
                <w:vertAlign w:val="subscript"/>
              </w:rPr>
              <w:t>s</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38" w:name="_Int_pCX5BelO"/>
            <w:proofErr w:type="gramStart"/>
            <w:r>
              <w:t>a number of</w:t>
            </w:r>
            <w:bookmarkEnd w:id="638"/>
            <w:proofErr w:type="gramEnd"/>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proofErr w:type="spellStart"/>
            <w:r>
              <w:t>kb</w:t>
            </w:r>
            <w:r>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proofErr w:type="spellStart"/>
            <w:r>
              <w:t>LOCTRUd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 xml:space="preserve">As defined in the Transmission Licence, calculated for Settlement </w:t>
            </w:r>
            <w:proofErr w:type="spellStart"/>
            <w:proofErr w:type="gramStart"/>
            <w:r>
              <w:t>Day,d</w:t>
            </w:r>
            <w:proofErr w:type="spellEnd"/>
            <w:r>
              <w:t>.</w:t>
            </w:r>
            <w:proofErr w:type="gramEnd"/>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lastRenderedPageBreak/>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proofErr w:type="spellStart"/>
            <w:r>
              <w:t>OM</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 xml:space="preserve">Is the contribution on Settlement Day, d, to the value of </w:t>
            </w:r>
            <w:proofErr w:type="spellStart"/>
            <w:r>
              <w:t>OM</w:t>
            </w:r>
            <w:r w:rsidRPr="003367D0">
              <w:t>t</w:t>
            </w:r>
            <w:proofErr w:type="spellEnd"/>
            <w:r>
              <w:t xml:space="preserve"> where </w:t>
            </w:r>
            <w:proofErr w:type="spellStart"/>
            <w:r>
              <w:t>OM</w:t>
            </w:r>
            <w:r w:rsidRPr="003367D0">
              <w:t>t</w:t>
            </w:r>
            <w:proofErr w:type="spellEnd"/>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proofErr w:type="spellStart"/>
            <w:r>
              <w:t>QM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proofErr w:type="gramStart"/>
            <w:r w:rsidR="35B9C510">
              <w:t>)</w:t>
            </w:r>
            <w:r w:rsidR="3F73077A">
              <w:t xml:space="preserve"> </w:t>
            </w:r>
            <w:r>
              <w:t>,</w:t>
            </w:r>
            <w:proofErr w:type="gramEnd"/>
            <w:r>
              <w:t xml:space="preserve">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proofErr w:type="spellStart"/>
            <w:r>
              <w:t>SOLAR</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proofErr w:type="spellStart"/>
            <w:r w:rsidRPr="00D25F09">
              <w:t>TLM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w:t>
            </w:r>
            <w:proofErr w:type="gramStart"/>
            <w:r>
              <w:t xml:space="preserve">for </w:t>
            </w:r>
            <w:r w:rsidR="008B091A">
              <w:t xml:space="preserve"> Final</w:t>
            </w:r>
            <w:proofErr w:type="gramEnd"/>
            <w:r w:rsidR="008B091A">
              <w:t xml:space="preserve">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proofErr w:type="spellStart"/>
            <w:r>
              <w:t>TQEI</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lastRenderedPageBreak/>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39" w:name="BSUoSend"/>
      <w:bookmarkEnd w:id="639"/>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2" w:author="ESO Code Admin" w:date="2023-11-16T16:58:00Z" w:initials="ML">
    <w:p w14:paraId="28E574A9" w14:textId="77777777" w:rsidR="00CD5FBD" w:rsidRDefault="00CD5FBD" w:rsidP="0034551B">
      <w:pPr>
        <w:pStyle w:val="CommentText"/>
      </w:pPr>
      <w:r>
        <w:rPr>
          <w:rStyle w:val="CommentReference"/>
        </w:rPr>
        <w:annotationRef/>
      </w:r>
      <w:r>
        <w:t>Additional suggested text</w:t>
      </w:r>
    </w:p>
  </w:comment>
  <w:comment w:id="385" w:author="ESO Code Admin" w:date="2023-11-16T16:54:00Z" w:initials="ML">
    <w:p w14:paraId="252C9712" w14:textId="41E6BCC0" w:rsidR="0024002E" w:rsidRDefault="0024002E" w:rsidP="00BC6550">
      <w:pPr>
        <w:pStyle w:val="CommentText"/>
      </w:pPr>
      <w:r>
        <w:rPr>
          <w:rStyle w:val="CommentReference"/>
        </w:rPr>
        <w:annotationRef/>
      </w:r>
      <w:r>
        <w:t>Suggested alternative text to above (difference is 'served by')</w:t>
      </w:r>
    </w:p>
  </w:comment>
  <w:comment w:id="389" w:author="ESO Code Admin" w:date="2023-11-16T16:56:00Z" w:initials="ML">
    <w:p w14:paraId="6CB033B9" w14:textId="77777777" w:rsidR="00C01A6D" w:rsidRDefault="00C01A6D" w:rsidP="00CC51CB">
      <w:pPr>
        <w:pStyle w:val="CommentText"/>
      </w:pPr>
      <w:r>
        <w:rPr>
          <w:rStyle w:val="CommentReference"/>
        </w:rPr>
        <w:annotationRef/>
      </w:r>
      <w:r>
        <w:t xml:space="preserve">Suggested addition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E574A9" w15:done="0"/>
  <w15:commentEx w15:paraId="252C9712" w15:done="0"/>
  <w15:commentEx w15:paraId="6CB033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0C8D3" w16cex:dateUtc="2023-11-16T16:58:00Z"/>
  <w16cex:commentExtensible w16cex:durableId="2900C7E0" w16cex:dateUtc="2023-11-16T16:54:00Z"/>
  <w16cex:commentExtensible w16cex:durableId="2900C83D" w16cex:dateUtc="2023-11-16T1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E574A9" w16cid:durableId="2900C8D3"/>
  <w16cid:commentId w16cid:paraId="252C9712" w16cid:durableId="2900C7E0"/>
  <w16cid:commentId w16cid:paraId="6CB033B9" w16cid:durableId="2900C8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39EB" w14:textId="77777777" w:rsidR="00AC1D0E" w:rsidRDefault="00AC1D0E" w:rsidP="001046D7">
      <w:pPr>
        <w:pStyle w:val="LogoCaption"/>
      </w:pPr>
      <w:r>
        <w:separator/>
      </w:r>
    </w:p>
  </w:endnote>
  <w:endnote w:type="continuationSeparator" w:id="0">
    <w:p w14:paraId="7A6D6964" w14:textId="77777777" w:rsidR="00AC1D0E" w:rsidRDefault="00AC1D0E" w:rsidP="001046D7">
      <w:pPr>
        <w:pStyle w:val="LogoCaption"/>
      </w:pPr>
      <w:r>
        <w:continuationSeparator/>
      </w:r>
    </w:p>
  </w:endnote>
  <w:endnote w:type="continuationNotice" w:id="1">
    <w:p w14:paraId="59486E57" w14:textId="77777777" w:rsidR="00AC1D0E" w:rsidRDefault="00AC1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8F5543B" w:rsidR="002A2617" w:rsidRDefault="002A2617">
    <w:pPr>
      <w:pStyle w:val="Footer"/>
    </w:pPr>
    <w:r>
      <w:fldChar w:fldCharType="begin"/>
    </w:r>
    <w:r>
      <w:instrText xml:space="preserve"> DOCPROPERTY "DocID" \* MERGEFORMAT </w:instrText>
    </w:r>
    <w:r>
      <w:fldChar w:fldCharType="separate"/>
    </w:r>
    <w:r w:rsidR="000F17CC">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79709" w14:textId="77777777" w:rsidR="00AC1D0E" w:rsidRDefault="00AC1D0E" w:rsidP="001046D7">
      <w:pPr>
        <w:pStyle w:val="LogoCaption"/>
      </w:pPr>
      <w:r>
        <w:separator/>
      </w:r>
    </w:p>
  </w:footnote>
  <w:footnote w:type="continuationSeparator" w:id="0">
    <w:p w14:paraId="759E15C2" w14:textId="77777777" w:rsidR="00AC1D0E" w:rsidRDefault="00AC1D0E" w:rsidP="001046D7">
      <w:pPr>
        <w:pStyle w:val="LogoCaption"/>
      </w:pPr>
      <w:r>
        <w:continuationSeparator/>
      </w:r>
    </w:p>
  </w:footnote>
  <w:footnote w:type="continuationNotice" w:id="1">
    <w:p w14:paraId="71D7AAA9" w14:textId="77777777" w:rsidR="00AC1D0E" w:rsidRDefault="00AC1D0E"/>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284"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65" w:name="OLE_LINK4"/>
      <w:bookmarkStart w:id="466" w:name="OLE_LINK5"/>
      <w:r w:rsidRPr="00222B22">
        <w:rPr>
          <w:rFonts w:cs="Arial"/>
          <w:sz w:val="18"/>
          <w:szCs w:val="18"/>
        </w:rPr>
        <w:t xml:space="preserve">LDTEC Indicative Block Offer </w:t>
      </w:r>
      <w:bookmarkEnd w:id="465"/>
      <w:bookmarkEnd w:id="46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30"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31" w:name="bmkLogoCaptionEven" w:colFirst="0" w:colLast="0"/>
          <w:bookmarkEnd w:id="630"/>
        </w:p>
      </w:tc>
    </w:tr>
    <w:bookmarkEnd w:id="631"/>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3C4006B1" w:rsidR="002A2617" w:rsidRDefault="002A2617">
          <w:pPr>
            <w:pStyle w:val="Header"/>
          </w:pPr>
          <w:bookmarkStart w:id="632"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33" w:name="bmkLogoCaption" w:colFirst="0" w:colLast="0"/>
          <w:bookmarkEnd w:id="632"/>
        </w:p>
      </w:tc>
    </w:tr>
    <w:bookmarkEnd w:id="633"/>
  </w:tbl>
  <w:p w14:paraId="7B88475C" w14:textId="22449620"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7"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0"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2"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4"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8"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1"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12282833">
    <w:abstractNumId w:val="76"/>
  </w:num>
  <w:num w:numId="2" w16cid:durableId="2097362487">
    <w:abstractNumId w:val="9"/>
  </w:num>
  <w:num w:numId="3" w16cid:durableId="730081549">
    <w:abstractNumId w:val="7"/>
  </w:num>
  <w:num w:numId="4" w16cid:durableId="1636716962">
    <w:abstractNumId w:val="6"/>
  </w:num>
  <w:num w:numId="5" w16cid:durableId="386804718">
    <w:abstractNumId w:val="5"/>
  </w:num>
  <w:num w:numId="6" w16cid:durableId="651107244">
    <w:abstractNumId w:val="4"/>
  </w:num>
  <w:num w:numId="7" w16cid:durableId="278337036">
    <w:abstractNumId w:val="8"/>
  </w:num>
  <w:num w:numId="8" w16cid:durableId="1049917480">
    <w:abstractNumId w:val="3"/>
  </w:num>
  <w:num w:numId="9" w16cid:durableId="62338306">
    <w:abstractNumId w:val="2"/>
  </w:num>
  <w:num w:numId="10" w16cid:durableId="1653410561">
    <w:abstractNumId w:val="1"/>
  </w:num>
  <w:num w:numId="11" w16cid:durableId="1197960467">
    <w:abstractNumId w:val="0"/>
  </w:num>
  <w:num w:numId="12" w16cid:durableId="1709182379">
    <w:abstractNumId w:val="40"/>
  </w:num>
  <w:num w:numId="13" w16cid:durableId="1617519111">
    <w:abstractNumId w:val="112"/>
  </w:num>
  <w:num w:numId="14" w16cid:durableId="117915407">
    <w:abstractNumId w:val="71"/>
  </w:num>
  <w:num w:numId="15" w16cid:durableId="802767229">
    <w:abstractNumId w:val="103"/>
  </w:num>
  <w:num w:numId="16" w16cid:durableId="51193869">
    <w:abstractNumId w:val="86"/>
  </w:num>
  <w:num w:numId="17" w16cid:durableId="1973704567">
    <w:abstractNumId w:val="10"/>
  </w:num>
  <w:num w:numId="18" w16cid:durableId="425349948">
    <w:abstractNumId w:val="56"/>
  </w:num>
  <w:num w:numId="19" w16cid:durableId="586578387">
    <w:abstractNumId w:val="93"/>
  </w:num>
  <w:num w:numId="20" w16cid:durableId="232738209">
    <w:abstractNumId w:val="33"/>
  </w:num>
  <w:num w:numId="21" w16cid:durableId="2046059695">
    <w:abstractNumId w:val="46"/>
  </w:num>
  <w:num w:numId="22" w16cid:durableId="636640858">
    <w:abstractNumId w:val="132"/>
  </w:num>
  <w:num w:numId="23" w16cid:durableId="1779762965">
    <w:abstractNumId w:val="125"/>
  </w:num>
  <w:num w:numId="24" w16cid:durableId="1504706955">
    <w:abstractNumId w:val="57"/>
  </w:num>
  <w:num w:numId="25" w16cid:durableId="1234243390">
    <w:abstractNumId w:val="107"/>
  </w:num>
  <w:num w:numId="26" w16cid:durableId="311299390">
    <w:abstractNumId w:val="139"/>
  </w:num>
  <w:num w:numId="27" w16cid:durableId="1574389242">
    <w:abstractNumId w:val="97"/>
  </w:num>
  <w:num w:numId="28" w16cid:durableId="1211652239">
    <w:abstractNumId w:val="114"/>
  </w:num>
  <w:num w:numId="29" w16cid:durableId="166949115">
    <w:abstractNumId w:val="142"/>
  </w:num>
  <w:num w:numId="30" w16cid:durableId="1821770269">
    <w:abstractNumId w:val="55"/>
  </w:num>
  <w:num w:numId="31" w16cid:durableId="907345992">
    <w:abstractNumId w:val="58"/>
  </w:num>
  <w:num w:numId="32" w16cid:durableId="746809951">
    <w:abstractNumId w:val="136"/>
  </w:num>
  <w:num w:numId="33" w16cid:durableId="1560937902">
    <w:abstractNumId w:val="70"/>
  </w:num>
  <w:num w:numId="34" w16cid:durableId="1220898131">
    <w:abstractNumId w:val="138"/>
  </w:num>
  <w:num w:numId="35" w16cid:durableId="1161578691">
    <w:abstractNumId w:val="48"/>
  </w:num>
  <w:num w:numId="36" w16cid:durableId="1303541764">
    <w:abstractNumId w:val="95"/>
  </w:num>
  <w:num w:numId="37" w16cid:durableId="445202211">
    <w:abstractNumId w:val="69"/>
  </w:num>
  <w:num w:numId="38" w16cid:durableId="532379116">
    <w:abstractNumId w:val="105"/>
  </w:num>
  <w:num w:numId="39" w16cid:durableId="213393569">
    <w:abstractNumId w:val="113"/>
  </w:num>
  <w:num w:numId="40" w16cid:durableId="711617588">
    <w:abstractNumId w:val="19"/>
  </w:num>
  <w:num w:numId="41" w16cid:durableId="1714226962">
    <w:abstractNumId w:val="102"/>
  </w:num>
  <w:num w:numId="42" w16cid:durableId="1741950937">
    <w:abstractNumId w:val="64"/>
  </w:num>
  <w:num w:numId="43" w16cid:durableId="549465622">
    <w:abstractNumId w:val="50"/>
  </w:num>
  <w:num w:numId="44" w16cid:durableId="581136646">
    <w:abstractNumId w:val="92"/>
  </w:num>
  <w:num w:numId="45" w16cid:durableId="805927589">
    <w:abstractNumId w:val="124"/>
  </w:num>
  <w:num w:numId="46" w16cid:durableId="1352492008">
    <w:abstractNumId w:val="15"/>
  </w:num>
  <w:num w:numId="47" w16cid:durableId="1276205695">
    <w:abstractNumId w:val="11"/>
  </w:num>
  <w:num w:numId="48" w16cid:durableId="878737354">
    <w:abstractNumId w:val="45"/>
  </w:num>
  <w:num w:numId="49" w16cid:durableId="1932858083">
    <w:abstractNumId w:val="106"/>
  </w:num>
  <w:num w:numId="50" w16cid:durableId="816998578">
    <w:abstractNumId w:val="51"/>
  </w:num>
  <w:num w:numId="51" w16cid:durableId="1530072750">
    <w:abstractNumId w:val="101"/>
  </w:num>
  <w:num w:numId="52" w16cid:durableId="992174079">
    <w:abstractNumId w:val="75"/>
  </w:num>
  <w:num w:numId="53" w16cid:durableId="2001882366">
    <w:abstractNumId w:val="144"/>
  </w:num>
  <w:num w:numId="54" w16cid:durableId="588923782">
    <w:abstractNumId w:val="96"/>
  </w:num>
  <w:num w:numId="55" w16cid:durableId="308754624">
    <w:abstractNumId w:val="90"/>
  </w:num>
  <w:num w:numId="56" w16cid:durableId="909382860">
    <w:abstractNumId w:val="59"/>
  </w:num>
  <w:num w:numId="57" w16cid:durableId="2080210204">
    <w:abstractNumId w:val="30"/>
  </w:num>
  <w:num w:numId="58" w16cid:durableId="938637742">
    <w:abstractNumId w:val="74"/>
  </w:num>
  <w:num w:numId="59" w16cid:durableId="1725521466">
    <w:abstractNumId w:val="121"/>
  </w:num>
  <w:num w:numId="60" w16cid:durableId="571164651">
    <w:abstractNumId w:val="67"/>
  </w:num>
  <w:num w:numId="61" w16cid:durableId="920721215">
    <w:abstractNumId w:val="83"/>
  </w:num>
  <w:num w:numId="62" w16cid:durableId="747314676">
    <w:abstractNumId w:val="18"/>
  </w:num>
  <w:num w:numId="63" w16cid:durableId="1991669435">
    <w:abstractNumId w:val="72"/>
  </w:num>
  <w:num w:numId="64" w16cid:durableId="189413933">
    <w:abstractNumId w:val="24"/>
  </w:num>
  <w:num w:numId="65" w16cid:durableId="294067522">
    <w:abstractNumId w:val="115"/>
  </w:num>
  <w:num w:numId="66" w16cid:durableId="1435054695">
    <w:abstractNumId w:val="84"/>
  </w:num>
  <w:num w:numId="67" w16cid:durableId="1506820964">
    <w:abstractNumId w:val="99"/>
  </w:num>
  <w:num w:numId="68" w16cid:durableId="2001959805">
    <w:abstractNumId w:val="20"/>
  </w:num>
  <w:num w:numId="69" w16cid:durableId="1463112986">
    <w:abstractNumId w:val="29"/>
  </w:num>
  <w:num w:numId="70" w16cid:durableId="1781535407">
    <w:abstractNumId w:val="126"/>
  </w:num>
  <w:num w:numId="71" w16cid:durableId="1566141755">
    <w:abstractNumId w:val="91"/>
  </w:num>
  <w:num w:numId="72" w16cid:durableId="1883979390">
    <w:abstractNumId w:val="62"/>
  </w:num>
  <w:num w:numId="73" w16cid:durableId="757364933">
    <w:abstractNumId w:val="123"/>
  </w:num>
  <w:num w:numId="74" w16cid:durableId="1476409106">
    <w:abstractNumId w:val="108"/>
  </w:num>
  <w:num w:numId="75" w16cid:durableId="1663503818">
    <w:abstractNumId w:val="25"/>
  </w:num>
  <w:num w:numId="76" w16cid:durableId="279383559">
    <w:abstractNumId w:val="31"/>
  </w:num>
  <w:num w:numId="77" w16cid:durableId="1741518947">
    <w:abstractNumId w:val="81"/>
  </w:num>
  <w:num w:numId="78" w16cid:durableId="1352998124">
    <w:abstractNumId w:val="109"/>
  </w:num>
  <w:num w:numId="79" w16cid:durableId="189153335">
    <w:abstractNumId w:val="82"/>
  </w:num>
  <w:num w:numId="80" w16cid:durableId="297682736">
    <w:abstractNumId w:val="42"/>
  </w:num>
  <w:num w:numId="81" w16cid:durableId="1578400389">
    <w:abstractNumId w:val="88"/>
  </w:num>
  <w:num w:numId="82" w16cid:durableId="1468427125">
    <w:abstractNumId w:val="77"/>
  </w:num>
  <w:num w:numId="83" w16cid:durableId="154690850">
    <w:abstractNumId w:val="63"/>
  </w:num>
  <w:num w:numId="84" w16cid:durableId="1483280373">
    <w:abstractNumId w:val="130"/>
  </w:num>
  <w:num w:numId="85" w16cid:durableId="936062098">
    <w:abstractNumId w:val="104"/>
  </w:num>
  <w:num w:numId="86" w16cid:durableId="502404608">
    <w:abstractNumId w:val="80"/>
  </w:num>
  <w:num w:numId="87" w16cid:durableId="1430614126">
    <w:abstractNumId w:val="128"/>
  </w:num>
  <w:num w:numId="88" w16cid:durableId="565989130">
    <w:abstractNumId w:val="65"/>
  </w:num>
  <w:num w:numId="89" w16cid:durableId="1870099166">
    <w:abstractNumId w:val="47"/>
  </w:num>
  <w:num w:numId="90" w16cid:durableId="1803499735">
    <w:abstractNumId w:val="13"/>
  </w:num>
  <w:num w:numId="91" w16cid:durableId="1893349845">
    <w:abstractNumId w:val="14"/>
  </w:num>
  <w:num w:numId="92" w16cid:durableId="107046819">
    <w:abstractNumId w:val="36"/>
  </w:num>
  <w:num w:numId="93" w16cid:durableId="152375823">
    <w:abstractNumId w:val="41"/>
  </w:num>
  <w:num w:numId="94" w16cid:durableId="2044135717">
    <w:abstractNumId w:val="143"/>
  </w:num>
  <w:num w:numId="95" w16cid:durableId="1404639105">
    <w:abstractNumId w:val="89"/>
  </w:num>
  <w:num w:numId="96" w16cid:durableId="2146660134">
    <w:abstractNumId w:val="17"/>
  </w:num>
  <w:num w:numId="97" w16cid:durableId="1135828551">
    <w:abstractNumId w:val="118"/>
  </w:num>
  <w:num w:numId="98" w16cid:durableId="657808158">
    <w:abstractNumId w:val="116"/>
  </w:num>
  <w:num w:numId="99" w16cid:durableId="1411000208">
    <w:abstractNumId w:val="68"/>
  </w:num>
  <w:num w:numId="100" w16cid:durableId="1090083102">
    <w:abstractNumId w:val="134"/>
  </w:num>
  <w:num w:numId="101" w16cid:durableId="1654941752">
    <w:abstractNumId w:val="44"/>
  </w:num>
  <w:num w:numId="102" w16cid:durableId="1700738520">
    <w:abstractNumId w:val="12"/>
  </w:num>
  <w:num w:numId="103" w16cid:durableId="2056352462">
    <w:abstractNumId w:val="120"/>
  </w:num>
  <w:num w:numId="104" w16cid:durableId="1750273872">
    <w:abstractNumId w:val="129"/>
  </w:num>
  <w:num w:numId="105" w16cid:durableId="1822772876">
    <w:abstractNumId w:val="27"/>
  </w:num>
  <w:num w:numId="106" w16cid:durableId="1419329778">
    <w:abstractNumId w:val="87"/>
  </w:num>
  <w:num w:numId="107" w16cid:durableId="750662788">
    <w:abstractNumId w:val="78"/>
  </w:num>
  <w:num w:numId="108" w16cid:durableId="2058701350">
    <w:abstractNumId w:val="111"/>
  </w:num>
  <w:num w:numId="109" w16cid:durableId="1728607539">
    <w:abstractNumId w:val="94"/>
  </w:num>
  <w:num w:numId="110" w16cid:durableId="1971015188">
    <w:abstractNumId w:val="16"/>
  </w:num>
  <w:num w:numId="111" w16cid:durableId="457913998">
    <w:abstractNumId w:val="100"/>
  </w:num>
  <w:num w:numId="112" w16cid:durableId="608508040">
    <w:abstractNumId w:val="26"/>
  </w:num>
  <w:num w:numId="113" w16cid:durableId="7292275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34202040">
    <w:abstractNumId w:val="133"/>
  </w:num>
  <w:num w:numId="115" w16cid:durableId="1226646201">
    <w:abstractNumId w:val="119"/>
  </w:num>
  <w:num w:numId="116" w16cid:durableId="6615873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71323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1306419">
    <w:abstractNumId w:val="133"/>
  </w:num>
  <w:num w:numId="119" w16cid:durableId="191412165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118437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71238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290457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58217045">
    <w:abstractNumId w:val="60"/>
  </w:num>
  <w:num w:numId="124" w16cid:durableId="120463576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71926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89037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222574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12876231">
    <w:abstractNumId w:val="98"/>
  </w:num>
  <w:num w:numId="129" w16cid:durableId="1712194089">
    <w:abstractNumId w:val="52"/>
  </w:num>
  <w:num w:numId="130" w16cid:durableId="214350285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01569432">
    <w:abstractNumId w:val="21"/>
  </w:num>
  <w:num w:numId="132" w16cid:durableId="1200895184">
    <w:abstractNumId w:val="110"/>
  </w:num>
  <w:num w:numId="133" w16cid:durableId="252667281">
    <w:abstractNumId w:val="122"/>
  </w:num>
  <w:num w:numId="134" w16cid:durableId="1509709049">
    <w:abstractNumId w:val="79"/>
  </w:num>
  <w:num w:numId="135" w16cid:durableId="2114475581">
    <w:abstractNumId w:val="61"/>
  </w:num>
  <w:num w:numId="136" w16cid:durableId="1103299797">
    <w:abstractNumId w:val="53"/>
  </w:num>
  <w:num w:numId="137" w16cid:durableId="1749575598">
    <w:abstractNumId w:val="39"/>
  </w:num>
  <w:num w:numId="138" w16cid:durableId="18091282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74033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3164938">
    <w:abstractNumId w:val="117"/>
  </w:num>
  <w:num w:numId="141" w16cid:durableId="1687947868">
    <w:abstractNumId w:val="32"/>
  </w:num>
  <w:num w:numId="142" w16cid:durableId="16812789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347453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5811543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2556387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9188074">
    <w:abstractNumId w:val="23"/>
  </w:num>
  <w:num w:numId="147" w16cid:durableId="13026120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3515570">
    <w:abstractNumId w:val="59"/>
  </w:num>
  <w:num w:numId="149" w16cid:durableId="8419704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57161103">
    <w:abstractNumId w:val="141"/>
  </w:num>
  <w:num w:numId="151" w16cid:durableId="1856453657">
    <w:abstractNumId w:val="35"/>
  </w:num>
  <w:num w:numId="152" w16cid:durableId="1884781157">
    <w:abstractNumId w:val="34"/>
  </w:num>
  <w:num w:numId="153" w16cid:durableId="7631076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38041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81572536">
    <w:abstractNumId w:val="126"/>
  </w:num>
  <w:num w:numId="156" w16cid:durableId="936474848">
    <w:abstractNumId w:val="91"/>
  </w:num>
  <w:num w:numId="157" w16cid:durableId="115128810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53389665">
    <w:abstractNumId w:val="73"/>
  </w:num>
  <w:num w:numId="159" w16cid:durableId="759368884">
    <w:abstractNumId w:val="22"/>
  </w:num>
  <w:num w:numId="160" w16cid:durableId="1329359115">
    <w:abstractNumId w:val="66"/>
  </w:num>
  <w:num w:numId="161" w16cid:durableId="1831291552">
    <w:abstractNumId w:val="49"/>
  </w:num>
  <w:num w:numId="162" w16cid:durableId="294219195">
    <w:abstractNumId w:val="54"/>
  </w:num>
  <w:num w:numId="163" w16cid:durableId="2121877191">
    <w:abstractNumId w:val="137"/>
  </w:num>
  <w:num w:numId="164" w16cid:durableId="1473329459">
    <w:abstractNumId w:val="140"/>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1E35"/>
    <w:rsid w:val="0004239B"/>
    <w:rsid w:val="00042F1F"/>
    <w:rsid w:val="00043D28"/>
    <w:rsid w:val="000443FA"/>
    <w:rsid w:val="00044A37"/>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C"/>
    <w:rsid w:val="0006568A"/>
    <w:rsid w:val="00065BEC"/>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7CC"/>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20E"/>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4A8"/>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19D"/>
    <w:rsid w:val="001A53F5"/>
    <w:rsid w:val="001A585C"/>
    <w:rsid w:val="001A5DEF"/>
    <w:rsid w:val="001A6595"/>
    <w:rsid w:val="001A6732"/>
    <w:rsid w:val="001A6F56"/>
    <w:rsid w:val="001B0946"/>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5D08"/>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040"/>
    <w:rsid w:val="001E6608"/>
    <w:rsid w:val="001E66E7"/>
    <w:rsid w:val="001F0A7A"/>
    <w:rsid w:val="001F0FA5"/>
    <w:rsid w:val="001F1102"/>
    <w:rsid w:val="001F18F4"/>
    <w:rsid w:val="001F1E69"/>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15CF"/>
    <w:rsid w:val="002029B0"/>
    <w:rsid w:val="002031DD"/>
    <w:rsid w:val="00204263"/>
    <w:rsid w:val="002052BD"/>
    <w:rsid w:val="002054C7"/>
    <w:rsid w:val="00206248"/>
    <w:rsid w:val="002064B2"/>
    <w:rsid w:val="00206D15"/>
    <w:rsid w:val="00207883"/>
    <w:rsid w:val="0020792E"/>
    <w:rsid w:val="00210970"/>
    <w:rsid w:val="00210A83"/>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FF2"/>
    <w:rsid w:val="0023792A"/>
    <w:rsid w:val="0024002E"/>
    <w:rsid w:val="0024046E"/>
    <w:rsid w:val="002405C5"/>
    <w:rsid w:val="00240AC9"/>
    <w:rsid w:val="002412ED"/>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3DEE"/>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034D"/>
    <w:rsid w:val="00361711"/>
    <w:rsid w:val="00361C06"/>
    <w:rsid w:val="00362396"/>
    <w:rsid w:val="003627DA"/>
    <w:rsid w:val="00362C3F"/>
    <w:rsid w:val="0036345D"/>
    <w:rsid w:val="00363A7D"/>
    <w:rsid w:val="00363C46"/>
    <w:rsid w:val="00363D4E"/>
    <w:rsid w:val="00364581"/>
    <w:rsid w:val="00364974"/>
    <w:rsid w:val="003669C3"/>
    <w:rsid w:val="00367DCF"/>
    <w:rsid w:val="00367E85"/>
    <w:rsid w:val="00370AA6"/>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194"/>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1BE7"/>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3A81"/>
    <w:rsid w:val="00414092"/>
    <w:rsid w:val="00415BB3"/>
    <w:rsid w:val="004163E2"/>
    <w:rsid w:val="00416502"/>
    <w:rsid w:val="004166CE"/>
    <w:rsid w:val="004200AB"/>
    <w:rsid w:val="004207D9"/>
    <w:rsid w:val="004208D3"/>
    <w:rsid w:val="0042125C"/>
    <w:rsid w:val="0042163D"/>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0E5"/>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5A7"/>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50F2"/>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312"/>
    <w:rsid w:val="004C479C"/>
    <w:rsid w:val="004C52B1"/>
    <w:rsid w:val="004C53F2"/>
    <w:rsid w:val="004C6079"/>
    <w:rsid w:val="004C62DF"/>
    <w:rsid w:val="004C76D5"/>
    <w:rsid w:val="004D1492"/>
    <w:rsid w:val="004D1563"/>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0717E"/>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3F83"/>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663"/>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A7F66"/>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2E1"/>
    <w:rsid w:val="005F33EE"/>
    <w:rsid w:val="005F3BB3"/>
    <w:rsid w:val="005F4535"/>
    <w:rsid w:val="005F469D"/>
    <w:rsid w:val="005F5C76"/>
    <w:rsid w:val="005F5FC1"/>
    <w:rsid w:val="005F6435"/>
    <w:rsid w:val="005F64F5"/>
    <w:rsid w:val="005F6C31"/>
    <w:rsid w:val="005F728C"/>
    <w:rsid w:val="0060212D"/>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45C8"/>
    <w:rsid w:val="00624603"/>
    <w:rsid w:val="00624EC9"/>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7201"/>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763F"/>
    <w:rsid w:val="006B7800"/>
    <w:rsid w:val="006B7C7E"/>
    <w:rsid w:val="006C0077"/>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3A2A"/>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5478"/>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1FF0"/>
    <w:rsid w:val="007823C4"/>
    <w:rsid w:val="007828B7"/>
    <w:rsid w:val="00783BA7"/>
    <w:rsid w:val="00785F3A"/>
    <w:rsid w:val="0078610B"/>
    <w:rsid w:val="0078693D"/>
    <w:rsid w:val="00786AEB"/>
    <w:rsid w:val="0078742E"/>
    <w:rsid w:val="00787645"/>
    <w:rsid w:val="0078776B"/>
    <w:rsid w:val="00787A53"/>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097"/>
    <w:rsid w:val="007C1506"/>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1E9A"/>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2D5"/>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28"/>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895"/>
    <w:rsid w:val="00916EDD"/>
    <w:rsid w:val="00917B59"/>
    <w:rsid w:val="00920117"/>
    <w:rsid w:val="009211C6"/>
    <w:rsid w:val="0092314F"/>
    <w:rsid w:val="009233EF"/>
    <w:rsid w:val="00923C82"/>
    <w:rsid w:val="009257EB"/>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89F"/>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1F3D"/>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75D"/>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B6730"/>
    <w:rsid w:val="009B7EED"/>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3FBA"/>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E08"/>
    <w:rsid w:val="00AB7B1D"/>
    <w:rsid w:val="00AC1D0E"/>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0EE5"/>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49ED"/>
    <w:rsid w:val="00BA51CC"/>
    <w:rsid w:val="00BA7E0B"/>
    <w:rsid w:val="00BB0D06"/>
    <w:rsid w:val="00BB1F35"/>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26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FFC"/>
    <w:rsid w:val="00C00045"/>
    <w:rsid w:val="00C0064C"/>
    <w:rsid w:val="00C011FA"/>
    <w:rsid w:val="00C01A6D"/>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3A1"/>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2874"/>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4CFF"/>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6E2"/>
    <w:rsid w:val="00CD3FB1"/>
    <w:rsid w:val="00CD4C1A"/>
    <w:rsid w:val="00CD51DF"/>
    <w:rsid w:val="00CD59F2"/>
    <w:rsid w:val="00CD5BA9"/>
    <w:rsid w:val="00CD5FBD"/>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1E3"/>
    <w:rsid w:val="00D012F8"/>
    <w:rsid w:val="00D01A7B"/>
    <w:rsid w:val="00D02D5D"/>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91D"/>
    <w:rsid w:val="00D65BC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E96"/>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9CE"/>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17535"/>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611D"/>
    <w:rsid w:val="00E47442"/>
    <w:rsid w:val="00E47487"/>
    <w:rsid w:val="00E47E43"/>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87"/>
    <w:rsid w:val="00F60A5B"/>
    <w:rsid w:val="00F611AB"/>
    <w:rsid w:val="00F6145E"/>
    <w:rsid w:val="00F617E3"/>
    <w:rsid w:val="00F61A2D"/>
    <w:rsid w:val="00F61BA7"/>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9680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4.wmf"/><Relationship Id="rId21" Type="http://schemas.openxmlformats.org/officeDocument/2006/relationships/image" Target="media/image10.wmf"/><Relationship Id="rId34" Type="http://schemas.openxmlformats.org/officeDocument/2006/relationships/image" Target="media/image19.png"/><Relationship Id="rId42" Type="http://schemas.openxmlformats.org/officeDocument/2006/relationships/image" Target="media/image27.wmf"/><Relationship Id="rId47" Type="http://schemas.openxmlformats.org/officeDocument/2006/relationships/image" Target="media/image32.png"/><Relationship Id="rId50" Type="http://schemas.openxmlformats.org/officeDocument/2006/relationships/image" Target="media/image35.wmf"/><Relationship Id="rId55" Type="http://schemas.openxmlformats.org/officeDocument/2006/relationships/image" Target="media/image40.wmf"/><Relationship Id="rId63" Type="http://schemas.openxmlformats.org/officeDocument/2006/relationships/header" Target="header1.xml"/><Relationship Id="rId68" Type="http://schemas.openxmlformats.org/officeDocument/2006/relationships/fontTable" Target="fontTable.xml"/><Relationship Id="rId7" Type="http://schemas.openxmlformats.org/officeDocument/2006/relationships/styles" Target="styles.xml"/><Relationship Id="rId71"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5.png"/><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17.png"/><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2.wmf"/><Relationship Id="rId66"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12.wmf"/><Relationship Id="rId28" Type="http://schemas.openxmlformats.org/officeDocument/2006/relationships/comments" Target="comments.xml"/><Relationship Id="rId36" Type="http://schemas.openxmlformats.org/officeDocument/2006/relationships/image" Target="media/image21.wmf"/><Relationship Id="rId49" Type="http://schemas.openxmlformats.org/officeDocument/2006/relationships/image" Target="media/image34.png"/><Relationship Id="rId57"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61" Type="http://schemas.openxmlformats.org/officeDocument/2006/relationships/image" Target="media/image45.wmf"/><Relationship Id="rId10" Type="http://schemas.openxmlformats.org/officeDocument/2006/relationships/footnotes" Target="footnotes.xml"/><Relationship Id="rId19" Type="http://schemas.openxmlformats.org/officeDocument/2006/relationships/image" Target="media/image8.wmf"/><Relationship Id="rId31" Type="http://schemas.microsoft.com/office/2018/08/relationships/commentsExtensible" Target="commentsExtensible.xml"/><Relationship Id="rId44" Type="http://schemas.openxmlformats.org/officeDocument/2006/relationships/image" Target="media/image29.wmf"/><Relationship Id="rId52" Type="http://schemas.openxmlformats.org/officeDocument/2006/relationships/image" Target="media/image37.wmf"/><Relationship Id="rId60" Type="http://schemas.openxmlformats.org/officeDocument/2006/relationships/image" Target="media/image44.wmf"/><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wmf"/><Relationship Id="rId30" Type="http://schemas.microsoft.com/office/2016/09/relationships/commentsIds" Target="commentsIds.xml"/><Relationship Id="rId35"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image" Target="media/image33.png"/><Relationship Id="rId56" Type="http://schemas.openxmlformats.org/officeDocument/2006/relationships/image" Target="media/image41.wmf"/><Relationship Id="rId64" Type="http://schemas.openxmlformats.org/officeDocument/2006/relationships/header" Target="header2.xml"/><Relationship Id="rId69" Type="http://schemas.microsoft.com/office/2011/relationships/people" Target="people.xml"/><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image" Target="media/image23.png"/><Relationship Id="rId46" Type="http://schemas.openxmlformats.org/officeDocument/2006/relationships/image" Target="media/image31.wmf"/><Relationship Id="rId59" Type="http://schemas.openxmlformats.org/officeDocument/2006/relationships/image" Target="media/image43.png"/><Relationship Id="rId67" Type="http://schemas.openxmlformats.org/officeDocument/2006/relationships/header" Target="header3.xml"/><Relationship Id="rId20" Type="http://schemas.openxmlformats.org/officeDocument/2006/relationships/image" Target="media/image9.wmf"/><Relationship Id="rId41" Type="http://schemas.openxmlformats.org/officeDocument/2006/relationships/image" Target="media/image26.wmf"/><Relationship Id="rId54" Type="http://schemas.openxmlformats.org/officeDocument/2006/relationships/image" Target="media/image39.wmf"/><Relationship Id="rId62" Type="http://schemas.openxmlformats.org/officeDocument/2006/relationships/image" Target="media/image46.wmf"/><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5.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154</Pages>
  <Words>45998</Words>
  <Characters>249858</Characters>
  <Application>Microsoft Office Word</Application>
  <DocSecurity>0</DocSecurity>
  <Lines>2082</Lines>
  <Paragraphs>590</Paragraphs>
  <ScaleCrop>false</ScaleCrop>
  <Company/>
  <LinksUpToDate>false</LinksUpToDate>
  <CharactersWithSpaces>295266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ESO Code Admin</cp:lastModifiedBy>
  <cp:revision>11</cp:revision>
  <cp:lastPrinted>2023-10-13T12:46:00Z</cp:lastPrinted>
  <dcterms:created xsi:type="dcterms:W3CDTF">2023-11-16T16:52:00Z</dcterms:created>
  <dcterms:modified xsi:type="dcterms:W3CDTF">2023-11-16T16:59:00Z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